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1F84B0" w14:textId="0F5679B9" w:rsidR="00F87B99" w:rsidRDefault="00F87B99" w:rsidP="003E4CCB">
      <w:pPr>
        <w:jc w:val="center"/>
        <w:rPr>
          <w:rFonts w:cs="Arial"/>
          <w:b/>
          <w:bCs/>
          <w:smallCaps/>
          <w:noProof/>
          <w:sz w:val="28"/>
          <w:szCs w:val="28"/>
          <w:lang w:eastAsia="sk-SK"/>
        </w:rPr>
      </w:pPr>
    </w:p>
    <w:p w14:paraId="68EE966B" w14:textId="1D144383" w:rsidR="003E4CCB" w:rsidRPr="00347388" w:rsidRDefault="008827B8" w:rsidP="003E4CCB">
      <w:pPr>
        <w:jc w:val="center"/>
        <w:rPr>
          <w:rFonts w:eastAsiaTheme="majorEastAsia" w:cs="Arial"/>
          <w:caps/>
          <w:sz w:val="28"/>
          <w:lang w:eastAsia="cs-CZ"/>
        </w:rPr>
      </w:pPr>
      <w:r w:rsidRPr="009B626C">
        <w:rPr>
          <w:rFonts w:cs="Arial"/>
          <w:b/>
          <w:bCs/>
          <w:smallCaps/>
          <w:noProof/>
          <w:sz w:val="28"/>
          <w:szCs w:val="28"/>
          <w:lang w:eastAsia="sk-SK"/>
        </w:rPr>
        <w:drawing>
          <wp:anchor distT="0" distB="0" distL="114300" distR="114300" simplePos="0" relativeHeight="251658752" behindDoc="1" locked="0" layoutInCell="1" allowOverlap="1" wp14:anchorId="0BAA0081" wp14:editId="29CA99E0">
            <wp:simplePos x="0" y="0"/>
            <wp:positionH relativeFrom="page">
              <wp:posOffset>-618490</wp:posOffset>
            </wp:positionH>
            <wp:positionV relativeFrom="margin">
              <wp:posOffset>-806450</wp:posOffset>
            </wp:positionV>
            <wp:extent cx="7559675" cy="10699115"/>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r w:rsidR="003E4CCB" w:rsidRPr="00347388">
        <w:rPr>
          <w:rFonts w:eastAsiaTheme="majorEastAsia" w:cs="Arial"/>
          <w:caps/>
          <w:sz w:val="28"/>
          <w:lang w:eastAsia="cs-CZ"/>
        </w:rPr>
        <w:t>MINISTERSTVO VNÚTRA SLOVENSKEJ REPUBLIKY</w:t>
      </w:r>
    </w:p>
    <w:p w14:paraId="240D81C1" w14:textId="4E9F35F5" w:rsidR="003E4CCB" w:rsidRPr="00347388" w:rsidRDefault="003E4CCB" w:rsidP="003E4CCB">
      <w:pPr>
        <w:jc w:val="center"/>
        <w:rPr>
          <w:rFonts w:eastAsiaTheme="majorEastAsia" w:cs="Arial"/>
          <w:caps/>
          <w:sz w:val="28"/>
          <w:lang w:eastAsia="cs-CZ"/>
        </w:rPr>
      </w:pPr>
    </w:p>
    <w:p w14:paraId="35379EC2" w14:textId="13C374E4" w:rsidR="003E4CCB" w:rsidRPr="00347388" w:rsidRDefault="003E4CCB" w:rsidP="003E4CCB">
      <w:pPr>
        <w:jc w:val="center"/>
        <w:rPr>
          <w:rFonts w:cs="Arial"/>
          <w:b/>
          <w:smallCaps/>
          <w:sz w:val="28"/>
          <w:lang w:eastAsia="cs-CZ"/>
        </w:rPr>
      </w:pPr>
    </w:p>
    <w:p w14:paraId="31D2438E" w14:textId="6DE332E0" w:rsidR="003E4CCB" w:rsidRPr="00347388" w:rsidRDefault="003E4CCB" w:rsidP="003E4CCB">
      <w:pPr>
        <w:jc w:val="center"/>
        <w:rPr>
          <w:rFonts w:cs="Arial"/>
          <w:b/>
          <w:smallCaps/>
          <w:sz w:val="28"/>
          <w:lang w:eastAsia="cs-CZ"/>
        </w:rPr>
      </w:pPr>
    </w:p>
    <w:p w14:paraId="6A767893"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5DFC7F02"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3AA1673D" w14:textId="77777777" w:rsidR="003E4CCB" w:rsidRPr="00347388" w:rsidRDefault="003E4CCB" w:rsidP="003E4CCB">
      <w:pPr>
        <w:rPr>
          <w:rFonts w:cs="Arial"/>
          <w:b/>
          <w:smallCaps/>
          <w:sz w:val="32"/>
          <w:lang w:eastAsia="cs-CZ"/>
        </w:rPr>
      </w:pPr>
    </w:p>
    <w:p w14:paraId="5D025E22"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3EE2296D"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055C03BB"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3607DB3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66710B31"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19C74493" w14:textId="77777777" w:rsidR="003E4CCB" w:rsidRPr="00347388" w:rsidRDefault="003E4CCB" w:rsidP="003E4CCB">
      <w:pPr>
        <w:rPr>
          <w:rFonts w:cs="Arial"/>
          <w:b/>
          <w:sz w:val="28"/>
          <w:lang w:eastAsia="cs-CZ"/>
        </w:rPr>
      </w:pPr>
    </w:p>
    <w:p w14:paraId="0C9E72DA" w14:textId="77777777" w:rsidR="003E4CCB" w:rsidRPr="00347388" w:rsidRDefault="003E4CCB" w:rsidP="003E4CCB">
      <w:pPr>
        <w:rPr>
          <w:rFonts w:cs="Arial"/>
          <w:b/>
          <w:sz w:val="28"/>
          <w:lang w:eastAsia="cs-CZ"/>
        </w:rPr>
      </w:pPr>
    </w:p>
    <w:p w14:paraId="35A8D88F" w14:textId="77777777" w:rsidR="003E4CCB" w:rsidRPr="00347388" w:rsidRDefault="003E4CCB" w:rsidP="003E4CCB">
      <w:pPr>
        <w:rPr>
          <w:rFonts w:cs="Arial"/>
          <w:b/>
          <w:sz w:val="28"/>
          <w:lang w:eastAsia="cs-CZ"/>
        </w:rPr>
      </w:pPr>
    </w:p>
    <w:p w14:paraId="2988A4BE" w14:textId="77777777" w:rsidR="003E4CCB" w:rsidRPr="00347388" w:rsidRDefault="003E4CCB" w:rsidP="003E4CCB">
      <w:pPr>
        <w:rPr>
          <w:rFonts w:cs="Arial"/>
          <w:b/>
          <w:sz w:val="28"/>
          <w:lang w:eastAsia="cs-CZ"/>
        </w:rPr>
      </w:pPr>
    </w:p>
    <w:p w14:paraId="7A24C8BD" w14:textId="77777777" w:rsidR="003E4CCB" w:rsidRPr="00347388" w:rsidRDefault="003E4CCB" w:rsidP="003E4CCB">
      <w:pPr>
        <w:rPr>
          <w:rFonts w:cs="Arial"/>
          <w:b/>
          <w:sz w:val="28"/>
          <w:lang w:eastAsia="cs-CZ"/>
        </w:rPr>
      </w:pPr>
    </w:p>
    <w:p w14:paraId="7035F1F2" w14:textId="77777777"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608FB158" w14:textId="77777777" w:rsidR="003E4CCB" w:rsidRPr="00347388" w:rsidRDefault="00597CB6" w:rsidP="003E4CCB">
      <w:pPr>
        <w:tabs>
          <w:tab w:val="left" w:pos="6804"/>
          <w:tab w:val="left" w:leader="dot" w:pos="9071"/>
        </w:tabs>
        <w:spacing w:line="360" w:lineRule="auto"/>
        <w:rPr>
          <w:rFonts w:cs="Arial"/>
          <w:sz w:val="20"/>
          <w:lang w:eastAsia="cs-CZ"/>
        </w:rPr>
      </w:pPr>
      <w:r>
        <w:rPr>
          <w:rFonts w:cs="Arial"/>
          <w:sz w:val="20"/>
          <w:lang w:eastAsia="cs-CZ"/>
        </w:rPr>
        <w:t>Ing. Peter Vlček, PhD.</w:t>
      </w:r>
      <w:r w:rsidR="003E4CCB" w:rsidRPr="00347388" w:rsidDel="00347388">
        <w:rPr>
          <w:rFonts w:cs="Arial"/>
          <w:sz w:val="20"/>
          <w:lang w:eastAsia="cs-CZ"/>
        </w:rPr>
        <w:t xml:space="preserve"> </w:t>
      </w:r>
      <w:r w:rsidR="003E4CCB" w:rsidRPr="00347388">
        <w:rPr>
          <w:rFonts w:cs="Arial"/>
          <w:sz w:val="20"/>
          <w:lang w:eastAsia="cs-CZ"/>
        </w:rPr>
        <w:tab/>
        <w:t>..............................</w:t>
      </w:r>
    </w:p>
    <w:p w14:paraId="0393747C"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metodiky</w:t>
      </w:r>
      <w:r w:rsidR="00B90DFA" w:rsidRPr="00B90DFA">
        <w:rPr>
          <w:rFonts w:cs="Arial"/>
          <w:sz w:val="20"/>
          <w:lang w:eastAsia="cs-CZ"/>
        </w:rPr>
        <w:t xml:space="preserve"> </w:t>
      </w:r>
      <w:r w:rsidR="00B90DFA" w:rsidRPr="00347388">
        <w:rPr>
          <w:rFonts w:cs="Arial"/>
          <w:sz w:val="20"/>
          <w:lang w:eastAsia="cs-CZ"/>
        </w:rPr>
        <w:t>a</w:t>
      </w:r>
      <w:r w:rsidR="00B90DFA">
        <w:rPr>
          <w:rFonts w:cs="Arial"/>
          <w:sz w:val="20"/>
          <w:lang w:eastAsia="cs-CZ"/>
        </w:rPr>
        <w:t> prípravy projektov</w:t>
      </w:r>
    </w:p>
    <w:p w14:paraId="4AE861A8" w14:textId="2D2EA2A4" w:rsidR="003E4CCB" w:rsidRPr="00347388" w:rsidRDefault="003E4CCB" w:rsidP="003E4CCB">
      <w:pPr>
        <w:spacing w:line="360" w:lineRule="auto"/>
        <w:rPr>
          <w:rFonts w:cs="Arial"/>
          <w:sz w:val="20"/>
          <w:lang w:eastAsia="cs-CZ"/>
        </w:rPr>
      </w:pPr>
      <w:r w:rsidRPr="00347388">
        <w:rPr>
          <w:rFonts w:cs="Arial"/>
          <w:sz w:val="20"/>
          <w:lang w:eastAsia="cs-CZ"/>
        </w:rPr>
        <w:t>Dátum:</w:t>
      </w:r>
      <w:r w:rsidR="00C16A55">
        <w:rPr>
          <w:rFonts w:cs="Arial"/>
          <w:sz w:val="20"/>
          <w:lang w:eastAsia="cs-CZ"/>
        </w:rPr>
        <w:t xml:space="preserve"> </w:t>
      </w:r>
      <w:del w:id="0" w:author="Lenka Lamoš" w:date="2022-06-30T13:25:00Z">
        <w:r w:rsidR="00540373" w:rsidDel="006B3E3A">
          <w:rPr>
            <w:rFonts w:cs="Arial"/>
            <w:sz w:val="20"/>
            <w:lang w:eastAsia="cs-CZ"/>
          </w:rPr>
          <w:delText>17</w:delText>
        </w:r>
      </w:del>
      <w:ins w:id="1" w:author="Lenka Lamoš" w:date="2022-06-30T13:25:00Z">
        <w:r w:rsidR="006B3E3A">
          <w:rPr>
            <w:rFonts w:cs="Arial"/>
            <w:sz w:val="20"/>
            <w:lang w:eastAsia="cs-CZ"/>
          </w:rPr>
          <w:t>01</w:t>
        </w:r>
      </w:ins>
      <w:r w:rsidRPr="00E25071">
        <w:rPr>
          <w:rFonts w:cs="Arial"/>
          <w:sz w:val="20"/>
          <w:lang w:eastAsia="cs-CZ"/>
        </w:rPr>
        <w:t xml:space="preserve">. </w:t>
      </w:r>
      <w:del w:id="2" w:author="Lenka Lamoš" w:date="2022-06-30T13:26:00Z">
        <w:r w:rsidR="00FF3FC8" w:rsidDel="006B3E3A">
          <w:rPr>
            <w:rFonts w:cs="Arial"/>
            <w:sz w:val="20"/>
            <w:lang w:eastAsia="cs-CZ"/>
          </w:rPr>
          <w:delText>0</w:delText>
        </w:r>
        <w:r w:rsidR="00540373" w:rsidDel="006B3E3A">
          <w:rPr>
            <w:rFonts w:cs="Arial"/>
            <w:sz w:val="20"/>
            <w:lang w:eastAsia="cs-CZ"/>
          </w:rPr>
          <w:delText>6</w:delText>
        </w:r>
      </w:del>
      <w:ins w:id="3" w:author="Lenka Lamoš" w:date="2022-06-30T13:26:00Z">
        <w:r w:rsidR="006B3E3A">
          <w:rPr>
            <w:rFonts w:cs="Arial"/>
            <w:sz w:val="20"/>
            <w:lang w:eastAsia="cs-CZ"/>
          </w:rPr>
          <w:t>07</w:t>
        </w:r>
      </w:ins>
      <w:r w:rsidRPr="00E25071">
        <w:rPr>
          <w:rFonts w:cs="Arial"/>
          <w:sz w:val="20"/>
          <w:lang w:eastAsia="cs-CZ"/>
        </w:rPr>
        <w:t>. </w:t>
      </w:r>
      <w:r w:rsidR="00866918" w:rsidRPr="00E25071">
        <w:rPr>
          <w:rFonts w:cs="Arial"/>
          <w:sz w:val="20"/>
          <w:lang w:eastAsia="cs-CZ"/>
        </w:rPr>
        <w:t>20</w:t>
      </w:r>
      <w:r w:rsidR="00866918">
        <w:rPr>
          <w:rFonts w:cs="Arial"/>
          <w:sz w:val="20"/>
          <w:lang w:eastAsia="cs-CZ"/>
        </w:rPr>
        <w:t>2</w:t>
      </w:r>
      <w:r w:rsidR="00061C71">
        <w:rPr>
          <w:rFonts w:cs="Arial"/>
          <w:sz w:val="20"/>
          <w:lang w:eastAsia="cs-CZ"/>
        </w:rPr>
        <w:t>2</w:t>
      </w:r>
    </w:p>
    <w:p w14:paraId="4FF7551A" w14:textId="77777777" w:rsidR="003E4CCB" w:rsidRPr="00347388" w:rsidRDefault="003E4CCB" w:rsidP="003E4CCB">
      <w:pPr>
        <w:spacing w:line="360" w:lineRule="auto"/>
        <w:rPr>
          <w:rFonts w:cs="Arial"/>
          <w:sz w:val="20"/>
          <w:lang w:eastAsia="cs-CZ"/>
        </w:rPr>
      </w:pPr>
    </w:p>
    <w:p w14:paraId="5E88B5F0" w14:textId="77777777"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3DB89CD1" w14:textId="77777777" w:rsidR="003E4CCB" w:rsidRPr="00347388" w:rsidRDefault="00A106FF" w:rsidP="003E4CCB">
      <w:pPr>
        <w:tabs>
          <w:tab w:val="left" w:pos="6804"/>
        </w:tabs>
        <w:spacing w:line="360" w:lineRule="auto"/>
        <w:ind w:left="425" w:hanging="425"/>
        <w:rPr>
          <w:rFonts w:cs="Arial"/>
          <w:sz w:val="20"/>
          <w:lang w:eastAsia="cs-CZ"/>
        </w:rPr>
      </w:pPr>
      <w:r>
        <w:rPr>
          <w:rFonts w:cs="Arial"/>
          <w:sz w:val="20"/>
          <w:lang w:eastAsia="cs-CZ"/>
        </w:rPr>
        <w:t>JUDr</w:t>
      </w:r>
      <w:r w:rsidR="003E4CCB" w:rsidRPr="00347388">
        <w:rPr>
          <w:rFonts w:cs="Arial"/>
          <w:sz w:val="20"/>
          <w:lang w:eastAsia="cs-CZ"/>
        </w:rPr>
        <w:t xml:space="preserve">. </w:t>
      </w:r>
      <w:r>
        <w:rPr>
          <w:rFonts w:cs="Arial"/>
          <w:sz w:val="20"/>
          <w:lang w:eastAsia="cs-CZ"/>
        </w:rPr>
        <w:t>Matúš Dubovský</w:t>
      </w:r>
      <w:r w:rsidR="003E4CCB" w:rsidRPr="00347388">
        <w:rPr>
          <w:rFonts w:cs="Arial"/>
          <w:sz w:val="20"/>
          <w:lang w:eastAsia="cs-CZ"/>
        </w:rPr>
        <w:tab/>
        <w:t>..............................</w:t>
      </w:r>
    </w:p>
    <w:p w14:paraId="6E64D597" w14:textId="77777777" w:rsidR="004B72D2" w:rsidRDefault="00597CB6" w:rsidP="003E4CCB">
      <w:pPr>
        <w:tabs>
          <w:tab w:val="left" w:pos="1134"/>
          <w:tab w:val="left" w:pos="6946"/>
        </w:tabs>
        <w:spacing w:line="360" w:lineRule="auto"/>
        <w:ind w:left="425" w:hanging="425"/>
        <w:rPr>
          <w:rFonts w:cs="Arial"/>
          <w:sz w:val="20"/>
          <w:lang w:eastAsia="cs-CZ"/>
        </w:rPr>
      </w:pPr>
      <w:r>
        <w:rPr>
          <w:rFonts w:cs="Arial"/>
          <w:sz w:val="20"/>
          <w:lang w:eastAsia="cs-CZ"/>
        </w:rPr>
        <w:t>riaditeľ</w:t>
      </w:r>
    </w:p>
    <w:p w14:paraId="2D62EFA0"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odboru operačného programu Efektívna verejná správa</w:t>
      </w:r>
    </w:p>
    <w:p w14:paraId="478FAB03" w14:textId="6AF0522F" w:rsidR="003E4CCB" w:rsidRDefault="003E4CCB" w:rsidP="003E4CCB">
      <w:pPr>
        <w:spacing w:line="360" w:lineRule="auto"/>
        <w:rPr>
          <w:rFonts w:cs="Arial"/>
          <w:sz w:val="20"/>
          <w:lang w:eastAsia="cs-CZ"/>
        </w:rPr>
      </w:pPr>
      <w:r w:rsidRPr="00347388">
        <w:rPr>
          <w:rFonts w:cs="Arial"/>
          <w:sz w:val="20"/>
          <w:lang w:eastAsia="cs-CZ"/>
        </w:rPr>
        <w:t>Dátum:</w:t>
      </w:r>
      <w:r w:rsidR="00F05D51" w:rsidDel="00F05D51">
        <w:rPr>
          <w:rFonts w:cs="Arial"/>
          <w:sz w:val="20"/>
          <w:lang w:eastAsia="cs-CZ"/>
        </w:rPr>
        <w:t xml:space="preserve"> </w:t>
      </w:r>
      <w:del w:id="4" w:author="Lenka Lamoš" w:date="2022-06-30T13:26:00Z">
        <w:r w:rsidR="00540373" w:rsidDel="006B3E3A">
          <w:rPr>
            <w:rFonts w:cs="Arial"/>
            <w:sz w:val="20"/>
            <w:lang w:eastAsia="cs-CZ"/>
          </w:rPr>
          <w:delText>17</w:delText>
        </w:r>
      </w:del>
      <w:ins w:id="5" w:author="Lenka Lamoš" w:date="2022-06-30T13:26:00Z">
        <w:r w:rsidR="006B3E3A">
          <w:rPr>
            <w:rFonts w:cs="Arial"/>
            <w:sz w:val="20"/>
            <w:lang w:eastAsia="cs-CZ"/>
          </w:rPr>
          <w:t>01</w:t>
        </w:r>
      </w:ins>
      <w:r w:rsidRPr="00E25071">
        <w:rPr>
          <w:rFonts w:cs="Arial"/>
          <w:sz w:val="20"/>
          <w:lang w:eastAsia="cs-CZ"/>
        </w:rPr>
        <w:t>. </w:t>
      </w:r>
      <w:del w:id="6" w:author="Lenka Lamoš" w:date="2022-06-30T13:26:00Z">
        <w:r w:rsidR="00FF3FC8" w:rsidDel="006B3E3A">
          <w:rPr>
            <w:rFonts w:cs="Arial"/>
            <w:sz w:val="20"/>
            <w:lang w:eastAsia="cs-CZ"/>
          </w:rPr>
          <w:delText>0</w:delText>
        </w:r>
        <w:r w:rsidR="00540373" w:rsidDel="006B3E3A">
          <w:rPr>
            <w:rFonts w:cs="Arial"/>
            <w:sz w:val="20"/>
            <w:lang w:eastAsia="cs-CZ"/>
          </w:rPr>
          <w:delText>6</w:delText>
        </w:r>
      </w:del>
      <w:ins w:id="7" w:author="Lenka Lamoš" w:date="2022-06-30T13:26:00Z">
        <w:r w:rsidR="006B3E3A">
          <w:rPr>
            <w:rFonts w:cs="Arial"/>
            <w:sz w:val="20"/>
            <w:lang w:eastAsia="cs-CZ"/>
          </w:rPr>
          <w:t>07</w:t>
        </w:r>
      </w:ins>
      <w:r w:rsidRPr="00E25071">
        <w:rPr>
          <w:rFonts w:cs="Arial"/>
          <w:sz w:val="20"/>
          <w:lang w:eastAsia="cs-CZ"/>
        </w:rPr>
        <w:t>. </w:t>
      </w:r>
      <w:r w:rsidR="00866918" w:rsidRPr="00E25071">
        <w:rPr>
          <w:rFonts w:cs="Arial"/>
          <w:sz w:val="20"/>
          <w:lang w:eastAsia="cs-CZ"/>
        </w:rPr>
        <w:t>20</w:t>
      </w:r>
      <w:r w:rsidR="00866918">
        <w:rPr>
          <w:rFonts w:cs="Arial"/>
          <w:sz w:val="20"/>
          <w:lang w:eastAsia="cs-CZ"/>
        </w:rPr>
        <w:t>2</w:t>
      </w:r>
      <w:r w:rsidR="00061C71">
        <w:rPr>
          <w:rFonts w:cs="Arial"/>
          <w:sz w:val="20"/>
          <w:lang w:eastAsia="cs-CZ"/>
        </w:rPr>
        <w:t>2</w:t>
      </w:r>
    </w:p>
    <w:p w14:paraId="6DA05C6B" w14:textId="77777777" w:rsidR="006D6B9C" w:rsidRDefault="006D6B9C" w:rsidP="003E4CCB">
      <w:pPr>
        <w:spacing w:line="360" w:lineRule="auto"/>
      </w:pPr>
    </w:p>
    <w:p w14:paraId="3C0655E7" w14:textId="77777777" w:rsidR="00140CE3" w:rsidRPr="00347388" w:rsidRDefault="002244BF" w:rsidP="003E4CCB">
      <w:pPr>
        <w:spacing w:line="360" w:lineRule="auto"/>
        <w:rPr>
          <w:rFonts w:cs="Arial"/>
          <w:sz w:val="20"/>
          <w:lang w:eastAsia="cs-CZ"/>
        </w:rPr>
      </w:pPr>
      <w:r>
        <w:t>Schválil</w:t>
      </w:r>
    </w:p>
    <w:p w14:paraId="5A1A6173" w14:textId="77777777"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w:t>
      </w:r>
      <w:r w:rsidR="00936C83">
        <w:rPr>
          <w:rFonts w:cs="Arial"/>
          <w:bCs/>
          <w:szCs w:val="18"/>
        </w:rPr>
        <w:t>Vojtech Kišš</w:t>
      </w:r>
      <w:r w:rsidR="006B41BD" w:rsidRPr="00AE2339">
        <w:rPr>
          <w:rFonts w:cs="Arial"/>
          <w:bCs/>
          <w:szCs w:val="18"/>
        </w:rPr>
        <w:t xml:space="preserve"> </w:t>
      </w:r>
      <w:r w:rsidR="006B41BD">
        <w:rPr>
          <w:rFonts w:cs="Arial"/>
          <w:bCs/>
          <w:szCs w:val="18"/>
        </w:rPr>
        <w:tab/>
      </w:r>
      <w:r w:rsidR="006B41BD" w:rsidRPr="008F2822">
        <w:t>..............................</w:t>
      </w:r>
    </w:p>
    <w:p w14:paraId="41194D26" w14:textId="77777777"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02B17284" w14:textId="710089A5" w:rsidR="003E4CCB" w:rsidRPr="00347388" w:rsidRDefault="006B41BD" w:rsidP="00140CE3">
      <w:pPr>
        <w:tabs>
          <w:tab w:val="left" w:pos="1134"/>
        </w:tabs>
        <w:spacing w:line="360" w:lineRule="auto"/>
        <w:rPr>
          <w:rFonts w:cs="Arial"/>
          <w:sz w:val="20"/>
          <w:lang w:eastAsia="cs-CZ"/>
        </w:rPr>
      </w:pPr>
      <w:r w:rsidRPr="008F2822">
        <w:t>Dátum:</w:t>
      </w:r>
      <w:r w:rsidR="00C16A55">
        <w:t xml:space="preserve"> </w:t>
      </w:r>
      <w:del w:id="8" w:author="Lenka Lamoš" w:date="2022-06-30T13:26:00Z">
        <w:r w:rsidR="00540373" w:rsidDel="006B3E3A">
          <w:delText>17</w:delText>
        </w:r>
      </w:del>
      <w:ins w:id="9" w:author="Lenka Lamoš" w:date="2022-06-30T13:26:00Z">
        <w:r w:rsidR="006B3E3A">
          <w:t>01</w:t>
        </w:r>
      </w:ins>
      <w:r w:rsidRPr="00140CE3">
        <w:t>. </w:t>
      </w:r>
      <w:r w:rsidR="00F66B4D">
        <w:t>0</w:t>
      </w:r>
      <w:ins w:id="10" w:author="Lenka Lamoš" w:date="2022-06-30T13:26:00Z">
        <w:r w:rsidR="006B3E3A">
          <w:t>7</w:t>
        </w:r>
      </w:ins>
      <w:del w:id="11" w:author="Lenka Lamoš" w:date="2022-06-30T13:26:00Z">
        <w:r w:rsidR="00540373" w:rsidDel="006B3E3A">
          <w:delText>6</w:delText>
        </w:r>
      </w:del>
      <w:r>
        <w:t>. </w:t>
      </w:r>
      <w:r w:rsidR="00866918">
        <w:t>202</w:t>
      </w:r>
      <w:r w:rsidR="00061C71">
        <w:t>2</w:t>
      </w:r>
    </w:p>
    <w:p w14:paraId="6C82DEE8" w14:textId="77777777" w:rsidR="001A3026" w:rsidRDefault="001A3026" w:rsidP="003E4CCB">
      <w:pPr>
        <w:tabs>
          <w:tab w:val="left" w:pos="1134"/>
        </w:tabs>
        <w:spacing w:line="360" w:lineRule="auto"/>
        <w:ind w:left="426" w:hanging="426"/>
        <w:rPr>
          <w:rFonts w:cs="Arial"/>
          <w:sz w:val="20"/>
          <w:lang w:eastAsia="cs-CZ"/>
        </w:rPr>
      </w:pPr>
    </w:p>
    <w:p w14:paraId="73AE69E2"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052100C3"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5E26DD7A"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140B8AB5" w14:textId="6D97A35C" w:rsidR="003E4CCB" w:rsidRPr="00347388" w:rsidRDefault="003E4CCB" w:rsidP="003E4CCB">
      <w:pPr>
        <w:spacing w:line="360" w:lineRule="auto"/>
        <w:rPr>
          <w:rFonts w:cs="Arial"/>
          <w:sz w:val="20"/>
          <w:lang w:eastAsia="cs-CZ"/>
        </w:rPr>
      </w:pPr>
      <w:r w:rsidRPr="00347388">
        <w:rPr>
          <w:rFonts w:cs="Arial"/>
          <w:sz w:val="20"/>
          <w:lang w:eastAsia="cs-CZ"/>
        </w:rPr>
        <w:t>Dátum:</w:t>
      </w:r>
      <w:r w:rsidR="00C16A55">
        <w:rPr>
          <w:rFonts w:cs="Arial"/>
          <w:sz w:val="20"/>
          <w:lang w:eastAsia="cs-CZ"/>
        </w:rPr>
        <w:t xml:space="preserve"> </w:t>
      </w:r>
      <w:del w:id="12" w:author="Lenka Lamoš" w:date="2022-06-30T13:26:00Z">
        <w:r w:rsidR="00CF0BAF" w:rsidDel="006B3E3A">
          <w:rPr>
            <w:rFonts w:cs="Arial"/>
            <w:sz w:val="20"/>
            <w:lang w:eastAsia="cs-CZ"/>
          </w:rPr>
          <w:delText>17</w:delText>
        </w:r>
      </w:del>
      <w:ins w:id="13" w:author="Lenka Lamoš" w:date="2022-06-30T13:26:00Z">
        <w:r w:rsidR="006B3E3A">
          <w:rPr>
            <w:rFonts w:cs="Arial"/>
            <w:sz w:val="20"/>
            <w:lang w:eastAsia="cs-CZ"/>
          </w:rPr>
          <w:t>01</w:t>
        </w:r>
      </w:ins>
      <w:r w:rsidRPr="00E25071">
        <w:rPr>
          <w:rFonts w:cs="Arial"/>
          <w:sz w:val="20"/>
          <w:lang w:eastAsia="cs-CZ"/>
        </w:rPr>
        <w:t>. </w:t>
      </w:r>
      <w:del w:id="14" w:author="Lenka Lamoš" w:date="2022-06-30T13:26:00Z">
        <w:r w:rsidR="00FF3FC8" w:rsidDel="006B3E3A">
          <w:rPr>
            <w:rFonts w:cs="Arial"/>
            <w:sz w:val="20"/>
            <w:lang w:eastAsia="cs-CZ"/>
          </w:rPr>
          <w:delText>0</w:delText>
        </w:r>
        <w:r w:rsidR="00CF0BAF" w:rsidDel="006B3E3A">
          <w:rPr>
            <w:rFonts w:cs="Arial"/>
            <w:sz w:val="20"/>
            <w:lang w:eastAsia="cs-CZ"/>
          </w:rPr>
          <w:delText>6</w:delText>
        </w:r>
      </w:del>
      <w:ins w:id="15" w:author="Lenka Lamoš" w:date="2022-06-30T13:26:00Z">
        <w:r w:rsidR="006B3E3A">
          <w:rPr>
            <w:rFonts w:cs="Arial"/>
            <w:sz w:val="20"/>
            <w:lang w:eastAsia="cs-CZ"/>
          </w:rPr>
          <w:t>07</w:t>
        </w:r>
      </w:ins>
      <w:r w:rsidRPr="00E25071">
        <w:rPr>
          <w:rFonts w:cs="Arial"/>
          <w:sz w:val="20"/>
          <w:lang w:eastAsia="cs-CZ"/>
        </w:rPr>
        <w:t>. </w:t>
      </w:r>
      <w:r w:rsidR="00866918" w:rsidRPr="00E25071">
        <w:rPr>
          <w:rFonts w:cs="Arial"/>
          <w:sz w:val="20"/>
          <w:lang w:eastAsia="cs-CZ"/>
        </w:rPr>
        <w:t>20</w:t>
      </w:r>
      <w:r w:rsidR="00866918">
        <w:rPr>
          <w:rFonts w:cs="Arial"/>
          <w:sz w:val="20"/>
          <w:lang w:eastAsia="cs-CZ"/>
        </w:rPr>
        <w:t>2</w:t>
      </w:r>
      <w:r w:rsidR="00061C71">
        <w:rPr>
          <w:rFonts w:cs="Arial"/>
          <w:sz w:val="20"/>
          <w:lang w:eastAsia="cs-CZ"/>
        </w:rPr>
        <w:t>2</w:t>
      </w:r>
    </w:p>
    <w:p w14:paraId="19D4FF1F" w14:textId="77777777" w:rsidR="003E4CCB" w:rsidRPr="00347388" w:rsidRDefault="003E4CCB" w:rsidP="003E4CCB">
      <w:pPr>
        <w:spacing w:line="360" w:lineRule="auto"/>
        <w:rPr>
          <w:rFonts w:cs="Arial"/>
          <w:sz w:val="20"/>
          <w:lang w:eastAsia="cs-CZ"/>
        </w:rPr>
      </w:pPr>
    </w:p>
    <w:p w14:paraId="4DE67884" w14:textId="1A358017" w:rsidR="003E4CCB" w:rsidRPr="00443722" w:rsidRDefault="003E4CCB" w:rsidP="00443722">
      <w:pPr>
        <w:tabs>
          <w:tab w:val="center" w:pos="4536"/>
          <w:tab w:val="right" w:pos="9072"/>
        </w:tabs>
        <w:rPr>
          <w:rFonts w:cs="Arial"/>
          <w:sz w:val="20"/>
          <w:lang w:eastAsia="cs-CZ"/>
        </w:rPr>
      </w:pPr>
      <w:r w:rsidRPr="00347388">
        <w:rPr>
          <w:rFonts w:cs="Arial"/>
          <w:sz w:val="20"/>
          <w:lang w:eastAsia="cs-CZ"/>
        </w:rPr>
        <w:tab/>
      </w:r>
      <w:r w:rsidRPr="00E25071">
        <w:rPr>
          <w:rFonts w:cs="Arial"/>
          <w:sz w:val="18"/>
          <w:lang w:eastAsia="cs-CZ"/>
        </w:rPr>
        <w:t xml:space="preserve">Verzia: </w:t>
      </w:r>
      <w:r w:rsidR="00163432">
        <w:rPr>
          <w:rFonts w:cs="Arial"/>
          <w:sz w:val="18"/>
          <w:lang w:eastAsia="cs-CZ"/>
        </w:rPr>
        <w:t>8.</w:t>
      </w:r>
      <w:ins w:id="16" w:author="Lenka Lamoš" w:date="2022-06-30T13:26:00Z">
        <w:r w:rsidR="006B3E3A">
          <w:rPr>
            <w:rFonts w:cs="Arial"/>
            <w:sz w:val="18"/>
            <w:lang w:eastAsia="cs-CZ"/>
          </w:rPr>
          <w:t>2</w:t>
        </w:r>
      </w:ins>
      <w:del w:id="17" w:author="Lenka Lamoš" w:date="2022-06-30T13:26:00Z">
        <w:r w:rsidR="00443722" w:rsidDel="006B3E3A">
          <w:rPr>
            <w:rFonts w:cs="Arial"/>
            <w:sz w:val="18"/>
            <w:lang w:eastAsia="cs-CZ"/>
          </w:rPr>
          <w:delText>1</w:delText>
        </w:r>
      </w:del>
      <w:r w:rsidRPr="00E25071">
        <w:rPr>
          <w:rFonts w:cs="Arial"/>
          <w:sz w:val="18"/>
          <w:lang w:eastAsia="cs-CZ"/>
        </w:rPr>
        <w:t>; platnosť od</w:t>
      </w:r>
      <w:r w:rsidRPr="00267B42">
        <w:rPr>
          <w:rFonts w:cs="Arial"/>
          <w:sz w:val="18"/>
          <w:lang w:eastAsia="cs-CZ"/>
        </w:rPr>
        <w:t xml:space="preserve">: </w:t>
      </w:r>
      <w:del w:id="18" w:author="Lenka Lamoš" w:date="2022-06-30T13:26:00Z">
        <w:r w:rsidR="00540373" w:rsidDel="006B3E3A">
          <w:rPr>
            <w:rFonts w:cs="Arial"/>
            <w:sz w:val="18"/>
            <w:lang w:eastAsia="cs-CZ"/>
          </w:rPr>
          <w:delText>17</w:delText>
        </w:r>
      </w:del>
      <w:ins w:id="19" w:author="Lenka Lamoš" w:date="2022-06-30T13:26:00Z">
        <w:r w:rsidR="006B3E3A">
          <w:rPr>
            <w:rFonts w:cs="Arial"/>
            <w:sz w:val="18"/>
            <w:lang w:eastAsia="cs-CZ"/>
          </w:rPr>
          <w:t>01</w:t>
        </w:r>
      </w:ins>
      <w:r w:rsidRPr="00267B42">
        <w:rPr>
          <w:rFonts w:cs="Arial"/>
          <w:sz w:val="18"/>
          <w:lang w:eastAsia="cs-CZ"/>
        </w:rPr>
        <w:t xml:space="preserve">. </w:t>
      </w:r>
      <w:r w:rsidR="00267B42" w:rsidRPr="00E758CB">
        <w:rPr>
          <w:rFonts w:cs="Arial"/>
          <w:sz w:val="18"/>
          <w:lang w:eastAsia="cs-CZ"/>
        </w:rPr>
        <w:t>0</w:t>
      </w:r>
      <w:ins w:id="20" w:author="Lenka Lamoš" w:date="2022-06-30T13:26:00Z">
        <w:r w:rsidR="006B3E3A">
          <w:rPr>
            <w:rFonts w:cs="Arial"/>
            <w:sz w:val="18"/>
            <w:lang w:eastAsia="cs-CZ"/>
          </w:rPr>
          <w:t>7</w:t>
        </w:r>
      </w:ins>
      <w:del w:id="21" w:author="Lenka Lamoš" w:date="2022-06-30T13:26:00Z">
        <w:r w:rsidR="00540373" w:rsidDel="006B3E3A">
          <w:rPr>
            <w:rFonts w:cs="Arial"/>
            <w:sz w:val="18"/>
            <w:lang w:eastAsia="cs-CZ"/>
          </w:rPr>
          <w:delText>6</w:delText>
        </w:r>
      </w:del>
      <w:r w:rsidRPr="00267B42">
        <w:rPr>
          <w:rFonts w:cs="Arial"/>
          <w:sz w:val="18"/>
          <w:lang w:eastAsia="cs-CZ"/>
        </w:rPr>
        <w:t>. </w:t>
      </w:r>
      <w:r w:rsidR="00866918" w:rsidRPr="00725179">
        <w:rPr>
          <w:rFonts w:cs="Arial"/>
          <w:sz w:val="18"/>
          <w:lang w:eastAsia="cs-CZ"/>
        </w:rPr>
        <w:t>202</w:t>
      </w:r>
      <w:r w:rsidR="00061C71" w:rsidRPr="00725179">
        <w:rPr>
          <w:rFonts w:cs="Arial"/>
          <w:sz w:val="18"/>
          <w:lang w:eastAsia="cs-CZ"/>
        </w:rPr>
        <w:t>2</w:t>
      </w:r>
      <w:r w:rsidRPr="00267B42">
        <w:rPr>
          <w:rFonts w:cs="Arial"/>
          <w:sz w:val="18"/>
          <w:lang w:eastAsia="cs-CZ"/>
        </w:rPr>
        <w:t>, účinnosť od:</w:t>
      </w:r>
      <w:r w:rsidR="00D90229" w:rsidRPr="00267B42">
        <w:rPr>
          <w:rFonts w:cs="Arial"/>
          <w:sz w:val="18"/>
          <w:lang w:eastAsia="cs-CZ"/>
        </w:rPr>
        <w:t xml:space="preserve"> </w:t>
      </w:r>
      <w:del w:id="22" w:author="Lenka Lamoš" w:date="2022-06-30T13:26:00Z">
        <w:r w:rsidR="00540373" w:rsidDel="006B3E3A">
          <w:rPr>
            <w:rFonts w:cs="Arial"/>
            <w:sz w:val="18"/>
            <w:lang w:eastAsia="cs-CZ"/>
          </w:rPr>
          <w:delText>17</w:delText>
        </w:r>
      </w:del>
      <w:ins w:id="23" w:author="Lenka Lamoš" w:date="2022-06-30T13:26:00Z">
        <w:r w:rsidR="006B3E3A">
          <w:rPr>
            <w:rFonts w:cs="Arial"/>
            <w:sz w:val="18"/>
            <w:lang w:eastAsia="cs-CZ"/>
          </w:rPr>
          <w:t>01</w:t>
        </w:r>
      </w:ins>
      <w:r w:rsidRPr="00267B42">
        <w:rPr>
          <w:rFonts w:cs="Arial"/>
          <w:sz w:val="18"/>
          <w:lang w:eastAsia="cs-CZ"/>
        </w:rPr>
        <w:t xml:space="preserve">. </w:t>
      </w:r>
      <w:del w:id="24" w:author="Lenka Lamoš" w:date="2022-06-30T13:26:00Z">
        <w:r w:rsidR="00267B42" w:rsidRPr="00E758CB" w:rsidDel="006B3E3A">
          <w:rPr>
            <w:rFonts w:cs="Arial"/>
            <w:sz w:val="18"/>
            <w:lang w:eastAsia="cs-CZ"/>
          </w:rPr>
          <w:delText>0</w:delText>
        </w:r>
        <w:r w:rsidR="00540373" w:rsidDel="006B3E3A">
          <w:rPr>
            <w:rFonts w:cs="Arial"/>
            <w:sz w:val="18"/>
            <w:lang w:eastAsia="cs-CZ"/>
          </w:rPr>
          <w:delText>6</w:delText>
        </w:r>
      </w:del>
      <w:ins w:id="25" w:author="Lenka Lamoš" w:date="2022-06-30T13:26:00Z">
        <w:r w:rsidR="006B3E3A" w:rsidRPr="00E758CB">
          <w:rPr>
            <w:rFonts w:cs="Arial"/>
            <w:sz w:val="18"/>
            <w:lang w:eastAsia="cs-CZ"/>
          </w:rPr>
          <w:t>0</w:t>
        </w:r>
        <w:r w:rsidR="006B3E3A">
          <w:rPr>
            <w:rFonts w:cs="Arial"/>
            <w:sz w:val="18"/>
            <w:lang w:eastAsia="cs-CZ"/>
          </w:rPr>
          <w:t>7</w:t>
        </w:r>
      </w:ins>
      <w:r w:rsidRPr="00267B42">
        <w:rPr>
          <w:rFonts w:cs="Arial"/>
          <w:sz w:val="18"/>
          <w:lang w:eastAsia="cs-CZ"/>
        </w:rPr>
        <w:t>.</w:t>
      </w:r>
      <w:r w:rsidRPr="00E25071">
        <w:rPr>
          <w:rFonts w:cs="Arial"/>
          <w:sz w:val="18"/>
          <w:lang w:eastAsia="cs-CZ"/>
        </w:rPr>
        <w:t> </w:t>
      </w:r>
      <w:r w:rsidR="00866918" w:rsidRPr="00E25071">
        <w:rPr>
          <w:rFonts w:cs="Arial"/>
          <w:sz w:val="18"/>
          <w:lang w:eastAsia="cs-CZ"/>
        </w:rPr>
        <w:t>20</w:t>
      </w:r>
      <w:r w:rsidR="00866918">
        <w:rPr>
          <w:rFonts w:cs="Arial"/>
          <w:sz w:val="18"/>
          <w:lang w:eastAsia="cs-CZ"/>
        </w:rPr>
        <w:t>2</w:t>
      </w:r>
      <w:r w:rsidR="00061C71">
        <w:rPr>
          <w:rFonts w:cs="Arial"/>
          <w:sz w:val="18"/>
          <w:lang w:eastAsia="cs-CZ"/>
        </w:rPr>
        <w:t>2</w:t>
      </w:r>
      <w:r>
        <w:rPr>
          <w:b/>
          <w:sz w:val="60"/>
        </w:rPr>
        <w:br w:type="page"/>
      </w:r>
    </w:p>
    <w:p w14:paraId="1DAA4D93"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296ED047" w14:textId="77777777" w:rsidR="003E4CCB" w:rsidRDefault="003E4CCB">
      <w:pPr>
        <w:pStyle w:val="Obsah1"/>
        <w:tabs>
          <w:tab w:val="left" w:pos="482"/>
          <w:tab w:val="right" w:leader="dot" w:pos="9060"/>
        </w:tabs>
        <w:rPr>
          <w:rFonts w:eastAsiaTheme="majorEastAsia" w:cs="Arial"/>
          <w:caps/>
          <w:sz w:val="28"/>
          <w:lang w:eastAsia="cs-CZ"/>
        </w:rPr>
      </w:pPr>
    </w:p>
    <w:bookmarkStart w:id="26" w:name="_Toc410907843"/>
    <w:p w14:paraId="73306118" w14:textId="74C2CE82" w:rsidR="00E758CB" w:rsidRDefault="000C0542">
      <w:pPr>
        <w:pStyle w:val="Obsah1"/>
        <w:tabs>
          <w:tab w:val="left" w:pos="482"/>
          <w:tab w:val="right" w:leader="dot" w:pos="9060"/>
        </w:tabs>
        <w:rPr>
          <w:rFonts w:asciiTheme="minorHAnsi" w:eastAsiaTheme="minorEastAsia" w:hAnsiTheme="minorHAnsi" w:cstheme="minorBidi"/>
          <w:noProof/>
          <w:sz w:val="22"/>
          <w:szCs w:val="22"/>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94683042" w:history="1">
        <w:r w:rsidR="00E758CB" w:rsidRPr="00D55D73">
          <w:rPr>
            <w:rStyle w:val="Hypertextovprepojenie"/>
            <w:noProof/>
          </w:rPr>
          <w:t>1</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Úvod</w:t>
        </w:r>
        <w:r w:rsidR="00E758CB">
          <w:rPr>
            <w:noProof/>
            <w:webHidden/>
          </w:rPr>
          <w:tab/>
        </w:r>
        <w:r w:rsidR="00E758CB">
          <w:rPr>
            <w:noProof/>
            <w:webHidden/>
          </w:rPr>
          <w:fldChar w:fldCharType="begin"/>
        </w:r>
        <w:r w:rsidR="00E758CB">
          <w:rPr>
            <w:noProof/>
            <w:webHidden/>
          </w:rPr>
          <w:instrText xml:space="preserve"> PAGEREF _Toc94683042 \h </w:instrText>
        </w:r>
        <w:r w:rsidR="00E758CB">
          <w:rPr>
            <w:noProof/>
            <w:webHidden/>
          </w:rPr>
        </w:r>
        <w:r w:rsidR="00E758CB">
          <w:rPr>
            <w:noProof/>
            <w:webHidden/>
          </w:rPr>
          <w:fldChar w:fldCharType="separate"/>
        </w:r>
        <w:r w:rsidR="007F09E9">
          <w:rPr>
            <w:noProof/>
            <w:webHidden/>
          </w:rPr>
          <w:t>4</w:t>
        </w:r>
        <w:r w:rsidR="00E758CB">
          <w:rPr>
            <w:noProof/>
            <w:webHidden/>
          </w:rPr>
          <w:fldChar w:fldCharType="end"/>
        </w:r>
      </w:hyperlink>
    </w:p>
    <w:p w14:paraId="2209BBB3" w14:textId="11FA7CA4" w:rsidR="00E758CB" w:rsidRDefault="0074750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43" w:history="1">
        <w:r w:rsidR="00E758CB" w:rsidRPr="00D55D73">
          <w:rPr>
            <w:rStyle w:val="Hypertextovprepojenie"/>
            <w:noProof/>
          </w:rPr>
          <w:t>1.1</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Účinnosť príručky pre prijímateľa</w:t>
        </w:r>
        <w:r w:rsidR="00E758CB">
          <w:rPr>
            <w:noProof/>
            <w:webHidden/>
          </w:rPr>
          <w:tab/>
        </w:r>
        <w:r w:rsidR="00E758CB">
          <w:rPr>
            <w:noProof/>
            <w:webHidden/>
          </w:rPr>
          <w:fldChar w:fldCharType="begin"/>
        </w:r>
        <w:r w:rsidR="00E758CB">
          <w:rPr>
            <w:noProof/>
            <w:webHidden/>
          </w:rPr>
          <w:instrText xml:space="preserve"> PAGEREF _Toc94683043 \h </w:instrText>
        </w:r>
        <w:r w:rsidR="00E758CB">
          <w:rPr>
            <w:noProof/>
            <w:webHidden/>
          </w:rPr>
        </w:r>
        <w:r w:rsidR="00E758CB">
          <w:rPr>
            <w:noProof/>
            <w:webHidden/>
          </w:rPr>
          <w:fldChar w:fldCharType="separate"/>
        </w:r>
        <w:r w:rsidR="007F09E9">
          <w:rPr>
            <w:noProof/>
            <w:webHidden/>
          </w:rPr>
          <w:t>4</w:t>
        </w:r>
        <w:r w:rsidR="00E758CB">
          <w:rPr>
            <w:noProof/>
            <w:webHidden/>
          </w:rPr>
          <w:fldChar w:fldCharType="end"/>
        </w:r>
      </w:hyperlink>
    </w:p>
    <w:p w14:paraId="6A727DBE" w14:textId="39B961E3" w:rsidR="00E758CB" w:rsidRDefault="0074750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44" w:history="1">
        <w:r w:rsidR="00E758CB" w:rsidRPr="00D55D73">
          <w:rPr>
            <w:rStyle w:val="Hypertextovprepojenie"/>
            <w:noProof/>
          </w:rPr>
          <w:t>1.2</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Cieľ príručky pre prijímateľa</w:t>
        </w:r>
        <w:r w:rsidR="00E758CB">
          <w:rPr>
            <w:noProof/>
            <w:webHidden/>
          </w:rPr>
          <w:tab/>
        </w:r>
        <w:r w:rsidR="00E758CB">
          <w:rPr>
            <w:noProof/>
            <w:webHidden/>
          </w:rPr>
          <w:fldChar w:fldCharType="begin"/>
        </w:r>
        <w:r w:rsidR="00E758CB">
          <w:rPr>
            <w:noProof/>
            <w:webHidden/>
          </w:rPr>
          <w:instrText xml:space="preserve"> PAGEREF _Toc94683044 \h </w:instrText>
        </w:r>
        <w:r w:rsidR="00E758CB">
          <w:rPr>
            <w:noProof/>
            <w:webHidden/>
          </w:rPr>
        </w:r>
        <w:r w:rsidR="00E758CB">
          <w:rPr>
            <w:noProof/>
            <w:webHidden/>
          </w:rPr>
          <w:fldChar w:fldCharType="separate"/>
        </w:r>
        <w:r w:rsidR="007F09E9">
          <w:rPr>
            <w:noProof/>
            <w:webHidden/>
          </w:rPr>
          <w:t>5</w:t>
        </w:r>
        <w:r w:rsidR="00E758CB">
          <w:rPr>
            <w:noProof/>
            <w:webHidden/>
          </w:rPr>
          <w:fldChar w:fldCharType="end"/>
        </w:r>
      </w:hyperlink>
    </w:p>
    <w:p w14:paraId="454ED94F" w14:textId="101BA919" w:rsidR="00E758CB" w:rsidRDefault="0074750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45" w:history="1">
        <w:r w:rsidR="00E758CB" w:rsidRPr="00D55D73">
          <w:rPr>
            <w:rStyle w:val="Hypertextovprepojenie"/>
            <w:noProof/>
          </w:rPr>
          <w:t>1.3</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Definícia pojmov</w:t>
        </w:r>
        <w:r w:rsidR="00E758CB">
          <w:rPr>
            <w:noProof/>
            <w:webHidden/>
          </w:rPr>
          <w:tab/>
        </w:r>
        <w:r w:rsidR="00E758CB">
          <w:rPr>
            <w:noProof/>
            <w:webHidden/>
          </w:rPr>
          <w:fldChar w:fldCharType="begin"/>
        </w:r>
        <w:r w:rsidR="00E758CB">
          <w:rPr>
            <w:noProof/>
            <w:webHidden/>
          </w:rPr>
          <w:instrText xml:space="preserve"> PAGEREF _Toc94683045 \h </w:instrText>
        </w:r>
        <w:r w:rsidR="00E758CB">
          <w:rPr>
            <w:noProof/>
            <w:webHidden/>
          </w:rPr>
        </w:r>
        <w:r w:rsidR="00E758CB">
          <w:rPr>
            <w:noProof/>
            <w:webHidden/>
          </w:rPr>
          <w:fldChar w:fldCharType="separate"/>
        </w:r>
        <w:r w:rsidR="007F09E9">
          <w:rPr>
            <w:noProof/>
            <w:webHidden/>
          </w:rPr>
          <w:t>5</w:t>
        </w:r>
        <w:r w:rsidR="00E758CB">
          <w:rPr>
            <w:noProof/>
            <w:webHidden/>
          </w:rPr>
          <w:fldChar w:fldCharType="end"/>
        </w:r>
      </w:hyperlink>
    </w:p>
    <w:p w14:paraId="7CF38C21" w14:textId="25D9E38C" w:rsidR="00E758CB" w:rsidRDefault="0074750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46" w:history="1">
        <w:r w:rsidR="00E758CB" w:rsidRPr="00D55D73">
          <w:rPr>
            <w:rStyle w:val="Hypertextovprepojenie"/>
            <w:noProof/>
          </w:rPr>
          <w:t>1.4</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Použité skratky</w:t>
        </w:r>
        <w:r w:rsidR="00E758CB">
          <w:rPr>
            <w:noProof/>
            <w:webHidden/>
          </w:rPr>
          <w:tab/>
        </w:r>
        <w:r w:rsidR="00E758CB">
          <w:rPr>
            <w:noProof/>
            <w:webHidden/>
          </w:rPr>
          <w:fldChar w:fldCharType="begin"/>
        </w:r>
        <w:r w:rsidR="00E758CB">
          <w:rPr>
            <w:noProof/>
            <w:webHidden/>
          </w:rPr>
          <w:instrText xml:space="preserve"> PAGEREF _Toc94683046 \h </w:instrText>
        </w:r>
        <w:r w:rsidR="00E758CB">
          <w:rPr>
            <w:noProof/>
            <w:webHidden/>
          </w:rPr>
        </w:r>
        <w:r w:rsidR="00E758CB">
          <w:rPr>
            <w:noProof/>
            <w:webHidden/>
          </w:rPr>
          <w:fldChar w:fldCharType="separate"/>
        </w:r>
        <w:r w:rsidR="007F09E9">
          <w:rPr>
            <w:noProof/>
            <w:webHidden/>
          </w:rPr>
          <w:t>15</w:t>
        </w:r>
        <w:r w:rsidR="00E758CB">
          <w:rPr>
            <w:noProof/>
            <w:webHidden/>
          </w:rPr>
          <w:fldChar w:fldCharType="end"/>
        </w:r>
      </w:hyperlink>
    </w:p>
    <w:p w14:paraId="2653C56D" w14:textId="6E1D586F" w:rsidR="00E758CB" w:rsidRDefault="0074750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47" w:history="1">
        <w:r w:rsidR="00E758CB" w:rsidRPr="00D55D73">
          <w:rPr>
            <w:rStyle w:val="Hypertextovprepojenie"/>
            <w:noProof/>
          </w:rPr>
          <w:t>1.5</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Legislatíva</w:t>
        </w:r>
        <w:r w:rsidR="00E758CB">
          <w:rPr>
            <w:noProof/>
            <w:webHidden/>
          </w:rPr>
          <w:tab/>
        </w:r>
        <w:r w:rsidR="00E758CB">
          <w:rPr>
            <w:noProof/>
            <w:webHidden/>
          </w:rPr>
          <w:fldChar w:fldCharType="begin"/>
        </w:r>
        <w:r w:rsidR="00E758CB">
          <w:rPr>
            <w:noProof/>
            <w:webHidden/>
          </w:rPr>
          <w:instrText xml:space="preserve"> PAGEREF _Toc94683047 \h </w:instrText>
        </w:r>
        <w:r w:rsidR="00E758CB">
          <w:rPr>
            <w:noProof/>
            <w:webHidden/>
          </w:rPr>
        </w:r>
        <w:r w:rsidR="00E758CB">
          <w:rPr>
            <w:noProof/>
            <w:webHidden/>
          </w:rPr>
          <w:fldChar w:fldCharType="separate"/>
        </w:r>
        <w:r w:rsidR="007F09E9">
          <w:rPr>
            <w:noProof/>
            <w:webHidden/>
          </w:rPr>
          <w:t>17</w:t>
        </w:r>
        <w:r w:rsidR="00E758CB">
          <w:rPr>
            <w:noProof/>
            <w:webHidden/>
          </w:rPr>
          <w:fldChar w:fldCharType="end"/>
        </w:r>
      </w:hyperlink>
    </w:p>
    <w:p w14:paraId="76C9AE9A" w14:textId="76D6817F" w:rsidR="00E758CB" w:rsidRDefault="00747501">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94683048" w:history="1">
        <w:r w:rsidR="00E758CB" w:rsidRPr="00D55D73">
          <w:rPr>
            <w:rStyle w:val="Hypertextovprepojenie"/>
            <w:noProof/>
          </w:rPr>
          <w:t>2</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Realizácia projektov</w:t>
        </w:r>
        <w:r w:rsidR="00E758CB">
          <w:rPr>
            <w:noProof/>
            <w:webHidden/>
          </w:rPr>
          <w:tab/>
        </w:r>
        <w:r w:rsidR="00E758CB">
          <w:rPr>
            <w:noProof/>
            <w:webHidden/>
          </w:rPr>
          <w:fldChar w:fldCharType="begin"/>
        </w:r>
        <w:r w:rsidR="00E758CB">
          <w:rPr>
            <w:noProof/>
            <w:webHidden/>
          </w:rPr>
          <w:instrText xml:space="preserve"> PAGEREF _Toc94683048 \h </w:instrText>
        </w:r>
        <w:r w:rsidR="00E758CB">
          <w:rPr>
            <w:noProof/>
            <w:webHidden/>
          </w:rPr>
        </w:r>
        <w:r w:rsidR="00E758CB">
          <w:rPr>
            <w:noProof/>
            <w:webHidden/>
          </w:rPr>
          <w:fldChar w:fldCharType="separate"/>
        </w:r>
        <w:r w:rsidR="007F09E9">
          <w:rPr>
            <w:noProof/>
            <w:webHidden/>
          </w:rPr>
          <w:t>19</w:t>
        </w:r>
        <w:r w:rsidR="00E758CB">
          <w:rPr>
            <w:noProof/>
            <w:webHidden/>
          </w:rPr>
          <w:fldChar w:fldCharType="end"/>
        </w:r>
      </w:hyperlink>
    </w:p>
    <w:p w14:paraId="323C3924" w14:textId="1E32E9FD" w:rsidR="00E758CB" w:rsidRDefault="0074750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49" w:history="1">
        <w:r w:rsidR="00E758CB" w:rsidRPr="00D55D73">
          <w:rPr>
            <w:rStyle w:val="Hypertextovprepojenie"/>
            <w:noProof/>
          </w:rPr>
          <w:t>2.1</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Všeobecné informácie k realizácii projektov</w:t>
        </w:r>
        <w:r w:rsidR="00E758CB">
          <w:rPr>
            <w:noProof/>
            <w:webHidden/>
          </w:rPr>
          <w:tab/>
        </w:r>
        <w:r w:rsidR="00E758CB">
          <w:rPr>
            <w:noProof/>
            <w:webHidden/>
          </w:rPr>
          <w:fldChar w:fldCharType="begin"/>
        </w:r>
        <w:r w:rsidR="00E758CB">
          <w:rPr>
            <w:noProof/>
            <w:webHidden/>
          </w:rPr>
          <w:instrText xml:space="preserve"> PAGEREF _Toc94683049 \h </w:instrText>
        </w:r>
        <w:r w:rsidR="00E758CB">
          <w:rPr>
            <w:noProof/>
            <w:webHidden/>
          </w:rPr>
        </w:r>
        <w:r w:rsidR="00E758CB">
          <w:rPr>
            <w:noProof/>
            <w:webHidden/>
          </w:rPr>
          <w:fldChar w:fldCharType="separate"/>
        </w:r>
        <w:r w:rsidR="007F09E9">
          <w:rPr>
            <w:noProof/>
            <w:webHidden/>
          </w:rPr>
          <w:t>19</w:t>
        </w:r>
        <w:r w:rsidR="00E758CB">
          <w:rPr>
            <w:noProof/>
            <w:webHidden/>
          </w:rPr>
          <w:fldChar w:fldCharType="end"/>
        </w:r>
      </w:hyperlink>
    </w:p>
    <w:p w14:paraId="4B68E2D5" w14:textId="22474456" w:rsidR="00E758CB" w:rsidRDefault="00747501">
      <w:pPr>
        <w:pStyle w:val="Obsah3"/>
        <w:rPr>
          <w:rFonts w:asciiTheme="minorHAnsi" w:eastAsiaTheme="minorEastAsia" w:hAnsiTheme="minorHAnsi" w:cstheme="minorBidi"/>
          <w:noProof/>
          <w:sz w:val="22"/>
          <w:szCs w:val="22"/>
          <w:lang w:eastAsia="sk-SK"/>
        </w:rPr>
      </w:pPr>
      <w:hyperlink w:anchor="_Toc94683050" w:history="1">
        <w:r w:rsidR="00E758CB" w:rsidRPr="00D55D73">
          <w:rPr>
            <w:rStyle w:val="Hypertextovprepojenie"/>
            <w:noProof/>
          </w:rPr>
          <w:t>2.1.1</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Všeobecné informácie</w:t>
        </w:r>
        <w:r w:rsidR="00E758CB">
          <w:rPr>
            <w:noProof/>
            <w:webHidden/>
          </w:rPr>
          <w:tab/>
        </w:r>
        <w:r w:rsidR="00E758CB">
          <w:rPr>
            <w:noProof/>
            <w:webHidden/>
          </w:rPr>
          <w:fldChar w:fldCharType="begin"/>
        </w:r>
        <w:r w:rsidR="00E758CB">
          <w:rPr>
            <w:noProof/>
            <w:webHidden/>
          </w:rPr>
          <w:instrText xml:space="preserve"> PAGEREF _Toc94683050 \h </w:instrText>
        </w:r>
        <w:r w:rsidR="00E758CB">
          <w:rPr>
            <w:noProof/>
            <w:webHidden/>
          </w:rPr>
        </w:r>
        <w:r w:rsidR="00E758CB">
          <w:rPr>
            <w:noProof/>
            <w:webHidden/>
          </w:rPr>
          <w:fldChar w:fldCharType="separate"/>
        </w:r>
        <w:r w:rsidR="007F09E9">
          <w:rPr>
            <w:noProof/>
            <w:webHidden/>
          </w:rPr>
          <w:t>19</w:t>
        </w:r>
        <w:r w:rsidR="00E758CB">
          <w:rPr>
            <w:noProof/>
            <w:webHidden/>
          </w:rPr>
          <w:fldChar w:fldCharType="end"/>
        </w:r>
      </w:hyperlink>
    </w:p>
    <w:p w14:paraId="11D2ED88" w14:textId="23155E47" w:rsidR="00E758CB" w:rsidRDefault="00747501">
      <w:pPr>
        <w:pStyle w:val="Obsah3"/>
        <w:rPr>
          <w:rFonts w:asciiTheme="minorHAnsi" w:eastAsiaTheme="minorEastAsia" w:hAnsiTheme="minorHAnsi" w:cstheme="minorBidi"/>
          <w:noProof/>
          <w:sz w:val="22"/>
          <w:szCs w:val="22"/>
          <w:lang w:eastAsia="sk-SK"/>
        </w:rPr>
      </w:pPr>
      <w:hyperlink w:anchor="_Toc94683051" w:history="1">
        <w:r w:rsidR="00E758CB" w:rsidRPr="00D55D73">
          <w:rPr>
            <w:rStyle w:val="Hypertextovprepojenie"/>
            <w:noProof/>
          </w:rPr>
          <w:t>2.1.2</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Na čo nezabudnúť po podpise zmluvy</w:t>
        </w:r>
        <w:r w:rsidR="00E758CB">
          <w:rPr>
            <w:noProof/>
            <w:webHidden/>
          </w:rPr>
          <w:tab/>
        </w:r>
        <w:r w:rsidR="00E758CB">
          <w:rPr>
            <w:noProof/>
            <w:webHidden/>
          </w:rPr>
          <w:fldChar w:fldCharType="begin"/>
        </w:r>
        <w:r w:rsidR="00E758CB">
          <w:rPr>
            <w:noProof/>
            <w:webHidden/>
          </w:rPr>
          <w:instrText xml:space="preserve"> PAGEREF _Toc94683051 \h </w:instrText>
        </w:r>
        <w:r w:rsidR="00E758CB">
          <w:rPr>
            <w:noProof/>
            <w:webHidden/>
          </w:rPr>
        </w:r>
        <w:r w:rsidR="00E758CB">
          <w:rPr>
            <w:noProof/>
            <w:webHidden/>
          </w:rPr>
          <w:fldChar w:fldCharType="separate"/>
        </w:r>
        <w:r w:rsidR="007F09E9">
          <w:rPr>
            <w:noProof/>
            <w:webHidden/>
          </w:rPr>
          <w:t>20</w:t>
        </w:r>
        <w:r w:rsidR="00E758CB">
          <w:rPr>
            <w:noProof/>
            <w:webHidden/>
          </w:rPr>
          <w:fldChar w:fldCharType="end"/>
        </w:r>
      </w:hyperlink>
    </w:p>
    <w:p w14:paraId="63EF4050" w14:textId="05CE84C4" w:rsidR="00E758CB" w:rsidRDefault="0074750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52" w:history="1">
        <w:r w:rsidR="00E758CB" w:rsidRPr="00D55D73">
          <w:rPr>
            <w:rStyle w:val="Hypertextovprepojenie"/>
            <w:noProof/>
          </w:rPr>
          <w:t>2.2</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Monitorovanie projektu</w:t>
        </w:r>
        <w:r w:rsidR="00E758CB">
          <w:rPr>
            <w:noProof/>
            <w:webHidden/>
          </w:rPr>
          <w:tab/>
        </w:r>
        <w:r w:rsidR="00E758CB">
          <w:rPr>
            <w:noProof/>
            <w:webHidden/>
          </w:rPr>
          <w:fldChar w:fldCharType="begin"/>
        </w:r>
        <w:r w:rsidR="00E758CB">
          <w:rPr>
            <w:noProof/>
            <w:webHidden/>
          </w:rPr>
          <w:instrText xml:space="preserve"> PAGEREF _Toc94683052 \h </w:instrText>
        </w:r>
        <w:r w:rsidR="00E758CB">
          <w:rPr>
            <w:noProof/>
            <w:webHidden/>
          </w:rPr>
        </w:r>
        <w:r w:rsidR="00E758CB">
          <w:rPr>
            <w:noProof/>
            <w:webHidden/>
          </w:rPr>
          <w:fldChar w:fldCharType="separate"/>
        </w:r>
        <w:r w:rsidR="007F09E9">
          <w:rPr>
            <w:noProof/>
            <w:webHidden/>
          </w:rPr>
          <w:t>22</w:t>
        </w:r>
        <w:r w:rsidR="00E758CB">
          <w:rPr>
            <w:noProof/>
            <w:webHidden/>
          </w:rPr>
          <w:fldChar w:fldCharType="end"/>
        </w:r>
      </w:hyperlink>
    </w:p>
    <w:p w14:paraId="6C8328F5" w14:textId="5EC804CE" w:rsidR="00E758CB" w:rsidRDefault="0074750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53" w:history="1">
        <w:r w:rsidR="00E758CB" w:rsidRPr="00D55D73">
          <w:rPr>
            <w:rStyle w:val="Hypertextovprepojenie"/>
            <w:noProof/>
          </w:rPr>
          <w:t>2.3</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Zmena zmluvy o NFP</w:t>
        </w:r>
        <w:r w:rsidR="00E758CB">
          <w:rPr>
            <w:noProof/>
            <w:webHidden/>
          </w:rPr>
          <w:tab/>
        </w:r>
        <w:r w:rsidR="00E758CB">
          <w:rPr>
            <w:noProof/>
            <w:webHidden/>
          </w:rPr>
          <w:fldChar w:fldCharType="begin"/>
        </w:r>
        <w:r w:rsidR="00E758CB">
          <w:rPr>
            <w:noProof/>
            <w:webHidden/>
          </w:rPr>
          <w:instrText xml:space="preserve"> PAGEREF _Toc94683053 \h </w:instrText>
        </w:r>
        <w:r w:rsidR="00E758CB">
          <w:rPr>
            <w:noProof/>
            <w:webHidden/>
          </w:rPr>
        </w:r>
        <w:r w:rsidR="00E758CB">
          <w:rPr>
            <w:noProof/>
            <w:webHidden/>
          </w:rPr>
          <w:fldChar w:fldCharType="separate"/>
        </w:r>
        <w:r w:rsidR="007F09E9">
          <w:rPr>
            <w:noProof/>
            <w:webHidden/>
          </w:rPr>
          <w:t>27</w:t>
        </w:r>
        <w:r w:rsidR="00E758CB">
          <w:rPr>
            <w:noProof/>
            <w:webHidden/>
          </w:rPr>
          <w:fldChar w:fldCharType="end"/>
        </w:r>
      </w:hyperlink>
    </w:p>
    <w:p w14:paraId="7EC72E6B" w14:textId="3A6D361E" w:rsidR="00E758CB" w:rsidRDefault="00747501">
      <w:pPr>
        <w:pStyle w:val="Obsah3"/>
        <w:rPr>
          <w:rFonts w:asciiTheme="minorHAnsi" w:eastAsiaTheme="minorEastAsia" w:hAnsiTheme="minorHAnsi" w:cstheme="minorBidi"/>
          <w:noProof/>
          <w:sz w:val="22"/>
          <w:szCs w:val="22"/>
          <w:lang w:eastAsia="sk-SK"/>
        </w:rPr>
      </w:pPr>
      <w:hyperlink w:anchor="_Toc94683054" w:history="1">
        <w:r w:rsidR="00E758CB" w:rsidRPr="00D55D73">
          <w:rPr>
            <w:rStyle w:val="Hypertextovprepojenie"/>
            <w:noProof/>
          </w:rPr>
          <w:t>2.3.1</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Charakter zmien a spôsob posudzovania zmien</w:t>
        </w:r>
        <w:r w:rsidR="00E758CB">
          <w:rPr>
            <w:noProof/>
            <w:webHidden/>
          </w:rPr>
          <w:tab/>
        </w:r>
        <w:r w:rsidR="00E758CB">
          <w:rPr>
            <w:noProof/>
            <w:webHidden/>
          </w:rPr>
          <w:fldChar w:fldCharType="begin"/>
        </w:r>
        <w:r w:rsidR="00E758CB">
          <w:rPr>
            <w:noProof/>
            <w:webHidden/>
          </w:rPr>
          <w:instrText xml:space="preserve"> PAGEREF _Toc94683054 \h </w:instrText>
        </w:r>
        <w:r w:rsidR="00E758CB">
          <w:rPr>
            <w:noProof/>
            <w:webHidden/>
          </w:rPr>
        </w:r>
        <w:r w:rsidR="00E758CB">
          <w:rPr>
            <w:noProof/>
            <w:webHidden/>
          </w:rPr>
          <w:fldChar w:fldCharType="separate"/>
        </w:r>
        <w:r w:rsidR="007F09E9">
          <w:rPr>
            <w:noProof/>
            <w:webHidden/>
          </w:rPr>
          <w:t>27</w:t>
        </w:r>
        <w:r w:rsidR="00E758CB">
          <w:rPr>
            <w:noProof/>
            <w:webHidden/>
          </w:rPr>
          <w:fldChar w:fldCharType="end"/>
        </w:r>
      </w:hyperlink>
    </w:p>
    <w:p w14:paraId="3A4CC2F8" w14:textId="0AC1EA3A" w:rsidR="00E758CB" w:rsidRDefault="00747501">
      <w:pPr>
        <w:pStyle w:val="Obsah3"/>
        <w:rPr>
          <w:rFonts w:asciiTheme="minorHAnsi" w:eastAsiaTheme="minorEastAsia" w:hAnsiTheme="minorHAnsi" w:cstheme="minorBidi"/>
          <w:noProof/>
          <w:sz w:val="22"/>
          <w:szCs w:val="22"/>
          <w:lang w:eastAsia="sk-SK"/>
        </w:rPr>
      </w:pPr>
      <w:hyperlink w:anchor="_Toc94683055" w:history="1">
        <w:r w:rsidR="00E758CB" w:rsidRPr="00D55D73">
          <w:rPr>
            <w:rStyle w:val="Hypertextovprepojenie"/>
            <w:noProof/>
          </w:rPr>
          <w:t>2.3.2</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Administrácia zmenového konania</w:t>
        </w:r>
        <w:r w:rsidR="00E758CB">
          <w:rPr>
            <w:noProof/>
            <w:webHidden/>
          </w:rPr>
          <w:tab/>
        </w:r>
        <w:r w:rsidR="00E758CB">
          <w:rPr>
            <w:noProof/>
            <w:webHidden/>
          </w:rPr>
          <w:fldChar w:fldCharType="begin"/>
        </w:r>
        <w:r w:rsidR="00E758CB">
          <w:rPr>
            <w:noProof/>
            <w:webHidden/>
          </w:rPr>
          <w:instrText xml:space="preserve"> PAGEREF _Toc94683055 \h </w:instrText>
        </w:r>
        <w:r w:rsidR="00E758CB">
          <w:rPr>
            <w:noProof/>
            <w:webHidden/>
          </w:rPr>
        </w:r>
        <w:r w:rsidR="00E758CB">
          <w:rPr>
            <w:noProof/>
            <w:webHidden/>
          </w:rPr>
          <w:fldChar w:fldCharType="separate"/>
        </w:r>
        <w:r w:rsidR="007F09E9">
          <w:rPr>
            <w:noProof/>
            <w:webHidden/>
          </w:rPr>
          <w:t>30</w:t>
        </w:r>
        <w:r w:rsidR="00E758CB">
          <w:rPr>
            <w:noProof/>
            <w:webHidden/>
          </w:rPr>
          <w:fldChar w:fldCharType="end"/>
        </w:r>
      </w:hyperlink>
    </w:p>
    <w:p w14:paraId="2DE086ED" w14:textId="4C4377EE" w:rsidR="00E758CB" w:rsidRDefault="00747501">
      <w:pPr>
        <w:pStyle w:val="Obsah3"/>
        <w:rPr>
          <w:rFonts w:asciiTheme="minorHAnsi" w:eastAsiaTheme="minorEastAsia" w:hAnsiTheme="minorHAnsi" w:cstheme="minorBidi"/>
          <w:noProof/>
          <w:sz w:val="22"/>
          <w:szCs w:val="22"/>
          <w:lang w:eastAsia="sk-SK"/>
        </w:rPr>
      </w:pPr>
      <w:hyperlink w:anchor="_Toc94683056" w:history="1">
        <w:r w:rsidR="00E758CB" w:rsidRPr="00D55D73">
          <w:rPr>
            <w:rStyle w:val="Hypertextovprepojenie"/>
            <w:noProof/>
          </w:rPr>
          <w:t>2.3.3</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Ukončenie zmluvného vzťahu</w:t>
        </w:r>
        <w:r w:rsidR="00E758CB">
          <w:rPr>
            <w:noProof/>
            <w:webHidden/>
          </w:rPr>
          <w:tab/>
        </w:r>
        <w:r w:rsidR="00E758CB">
          <w:rPr>
            <w:noProof/>
            <w:webHidden/>
          </w:rPr>
          <w:fldChar w:fldCharType="begin"/>
        </w:r>
        <w:r w:rsidR="00E758CB">
          <w:rPr>
            <w:noProof/>
            <w:webHidden/>
          </w:rPr>
          <w:instrText xml:space="preserve"> PAGEREF _Toc94683056 \h </w:instrText>
        </w:r>
        <w:r w:rsidR="00E758CB">
          <w:rPr>
            <w:noProof/>
            <w:webHidden/>
          </w:rPr>
        </w:r>
        <w:r w:rsidR="00E758CB">
          <w:rPr>
            <w:noProof/>
            <w:webHidden/>
          </w:rPr>
          <w:fldChar w:fldCharType="separate"/>
        </w:r>
        <w:r w:rsidR="007F09E9">
          <w:rPr>
            <w:noProof/>
            <w:webHidden/>
          </w:rPr>
          <w:t>32</w:t>
        </w:r>
        <w:r w:rsidR="00E758CB">
          <w:rPr>
            <w:noProof/>
            <w:webHidden/>
          </w:rPr>
          <w:fldChar w:fldCharType="end"/>
        </w:r>
      </w:hyperlink>
    </w:p>
    <w:p w14:paraId="19A4FBFB" w14:textId="535CBC87" w:rsidR="00E758CB" w:rsidRDefault="0074750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57" w:history="1">
        <w:r w:rsidR="00E758CB" w:rsidRPr="00D55D73">
          <w:rPr>
            <w:rStyle w:val="Hypertextovprepojenie"/>
            <w:noProof/>
          </w:rPr>
          <w:t>2.4</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Finančné riadenie</w:t>
        </w:r>
        <w:r w:rsidR="00E758CB">
          <w:rPr>
            <w:noProof/>
            <w:webHidden/>
          </w:rPr>
          <w:tab/>
        </w:r>
        <w:r w:rsidR="00E758CB">
          <w:rPr>
            <w:noProof/>
            <w:webHidden/>
          </w:rPr>
          <w:fldChar w:fldCharType="begin"/>
        </w:r>
        <w:r w:rsidR="00E758CB">
          <w:rPr>
            <w:noProof/>
            <w:webHidden/>
          </w:rPr>
          <w:instrText xml:space="preserve"> PAGEREF _Toc94683057 \h </w:instrText>
        </w:r>
        <w:r w:rsidR="00E758CB">
          <w:rPr>
            <w:noProof/>
            <w:webHidden/>
          </w:rPr>
        </w:r>
        <w:r w:rsidR="00E758CB">
          <w:rPr>
            <w:noProof/>
            <w:webHidden/>
          </w:rPr>
          <w:fldChar w:fldCharType="separate"/>
        </w:r>
        <w:r w:rsidR="007F09E9">
          <w:rPr>
            <w:noProof/>
            <w:webHidden/>
          </w:rPr>
          <w:t>33</w:t>
        </w:r>
        <w:r w:rsidR="00E758CB">
          <w:rPr>
            <w:noProof/>
            <w:webHidden/>
          </w:rPr>
          <w:fldChar w:fldCharType="end"/>
        </w:r>
      </w:hyperlink>
    </w:p>
    <w:p w14:paraId="69638367" w14:textId="27B9636E" w:rsidR="00E758CB" w:rsidRDefault="00747501">
      <w:pPr>
        <w:pStyle w:val="Obsah3"/>
        <w:rPr>
          <w:rFonts w:asciiTheme="minorHAnsi" w:eastAsiaTheme="minorEastAsia" w:hAnsiTheme="minorHAnsi" w:cstheme="minorBidi"/>
          <w:noProof/>
          <w:sz w:val="22"/>
          <w:szCs w:val="22"/>
          <w:lang w:eastAsia="sk-SK"/>
        </w:rPr>
      </w:pPr>
      <w:hyperlink w:anchor="_Toc94683058" w:history="1">
        <w:r w:rsidR="00E758CB" w:rsidRPr="00D55D73">
          <w:rPr>
            <w:rStyle w:val="Hypertextovprepojenie"/>
            <w:noProof/>
          </w:rPr>
          <w:t>2.4.1</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Vedenie účtovníctva</w:t>
        </w:r>
        <w:r w:rsidR="00E758CB">
          <w:rPr>
            <w:noProof/>
            <w:webHidden/>
          </w:rPr>
          <w:tab/>
        </w:r>
        <w:r w:rsidR="00E758CB">
          <w:rPr>
            <w:noProof/>
            <w:webHidden/>
          </w:rPr>
          <w:fldChar w:fldCharType="begin"/>
        </w:r>
        <w:r w:rsidR="00E758CB">
          <w:rPr>
            <w:noProof/>
            <w:webHidden/>
          </w:rPr>
          <w:instrText xml:space="preserve"> PAGEREF _Toc94683058 \h </w:instrText>
        </w:r>
        <w:r w:rsidR="00E758CB">
          <w:rPr>
            <w:noProof/>
            <w:webHidden/>
          </w:rPr>
        </w:r>
        <w:r w:rsidR="00E758CB">
          <w:rPr>
            <w:noProof/>
            <w:webHidden/>
          </w:rPr>
          <w:fldChar w:fldCharType="separate"/>
        </w:r>
        <w:r w:rsidR="007F09E9">
          <w:rPr>
            <w:noProof/>
            <w:webHidden/>
          </w:rPr>
          <w:t>33</w:t>
        </w:r>
        <w:r w:rsidR="00E758CB">
          <w:rPr>
            <w:noProof/>
            <w:webHidden/>
          </w:rPr>
          <w:fldChar w:fldCharType="end"/>
        </w:r>
      </w:hyperlink>
    </w:p>
    <w:p w14:paraId="29B5019A" w14:textId="0E284B61" w:rsidR="00E758CB" w:rsidRDefault="00747501">
      <w:pPr>
        <w:pStyle w:val="Obsah3"/>
        <w:rPr>
          <w:rFonts w:asciiTheme="minorHAnsi" w:eastAsiaTheme="minorEastAsia" w:hAnsiTheme="minorHAnsi" w:cstheme="minorBidi"/>
          <w:noProof/>
          <w:sz w:val="22"/>
          <w:szCs w:val="22"/>
          <w:lang w:eastAsia="sk-SK"/>
        </w:rPr>
      </w:pPr>
      <w:hyperlink w:anchor="_Toc94683059" w:history="1">
        <w:r w:rsidR="00E758CB" w:rsidRPr="00D55D73">
          <w:rPr>
            <w:rStyle w:val="Hypertextovprepojenie"/>
            <w:noProof/>
          </w:rPr>
          <w:t>2.4.2</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Účty a platby prijímateľa</w:t>
        </w:r>
        <w:r w:rsidR="00E758CB">
          <w:rPr>
            <w:noProof/>
            <w:webHidden/>
          </w:rPr>
          <w:tab/>
        </w:r>
        <w:r w:rsidR="00E758CB">
          <w:rPr>
            <w:noProof/>
            <w:webHidden/>
          </w:rPr>
          <w:fldChar w:fldCharType="begin"/>
        </w:r>
        <w:r w:rsidR="00E758CB">
          <w:rPr>
            <w:noProof/>
            <w:webHidden/>
          </w:rPr>
          <w:instrText xml:space="preserve"> PAGEREF _Toc94683059 \h </w:instrText>
        </w:r>
        <w:r w:rsidR="00E758CB">
          <w:rPr>
            <w:noProof/>
            <w:webHidden/>
          </w:rPr>
        </w:r>
        <w:r w:rsidR="00E758CB">
          <w:rPr>
            <w:noProof/>
            <w:webHidden/>
          </w:rPr>
          <w:fldChar w:fldCharType="separate"/>
        </w:r>
        <w:r w:rsidR="007F09E9">
          <w:rPr>
            <w:noProof/>
            <w:webHidden/>
          </w:rPr>
          <w:t>35</w:t>
        </w:r>
        <w:r w:rsidR="00E758CB">
          <w:rPr>
            <w:noProof/>
            <w:webHidden/>
          </w:rPr>
          <w:fldChar w:fldCharType="end"/>
        </w:r>
      </w:hyperlink>
    </w:p>
    <w:p w14:paraId="200B3C1A" w14:textId="3AE0889A" w:rsidR="00E758CB" w:rsidRDefault="00747501">
      <w:pPr>
        <w:pStyle w:val="Obsah3"/>
        <w:rPr>
          <w:rFonts w:asciiTheme="minorHAnsi" w:eastAsiaTheme="minorEastAsia" w:hAnsiTheme="minorHAnsi" w:cstheme="minorBidi"/>
          <w:noProof/>
          <w:sz w:val="22"/>
          <w:szCs w:val="22"/>
          <w:lang w:eastAsia="sk-SK"/>
        </w:rPr>
      </w:pPr>
      <w:hyperlink w:anchor="_Toc94683060" w:history="1">
        <w:r w:rsidR="00E758CB" w:rsidRPr="00D55D73">
          <w:rPr>
            <w:rStyle w:val="Hypertextovprepojenie"/>
            <w:noProof/>
          </w:rPr>
          <w:t>2.4.3</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Oprávnenosť výdavkov</w:t>
        </w:r>
        <w:r w:rsidR="00E758CB">
          <w:rPr>
            <w:noProof/>
            <w:webHidden/>
          </w:rPr>
          <w:tab/>
        </w:r>
        <w:r w:rsidR="00E758CB">
          <w:rPr>
            <w:noProof/>
            <w:webHidden/>
          </w:rPr>
          <w:fldChar w:fldCharType="begin"/>
        </w:r>
        <w:r w:rsidR="00E758CB">
          <w:rPr>
            <w:noProof/>
            <w:webHidden/>
          </w:rPr>
          <w:instrText xml:space="preserve"> PAGEREF _Toc94683060 \h </w:instrText>
        </w:r>
        <w:r w:rsidR="00E758CB">
          <w:rPr>
            <w:noProof/>
            <w:webHidden/>
          </w:rPr>
        </w:r>
        <w:r w:rsidR="00E758CB">
          <w:rPr>
            <w:noProof/>
            <w:webHidden/>
          </w:rPr>
          <w:fldChar w:fldCharType="separate"/>
        </w:r>
        <w:r w:rsidR="007F09E9">
          <w:rPr>
            <w:noProof/>
            <w:webHidden/>
          </w:rPr>
          <w:t>38</w:t>
        </w:r>
        <w:r w:rsidR="00E758CB">
          <w:rPr>
            <w:noProof/>
            <w:webHidden/>
          </w:rPr>
          <w:fldChar w:fldCharType="end"/>
        </w:r>
      </w:hyperlink>
    </w:p>
    <w:p w14:paraId="6A0D6C09" w14:textId="52E556E8" w:rsidR="00E758CB" w:rsidRDefault="00747501">
      <w:pPr>
        <w:pStyle w:val="Obsah3"/>
        <w:rPr>
          <w:rFonts w:asciiTheme="minorHAnsi" w:eastAsiaTheme="minorEastAsia" w:hAnsiTheme="minorHAnsi" w:cstheme="minorBidi"/>
          <w:noProof/>
          <w:sz w:val="22"/>
          <w:szCs w:val="22"/>
          <w:lang w:eastAsia="sk-SK"/>
        </w:rPr>
      </w:pPr>
      <w:hyperlink w:anchor="_Toc94683061" w:history="1">
        <w:r w:rsidR="00E758CB" w:rsidRPr="00D55D73">
          <w:rPr>
            <w:rStyle w:val="Hypertextovprepojenie"/>
            <w:noProof/>
          </w:rPr>
          <w:t>2.4.4</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Postupy pri žiadosti o platbu</w:t>
        </w:r>
        <w:r w:rsidR="00E758CB">
          <w:rPr>
            <w:noProof/>
            <w:webHidden/>
          </w:rPr>
          <w:tab/>
        </w:r>
        <w:r w:rsidR="00E758CB">
          <w:rPr>
            <w:noProof/>
            <w:webHidden/>
          </w:rPr>
          <w:fldChar w:fldCharType="begin"/>
        </w:r>
        <w:r w:rsidR="00E758CB">
          <w:rPr>
            <w:noProof/>
            <w:webHidden/>
          </w:rPr>
          <w:instrText xml:space="preserve"> PAGEREF _Toc94683061 \h </w:instrText>
        </w:r>
        <w:r w:rsidR="00E758CB">
          <w:rPr>
            <w:noProof/>
            <w:webHidden/>
          </w:rPr>
        </w:r>
        <w:r w:rsidR="00E758CB">
          <w:rPr>
            <w:noProof/>
            <w:webHidden/>
          </w:rPr>
          <w:fldChar w:fldCharType="separate"/>
        </w:r>
        <w:r w:rsidR="007F09E9">
          <w:rPr>
            <w:noProof/>
            <w:webHidden/>
          </w:rPr>
          <w:t>65</w:t>
        </w:r>
        <w:r w:rsidR="00E758CB">
          <w:rPr>
            <w:noProof/>
            <w:webHidden/>
          </w:rPr>
          <w:fldChar w:fldCharType="end"/>
        </w:r>
      </w:hyperlink>
    </w:p>
    <w:p w14:paraId="1FF6971F" w14:textId="4343EFC0" w:rsidR="00E758CB" w:rsidRDefault="00747501">
      <w:pPr>
        <w:pStyle w:val="Obsah3"/>
        <w:rPr>
          <w:rFonts w:asciiTheme="minorHAnsi" w:eastAsiaTheme="minorEastAsia" w:hAnsiTheme="minorHAnsi" w:cstheme="minorBidi"/>
          <w:noProof/>
          <w:sz w:val="22"/>
          <w:szCs w:val="22"/>
          <w:lang w:eastAsia="sk-SK"/>
        </w:rPr>
      </w:pPr>
      <w:hyperlink w:anchor="_Toc94683062" w:history="1">
        <w:r w:rsidR="00E758CB" w:rsidRPr="00D55D73">
          <w:rPr>
            <w:rStyle w:val="Hypertextovprepojenie"/>
            <w:noProof/>
          </w:rPr>
          <w:t>2.4.5</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Špecifiká jednotlivých systémov financovania</w:t>
        </w:r>
        <w:r w:rsidR="00E758CB">
          <w:rPr>
            <w:noProof/>
            <w:webHidden/>
          </w:rPr>
          <w:tab/>
        </w:r>
        <w:r w:rsidR="00E758CB">
          <w:rPr>
            <w:noProof/>
            <w:webHidden/>
          </w:rPr>
          <w:fldChar w:fldCharType="begin"/>
        </w:r>
        <w:r w:rsidR="00E758CB">
          <w:rPr>
            <w:noProof/>
            <w:webHidden/>
          </w:rPr>
          <w:instrText xml:space="preserve"> PAGEREF _Toc94683062 \h </w:instrText>
        </w:r>
        <w:r w:rsidR="00E758CB">
          <w:rPr>
            <w:noProof/>
            <w:webHidden/>
          </w:rPr>
        </w:r>
        <w:r w:rsidR="00E758CB">
          <w:rPr>
            <w:noProof/>
            <w:webHidden/>
          </w:rPr>
          <w:fldChar w:fldCharType="separate"/>
        </w:r>
        <w:r w:rsidR="007F09E9">
          <w:rPr>
            <w:noProof/>
            <w:webHidden/>
          </w:rPr>
          <w:t>67</w:t>
        </w:r>
        <w:r w:rsidR="00E758CB">
          <w:rPr>
            <w:noProof/>
            <w:webHidden/>
          </w:rPr>
          <w:fldChar w:fldCharType="end"/>
        </w:r>
      </w:hyperlink>
    </w:p>
    <w:p w14:paraId="521051C8" w14:textId="0B93F41E" w:rsidR="00E758CB" w:rsidRDefault="00747501">
      <w:pPr>
        <w:pStyle w:val="Obsah3"/>
        <w:rPr>
          <w:rFonts w:asciiTheme="minorHAnsi" w:eastAsiaTheme="minorEastAsia" w:hAnsiTheme="minorHAnsi" w:cstheme="minorBidi"/>
          <w:noProof/>
          <w:sz w:val="22"/>
          <w:szCs w:val="22"/>
          <w:lang w:eastAsia="sk-SK"/>
        </w:rPr>
      </w:pPr>
      <w:hyperlink w:anchor="_Toc94683063" w:history="1">
        <w:r w:rsidR="00E758CB" w:rsidRPr="00D55D73">
          <w:rPr>
            <w:rStyle w:val="Hypertextovprepojenie"/>
            <w:noProof/>
            <w:lang w:eastAsia="cs-CZ"/>
          </w:rPr>
          <w:t>2.4.6</w:t>
        </w:r>
        <w:r w:rsidR="00E758CB">
          <w:rPr>
            <w:rFonts w:asciiTheme="minorHAnsi" w:eastAsiaTheme="minorEastAsia" w:hAnsiTheme="minorHAnsi" w:cstheme="minorBidi"/>
            <w:noProof/>
            <w:sz w:val="22"/>
            <w:szCs w:val="22"/>
            <w:lang w:eastAsia="sk-SK"/>
          </w:rPr>
          <w:tab/>
        </w:r>
        <w:r w:rsidR="00E758CB" w:rsidRPr="00D55D73">
          <w:rPr>
            <w:rStyle w:val="Hypertextovprepojenie"/>
            <w:caps/>
            <w:noProof/>
            <w:lang w:eastAsia="cs-CZ"/>
          </w:rPr>
          <w:t>Ú</w:t>
        </w:r>
        <w:r w:rsidR="00E758CB" w:rsidRPr="00D55D73">
          <w:rPr>
            <w:rStyle w:val="Hypertextovprepojenie"/>
            <w:noProof/>
            <w:lang w:eastAsia="cs-CZ"/>
          </w:rPr>
          <w:t>čtovné doklady a ich prílohy</w:t>
        </w:r>
        <w:r w:rsidR="00E758CB">
          <w:rPr>
            <w:noProof/>
            <w:webHidden/>
          </w:rPr>
          <w:tab/>
        </w:r>
        <w:r w:rsidR="00E758CB">
          <w:rPr>
            <w:noProof/>
            <w:webHidden/>
          </w:rPr>
          <w:fldChar w:fldCharType="begin"/>
        </w:r>
        <w:r w:rsidR="00E758CB">
          <w:rPr>
            <w:noProof/>
            <w:webHidden/>
          </w:rPr>
          <w:instrText xml:space="preserve"> PAGEREF _Toc94683063 \h </w:instrText>
        </w:r>
        <w:r w:rsidR="00E758CB">
          <w:rPr>
            <w:noProof/>
            <w:webHidden/>
          </w:rPr>
        </w:r>
        <w:r w:rsidR="00E758CB">
          <w:rPr>
            <w:noProof/>
            <w:webHidden/>
          </w:rPr>
          <w:fldChar w:fldCharType="separate"/>
        </w:r>
        <w:r w:rsidR="007F09E9">
          <w:rPr>
            <w:noProof/>
            <w:webHidden/>
          </w:rPr>
          <w:t>74</w:t>
        </w:r>
        <w:r w:rsidR="00E758CB">
          <w:rPr>
            <w:noProof/>
            <w:webHidden/>
          </w:rPr>
          <w:fldChar w:fldCharType="end"/>
        </w:r>
      </w:hyperlink>
    </w:p>
    <w:p w14:paraId="571E5779" w14:textId="71D0A391" w:rsidR="00E758CB" w:rsidRDefault="00747501">
      <w:pPr>
        <w:pStyle w:val="Obsah3"/>
        <w:rPr>
          <w:rFonts w:asciiTheme="minorHAnsi" w:eastAsiaTheme="minorEastAsia" w:hAnsiTheme="minorHAnsi" w:cstheme="minorBidi"/>
          <w:noProof/>
          <w:sz w:val="22"/>
          <w:szCs w:val="22"/>
          <w:lang w:eastAsia="sk-SK"/>
        </w:rPr>
      </w:pPr>
      <w:hyperlink w:anchor="_Toc94683064" w:history="1">
        <w:r w:rsidR="00E758CB" w:rsidRPr="00D55D73">
          <w:rPr>
            <w:rStyle w:val="Hypertextovprepojenie"/>
            <w:noProof/>
          </w:rPr>
          <w:t>2.4.7</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Nezrovnalosti a vysporiadanie finančných vzťahov</w:t>
        </w:r>
        <w:r w:rsidR="00E758CB">
          <w:rPr>
            <w:noProof/>
            <w:webHidden/>
          </w:rPr>
          <w:tab/>
        </w:r>
        <w:r w:rsidR="00E758CB">
          <w:rPr>
            <w:noProof/>
            <w:webHidden/>
          </w:rPr>
          <w:fldChar w:fldCharType="begin"/>
        </w:r>
        <w:r w:rsidR="00E758CB">
          <w:rPr>
            <w:noProof/>
            <w:webHidden/>
          </w:rPr>
          <w:instrText xml:space="preserve"> PAGEREF _Toc94683064 \h </w:instrText>
        </w:r>
        <w:r w:rsidR="00E758CB">
          <w:rPr>
            <w:noProof/>
            <w:webHidden/>
          </w:rPr>
        </w:r>
        <w:r w:rsidR="00E758CB">
          <w:rPr>
            <w:noProof/>
            <w:webHidden/>
          </w:rPr>
          <w:fldChar w:fldCharType="separate"/>
        </w:r>
        <w:r w:rsidR="007F09E9">
          <w:rPr>
            <w:noProof/>
            <w:webHidden/>
          </w:rPr>
          <w:t>90</w:t>
        </w:r>
        <w:r w:rsidR="00E758CB">
          <w:rPr>
            <w:noProof/>
            <w:webHidden/>
          </w:rPr>
          <w:fldChar w:fldCharType="end"/>
        </w:r>
      </w:hyperlink>
    </w:p>
    <w:p w14:paraId="420E936D" w14:textId="6C1FD554" w:rsidR="00E758CB" w:rsidRDefault="0074750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65" w:history="1">
        <w:r w:rsidR="00E758CB" w:rsidRPr="00D55D73">
          <w:rPr>
            <w:rStyle w:val="Hypertextovprepojenie"/>
            <w:noProof/>
          </w:rPr>
          <w:t>2.5</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Verejné obstarávanie</w:t>
        </w:r>
        <w:r w:rsidR="00E758CB">
          <w:rPr>
            <w:noProof/>
            <w:webHidden/>
          </w:rPr>
          <w:tab/>
        </w:r>
        <w:r w:rsidR="00E758CB">
          <w:rPr>
            <w:noProof/>
            <w:webHidden/>
          </w:rPr>
          <w:fldChar w:fldCharType="begin"/>
        </w:r>
        <w:r w:rsidR="00E758CB">
          <w:rPr>
            <w:noProof/>
            <w:webHidden/>
          </w:rPr>
          <w:instrText xml:space="preserve"> PAGEREF _Toc94683065 \h </w:instrText>
        </w:r>
        <w:r w:rsidR="00E758CB">
          <w:rPr>
            <w:noProof/>
            <w:webHidden/>
          </w:rPr>
        </w:r>
        <w:r w:rsidR="00E758CB">
          <w:rPr>
            <w:noProof/>
            <w:webHidden/>
          </w:rPr>
          <w:fldChar w:fldCharType="separate"/>
        </w:r>
        <w:r w:rsidR="007F09E9">
          <w:rPr>
            <w:noProof/>
            <w:webHidden/>
          </w:rPr>
          <w:t>95</w:t>
        </w:r>
        <w:r w:rsidR="00E758CB">
          <w:rPr>
            <w:noProof/>
            <w:webHidden/>
          </w:rPr>
          <w:fldChar w:fldCharType="end"/>
        </w:r>
      </w:hyperlink>
    </w:p>
    <w:p w14:paraId="443A879A" w14:textId="1C47E7B0" w:rsidR="00E758CB" w:rsidRDefault="00747501">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94683066" w:history="1">
        <w:r w:rsidR="00E758CB" w:rsidRPr="00D55D73">
          <w:rPr>
            <w:rStyle w:val="Hypertextovprepojenie"/>
            <w:noProof/>
          </w:rPr>
          <w:t>3</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Kontrola a overovanie oprávnenosti výdavkov</w:t>
        </w:r>
        <w:r w:rsidR="00E758CB">
          <w:rPr>
            <w:noProof/>
            <w:webHidden/>
          </w:rPr>
          <w:tab/>
        </w:r>
        <w:r w:rsidR="00E758CB">
          <w:rPr>
            <w:noProof/>
            <w:webHidden/>
          </w:rPr>
          <w:fldChar w:fldCharType="begin"/>
        </w:r>
        <w:r w:rsidR="00E758CB">
          <w:rPr>
            <w:noProof/>
            <w:webHidden/>
          </w:rPr>
          <w:instrText xml:space="preserve"> PAGEREF _Toc94683066 \h </w:instrText>
        </w:r>
        <w:r w:rsidR="00E758CB">
          <w:rPr>
            <w:noProof/>
            <w:webHidden/>
          </w:rPr>
        </w:r>
        <w:r w:rsidR="00E758CB">
          <w:rPr>
            <w:noProof/>
            <w:webHidden/>
          </w:rPr>
          <w:fldChar w:fldCharType="separate"/>
        </w:r>
        <w:r w:rsidR="007F09E9">
          <w:rPr>
            <w:noProof/>
            <w:webHidden/>
          </w:rPr>
          <w:t>97</w:t>
        </w:r>
        <w:r w:rsidR="00E758CB">
          <w:rPr>
            <w:noProof/>
            <w:webHidden/>
          </w:rPr>
          <w:fldChar w:fldCharType="end"/>
        </w:r>
      </w:hyperlink>
    </w:p>
    <w:p w14:paraId="1470F1F8" w14:textId="0D8FFB45" w:rsidR="00E758CB" w:rsidRDefault="0074750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67" w:history="1">
        <w:r w:rsidR="00E758CB" w:rsidRPr="00D55D73">
          <w:rPr>
            <w:rStyle w:val="Hypertextovprepojenie"/>
            <w:noProof/>
          </w:rPr>
          <w:t>3.1</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Administratívna finančná kontrola</w:t>
        </w:r>
        <w:r w:rsidR="00E758CB">
          <w:rPr>
            <w:noProof/>
            <w:webHidden/>
          </w:rPr>
          <w:tab/>
        </w:r>
        <w:r w:rsidR="00E758CB">
          <w:rPr>
            <w:noProof/>
            <w:webHidden/>
          </w:rPr>
          <w:fldChar w:fldCharType="begin"/>
        </w:r>
        <w:r w:rsidR="00E758CB">
          <w:rPr>
            <w:noProof/>
            <w:webHidden/>
          </w:rPr>
          <w:instrText xml:space="preserve"> PAGEREF _Toc94683067 \h </w:instrText>
        </w:r>
        <w:r w:rsidR="00E758CB">
          <w:rPr>
            <w:noProof/>
            <w:webHidden/>
          </w:rPr>
        </w:r>
        <w:r w:rsidR="00E758CB">
          <w:rPr>
            <w:noProof/>
            <w:webHidden/>
          </w:rPr>
          <w:fldChar w:fldCharType="separate"/>
        </w:r>
        <w:r w:rsidR="007F09E9">
          <w:rPr>
            <w:noProof/>
            <w:webHidden/>
          </w:rPr>
          <w:t>97</w:t>
        </w:r>
        <w:r w:rsidR="00E758CB">
          <w:rPr>
            <w:noProof/>
            <w:webHidden/>
          </w:rPr>
          <w:fldChar w:fldCharType="end"/>
        </w:r>
      </w:hyperlink>
    </w:p>
    <w:p w14:paraId="4BFF7476" w14:textId="67A73F9C" w:rsidR="00E758CB" w:rsidRDefault="0074750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68" w:history="1">
        <w:r w:rsidR="00E758CB" w:rsidRPr="00D55D73">
          <w:rPr>
            <w:rStyle w:val="Hypertextovprepojenie"/>
            <w:noProof/>
          </w:rPr>
          <w:t>3.2</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Finančná kontrola na mieste</w:t>
        </w:r>
        <w:r w:rsidR="00E758CB">
          <w:rPr>
            <w:noProof/>
            <w:webHidden/>
          </w:rPr>
          <w:tab/>
        </w:r>
        <w:r w:rsidR="00E758CB">
          <w:rPr>
            <w:noProof/>
            <w:webHidden/>
          </w:rPr>
          <w:fldChar w:fldCharType="begin"/>
        </w:r>
        <w:r w:rsidR="00E758CB">
          <w:rPr>
            <w:noProof/>
            <w:webHidden/>
          </w:rPr>
          <w:instrText xml:space="preserve"> PAGEREF _Toc94683068 \h </w:instrText>
        </w:r>
        <w:r w:rsidR="00E758CB">
          <w:rPr>
            <w:noProof/>
            <w:webHidden/>
          </w:rPr>
        </w:r>
        <w:r w:rsidR="00E758CB">
          <w:rPr>
            <w:noProof/>
            <w:webHidden/>
          </w:rPr>
          <w:fldChar w:fldCharType="separate"/>
        </w:r>
        <w:r w:rsidR="007F09E9">
          <w:rPr>
            <w:noProof/>
            <w:webHidden/>
          </w:rPr>
          <w:t>100</w:t>
        </w:r>
        <w:r w:rsidR="00E758CB">
          <w:rPr>
            <w:noProof/>
            <w:webHidden/>
          </w:rPr>
          <w:fldChar w:fldCharType="end"/>
        </w:r>
      </w:hyperlink>
    </w:p>
    <w:p w14:paraId="2223A3A4" w14:textId="164030B2" w:rsidR="00E758CB" w:rsidRDefault="00747501">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94683069" w:history="1">
        <w:r w:rsidR="00E758CB" w:rsidRPr="00D55D73">
          <w:rPr>
            <w:rStyle w:val="Hypertextovprepojenie"/>
            <w:noProof/>
          </w:rPr>
          <w:t>4</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Prechodné a záverečné ustanovenia</w:t>
        </w:r>
        <w:r w:rsidR="00E758CB">
          <w:rPr>
            <w:noProof/>
            <w:webHidden/>
          </w:rPr>
          <w:tab/>
        </w:r>
        <w:r w:rsidR="00E758CB">
          <w:rPr>
            <w:noProof/>
            <w:webHidden/>
          </w:rPr>
          <w:fldChar w:fldCharType="begin"/>
        </w:r>
        <w:r w:rsidR="00E758CB">
          <w:rPr>
            <w:noProof/>
            <w:webHidden/>
          </w:rPr>
          <w:instrText xml:space="preserve"> PAGEREF _Toc94683069 \h </w:instrText>
        </w:r>
        <w:r w:rsidR="00E758CB">
          <w:rPr>
            <w:noProof/>
            <w:webHidden/>
          </w:rPr>
        </w:r>
        <w:r w:rsidR="00E758CB">
          <w:rPr>
            <w:noProof/>
            <w:webHidden/>
          </w:rPr>
          <w:fldChar w:fldCharType="separate"/>
        </w:r>
        <w:r w:rsidR="007F09E9">
          <w:rPr>
            <w:noProof/>
            <w:webHidden/>
          </w:rPr>
          <w:t>107</w:t>
        </w:r>
        <w:r w:rsidR="00E758CB">
          <w:rPr>
            <w:noProof/>
            <w:webHidden/>
          </w:rPr>
          <w:fldChar w:fldCharType="end"/>
        </w:r>
      </w:hyperlink>
    </w:p>
    <w:p w14:paraId="4C499D13" w14:textId="3798DB28" w:rsidR="00E758CB" w:rsidRDefault="00747501">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94683070" w:history="1">
        <w:r w:rsidR="00E758CB" w:rsidRPr="00D55D73">
          <w:rPr>
            <w:rStyle w:val="Hypertextovprepojenie"/>
            <w:noProof/>
          </w:rPr>
          <w:t>5</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Prílohy</w:t>
        </w:r>
        <w:r w:rsidR="00E758CB">
          <w:rPr>
            <w:noProof/>
            <w:webHidden/>
          </w:rPr>
          <w:tab/>
        </w:r>
        <w:r w:rsidR="00E758CB">
          <w:rPr>
            <w:noProof/>
            <w:webHidden/>
          </w:rPr>
          <w:fldChar w:fldCharType="begin"/>
        </w:r>
        <w:r w:rsidR="00E758CB">
          <w:rPr>
            <w:noProof/>
            <w:webHidden/>
          </w:rPr>
          <w:instrText xml:space="preserve"> PAGEREF _Toc94683070 \h </w:instrText>
        </w:r>
        <w:r w:rsidR="00E758CB">
          <w:rPr>
            <w:noProof/>
            <w:webHidden/>
          </w:rPr>
        </w:r>
        <w:r w:rsidR="00E758CB">
          <w:rPr>
            <w:noProof/>
            <w:webHidden/>
          </w:rPr>
          <w:fldChar w:fldCharType="separate"/>
        </w:r>
        <w:r w:rsidR="007F09E9">
          <w:rPr>
            <w:noProof/>
            <w:webHidden/>
          </w:rPr>
          <w:t>108</w:t>
        </w:r>
        <w:r w:rsidR="00E758CB">
          <w:rPr>
            <w:noProof/>
            <w:webHidden/>
          </w:rPr>
          <w:fldChar w:fldCharType="end"/>
        </w:r>
      </w:hyperlink>
    </w:p>
    <w:p w14:paraId="3F1BBB38" w14:textId="7E1C53BC" w:rsidR="00E758CB" w:rsidRDefault="00747501">
      <w:pPr>
        <w:pStyle w:val="Obsah1"/>
        <w:tabs>
          <w:tab w:val="right" w:leader="dot" w:pos="9060"/>
        </w:tabs>
        <w:rPr>
          <w:rFonts w:asciiTheme="minorHAnsi" w:eastAsiaTheme="minorEastAsia" w:hAnsiTheme="minorHAnsi" w:cstheme="minorBidi"/>
          <w:noProof/>
          <w:sz w:val="22"/>
          <w:szCs w:val="22"/>
          <w:lang w:eastAsia="sk-SK"/>
        </w:rPr>
      </w:pPr>
      <w:hyperlink w:anchor="_Toc94683071" w:history="1">
        <w:r w:rsidR="00E758CB" w:rsidRPr="00D55D73">
          <w:rPr>
            <w:rStyle w:val="Hypertextovprepojenie"/>
            <w:noProof/>
          </w:rPr>
          <w:t>6 Sumár najčastejších identifiko-vaných chýb</w:t>
        </w:r>
        <w:r w:rsidR="00E758CB">
          <w:rPr>
            <w:noProof/>
            <w:webHidden/>
          </w:rPr>
          <w:tab/>
        </w:r>
        <w:r w:rsidR="00E758CB">
          <w:rPr>
            <w:noProof/>
            <w:webHidden/>
          </w:rPr>
          <w:fldChar w:fldCharType="begin"/>
        </w:r>
        <w:r w:rsidR="00E758CB">
          <w:rPr>
            <w:noProof/>
            <w:webHidden/>
          </w:rPr>
          <w:instrText xml:space="preserve"> PAGEREF _Toc94683071 \h </w:instrText>
        </w:r>
        <w:r w:rsidR="00E758CB">
          <w:rPr>
            <w:noProof/>
            <w:webHidden/>
          </w:rPr>
        </w:r>
        <w:r w:rsidR="00E758CB">
          <w:rPr>
            <w:noProof/>
            <w:webHidden/>
          </w:rPr>
          <w:fldChar w:fldCharType="separate"/>
        </w:r>
        <w:r w:rsidR="007F09E9">
          <w:rPr>
            <w:noProof/>
            <w:webHidden/>
          </w:rPr>
          <w:t>110</w:t>
        </w:r>
        <w:r w:rsidR="00E758CB">
          <w:rPr>
            <w:noProof/>
            <w:webHidden/>
          </w:rPr>
          <w:fldChar w:fldCharType="end"/>
        </w:r>
      </w:hyperlink>
    </w:p>
    <w:p w14:paraId="51CD76CD" w14:textId="77777777" w:rsidR="003979B2" w:rsidRPr="0073389C" w:rsidRDefault="000C0542" w:rsidP="003979B2">
      <w:pPr>
        <w:spacing w:after="120"/>
        <w:rPr>
          <w:sz w:val="20"/>
        </w:rPr>
      </w:pPr>
      <w:r w:rsidRPr="00E135DC">
        <w:rPr>
          <w:rFonts w:cs="Arial"/>
          <w:b/>
          <w:szCs w:val="19"/>
        </w:rPr>
        <w:fldChar w:fldCharType="end"/>
      </w:r>
    </w:p>
    <w:p w14:paraId="52536F7D" w14:textId="77777777" w:rsidR="00AE5A8F" w:rsidRPr="008827B8" w:rsidRDefault="00AE5A8F" w:rsidP="009F56AB">
      <w:pPr>
        <w:pStyle w:val="Nadpis1"/>
        <w:spacing w:line="288" w:lineRule="auto"/>
        <w:jc w:val="both"/>
        <w:rPr>
          <w:rFonts w:ascii="Arial" w:hAnsi="Arial"/>
          <w:sz w:val="56"/>
          <w:lang w:val="sk-SK"/>
        </w:rPr>
      </w:pPr>
      <w:bookmarkStart w:id="27" w:name="_Toc440372853"/>
      <w:bookmarkStart w:id="28" w:name="_Toc94683042"/>
      <w:r w:rsidRPr="008827B8">
        <w:rPr>
          <w:rFonts w:ascii="Arial" w:hAnsi="Arial"/>
          <w:sz w:val="56"/>
          <w:lang w:val="sk-SK"/>
        </w:rPr>
        <w:lastRenderedPageBreak/>
        <w:t>Úvod</w:t>
      </w:r>
      <w:bookmarkEnd w:id="26"/>
      <w:bookmarkEnd w:id="27"/>
      <w:bookmarkEnd w:id="28"/>
    </w:p>
    <w:p w14:paraId="65E8E028" w14:textId="77777777" w:rsidR="00AE5A8F" w:rsidRPr="0073389C" w:rsidRDefault="00AE5A8F" w:rsidP="009F56AB">
      <w:pPr>
        <w:pStyle w:val="Nadpis2"/>
        <w:spacing w:line="288" w:lineRule="auto"/>
        <w:jc w:val="both"/>
        <w:rPr>
          <w:lang w:val="sk-SK"/>
        </w:rPr>
      </w:pPr>
      <w:bookmarkStart w:id="29" w:name="_Toc410907844"/>
      <w:r w:rsidRPr="0073389C">
        <w:rPr>
          <w:lang w:val="sk-SK"/>
        </w:rPr>
        <w:t xml:space="preserve"> </w:t>
      </w:r>
      <w:bookmarkStart w:id="30" w:name="_Toc440372854"/>
      <w:bookmarkStart w:id="31" w:name="_Toc94683043"/>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29"/>
      <w:r w:rsidR="00A028FD" w:rsidRPr="0073389C">
        <w:rPr>
          <w:lang w:val="sk-SK"/>
        </w:rPr>
        <w:t xml:space="preserve"> pre p</w:t>
      </w:r>
      <w:r w:rsidR="001917F5" w:rsidRPr="0073389C">
        <w:rPr>
          <w:lang w:val="sk-SK"/>
        </w:rPr>
        <w:t>rijímateľa</w:t>
      </w:r>
      <w:bookmarkEnd w:id="30"/>
      <w:bookmarkEnd w:id="31"/>
    </w:p>
    <w:p w14:paraId="31EC3EE4" w14:textId="77777777"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4F357AEE" w14:textId="77777777"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r w:rsidR="00D35CC4">
        <w:rPr>
          <w:rStyle w:val="Hypertextovprepojenie"/>
          <w:rFonts w:cs="Arial"/>
          <w:szCs w:val="19"/>
          <w:lang w:val="sk-SK"/>
        </w:rPr>
        <w:t>www.reformuj.sk</w:t>
      </w:r>
      <w:r w:rsidR="00E60279" w:rsidRPr="0073389C">
        <w:rPr>
          <w:rFonts w:ascii="Arial" w:hAnsi="Arial" w:cs="Arial"/>
          <w:sz w:val="19"/>
          <w:szCs w:val="19"/>
          <w:lang w:val="sk-SK"/>
        </w:rPr>
        <w:t>.</w:t>
      </w:r>
    </w:p>
    <w:p w14:paraId="51B9EEF3"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6510CF18"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50E5BE5C"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18C4A5D1"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4B1A06F6" w14:textId="77777777" w:rsidR="002F293D" w:rsidRDefault="002F293D" w:rsidP="007B5322">
      <w:pPr>
        <w:spacing w:before="120" w:after="120" w:line="288" w:lineRule="auto"/>
        <w:jc w:val="both"/>
      </w:pPr>
      <w:r w:rsidRPr="0073389C">
        <w:t xml:space="preserve">SR EŠIF a metodické pokyny CKO sú zverejnené na stránke </w:t>
      </w:r>
      <w:hyperlink r:id="rId12" w:history="1">
        <w:r w:rsidRPr="0073389C">
          <w:rPr>
            <w:rStyle w:val="Hypertextovprepojenie"/>
          </w:rPr>
          <w:t>www.partnerskadohoda.gov.sk</w:t>
        </w:r>
      </w:hyperlink>
      <w:r w:rsidRPr="0073389C">
        <w:t xml:space="preserve">, SFR je zverejnený na stránke </w:t>
      </w:r>
      <w:hyperlink r:id="rId13"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635E442C" w14:textId="7AACCFAA" w:rsidR="002F0379" w:rsidRPr="008827B8" w:rsidRDefault="00A73798" w:rsidP="002F0379">
      <w:pPr>
        <w:autoSpaceDE w:val="0"/>
        <w:autoSpaceDN w:val="0"/>
        <w:adjustRightInd w:val="0"/>
        <w:spacing w:before="120" w:after="120" w:line="288" w:lineRule="auto"/>
        <w:jc w:val="both"/>
        <w:rPr>
          <w:rStyle w:val="Hypertextovprepojenie"/>
          <w:szCs w:val="19"/>
        </w:rPr>
      </w:pPr>
      <w:r w:rsidRPr="007F09E9">
        <w:rPr>
          <w:szCs w:val="19"/>
        </w:rPr>
        <w:t>S</w:t>
      </w:r>
      <w:r w:rsidR="00C709A5" w:rsidRPr="007F09E9">
        <w:rPr>
          <w:szCs w:val="19"/>
        </w:rPr>
        <w:t> účinnosťou od 15.</w:t>
      </w:r>
      <w:r w:rsidR="004D61A7" w:rsidRPr="007F09E9">
        <w:rPr>
          <w:bCs/>
          <w:szCs w:val="19"/>
        </w:rPr>
        <w:t xml:space="preserve"> </w:t>
      </w:r>
      <w:r w:rsidR="00C709A5" w:rsidRPr="007F09E9">
        <w:rPr>
          <w:szCs w:val="19"/>
        </w:rPr>
        <w:t>06.</w:t>
      </w:r>
      <w:r w:rsidR="004D61A7" w:rsidRPr="007F09E9">
        <w:rPr>
          <w:bCs/>
          <w:szCs w:val="19"/>
        </w:rPr>
        <w:t xml:space="preserve"> </w:t>
      </w:r>
      <w:r w:rsidR="00C709A5" w:rsidRPr="007F09E9">
        <w:rPr>
          <w:szCs w:val="19"/>
        </w:rPr>
        <w:t xml:space="preserve">2021  spôsoboch kontroly projektov, kontrolu/finančnú kontrolu VO upravuje </w:t>
      </w:r>
      <w:r w:rsidR="002F0379" w:rsidRPr="007F09E9">
        <w:rPr>
          <w:bCs/>
          <w:szCs w:val="19"/>
        </w:rPr>
        <w:t>„</w:t>
      </w:r>
      <w:r w:rsidR="00C709A5" w:rsidRPr="007F09E9">
        <w:rPr>
          <w:rFonts w:cs="Arial"/>
          <w:szCs w:val="19"/>
          <w:lang w:eastAsia="sk-SK"/>
        </w:rPr>
        <w:t>Jednotná príručka pre žiadateľov/prijímateľov</w:t>
      </w:r>
      <w:r w:rsidR="002F0379" w:rsidRPr="007F09E9">
        <w:rPr>
          <w:rFonts w:cs="Arial"/>
          <w:szCs w:val="19"/>
          <w:lang w:eastAsia="sk-SK"/>
        </w:rPr>
        <w:t xml:space="preserve"> k procesu a kontrole </w:t>
      </w:r>
      <w:r w:rsidR="002F0379" w:rsidRPr="007F09E9">
        <w:rPr>
          <w:rFonts w:cs="Arial"/>
          <w:szCs w:val="19"/>
        </w:rPr>
        <w:t>verejného obstarávania/</w:t>
      </w:r>
      <w:r w:rsidR="002F0379" w:rsidRPr="007F09E9">
        <w:rPr>
          <w:rFonts w:cs="Arial"/>
          <w:szCs w:val="19"/>
          <w:lang w:eastAsia="sk-SK"/>
        </w:rPr>
        <w:t>obstarávania“</w:t>
      </w:r>
      <w:r w:rsidR="00D706D4" w:rsidRPr="007F09E9">
        <w:rPr>
          <w:rFonts w:cs="Arial"/>
          <w:szCs w:val="19"/>
          <w:lang w:eastAsia="sk-SK"/>
        </w:rPr>
        <w:t xml:space="preserve"> (ďalej len Jednotná príručka k VO</w:t>
      </w:r>
      <w:r w:rsidR="00CA64B9" w:rsidRPr="007F09E9">
        <w:rPr>
          <w:rStyle w:val="Odkaznapoznmkupodiarou"/>
          <w:rFonts w:cs="Arial"/>
          <w:sz w:val="19"/>
          <w:szCs w:val="19"/>
          <w:lang w:eastAsia="sk-SK"/>
        </w:rPr>
        <w:footnoteReference w:id="2"/>
      </w:r>
      <w:r w:rsidR="00D706D4" w:rsidRPr="007F09E9">
        <w:rPr>
          <w:rFonts w:cs="Arial"/>
          <w:szCs w:val="19"/>
          <w:lang w:eastAsia="sk-SK"/>
        </w:rPr>
        <w:t xml:space="preserve">) </w:t>
      </w:r>
      <w:r w:rsidR="002F0379" w:rsidRPr="007F09E9">
        <w:rPr>
          <w:rFonts w:cs="Arial"/>
          <w:szCs w:val="19"/>
          <w:lang w:eastAsia="sk-SK"/>
        </w:rPr>
        <w:t xml:space="preserve"> zverejnená na </w:t>
      </w:r>
      <w:r w:rsidR="002F0379" w:rsidRPr="007F09E9">
        <w:rPr>
          <w:szCs w:val="19"/>
        </w:rPr>
        <w:t>webovom sídle poskytovateľa</w:t>
      </w:r>
      <w:r w:rsidR="002F0379" w:rsidRPr="008827B8">
        <w:rPr>
          <w:szCs w:val="19"/>
        </w:rPr>
        <w:t xml:space="preserve">: </w:t>
      </w:r>
      <w:hyperlink r:id="rId14" w:history="1">
        <w:r w:rsidR="002F0379" w:rsidRPr="008827B8">
          <w:rPr>
            <w:rStyle w:val="Hypertextovprepojenie"/>
            <w:szCs w:val="19"/>
          </w:rPr>
          <w:t>http://www.reformuj.sk/dokument/projektove-dokumenty/</w:t>
        </w:r>
      </w:hyperlink>
      <w:r w:rsidR="00080FF6" w:rsidRPr="008827B8">
        <w:rPr>
          <w:rStyle w:val="Hypertextovprepojenie"/>
          <w:color w:val="auto"/>
          <w:szCs w:val="19"/>
          <w:u w:val="none"/>
        </w:rPr>
        <w:t xml:space="preserve"> a</w:t>
      </w:r>
      <w:r w:rsidR="0008145D" w:rsidRPr="008827B8">
        <w:rPr>
          <w:rStyle w:val="Hypertextovprepojenie"/>
          <w:color w:val="auto"/>
          <w:szCs w:val="19"/>
          <w:u w:val="none"/>
        </w:rPr>
        <w:t xml:space="preserve"> na </w:t>
      </w:r>
      <w:r w:rsidR="00080FF6" w:rsidRPr="008827B8">
        <w:rPr>
          <w:rStyle w:val="Hypertextovprepojenie"/>
          <w:color w:val="auto"/>
          <w:szCs w:val="19"/>
          <w:u w:val="none"/>
        </w:rPr>
        <w:t>webovom sídle CKO:</w:t>
      </w:r>
      <w:r w:rsidR="00080FF6" w:rsidRPr="008827B8">
        <w:rPr>
          <w:rStyle w:val="Hypertextovprepojenie"/>
          <w:color w:val="auto"/>
          <w:szCs w:val="19"/>
        </w:rPr>
        <w:t xml:space="preserve"> </w:t>
      </w:r>
      <w:hyperlink r:id="rId15" w:history="1">
        <w:r w:rsidR="00080FF6" w:rsidRPr="008827B8">
          <w:rPr>
            <w:rStyle w:val="Hypertextovprepojenie"/>
            <w:szCs w:val="19"/>
          </w:rPr>
          <w:t>https://www.partnerskadohoda.gov.sk/zakladne-dokumenty/</w:t>
        </w:r>
      </w:hyperlink>
      <w:r w:rsidR="0008145D" w:rsidRPr="008827B8">
        <w:rPr>
          <w:rStyle w:val="Hypertextovprepojenie"/>
          <w:color w:val="auto"/>
          <w:szCs w:val="19"/>
        </w:rPr>
        <w:t>.</w:t>
      </w:r>
    </w:p>
    <w:p w14:paraId="6E5D0A05" w14:textId="3FE565A3" w:rsidR="00C709A5" w:rsidRPr="008827B8" w:rsidRDefault="008A37E6" w:rsidP="008827B8">
      <w:pPr>
        <w:autoSpaceDE w:val="0"/>
        <w:autoSpaceDN w:val="0"/>
        <w:adjustRightInd w:val="0"/>
        <w:spacing w:before="120" w:after="120"/>
        <w:jc w:val="both"/>
        <w:rPr>
          <w:sz w:val="20"/>
        </w:rPr>
      </w:pPr>
      <w:r w:rsidRPr="008827B8">
        <w:rPr>
          <w:szCs w:val="19"/>
        </w:rPr>
        <w:t>S účinnosťou od 17.</w:t>
      </w:r>
      <w:r w:rsidR="00803762" w:rsidRPr="007F09E9">
        <w:rPr>
          <w:szCs w:val="19"/>
        </w:rPr>
        <w:t>0</w:t>
      </w:r>
      <w:r w:rsidRPr="008827B8">
        <w:rPr>
          <w:szCs w:val="19"/>
        </w:rPr>
        <w:t xml:space="preserve">6.2022 </w:t>
      </w:r>
      <w:r w:rsidR="0065498C" w:rsidRPr="008827B8">
        <w:rPr>
          <w:szCs w:val="19"/>
        </w:rPr>
        <w:t xml:space="preserve">upravuje spôsob predkladania dokumentácie k žiadosti o platbu, kde prijímateľom je ministerstvo alebo ostatný </w:t>
      </w:r>
      <w:r w:rsidR="000D3959" w:rsidRPr="007F09E9">
        <w:rPr>
          <w:szCs w:val="19"/>
        </w:rPr>
        <w:t xml:space="preserve">ústredný </w:t>
      </w:r>
      <w:r w:rsidR="0065498C" w:rsidRPr="008827B8">
        <w:rPr>
          <w:szCs w:val="19"/>
        </w:rPr>
        <w:t>orgán štátnej správy</w:t>
      </w:r>
      <w:r w:rsidR="00435BC5" w:rsidRPr="007F09E9">
        <w:rPr>
          <w:rStyle w:val="Odkaznapoznmkupodiarou"/>
          <w:sz w:val="19"/>
          <w:szCs w:val="19"/>
        </w:rPr>
        <w:footnoteReference w:id="3"/>
      </w:r>
      <w:r w:rsidR="0008145D" w:rsidRPr="007F09E9">
        <w:rPr>
          <w:szCs w:val="19"/>
        </w:rPr>
        <w:t xml:space="preserve"> alebo organizácie v ich zriaďovateľskej pôsobnosti</w:t>
      </w:r>
      <w:r w:rsidR="0065498C" w:rsidRPr="008827B8">
        <w:rPr>
          <w:szCs w:val="19"/>
        </w:rPr>
        <w:t xml:space="preserve"> „Jednotná príručka k predkladaniu dokumentácie k žiadosti o platbu, kde prijímateľom je ministerstvo alebo ostatný ústredný orgán štátnej správy</w:t>
      </w:r>
      <w:r w:rsidR="0065498C" w:rsidRPr="007F09E9">
        <w:rPr>
          <w:szCs w:val="19"/>
        </w:rPr>
        <w:t>“ (ďalej len Jednotná príručka</w:t>
      </w:r>
      <w:r w:rsidR="0065498C" w:rsidRPr="008827B8">
        <w:rPr>
          <w:sz w:val="20"/>
        </w:rPr>
        <w:t xml:space="preserve"> </w:t>
      </w:r>
      <w:r w:rsidR="00F32954">
        <w:rPr>
          <w:sz w:val="20"/>
        </w:rPr>
        <w:t xml:space="preserve">k </w:t>
      </w:r>
      <w:r w:rsidR="0065498C" w:rsidRPr="007F09E9">
        <w:rPr>
          <w:szCs w:val="19"/>
        </w:rPr>
        <w:lastRenderedPageBreak/>
        <w:t>ŽoP</w:t>
      </w:r>
      <w:r w:rsidR="0065498C" w:rsidRPr="007F09E9">
        <w:rPr>
          <w:rStyle w:val="Odkaznapoznmkupodiarou"/>
          <w:sz w:val="19"/>
          <w:szCs w:val="19"/>
        </w:rPr>
        <w:footnoteReference w:id="4"/>
      </w:r>
      <w:r w:rsidR="0065498C" w:rsidRPr="007F09E9">
        <w:rPr>
          <w:szCs w:val="19"/>
        </w:rPr>
        <w:t xml:space="preserve">) </w:t>
      </w:r>
      <w:r w:rsidR="0065498C" w:rsidRPr="007F09E9">
        <w:rPr>
          <w:rFonts w:cs="Arial"/>
          <w:szCs w:val="19"/>
          <w:lang w:eastAsia="sk-SK"/>
        </w:rPr>
        <w:t xml:space="preserve">zverejnená </w:t>
      </w:r>
      <w:r w:rsidR="0008145D" w:rsidRPr="007F09E9">
        <w:rPr>
          <w:rFonts w:cs="Arial"/>
          <w:szCs w:val="19"/>
          <w:lang w:eastAsia="sk-SK"/>
        </w:rPr>
        <w:t xml:space="preserve">na webovom sídle poskytovateľa: </w:t>
      </w:r>
      <w:hyperlink r:id="rId16" w:history="1">
        <w:r w:rsidR="0008145D" w:rsidRPr="007F09E9">
          <w:rPr>
            <w:rStyle w:val="Hypertextovprepojenie"/>
            <w:rFonts w:cs="Arial"/>
            <w:szCs w:val="19"/>
            <w:lang w:eastAsia="sk-SK"/>
          </w:rPr>
          <w:t>http://www.reformuj.sk/dokument/projektove-dokumenty/</w:t>
        </w:r>
      </w:hyperlink>
      <w:r w:rsidR="0008145D" w:rsidRPr="007F09E9">
        <w:rPr>
          <w:rFonts w:cs="Arial"/>
          <w:szCs w:val="19"/>
          <w:lang w:eastAsia="sk-SK"/>
        </w:rPr>
        <w:t xml:space="preserve"> a na webovom sídle CKO: </w:t>
      </w:r>
      <w:hyperlink r:id="rId17" w:history="1">
        <w:r w:rsidR="0008145D" w:rsidRPr="007F09E9">
          <w:rPr>
            <w:rStyle w:val="Hypertextovprepojenie"/>
            <w:rFonts w:cs="Arial"/>
            <w:szCs w:val="19"/>
            <w:lang w:eastAsia="sk-SK"/>
          </w:rPr>
          <w:t>https://www.partnerskadohoda.gov.sk/zakladne-dokumenty/</w:t>
        </w:r>
      </w:hyperlink>
      <w:r w:rsidR="0008145D" w:rsidRPr="007F09E9">
        <w:rPr>
          <w:rFonts w:cs="Arial"/>
          <w:szCs w:val="19"/>
          <w:lang w:eastAsia="sk-SK"/>
        </w:rPr>
        <w:t>.</w:t>
      </w:r>
      <w:r w:rsidR="0008145D" w:rsidRPr="008827B8">
        <w:rPr>
          <w:rFonts w:cs="Arial"/>
          <w:sz w:val="20"/>
          <w:szCs w:val="19"/>
          <w:lang w:eastAsia="sk-SK"/>
        </w:rPr>
        <w:t xml:space="preserve"> </w:t>
      </w:r>
    </w:p>
    <w:p w14:paraId="59F5C06C" w14:textId="77777777" w:rsidR="00AE5A8F" w:rsidRPr="0073389C" w:rsidRDefault="00AE5A8F" w:rsidP="009F56AB">
      <w:pPr>
        <w:pStyle w:val="Nadpis2"/>
        <w:spacing w:line="288" w:lineRule="auto"/>
        <w:jc w:val="both"/>
        <w:rPr>
          <w:lang w:val="sk-SK"/>
        </w:rPr>
      </w:pPr>
      <w:bookmarkStart w:id="32" w:name="_Toc410907845"/>
      <w:bookmarkStart w:id="33" w:name="_Toc440372855"/>
      <w:bookmarkStart w:id="34" w:name="_Toc94683044"/>
      <w:r w:rsidRPr="0073389C">
        <w:rPr>
          <w:lang w:val="sk-SK"/>
        </w:rPr>
        <w:t>Cieľ príručky pre prijímateľa</w:t>
      </w:r>
      <w:bookmarkEnd w:id="32"/>
      <w:bookmarkEnd w:id="33"/>
      <w:bookmarkEnd w:id="34"/>
    </w:p>
    <w:p w14:paraId="43E3D656"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16A278B0" w14:textId="46790229"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w:t>
      </w:r>
      <w:r w:rsidR="00C709A5">
        <w:t xml:space="preserve"> (</w:t>
      </w:r>
      <w:r w:rsidR="00C709A5">
        <w:rPr>
          <w:bCs/>
        </w:rPr>
        <w:t xml:space="preserve">upravuje Jednotná príručka </w:t>
      </w:r>
      <w:r w:rsidR="00CA64B9">
        <w:rPr>
          <w:bCs/>
        </w:rPr>
        <w:t>k VO</w:t>
      </w:r>
      <w:r w:rsidR="00C709A5">
        <w:rPr>
          <w:bCs/>
        </w:rPr>
        <w:t>)</w:t>
      </w:r>
      <w:r w:rsidR="00927522" w:rsidRPr="0073389C">
        <w:t>,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1FCAA70"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052374DD" w14:textId="77777777" w:rsidR="00505422" w:rsidRPr="0073389C" w:rsidRDefault="00560AB1" w:rsidP="007B5322">
      <w:pPr>
        <w:spacing w:before="120" w:after="120" w:line="288" w:lineRule="auto"/>
        <w:jc w:val="both"/>
      </w:pPr>
      <w:r w:rsidRPr="0073389C">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3C470499" w14:textId="77777777"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w:t>
      </w:r>
      <w:r w:rsidR="003F46FE">
        <w:t>ia</w:t>
      </w:r>
      <w:r w:rsidRPr="0073389C">
        <w:t>.opevs@minv.sk</w:t>
      </w:r>
      <w:r w:rsidR="00AE5A8F" w:rsidRPr="0073389C">
        <w:t xml:space="preserve">. </w:t>
      </w:r>
    </w:p>
    <w:p w14:paraId="0B8831E9"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02EF605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344F688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656AFA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5"/>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542A8502" w14:textId="77777777"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r w:rsidR="005B7659" w:rsidRPr="005548CA">
        <w:rPr>
          <w:rStyle w:val="Hypertextovprepojenie"/>
          <w:color w:val="auto"/>
        </w:rPr>
        <w:t xml:space="preserve"> </w:t>
      </w:r>
      <w:r w:rsidR="005B7659">
        <w:rPr>
          <w:rStyle w:val="Hypertextovprepojenie"/>
        </w:rPr>
        <w:t>www.reformuj.sk</w:t>
      </w:r>
      <w:r w:rsidR="00EC0303" w:rsidRPr="0073389C">
        <w:t>.</w:t>
      </w:r>
    </w:p>
    <w:p w14:paraId="7E3D8F2A" w14:textId="77777777" w:rsidR="00AE5A8F" w:rsidRPr="0073389C" w:rsidRDefault="00AE5A8F" w:rsidP="009F56AB">
      <w:pPr>
        <w:pStyle w:val="Nadpis2"/>
        <w:spacing w:line="288" w:lineRule="auto"/>
        <w:jc w:val="both"/>
        <w:rPr>
          <w:lang w:val="sk-SK"/>
        </w:rPr>
      </w:pPr>
      <w:bookmarkStart w:id="35" w:name="_Toc410907846"/>
      <w:bookmarkStart w:id="36" w:name="_Toc440372856"/>
      <w:bookmarkStart w:id="37" w:name="_Toc94683045"/>
      <w:r w:rsidRPr="0073389C">
        <w:rPr>
          <w:lang w:val="sk-SK"/>
        </w:rPr>
        <w:t>Definícia pojmov</w:t>
      </w:r>
      <w:bookmarkEnd w:id="35"/>
      <w:bookmarkEnd w:id="36"/>
      <w:bookmarkEnd w:id="37"/>
    </w:p>
    <w:p w14:paraId="1AAA3E9D" w14:textId="77777777"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w:t>
      </w:r>
      <w:r w:rsidR="00A60FAE" w:rsidRPr="00591C6C">
        <w:rPr>
          <w:rFonts w:cs="Arial"/>
          <w:szCs w:val="19"/>
          <w:lang w:val="sk-SK"/>
        </w:rPr>
        <w:lastRenderedPageBreak/>
        <w:t xml:space="preserve">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1030C65C" w14:textId="77777777"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 xml:space="preserve">rizovaných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14:paraId="3A36692D" w14:textId="77777777" w:rsidR="00AE5A8F" w:rsidRPr="00DB1B99" w:rsidRDefault="00AE5A8F" w:rsidP="00DD1BA5">
      <w:pPr>
        <w:pStyle w:val="Bulletslevel1"/>
        <w:ind w:left="567"/>
        <w:jc w:val="both"/>
        <w:rPr>
          <w:b/>
          <w:lang w:val="sk-SK"/>
        </w:rPr>
      </w:pPr>
      <w:r w:rsidRPr="00DB1B99">
        <w:rPr>
          <w:b/>
          <w:lang w:val="sk-SK"/>
        </w:rPr>
        <w:t xml:space="preserve">Bezodkladne </w:t>
      </w:r>
      <w:r w:rsidRPr="00DB1B99">
        <w:rPr>
          <w:lang w:val="sk-SK"/>
        </w:rPr>
        <w:t>–</w:t>
      </w:r>
      <w:r w:rsidRPr="00DB1B99">
        <w:rPr>
          <w:b/>
          <w:lang w:val="sk-SK"/>
        </w:rPr>
        <w:t xml:space="preserve"> </w:t>
      </w:r>
      <w:r w:rsidR="004B110F" w:rsidRPr="00DB1B99">
        <w:rPr>
          <w:lang w:val="sk-SK"/>
        </w:rPr>
        <w:t>v</w:t>
      </w:r>
      <w:r w:rsidR="000963E5" w:rsidRPr="00DB1B99">
        <w:rPr>
          <w:lang w:val="sk-SK"/>
        </w:rPr>
        <w:t> súlade so</w:t>
      </w:r>
      <w:r w:rsidR="004B110F" w:rsidRPr="00DB1B99">
        <w:rPr>
          <w:lang w:val="sk-SK"/>
        </w:rPr>
        <w:t xml:space="preserve"> Zmluv</w:t>
      </w:r>
      <w:r w:rsidR="000963E5" w:rsidRPr="00DB1B99">
        <w:rPr>
          <w:lang w:val="sk-SK"/>
        </w:rPr>
        <w:t>ou</w:t>
      </w:r>
      <w:r w:rsidR="004B110F" w:rsidRPr="00DB1B99">
        <w:rPr>
          <w:lang w:val="sk-SK"/>
        </w:rPr>
        <w:t xml:space="preserve"> o poskytnutí NFP </w:t>
      </w:r>
      <w:r w:rsidR="00A60FAE" w:rsidRPr="00DB1B99">
        <w:rPr>
          <w:lang w:val="sk-SK"/>
        </w:rPr>
        <w:t xml:space="preserve">najneskôr do siedmich pracovných dní od vzniku skutočnosti rozhodnej pre počítanie lehoty; to neplatí, ak sa v konkrétnom ustanovení </w:t>
      </w:r>
      <w:r w:rsidR="00DD1BA5" w:rsidRPr="00DB1B99">
        <w:rPr>
          <w:lang w:val="sk-SK"/>
        </w:rPr>
        <w:t>Príručky pre prijíma</w:t>
      </w:r>
      <w:r w:rsidR="003825A5" w:rsidRPr="00DB1B99">
        <w:rPr>
          <w:lang w:val="sk-SK"/>
        </w:rPr>
        <w:t>teľa</w:t>
      </w:r>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r w:rsidR="004B110F" w:rsidRPr="00DB1B99">
        <w:rPr>
          <w:lang w:val="sk-SK"/>
        </w:rPr>
        <w:t xml:space="preserve"> </w:t>
      </w:r>
    </w:p>
    <w:p w14:paraId="546DAE33"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0EC0C5FA" w14:textId="5327C7D3"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w:t>
      </w:r>
      <w:r w:rsidR="00E045E6">
        <w:rPr>
          <w:rFonts w:cs="Arial"/>
          <w:szCs w:val="19"/>
        </w:rPr>
        <w:t>M</w:t>
      </w:r>
      <w:r w:rsidR="00E045E6" w:rsidRPr="005D6467">
        <w:rPr>
          <w:rFonts w:cs="Arial"/>
          <w:szCs w:val="19"/>
        </w:rPr>
        <w:t>inisterstvo investícií, regioná</w:t>
      </w:r>
      <w:r w:rsidR="00E045E6">
        <w:rPr>
          <w:rFonts w:cs="Arial"/>
          <w:szCs w:val="19"/>
        </w:rPr>
        <w:t>lneho rozvoja a informatizácie S</w:t>
      </w:r>
      <w:r w:rsidR="00E045E6" w:rsidRPr="005D6467">
        <w:rPr>
          <w:rFonts w:cs="Arial"/>
          <w:szCs w:val="19"/>
        </w:rPr>
        <w:t>lovenskej republik</w:t>
      </w:r>
      <w:r w:rsidR="00E045E6">
        <w:rPr>
          <w:rFonts w:cs="Arial"/>
          <w:szCs w:val="19"/>
        </w:rPr>
        <w:t>y</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14:paraId="1477CD6F" w14:textId="77777777"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5310C4FC" w14:textId="77777777"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r w:rsidR="002771FC" w:rsidRPr="008F3E68">
        <w:rPr>
          <w:rFonts w:cs="Arial"/>
          <w:szCs w:val="16"/>
          <w:lang w:val="sk-SK"/>
        </w:rPr>
        <w:t xml:space="preserve"> </w:t>
      </w:r>
    </w:p>
    <w:p w14:paraId="4561D11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481369B9" w14:textId="77777777"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2BCBB80C" w14:textId="77777777"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41607608" w14:textId="77777777"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2C9CEA4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1AD533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00326480"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2846281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267DC16C" w14:textId="77777777"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realizácie hlavných aktivít projektu</w:t>
      </w:r>
      <w:r w:rsidRPr="0073389C">
        <w:rPr>
          <w:rFonts w:cs="Arial"/>
          <w:szCs w:val="19"/>
          <w:lang w:val="sk-SK"/>
        </w:rPr>
        <w:t xml:space="preserve"> </w:t>
      </w:r>
      <w:r w:rsidR="00432DCA">
        <w:rPr>
          <w:rFonts w:cs="Arial"/>
          <w:szCs w:val="19"/>
          <w:lang w:val="sk-SK"/>
        </w:rPr>
        <w:t>–</w:t>
      </w:r>
      <w:r w:rsidRPr="0073389C">
        <w:rPr>
          <w:rFonts w:cs="Arial"/>
          <w:szCs w:val="19"/>
          <w:lang w:val="sk-SK"/>
        </w:rPr>
        <w:t xml:space="preserve"> formulár</w:t>
      </w:r>
      <w:r w:rsidR="00432DCA">
        <w:rPr>
          <w:rFonts w:cs="Arial"/>
          <w:szCs w:val="19"/>
          <w:lang w:val="sk-SK"/>
        </w:rPr>
        <w:t xml:space="preserve"> </w:t>
      </w:r>
      <w:r w:rsidR="00432DCA" w:rsidRPr="000333FF">
        <w:rPr>
          <w:rFonts w:ascii="Times New Roman" w:hAnsi="Times New Roman"/>
        </w:rPr>
        <w:t>v ITMS2014+</w:t>
      </w:r>
      <w:r w:rsidRPr="0073389C">
        <w:rPr>
          <w:rFonts w:cs="Arial"/>
          <w:szCs w:val="19"/>
          <w:lang w:val="sk-SK"/>
        </w:rPr>
        <w:t xml:space="preserve">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432DCA">
        <w:rPr>
          <w:rFonts w:cs="Arial"/>
          <w:szCs w:val="19"/>
          <w:lang w:val="sk-SK"/>
        </w:rPr>
        <w:t>Z</w:t>
      </w:r>
      <w:r w:rsidRPr="0073389C">
        <w:rPr>
          <w:rFonts w:cs="Arial"/>
          <w:szCs w:val="19"/>
          <w:lang w:val="sk-SK"/>
        </w:rPr>
        <w:t>ačatie</w:t>
      </w:r>
      <w:r w:rsidR="00432DCA">
        <w:rPr>
          <w:rFonts w:cs="Arial"/>
          <w:szCs w:val="19"/>
          <w:lang w:val="sk-SK"/>
        </w:rPr>
        <w:t xml:space="preserve"> a Ukončenie</w:t>
      </w:r>
      <w:r w:rsidRPr="0073389C">
        <w:rPr>
          <w:rFonts w:cs="Arial"/>
          <w:szCs w:val="19"/>
          <w:lang w:val="sk-SK"/>
        </w:rPr>
        <w:t xml:space="preserve"> realizácie hlavných aktivít </w:t>
      </w:r>
      <w:r w:rsidR="00C57815" w:rsidRPr="0073389C">
        <w:rPr>
          <w:rFonts w:cs="Arial"/>
          <w:szCs w:val="19"/>
          <w:lang w:val="sk-SK"/>
        </w:rPr>
        <w:t>p</w:t>
      </w:r>
      <w:r w:rsidRPr="0073389C">
        <w:rPr>
          <w:rFonts w:cs="Arial"/>
          <w:szCs w:val="19"/>
          <w:lang w:val="sk-SK"/>
        </w:rPr>
        <w:t>rojektu a informáciu o dátume začatia</w:t>
      </w:r>
      <w:r w:rsidR="00432DCA">
        <w:rPr>
          <w:rFonts w:cs="Arial"/>
          <w:szCs w:val="19"/>
          <w:lang w:val="sk-SK"/>
        </w:rPr>
        <w:t xml:space="preserve"> a ukončenia</w:t>
      </w:r>
      <w:r w:rsidRPr="0073389C">
        <w:rPr>
          <w:rFonts w:cs="Arial"/>
          <w:szCs w:val="19"/>
          <w:lang w:val="sk-SK"/>
        </w:rPr>
        <w:t xml:space="preserve"> realizácie podporných aktivít projektu;</w:t>
      </w:r>
    </w:p>
    <w:p w14:paraId="417208C7"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4EC78B2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5831BD8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2006C2F9" w14:textId="2641A9D3" w:rsidR="00081E56" w:rsidRPr="000B01F3" w:rsidRDefault="00AE5A8F" w:rsidP="000B01F3">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00E17E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67B8F82D" w14:textId="7777777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3E15B3C9"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619EECE6" w14:textId="77777777" w:rsidR="008E5E55" w:rsidRPr="008E5E55" w:rsidRDefault="008E5E55" w:rsidP="007B5322">
      <w:pPr>
        <w:pStyle w:val="Bulletslevel1"/>
        <w:spacing w:after="120" w:line="288" w:lineRule="auto"/>
        <w:ind w:left="568" w:hanging="284"/>
        <w:jc w:val="both"/>
        <w:rPr>
          <w:rFonts w:cs="Arial"/>
          <w:szCs w:val="19"/>
          <w:lang w:val="sk-SK"/>
        </w:rPr>
      </w:pPr>
      <w:r w:rsidRPr="008E5E55">
        <w:rPr>
          <w:rFonts w:cs="Arial"/>
          <w:b/>
          <w:szCs w:val="19"/>
          <w:lang w:val="sk-SK"/>
        </w:rPr>
        <w:t>Krízová situácia</w:t>
      </w:r>
      <w:r w:rsidRPr="008E5E55">
        <w:rPr>
          <w:lang w:val="sk-SK"/>
        </w:rPr>
        <w:t xml:space="preserve"> - obdobie mimoriadnej situácie, núdzového stavu alebo výnimočného stavu vyhláseného v súvislosti s ochorením COVID-19 a obdobie šiestich mesiacov po ich odvolaní</w:t>
      </w:r>
    </w:p>
    <w:p w14:paraId="28F32D5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w:t>
      </w:r>
      <w:r w:rsidRPr="0073389C">
        <w:rPr>
          <w:rFonts w:cs="Arial"/>
          <w:szCs w:val="19"/>
          <w:lang w:val="sk-SK"/>
        </w:rPr>
        <w:lastRenderedPageBreak/>
        <w:t xml:space="preserve">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141E3646" w14:textId="35B7EC5D" w:rsidR="008400AB" w:rsidRPr="00DA3893" w:rsidRDefault="008400AB" w:rsidP="00DA3893">
      <w:pPr>
        <w:pStyle w:val="Bulletslevel1"/>
        <w:spacing w:after="120" w:line="288" w:lineRule="auto"/>
        <w:ind w:left="568" w:hanging="284"/>
        <w:jc w:val="both"/>
        <w:rPr>
          <w:rFonts w:cs="Arial"/>
          <w:szCs w:val="19"/>
          <w:lang w:val="sk-SK"/>
        </w:rPr>
      </w:pPr>
      <w:r w:rsidRPr="00DA3893">
        <w:rPr>
          <w:rFonts w:cs="Arial"/>
          <w:b/>
          <w:szCs w:val="19"/>
          <w:lang w:val="sk-SK"/>
        </w:rPr>
        <w:t>Lehota –</w:t>
      </w:r>
      <w:r w:rsidRPr="00DA3893">
        <w:rPr>
          <w:rFonts w:cs="Arial"/>
          <w:szCs w:val="19"/>
          <w:lang w:val="sk-SK"/>
        </w:rPr>
        <w:t xml:space="preserve"> </w:t>
      </w:r>
      <w:r w:rsidRPr="00D16509">
        <w:rPr>
          <w:rFonts w:cs="Arial"/>
          <w:szCs w:val="16"/>
          <w:lang w:val="sk-SK"/>
        </w:rPr>
        <w:t>ak nie je v</w:t>
      </w:r>
      <w:r w:rsidRPr="00D16509">
        <w:rPr>
          <w:rFonts w:cs="Arial"/>
          <w:szCs w:val="19"/>
          <w:lang w:val="sk-SK"/>
        </w:rPr>
        <w:t xml:space="preserve"> </w:t>
      </w:r>
      <w:r w:rsidRPr="00D16509">
        <w:rPr>
          <w:rFonts w:cs="Arial"/>
          <w:szCs w:val="16"/>
          <w:lang w:val="sk-SK"/>
        </w:rPr>
        <w:t xml:space="preserve">tomto dokumente uvedené inak, za dni sa považujú pracovné dni. </w:t>
      </w:r>
      <w:r w:rsidRPr="00D16509">
        <w:rPr>
          <w:rFonts w:cs="Arial"/>
          <w:szCs w:val="19"/>
          <w:lang w:val="sk-SK"/>
        </w:rPr>
        <w:t>Do plynutia lehoty sa nezapočítava deň, keď došlo k</w:t>
      </w:r>
      <w:r w:rsidR="00C57815" w:rsidRPr="000A76AD">
        <w:rPr>
          <w:rFonts w:cs="Arial"/>
          <w:szCs w:val="19"/>
          <w:lang w:val="sk-SK"/>
        </w:rPr>
        <w:t>u</w:t>
      </w:r>
      <w:r w:rsidRPr="000A76AD">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0A76AD">
        <w:rPr>
          <w:rFonts w:cs="Arial"/>
          <w:szCs w:val="19"/>
          <w:lang w:val="sk-SK"/>
        </w:rPr>
        <w:t>u</w:t>
      </w:r>
      <w:r w:rsidRPr="000A76AD">
        <w:rPr>
          <w:rFonts w:cs="Arial"/>
          <w:szCs w:val="19"/>
          <w:lang w:val="sk-SK"/>
        </w:rPr>
        <w:t xml:space="preserve"> </w:t>
      </w:r>
      <w:r w:rsidR="00F56C40" w:rsidRPr="000A76AD">
        <w:rPr>
          <w:rFonts w:cs="Arial"/>
          <w:szCs w:val="19"/>
          <w:lang w:val="sk-SK"/>
        </w:rPr>
        <w:t xml:space="preserve"> </w:t>
      </w:r>
      <w:r w:rsidRPr="000A76AD">
        <w:rPr>
          <w:rFonts w:cs="Arial"/>
          <w:szCs w:val="19"/>
          <w:lang w:val="sk-SK"/>
        </w:rPr>
        <w:t xml:space="preserve">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w:t>
      </w:r>
      <w:r w:rsidR="00AA06BC" w:rsidRPr="00D16509">
        <w:rPr>
          <w:rFonts w:cs="Arial"/>
          <w:szCs w:val="19"/>
          <w:lang w:val="sk-SK"/>
        </w:rPr>
        <w:t>začia</w:t>
      </w:r>
      <w:r w:rsidR="00DA3893">
        <w:rPr>
          <w:rFonts w:cs="Arial"/>
          <w:szCs w:val="19"/>
          <w:lang w:val="sk-SK"/>
        </w:rPr>
        <w:t>t</w:t>
      </w:r>
      <w:r w:rsidR="00AA06BC" w:rsidRPr="00DA3893">
        <w:rPr>
          <w:rFonts w:cs="Arial"/>
          <w:szCs w:val="19"/>
          <w:lang w:val="sk-SK"/>
        </w:rPr>
        <w:t>ok/</w:t>
      </w:r>
      <w:r w:rsidRPr="00D16509">
        <w:rPr>
          <w:rFonts w:cs="Arial"/>
          <w:szCs w:val="19"/>
          <w:lang w:val="sk-SK"/>
        </w:rPr>
        <w:t>koniec lehoty stanovený na konkrétny deň a ten pripadne na deň pracovného voľna alebo štátneho svia</w:t>
      </w:r>
      <w:r w:rsidRPr="000A76AD">
        <w:rPr>
          <w:rFonts w:cs="Arial"/>
          <w:szCs w:val="19"/>
          <w:lang w:val="sk-SK"/>
        </w:rPr>
        <w:t xml:space="preserve">tku, za </w:t>
      </w:r>
      <w:r w:rsidR="00AA06BC" w:rsidRPr="000A76AD">
        <w:rPr>
          <w:rFonts w:cs="Arial"/>
          <w:szCs w:val="19"/>
          <w:lang w:val="sk-SK"/>
        </w:rPr>
        <w:t>začiatok/</w:t>
      </w:r>
      <w:r w:rsidRPr="000A76AD">
        <w:rPr>
          <w:rFonts w:cs="Arial"/>
          <w:szCs w:val="19"/>
          <w:lang w:val="sk-SK"/>
        </w:rPr>
        <w:t>koniec lehoty sa považuje najbližší pracovný deň, ktorý nasleduje po dni pracovného voľna alebo štátneho sviatku</w:t>
      </w:r>
      <w:r w:rsidR="001E445D" w:rsidRPr="000A76AD">
        <w:rPr>
          <w:rFonts w:cs="Arial"/>
          <w:szCs w:val="19"/>
          <w:lang w:val="sk-SK"/>
        </w:rPr>
        <w:t>;</w:t>
      </w:r>
    </w:p>
    <w:p w14:paraId="6614D79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489FDCF3"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37EC4459"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E06DDA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687228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E98330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2FE9AEB1" w14:textId="77777777"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32DF838F" w14:textId="77777777"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w:t>
      </w:r>
      <w:r w:rsidR="00C6030F" w:rsidRPr="0073389C">
        <w:rPr>
          <w:szCs w:val="19"/>
          <w:lang w:val="sk-SK"/>
        </w:rPr>
        <w:lastRenderedPageBreak/>
        <w:t xml:space="preserve">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43C6D4D3" w14:textId="77777777"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3DDF6E4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3F95980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68F5BA9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36039389"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9C1147">
        <w:rPr>
          <w:rFonts w:cs="Arial"/>
          <w:szCs w:val="19"/>
          <w:lang w:val="sk-SK"/>
        </w:rPr>
        <w:t>ž</w:t>
      </w:r>
      <w:r w:rsidR="00F576F7" w:rsidRPr="0073389C">
        <w:rPr>
          <w:rFonts w:cs="Arial"/>
          <w:szCs w:val="19"/>
          <w:lang w:val="sk-SK"/>
        </w:rPr>
        <w:t xml:space="preserve"> </w:t>
      </w:r>
      <w:r w:rsidR="009C1147">
        <w:rPr>
          <w:rFonts w:cs="Arial"/>
          <w:szCs w:val="19"/>
          <w:lang w:val="sk-SK"/>
        </w:rPr>
        <w:t>e</w:t>
      </w:r>
      <w:r w:rsidR="00F576F7" w:rsidRPr="0073389C">
        <w:rPr>
          <w:rFonts w:cs="Arial"/>
          <w:szCs w:val="19"/>
          <w:lang w:val="sk-SK"/>
        </w:rPr>
        <w:t xml:space="preserve">), čl. 68, </w:t>
      </w:r>
      <w:r w:rsidR="00350A79">
        <w:rPr>
          <w:rFonts w:cs="Arial"/>
          <w:szCs w:val="19"/>
          <w:lang w:val="sk-SK"/>
        </w:rPr>
        <w:t xml:space="preserve">68a, 68b, </w:t>
      </w:r>
      <w:r w:rsidR="00F576F7" w:rsidRPr="0073389C">
        <w:rPr>
          <w:rFonts w:cs="Arial"/>
          <w:szCs w:val="19"/>
          <w:lang w:val="sk-SK"/>
        </w:rPr>
        <w:t>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423FCB7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246D156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07DBF335" w14:textId="7777777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 xml:space="preserve">z </w:t>
      </w:r>
      <w:r w:rsidR="003777E5" w:rsidRPr="0073389C">
        <w:rPr>
          <w:rFonts w:cs="Arial"/>
          <w:szCs w:val="19"/>
          <w:lang w:val="sk-SK"/>
        </w:rPr>
        <w:lastRenderedPageBreak/>
        <w:t>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1C0DEE5B" w14:textId="77777777"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5D7DD21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54E0BF96" w14:textId="77777777" w:rsidR="0029700B" w:rsidRDefault="00AE5A8F" w:rsidP="0029700B">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452CE559" w14:textId="4D22C471" w:rsidR="00AE5A8F" w:rsidRPr="0029700B" w:rsidRDefault="00AE5A8F" w:rsidP="0029700B">
      <w:pPr>
        <w:pStyle w:val="Bulletslevel1"/>
        <w:spacing w:after="120" w:line="288" w:lineRule="auto"/>
        <w:ind w:left="568" w:hanging="284"/>
        <w:jc w:val="both"/>
        <w:rPr>
          <w:rFonts w:cs="Arial"/>
          <w:szCs w:val="19"/>
          <w:lang w:val="sk-SK"/>
        </w:rPr>
      </w:pPr>
      <w:r w:rsidRPr="0029700B">
        <w:rPr>
          <w:rFonts w:cs="Arial"/>
          <w:b/>
          <w:szCs w:val="19"/>
          <w:lang w:val="sk-SK"/>
        </w:rPr>
        <w:t>Poskytovateľ</w:t>
      </w:r>
      <w:r w:rsidRPr="0073389C">
        <w:rPr>
          <w:rStyle w:val="Odkaznapoznmkupodiarou"/>
          <w:rFonts w:cs="Arial"/>
          <w:b/>
          <w:sz w:val="19"/>
          <w:szCs w:val="19"/>
          <w:lang w:val="sk-SK"/>
        </w:rPr>
        <w:footnoteReference w:id="6"/>
      </w:r>
      <w:r w:rsidRPr="0029700B">
        <w:rPr>
          <w:rFonts w:cs="Arial"/>
          <w:b/>
          <w:szCs w:val="19"/>
          <w:lang w:val="sk-SK"/>
        </w:rPr>
        <w:t>, Poskytovateľ pomoci</w:t>
      </w:r>
      <w:r w:rsidRPr="0073389C">
        <w:rPr>
          <w:rStyle w:val="Odkaznapoznmkupodiarou"/>
          <w:rFonts w:cs="Arial"/>
          <w:sz w:val="19"/>
          <w:szCs w:val="19"/>
          <w:lang w:val="sk-SK"/>
        </w:rPr>
        <w:footnoteReference w:id="7"/>
      </w:r>
      <w:r w:rsidR="006C693A" w:rsidRPr="0029700B">
        <w:rPr>
          <w:rFonts w:cs="Arial"/>
          <w:b/>
          <w:szCs w:val="19"/>
          <w:lang w:val="sk-SK"/>
        </w:rPr>
        <w:t xml:space="preserve"> </w:t>
      </w:r>
      <w:r w:rsidRPr="0029700B">
        <w:rPr>
          <w:rFonts w:cs="Arial"/>
          <w:szCs w:val="19"/>
          <w:lang w:val="sk-SK"/>
        </w:rPr>
        <w:t xml:space="preserve">- orgán, ktorý je zodpovedný za pridelenie </w:t>
      </w:r>
      <w:r w:rsidR="00E01782" w:rsidRPr="0029700B">
        <w:rPr>
          <w:rFonts w:cs="Arial"/>
          <w:szCs w:val="19"/>
          <w:lang w:val="sk-SK"/>
        </w:rPr>
        <w:t>NFP</w:t>
      </w:r>
      <w:r w:rsidRPr="0029700B">
        <w:rPr>
          <w:rFonts w:cs="Arial"/>
          <w:szCs w:val="19"/>
          <w:lang w:val="sk-SK"/>
        </w:rPr>
        <w:t>;</w:t>
      </w:r>
    </w:p>
    <w:p w14:paraId="66677147" w14:textId="77777777" w:rsidR="00A5020F" w:rsidRPr="0029700B" w:rsidRDefault="00A5020F" w:rsidP="0029700B">
      <w:pPr>
        <w:pStyle w:val="Bulletslevel1"/>
        <w:spacing w:after="120" w:line="288" w:lineRule="auto"/>
        <w:ind w:left="568" w:hanging="284"/>
        <w:jc w:val="both"/>
        <w:rPr>
          <w:rFonts w:cs="Arial"/>
          <w:szCs w:val="19"/>
          <w:lang w:val="sk-SK"/>
        </w:rPr>
      </w:pPr>
      <w:r w:rsidRPr="0029700B">
        <w:rPr>
          <w:rFonts w:cs="Arial"/>
          <w:b/>
          <w:szCs w:val="19"/>
          <w:lang w:val="sk-SK"/>
        </w:rPr>
        <w:t>Preddavkové platby</w:t>
      </w:r>
      <w:r w:rsidRPr="0029700B">
        <w:rPr>
          <w:rFonts w:cs="Arial"/>
          <w:szCs w:val="19"/>
          <w:lang w:val="sk-SK"/>
        </w:rPr>
        <w:t xml:space="preserve"> – preddavkovou platbou sa rozumie úhrada finančných prostriedkov prijímateľom dodávateľovi pred dodaním tovarov / poskytnutím služieb alebo vykonaním stavebných prác. Vzťahuje sa na obchodné vzťahy medzi prijímateľom a dodávateľom, pričom samotný systém platieb medzi riadiacim orgánom a prijímateľom, t. j. systém predfinancovania, systém zálohových platieb a ich kombinácia so systémom refundácie, nie je týmto dotknutý. V bežnej obchodnej praxi sa používa aj pojem "záloha" alebo "preddavok" a pre doklad, na základe ktorého sa úhrada realizuje, sa používa aj pojem "zálohová faktúra" alebo "preddavková faktúra".</w:t>
      </w:r>
    </w:p>
    <w:p w14:paraId="2971AADA" w14:textId="77777777" w:rsidR="00AE5A8F" w:rsidRPr="00402129" w:rsidRDefault="00AE5A8F" w:rsidP="00402129">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E56E69" w:rsidRPr="00E56E69">
        <w:rPr>
          <w:rFonts w:cs="Arial"/>
          <w:szCs w:val="19"/>
          <w:lang w:val="sk-SK"/>
        </w:rPr>
        <w:t>súkromná alebo verejná právnická osoba a</w:t>
      </w:r>
      <w:r w:rsidR="005964CA">
        <w:rPr>
          <w:rFonts w:cs="Arial"/>
          <w:szCs w:val="19"/>
          <w:lang w:val="sk-SK"/>
        </w:rPr>
        <w:t>lebo</w:t>
      </w:r>
      <w:r w:rsidR="00E56E69" w:rsidRPr="00E56E69">
        <w:rPr>
          <w:rFonts w:cs="Arial"/>
          <w:szCs w:val="19"/>
          <w:lang w:val="sk-SK"/>
        </w:rPr>
        <w:t xml:space="preserve"> fyzická osoba, zodpovedná za začatie alebo za začatie a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w:t>
      </w:r>
      <w:r w:rsidR="00E56E69" w:rsidRPr="00E56E69">
        <w:rPr>
          <w:rFonts w:cs="Arial"/>
          <w:szCs w:val="16"/>
          <w:lang w:val="sk-SK"/>
        </w:rPr>
        <w:t xml:space="preserve">ktorému bol poskytnutý poskytovateľom príspevok na </w:t>
      </w:r>
      <w:r w:rsidR="00E56E69" w:rsidRPr="00E56E69">
        <w:rPr>
          <w:rFonts w:cs="Arial"/>
          <w:szCs w:val="19"/>
          <w:lang w:val="sk-SK"/>
        </w:rPr>
        <w:t xml:space="preserve">finančný nástroj </w:t>
      </w:r>
      <w:r w:rsidR="00E56E69" w:rsidRPr="00E56E69">
        <w:rPr>
          <w:rFonts w:cs="Arial"/>
          <w:szCs w:val="16"/>
          <w:lang w:val="sk-SK"/>
        </w:rPr>
        <w:t>na základe zmluvy o financovaní, a ktorý je zodpovedný za vykonávanie finančných nástrojov. Prijímateľom môže byť aj subjekt, ktorý vykonáva finančné nástroje, a do ktorého základného imania poskytovateľ investoval,</w:t>
      </w:r>
      <w:r w:rsidR="00377DA2">
        <w:rPr>
          <w:rFonts w:cs="Arial"/>
          <w:szCs w:val="16"/>
          <w:lang w:val="sk-SK"/>
        </w:rPr>
        <w:t xml:space="preserve">  </w:t>
      </w:r>
      <w:r w:rsidR="00E56E69" w:rsidRPr="00E56E69">
        <w:rPr>
          <w:rFonts w:cs="Arial"/>
          <w:szCs w:val="19"/>
          <w:lang w:val="sk-SK"/>
        </w:rPr>
        <w:t xml:space="preserve">alebo </w:t>
      </w:r>
      <w:r w:rsidR="00E56E69" w:rsidRPr="00E56E69">
        <w:rPr>
          <w:rFonts w:cs="Arial"/>
          <w:szCs w:val="16"/>
          <w:lang w:val="sk-SK"/>
        </w:rPr>
        <w:t>orgán vykonávajúci finančné nástroje (</w:t>
      </w:r>
      <w:r w:rsidR="00E56E69" w:rsidRPr="00E56E69">
        <w:rPr>
          <w:rFonts w:cs="Arial"/>
          <w:szCs w:val="19"/>
          <w:lang w:val="sk-SK"/>
        </w:rPr>
        <w:t xml:space="preserve">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w:t>
      </w:r>
      <w:r w:rsidR="00E56E69" w:rsidRPr="00E56E69">
        <w:rPr>
          <w:rFonts w:cs="Arial"/>
          <w:lang w:val="sk-SK"/>
        </w:rPr>
        <w:t>Prijímateľom je osoba od nadobudnutia účinnosti zmluvy podľa § 25 zákona č. 292/2014 Z. z. o EŠIF</w:t>
      </w:r>
      <w:r w:rsidR="00E56E69" w:rsidRPr="00E56E69" w:rsidDel="00AC6230">
        <w:rPr>
          <w:rFonts w:cs="Arial"/>
          <w:lang w:val="sk-SK"/>
        </w:rPr>
        <w:t xml:space="preserve"> </w:t>
      </w:r>
      <w:r w:rsidR="00E56E69" w:rsidRPr="00E56E69">
        <w:rPr>
          <w:rFonts w:cs="Arial"/>
          <w:lang w:val="sk-SK"/>
        </w:rPr>
        <w:t>alebo právoplatnosti rozhodnutia o schválení žiadosti podľa § 16 ods. 2 zákona č. 292/2014 Z. z. o EŠIF, ktorej bola schválená žiadosť o poskytnutie nenávratného finančného príspevku v konaní podľa tohto zákona.</w:t>
      </w:r>
      <w:r w:rsidR="00E56E69">
        <w:rPr>
          <w:rFonts w:cs="Arial"/>
        </w:rPr>
        <w:t xml:space="preserve"> </w:t>
      </w:r>
    </w:p>
    <w:p w14:paraId="08B442E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0677DD0F" w14:textId="77777777"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3F6837F4"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lastRenderedPageBreak/>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1C376BA0"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1528A6C1" w14:textId="77777777"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5391F47B" w14:textId="77777777"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215CFFA2" w14:textId="77777777"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07C7A161"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086AA35" w14:textId="77777777"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193C6DED" w14:textId="77777777" w:rsidR="00AE5A8F" w:rsidRPr="00BD3255" w:rsidRDefault="00AE5A8F" w:rsidP="00BD3255">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w:t>
      </w:r>
      <w:r w:rsidRPr="00E56E69">
        <w:rPr>
          <w:rFonts w:cs="Arial"/>
          <w:szCs w:val="19"/>
          <w:lang w:val="sk-SK"/>
        </w:rPr>
        <w:t xml:space="preserve">– </w:t>
      </w:r>
      <w:r w:rsidR="00E56E69" w:rsidRPr="00E56E69">
        <w:rPr>
          <w:lang w:val="sk-SK"/>
        </w:rPr>
        <w:t>dokument vyplnený riadiacim orgánom, sprostredkovateľským orgánom, platobnou jednotkou, certifikačným orgánom, orgánom auditu a jeho spolupracujúcim orgánom alebo Úradom vládneho auditu ako správnym orgánom, na základe ktorého je oficiálne zdokumentované zistenie nezrovnalosti alebo podozrenie z nezrovnalosti v jednotlivých štádiách vývoja  nezrovnalosti v ITMS.</w:t>
      </w:r>
    </w:p>
    <w:p w14:paraId="3E51D93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6505FA3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r w:rsidR="00C315AD" w:rsidRPr="008F3E68">
        <w:rPr>
          <w:lang w:val="de-AT"/>
        </w:rPr>
        <w:instrText>http://www.finance.gov.sk</w:instrText>
      </w:r>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14:paraId="315C68B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 xml:space="preserve">verejnená verzia uvedeného dokumentu na webovom </w:t>
      </w:r>
      <w:r w:rsidR="00C6030F" w:rsidRPr="0073389C">
        <w:rPr>
          <w:szCs w:val="19"/>
          <w:lang w:val="sk-SK"/>
        </w:rPr>
        <w:lastRenderedPageBreak/>
        <w:t>sídle CKO</w:t>
      </w:r>
      <w:r w:rsidR="00752BD0">
        <w:rPr>
          <w:szCs w:val="19"/>
          <w:lang w:val="sk-SK"/>
        </w:rPr>
        <w:t xml:space="preserve"> </w:t>
      </w:r>
      <w:hyperlink r:id="rId18"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412A2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0A2B7B2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41200F5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05F9285E" w14:textId="77777777"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428E549F" w14:textId="77777777"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6951339F" w14:textId="77777777" w:rsidR="00346DA0" w:rsidRPr="00BD3255" w:rsidRDefault="00346DA0" w:rsidP="00BD3255">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6B364F1F" w14:textId="135D6C5B" w:rsidR="00460378" w:rsidRPr="00BD3255" w:rsidRDefault="00460378" w:rsidP="00460378">
      <w:pPr>
        <w:numPr>
          <w:ilvl w:val="0"/>
          <w:numId w:val="31"/>
        </w:numPr>
        <w:spacing w:after="120"/>
        <w:ind w:left="567" w:hanging="283"/>
        <w:jc w:val="both"/>
        <w:rPr>
          <w:rFonts w:eastAsia="Times" w:cs="Arial"/>
          <w:color w:val="000000"/>
          <w:szCs w:val="19"/>
          <w:lang w:eastAsia="x-none"/>
        </w:rPr>
      </w:pPr>
      <w:r w:rsidRPr="002C7667">
        <w:rPr>
          <w:rFonts w:cs="Arial"/>
          <w:b/>
          <w:szCs w:val="16"/>
        </w:rPr>
        <w:t>Účtovný</w:t>
      </w:r>
      <w:r w:rsidRPr="002C7667">
        <w:rPr>
          <w:rFonts w:cs="Arial"/>
          <w:b/>
          <w:bCs/>
          <w:szCs w:val="16"/>
        </w:rPr>
        <w:t xml:space="preserve"> doklad</w:t>
      </w:r>
      <w:r w:rsidRPr="00BA5790">
        <w:rPr>
          <w:rFonts w:cs="Arial"/>
          <w:szCs w:val="16"/>
        </w:rPr>
        <w:t xml:space="preserve"> </w:t>
      </w:r>
      <w:r w:rsidRPr="00BD3255">
        <w:rPr>
          <w:rFonts w:eastAsia="Times" w:cs="Arial"/>
          <w:color w:val="000000"/>
          <w:szCs w:val="19"/>
          <w:lang w:eastAsia="x-none"/>
        </w:rPr>
        <w:t xml:space="preserve">– doklad definovaný v § 10 ods. 1 zákona č. 431/2002 Z. z. o účtovníctve. Na účely predkladania žiadostí o platbu (predfinancovanie, refundácia – priebežná platba, zúčtovanie zálohovej platby) sa vyžaduje splnenie náležitostí definovaných v § 10 ods. 1 </w:t>
      </w:r>
      <w:del w:id="38" w:author="Lenka Lamoš" w:date="2022-06-21T10:35:00Z">
        <w:r w:rsidRPr="00BD3255" w:rsidDel="004F6E30">
          <w:rPr>
            <w:rFonts w:eastAsia="Times" w:cs="Arial"/>
            <w:color w:val="000000"/>
            <w:szCs w:val="19"/>
            <w:lang w:eastAsia="x-none"/>
          </w:rPr>
          <w:delText>písm</w:delText>
        </w:r>
        <w:r w:rsidR="006C1E93" w:rsidDel="004F6E30">
          <w:rPr>
            <w:rFonts w:eastAsia="Times" w:cs="Arial"/>
            <w:color w:val="000000"/>
            <w:szCs w:val="19"/>
            <w:lang w:eastAsia="x-none"/>
          </w:rPr>
          <w:delText>ena</w:delText>
        </w:r>
        <w:r w:rsidRPr="00BD3255" w:rsidDel="004F6E30">
          <w:rPr>
            <w:rFonts w:eastAsia="Times" w:cs="Arial"/>
            <w:color w:val="000000"/>
            <w:szCs w:val="19"/>
            <w:lang w:eastAsia="x-none"/>
          </w:rPr>
          <w:delText xml:space="preserve">. a) až f) </w:delText>
        </w:r>
      </w:del>
      <w:r w:rsidRPr="00BD3255">
        <w:rPr>
          <w:rFonts w:eastAsia="Times" w:cs="Arial"/>
          <w:color w:val="000000"/>
          <w:szCs w:val="19"/>
          <w:lang w:eastAsia="x-none"/>
        </w:rPr>
        <w:t>predmetného zákona, pričom za dostatočné splnenie náležitosti podľa písm. f) sa považuje vyhlásenie prijímateľa v žiadosti o platbu v časti Čestné vyhlásenie.</w:t>
      </w:r>
    </w:p>
    <w:p w14:paraId="1D865BD7" w14:textId="77777777" w:rsidR="00460378" w:rsidRPr="00BD3255" w:rsidRDefault="00460378" w:rsidP="00460378">
      <w:pPr>
        <w:spacing w:after="120"/>
        <w:ind w:left="567"/>
        <w:jc w:val="both"/>
        <w:rPr>
          <w:rFonts w:eastAsia="Times" w:cs="Arial"/>
          <w:color w:val="000000"/>
          <w:szCs w:val="19"/>
          <w:lang w:eastAsia="x-none"/>
        </w:rPr>
      </w:pPr>
      <w:r w:rsidRPr="00BD3255">
        <w:rPr>
          <w:rFonts w:eastAsia="Times" w:cs="Arial"/>
          <w:color w:val="000000"/>
          <w:szCs w:val="19"/>
          <w:lang w:eastAsia="x-none"/>
        </w:rPr>
        <w:t xml:space="preserve">V súvislosti s postúpením pohľadávky sa z pohľadu splnenia požiadaviek nariadenia Európskeho parlamentu a Rady (EÚ) č. 1303/2013 za účtovný doklad, ktorého dôkazná hodnota je rovnocenná faktúram, považuje aj doklad preukazujúci vykonanie započítania pohľadávky a záväzku. </w:t>
      </w:r>
    </w:p>
    <w:p w14:paraId="467DF915" w14:textId="77777777" w:rsidR="00460378" w:rsidRPr="00460378" w:rsidRDefault="00460378" w:rsidP="00460378">
      <w:pPr>
        <w:pStyle w:val="Bulletslevel1"/>
        <w:spacing w:after="120" w:line="288" w:lineRule="auto"/>
        <w:ind w:left="567" w:firstLine="0"/>
        <w:jc w:val="both"/>
        <w:rPr>
          <w:rFonts w:cs="Arial"/>
          <w:szCs w:val="19"/>
          <w:lang w:val="sk-SK"/>
        </w:rPr>
      </w:pPr>
      <w:r w:rsidRPr="00BD3255">
        <w:rPr>
          <w:rFonts w:cs="Arial"/>
          <w:szCs w:val="19"/>
          <w:lang w:val="sk-SK"/>
        </w:rPr>
        <w:t>Rozdielne od prvej vety tejto definície sa, na účely predkladania žiadosti o platbu v prípade využívania preddavkových platieb, za účtovný doklad považuje doklad (tzv. zálohová alebo preddavková faktúra), na základe ktorého je uhrádzaná preddavková platba prijímateľom dodávateľovi / zhotoviteľovi.</w:t>
      </w:r>
    </w:p>
    <w:p w14:paraId="69C97A63" w14:textId="7777777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w:t>
      </w:r>
      <w:r w:rsidRPr="0073389C">
        <w:rPr>
          <w:rFonts w:cs="Arial"/>
          <w:szCs w:val="19"/>
          <w:lang w:val="sk-SK"/>
        </w:rPr>
        <w:lastRenderedPageBreak/>
        <w:t xml:space="preserve">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169070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6540447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6D8F01F6"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224B22D2" w14:textId="77777777"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37838DD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4CE5F3E8"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AF3F5"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00FDCE5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23E13B9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12B6F55C" w14:textId="30E7B11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Žiadosť o platbu (ďalej aj „ŽoP“)</w:t>
      </w:r>
      <w:r w:rsidR="00CA3154">
        <w:rPr>
          <w:rFonts w:cs="Arial"/>
          <w:b/>
          <w:szCs w:val="19"/>
          <w:lang w:val="sk-SK"/>
        </w:rPr>
        <w:t xml:space="preserve"> </w:t>
      </w:r>
      <w:r w:rsidRPr="0073389C">
        <w:rPr>
          <w:rFonts w:cs="Arial"/>
          <w:szCs w:val="19"/>
          <w:lang w:val="sk-SK"/>
        </w:rPr>
        <w:t xml:space="preserve">- </w:t>
      </w:r>
      <w:r w:rsidR="001A5B5A" w:rsidRPr="000B01F3">
        <w:rPr>
          <w:rFonts w:cs="Arial"/>
          <w:bCs/>
          <w:szCs w:val="16"/>
          <w:lang w:val="sk-SK"/>
        </w:rPr>
        <w:t xml:space="preserve">doklad, na základe ktorého je prijímateľovi / hlavnému prijímateľovi / partnerovi </w:t>
      </w:r>
      <w:r w:rsidR="001A5B5A" w:rsidRPr="000B01F3">
        <w:rPr>
          <w:lang w:val="sk-SK"/>
        </w:rPr>
        <w:t xml:space="preserve">/ sprostredkovateľskému orgánu pre globálny grant </w:t>
      </w:r>
      <w:r w:rsidR="001A5B5A" w:rsidRPr="000B01F3">
        <w:rPr>
          <w:rFonts w:cs="Arial"/>
          <w:bCs/>
          <w:szCs w:val="16"/>
          <w:lang w:val="sk-SK"/>
        </w:rPr>
        <w:t xml:space="preserve">podľa zmluvy o poskytnutí nenávratného finančného príspevku </w:t>
      </w:r>
      <w:r w:rsidR="001A5B5A" w:rsidRPr="000B01F3">
        <w:rPr>
          <w:lang w:val="sk-SK"/>
        </w:rPr>
        <w:t>/ rozhodnutia o schválení žiadosti o nenávratný finančný príspevok / zmluvy medzi sprostredkovateľským orgánom pre globálny grant a riadiacim orgánom</w:t>
      </w:r>
      <w:r w:rsidR="001A5B5A" w:rsidRPr="000B01F3">
        <w:rPr>
          <w:rFonts w:cs="Arial"/>
          <w:bCs/>
          <w:szCs w:val="16"/>
          <w:lang w:val="sk-SK"/>
        </w:rPr>
        <w:t xml:space="preserve"> poskytovaný príspevok, t. j. prostriedky EÚ, štátneho rozpočtu na spolufinancovanie (ak relevantné) a zdroja pro-rata (ak relevantné) v príslušnom pomere. Žiadosť o platbu vypracováva a elektronicky odosiela prostredníctvom elektronického formulára v ITMS vždy prijímateľ / sprostredkovateľský orgán</w:t>
      </w:r>
      <w:r w:rsidR="001A5B5A" w:rsidRPr="004B7505">
        <w:rPr>
          <w:rFonts w:cs="Arial"/>
          <w:bCs/>
          <w:szCs w:val="16"/>
        </w:rPr>
        <w:t xml:space="preserve"> pre globálny grant</w:t>
      </w:r>
      <w:r w:rsidR="00DC55DD" w:rsidRPr="0073389C">
        <w:rPr>
          <w:rFonts w:cs="Arial"/>
          <w:szCs w:val="19"/>
          <w:lang w:val="sk-SK"/>
        </w:rPr>
        <w:t>;</w:t>
      </w:r>
    </w:p>
    <w:p w14:paraId="0FEF749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w:t>
      </w:r>
      <w:r w:rsidR="008C5D90">
        <w:rPr>
          <w:rFonts w:cs="Arial"/>
          <w:szCs w:val="19"/>
          <w:lang w:val="sk-SK"/>
        </w:rPr>
        <w:t xml:space="preserve"> </w:t>
      </w:r>
      <w:r w:rsidR="008C5D90" w:rsidRPr="0099542E">
        <w:rPr>
          <w:rFonts w:cs="Arial"/>
          <w:szCs w:val="16"/>
          <w:lang w:val="sk-SK"/>
        </w:rPr>
        <w:t>vysporiadať finančné vzťahy (vzájomne započítať pohľadávku a záväzok z príspevku alebo</w:t>
      </w:r>
      <w:r w:rsidRPr="0073389C">
        <w:rPr>
          <w:rFonts w:cs="Arial"/>
          <w:szCs w:val="19"/>
          <w:lang w:val="sk-SK"/>
        </w:rPr>
        <w:t xml:space="preserve">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8C5D90">
        <w:rPr>
          <w:rFonts w:cs="Arial"/>
          <w:szCs w:val="19"/>
          <w:lang w:val="sk-SK"/>
        </w:rPr>
        <w:t>)</w:t>
      </w:r>
      <w:r w:rsidR="00277B9E">
        <w:rPr>
          <w:rFonts w:cs="Arial"/>
          <w:szCs w:val="19"/>
          <w:lang w:val="sk-SK"/>
        </w:rPr>
        <w:t>.</w:t>
      </w:r>
      <w:r w:rsidR="00821A36" w:rsidRPr="0073389C">
        <w:rPr>
          <w:rFonts w:ascii="Times New Roman" w:hAnsi="Times New Roman"/>
          <w:szCs w:val="19"/>
          <w:lang w:val="sk-SK"/>
        </w:rPr>
        <w:t xml:space="preserve"> </w:t>
      </w:r>
    </w:p>
    <w:p w14:paraId="7057D253" w14:textId="77777777" w:rsidR="00AE5A8F" w:rsidRPr="0073389C" w:rsidRDefault="00AE5A8F" w:rsidP="009F56AB">
      <w:pPr>
        <w:spacing w:line="288" w:lineRule="auto"/>
        <w:rPr>
          <w:rFonts w:eastAsia="Times"/>
          <w:b/>
          <w:color w:val="000000"/>
        </w:rPr>
      </w:pPr>
      <w:r w:rsidRPr="0073389C">
        <w:rPr>
          <w:b/>
        </w:rPr>
        <w:br w:type="page"/>
      </w:r>
    </w:p>
    <w:p w14:paraId="742CB512" w14:textId="77777777" w:rsidR="00AE5A8F" w:rsidRPr="0073389C" w:rsidRDefault="001C1B30" w:rsidP="009F56AB">
      <w:pPr>
        <w:pStyle w:val="Nadpis2"/>
        <w:spacing w:line="288" w:lineRule="auto"/>
        <w:rPr>
          <w:lang w:val="sk-SK"/>
        </w:rPr>
      </w:pPr>
      <w:bookmarkStart w:id="39" w:name="_Toc410907847"/>
      <w:bookmarkStart w:id="40" w:name="_Toc440372857"/>
      <w:bookmarkStart w:id="41" w:name="_Toc94683046"/>
      <w:r>
        <w:rPr>
          <w:lang w:val="sk-SK"/>
        </w:rPr>
        <w:lastRenderedPageBreak/>
        <w:t>Použité s</w:t>
      </w:r>
      <w:r w:rsidR="00AE5A8F" w:rsidRPr="0073389C">
        <w:rPr>
          <w:lang w:val="sk-SK"/>
        </w:rPr>
        <w:t>kratky</w:t>
      </w:r>
      <w:bookmarkEnd w:id="39"/>
      <w:bookmarkEnd w:id="40"/>
      <w:bookmarkEnd w:id="41"/>
    </w:p>
    <w:p w14:paraId="722B5FF5" w14:textId="77777777" w:rsidR="00FE7987" w:rsidRPr="00556189" w:rsidRDefault="00FE7987" w:rsidP="00E135DC">
      <w:pPr>
        <w:pStyle w:val="Bulletslevel1"/>
        <w:spacing w:line="288" w:lineRule="auto"/>
        <w:ind w:left="0" w:firstLine="0"/>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14:paraId="050D33EB"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668D5FDD"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58A3828A" w14:textId="77777777" w:rsidR="005C0840" w:rsidRPr="0073389C" w:rsidRDefault="005C0840" w:rsidP="00E135DC">
      <w:pPr>
        <w:pStyle w:val="Bulletslevel1"/>
        <w:spacing w:line="288" w:lineRule="auto"/>
        <w:ind w:left="0" w:firstLine="0"/>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13D3DF7F" w14:textId="77777777" w:rsidR="00821A36" w:rsidRDefault="00821A36" w:rsidP="00E135DC">
      <w:pPr>
        <w:pStyle w:val="Bulletslevel1"/>
        <w:spacing w:line="288" w:lineRule="auto"/>
        <w:ind w:left="0" w:firstLine="0"/>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4231CC2D" w14:textId="77777777" w:rsidR="00215CFC" w:rsidRPr="0073389C" w:rsidRDefault="00215CFC" w:rsidP="00E135DC">
      <w:pPr>
        <w:pStyle w:val="Bulletslevel1"/>
        <w:spacing w:line="288" w:lineRule="auto"/>
        <w:ind w:left="0" w:firstLine="0"/>
        <w:jc w:val="both"/>
        <w:rPr>
          <w:rFonts w:cs="Arial"/>
          <w:lang w:val="sk-SK"/>
        </w:rPr>
      </w:pPr>
      <w:r>
        <w:rPr>
          <w:rFonts w:cs="Arial"/>
          <w:lang w:val="sk-SK"/>
        </w:rPr>
        <w:t>DNS</w:t>
      </w:r>
      <w:r>
        <w:rPr>
          <w:rFonts w:cs="Arial"/>
          <w:lang w:val="sk-SK"/>
        </w:rPr>
        <w:tab/>
      </w:r>
      <w:r>
        <w:rPr>
          <w:rFonts w:cs="Arial"/>
          <w:lang w:val="sk-SK"/>
        </w:rPr>
        <w:tab/>
        <w:t>Dynamický nákupný systém</w:t>
      </w:r>
    </w:p>
    <w:p w14:paraId="0B72A74D" w14:textId="77777777" w:rsidR="00B92A83" w:rsidRPr="0073389C" w:rsidRDefault="00B92A83" w:rsidP="00E135DC">
      <w:pPr>
        <w:pStyle w:val="Bulletslevel1"/>
        <w:spacing w:line="288" w:lineRule="auto"/>
        <w:ind w:left="0" w:firstLine="0"/>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4888FD5A"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4A6C515E"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387A5DAA"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4968066B"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36CB1189" w14:textId="77777777" w:rsidR="00556189" w:rsidRPr="0073389C" w:rsidRDefault="00ED682D" w:rsidP="00E135DC">
      <w:pPr>
        <w:pStyle w:val="Bulletslevel1"/>
        <w:spacing w:line="288" w:lineRule="auto"/>
        <w:ind w:left="0" w:firstLine="0"/>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14:paraId="276C865E"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096B9693" w14:textId="77777777" w:rsidR="00033C04" w:rsidRPr="0073389C" w:rsidRDefault="00033C04" w:rsidP="00E135DC">
      <w:pPr>
        <w:pStyle w:val="Bulletslevel1"/>
        <w:spacing w:line="288" w:lineRule="auto"/>
        <w:ind w:left="0" w:firstLine="0"/>
        <w:jc w:val="both"/>
        <w:rPr>
          <w:rFonts w:cs="Arial"/>
          <w:lang w:val="sk-SK"/>
        </w:rPr>
      </w:pPr>
      <w:r w:rsidRPr="00033C04">
        <w:rPr>
          <w:rFonts w:cs="Arial"/>
          <w:lang w:val="sk-SK"/>
        </w:rPr>
        <w:t>Kontrola VO</w:t>
      </w:r>
      <w:r>
        <w:rPr>
          <w:rFonts w:cs="Arial"/>
          <w:lang w:val="sk-SK"/>
        </w:rPr>
        <w:t xml:space="preserve">       </w:t>
      </w:r>
      <w:r w:rsidRPr="00033C04">
        <w:rPr>
          <w:rFonts w:cs="Arial"/>
          <w:lang w:val="sk-SK"/>
        </w:rPr>
        <w:t xml:space="preserve"> kontrola/finančná kontrola verejného obstarávania/obstarávania</w:t>
      </w:r>
    </w:p>
    <w:p w14:paraId="551C5EAD" w14:textId="0A23B17C" w:rsidR="0019796C" w:rsidRPr="000B01F3" w:rsidRDefault="0019796C" w:rsidP="0019796C">
      <w:pPr>
        <w:pStyle w:val="Bulletslevel1"/>
        <w:spacing w:line="288" w:lineRule="auto"/>
        <w:ind w:left="1418" w:hanging="1418"/>
        <w:jc w:val="both"/>
        <w:rPr>
          <w:rFonts w:cs="Arial"/>
          <w:lang w:val="sk-SK"/>
        </w:rPr>
      </w:pPr>
      <w:r w:rsidRPr="000B01F3">
        <w:rPr>
          <w:lang w:val="sk-SK"/>
        </w:rPr>
        <w:t>Krízová situácia</w:t>
      </w:r>
      <w:r w:rsidRPr="000B01F3">
        <w:rPr>
          <w:lang w:val="sk-SK"/>
        </w:rPr>
        <w:tab/>
        <w:t>obdobie mimoriadnej situácie, núdzového stavu alebo výnimočného stavu vyhláseného v súvislosti s ochorením COVID-19 a obdobie šiestich mesiacov po ich odvolaní.</w:t>
      </w:r>
    </w:p>
    <w:p w14:paraId="7F7C3162"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5A7F6E57"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65B8F59E" w14:textId="77777777" w:rsidR="00B92A83" w:rsidRPr="0073389C" w:rsidRDefault="00B92A83" w:rsidP="00E135DC">
      <w:pPr>
        <w:pStyle w:val="Bulletslevel1"/>
        <w:spacing w:line="288" w:lineRule="auto"/>
        <w:ind w:left="0" w:firstLine="0"/>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03B38B77"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19F9F846" w14:textId="77777777" w:rsidR="00821A36" w:rsidRPr="0073389C" w:rsidRDefault="00821A36" w:rsidP="00E135DC">
      <w:pPr>
        <w:pStyle w:val="Bulletslevel1"/>
        <w:spacing w:line="288" w:lineRule="auto"/>
        <w:ind w:left="0" w:firstLine="0"/>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25B65712"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5F370582"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5CDB405D"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62411E74"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73A2CD7"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0DD7391B" w14:textId="77777777" w:rsidR="00D27A8E" w:rsidRDefault="00D27A8E" w:rsidP="00E135DC">
      <w:pPr>
        <w:pStyle w:val="Bulletslevel1"/>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B6842C" w14:textId="77777777" w:rsidR="00D27A8E" w:rsidRDefault="00D27A8E" w:rsidP="00E135DC">
      <w:pPr>
        <w:pStyle w:val="Bulletslevel1"/>
        <w:spacing w:line="288" w:lineRule="auto"/>
        <w:ind w:left="0" w:firstLine="0"/>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38F94AC6"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4EB67003" w14:textId="77777777" w:rsidR="00B92A83" w:rsidRDefault="00B92A83" w:rsidP="00E135DC">
      <w:pPr>
        <w:pStyle w:val="Bulletslevel1"/>
        <w:spacing w:line="288" w:lineRule="auto"/>
        <w:ind w:left="0" w:firstLine="0"/>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47F3F403" w14:textId="77777777" w:rsidR="00F435FD" w:rsidRPr="0073389C" w:rsidRDefault="00F435FD" w:rsidP="00E135DC">
      <w:pPr>
        <w:pStyle w:val="Bulletslevel1"/>
        <w:spacing w:line="288" w:lineRule="auto"/>
        <w:ind w:left="0" w:firstLine="0"/>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4E4F785" w14:textId="77777777" w:rsidR="00821A36" w:rsidRPr="0073389C" w:rsidRDefault="00821A36" w:rsidP="00E135DC">
      <w:pPr>
        <w:pStyle w:val="Bulletslevel1"/>
        <w:spacing w:line="288" w:lineRule="auto"/>
        <w:ind w:left="0" w:firstLine="0"/>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0EF8A0C1"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r w:rsidR="00B80D94" w:rsidRPr="00B80D94">
        <w:rPr>
          <w:rFonts w:cs="Arial"/>
          <w:lang w:val="sk-SK"/>
        </w:rPr>
        <w:t xml:space="preserve"> </w:t>
      </w:r>
      <w:r w:rsidR="00B80D94">
        <w:rPr>
          <w:rFonts w:cs="Arial"/>
          <w:lang w:val="sk-SK"/>
        </w:rPr>
        <w:t>alebo obstarávanie</w:t>
      </w:r>
    </w:p>
    <w:p w14:paraId="733BD444" w14:textId="77777777" w:rsidR="00DF609C" w:rsidRPr="0073389C" w:rsidRDefault="00DF609C" w:rsidP="00E135DC">
      <w:pPr>
        <w:pStyle w:val="Bulletslevel1"/>
        <w:spacing w:line="288" w:lineRule="auto"/>
        <w:ind w:left="0" w:firstLine="0"/>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594B31D5"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34C39F68" w14:textId="77777777" w:rsidR="00140CE3" w:rsidRDefault="00140CE3" w:rsidP="00E135DC">
      <w:pPr>
        <w:pStyle w:val="Bulletslevel1"/>
        <w:spacing w:line="288" w:lineRule="auto"/>
        <w:ind w:left="0" w:firstLine="0"/>
        <w:jc w:val="both"/>
        <w:rPr>
          <w:rFonts w:cs="Arial"/>
          <w:lang w:val="sk-SK"/>
        </w:rPr>
      </w:pPr>
      <w:r>
        <w:rPr>
          <w:rFonts w:cs="Arial"/>
          <w:lang w:val="sk-SK"/>
        </w:rPr>
        <w:lastRenderedPageBreak/>
        <w:t>ZVV</w:t>
      </w:r>
      <w:r>
        <w:rPr>
          <w:rFonts w:cs="Arial"/>
          <w:lang w:val="sk-SK"/>
        </w:rPr>
        <w:tab/>
      </w:r>
      <w:r>
        <w:rPr>
          <w:rFonts w:cs="Arial"/>
          <w:lang w:val="sk-SK"/>
        </w:rPr>
        <w:tab/>
        <w:t>Zjednodušené vykazovanie výdavkov</w:t>
      </w:r>
    </w:p>
    <w:p w14:paraId="4FC72941"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26867F9A"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ŽoP </w:t>
      </w:r>
      <w:r w:rsidR="00D27A8E">
        <w:rPr>
          <w:rFonts w:cs="Arial"/>
          <w:lang w:val="sk-SK"/>
        </w:rPr>
        <w:tab/>
      </w:r>
      <w:r w:rsidR="00D27A8E">
        <w:rPr>
          <w:rFonts w:cs="Arial"/>
          <w:lang w:val="sk-SK"/>
        </w:rPr>
        <w:tab/>
      </w:r>
      <w:r w:rsidRPr="0073389C">
        <w:rPr>
          <w:rFonts w:cs="Arial"/>
          <w:lang w:val="sk-SK"/>
        </w:rPr>
        <w:t>Žiadosť o platbu</w:t>
      </w:r>
    </w:p>
    <w:p w14:paraId="10D9FA62" w14:textId="77777777" w:rsidR="009D7F63" w:rsidRPr="0073389C" w:rsidRDefault="00821A36" w:rsidP="00E135DC">
      <w:pPr>
        <w:pStyle w:val="Bulletslevel1"/>
        <w:spacing w:line="288" w:lineRule="auto"/>
        <w:ind w:left="0" w:firstLine="0"/>
        <w:jc w:val="both"/>
        <w:rPr>
          <w:rFonts w:cs="Arial"/>
          <w:lang w:val="sk-SK"/>
        </w:rPr>
      </w:pPr>
      <w:r w:rsidRPr="0073389C">
        <w:rPr>
          <w:rFonts w:cs="Arial"/>
          <w:lang w:val="sk-SK"/>
        </w:rPr>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14:paraId="1567475D" w14:textId="77777777" w:rsidR="009D7F63" w:rsidRPr="0073389C" w:rsidRDefault="009D7F63">
      <w:pPr>
        <w:rPr>
          <w:rFonts w:eastAsia="Times"/>
          <w:color w:val="000000"/>
          <w:lang w:eastAsia="x-none"/>
        </w:rPr>
      </w:pPr>
      <w:r w:rsidRPr="0073389C">
        <w:br w:type="page"/>
      </w:r>
    </w:p>
    <w:p w14:paraId="36297262" w14:textId="77777777" w:rsidR="009D7F63" w:rsidRPr="0073389C" w:rsidRDefault="009D7F63" w:rsidP="009D7F63">
      <w:pPr>
        <w:pStyle w:val="Nadpis2"/>
        <w:spacing w:line="288" w:lineRule="auto"/>
        <w:rPr>
          <w:lang w:val="sk-SK"/>
        </w:rPr>
      </w:pPr>
      <w:bookmarkStart w:id="42" w:name="_Toc440372858"/>
      <w:bookmarkStart w:id="43" w:name="_Toc94683047"/>
      <w:r w:rsidRPr="0073389C">
        <w:rPr>
          <w:lang w:val="sk-SK"/>
        </w:rPr>
        <w:lastRenderedPageBreak/>
        <w:t>Legislatíva</w:t>
      </w:r>
      <w:bookmarkEnd w:id="42"/>
      <w:bookmarkEnd w:id="43"/>
    </w:p>
    <w:p w14:paraId="6F15EAE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36E1567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DBEF60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21F28DB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w:t>
      </w:r>
      <w:r w:rsidR="00175F79">
        <w:rPr>
          <w:rFonts w:cs="Arial"/>
          <w:lang w:val="sk-SK"/>
        </w:rPr>
        <w:t xml:space="preserve">v znení neskorších predpisov </w:t>
      </w:r>
      <w:r w:rsidRPr="0073389C">
        <w:rPr>
          <w:rFonts w:cs="Arial"/>
          <w:lang w:val="sk-SK"/>
        </w:rPr>
        <w:t xml:space="preserve">(ďalej len „zákon o príspevku z EŠIF“); </w:t>
      </w:r>
    </w:p>
    <w:p w14:paraId="71329D0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w:t>
      </w:r>
      <w:r w:rsidR="00175F79">
        <w:rPr>
          <w:rFonts w:cs="Arial"/>
          <w:lang w:val="sk-SK"/>
        </w:rPr>
        <w:t xml:space="preserve">v znení neskorších predpisov </w:t>
      </w:r>
      <w:r w:rsidRPr="0073389C">
        <w:rPr>
          <w:rFonts w:cs="Arial"/>
          <w:lang w:val="sk-SK"/>
        </w:rPr>
        <w:t xml:space="preserve">(ďalej len „zákon o finančnej kontrole“); </w:t>
      </w:r>
    </w:p>
    <w:p w14:paraId="3DBF450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6DC7E09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2800639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31F964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4786229D" w14:textId="77777777"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175F79">
        <w:rPr>
          <w:rFonts w:cs="Arial"/>
          <w:lang w:val="sk-SK"/>
        </w:rPr>
        <w:t xml:space="preserve">v znení neskorších predpisov </w:t>
      </w:r>
      <w:r w:rsidR="00CB59CC" w:rsidRPr="00CB59CC">
        <w:rPr>
          <w:lang w:val="sk-SK"/>
        </w:rPr>
        <w:t>(ďalej len „ZVO“)</w:t>
      </w:r>
      <w:r w:rsidR="008F126A" w:rsidRPr="0073389C">
        <w:rPr>
          <w:rFonts w:cs="Arial"/>
          <w:lang w:val="sk-SK"/>
        </w:rPr>
        <w:t>;</w:t>
      </w:r>
    </w:p>
    <w:p w14:paraId="7FEAC74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6CED1F9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5FE1509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61DDE3B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187586B3"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6FBD42B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4AB631F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4AA79A6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1ADA90A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 xml:space="preserve">o znalcoch, tlmočníkoch a prekladateľoch a o zmene a doplnení niektorých zákonov </w:t>
      </w:r>
      <w:r w:rsidR="00175F79">
        <w:rPr>
          <w:rFonts w:cs="Arial"/>
          <w:lang w:val="sk-SK"/>
        </w:rPr>
        <w:t xml:space="preserve">v znení neskorších predpisov </w:t>
      </w:r>
      <w:r w:rsidRPr="0073389C">
        <w:rPr>
          <w:rFonts w:cs="Arial"/>
          <w:lang w:val="sk-SK"/>
        </w:rPr>
        <w:t>(ďalej len „zákon o znalcoch, tlmočníkoch a prekladateľoch“);</w:t>
      </w:r>
    </w:p>
    <w:p w14:paraId="4DEBEB1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6EA7F4A7" w14:textId="77777777" w:rsidR="00821A36"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3C619631" w14:textId="77777777" w:rsidR="002D5B69" w:rsidRPr="00094305" w:rsidRDefault="008E5E55" w:rsidP="002D5B69">
      <w:pPr>
        <w:pStyle w:val="Bulletslevel1"/>
        <w:spacing w:line="288" w:lineRule="auto"/>
        <w:ind w:left="567" w:hanging="283"/>
        <w:jc w:val="both"/>
        <w:rPr>
          <w:rFonts w:cs="Arial"/>
          <w:lang w:val="sk-SK"/>
        </w:rPr>
      </w:pPr>
      <w:r w:rsidRPr="00094305">
        <w:rPr>
          <w:lang w:val="sk-SK"/>
        </w:rPr>
        <w:lastRenderedPageBreak/>
        <w:t>Zákon č. 128/2020 Z. z. ktorým sa mení a dopĺňa zákon č. 292/2014 Z. z. o príspevku poskytovanom z európskych štrukturálnych a investičných fondov a o zmene a doplnení niektorých zákonov v znení neskorších predpisov a ktorým sa dopĺňa zákon č. 528/2008 Z. z. o pomoci a podpore poskytovanej z fondov Európskeho spoločenstva v znení neskorších predpisov  (ďalej len „</w:t>
      </w:r>
      <w:r w:rsidRPr="00094305">
        <w:rPr>
          <w:b/>
          <w:lang w:val="sk-SK"/>
        </w:rPr>
        <w:t>novela zákona o príspevku z EŠIF č. 128/2020 Z. z.</w:t>
      </w:r>
      <w:r w:rsidRPr="00094305">
        <w:rPr>
          <w:lang w:val="sk-SK"/>
        </w:rPr>
        <w:t>“)</w:t>
      </w:r>
      <w:r w:rsidRPr="00094305">
        <w:rPr>
          <w:rFonts w:cs="Arial"/>
          <w:lang w:val="sk-SK"/>
        </w:rPr>
        <w:t>.</w:t>
      </w:r>
    </w:p>
    <w:p w14:paraId="06CBA275" w14:textId="19684A19" w:rsidR="002D5B69" w:rsidRPr="00094305" w:rsidRDefault="002D5B69" w:rsidP="002D5B69">
      <w:pPr>
        <w:pStyle w:val="Bulletslevel1"/>
        <w:spacing w:line="288" w:lineRule="auto"/>
        <w:ind w:left="567" w:hanging="283"/>
        <w:jc w:val="both"/>
        <w:rPr>
          <w:rFonts w:cs="Arial"/>
          <w:lang w:val="sk-SK"/>
        </w:rPr>
      </w:pPr>
      <w:r w:rsidRPr="00094305">
        <w:rPr>
          <w:lang w:val="sk-SK"/>
        </w:rPr>
        <w:t>Zákon č. 67/2020 Z. z. o niektorých mimoriadnych opatreniach vo finančnej oblasti v súvislosti so šírením nebezpečnej nákazlivej ľudskej choroby COVID-19</w:t>
      </w:r>
      <w:r w:rsidR="004D61A7">
        <w:rPr>
          <w:lang w:val="sk-SK"/>
        </w:rPr>
        <w:t xml:space="preserve"> v znení neskorších predpisov</w:t>
      </w:r>
      <w:r w:rsidRPr="00094305">
        <w:rPr>
          <w:lang w:val="sk-SK"/>
        </w:rPr>
        <w:t xml:space="preserve">. </w:t>
      </w:r>
    </w:p>
    <w:p w14:paraId="7B60BBE1" w14:textId="77777777" w:rsidR="002D5B69" w:rsidRPr="007F4567" w:rsidRDefault="002D5B69" w:rsidP="002D5B69">
      <w:pPr>
        <w:pStyle w:val="Bulletslevel1"/>
        <w:spacing w:line="288" w:lineRule="auto"/>
        <w:ind w:left="567" w:firstLine="0"/>
        <w:jc w:val="both"/>
        <w:rPr>
          <w:rFonts w:cs="Arial"/>
          <w:lang w:val="sk-SK"/>
        </w:rPr>
      </w:pPr>
    </w:p>
    <w:p w14:paraId="4914A61E" w14:textId="77777777" w:rsidR="00AE5A8F" w:rsidRPr="0073389C" w:rsidRDefault="00AE5A8F" w:rsidP="009F56AB">
      <w:pPr>
        <w:pStyle w:val="Nadpis1"/>
        <w:spacing w:line="288" w:lineRule="auto"/>
        <w:rPr>
          <w:rFonts w:ascii="Arial" w:hAnsi="Arial"/>
          <w:lang w:val="sk-SK"/>
        </w:rPr>
      </w:pPr>
      <w:bookmarkStart w:id="44" w:name="_Toc410907848"/>
      <w:bookmarkStart w:id="45" w:name="_Toc440372859"/>
      <w:bookmarkStart w:id="46" w:name="_Toc94683048"/>
      <w:r w:rsidRPr="0073389C">
        <w:rPr>
          <w:rFonts w:ascii="Arial" w:hAnsi="Arial"/>
          <w:lang w:val="sk-SK"/>
        </w:rPr>
        <w:lastRenderedPageBreak/>
        <w:t>Realizácia projektov</w:t>
      </w:r>
      <w:bookmarkEnd w:id="44"/>
      <w:bookmarkEnd w:id="45"/>
      <w:bookmarkEnd w:id="46"/>
    </w:p>
    <w:p w14:paraId="38359EA5" w14:textId="77777777" w:rsidR="00AE5A8F" w:rsidRPr="0073389C" w:rsidRDefault="00AE5A8F" w:rsidP="009F56AB">
      <w:pPr>
        <w:pStyle w:val="Nadpis2"/>
        <w:spacing w:line="288" w:lineRule="auto"/>
        <w:rPr>
          <w:lang w:val="sk-SK"/>
        </w:rPr>
      </w:pPr>
      <w:bookmarkStart w:id="47" w:name="_Toc410907849"/>
      <w:bookmarkStart w:id="48" w:name="_Toc440372860"/>
      <w:bookmarkStart w:id="49" w:name="_Toc94683049"/>
      <w:r w:rsidRPr="0073389C">
        <w:rPr>
          <w:lang w:val="sk-SK"/>
        </w:rPr>
        <w:t>Všeobecné informácie k realizácii projektov</w:t>
      </w:r>
      <w:bookmarkEnd w:id="47"/>
      <w:bookmarkEnd w:id="48"/>
      <w:bookmarkEnd w:id="49"/>
      <w:r w:rsidRPr="0073389C">
        <w:rPr>
          <w:lang w:val="sk-SK"/>
        </w:rPr>
        <w:t xml:space="preserve"> </w:t>
      </w:r>
    </w:p>
    <w:p w14:paraId="7C14004C" w14:textId="77777777" w:rsidR="00AE5A8F" w:rsidRPr="0073389C" w:rsidRDefault="00AE5A8F" w:rsidP="007B5322">
      <w:pPr>
        <w:pStyle w:val="Nadpis3"/>
        <w:spacing w:line="288" w:lineRule="auto"/>
        <w:ind w:left="567" w:firstLine="0"/>
        <w:rPr>
          <w:lang w:val="sk-SK"/>
        </w:rPr>
      </w:pPr>
      <w:bookmarkStart w:id="50" w:name="_Toc410907850"/>
      <w:bookmarkStart w:id="51" w:name="_Toc440372861"/>
      <w:bookmarkStart w:id="52" w:name="_Toc94683050"/>
      <w:r w:rsidRPr="0073389C">
        <w:rPr>
          <w:lang w:val="sk-SK"/>
        </w:rPr>
        <w:t>Všeobecné informácie</w:t>
      </w:r>
      <w:bookmarkEnd w:id="50"/>
      <w:bookmarkEnd w:id="51"/>
      <w:bookmarkEnd w:id="52"/>
      <w:r w:rsidRPr="0073389C">
        <w:rPr>
          <w:lang w:val="sk-SK"/>
        </w:rPr>
        <w:t xml:space="preserve"> </w:t>
      </w:r>
    </w:p>
    <w:p w14:paraId="265C5414" w14:textId="77777777"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3F124F78" w14:textId="77777777" w:rsidR="00436CEA" w:rsidRPr="0073389C" w:rsidRDefault="00436CEA" w:rsidP="007B5322">
      <w:pPr>
        <w:pStyle w:val="BodyText1"/>
        <w:spacing w:before="120" w:after="120" w:line="288" w:lineRule="auto"/>
        <w:jc w:val="both"/>
        <w:rPr>
          <w:rFonts w:cs="Arial"/>
          <w:szCs w:val="19"/>
          <w:lang w:val="sk-SK"/>
        </w:rPr>
      </w:pPr>
      <w:r w:rsidRPr="00436CEA">
        <w:rPr>
          <w:rFonts w:cs="Arial"/>
          <w:b/>
          <w:szCs w:val="19"/>
          <w:lang w:val="sk-SK"/>
        </w:rPr>
        <w:t>Dôležité upozornenie</w:t>
      </w:r>
      <w:r>
        <w:rPr>
          <w:rFonts w:cs="Arial"/>
          <w:szCs w:val="19"/>
          <w:lang w:val="sk-SK"/>
        </w:rPr>
        <w:t>:</w:t>
      </w:r>
      <w:r>
        <w:t xml:space="preserve">  </w:t>
      </w:r>
      <w:r>
        <w:rPr>
          <w:lang w:val="sk-SK"/>
        </w:rPr>
        <w:t xml:space="preserve">V prípade projektov </w:t>
      </w:r>
      <w:r w:rsidR="00C05C51" w:rsidRPr="00C05C51">
        <w:rPr>
          <w:lang w:val="sk-SK"/>
        </w:rPr>
        <w:t xml:space="preserve">implementovaných  v  režime  zjednodušeného vykazovania  výdavkov </w:t>
      </w:r>
      <w:r>
        <w:rPr>
          <w:lang w:val="sk-SK"/>
        </w:rPr>
        <w:t xml:space="preserve">so stanovenou paušálnou sadzbou </w:t>
      </w:r>
      <w:r w:rsidRPr="00EA330D">
        <w:rPr>
          <w:lang w:val="sk-SK"/>
        </w:rPr>
        <w:t xml:space="preserve"> </w:t>
      </w:r>
      <w:r w:rsidR="00FA09D2">
        <w:rPr>
          <w:lang w:val="sk-SK"/>
        </w:rPr>
        <w:t>sa pojm</w:t>
      </w:r>
      <w:r w:rsidR="00846ECE">
        <w:rPr>
          <w:lang w:val="sk-SK"/>
        </w:rPr>
        <w:t>y</w:t>
      </w:r>
      <w:r>
        <w:rPr>
          <w:lang w:val="sk-SK"/>
        </w:rPr>
        <w:t xml:space="preserve"> </w:t>
      </w:r>
      <w:r w:rsidR="00FA09D2">
        <w:rPr>
          <w:lang w:val="sk-SK"/>
        </w:rPr>
        <w:t xml:space="preserve">podľa Zmluvy o poskytnutí NFP </w:t>
      </w:r>
      <w:r w:rsidR="00846ECE">
        <w:rPr>
          <w:lang w:val="sk-SK"/>
        </w:rPr>
        <w:t xml:space="preserve">- </w:t>
      </w:r>
      <w:r>
        <w:rPr>
          <w:lang w:val="sk-SK"/>
        </w:rPr>
        <w:t>Realizácia projektu</w:t>
      </w:r>
      <w:r w:rsidR="00846ECE">
        <w:rPr>
          <w:lang w:val="sk-SK"/>
        </w:rPr>
        <w:t xml:space="preserve"> (Realizácia</w:t>
      </w:r>
      <w:r w:rsidR="00846ECE" w:rsidRPr="00EA330D">
        <w:rPr>
          <w:lang w:val="sk-SK"/>
        </w:rPr>
        <w:t xml:space="preserve"> aktivít projektu</w:t>
      </w:r>
      <w:r w:rsidR="00846ECE">
        <w:rPr>
          <w:lang w:val="sk-SK"/>
        </w:rPr>
        <w:t xml:space="preserve">) </w:t>
      </w:r>
      <w:r w:rsidR="00504718">
        <w:rPr>
          <w:lang w:val="sk-SK"/>
        </w:rPr>
        <w:t>a</w:t>
      </w:r>
      <w:r w:rsidR="00FA09D2">
        <w:rPr>
          <w:lang w:val="sk-SK"/>
        </w:rPr>
        <w:t xml:space="preserve"> </w:t>
      </w:r>
      <w:r>
        <w:rPr>
          <w:lang w:val="sk-SK"/>
        </w:rPr>
        <w:t>R</w:t>
      </w:r>
      <w:r w:rsidRPr="00EA330D">
        <w:rPr>
          <w:lang w:val="sk-SK"/>
        </w:rPr>
        <w:t>ealizácii hlavných aktivít projektu</w:t>
      </w:r>
      <w:r w:rsidR="00504718">
        <w:rPr>
          <w:lang w:val="sk-SK"/>
        </w:rPr>
        <w:t xml:space="preserve"> vecne rovnajú</w:t>
      </w:r>
      <w:r>
        <w:rPr>
          <w:lang w:val="sk-SK"/>
        </w:rPr>
        <w:t xml:space="preserve">, čo </w:t>
      </w:r>
      <w:r w:rsidR="00FA09D2">
        <w:rPr>
          <w:lang w:val="sk-SK"/>
        </w:rPr>
        <w:t>znamená, že</w:t>
      </w:r>
      <w:r>
        <w:rPr>
          <w:lang w:val="sk-SK"/>
        </w:rPr>
        <w:t xml:space="preserve"> dátum </w:t>
      </w:r>
      <w:r w:rsidR="005755D7" w:rsidRPr="005755D7">
        <w:rPr>
          <w:lang w:val="sk-SK"/>
        </w:rPr>
        <w:t>určujúci začiatok Realizácie hlavných aktivít projektu sa rovná začatiu Realizácie aktivít projektu</w:t>
      </w:r>
      <w:r w:rsidR="005755D7">
        <w:rPr>
          <w:rStyle w:val="Odkaznapoznmkupodiarou"/>
          <w:lang w:val="sk-SK"/>
        </w:rPr>
        <w:footnoteReference w:id="8"/>
      </w:r>
      <w:r w:rsidR="005755D7" w:rsidRPr="005755D7">
        <w:rPr>
          <w:lang w:val="sk-SK"/>
        </w:rPr>
        <w:t xml:space="preserve"> </w:t>
      </w:r>
      <w:r w:rsidR="005755D7">
        <w:rPr>
          <w:lang w:val="sk-SK"/>
        </w:rPr>
        <w:t xml:space="preserve">a dátum </w:t>
      </w:r>
      <w:r>
        <w:rPr>
          <w:lang w:val="sk-SK"/>
        </w:rPr>
        <w:t>ukončenia Realizácie hlavných aktivít projektu s</w:t>
      </w:r>
      <w:r w:rsidR="00FA09D2">
        <w:rPr>
          <w:lang w:val="sk-SK"/>
        </w:rPr>
        <w:t xml:space="preserve">a rovná ukončeniu </w:t>
      </w:r>
      <w:r w:rsidR="00846ECE">
        <w:rPr>
          <w:lang w:val="sk-SK"/>
        </w:rPr>
        <w:t>Realizáci</w:t>
      </w:r>
      <w:r w:rsidR="00DF7500">
        <w:rPr>
          <w:lang w:val="sk-SK"/>
        </w:rPr>
        <w:t>e</w:t>
      </w:r>
      <w:r w:rsidR="00846ECE">
        <w:rPr>
          <w:lang w:val="sk-SK"/>
        </w:rPr>
        <w:t xml:space="preserve"> projektu (Realizáci</w:t>
      </w:r>
      <w:r w:rsidR="00DF7500">
        <w:rPr>
          <w:lang w:val="sk-SK"/>
        </w:rPr>
        <w:t>e</w:t>
      </w:r>
      <w:r w:rsidR="00846ECE" w:rsidRPr="00EA330D">
        <w:rPr>
          <w:lang w:val="sk-SK"/>
        </w:rPr>
        <w:t xml:space="preserve"> aktivít projektu</w:t>
      </w:r>
      <w:r w:rsidR="00846ECE" w:rsidRPr="00EB2E87">
        <w:rPr>
          <w:lang w:val="sk-SK"/>
        </w:rPr>
        <w:t>)</w:t>
      </w:r>
      <w:r w:rsidR="00FA09D2" w:rsidRPr="00EB2E87">
        <w:rPr>
          <w:lang w:val="sk-SK"/>
        </w:rPr>
        <w:t>.</w:t>
      </w:r>
      <w:r w:rsidR="00EB2E87" w:rsidRPr="00EB2E87">
        <w:rPr>
          <w:color w:val="1F497D"/>
          <w:lang w:val="sk-SK"/>
        </w:rPr>
        <w:t xml:space="preserve"> </w:t>
      </w:r>
      <w:r w:rsidR="00EB2E87" w:rsidRPr="00FE6967">
        <w:rPr>
          <w:lang w:val="sk-SK"/>
        </w:rPr>
        <w:t>V tomto  prípade vo vzťahu k Hláseniu o </w:t>
      </w:r>
      <w:r w:rsidR="002E4E65" w:rsidRPr="00FE6967">
        <w:rPr>
          <w:lang w:val="sk-SK"/>
        </w:rPr>
        <w:t xml:space="preserve"> realizácii</w:t>
      </w:r>
      <w:r w:rsidR="00EB2E87" w:rsidRPr="00FE6967">
        <w:rPr>
          <w:lang w:val="sk-SK"/>
        </w:rPr>
        <w:t xml:space="preserve"> aktivít projektu (časť 2.1.2) môže začiatok</w:t>
      </w:r>
      <w:r w:rsidR="002E4E65" w:rsidRPr="00FE6967">
        <w:rPr>
          <w:lang w:val="sk-SK"/>
        </w:rPr>
        <w:t>/ukončenie</w:t>
      </w:r>
      <w:r w:rsidR="00EB2E87" w:rsidRPr="00FE6967">
        <w:rPr>
          <w:lang w:val="sk-SK"/>
        </w:rPr>
        <w:t xml:space="preserve"> realizácie  úvodnej hlavnej aktivity, v ktorej sú definované  položky súvisiace s riadiacim/ administratívnym personálom, určiť  aj akákoľvek relevantná činnosť takéhoto  personálu vo vecnej väzbe na realizáciu odbornej časti hlavnej aktivity projektu</w:t>
      </w:r>
      <w:r w:rsidR="00C17698" w:rsidRPr="00FE6967">
        <w:rPr>
          <w:lang w:val="sk-SK"/>
        </w:rPr>
        <w:t xml:space="preserve"> resp. činnosti spojené s Finančným ukončením projektu.</w:t>
      </w:r>
      <w:r w:rsidR="00FA09D2">
        <w:rPr>
          <w:lang w:val="sk-SK"/>
        </w:rPr>
        <w:t xml:space="preserve"> Táto skutočnosť má vplyv </w:t>
      </w:r>
      <w:r w:rsidR="00C17698">
        <w:rPr>
          <w:lang w:val="sk-SK"/>
        </w:rPr>
        <w:t xml:space="preserve">aj </w:t>
      </w:r>
      <w:r w:rsidR="00FA09D2">
        <w:rPr>
          <w:lang w:val="sk-SK"/>
        </w:rPr>
        <w:t xml:space="preserve">na </w:t>
      </w:r>
      <w:r w:rsidR="003A5FDB">
        <w:rPr>
          <w:lang w:val="sk-SK"/>
        </w:rPr>
        <w:t xml:space="preserve">zmluvnú </w:t>
      </w:r>
      <w:r w:rsidR="00FA09D2">
        <w:rPr>
          <w:lang w:val="sk-SK"/>
        </w:rPr>
        <w:t xml:space="preserve">povinnosť prijímateľa </w:t>
      </w:r>
      <w:r w:rsidR="00C05C51">
        <w:rPr>
          <w:lang w:val="sk-SK"/>
        </w:rPr>
        <w:t>zrealizovať všetky aktivity projektu</w:t>
      </w:r>
      <w:r w:rsidR="00FA09D2">
        <w:rPr>
          <w:lang w:val="sk-SK"/>
        </w:rPr>
        <w:t xml:space="preserve"> do 3 mesiacov od ukončenia Realizácie hlavných aktivít projektu</w:t>
      </w:r>
      <w:r w:rsidR="00A91B33">
        <w:rPr>
          <w:lang w:val="sk-SK"/>
        </w:rPr>
        <w:t>, preto žiadateľovi odporúčame naplánovať realizáciu hlavn</w:t>
      </w:r>
      <w:r w:rsidR="000A7909">
        <w:rPr>
          <w:lang w:val="sk-SK"/>
        </w:rPr>
        <w:t>ých</w:t>
      </w:r>
      <w:r w:rsidR="00A91B33">
        <w:rPr>
          <w:lang w:val="sk-SK"/>
        </w:rPr>
        <w:t xml:space="preserve"> aktiv</w:t>
      </w:r>
      <w:r w:rsidR="000A7909">
        <w:rPr>
          <w:lang w:val="sk-SK"/>
        </w:rPr>
        <w:t>ít</w:t>
      </w:r>
      <w:r w:rsidR="00A91B33">
        <w:rPr>
          <w:lang w:val="sk-SK"/>
        </w:rPr>
        <w:t xml:space="preserve"> tak, aby pred </w:t>
      </w:r>
      <w:r w:rsidR="000A7909">
        <w:rPr>
          <w:lang w:val="sk-SK"/>
        </w:rPr>
        <w:t>ich</w:t>
      </w:r>
      <w:r w:rsidR="00A91B33">
        <w:rPr>
          <w:lang w:val="sk-SK"/>
        </w:rPr>
        <w:t xml:space="preserve"> ukončením zrealizoval všetky podporné a  administratívne aktivity, vrátane predloženia záverečnej ŽoP</w:t>
      </w:r>
      <w:r w:rsidR="000A7909">
        <w:rPr>
          <w:lang w:val="sk-SK"/>
        </w:rPr>
        <w:t>.</w:t>
      </w:r>
      <w:r w:rsidR="00846ECE">
        <w:rPr>
          <w:lang w:val="sk-SK"/>
        </w:rPr>
        <w:t xml:space="preserve"> </w:t>
      </w:r>
    </w:p>
    <w:p w14:paraId="3C7F7E05" w14:textId="77777777"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007E1D00">
        <w:rPr>
          <w:rFonts w:cs="Arial"/>
          <w:szCs w:val="19"/>
          <w:lang w:val="sk-SK"/>
        </w:rPr>
        <w:t xml:space="preserve"> </w:t>
      </w:r>
      <w:r w:rsidR="00E0774C">
        <w:rPr>
          <w:rStyle w:val="Hypertextovprepojenie"/>
          <w:rFonts w:cs="Arial"/>
          <w:szCs w:val="19"/>
          <w:lang w:val="sk-SK"/>
        </w:rPr>
        <w:t>www.reformuj.sk</w:t>
      </w:r>
      <w:r w:rsidR="00EC0303" w:rsidRPr="0073389C">
        <w:rPr>
          <w:rFonts w:cs="Arial"/>
          <w:szCs w:val="19"/>
          <w:lang w:val="sk-SK"/>
        </w:rPr>
        <w:t xml:space="preserve"> </w:t>
      </w:r>
      <w:r w:rsidR="00E84AF1" w:rsidRPr="0073389C">
        <w:rPr>
          <w:rFonts w:cs="Arial"/>
          <w:szCs w:val="19"/>
          <w:lang w:val="sk-SK"/>
        </w:rPr>
        <w:t>.</w:t>
      </w:r>
    </w:p>
    <w:p w14:paraId="02124DFA" w14:textId="77777777"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1346203A" w14:textId="77777777" w:rsidR="00D218EA" w:rsidRPr="0073389C" w:rsidRDefault="00D218EA" w:rsidP="007B5322">
      <w:pPr>
        <w:pStyle w:val="BodyText1"/>
        <w:spacing w:before="120" w:after="120" w:line="288" w:lineRule="auto"/>
        <w:jc w:val="both"/>
        <w:rPr>
          <w:rFonts w:cs="Arial"/>
          <w:szCs w:val="19"/>
          <w:lang w:val="sk-SK"/>
        </w:rPr>
      </w:pPr>
    </w:p>
    <w:p w14:paraId="044F1197" w14:textId="77777777" w:rsidR="00141B59" w:rsidRDefault="00AE5A8F" w:rsidP="00735615">
      <w:pPr>
        <w:spacing w:before="120" w:after="120"/>
        <w:rPr>
          <w:rFonts w:cs="Arial"/>
          <w:szCs w:val="19"/>
        </w:rPr>
      </w:pPr>
      <w:r w:rsidRPr="00141B59">
        <w:rPr>
          <w:rFonts w:cs="Arial"/>
          <w:szCs w:val="19"/>
        </w:rPr>
        <w:t xml:space="preserve">Počas realizácie projektu je prijímateľ povinný používať formuláre, ktoré </w:t>
      </w:r>
      <w:r w:rsidR="00660B38" w:rsidRPr="00BB649C">
        <w:rPr>
          <w:rFonts w:cs="Arial"/>
          <w:szCs w:val="19"/>
        </w:rPr>
        <w:t xml:space="preserve">generuje ITMS2014+, alebo </w:t>
      </w:r>
      <w:r w:rsidRPr="00BB649C">
        <w:rPr>
          <w:rFonts w:cs="Arial"/>
          <w:szCs w:val="19"/>
        </w:rPr>
        <w:t xml:space="preserve">sú </w:t>
      </w:r>
      <w:r w:rsidR="00660B38" w:rsidRPr="00BB649C">
        <w:rPr>
          <w:rFonts w:cs="Arial"/>
          <w:szCs w:val="19"/>
        </w:rPr>
        <w:t xml:space="preserve">uvedené </w:t>
      </w:r>
      <w:r w:rsidRPr="00BB649C">
        <w:rPr>
          <w:rFonts w:cs="Arial"/>
          <w:szCs w:val="19"/>
        </w:rPr>
        <w:t>v</w:t>
      </w:r>
      <w:r w:rsidR="00660B38" w:rsidRPr="00BB649C">
        <w:rPr>
          <w:rFonts w:cs="Arial"/>
          <w:szCs w:val="19"/>
        </w:rPr>
        <w:t xml:space="preserve"> rámci </w:t>
      </w:r>
      <w:r w:rsidRPr="00BB649C">
        <w:rPr>
          <w:rFonts w:cs="Arial"/>
          <w:szCs w:val="19"/>
        </w:rPr>
        <w:t>príloh</w:t>
      </w:r>
      <w:r w:rsidR="00660B38" w:rsidRPr="00BB649C">
        <w:rPr>
          <w:rFonts w:cs="Arial"/>
          <w:szCs w:val="19"/>
        </w:rPr>
        <w:t xml:space="preserve"> tejto </w:t>
      </w:r>
      <w:r w:rsidR="00E55ACE" w:rsidRPr="00BB649C">
        <w:rPr>
          <w:rFonts w:cs="Arial"/>
          <w:szCs w:val="19"/>
        </w:rPr>
        <w:t>príruč</w:t>
      </w:r>
      <w:r w:rsidR="00E55ACE" w:rsidRPr="00783902">
        <w:rPr>
          <w:rFonts w:cs="Arial"/>
          <w:szCs w:val="19"/>
        </w:rPr>
        <w:t>ky</w:t>
      </w:r>
      <w:r w:rsidR="00660B38" w:rsidRPr="00783902">
        <w:rPr>
          <w:rFonts w:cs="Arial"/>
          <w:szCs w:val="19"/>
        </w:rPr>
        <w:t>.</w:t>
      </w:r>
      <w:r w:rsidRPr="00783902">
        <w:rPr>
          <w:rFonts w:cs="Arial"/>
          <w:szCs w:val="19"/>
        </w:rPr>
        <w:t xml:space="preserve"> </w:t>
      </w:r>
    </w:p>
    <w:p w14:paraId="68628108" w14:textId="77777777" w:rsidR="00656554" w:rsidRDefault="00141B59" w:rsidP="00735615">
      <w:pPr>
        <w:spacing w:before="120" w:after="120"/>
        <w:jc w:val="both"/>
        <w:rPr>
          <w:rFonts w:cs="Arial"/>
          <w:szCs w:val="19"/>
          <w:highlight w:val="green"/>
        </w:rPr>
      </w:pPr>
      <w:r w:rsidRPr="00735615">
        <w:rPr>
          <w:rFonts w:cs="Arial"/>
          <w:szCs w:val="19"/>
          <w:highlight w:val="green"/>
        </w:rPr>
        <w:t>Spôsob  elektronického prihlásenia sa do systému ITMS2014+ a spôsob využívania funkcionality elektronického podania formulárov prostredníctvom systému ITMS2014+ upravuje Usmernenie CKO č. 6., z ktorého vyberáme:</w:t>
      </w:r>
    </w:p>
    <w:p w14:paraId="25FCEC12" w14:textId="77777777" w:rsidR="00141B59" w:rsidRPr="00735615" w:rsidRDefault="00141B59" w:rsidP="00735615">
      <w:pPr>
        <w:spacing w:before="120" w:after="120"/>
        <w:jc w:val="both"/>
        <w:rPr>
          <w:highlight w:val="green"/>
        </w:rPr>
      </w:pPr>
      <w:r w:rsidRPr="00735615">
        <w:rPr>
          <w:rFonts w:cs="Arial"/>
          <w:szCs w:val="19"/>
          <w:highlight w:val="green"/>
        </w:rPr>
        <w:lastRenderedPageBreak/>
        <w:t xml:space="preserve"> </w:t>
      </w:r>
      <w:r w:rsidRPr="00735615">
        <w:rPr>
          <w:rFonts w:cs="Arial"/>
          <w:szCs w:val="19"/>
          <w:highlight w:val="green"/>
        </w:rPr>
        <w:br/>
      </w:r>
      <w:r w:rsidRPr="00735615">
        <w:rPr>
          <w:b/>
          <w:bCs/>
          <w:highlight w:val="green"/>
        </w:rPr>
        <w:t xml:space="preserve">Odoslanie formulára </w:t>
      </w:r>
      <w:r w:rsidRPr="00735615">
        <w:rPr>
          <w:bCs/>
          <w:highlight w:val="green"/>
        </w:rPr>
        <w:t>predstavuje okamžité odoslanie dát z verejnej časti systému ITMS2014+ (od prijímateľa NFP) na neverejnú časť systému ITMS2014+ príslušnému riadiacemu orgánu resp. sprostredkovateľskému orgánu (ďalej aj RO/SO).</w:t>
      </w:r>
    </w:p>
    <w:p w14:paraId="72F9320C" w14:textId="7D817109" w:rsidR="00141B59" w:rsidRPr="00735615" w:rsidRDefault="00141B59" w:rsidP="007B5322">
      <w:pPr>
        <w:pStyle w:val="BodyText1"/>
        <w:spacing w:before="120" w:after="120" w:line="288" w:lineRule="auto"/>
        <w:jc w:val="both"/>
        <w:rPr>
          <w:bCs/>
          <w:lang w:val="sk-SK"/>
        </w:rPr>
      </w:pPr>
      <w:r w:rsidRPr="00735615">
        <w:rPr>
          <w:b/>
          <w:bCs/>
          <w:highlight w:val="green"/>
          <w:lang w:val="sk-SK"/>
        </w:rPr>
        <w:t>Podanie formulára</w:t>
      </w:r>
      <w:r w:rsidR="001939D3">
        <w:rPr>
          <w:rStyle w:val="Odkaznapoznmkupodiarou"/>
          <w:b/>
          <w:bCs/>
          <w:highlight w:val="green"/>
          <w:lang w:val="sk-SK"/>
        </w:rPr>
        <w:footnoteReference w:id="9"/>
      </w:r>
      <w:r w:rsidRPr="00735615">
        <w:rPr>
          <w:b/>
          <w:bCs/>
          <w:highlight w:val="green"/>
          <w:lang w:val="sk-SK"/>
        </w:rPr>
        <w:t xml:space="preserve"> </w:t>
      </w:r>
      <w:r w:rsidRPr="00735615">
        <w:rPr>
          <w:bCs/>
          <w:highlight w:val="green"/>
          <w:lang w:val="sk-SK"/>
        </w:rPr>
        <w:t xml:space="preserve">predstavuje formálne </w:t>
      </w:r>
      <w:r w:rsidR="007A55FD">
        <w:rPr>
          <w:bCs/>
          <w:highlight w:val="green"/>
          <w:lang w:val="sk-SK"/>
        </w:rPr>
        <w:t xml:space="preserve">autorizované </w:t>
      </w:r>
      <w:r w:rsidRPr="00735615">
        <w:rPr>
          <w:bCs/>
          <w:highlight w:val="green"/>
          <w:lang w:val="sk-SK"/>
        </w:rPr>
        <w:t xml:space="preserve">predloženie/odoslanie formulára RO/SO </w:t>
      </w:r>
      <w:r w:rsidR="007A55FD">
        <w:rPr>
          <w:bCs/>
          <w:highlight w:val="green"/>
          <w:lang w:val="sk-SK"/>
        </w:rPr>
        <w:t xml:space="preserve">v </w:t>
      </w:r>
      <w:r w:rsidR="007A55FD" w:rsidRPr="00735615">
        <w:rPr>
          <w:bCs/>
          <w:highlight w:val="green"/>
          <w:lang w:val="sk-SK"/>
        </w:rPr>
        <w:t xml:space="preserve">elektronickej </w:t>
      </w:r>
      <w:r w:rsidR="007A55FD">
        <w:rPr>
          <w:bCs/>
          <w:highlight w:val="green"/>
          <w:lang w:val="sk-SK"/>
        </w:rPr>
        <w:t>podobe</w:t>
      </w:r>
      <w:r w:rsidR="007A55FD" w:rsidRPr="00735615">
        <w:rPr>
          <w:bCs/>
          <w:highlight w:val="green"/>
          <w:lang w:val="sk-SK"/>
        </w:rPr>
        <w:t xml:space="preserve"> (prostredníctvom</w:t>
      </w:r>
      <w:r w:rsidR="007A55FD">
        <w:rPr>
          <w:bCs/>
          <w:highlight w:val="green"/>
          <w:lang w:val="sk-SK"/>
        </w:rPr>
        <w:t xml:space="preserve"> Ústredného </w:t>
      </w:r>
      <w:r w:rsidR="007A55FD" w:rsidRPr="00735615">
        <w:rPr>
          <w:bCs/>
          <w:highlight w:val="green"/>
          <w:lang w:val="sk-SK"/>
        </w:rPr>
        <w:t xml:space="preserve">portálu </w:t>
      </w:r>
      <w:r w:rsidR="007A55FD">
        <w:rPr>
          <w:bCs/>
          <w:highlight w:val="green"/>
          <w:lang w:val="sk-SK"/>
        </w:rPr>
        <w:t xml:space="preserve">verejnej správy ďalej len „portál </w:t>
      </w:r>
      <w:r w:rsidR="007A55FD" w:rsidRPr="00735615">
        <w:rPr>
          <w:bCs/>
          <w:highlight w:val="green"/>
          <w:lang w:val="sk-SK"/>
        </w:rPr>
        <w:t>slovensko.sk</w:t>
      </w:r>
      <w:r w:rsidR="007A55FD">
        <w:rPr>
          <w:bCs/>
          <w:highlight w:val="green"/>
          <w:lang w:val="sk-SK"/>
        </w:rPr>
        <w:t>“</w:t>
      </w:r>
      <w:r w:rsidR="007A55FD" w:rsidRPr="00735615">
        <w:rPr>
          <w:bCs/>
          <w:highlight w:val="green"/>
          <w:lang w:val="sk-SK"/>
        </w:rPr>
        <w:t>).</w:t>
      </w:r>
      <w:r w:rsidR="007A55FD">
        <w:rPr>
          <w:bCs/>
          <w:highlight w:val="green"/>
          <w:lang w:val="sk-SK"/>
        </w:rPr>
        <w:t xml:space="preserve"> alebo </w:t>
      </w:r>
      <w:r w:rsidRPr="00735615">
        <w:rPr>
          <w:bCs/>
          <w:highlight w:val="green"/>
          <w:lang w:val="sk-SK"/>
        </w:rPr>
        <w:t xml:space="preserve">v listinnej </w:t>
      </w:r>
      <w:r w:rsidR="007A55FD">
        <w:rPr>
          <w:bCs/>
          <w:highlight w:val="green"/>
          <w:lang w:val="sk-SK"/>
        </w:rPr>
        <w:t>podobe.</w:t>
      </w:r>
    </w:p>
    <w:p w14:paraId="5D01E973" w14:textId="77777777" w:rsidR="00656554" w:rsidRDefault="00141B59" w:rsidP="00735615">
      <w:pPr>
        <w:pStyle w:val="BodyText1"/>
        <w:spacing w:line="288" w:lineRule="auto"/>
        <w:jc w:val="both"/>
        <w:rPr>
          <w:lang w:val="sk-SK"/>
        </w:rPr>
      </w:pPr>
      <w:r w:rsidRPr="00735615">
        <w:rPr>
          <w:lang w:val="sk-SK"/>
        </w:rPr>
        <w:t>RO pre OP EVS pri podaní formulára v elektr</w:t>
      </w:r>
      <w:r w:rsidR="001939D3" w:rsidRPr="00BB649C">
        <w:rPr>
          <w:lang w:val="sk-SK"/>
        </w:rPr>
        <w:t>onickej podobe prostredníctvom portálu</w:t>
      </w:r>
      <w:r w:rsidR="001939D3">
        <w:rPr>
          <w:lang w:val="sk-SK"/>
        </w:rPr>
        <w:t xml:space="preserve"> s</w:t>
      </w:r>
      <w:r w:rsidRPr="00735615">
        <w:rPr>
          <w:lang w:val="sk-SK"/>
        </w:rPr>
        <w:t>lovensko.sk  vyžaduje v súlade s  Usmernením CKO č.6  elektronické podpísanie formulárov kvalifikovaným elektronickým podpisom (KEP).</w:t>
      </w:r>
    </w:p>
    <w:p w14:paraId="2D65BA9E" w14:textId="77777777" w:rsidR="00656554" w:rsidRDefault="00141B59" w:rsidP="00735615">
      <w:pPr>
        <w:pStyle w:val="BodyText1"/>
        <w:spacing w:line="288" w:lineRule="auto"/>
        <w:jc w:val="both"/>
        <w:rPr>
          <w:lang w:val="sk-SK"/>
        </w:rPr>
      </w:pPr>
      <w:r w:rsidRPr="00735615">
        <w:rPr>
          <w:lang w:val="sk-SK"/>
        </w:rPr>
        <w:t>Pri posudzovaní oprávnenosti podania</w:t>
      </w:r>
      <w:r w:rsidR="001939D3">
        <w:rPr>
          <w:lang w:val="sk-SK"/>
        </w:rPr>
        <w:t xml:space="preserve"> formulára</w:t>
      </w:r>
      <w:r w:rsidRPr="00735615">
        <w:rPr>
          <w:lang w:val="sk-SK"/>
        </w:rPr>
        <w:t xml:space="preserve"> RO pre OP EVS sa musí  uistiť, že KEP vyhotovený  s použitím </w:t>
      </w:r>
      <w:r w:rsidR="00656554">
        <w:rPr>
          <w:lang w:val="sk-SK"/>
        </w:rPr>
        <w:t>kvalifikovaného</w:t>
      </w:r>
      <w:r w:rsidRPr="00735615">
        <w:rPr>
          <w:lang w:val="sk-SK"/>
        </w:rPr>
        <w:t xml:space="preserve"> certifikátu obsahuje identifikátori zabezpečujúce spoľahlivú identifikáciu osoby Prijímateľa. Z uvedeného dôvodu odporúčame Prijímateľom používať </w:t>
      </w:r>
      <w:r w:rsidR="00656554">
        <w:rPr>
          <w:lang w:val="sk-SK"/>
        </w:rPr>
        <w:t>kvalifikovaný</w:t>
      </w:r>
      <w:r w:rsidRPr="00735615">
        <w:rPr>
          <w:lang w:val="sk-SK"/>
        </w:rPr>
        <w:t xml:space="preserve"> certifikát s identifikačným číslom osoby (IČO) ako jednoznačným identifikátorom Prijímateľa - orgánu verejnej moci, právnickej osoby, fyzickej osoby – podnikateľa.</w:t>
      </w:r>
    </w:p>
    <w:p w14:paraId="32B51112" w14:textId="77777777" w:rsidR="00141B59" w:rsidRPr="00BB649C" w:rsidRDefault="00141B59" w:rsidP="00735615">
      <w:pPr>
        <w:pStyle w:val="BodyText1"/>
        <w:spacing w:after="240" w:line="288" w:lineRule="auto"/>
        <w:jc w:val="both"/>
        <w:rPr>
          <w:rFonts w:cs="Arial"/>
          <w:szCs w:val="19"/>
          <w:lang w:val="sk-SK"/>
        </w:rPr>
      </w:pPr>
      <w:r w:rsidRPr="00735615">
        <w:rPr>
          <w:lang w:val="sk-SK"/>
        </w:rPr>
        <w:t xml:space="preserve">Pri použití </w:t>
      </w:r>
      <w:r w:rsidR="00656554">
        <w:rPr>
          <w:lang w:val="sk-SK"/>
        </w:rPr>
        <w:t>kvalifikovaného</w:t>
      </w:r>
      <w:r w:rsidRPr="00735615">
        <w:rPr>
          <w:lang w:val="sk-SK"/>
        </w:rPr>
        <w:t xml:space="preserve"> certifikátu fyzickej osoby - nepodnikateľa je potrebné zvážiť zo strany Prijímateľa, či RO pre OP EVS disponuje doplňujúcimi dokladmi resp. sú verejne dostupné údaje, ktoré spoja KEP fyzickej osoby - nepodnikateľa  identifikovaný menom, priezviskom a rodným číslom s osobou oprávnenou konať v mene Prijímateľa (štatutár, splnomocnenec). Takým dokladom, môže  byť napr.  úradné overenie vzorového podpisu štatutára Prijímateľa v listinnej podobe, ktoré obsahuje jeho rodné číslo, čím sa  vie RO pre OP EVS uistiť, že osoba, ktorá podpísala elektronické  podanie formulára KEP a má oprávnenie podpisovať formuláre v listinnej podobe, je jednou a tou istou osobou. Tento princíp sa uplatňuje aj v prípade elektronického podpísania formulárov fyzickou  osobou nepodnikateľom v postavení splnomocnenca Prijímateľa.</w:t>
      </w:r>
    </w:p>
    <w:p w14:paraId="675CB8ED" w14:textId="77777777" w:rsidR="00DC55DD" w:rsidRPr="0073389C" w:rsidRDefault="002D44E2" w:rsidP="00735615">
      <w:pPr>
        <w:pStyle w:val="BodyText1"/>
        <w:pBdr>
          <w:top w:val="single" w:sz="4" w:space="1" w:color="auto"/>
          <w:left w:val="single" w:sz="4" w:space="4" w:color="auto"/>
          <w:bottom w:val="single" w:sz="4" w:space="1" w:color="auto"/>
          <w:right w:val="single" w:sz="4" w:space="4" w:color="auto"/>
        </w:pBdr>
        <w:shd w:val="clear" w:color="auto" w:fill="92D400"/>
        <w:spacing w:before="120" w:after="24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6B2F50AF" w14:textId="77777777" w:rsidR="00AE5A8F" w:rsidRPr="0073389C" w:rsidRDefault="00AE5A8F" w:rsidP="007B5322">
      <w:pPr>
        <w:pStyle w:val="Nadpis3"/>
        <w:spacing w:line="288" w:lineRule="auto"/>
        <w:ind w:left="567" w:firstLine="0"/>
        <w:rPr>
          <w:lang w:val="sk-SK"/>
        </w:rPr>
      </w:pPr>
      <w:bookmarkStart w:id="53" w:name="_Toc410907851"/>
      <w:bookmarkStart w:id="54" w:name="_Toc440372862"/>
      <w:bookmarkStart w:id="55" w:name="_Toc94683051"/>
      <w:r w:rsidRPr="0073389C">
        <w:rPr>
          <w:lang w:val="sk-SK"/>
        </w:rPr>
        <w:t>Na čo nezabudnúť po podpise zmluvy</w:t>
      </w:r>
      <w:bookmarkEnd w:id="53"/>
      <w:bookmarkEnd w:id="54"/>
      <w:bookmarkEnd w:id="55"/>
    </w:p>
    <w:p w14:paraId="11373BB1" w14:textId="77777777"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0EF9C15B" w14:textId="77777777" w:rsidR="00CF4C48" w:rsidRPr="0073389C" w:rsidRDefault="00CF4C48" w:rsidP="007B5322">
      <w:pPr>
        <w:spacing w:before="120" w:after="120" w:line="288" w:lineRule="auto"/>
        <w:jc w:val="both"/>
      </w:pPr>
      <w:r w:rsidRPr="0073389C">
        <w:t xml:space="preserve">V Personálnej matici má byť uvedený menný zoznam osôb podieľajúcich sa na projekte pracujúcich u prijímateľa na základe pracovnoprávnych vzťahov v zmysle Zákonníka práce. </w:t>
      </w:r>
    </w:p>
    <w:p w14:paraId="1E7B818C" w14:textId="77777777"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33E7308A" w14:textId="37CFA3BC" w:rsidR="00AD0266" w:rsidRDefault="00EE0832" w:rsidP="004B094A">
      <w:pPr>
        <w:spacing w:before="120" w:after="120" w:line="288" w:lineRule="auto"/>
        <w:jc w:val="both"/>
      </w:pPr>
      <w:r w:rsidRPr="0073389C">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w:t>
      </w:r>
      <w:r>
        <w:t>. Z</w:t>
      </w:r>
      <w:r w:rsidRPr="0073389C">
        <w:t xml:space="preserve">ozbierané životopisy </w:t>
      </w:r>
      <w:r>
        <w:t xml:space="preserve">osôb zaradených v Personálnej matici sú prílohou predloženej Personálnej matice, ako aj jej </w:t>
      </w:r>
      <w:r>
        <w:lastRenderedPageBreak/>
        <w:t xml:space="preserve">zmien. </w:t>
      </w:r>
      <w:r w:rsidRPr="00EE0832">
        <w:t>V prípade, že dôjde k zmenám v Personálnej matici, je potrebné priložiť životopisy, ktoré nahradili osoby uvedené v pôvodnej Personálnej matici.</w:t>
      </w:r>
      <w:r w:rsidR="00EE6B61" w:rsidRPr="00EE6B61">
        <w:t xml:space="preserve"> </w:t>
      </w:r>
    </w:p>
    <w:p w14:paraId="0325A843" w14:textId="33C934AC" w:rsidR="00EE0832" w:rsidRPr="00EE0832" w:rsidRDefault="00135BDB" w:rsidP="004B094A">
      <w:pPr>
        <w:spacing w:before="120" w:after="120" w:line="288" w:lineRule="auto"/>
        <w:jc w:val="both"/>
      </w:pPr>
      <w:r>
        <w:t>RO</w:t>
      </w:r>
      <w:r w:rsidR="00EE6B61">
        <w:t xml:space="preserve"> pre OP EVS spracúva</w:t>
      </w:r>
      <w:r w:rsidR="00EE6B61" w:rsidRPr="00EE6B61">
        <w:t xml:space="preserve"> osobn</w:t>
      </w:r>
      <w:r w:rsidR="00EE6B61">
        <w:t>é</w:t>
      </w:r>
      <w:r w:rsidR="00EE6B61" w:rsidRPr="00EE6B61">
        <w:t xml:space="preserve"> údaj</w:t>
      </w:r>
      <w:r w:rsidR="00EE6B61">
        <w:t>e</w:t>
      </w:r>
      <w:r w:rsidR="00EE6B61" w:rsidRPr="00EE6B61">
        <w:t xml:space="preserve"> dotknutých osôb bez nutnosti vyžadovania poskytnutia ich predchádzajúceho súhlasu, a to v zmysle § 47 zákona 292/2014 Z. z.</w:t>
      </w:r>
      <w:r>
        <w:t xml:space="preserve"> Zákona o príspevku z</w:t>
      </w:r>
      <w:r w:rsidR="00C95AC8">
        <w:t> </w:t>
      </w:r>
      <w:r>
        <w:t>EŠIF</w:t>
      </w:r>
      <w:r w:rsidR="00C95AC8">
        <w:t>.</w:t>
      </w:r>
      <w:r w:rsidR="00EE6B61">
        <w:t xml:space="preserve"> </w:t>
      </w:r>
      <w:r w:rsidR="00C95AC8">
        <w:t>O</w:t>
      </w:r>
      <w:r w:rsidR="00EE6B61">
        <w:t> tejto skutočnosti</w:t>
      </w:r>
      <w:r>
        <w:t xml:space="preserve"> </w:t>
      </w:r>
      <w:r w:rsidR="00C95AC8">
        <w:t xml:space="preserve">by mal Prijímateľ </w:t>
      </w:r>
      <w:r>
        <w:t xml:space="preserve">dotknuté osoby </w:t>
      </w:r>
      <w:r w:rsidR="00EE6B61">
        <w:t>informovať</w:t>
      </w:r>
      <w:r>
        <w:t xml:space="preserve"> spôsobom</w:t>
      </w:r>
      <w:r w:rsidR="00833812">
        <w:t>,</w:t>
      </w:r>
      <w:r>
        <w:t xml:space="preserve"> ako je uvedené</w:t>
      </w:r>
      <w:r w:rsidR="00C95AC8">
        <w:t xml:space="preserve"> v </w:t>
      </w:r>
      <w:r w:rsidR="009538E8">
        <w:t>i</w:t>
      </w:r>
      <w:r w:rsidR="00C95AC8" w:rsidRPr="00C95AC8">
        <w:t>nformačn</w:t>
      </w:r>
      <w:r w:rsidR="00C95AC8">
        <w:t>om</w:t>
      </w:r>
      <w:r w:rsidR="00C95AC8" w:rsidRPr="00C95AC8">
        <w:t xml:space="preserve"> list</w:t>
      </w:r>
      <w:r w:rsidR="00C95AC8">
        <w:t>e:</w:t>
      </w:r>
      <w:r>
        <w:t xml:space="preserve">  </w:t>
      </w:r>
      <w:hyperlink r:id="rId19" w:history="1">
        <w:r w:rsidRPr="00623B56">
          <w:rPr>
            <w:rStyle w:val="Hypertextovprepojenie"/>
          </w:rPr>
          <w:t>https://www.minv.sk/swift_data/source/mvsr_a_eu/gdpr/Informacny%20list%20ak%20neboli%20osobne%20udaje%20ziskane%20od%20dotknutej%20osoby.pdf</w:t>
        </w:r>
      </w:hyperlink>
      <w:r>
        <w:t>.</w:t>
      </w:r>
    </w:p>
    <w:p w14:paraId="56B4C1FE" w14:textId="1335B9FB" w:rsidR="00492025" w:rsidRPr="0073389C" w:rsidRDefault="00EE0832" w:rsidP="007B5322">
      <w:pPr>
        <w:spacing w:before="120" w:after="120" w:line="288" w:lineRule="auto"/>
        <w:jc w:val="both"/>
      </w:pPr>
      <w:r w:rsidRPr="00EE0832">
        <w:t>Zároveň je Prijímateľ povinný zozbierané životopisy archivovať tak, aby prijímateľ bol schopný predložiť požadované životopisy kontrolnej skupine v prípade finančnej kontroly na mieste zo strany poskytovateľa.</w:t>
      </w:r>
      <w:r>
        <w:t xml:space="preserve"> </w:t>
      </w:r>
      <w:r w:rsidR="00492025" w:rsidRPr="0073389C">
        <w:t>Personálna matica</w:t>
      </w:r>
      <w:r w:rsidR="00702314">
        <w:rPr>
          <w:rStyle w:val="Odkaznapoznmkupodiarou"/>
        </w:rPr>
        <w:footnoteReference w:id="10"/>
      </w:r>
      <w:r w:rsidR="00492025" w:rsidRPr="0073389C">
        <w:t xml:space="preserve">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dotknutých osôb</w:t>
      </w:r>
      <w:r w:rsidR="00492025" w:rsidRPr="00D548A4">
        <w:t>,</w:t>
      </w:r>
      <w:r w:rsidR="00492025" w:rsidRPr="0073389C">
        <w:t xml:space="preserve"> </w:t>
      </w:r>
      <w:r w:rsidR="007738BC">
        <w:t>poskytovateľ</w:t>
      </w:r>
      <w:r w:rsidR="007738BC" w:rsidRPr="0073389C">
        <w:t xml:space="preserve"> </w:t>
      </w:r>
      <w:r w:rsidR="00492025" w:rsidRPr="0073389C">
        <w:t>môže pristúpiť k pozastaveniu, zamietnutiu alebo upraveniu výšky platby v ŽoP.</w:t>
      </w:r>
    </w:p>
    <w:p w14:paraId="6F831B31" w14:textId="3880F31B" w:rsidR="003A5868" w:rsidRPr="0073389C" w:rsidRDefault="00911D75" w:rsidP="007B5322">
      <w:pPr>
        <w:spacing w:before="120" w:after="120" w:line="288" w:lineRule="auto"/>
        <w:jc w:val="both"/>
      </w:pPr>
      <w:r>
        <w:rPr>
          <w:b/>
        </w:rPr>
        <w:t>Z</w:t>
      </w:r>
      <w:r w:rsidR="00FE5983" w:rsidRPr="0073389C">
        <w:rPr>
          <w:b/>
        </w:rPr>
        <w:t>ačat</w:t>
      </w:r>
      <w:r>
        <w:rPr>
          <w:b/>
        </w:rPr>
        <w:t>ie</w:t>
      </w:r>
      <w:r w:rsidR="00FE5983" w:rsidRPr="0073389C">
        <w:rPr>
          <w:b/>
        </w:rPr>
        <w:t xml:space="preserve"> realizácie hlavných aktivít </w:t>
      </w:r>
      <w:r w:rsidR="00E55ACE" w:rsidRPr="0073389C">
        <w:rPr>
          <w:b/>
        </w:rPr>
        <w:t>projektu</w:t>
      </w:r>
      <w:r w:rsidR="00E55ACE" w:rsidRPr="0073389C">
        <w:t xml:space="preserve"> </w:t>
      </w:r>
      <w:r w:rsidR="00C84649" w:rsidRPr="0073389C">
        <w:t xml:space="preserve"> </w:t>
      </w:r>
      <w:r w:rsidR="00CC3BA3" w:rsidRPr="0073389C">
        <w:t xml:space="preserve">je </w:t>
      </w:r>
      <w:r w:rsidRPr="0073389C">
        <w:t xml:space="preserve">prijímateľ povinný zaslať poskytovateľovi </w:t>
      </w:r>
      <w:r w:rsidR="0053177B">
        <w:t xml:space="preserve">prostredníctvom </w:t>
      </w:r>
      <w:r>
        <w:t xml:space="preserve">Hlásenia o realizácii aktivít projektu </w:t>
      </w:r>
      <w:r w:rsidR="00DF7500" w:rsidRPr="0073389C">
        <w:t>(príloha č. 1)</w:t>
      </w:r>
      <w:r w:rsidR="0053177B">
        <w:t xml:space="preserve"> </w:t>
      </w:r>
      <w:r>
        <w:t xml:space="preserve">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5954CC" w:rsidRPr="005954CC">
        <w:t xml:space="preserve">Prijímateľ  vyznačí začatie </w:t>
      </w:r>
      <w:r w:rsidR="005954CC">
        <w:t>prvej hlavnej aktivity</w:t>
      </w:r>
      <w:r w:rsidR="005954CC" w:rsidRPr="005954CC">
        <w:t xml:space="preserve"> v</w:t>
      </w:r>
      <w:r w:rsidR="005954CC">
        <w:t> </w:t>
      </w:r>
      <w:r w:rsidR="005954CC" w:rsidRPr="005954CC">
        <w:t>ITMS</w:t>
      </w:r>
      <w:r w:rsidR="005954CC">
        <w:t>2014+</w:t>
      </w:r>
      <w:r w:rsidR="005954CC" w:rsidRPr="005954CC">
        <w:t xml:space="preserve"> prostredníctvom príslušnej funkcionality, následne vytlačí tento formulár a v spodnej časti podpísaný  oprávnenou osobou ho</w:t>
      </w:r>
      <w:r w:rsidR="00FE6967">
        <w:t xml:space="preserve"> ako sken</w:t>
      </w:r>
      <w:r w:rsidR="005954CC" w:rsidRPr="005954CC">
        <w:t xml:space="preserve"> zašle </w:t>
      </w:r>
      <w:r w:rsidR="005954CC">
        <w:br/>
        <w:t>e-mailom</w:t>
      </w:r>
      <w:r w:rsidR="005954CC" w:rsidRPr="005954CC">
        <w:t xml:space="preserve"> </w:t>
      </w:r>
      <w:r w:rsidR="005954CC">
        <w:t>príslušnému projektovému manažérovi, pričom originál p</w:t>
      </w:r>
      <w:r w:rsidR="005954CC" w:rsidRPr="005954CC">
        <w:t>rijímateľ archivuje pre prípad kontroly na mieste,</w:t>
      </w:r>
      <w:r w:rsidR="00616000">
        <w:rPr>
          <w:rStyle w:val="Odkaznapoznmkupodiarou"/>
        </w:rPr>
        <w:footnoteReference w:id="11"/>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o NFP, je povinný</w:t>
      </w:r>
      <w:r>
        <w:t xml:space="preserve"> </w:t>
      </w:r>
      <w:r w:rsidRPr="0073389C">
        <w:t xml:space="preserve">zaslať poskytovateľovi </w:t>
      </w:r>
      <w:r>
        <w:t xml:space="preserve">prostredníctvom Hlásenia o realizácii aktivít projektu </w:t>
      </w:r>
      <w:r w:rsidR="005954CC">
        <w:t>vyššie uvedeným spôsobom</w:t>
      </w:r>
      <w:r w:rsidR="00CC3BA3" w:rsidRPr="0073389C">
        <w:t xml:space="preserve"> </w:t>
      </w:r>
      <w:r w:rsidR="0053177B">
        <w:t xml:space="preserve"> </w:t>
      </w:r>
      <w:r w:rsidR="00DF7500">
        <w:t>informáciu</w:t>
      </w:r>
      <w:r w:rsidR="00E55ACE" w:rsidRPr="0073389C">
        <w:t xml:space="preserv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13B7298E" w14:textId="77777777"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4C1DEB6" w14:textId="77777777" w:rsidR="002F1973" w:rsidRPr="0073389C" w:rsidRDefault="002F1973" w:rsidP="007B5322">
      <w:pPr>
        <w:spacing w:before="120" w:after="120" w:line="288" w:lineRule="auto"/>
        <w:jc w:val="both"/>
      </w:pPr>
    </w:p>
    <w:p w14:paraId="4C89D9D0"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5F75D767" w14:textId="77777777" w:rsidR="00362F83" w:rsidRPr="0073389C" w:rsidRDefault="00362F83" w:rsidP="007B5322">
      <w:pPr>
        <w:spacing w:before="120" w:after="120" w:line="288" w:lineRule="auto"/>
        <w:jc w:val="both"/>
      </w:pPr>
      <w:r w:rsidRPr="0073389C">
        <w:rPr>
          <w:b/>
        </w:rPr>
        <w:lastRenderedPageBreak/>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12"/>
      </w:r>
      <w:r w:rsidRPr="0073389C">
        <w:t xml:space="preserve"> (príslušnému projektovému manažérovi), najmenej 7 dní pred začatím realizácie vzdelávacích aktivít, a ktorá musí obsahovať:</w:t>
      </w:r>
    </w:p>
    <w:p w14:paraId="46D57843" w14:textId="77777777" w:rsidR="00362F83" w:rsidRPr="0073389C" w:rsidRDefault="00362F83" w:rsidP="00AE0D10">
      <w:pPr>
        <w:pStyle w:val="Bulletslevel1"/>
        <w:ind w:left="567" w:hanging="283"/>
        <w:rPr>
          <w:lang w:val="sk-SK"/>
        </w:rPr>
      </w:pPr>
      <w:r w:rsidRPr="0073389C">
        <w:rPr>
          <w:lang w:val="sk-SK"/>
        </w:rPr>
        <w:t>názov vzdelávacej aktivity</w:t>
      </w:r>
    </w:p>
    <w:p w14:paraId="0673871F"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19136F81"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19A96708"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12E2561B" w14:textId="77777777"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100E0621" w14:textId="77777777"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050DDBEF" w14:textId="77777777" w:rsidR="000F30D8" w:rsidRPr="005A236A" w:rsidRDefault="005A236A" w:rsidP="00AE0D10">
      <w:pPr>
        <w:spacing w:before="120" w:after="120" w:line="288" w:lineRule="auto"/>
        <w:jc w:val="both"/>
        <w:rPr>
          <w:b/>
        </w:rPr>
      </w:pPr>
      <w:r w:rsidRPr="005A236A">
        <w:rPr>
          <w:b/>
        </w:rPr>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FBB1F49" w14:textId="77777777"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48AC2DF4"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106BBBFD" w14:textId="77777777"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1017A44B" w14:textId="77777777" w:rsidR="00362F83" w:rsidRPr="0073389C" w:rsidRDefault="00362F83" w:rsidP="00AE0D10">
      <w:pPr>
        <w:spacing w:before="120" w:after="120" w:line="288" w:lineRule="auto"/>
        <w:jc w:val="both"/>
        <w:rPr>
          <w:b/>
        </w:rPr>
      </w:pPr>
      <w:r w:rsidRPr="0073389C">
        <w:rPr>
          <w:b/>
        </w:rPr>
        <w:t>Informovanie a komunikácia</w:t>
      </w:r>
    </w:p>
    <w:p w14:paraId="76067A61" w14:textId="77777777" w:rsidR="00AE5A8F" w:rsidRPr="0073389C" w:rsidRDefault="00DF1569" w:rsidP="008E0C51">
      <w:pPr>
        <w:spacing w:before="120" w:after="120" w:line="288" w:lineRule="auto"/>
        <w:jc w:val="both"/>
      </w:pPr>
      <w:r>
        <w:t>P</w:t>
      </w:r>
      <w:r w:rsidR="00AE5A8F" w:rsidRPr="0073389C">
        <w:t xml:space="preserve">red samotnou realizáciou aktivít projektu je potrebné </w:t>
      </w:r>
      <w:r w:rsidR="004C0726" w:rsidRPr="0073389C">
        <w:t xml:space="preserve">myslieť </w:t>
      </w:r>
      <w:r w:rsidR="00AE5A8F" w:rsidRPr="0073389C">
        <w:t>na povinnosť prijímateľa zabezpečiť publicitu projektu v zmysle Manuálu pre informovanie a komunikáciu pre prijímateľov v rámci OP EVS (ďalej len „Manuál pre informovanie a komunikáciu“), t.</w:t>
      </w:r>
      <w:r w:rsidR="00875421">
        <w:t xml:space="preserve"> </w:t>
      </w:r>
      <w:r w:rsidR="00AE5A8F" w:rsidRPr="0073389C">
        <w:t>j. napr. označiť budovu a</w:t>
      </w:r>
      <w:r w:rsidR="00321A41">
        <w:t> </w:t>
      </w:r>
      <w:r w:rsidR="00AE5A8F" w:rsidRPr="0073389C">
        <w:t>miestnosť</w:t>
      </w:r>
      <w:r w:rsidR="00321A41">
        <w:t>,</w:t>
      </w:r>
      <w:r w:rsidR="00AE5A8F" w:rsidRPr="0073389C">
        <w:t xml:space="preserve"> v ktorej sa aktivita projektu realizuje informačnou tabuľou/plagátom. Podrobnejšie viď. Manuál pre informovanie a komunikáciu v účinnom znení</w:t>
      </w:r>
      <w:r w:rsidR="008502C7" w:rsidRPr="0073389C">
        <w:t xml:space="preserve"> </w:t>
      </w:r>
      <w:r w:rsidR="00AE5A8F" w:rsidRPr="0073389C">
        <w:t>(</w:t>
      </w:r>
      <w:r w:rsidR="005B7659">
        <w:rPr>
          <w:rStyle w:val="Hypertextovprepojenie"/>
        </w:rPr>
        <w:t>www.reformuj.sk</w:t>
      </w:r>
      <w:r w:rsidR="00AE5A8F" w:rsidRPr="0073389C">
        <w:t>).</w:t>
      </w:r>
      <w:r w:rsidR="008E0C51">
        <w:t xml:space="preserve"> </w:t>
      </w:r>
      <w:r w:rsidR="008E0C51" w:rsidRPr="008E0C51">
        <w:t xml:space="preserve"> </w:t>
      </w:r>
      <w:r>
        <w:t>Zároveň je p</w:t>
      </w:r>
      <w:r w:rsidR="008E0C51">
        <w:t>rijímateľ povinný informovať RO o zverejnení informácii o projekte na svojom webovom sídle a to zaslaním webového odkazu emailom na komunikacia.opevs@minv.sk v lehote do 20 pracovných dní odo dňa účinnosti zmluvy o NFP.</w:t>
      </w:r>
    </w:p>
    <w:p w14:paraId="7191D0B9" w14:textId="77777777" w:rsidR="003E2E6B" w:rsidRPr="0073389C" w:rsidRDefault="003E2E6B" w:rsidP="00AE0D10">
      <w:pPr>
        <w:spacing w:before="120" w:after="120" w:line="288" w:lineRule="auto"/>
        <w:jc w:val="both"/>
      </w:pPr>
    </w:p>
    <w:p w14:paraId="02014238" w14:textId="77777777" w:rsidR="00AE5A8F" w:rsidRPr="0073389C" w:rsidRDefault="00AE5A8F" w:rsidP="009F56AB">
      <w:pPr>
        <w:pStyle w:val="Nadpis2"/>
        <w:spacing w:line="288" w:lineRule="auto"/>
        <w:ind w:left="578" w:hanging="578"/>
        <w:rPr>
          <w:lang w:val="sk-SK"/>
        </w:rPr>
      </w:pPr>
      <w:bookmarkStart w:id="56" w:name="_Toc410907852"/>
      <w:bookmarkStart w:id="57" w:name="_Toc440372863"/>
      <w:bookmarkStart w:id="58" w:name="_Toc94683052"/>
      <w:r w:rsidRPr="0073389C">
        <w:rPr>
          <w:lang w:val="sk-SK"/>
        </w:rPr>
        <w:lastRenderedPageBreak/>
        <w:t>Monitorovanie projektu</w:t>
      </w:r>
      <w:bookmarkEnd w:id="56"/>
      <w:bookmarkEnd w:id="57"/>
      <w:bookmarkEnd w:id="58"/>
    </w:p>
    <w:p w14:paraId="05561F4F" w14:textId="77777777" w:rsidR="006140FA" w:rsidRPr="0073389C" w:rsidRDefault="006140FA" w:rsidP="001B3A72">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53FBDFAF" w14:textId="77777777" w:rsidR="001B3A72" w:rsidRPr="001B3A72" w:rsidRDefault="00355CD9" w:rsidP="00424B94">
      <w:pPr>
        <w:pStyle w:val="Textkomentra"/>
        <w:spacing w:line="276" w:lineRule="auto"/>
        <w:jc w:val="both"/>
        <w:rPr>
          <w:b/>
          <w:sz w:val="19"/>
          <w:szCs w:val="24"/>
          <w:lang w:val="sk-SK" w:eastAsia="en-US"/>
        </w:rPr>
      </w:pPr>
      <w:r w:rsidRPr="001B3A72">
        <w:rPr>
          <w:b/>
          <w:sz w:val="19"/>
          <w:szCs w:val="24"/>
          <w:lang w:val="sk-SK" w:eastAsia="en-US"/>
        </w:rPr>
        <w:t xml:space="preserve">Prijímateľ </w:t>
      </w:r>
      <w:r w:rsidR="00E5740D">
        <w:rPr>
          <w:b/>
          <w:sz w:val="19"/>
          <w:szCs w:val="24"/>
          <w:lang w:val="sk-SK" w:eastAsia="en-US"/>
        </w:rPr>
        <w:t>odošle</w:t>
      </w:r>
      <w:r w:rsidRPr="001B3A72">
        <w:rPr>
          <w:b/>
          <w:sz w:val="19"/>
          <w:szCs w:val="24"/>
          <w:lang w:val="sk-SK" w:eastAsia="en-US"/>
        </w:rPr>
        <w:t xml:space="preserve"> monitorovaci</w:t>
      </w:r>
      <w:r w:rsidR="00E5740D">
        <w:rPr>
          <w:b/>
          <w:sz w:val="19"/>
          <w:szCs w:val="24"/>
          <w:lang w:val="sk-SK" w:eastAsia="en-US"/>
        </w:rPr>
        <w:t>u</w:t>
      </w:r>
      <w:r w:rsidRPr="001B3A72">
        <w:rPr>
          <w:b/>
          <w:sz w:val="19"/>
          <w:szCs w:val="24"/>
          <w:lang w:val="sk-SK" w:eastAsia="en-US"/>
        </w:rPr>
        <w:t xml:space="preserve"> správ</w:t>
      </w:r>
      <w:r w:rsidR="00E5740D">
        <w:rPr>
          <w:b/>
          <w:sz w:val="19"/>
          <w:szCs w:val="24"/>
          <w:lang w:val="sk-SK" w:eastAsia="en-US"/>
        </w:rPr>
        <w:t>u</w:t>
      </w:r>
      <w:r w:rsidRPr="001B3A72">
        <w:rPr>
          <w:b/>
          <w:sz w:val="19"/>
          <w:szCs w:val="24"/>
          <w:lang w:val="sk-SK" w:eastAsia="en-US"/>
        </w:rPr>
        <w:t xml:space="preserve"> </w:t>
      </w:r>
      <w:r w:rsidR="001E6748" w:rsidRPr="001B3A72">
        <w:rPr>
          <w:b/>
          <w:sz w:val="19"/>
          <w:szCs w:val="24"/>
          <w:lang w:val="sk-SK" w:eastAsia="en-US"/>
        </w:rPr>
        <w:t>poskytovateľovi</w:t>
      </w:r>
      <w:r w:rsidR="001B3A72">
        <w:rPr>
          <w:b/>
          <w:sz w:val="19"/>
          <w:szCs w:val="24"/>
          <w:lang w:val="sk-SK" w:eastAsia="en-US"/>
        </w:rPr>
        <w:t xml:space="preserve"> </w:t>
      </w:r>
      <w:r w:rsidR="00433E0B" w:rsidRPr="001B3A72">
        <w:rPr>
          <w:b/>
          <w:sz w:val="19"/>
          <w:szCs w:val="24"/>
          <w:lang w:val="sk-SK" w:eastAsia="en-US"/>
        </w:rPr>
        <w:t>prostredníctvom</w:t>
      </w:r>
      <w:r w:rsidR="00E5740D">
        <w:rPr>
          <w:b/>
          <w:sz w:val="19"/>
          <w:szCs w:val="24"/>
          <w:lang w:val="sk-SK" w:eastAsia="en-US"/>
        </w:rPr>
        <w:t xml:space="preserve"> verejnej časti </w:t>
      </w:r>
      <w:r w:rsidR="00433E0B" w:rsidRPr="001B3A72">
        <w:rPr>
          <w:b/>
          <w:sz w:val="19"/>
          <w:szCs w:val="24"/>
          <w:lang w:val="sk-SK" w:eastAsia="en-US"/>
        </w:rPr>
        <w:t xml:space="preserve"> ITMS2014+ a následne v písomnej forme</w:t>
      </w:r>
      <w:r w:rsidR="00E5740D">
        <w:rPr>
          <w:b/>
          <w:sz w:val="19"/>
          <w:szCs w:val="24"/>
          <w:lang w:val="sk-SK" w:eastAsia="en-US"/>
        </w:rPr>
        <w:t xml:space="preserve"> predloží OP EVS </w:t>
      </w:r>
      <w:r w:rsidR="00E5740D" w:rsidRPr="001B3A72">
        <w:rPr>
          <w:b/>
          <w:sz w:val="19"/>
          <w:szCs w:val="24"/>
          <w:lang w:val="sk-SK" w:eastAsia="en-US"/>
        </w:rPr>
        <w:t>v stanovených termínoch (definované nižšie)</w:t>
      </w:r>
      <w:r w:rsidR="009D29AC" w:rsidRPr="001B3A72">
        <w:rPr>
          <w:b/>
          <w:sz w:val="19"/>
          <w:szCs w:val="24"/>
          <w:lang w:val="sk-SK" w:eastAsia="en-US"/>
        </w:rPr>
        <w:t>.</w:t>
      </w:r>
    </w:p>
    <w:p w14:paraId="00C12013" w14:textId="799E56A5" w:rsidR="00B54ADA" w:rsidRDefault="00433E0B" w:rsidP="00424B94">
      <w:pPr>
        <w:pStyle w:val="Textkomentra"/>
        <w:spacing w:line="276" w:lineRule="auto"/>
        <w:jc w:val="both"/>
        <w:rPr>
          <w:sz w:val="19"/>
          <w:szCs w:val="24"/>
          <w:lang w:val="sk-SK" w:eastAsia="en-US"/>
        </w:rPr>
      </w:pPr>
      <w:r w:rsidRPr="001B3A72">
        <w:rPr>
          <w:sz w:val="19"/>
          <w:szCs w:val="24"/>
          <w:lang w:val="sk-SK" w:eastAsia="en-US"/>
        </w:rPr>
        <w:t xml:space="preserve">Písomná  forma môže mať buď </w:t>
      </w:r>
      <w:r w:rsidR="00B54ADA">
        <w:rPr>
          <w:sz w:val="19"/>
          <w:szCs w:val="24"/>
          <w:lang w:val="sk-SK" w:eastAsia="en-US"/>
        </w:rPr>
        <w:t xml:space="preserve">preferovanú </w:t>
      </w:r>
      <w:r w:rsidR="00B54ADA" w:rsidRPr="001B3A72">
        <w:rPr>
          <w:sz w:val="19"/>
          <w:szCs w:val="24"/>
          <w:lang w:val="sk-SK" w:eastAsia="en-US"/>
        </w:rPr>
        <w:t>elektronickú</w:t>
      </w:r>
      <w:r w:rsidR="00563120">
        <w:rPr>
          <w:sz w:val="19"/>
          <w:szCs w:val="24"/>
          <w:lang w:val="sk-SK" w:eastAsia="en-US"/>
        </w:rPr>
        <w:t xml:space="preserve"> </w:t>
      </w:r>
      <w:r w:rsidRPr="001B3A72">
        <w:rPr>
          <w:sz w:val="19"/>
          <w:szCs w:val="24"/>
          <w:lang w:val="sk-SK" w:eastAsia="en-US"/>
        </w:rPr>
        <w:t xml:space="preserve">alebo </w:t>
      </w:r>
      <w:r w:rsidR="00B54ADA" w:rsidRPr="001B3A72">
        <w:rPr>
          <w:sz w:val="19"/>
          <w:szCs w:val="24"/>
          <w:lang w:val="sk-SK" w:eastAsia="en-US"/>
        </w:rPr>
        <w:t xml:space="preserve">listinnú </w:t>
      </w:r>
      <w:r w:rsidRPr="001B3A72">
        <w:rPr>
          <w:sz w:val="19"/>
          <w:szCs w:val="24"/>
          <w:lang w:val="sk-SK" w:eastAsia="en-US"/>
        </w:rPr>
        <w:t xml:space="preserve">podobu. </w:t>
      </w:r>
    </w:p>
    <w:p w14:paraId="0BF8257D" w14:textId="77777777" w:rsidR="00B54ADA" w:rsidRDefault="00B54ADA" w:rsidP="00424B94">
      <w:pPr>
        <w:pStyle w:val="Textkomentra"/>
        <w:spacing w:line="276" w:lineRule="auto"/>
        <w:jc w:val="both"/>
        <w:rPr>
          <w:sz w:val="19"/>
          <w:szCs w:val="24"/>
          <w:lang w:val="sk-SK" w:eastAsia="en-US"/>
        </w:rPr>
      </w:pPr>
    </w:p>
    <w:p w14:paraId="49C2E2CF" w14:textId="3115A435" w:rsidR="00B54ADA" w:rsidRDefault="00B54ADA" w:rsidP="00424B94">
      <w:pPr>
        <w:pStyle w:val="Textkomentra"/>
        <w:spacing w:line="276" w:lineRule="auto"/>
        <w:jc w:val="both"/>
        <w:rPr>
          <w:sz w:val="19"/>
          <w:szCs w:val="24"/>
          <w:lang w:val="sk-SK" w:eastAsia="en-US"/>
        </w:rPr>
      </w:pPr>
      <w:r w:rsidRPr="001B3A72">
        <w:rPr>
          <w:sz w:val="19"/>
          <w:szCs w:val="24"/>
          <w:lang w:val="sk-SK" w:eastAsia="en-US"/>
        </w:rPr>
        <w:t xml:space="preserve">V prípade elektronickej podoby žiadateľ formulár  </w:t>
      </w:r>
      <w:r>
        <w:rPr>
          <w:sz w:val="19"/>
          <w:szCs w:val="24"/>
          <w:lang w:val="sk-SK" w:eastAsia="en-US"/>
        </w:rPr>
        <w:t>monitorovacej správy</w:t>
      </w:r>
      <w:r w:rsidRPr="001B3A72">
        <w:rPr>
          <w:sz w:val="19"/>
          <w:szCs w:val="24"/>
          <w:lang w:val="sk-SK" w:eastAsia="en-US"/>
        </w:rPr>
        <w:t xml:space="preserve"> </w:t>
      </w:r>
      <w:r w:rsidR="000349C2">
        <w:rPr>
          <w:sz w:val="19"/>
          <w:szCs w:val="24"/>
          <w:lang w:val="sk-SK" w:eastAsia="en-US"/>
        </w:rPr>
        <w:t xml:space="preserve">doručí </w:t>
      </w:r>
      <w:r w:rsidR="000349C2" w:rsidRPr="001B3A72">
        <w:rPr>
          <w:sz w:val="19"/>
          <w:szCs w:val="24"/>
          <w:lang w:val="sk-SK" w:eastAsia="en-US"/>
        </w:rPr>
        <w:t xml:space="preserve"> </w:t>
      </w:r>
      <w:r w:rsidR="00516E54" w:rsidRPr="001B3A72">
        <w:rPr>
          <w:sz w:val="19"/>
          <w:szCs w:val="24"/>
          <w:lang w:val="sk-SK" w:eastAsia="en-US"/>
        </w:rPr>
        <w:t>podpísaný  oprávnenou osobou kvalifikovaným elektronickým podpisom</w:t>
      </w:r>
      <w:r w:rsidR="00516E54" w:rsidRPr="001B3A72">
        <w:rPr>
          <w:sz w:val="19"/>
          <w:szCs w:val="24"/>
          <w:vertAlign w:val="superscript"/>
          <w:lang w:val="sk-SK" w:eastAsia="en-US"/>
        </w:rPr>
        <w:footnoteReference w:id="13"/>
      </w:r>
      <w:r w:rsidR="00516E54">
        <w:rPr>
          <w:sz w:val="19"/>
          <w:szCs w:val="24"/>
          <w:lang w:val="sk-SK" w:eastAsia="en-US"/>
        </w:rPr>
        <w:t xml:space="preserve"> </w:t>
      </w:r>
      <w:r w:rsidRPr="001B3A72">
        <w:rPr>
          <w:sz w:val="19"/>
          <w:szCs w:val="24"/>
          <w:lang w:val="sk-SK" w:eastAsia="en-US"/>
        </w:rPr>
        <w:t>prostredníctvom</w:t>
      </w:r>
      <w:r>
        <w:rPr>
          <w:sz w:val="19"/>
          <w:szCs w:val="24"/>
          <w:lang w:val="sk-SK" w:eastAsia="en-US"/>
        </w:rPr>
        <w:t xml:space="preserve"> integrovanej funkcionality</w:t>
      </w:r>
      <w:r w:rsidR="00516E54">
        <w:rPr>
          <w:sz w:val="19"/>
          <w:szCs w:val="24"/>
          <w:lang w:val="sk-SK" w:eastAsia="en-US"/>
        </w:rPr>
        <w:t xml:space="preserve"> ITMS2014+</w:t>
      </w:r>
      <w:r w:rsidR="00563120">
        <w:rPr>
          <w:sz w:val="19"/>
          <w:szCs w:val="24"/>
          <w:lang w:val="sk-SK" w:eastAsia="en-US"/>
        </w:rPr>
        <w:t xml:space="preserve"> </w:t>
      </w:r>
      <w:r w:rsidR="00563120">
        <w:t>evidencia Všeobecnej komunikácie</w:t>
      </w:r>
      <w:r>
        <w:rPr>
          <w:sz w:val="19"/>
          <w:szCs w:val="24"/>
          <w:lang w:val="sk-SK" w:eastAsia="en-US"/>
        </w:rPr>
        <w:t xml:space="preserve"> s </w:t>
      </w:r>
      <w:r w:rsidRPr="001B3A72">
        <w:rPr>
          <w:sz w:val="19"/>
          <w:szCs w:val="24"/>
          <w:lang w:val="sk-SK" w:eastAsia="en-US"/>
        </w:rPr>
        <w:t xml:space="preserve"> Ústredn</w:t>
      </w:r>
      <w:r>
        <w:rPr>
          <w:sz w:val="19"/>
          <w:szCs w:val="24"/>
          <w:lang w:val="sk-SK" w:eastAsia="en-US"/>
        </w:rPr>
        <w:t>ým</w:t>
      </w:r>
      <w:r w:rsidRPr="001B3A72">
        <w:rPr>
          <w:sz w:val="19"/>
          <w:szCs w:val="24"/>
          <w:lang w:val="sk-SK" w:eastAsia="en-US"/>
        </w:rPr>
        <w:t xml:space="preserve"> portál</w:t>
      </w:r>
      <w:r>
        <w:rPr>
          <w:sz w:val="19"/>
          <w:szCs w:val="24"/>
          <w:lang w:val="sk-SK" w:eastAsia="en-US"/>
        </w:rPr>
        <w:t>om</w:t>
      </w:r>
      <w:r w:rsidRPr="001B3A72">
        <w:rPr>
          <w:sz w:val="19"/>
          <w:szCs w:val="24"/>
          <w:lang w:val="sk-SK" w:eastAsia="en-US"/>
        </w:rPr>
        <w:t xml:space="preserve"> verejnej správy slovensko.sk</w:t>
      </w:r>
      <w:r w:rsidR="00563120" w:rsidRPr="00563120">
        <w:t xml:space="preserve"> </w:t>
      </w:r>
      <w:r w:rsidR="00563120">
        <w:t xml:space="preserve">alebo podpísaný formulár </w:t>
      </w:r>
      <w:r w:rsidR="00563120" w:rsidRPr="001B3A72">
        <w:t xml:space="preserve">(ak </w:t>
      </w:r>
      <w:r w:rsidR="00563120">
        <w:t>relevantne  aj opečiatkovaný</w:t>
      </w:r>
      <w:r w:rsidR="00563120" w:rsidRPr="001B3A72">
        <w:t xml:space="preserve">) </w:t>
      </w:r>
      <w:r w:rsidR="00563120">
        <w:t>oprávnenou osobou vloží do ITMS2014+ ako sken</w:t>
      </w:r>
      <w:r w:rsidR="00563120">
        <w:rPr>
          <w:rStyle w:val="Odkaznapoznmkupodiarou"/>
        </w:rPr>
        <w:footnoteReference w:id="14"/>
      </w:r>
      <w:r w:rsidR="00563120" w:rsidRPr="001B3A72">
        <w:t>.</w:t>
      </w:r>
      <w:r w:rsidR="00563120">
        <w:t xml:space="preserve"> V prípade využitia podpísaného skenu monitorovacej správy, je prípustné jej zaslanie aj e-mailom osobou, ktorá je identifikovaná  komunikovať za Prijímateľa (napr. projektový manažér).</w:t>
      </w:r>
    </w:p>
    <w:p w14:paraId="5483FF98" w14:textId="77777777" w:rsidR="00516E54" w:rsidRDefault="00516E54" w:rsidP="00424B94">
      <w:pPr>
        <w:pStyle w:val="Textkomentra"/>
        <w:spacing w:line="276" w:lineRule="auto"/>
        <w:jc w:val="both"/>
        <w:rPr>
          <w:sz w:val="19"/>
          <w:szCs w:val="24"/>
          <w:lang w:val="sk-SK" w:eastAsia="en-US"/>
        </w:rPr>
      </w:pPr>
    </w:p>
    <w:p w14:paraId="66F14B06" w14:textId="77777777" w:rsidR="00433E0B" w:rsidRPr="001B3A72" w:rsidRDefault="00433E0B" w:rsidP="00424B94">
      <w:pPr>
        <w:pStyle w:val="Textkomentra"/>
        <w:spacing w:line="276" w:lineRule="auto"/>
        <w:jc w:val="both"/>
        <w:rPr>
          <w:sz w:val="19"/>
          <w:szCs w:val="24"/>
          <w:lang w:val="sk-SK" w:eastAsia="en-US"/>
        </w:rPr>
      </w:pPr>
      <w:r w:rsidRPr="001B3A72">
        <w:rPr>
          <w:sz w:val="19"/>
          <w:szCs w:val="24"/>
          <w:lang w:val="sk-SK" w:eastAsia="en-US"/>
        </w:rPr>
        <w:t xml:space="preserve">V prípade listinnej podoby žiadateľ formulár  </w:t>
      </w:r>
      <w:r w:rsidR="001B3A72" w:rsidRPr="001B3A72">
        <w:rPr>
          <w:sz w:val="19"/>
          <w:szCs w:val="24"/>
          <w:lang w:val="sk-SK" w:eastAsia="en-US"/>
        </w:rPr>
        <w:t xml:space="preserve">monitorovacej správy </w:t>
      </w:r>
      <w:r w:rsidRPr="001B3A72">
        <w:rPr>
          <w:sz w:val="19"/>
          <w:szCs w:val="24"/>
          <w:lang w:val="sk-SK" w:eastAsia="en-US"/>
        </w:rPr>
        <w:t>zaslaný cez ITMS2014+ vytlačí</w:t>
      </w:r>
      <w:r w:rsidR="001B3A72" w:rsidRPr="001B3A72">
        <w:rPr>
          <w:sz w:val="19"/>
          <w:szCs w:val="24"/>
          <w:lang w:val="sk-SK" w:eastAsia="en-US"/>
        </w:rPr>
        <w:t xml:space="preserve">, </w:t>
      </w:r>
      <w:r w:rsidRPr="001B3A72">
        <w:rPr>
          <w:sz w:val="19"/>
          <w:szCs w:val="24"/>
          <w:lang w:val="sk-SK" w:eastAsia="en-US"/>
        </w:rPr>
        <w:t xml:space="preserve"> potvrdí ho podpisom oprávnenej osoby prijímateľa (ak prijímateľ používa pečiatku, vytlačený dokument aj opečiatkuje) a spolu s prílohami ho doručí poskytovateľovi.</w:t>
      </w:r>
      <w:r w:rsidR="001B3A72">
        <w:rPr>
          <w:sz w:val="19"/>
          <w:szCs w:val="24"/>
          <w:lang w:val="sk-SK" w:eastAsia="en-US"/>
        </w:rPr>
        <w:t xml:space="preserve"> </w:t>
      </w:r>
    </w:p>
    <w:p w14:paraId="51D81918" w14:textId="77777777"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6A47877B"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55256AC0" w14:textId="77777777" w:rsidR="002F32E4" w:rsidRPr="0073389C" w:rsidRDefault="002F32E4" w:rsidP="008A64C0">
      <w:pPr>
        <w:pStyle w:val="Bulletslevel1"/>
        <w:spacing w:after="120" w:line="288" w:lineRule="auto"/>
        <w:ind w:left="0" w:firstLine="0"/>
        <w:jc w:val="both"/>
        <w:rPr>
          <w:szCs w:val="19"/>
          <w:lang w:val="sk-SK"/>
        </w:rPr>
      </w:pPr>
      <w:r w:rsidRPr="008A64C0">
        <w:rPr>
          <w:rFonts w:eastAsia="Times New Roman"/>
          <w:color w:val="auto"/>
          <w:szCs w:val="24"/>
          <w:lang w:val="sk-SK" w:eastAsia="en-US"/>
        </w:rPr>
        <w:t>Prijímateľ predkladá počas realizácie hlavných aktivít projektu poskytovateľovi výročnú monitorovaciu správu projektu (</w:t>
      </w:r>
      <w:r w:rsidR="00F73363" w:rsidRPr="00E52511">
        <w:rPr>
          <w:rFonts w:eastAsia="Times New Roman"/>
          <w:color w:val="auto"/>
          <w:szCs w:val="24"/>
          <w:lang w:val="sk-SK" w:eastAsia="en-US"/>
        </w:rPr>
        <w:t>príloha č.</w:t>
      </w:r>
      <w:r w:rsidR="001C3C2F" w:rsidRPr="00E52511">
        <w:rPr>
          <w:rFonts w:eastAsia="Times New Roman"/>
          <w:color w:val="auto"/>
          <w:szCs w:val="24"/>
          <w:lang w:val="sk-SK" w:eastAsia="en-US"/>
        </w:rPr>
        <w:t xml:space="preserve"> </w:t>
      </w:r>
      <w:r w:rsidR="004D0353" w:rsidRPr="00E52511">
        <w:rPr>
          <w:rFonts w:eastAsia="Times New Roman"/>
          <w:color w:val="auto"/>
          <w:szCs w:val="24"/>
          <w:lang w:val="sk-SK" w:eastAsia="en-US"/>
        </w:rPr>
        <w:t>3</w:t>
      </w:r>
      <w:r w:rsidRPr="008A64C0">
        <w:rPr>
          <w:rFonts w:eastAsia="Times New Roman"/>
          <w:color w:val="auto"/>
          <w:szCs w:val="24"/>
          <w:lang w:val="sk-SK" w:eastAsia="en-US"/>
        </w:rPr>
        <w:t xml:space="preserve">) za obdobie kalendárneho roka od 1.1. roku n do 31.12. roku n, najneskôr do 31. januára roku n+1. </w:t>
      </w:r>
      <w:r w:rsidRPr="00E52511">
        <w:rPr>
          <w:rFonts w:eastAsia="Times New Roman"/>
          <w:color w:val="auto"/>
          <w:szCs w:val="24"/>
          <w:lang w:val="sk-SK" w:eastAsia="en-US"/>
        </w:rPr>
        <w:t xml:space="preserve">Prvým rokom, ktorý je rozhodujúci pre podanie monitorovacej správy projektu (s príznakom </w:t>
      </w:r>
      <w:r w:rsidR="001B56EE" w:rsidRPr="00E52511">
        <w:rPr>
          <w:rFonts w:eastAsia="Times New Roman"/>
          <w:color w:val="auto"/>
          <w:szCs w:val="24"/>
          <w:lang w:val="sk-SK" w:eastAsia="en-US"/>
        </w:rPr>
        <w:t>„</w:t>
      </w:r>
      <w:r w:rsidRPr="00E52511">
        <w:rPr>
          <w:rFonts w:eastAsia="Times New Roman"/>
          <w:color w:val="auto"/>
          <w:szCs w:val="24"/>
          <w:lang w:val="sk-SK" w:eastAsia="en-US"/>
        </w:rPr>
        <w:t xml:space="preserve">výročná“), je nasledujúci rok po roku, v ktorom nadobudla účinnosť zmluva o NFP; ak </w:t>
      </w:r>
      <w:r w:rsidR="00F4777D" w:rsidRPr="00E52511">
        <w:rPr>
          <w:rFonts w:eastAsia="Times New Roman"/>
          <w:color w:val="auto"/>
          <w:szCs w:val="24"/>
          <w:lang w:val="sk-SK" w:eastAsia="en-US"/>
        </w:rPr>
        <w:t>z</w:t>
      </w:r>
      <w:r w:rsidRPr="00E52511">
        <w:rPr>
          <w:rFonts w:eastAsia="Times New Roman"/>
          <w:color w:val="auto"/>
          <w:szCs w:val="24"/>
          <w:lang w:val="sk-SK" w:eastAsia="en-US"/>
        </w:rPr>
        <w:t xml:space="preserve">mluva o NFP nadobudne účinnosť neskôr ako 1.1. roku n, prvá monitorovacia správa projektu (s príznakom </w:t>
      </w:r>
      <w:r w:rsidR="001B56EE" w:rsidRPr="00E52511">
        <w:rPr>
          <w:rFonts w:eastAsia="Times New Roman"/>
          <w:color w:val="auto"/>
          <w:szCs w:val="24"/>
          <w:lang w:val="sk-SK" w:eastAsia="en-US"/>
        </w:rPr>
        <w:t>„</w:t>
      </w:r>
      <w:r w:rsidRPr="00E52511">
        <w:rPr>
          <w:rFonts w:eastAsia="Times New Roman"/>
          <w:color w:val="auto"/>
          <w:szCs w:val="24"/>
          <w:lang w:val="sk-SK" w:eastAsia="en-US"/>
        </w:rPr>
        <w:t>výročná“) obsahuje údaje za obd</w:t>
      </w:r>
      <w:r w:rsidR="005A28B2" w:rsidRPr="00E52511">
        <w:rPr>
          <w:rFonts w:eastAsia="Times New Roman"/>
          <w:color w:val="auto"/>
          <w:szCs w:val="24"/>
          <w:lang w:val="sk-SK" w:eastAsia="en-US"/>
        </w:rPr>
        <w:t>obie od nadobudnutia účinnosti z</w:t>
      </w:r>
      <w:r w:rsidRPr="00E52511">
        <w:rPr>
          <w:rFonts w:eastAsia="Times New Roman"/>
          <w:color w:val="auto"/>
          <w:szCs w:val="24"/>
          <w:lang w:val="sk-SK" w:eastAsia="en-US"/>
        </w:rPr>
        <w:t>mluvy o NFP do 31.12. roku n</w:t>
      </w:r>
      <w:r w:rsidRPr="00E52511">
        <w:rPr>
          <w:szCs w:val="19"/>
          <w:lang w:val="sk-SK"/>
        </w:rPr>
        <w:t>.</w:t>
      </w:r>
    </w:p>
    <w:p w14:paraId="177D2543" w14:textId="6A9DDF80" w:rsidR="002F32E4" w:rsidRPr="0029700B" w:rsidRDefault="006D17E0" w:rsidP="008A64C0">
      <w:pPr>
        <w:pStyle w:val="Bulletslevel1"/>
        <w:spacing w:after="120" w:line="288" w:lineRule="auto"/>
        <w:ind w:left="0" w:firstLine="0"/>
        <w:jc w:val="both"/>
        <w:rPr>
          <w:szCs w:val="19"/>
          <w:lang w:val="sk-SK"/>
        </w:rPr>
      </w:pPr>
      <w:r w:rsidRPr="0029700B">
        <w:rPr>
          <w:szCs w:val="22"/>
          <w:lang w:val="sk-SK"/>
        </w:rPr>
        <w:t>Ak v súlade s výzvou/vyzvaním začala  realizácia hlavných aktivít projektu pred nadobudnutím účinnosti zmluvy o NFP, monitorovaným obdobím prvej výročnej monitorovacej správy je obdobie od začiatku realizácie hlavných aktivít projektu do 31.12. roku, v ktorom nadobudla zmluva o NFP účinnosť</w:t>
      </w:r>
      <w:r w:rsidR="0029700B">
        <w:rPr>
          <w:szCs w:val="22"/>
          <w:lang w:val="sk-SK"/>
        </w:rPr>
        <w:t>.</w:t>
      </w:r>
    </w:p>
    <w:p w14:paraId="370B4931" w14:textId="77777777"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4703AC13" w14:textId="7777777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Iné údaje k monitorovaniu projektov/ďalšie informácie v súvislosti s realizáciou projektu.</w:t>
      </w:r>
    </w:p>
    <w:p w14:paraId="72ED357B" w14:textId="77777777" w:rsidR="00B67CE8" w:rsidRPr="00C23F4C" w:rsidRDefault="00B67CE8" w:rsidP="00B67CE8">
      <w:pPr>
        <w:pStyle w:val="Default"/>
        <w:jc w:val="both"/>
        <w:rPr>
          <w:rFonts w:ascii="Arial" w:hAnsi="Arial" w:cs="Arial"/>
          <w:sz w:val="19"/>
          <w:szCs w:val="19"/>
          <w:lang w:val="sk-SK"/>
        </w:rPr>
      </w:pPr>
    </w:p>
    <w:p w14:paraId="1129B50F"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 xml:space="preserve">mluvy o NFP/Rozhodnutia o schválení NFP (Predmet podpory). Prijímateľ ich predkladá v monitorovacích správach v časti </w:t>
      </w:r>
      <w:r w:rsidR="007554D4">
        <w:rPr>
          <w:rFonts w:ascii="Arial" w:hAnsi="Arial" w:cs="Arial"/>
          <w:sz w:val="19"/>
          <w:szCs w:val="19"/>
          <w:lang w:val="sk-SK"/>
        </w:rPr>
        <w:t>9</w:t>
      </w:r>
      <w:r w:rsidRPr="00C23F4C">
        <w:rPr>
          <w:rFonts w:ascii="Arial" w:hAnsi="Arial" w:cs="Arial"/>
          <w:sz w:val="19"/>
          <w:szCs w:val="19"/>
          <w:lang w:val="sk-SK"/>
        </w:rPr>
        <w:t xml:space="preserve">, pričom ide o merateľné hodnoty odlišné od projektových merateľných ukazovateľov. </w:t>
      </w:r>
    </w:p>
    <w:p w14:paraId="0813C038"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p>
    <w:p w14:paraId="78C1C78F"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lastRenderedPageBreak/>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p>
    <w:p w14:paraId="3D11A106" w14:textId="77777777" w:rsidR="00B67CE8" w:rsidRPr="00C23F4C" w:rsidRDefault="00B67CE8" w:rsidP="00B67CE8">
      <w:pPr>
        <w:pStyle w:val="Default"/>
        <w:jc w:val="both"/>
        <w:rPr>
          <w:rFonts w:ascii="Arial" w:hAnsi="Arial" w:cs="Arial"/>
          <w:sz w:val="19"/>
          <w:szCs w:val="19"/>
          <w:u w:val="single"/>
          <w:lang w:val="sk-SK"/>
        </w:rPr>
      </w:pPr>
    </w:p>
    <w:p w14:paraId="685B488E" w14:textId="77777777" w:rsidR="00B67CE8" w:rsidRPr="00C23F4C" w:rsidRDefault="00E50FF1" w:rsidP="008A64C0">
      <w:pPr>
        <w:pStyle w:val="Default"/>
        <w:spacing w:line="276" w:lineRule="auto"/>
        <w:jc w:val="both"/>
        <w:rPr>
          <w:rFonts w:ascii="Arial" w:hAnsi="Arial" w:cs="Arial"/>
          <w:sz w:val="19"/>
          <w:szCs w:val="19"/>
          <w:lang w:val="sk-SK"/>
        </w:rPr>
      </w:pP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15"/>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mikroúdajoch</w:t>
      </w:r>
      <w:r w:rsidR="00E32247">
        <w:rPr>
          <w:rFonts w:ascii="Arial" w:hAnsi="Arial" w:cs="Arial"/>
          <w:sz w:val="19"/>
          <w:szCs w:val="19"/>
          <w:lang w:val="sk-SK"/>
        </w:rPr>
        <w:t>.</w:t>
      </w:r>
      <w:r w:rsidR="00B67CE8" w:rsidRPr="00C23F4C">
        <w:rPr>
          <w:rFonts w:ascii="Arial" w:hAnsi="Arial" w:cs="Arial"/>
          <w:sz w:val="19"/>
          <w:szCs w:val="19"/>
          <w:lang w:val="sk-SK"/>
        </w:rPr>
        <w:t xml:space="preserve"> Prijímateľ sumarizuje</w:t>
      </w:r>
      <w:r w:rsidR="002A227E" w:rsidDel="007D4FED">
        <w:rPr>
          <w:rFonts w:ascii="Arial" w:hAnsi="Arial" w:cs="Arial"/>
          <w:sz w:val="19"/>
          <w:szCs w:val="19"/>
          <w:lang w:val="sk-SK"/>
        </w:rPr>
        <w:t xml:space="preserve"> </w:t>
      </w:r>
      <w:r w:rsidR="002A227E" w:rsidRPr="00B56C8E">
        <w:rPr>
          <w:rFonts w:ascii="Arial" w:hAnsi="Arial" w:cs="Arial"/>
          <w:sz w:val="19"/>
          <w:szCs w:val="19"/>
          <w:lang w:val="sk-SK"/>
        </w:rPr>
        <w:t>prostredníctvom osobitnej evidencie/modulu v ITMS2014+</w:t>
      </w:r>
      <w:r w:rsidR="00B67CE8" w:rsidRPr="00C23F4C">
        <w:rPr>
          <w:rFonts w:ascii="Arial" w:hAnsi="Arial" w:cs="Arial"/>
          <w:sz w:val="19"/>
          <w:szCs w:val="19"/>
          <w:lang w:val="sk-SK"/>
        </w:rPr>
        <w:t xml:space="preserve"> v tzv. </w:t>
      </w:r>
      <w:r w:rsidR="005122B5">
        <w:rPr>
          <w:rFonts w:ascii="Arial" w:hAnsi="Arial" w:cs="Arial"/>
          <w:sz w:val="19"/>
          <w:szCs w:val="19"/>
          <w:lang w:val="sk-SK"/>
        </w:rPr>
        <w:t>k</w:t>
      </w:r>
      <w:r w:rsidR="00B67CE8" w:rsidRPr="00C23F4C">
        <w:rPr>
          <w:rFonts w:ascii="Arial" w:hAnsi="Arial" w:cs="Arial"/>
          <w:sz w:val="19"/>
          <w:szCs w:val="19"/>
          <w:lang w:val="sk-SK"/>
        </w:rPr>
        <w:t>arte účastníka.</w:t>
      </w:r>
      <w:r w:rsidR="00065B6C">
        <w:rPr>
          <w:rFonts w:ascii="Arial" w:hAnsi="Arial" w:cs="Arial"/>
          <w:sz w:val="19"/>
          <w:szCs w:val="19"/>
          <w:lang w:val="sk-SK"/>
        </w:rPr>
        <w:t xml:space="preserve"> </w:t>
      </w:r>
      <w:r w:rsidR="00B67CE8"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projektu </w:t>
      </w:r>
      <w:r w:rsidR="00B67CE8"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00B67CE8" w:rsidRPr="00C23F4C">
        <w:rPr>
          <w:rFonts w:ascii="Arial" w:hAnsi="Arial" w:cs="Arial"/>
          <w:sz w:val="19"/>
          <w:szCs w:val="19"/>
          <w:lang w:val="sk-SK"/>
        </w:rPr>
        <w:t xml:space="preserve"> </w:t>
      </w:r>
      <w:r w:rsidR="00750258">
        <w:rPr>
          <w:rFonts w:ascii="Arial" w:hAnsi="Arial" w:cs="Arial"/>
          <w:sz w:val="19"/>
          <w:szCs w:val="19"/>
          <w:lang w:val="sk-SK"/>
        </w:rPr>
        <w:t xml:space="preserve">od </w:t>
      </w:r>
      <w:r w:rsidR="00B67CE8" w:rsidRPr="00C23F4C">
        <w:rPr>
          <w:rFonts w:ascii="Arial" w:hAnsi="Arial" w:cs="Arial"/>
          <w:sz w:val="19"/>
          <w:szCs w:val="19"/>
          <w:lang w:val="sk-SK"/>
        </w:rPr>
        <w:t xml:space="preserve"> každé</w:t>
      </w:r>
      <w:r w:rsidR="00750258">
        <w:rPr>
          <w:rFonts w:ascii="Arial" w:hAnsi="Arial" w:cs="Arial"/>
          <w:sz w:val="19"/>
          <w:szCs w:val="19"/>
          <w:lang w:val="sk-SK"/>
        </w:rPr>
        <w:t>ho</w:t>
      </w:r>
      <w:r w:rsidR="00B67CE8" w:rsidRPr="00C23F4C">
        <w:rPr>
          <w:rFonts w:ascii="Arial" w:hAnsi="Arial" w:cs="Arial"/>
          <w:sz w:val="19"/>
          <w:szCs w:val="19"/>
          <w:lang w:val="sk-SK"/>
        </w:rPr>
        <w:t xml:space="preserve"> účastník</w:t>
      </w:r>
      <w:r w:rsidR="00750258">
        <w:rPr>
          <w:rFonts w:ascii="Arial" w:hAnsi="Arial" w:cs="Arial"/>
          <w:sz w:val="19"/>
          <w:szCs w:val="19"/>
          <w:lang w:val="sk-SK"/>
        </w:rPr>
        <w:t>a</w:t>
      </w:r>
      <w:r w:rsidR="00B67CE8" w:rsidRPr="00C23F4C">
        <w:rPr>
          <w:rFonts w:ascii="Arial" w:hAnsi="Arial" w:cs="Arial"/>
          <w:sz w:val="19"/>
          <w:szCs w:val="19"/>
          <w:lang w:val="sk-SK"/>
        </w:rPr>
        <w:t xml:space="preserve"> „Súhlas dotknutej osoby - </w:t>
      </w:r>
      <w:r w:rsidR="00B67CE8">
        <w:rPr>
          <w:rFonts w:ascii="Arial" w:hAnsi="Arial" w:cs="Arial"/>
          <w:sz w:val="19"/>
          <w:szCs w:val="19"/>
          <w:lang w:val="sk-SK"/>
        </w:rPr>
        <w:t>účastníka</w:t>
      </w:r>
      <w:r w:rsidR="00B67CE8" w:rsidRPr="00C23F4C">
        <w:rPr>
          <w:rFonts w:ascii="Arial" w:hAnsi="Arial" w:cs="Arial"/>
          <w:sz w:val="19"/>
          <w:szCs w:val="19"/>
          <w:lang w:val="sk-SK"/>
        </w:rPr>
        <w:t xml:space="preserve"> - so správou, spracovaním a uchovaním osobných údajov“ podľa vzoru poskytovateľa</w:t>
      </w:r>
      <w:r w:rsidR="00B67CE8">
        <w:rPr>
          <w:rFonts w:ascii="Arial" w:hAnsi="Arial" w:cs="Arial"/>
          <w:sz w:val="19"/>
          <w:szCs w:val="19"/>
          <w:lang w:val="sk-SK"/>
        </w:rPr>
        <w:t xml:space="preserve"> </w:t>
      </w:r>
      <w:r w:rsidR="00B67CE8" w:rsidRPr="00C23F4C">
        <w:rPr>
          <w:rFonts w:ascii="Arial" w:hAnsi="Arial" w:cs="Arial"/>
          <w:sz w:val="19"/>
          <w:szCs w:val="19"/>
          <w:lang w:val="sk-SK"/>
        </w:rPr>
        <w:t>(príloha č. 4</w:t>
      </w:r>
      <w:r w:rsidR="00E540B7">
        <w:rPr>
          <w:rFonts w:ascii="Arial" w:hAnsi="Arial" w:cs="Arial"/>
          <w:sz w:val="19"/>
          <w:szCs w:val="19"/>
          <w:lang w:val="sk-SK"/>
        </w:rPr>
        <w:t>2</w:t>
      </w:r>
      <w:r w:rsidR="00B67CE8" w:rsidRPr="00C23F4C">
        <w:rPr>
          <w:rFonts w:ascii="Arial" w:hAnsi="Arial" w:cs="Arial"/>
          <w:sz w:val="19"/>
          <w:szCs w:val="19"/>
          <w:lang w:val="sk-SK"/>
        </w:rPr>
        <w:t>). Základným  údajom pre akt</w:t>
      </w:r>
      <w:r w:rsidR="00A85572">
        <w:rPr>
          <w:rFonts w:ascii="Arial" w:hAnsi="Arial" w:cs="Arial"/>
          <w:sz w:val="19"/>
          <w:szCs w:val="19"/>
          <w:lang w:val="sk-SK"/>
        </w:rPr>
        <w:t>iváciu Karty účastníka 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00B67CE8"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16"/>
      </w:r>
      <w:r w:rsidR="00B67CE8" w:rsidRPr="00C23F4C">
        <w:rPr>
          <w:rFonts w:ascii="Arial" w:hAnsi="Arial" w:cs="Arial"/>
          <w:sz w:val="19"/>
          <w:szCs w:val="19"/>
          <w:lang w:val="sk-SK"/>
        </w:rPr>
        <w:t>. Prepojením ITMS2014+ s registrom fyzických osôb dôjde k automatickému vygenerovaniu ostatných základných dát o účastníko</w:t>
      </w:r>
      <w:r w:rsidR="00B66982">
        <w:rPr>
          <w:rFonts w:ascii="Arial" w:hAnsi="Arial" w:cs="Arial"/>
          <w:sz w:val="19"/>
          <w:szCs w:val="19"/>
          <w:lang w:val="sk-SK"/>
        </w:rPr>
        <w:t>vi</w:t>
      </w:r>
      <w:r w:rsidR="00B67CE8" w:rsidRPr="00C23F4C">
        <w:rPr>
          <w:rFonts w:ascii="Arial" w:hAnsi="Arial" w:cs="Arial"/>
          <w:sz w:val="19"/>
          <w:szCs w:val="19"/>
          <w:lang w:val="sk-SK"/>
        </w:rPr>
        <w:t>. Následne ITMS takéhoto účastníka eviduje ako „Účastník má SK rodné číslo“ a zvyšné dáta zbiera</w:t>
      </w:r>
      <w:r w:rsidR="00A85572">
        <w:rPr>
          <w:rFonts w:ascii="Arial" w:hAnsi="Arial" w:cs="Arial"/>
          <w:sz w:val="19"/>
          <w:szCs w:val="19"/>
          <w:lang w:val="sk-SK"/>
        </w:rPr>
        <w:t xml:space="preserve"> </w:t>
      </w:r>
      <w:r w:rsidR="00B67CE8">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00B67CE8"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00B67CE8"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00B67CE8"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p>
    <w:p w14:paraId="10FB6693"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prijímateľ je povinný dať takémuto účastníkovi na podpis relevantne 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r w:rsidRPr="00C23F4C">
        <w:rPr>
          <w:rFonts w:ascii="Arial" w:hAnsi="Arial" w:cs="Arial"/>
          <w:sz w:val="19"/>
          <w:szCs w:val="19"/>
          <w:lang w:val="sk-SK"/>
        </w:rPr>
        <w:t>. Prijímateľ je povinný tieto vyhlásenia</w:t>
      </w:r>
      <w:r w:rsidR="00B572EF">
        <w:rPr>
          <w:rStyle w:val="Odkaznapoznmkupodiarou"/>
          <w:rFonts w:cs="Arial"/>
          <w:szCs w:val="19"/>
          <w:lang w:val="sk-SK"/>
        </w:rPr>
        <w:footnoteReference w:id="17"/>
      </w:r>
      <w:r w:rsidRPr="00C23F4C">
        <w:rPr>
          <w:rFonts w:ascii="Arial" w:hAnsi="Arial" w:cs="Arial"/>
          <w:sz w:val="19"/>
          <w:szCs w:val="19"/>
          <w:lang w:val="sk-SK"/>
        </w:rPr>
        <w:t xml:space="preserve"> zbierať a uchovávať v časovej nadväznosti k relevantnej monitorovacej správe. </w:t>
      </w:r>
    </w:p>
    <w:p w14:paraId="179AD9F7" w14:textId="1D49126A" w:rsidR="00B67CE8" w:rsidRPr="00C23F4C" w:rsidRDefault="00B67CE8" w:rsidP="008A64C0">
      <w:pPr>
        <w:spacing w:before="120" w:after="120" w:line="276" w:lineRule="auto"/>
        <w:jc w:val="both"/>
        <w:rPr>
          <w:rFonts w:cs="Arial"/>
          <w:color w:val="000000"/>
          <w:szCs w:val="19"/>
        </w:rPr>
      </w:pPr>
      <w:r w:rsidRPr="00C23F4C">
        <w:rPr>
          <w:rFonts w:cs="Arial"/>
          <w:color w:val="000000"/>
          <w:szCs w:val="19"/>
        </w:rPr>
        <w:t xml:space="preserve">Jeden účastník môže byť vykázaný v každom projekte len raz. To znamená, že osoba môže byť ako účastník vykázaná vo viacerých </w:t>
      </w:r>
      <w:r w:rsidR="00DD5DEA">
        <w:rPr>
          <w:rFonts w:cs="Arial"/>
          <w:color w:val="000000"/>
          <w:szCs w:val="19"/>
        </w:rPr>
        <w:t>hlavných aktivitách projektu</w:t>
      </w:r>
      <w:r w:rsidRPr="00C23F4C">
        <w:rPr>
          <w:rFonts w:cs="Arial"/>
          <w:color w:val="000000"/>
          <w:szCs w:val="19"/>
        </w:rPr>
        <w:t xml:space="preserve">, ale v rámci </w:t>
      </w:r>
      <w:r w:rsidR="00DD5DEA" w:rsidRPr="00C23F4C">
        <w:rPr>
          <w:rFonts w:cs="Arial"/>
          <w:color w:val="000000"/>
          <w:szCs w:val="19"/>
        </w:rPr>
        <w:t xml:space="preserve"> </w:t>
      </w:r>
      <w:r w:rsidRPr="00C23F4C">
        <w:rPr>
          <w:rFonts w:cs="Arial"/>
          <w:color w:val="000000"/>
          <w:szCs w:val="19"/>
        </w:rPr>
        <w:t>projektu môže byť vykázaná len raz.</w:t>
      </w:r>
    </w:p>
    <w:p w14:paraId="2AA893ED" w14:textId="77777777" w:rsidR="00594863" w:rsidRPr="0073389C" w:rsidRDefault="001C47DE" w:rsidP="008A64C0">
      <w:pPr>
        <w:spacing w:before="120" w:after="120" w:line="276" w:lineRule="auto"/>
        <w:jc w:val="both"/>
        <w:rPr>
          <w:szCs w:val="19"/>
        </w:rPr>
      </w:pPr>
      <w:r w:rsidRPr="005122B5">
        <w:rPr>
          <w:rFonts w:cs="Arial"/>
          <w:color w:val="000000"/>
          <w:szCs w:val="19"/>
        </w:rPr>
        <w:t xml:space="preserve">Ďalšie informácie k  vykazovaniu mikroúdajov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p>
    <w:p w14:paraId="203FB19C" w14:textId="77777777" w:rsidR="002F32E4" w:rsidRPr="0054520F" w:rsidRDefault="00E83090" w:rsidP="008A64C0">
      <w:pPr>
        <w:numPr>
          <w:ilvl w:val="0"/>
          <w:numId w:val="30"/>
        </w:numPr>
        <w:spacing w:before="120" w:after="120" w:line="276" w:lineRule="auto"/>
        <w:ind w:left="567" w:hanging="283"/>
        <w:jc w:val="both"/>
        <w:rPr>
          <w:szCs w:val="19"/>
        </w:rPr>
      </w:pPr>
      <w:r w:rsidRPr="00F010A7">
        <w:rPr>
          <w:szCs w:val="19"/>
        </w:rPr>
        <w:t>Doplňujúce monitorovacie údaje k ŽoP</w:t>
      </w:r>
      <w:r w:rsidRPr="00F010A7" w:rsidDel="00E83090">
        <w:rPr>
          <w:szCs w:val="19"/>
        </w:rPr>
        <w:t xml:space="preserve"> </w:t>
      </w:r>
    </w:p>
    <w:p w14:paraId="468D5E3A" w14:textId="0A14F573" w:rsidR="00FD7E98" w:rsidRPr="00F010A7" w:rsidRDefault="002F32E4" w:rsidP="008A64C0">
      <w:pPr>
        <w:pStyle w:val="Default"/>
        <w:spacing w:line="276" w:lineRule="auto"/>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w:t>
      </w:r>
      <w:r w:rsidR="00C44602">
        <w:rPr>
          <w:rFonts w:ascii="Arial" w:hAnsi="Arial" w:cs="Arial"/>
          <w:sz w:val="19"/>
          <w:szCs w:val="19"/>
          <w:lang w:val="sk-SK"/>
        </w:rPr>
        <w:t xml:space="preserve"> za príslušné monitorovacie obdobie</w:t>
      </w:r>
      <w:r w:rsidR="00C44602">
        <w:rPr>
          <w:rStyle w:val="Odkaznapoznmkupodiarou"/>
          <w:rFonts w:cs="Arial"/>
          <w:szCs w:val="19"/>
          <w:lang w:val="sk-SK"/>
        </w:rPr>
        <w:footnoteReference w:id="18"/>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r w:rsidR="00215D0B" w:rsidRPr="0027405B">
        <w:rPr>
          <w:rFonts w:ascii="Arial" w:hAnsi="Arial" w:cs="Arial"/>
          <w:sz w:val="19"/>
          <w:szCs w:val="19"/>
          <w:lang w:val="sk-SK"/>
        </w:rPr>
        <w:t>ŽoP</w:t>
      </w:r>
      <w:r w:rsidRPr="0027405B">
        <w:rPr>
          <w:rFonts w:ascii="Arial" w:hAnsi="Arial" w:cs="Arial"/>
          <w:sz w:val="19"/>
          <w:szCs w:val="19"/>
          <w:lang w:val="sk-SK"/>
        </w:rPr>
        <w:t xml:space="preserve"> </w:t>
      </w:r>
      <w:r w:rsidR="0044377D" w:rsidRPr="0027405B">
        <w:rPr>
          <w:rFonts w:ascii="Arial" w:hAnsi="Arial" w:cs="Arial"/>
          <w:sz w:val="19"/>
          <w:szCs w:val="19"/>
          <w:lang w:val="sk-SK"/>
        </w:rPr>
        <w:t>typu priebežná platba, zúčtovanie zálohovej platby a poskytnutie predfinancovania</w:t>
      </w:r>
      <w:r w:rsidRPr="0027405B">
        <w:rPr>
          <w:rFonts w:ascii="Arial" w:hAnsi="Arial" w:cs="Arial"/>
          <w:sz w:val="19"/>
          <w:szCs w:val="19"/>
          <w:lang w:val="sk-SK"/>
        </w:rPr>
        <w:t>..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3864A585" w14:textId="77777777" w:rsidR="002F32E4" w:rsidRPr="006114E9" w:rsidRDefault="002F32E4" w:rsidP="00AE0D10">
      <w:pPr>
        <w:pStyle w:val="Bulletslevel1"/>
        <w:spacing w:after="120" w:line="288" w:lineRule="auto"/>
        <w:ind w:left="567" w:firstLine="0"/>
        <w:jc w:val="both"/>
        <w:rPr>
          <w:rFonts w:cs="Arial"/>
          <w:szCs w:val="19"/>
          <w:lang w:val="sk-SK"/>
        </w:rPr>
      </w:pPr>
    </w:p>
    <w:p w14:paraId="082EBFFA" w14:textId="77777777" w:rsidR="00433EE7" w:rsidRPr="0073389C" w:rsidRDefault="00E51A8F" w:rsidP="00563905">
      <w:pPr>
        <w:pStyle w:val="Bulletslevel1"/>
        <w:spacing w:after="120" w:line="288" w:lineRule="auto"/>
        <w:ind w:left="0" w:firstLine="0"/>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04879970"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61161954"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27D69BD6"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6F251EEE"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E208785" w14:textId="77777777" w:rsidR="00433EE7" w:rsidRPr="0073389C" w:rsidRDefault="00433EE7" w:rsidP="00AE0D10">
      <w:pPr>
        <w:spacing w:before="120" w:after="120" w:line="288" w:lineRule="auto"/>
        <w:jc w:val="both"/>
      </w:pPr>
      <w:r w:rsidRPr="0073389C">
        <w:lastRenderedPageBreak/>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1B7E0DA3"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4DDDEFF2" w14:textId="77777777"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r w:rsidR="00EA330D">
        <w:rPr>
          <w:rStyle w:val="Odkaznapoznmkupodiarou"/>
          <w:szCs w:val="19"/>
          <w:lang w:val="sk-SK"/>
        </w:rPr>
        <w:footnoteReference w:id="19"/>
      </w:r>
      <w:r w:rsidRPr="0073389C">
        <w:rPr>
          <w:szCs w:val="19"/>
          <w:lang w:val="sk-SK"/>
        </w:rPr>
        <w:t>.</w:t>
      </w:r>
    </w:p>
    <w:p w14:paraId="564AE690"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127BFF60"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reálne dosiahnuté hodnoty ukazovateľov projektu; </w:t>
      </w:r>
    </w:p>
    <w:p w14:paraId="3A00D048"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zoznam výstupov jednotlivých aktivít projektu; </w:t>
      </w:r>
    </w:p>
    <w:p w14:paraId="4C431BCB" w14:textId="77777777" w:rsidR="002F32E4" w:rsidRPr="0073389C" w:rsidRDefault="002F32E4" w:rsidP="005B7173">
      <w:pPr>
        <w:pStyle w:val="Bulletslevel2"/>
        <w:numPr>
          <w:ilvl w:val="0"/>
          <w:numId w:val="74"/>
        </w:numPr>
        <w:spacing w:after="120" w:line="288" w:lineRule="auto"/>
        <w:jc w:val="both"/>
        <w:rPr>
          <w:szCs w:val="19"/>
          <w:lang w:val="sk-SK"/>
        </w:rPr>
      </w:pPr>
      <w:r w:rsidRPr="0073389C">
        <w:rPr>
          <w:szCs w:val="19"/>
          <w:lang w:val="sk-SK"/>
        </w:rPr>
        <w:t>ďalšiu dokumentáciu</w:t>
      </w:r>
      <w:r w:rsidR="001440E5">
        <w:rPr>
          <w:rStyle w:val="Odkaznapoznmkupodiarou"/>
          <w:szCs w:val="19"/>
          <w:lang w:val="sk-SK"/>
        </w:rPr>
        <w:footnoteReference w:id="20"/>
      </w:r>
      <w:r w:rsidRPr="0073389C">
        <w:rPr>
          <w:szCs w:val="19"/>
          <w:lang w:val="sk-SK"/>
        </w:rPr>
        <w:t xml:space="preserve">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458E1915" w14:textId="77777777"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7650867" w14:textId="77777777"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004615" w14:textId="77777777" w:rsidR="002E02DE" w:rsidRDefault="002E02DE" w:rsidP="002E02DE">
      <w:pPr>
        <w:pStyle w:val="Bulletslevel1"/>
        <w:spacing w:after="120" w:line="288" w:lineRule="auto"/>
        <w:ind w:left="0" w:firstLine="0"/>
        <w:jc w:val="both"/>
        <w:rPr>
          <w:szCs w:val="19"/>
          <w:lang w:val="sk-SK"/>
        </w:rPr>
      </w:pPr>
      <w:r w:rsidRPr="0073389C">
        <w:rPr>
          <w:szCs w:val="19"/>
          <w:lang w:val="sk-SK"/>
        </w:rPr>
        <w:t xml:space="preserve">Následná monitorovacia správa projektu obsahuje </w:t>
      </w:r>
      <w:r>
        <w:rPr>
          <w:szCs w:val="19"/>
          <w:lang w:val="sk-SK"/>
        </w:rPr>
        <w:t>údaje, ktoré sú automaticky vyplnené v nadväznosti na ich uvedenie v záverečnej monitorovacej správe.</w:t>
      </w:r>
    </w:p>
    <w:p w14:paraId="778D9EC5" w14:textId="77777777" w:rsidR="002E02DE" w:rsidRDefault="002E02DE" w:rsidP="002E02DE">
      <w:pPr>
        <w:pStyle w:val="Bulletslevel1"/>
        <w:spacing w:after="120" w:line="288" w:lineRule="auto"/>
        <w:ind w:left="0" w:firstLine="0"/>
        <w:jc w:val="both"/>
        <w:rPr>
          <w:szCs w:val="19"/>
          <w:lang w:val="sk-SK"/>
        </w:rPr>
      </w:pPr>
      <w:r>
        <w:rPr>
          <w:szCs w:val="19"/>
          <w:lang w:val="sk-SK"/>
        </w:rPr>
        <w:t xml:space="preserve">Pre posúdenie dodržania </w:t>
      </w:r>
      <w:r w:rsidRPr="009208EA">
        <w:rPr>
          <w:lang w:val="sk-SK"/>
        </w:rPr>
        <w:t>udržateľnosti</w:t>
      </w:r>
      <w:r>
        <w:rPr>
          <w:szCs w:val="19"/>
          <w:lang w:val="sk-SK"/>
        </w:rPr>
        <w:t>/zachovania výsledkov projektu sú dôležité najmä údaje vypĺňané prijímateľom:</w:t>
      </w:r>
    </w:p>
    <w:p w14:paraId="0F10D13F" w14:textId="77777777" w:rsidR="002E02DE" w:rsidRPr="009B2611" w:rsidRDefault="002E02DE" w:rsidP="002E02DE">
      <w:pPr>
        <w:pStyle w:val="Bulletslevel1"/>
        <w:numPr>
          <w:ilvl w:val="1"/>
          <w:numId w:val="75"/>
        </w:numPr>
        <w:spacing w:after="120" w:line="288" w:lineRule="auto"/>
        <w:jc w:val="both"/>
        <w:rPr>
          <w:szCs w:val="19"/>
          <w:lang w:val="sk-SK"/>
        </w:rPr>
      </w:pPr>
      <w:r>
        <w:rPr>
          <w:szCs w:val="19"/>
          <w:lang w:val="sk-SK"/>
        </w:rPr>
        <w:t xml:space="preserve"> v časti 10. riadok 105 - </w:t>
      </w:r>
      <w:r w:rsidRPr="00E66FE6">
        <w:rPr>
          <w:bCs/>
          <w:szCs w:val="19"/>
          <w:lang w:val="sk-SK"/>
        </w:rPr>
        <w:t>Identifikované problémy, riziká, prijaté opatrenia na ich odstránenie a ďalšie informácie</w:t>
      </w:r>
      <w:r>
        <w:rPr>
          <w:bCs/>
          <w:szCs w:val="19"/>
          <w:lang w:val="sk-SK"/>
        </w:rPr>
        <w:t xml:space="preserve">. </w:t>
      </w:r>
      <w:r>
        <w:rPr>
          <w:bCs/>
          <w:szCs w:val="19"/>
          <w:lang w:val="sk-SK"/>
        </w:rPr>
        <w:br/>
        <w:t>Tu uvedie Prijímateľ všetky dôležité skutočnosti a doklady, ktorými dosvedčí udržateľnosť/zachovanie výsledkov projektu, vrátane identifikovania problémov a rizík s tým súvisiacich,</w:t>
      </w:r>
    </w:p>
    <w:p w14:paraId="13382419" w14:textId="77777777" w:rsidR="002E02DE" w:rsidRDefault="002E02DE" w:rsidP="002E02DE">
      <w:pPr>
        <w:pStyle w:val="Bulletslevel1"/>
        <w:numPr>
          <w:ilvl w:val="1"/>
          <w:numId w:val="75"/>
        </w:numPr>
        <w:spacing w:after="120" w:line="288" w:lineRule="auto"/>
        <w:jc w:val="both"/>
        <w:rPr>
          <w:szCs w:val="19"/>
          <w:lang w:val="sk-SK"/>
        </w:rPr>
      </w:pPr>
      <w:r>
        <w:rPr>
          <w:szCs w:val="19"/>
          <w:lang w:val="sk-SK"/>
        </w:rPr>
        <w:t>v častiach 4. a 5. k merateľným ukazovateľom sa vypĺňajú skutočné hodnoty iba v prípade, že čas splnenia cieľových hodnôt merateľného ukazovateľa je počas udržateľnosti/následného monitorovania projektu,</w:t>
      </w:r>
    </w:p>
    <w:p w14:paraId="6BCD8E20" w14:textId="77777777" w:rsidR="002E02DE" w:rsidRPr="0073389C" w:rsidRDefault="002E02DE" w:rsidP="002E02DE">
      <w:pPr>
        <w:pStyle w:val="Bulletslevel1"/>
        <w:numPr>
          <w:ilvl w:val="1"/>
          <w:numId w:val="75"/>
        </w:numPr>
        <w:spacing w:after="120" w:line="288" w:lineRule="auto"/>
        <w:rPr>
          <w:lang w:val="sk-SK"/>
        </w:rPr>
      </w:pPr>
      <w:r>
        <w:rPr>
          <w:szCs w:val="19"/>
          <w:lang w:val="sk-SK"/>
        </w:rPr>
        <w:t>v časti 7. Príjmy projektu, resp. ďalších editovateľných častiach ako 9. 11. 12. 13. 14. uviesť alebo zmeniť  údaje podľa relevantnosti</w:t>
      </w:r>
      <w:r w:rsidR="009C5087">
        <w:rPr>
          <w:szCs w:val="19"/>
          <w:lang w:val="sk-SK"/>
        </w:rPr>
        <w:t>.</w:t>
      </w:r>
    </w:p>
    <w:p w14:paraId="47D2408F" w14:textId="77777777"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68038D2E"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6B4C18BE" w14:textId="77777777" w:rsidR="008510AB" w:rsidRDefault="008510AB" w:rsidP="00AE0D10">
      <w:pPr>
        <w:spacing w:before="120" w:after="120" w:line="288" w:lineRule="auto"/>
        <w:jc w:val="both"/>
      </w:pPr>
      <w:r w:rsidRPr="0073389C">
        <w:lastRenderedPageBreak/>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615E149A" w14:textId="77777777" w:rsidR="00F93253" w:rsidRDefault="00F93253" w:rsidP="00F93253">
      <w:pPr>
        <w:pStyle w:val="Default"/>
        <w:rPr>
          <w:rFonts w:ascii="Arial" w:hAnsi="Arial"/>
          <w:b/>
          <w:color w:val="auto"/>
          <w:sz w:val="19"/>
          <w:lang w:val="sk-SK"/>
        </w:rPr>
      </w:pPr>
    </w:p>
    <w:p w14:paraId="71494138" w14:textId="77777777"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2257E30D" w14:textId="77777777" w:rsidR="00F651CD" w:rsidRPr="008A64C0" w:rsidRDefault="00F93253" w:rsidP="008A64C0">
      <w:pPr>
        <w:pStyle w:val="Default"/>
        <w:spacing w:line="276" w:lineRule="auto"/>
        <w:jc w:val="both"/>
        <w:rPr>
          <w:rFonts w:ascii="Arial" w:eastAsia="Times" w:hAnsi="Arial"/>
          <w:sz w:val="19"/>
          <w:szCs w:val="19"/>
          <w:lang w:val="sk-SK" w:eastAsia="x-none"/>
        </w:rPr>
      </w:pPr>
      <w:r w:rsidRPr="003B2A65">
        <w:rPr>
          <w:lang w:val="sk-SK"/>
        </w:rPr>
        <w:br/>
      </w:r>
      <w:r w:rsidR="00F651CD" w:rsidRPr="008A64C0">
        <w:rPr>
          <w:rFonts w:ascii="Arial" w:hAnsi="Arial"/>
          <w:color w:val="auto"/>
          <w:sz w:val="19"/>
          <w:lang w:val="sk-SK"/>
        </w:rPr>
        <w:t>Plánované cieľové hodnoty projektových merateľných ukazovateľov (ďalej tiež ukazovateľ)</w:t>
      </w:r>
      <w:r w:rsidR="00F651CD" w:rsidRPr="008A64C0" w:rsidDel="00575791">
        <w:rPr>
          <w:rFonts w:ascii="Arial" w:hAnsi="Arial"/>
          <w:color w:val="auto"/>
          <w:sz w:val="19"/>
          <w:lang w:val="sk-SK"/>
        </w:rPr>
        <w:t xml:space="preserve"> </w:t>
      </w:r>
      <w:r w:rsidR="00F651CD" w:rsidRPr="008A64C0">
        <w:rPr>
          <w:rFonts w:ascii="Arial" w:hAnsi="Arial"/>
          <w:color w:val="auto"/>
          <w:sz w:val="19"/>
          <w:lang w:val="sk-SK"/>
        </w:rPr>
        <w:t>zadefinované v zmluve o NFP/rozhodnutí o schválení ŽoNFP, je možné meniť len v objektívne odôvodnených osobitných prípadoch</w:t>
      </w:r>
      <w:r w:rsidR="00F651CD" w:rsidRPr="008A64C0">
        <w:rPr>
          <w:rFonts w:ascii="Arial" w:eastAsia="Times" w:hAnsi="Arial"/>
          <w:sz w:val="19"/>
          <w:szCs w:val="19"/>
          <w:lang w:val="sk-SK" w:eastAsia="x-none"/>
        </w:rPr>
        <w:t>.</w:t>
      </w:r>
      <w:r w:rsidR="00303F2B" w:rsidRPr="008A64C0">
        <w:rPr>
          <w:rFonts w:ascii="Arial" w:eastAsia="Times" w:hAnsi="Arial"/>
          <w:sz w:val="19"/>
          <w:szCs w:val="19"/>
          <w:lang w:val="sk-SK" w:eastAsia="x-none"/>
        </w:rPr>
        <w:t xml:space="preserve"> </w:t>
      </w:r>
    </w:p>
    <w:p w14:paraId="20AE3E2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Všeobecné pravidlá posudzovania dosiahnutých hodnôt</w:t>
      </w:r>
    </w:p>
    <w:p w14:paraId="5793C64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Dosiahnuté hodnoty sa posudzujú za každý ukazovateľ pri ukončení projektu, najneskôr však v dobe udržateľnosti/dobe následného monitorovania projektu, ak sú na projekte uplatňované ukazovatele s časom plnenia po ukončení realizácie projektu. </w:t>
      </w:r>
    </w:p>
    <w:p w14:paraId="5B2B20CF" w14:textId="77777777" w:rsidR="000711BA"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pri implementácii nastane skutočnosť, pri ktorej sa nedá čiastočne alebo vôbec postupovať podľa pravidiel a príkladov tu uvedených, RO pre OP EVS postupuje v ich logike a pri obdobných prípadoch rovnako.</w:t>
      </w:r>
      <w:r w:rsidR="000711BA" w:rsidRPr="008A64C0">
        <w:rPr>
          <w:rFonts w:ascii="Arial" w:eastAsia="Times" w:hAnsi="Arial"/>
          <w:sz w:val="19"/>
          <w:szCs w:val="19"/>
          <w:lang w:val="sk-SK" w:eastAsia="x-none"/>
        </w:rPr>
        <w:t xml:space="preserve"> </w:t>
      </w:r>
    </w:p>
    <w:p w14:paraId="20967ED1" w14:textId="77777777" w:rsidR="00F651CD" w:rsidRPr="008A64C0" w:rsidRDefault="000711BA"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Nižšie uvedené postupy a príklady spôsobu výpočtu slúžia  na základné vymedzenie sumy NFP, ktorú môže RO pre OP EVS požadovať od prijímateľa vrátiť v zmysle čl. 10, ods.1 písmeno j) </w:t>
      </w:r>
      <w:r w:rsidR="00460926" w:rsidRPr="008A64C0">
        <w:rPr>
          <w:rFonts w:ascii="Arial" w:eastAsia="Times" w:hAnsi="Arial"/>
          <w:sz w:val="19"/>
          <w:szCs w:val="19"/>
          <w:lang w:val="sk-SK" w:eastAsia="x-none"/>
        </w:rPr>
        <w:t xml:space="preserve">VZP </w:t>
      </w:r>
      <w:r w:rsidRPr="008A64C0">
        <w:rPr>
          <w:rFonts w:ascii="Arial" w:eastAsia="Times" w:hAnsi="Arial"/>
          <w:sz w:val="19"/>
          <w:szCs w:val="19"/>
          <w:lang w:val="sk-SK" w:eastAsia="x-none"/>
        </w:rPr>
        <w:t>Zmluvy o NFP.</w:t>
      </w:r>
      <w:r w:rsidR="00A7336C" w:rsidRPr="008A64C0">
        <w:rPr>
          <w:rFonts w:ascii="Arial" w:eastAsia="Times" w:hAnsi="Arial"/>
          <w:sz w:val="19"/>
          <w:szCs w:val="19"/>
          <w:lang w:val="sk-SK" w:eastAsia="x-none"/>
        </w:rPr>
        <w:br/>
      </w:r>
    </w:p>
    <w:p w14:paraId="488BD4B1" w14:textId="77777777" w:rsidR="00F651CD" w:rsidRPr="0063712E" w:rsidRDefault="00F651CD" w:rsidP="008A64C0">
      <w:pPr>
        <w:pStyle w:val="Default"/>
        <w:spacing w:line="276" w:lineRule="auto"/>
        <w:jc w:val="both"/>
        <w:rPr>
          <w:rFonts w:ascii="Arial" w:eastAsia="Times" w:hAnsi="Arial"/>
          <w:b/>
          <w:sz w:val="19"/>
          <w:szCs w:val="19"/>
          <w:lang w:val="sk-SK" w:eastAsia="x-none"/>
        </w:rPr>
      </w:pPr>
      <w:r w:rsidRPr="0063712E">
        <w:rPr>
          <w:rFonts w:ascii="Arial" w:eastAsia="Times" w:hAnsi="Arial"/>
          <w:b/>
          <w:sz w:val="19"/>
          <w:szCs w:val="19"/>
          <w:lang w:val="sk-SK" w:eastAsia="x-none"/>
        </w:rPr>
        <w:t>Nedosiahnutie plánovaných cieľových hodnôt s následkom mimoriadneho ukončenia zmluvy</w:t>
      </w:r>
    </w:p>
    <w:p w14:paraId="376B700E"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Pri posudzovaní nedosiahnutia  cieľových hodnôt ukazovateľov  sa rozlišuje medzi merateľnými ukazovateľmi bez príznaku rizika a merateľnými ukazovateľmi s príznakom rizika.</w:t>
      </w:r>
    </w:p>
    <w:p w14:paraId="2FB69630"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Dosiahnutie cieľovej hodnoty jednotlivého ukazovateľa s príznakom zníženej o viac ako 60 % alebo ukazovateľa bez príznaku zníženej o viac ako 40 % oproti výške, ktorá bola uvedená v Schválenej žiadosti o NFP, predstavuje nedosiahnutie cieľa Projektu, v dôsledku čoho ide o podstatné porušenie zmluvy o  NFP/ resp. VP a  poskytovateľ pristúpi k mimoriadnemu ukončeniu zmluvného vzťahu s následkom vrátenia všetkých poskytnutých prostriedkov v zmysle čl. 9, bod 3 Prílohy č.1 Všeobecných zmluvných podmienok k zmluve o NFP/ mimoriadnemu ukončeniu projektu v zmysle článku 15, bod 4 Prílohy č. 1 Práva a povinnosti poskytovateľa a prijímateľa v súvislosti s realizáciou projektu rozhodnutia o schválení ŽoNFP. </w:t>
      </w:r>
    </w:p>
    <w:p w14:paraId="0AAC85C2"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1794208C"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bez mimoriadneho ukončenia zmluvy</w:t>
      </w:r>
    </w:p>
    <w:p w14:paraId="28B14FC3"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Dosiahnutie cieľových hodnôt ukazovateľov sa posudzuje primárne na úrovni jednotlivých aktivít. V prípade, ak jednou hlavnou aktivitou dochádza k naplneniu viac ako jedného ukazovateľa, výška NFP sa zníži priamo úmerne k zníženiu cieľovej hodnoty ukazovateľa po započítaní úrovne plnenia ostatných ukazovateľov v aktivite vypočítanej ako aritmetický priemer týchto percentuálnych hodnôt v čase plnenia posledného z nich</w:t>
      </w:r>
      <w:r w:rsidRPr="008A64C0">
        <w:rPr>
          <w:rFonts w:eastAsia="Times"/>
          <w:sz w:val="19"/>
          <w:szCs w:val="19"/>
          <w:lang w:eastAsia="x-none"/>
        </w:rPr>
        <w:footnoteReference w:id="21"/>
      </w:r>
      <w:r w:rsidRPr="008A64C0">
        <w:rPr>
          <w:rFonts w:ascii="Arial" w:eastAsia="Times" w:hAnsi="Arial"/>
          <w:sz w:val="19"/>
          <w:szCs w:val="19"/>
          <w:lang w:val="sk-SK" w:eastAsia="x-none"/>
        </w:rPr>
        <w:t xml:space="preserve">, bez ohľadu na to, o ktorý druh ukazovateľa ide.  </w:t>
      </w:r>
    </w:p>
    <w:p w14:paraId="354DA875"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prichádza k dosiahnutiu hodnoty posudzovaného ukazovateľa vo viacerých hlavných aktivitách, berie sa do úvahy aritmetický priemer za dotknuté ukazovatele a aktivity. Cieľom takéhoto postupného posudzovania je, v prípade dosiahnutia hodnoty ukazovateľa s možným dosahom na NFP,   znížiť NFP/vrátiť časť NFP vo vzťahu k tým hlavným aktivitám, v ktorých prichádza k dosiahnutiu znižovaného ukazovateľa.</w:t>
      </w:r>
    </w:p>
    <w:p w14:paraId="7F446851"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Pri výpočte aritmetického priemeru sa zohľadňuje naplnenie plánovaných hodnôt ukazovateľov max. na 100 %, nie prekročených hodnôt ukazovateľov (t. j. viac ako 100 %). </w:t>
      </w:r>
    </w:p>
    <w:p w14:paraId="7E62E721"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RO pre OP EVS pri krátení výdavkov v prípade nenaplnenia plánovaných hodnôt ukazovateľov výsledku zohľadní reálne čerpanie rozpočtu. </w:t>
      </w:r>
    </w:p>
    <w:p w14:paraId="3349D8FF"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331679CA"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s dosahom na NFP</w:t>
      </w:r>
    </w:p>
    <w:p w14:paraId="004B1B58"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lastRenderedPageBreak/>
        <w:t xml:space="preserve">Ku kráteniu NFP môže pristúpiť RO pre OP EVS len vtedy, ak skutočné  naplnenie cieľových hodnôt merateľných ukazovateľov nemá za následok mimoriadne ukončenie zmluvy a súčasne naplnenie cieľových hodnôt projektových merateľných ukazovateľov je na 89% a menej. V tomto prípade je poskytovateľ oprávnený pristúpiť ku kráteniu NFP pomerným krátením celkových oprávnených výdavkov za dotknuté aktivity a pomernú časť nepriamych výdavkov. </w:t>
      </w:r>
    </w:p>
    <w:p w14:paraId="5C64B417"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1E5DCE3F"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erateľný ukazovateľ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0FBDFA5E"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063A9376" w14:textId="77777777" w:rsidR="00F651CD" w:rsidRPr="008A64C0" w:rsidRDefault="00F651CD" w:rsidP="008A64C0">
      <w:pPr>
        <w:pStyle w:val="Textkomentra"/>
        <w:spacing w:line="276" w:lineRule="auto"/>
        <w:jc w:val="both"/>
        <w:rPr>
          <w:rFonts w:eastAsia="Times"/>
          <w:color w:val="000000"/>
          <w:sz w:val="19"/>
          <w:szCs w:val="19"/>
          <w:lang w:val="sk-SK"/>
        </w:rPr>
      </w:pPr>
      <w:r w:rsidRPr="008A64C0">
        <w:rPr>
          <w:rFonts w:eastAsia="Times"/>
          <w:color w:val="000000"/>
          <w:sz w:val="19"/>
          <w:szCs w:val="19"/>
          <w:lang w:val="sk-SK"/>
        </w:rPr>
        <w:t xml:space="preserve">V prípade uplatnenia korekcie na projekt sa jej výška nezapočítava do percentuálneho reálneho čerpania rozpočtu pre výpočet sumy za nedosiahnutie hodnoty projektových merateľných ukazovateľov, ale znižuje východiskovú sumu pre percentuálny výpočet sankcie. </w:t>
      </w:r>
    </w:p>
    <w:p w14:paraId="1037C8E6"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4722C76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súhrnne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erateľné ukazovatele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sa suma vypočíta takto:</w:t>
      </w:r>
    </w:p>
    <w:p w14:paraId="1C491FA0" w14:textId="77777777"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1 000 000 - 200 000 = 800 000, 15% z 800 000 = 120 000 (EUR).</w:t>
      </w:r>
    </w:p>
    <w:p w14:paraId="3C4F091A" w14:textId="77777777"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3F1D0B54"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bez dosahu na NFP</w:t>
      </w:r>
    </w:p>
    <w:p w14:paraId="58486A0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budú hodnoty za jednotlivé aktivity alebo za súhrnne cieľové hodnoty všetkých ukazovateľov</w:t>
      </w:r>
      <w:r w:rsidRPr="008A64C0" w:rsidDel="000F7236">
        <w:rPr>
          <w:rFonts w:ascii="Arial" w:eastAsia="Times" w:hAnsi="Arial"/>
          <w:sz w:val="19"/>
          <w:szCs w:val="19"/>
          <w:lang w:val="sk-SK" w:eastAsia="x-none"/>
        </w:rPr>
        <w:t xml:space="preserve"> </w:t>
      </w:r>
      <w:r w:rsidRPr="008A64C0">
        <w:rPr>
          <w:rFonts w:ascii="Arial" w:eastAsia="Times" w:hAnsi="Arial"/>
          <w:sz w:val="19"/>
          <w:szCs w:val="19"/>
          <w:lang w:val="sk-SK" w:eastAsia="x-none"/>
        </w:rPr>
        <w:t>naplnené minimálne na 90 % a viac, poskytovateľ si nebude uplatňovať</w:t>
      </w:r>
      <w:r w:rsidRPr="008A64C0" w:rsidDel="004952A7">
        <w:rPr>
          <w:rFonts w:ascii="Arial" w:eastAsia="Times" w:hAnsi="Arial"/>
          <w:sz w:val="19"/>
          <w:szCs w:val="19"/>
          <w:lang w:val="sk-SK" w:eastAsia="x-none"/>
        </w:rPr>
        <w:t xml:space="preserve"> </w:t>
      </w:r>
      <w:r w:rsidRPr="008A64C0">
        <w:rPr>
          <w:rFonts w:ascii="Arial" w:eastAsia="Times" w:hAnsi="Arial"/>
          <w:sz w:val="19"/>
          <w:szCs w:val="19"/>
          <w:lang w:val="sk-SK" w:eastAsia="x-none"/>
        </w:rPr>
        <w:t>právo znížiť výšku poskytovaného NFP/ vrátiť časť NFP úmerne k zníženiu hodnoty Merateľného ukazovateľa Projektu v zmysle čl. 10 ods. 1 písm. j) VZP resp. čl. 16 ods. 1 písm. j) VP.</w:t>
      </w:r>
    </w:p>
    <w:p w14:paraId="6D18B0E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6747CC15"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RO pre OP EVS v tomto prípade uplatní pravidlo o zohľadnení reálneho čerpania pri nedosiahnutí plánovaných cieľových hodnôt.</w:t>
      </w:r>
    </w:p>
    <w:p w14:paraId="486D4221"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228ED98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súhrnne za všetky merateľné ukazovatele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5D3C25AC" w14:textId="77777777" w:rsidR="00BD3255" w:rsidRDefault="00BD3255" w:rsidP="00F651CD">
      <w:pPr>
        <w:pStyle w:val="Default"/>
        <w:jc w:val="both"/>
        <w:rPr>
          <w:rFonts w:ascii="Arial" w:hAnsi="Arial"/>
          <w:color w:val="auto"/>
          <w:sz w:val="19"/>
          <w:lang w:val="sk-SK"/>
        </w:rPr>
      </w:pPr>
    </w:p>
    <w:p w14:paraId="677E2D92" w14:textId="77777777" w:rsidR="007223B7" w:rsidRPr="0073389C" w:rsidRDefault="007223B7" w:rsidP="007223B7">
      <w:pPr>
        <w:pStyle w:val="Nadpis2"/>
        <w:rPr>
          <w:lang w:val="sk-SK"/>
        </w:rPr>
      </w:pPr>
      <w:bookmarkStart w:id="59" w:name="_Toc440372864"/>
      <w:bookmarkStart w:id="60" w:name="_Toc94683053"/>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59"/>
      <w:bookmarkEnd w:id="60"/>
    </w:p>
    <w:p w14:paraId="6EA71E11" w14:textId="77777777" w:rsidR="00563905" w:rsidRPr="0073389C" w:rsidRDefault="00563905" w:rsidP="009B5B97">
      <w:pPr>
        <w:spacing w:before="120" w:after="120" w:line="288" w:lineRule="auto"/>
        <w:jc w:val="both"/>
      </w:pPr>
    </w:p>
    <w:p w14:paraId="1C395ED3" w14:textId="77777777" w:rsidR="00AE5A8F" w:rsidRPr="0073389C" w:rsidRDefault="00023A70" w:rsidP="009B5B97">
      <w:pPr>
        <w:pStyle w:val="Nadpis3"/>
        <w:spacing w:line="288" w:lineRule="auto"/>
        <w:ind w:left="567" w:firstLine="0"/>
        <w:rPr>
          <w:lang w:val="sk-SK"/>
        </w:rPr>
      </w:pPr>
      <w:bookmarkStart w:id="61" w:name="_Toc440372865"/>
      <w:bookmarkStart w:id="62" w:name="_Toc94683054"/>
      <w:r w:rsidRPr="0073389C">
        <w:rPr>
          <w:lang w:val="sk-SK"/>
        </w:rPr>
        <w:t>Charakter zmien a spôsob posudzovania zmien</w:t>
      </w:r>
      <w:bookmarkEnd w:id="61"/>
      <w:bookmarkEnd w:id="62"/>
    </w:p>
    <w:p w14:paraId="5FF786D0" w14:textId="77777777"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35FBC250" w14:textId="77777777"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165A4E5B" w14:textId="77777777" w:rsidR="00DF609C" w:rsidRPr="0073389C" w:rsidRDefault="00DF609C" w:rsidP="009B5B97">
      <w:pPr>
        <w:spacing w:before="120" w:after="120" w:line="288" w:lineRule="auto"/>
        <w:jc w:val="both"/>
      </w:pPr>
    </w:p>
    <w:p w14:paraId="217CC3FD" w14:textId="77777777"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4A778CF6" w14:textId="77777777"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6767A137" w14:textId="77777777"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0DA0B1BF" w14:textId="77777777"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68CF9C0A" w14:textId="77777777"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14:paraId="7FA2198D" w14:textId="77777777"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w:t>
      </w:r>
      <w:r w:rsidR="00FA0151" w:rsidRPr="00FA0151">
        <w:rPr>
          <w:rFonts w:cs="Arial"/>
          <w:szCs w:val="19"/>
          <w:lang w:val="sk-SK"/>
        </w:rPr>
        <w:t>znenie ustanovení Zmluvy o poskytnutí NFP</w:t>
      </w:r>
      <w:r w:rsidR="00FA0151">
        <w:rPr>
          <w:rFonts w:cs="Arial"/>
          <w:szCs w:val="19"/>
        </w:rPr>
        <w:t>,</w:t>
      </w:r>
      <w:r w:rsidR="00FA0151" w:rsidRPr="00C750F1">
        <w:rPr>
          <w:szCs w:val="19"/>
          <w:lang w:val="sk-SK"/>
        </w:rPr>
        <w:t xml:space="preserve"> </w:t>
      </w:r>
      <w:r w:rsidRPr="00C750F1">
        <w:rPr>
          <w:szCs w:val="19"/>
          <w:lang w:val="sk-SK"/>
        </w:rPr>
        <w:t xml:space="preserve">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w:t>
      </w:r>
      <w:r w:rsidR="003E39CA">
        <w:rPr>
          <w:szCs w:val="19"/>
          <w:lang w:val="sk-SK"/>
        </w:rPr>
        <w:t xml:space="preserve"> personálnej matice,</w:t>
      </w:r>
      <w:r w:rsidRPr="00C750F1">
        <w:rPr>
          <w:szCs w:val="19"/>
          <w:lang w:val="sk-SK"/>
        </w:rPr>
        <w:t xml:space="preserve"> , , zmena štúdií)</w:t>
      </w:r>
      <w:r w:rsidR="00C750F1" w:rsidRPr="00C750F1">
        <w:rPr>
          <w:szCs w:val="19"/>
          <w:lang w:val="sk-SK"/>
        </w:rPr>
        <w:t>;</w:t>
      </w:r>
    </w:p>
    <w:p w14:paraId="08BB21F9" w14:textId="77777777" w:rsidR="008F0217" w:rsidRDefault="00C750F1" w:rsidP="007F2AB0">
      <w:pPr>
        <w:pStyle w:val="Odsekzoznamu"/>
        <w:numPr>
          <w:ilvl w:val="0"/>
          <w:numId w:val="95"/>
        </w:numPr>
        <w:tabs>
          <w:tab w:val="left" w:pos="0"/>
        </w:tabs>
        <w:autoSpaceDE w:val="0"/>
        <w:autoSpaceDN w:val="0"/>
        <w:adjustRightInd w:val="0"/>
        <w:spacing w:before="120" w:after="120" w:line="288" w:lineRule="auto"/>
        <w:ind w:left="851" w:hanging="284"/>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0E1308BB" w14:textId="77777777"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0B42950D"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145CC028" w14:textId="77777777"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45448D5B" w14:textId="77777777" w:rsidR="00FD2BDF" w:rsidRPr="00FD2BDF" w:rsidRDefault="00FD2BDF" w:rsidP="000F62D2">
      <w:pPr>
        <w:numPr>
          <w:ilvl w:val="0"/>
          <w:numId w:val="40"/>
        </w:numPr>
        <w:spacing w:before="120" w:after="120" w:line="288" w:lineRule="auto"/>
        <w:ind w:left="851"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1EFB931" w14:textId="7777777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14:paraId="14A0848A" w14:textId="77777777" w:rsidR="00B3113C" w:rsidRPr="0073389C" w:rsidRDefault="005F7F8E" w:rsidP="000F62D2">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14:paraId="6D095FCC" w14:textId="77777777"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1BAD01C2"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572931A3"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626222F6"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69E43505" w14:textId="77777777"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lastRenderedPageBreak/>
        <w:t>v rozpočte p</w:t>
      </w:r>
      <w:r w:rsidRPr="00E008D8">
        <w:rPr>
          <w:bCs/>
          <w:lang w:eastAsia="cs-CZ"/>
        </w:rPr>
        <w:t>rojektu, okrem nedočerpania niektorej rozpočtovej položky</w:t>
      </w:r>
      <w:r w:rsidR="00B3113C" w:rsidRPr="0073389C">
        <w:rPr>
          <w:lang w:eastAsia="cs-CZ"/>
        </w:rPr>
        <w:t>,</w:t>
      </w:r>
    </w:p>
    <w:p w14:paraId="72D2F21B" w14:textId="77777777" w:rsidR="00EC4569" w:rsidRPr="0085571F" w:rsidRDefault="00E008D8" w:rsidP="0085571F">
      <w:pPr>
        <w:tabs>
          <w:tab w:val="left" w:pos="0"/>
        </w:tabs>
        <w:spacing w:before="120" w:after="120" w:line="288" w:lineRule="auto"/>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r w:rsidR="00EC4569" w:rsidRPr="0085571F">
        <w:t>V prípade významnejšej zmeny je Prijímateľ povinný požiadať o zmenu Zmluvy o poskytnutí NFP pred vykonaním samotnej zmeny alebo pred uplynutím doby, ku ktorej sa požadovaná zmena viaže, alebo pred vznikom, prípadne zánikom skutočnosti, ktorá sa má prostredníctvom vykonania zmeny odvrátiť</w:t>
      </w:r>
      <w:r w:rsidR="00882891">
        <w:t xml:space="preserve"> (tzv. zmenové konanie ex ante)</w:t>
      </w:r>
      <w:r w:rsidR="00EC4569" w:rsidRPr="0085571F">
        <w:t xml:space="preserve">. </w:t>
      </w:r>
      <w:r w:rsidR="0085571F" w:rsidRPr="0085571F">
        <w:t xml:space="preserve">Významnejšími zmenami podliehajúcimi zmenovému konaniu ex- ante sú všetky zmeny, pre ktoré výslovne </w:t>
      </w:r>
      <w:r w:rsidR="0085571F">
        <w:t>zo</w:t>
      </w:r>
      <w:r w:rsidR="0085571F" w:rsidRPr="0085571F">
        <w:t xml:space="preserve"> Zmluvy o poskytnutí NFP alebo z Právnych dokumentov vydaných Poskytovateľom nevyplýva iný režim zmien.</w:t>
      </w:r>
    </w:p>
    <w:p w14:paraId="219EE83A" w14:textId="77777777" w:rsidR="00EC4569" w:rsidRDefault="00EC4569" w:rsidP="0085571F">
      <w:pPr>
        <w:spacing w:before="120" w:after="120" w:line="288" w:lineRule="auto"/>
        <w:jc w:val="both"/>
      </w:pPr>
      <w:r w:rsidRPr="0085571F">
        <w:rPr>
          <w:b/>
        </w:rPr>
        <w:t>Osobitné významnejšie druhy zmien na ktoré sa vzťahuje zmenové konanie ex post v zmysle odseku 6.10 zmluvy o</w:t>
      </w:r>
      <w:r>
        <w:rPr>
          <w:b/>
        </w:rPr>
        <w:t> </w:t>
      </w:r>
      <w:r w:rsidRPr="0085571F">
        <w:rPr>
          <w:b/>
        </w:rPr>
        <w:t>NFP</w:t>
      </w:r>
      <w:r w:rsidR="00FF2438">
        <w:rPr>
          <w:rStyle w:val="Odkaznapoznmkupodiarou"/>
          <w:b/>
        </w:rPr>
        <w:footnoteReference w:id="22"/>
      </w:r>
      <w:r>
        <w:t>.</w:t>
      </w:r>
    </w:p>
    <w:p w14:paraId="683FBAA1" w14:textId="232250E3" w:rsidR="00FF2438" w:rsidRDefault="00FF2438" w:rsidP="005B7173">
      <w:pPr>
        <w:pStyle w:val="Odsekzoznamu"/>
        <w:numPr>
          <w:ilvl w:val="0"/>
          <w:numId w:val="126"/>
        </w:numPr>
        <w:spacing w:before="120" w:after="120" w:line="288" w:lineRule="auto"/>
        <w:jc w:val="both"/>
      </w:pPr>
      <w:r w:rsidRPr="001D0C1E">
        <w:t>Zmen</w:t>
      </w:r>
      <w:r>
        <w:t>a</w:t>
      </w:r>
      <w:r w:rsidRPr="001D0C1E">
        <w:t xml:space="preserve"> </w:t>
      </w:r>
      <w:r>
        <w:t xml:space="preserve">zmluvy ohľadom aplikácie </w:t>
      </w:r>
      <w:r w:rsidRPr="00033E1E">
        <w:t>očakávan</w:t>
      </w:r>
      <w:r>
        <w:t>ého</w:t>
      </w:r>
      <w:r w:rsidRPr="00033E1E">
        <w:t xml:space="preserve"> rast</w:t>
      </w:r>
      <w:r>
        <w:t>u</w:t>
      </w:r>
      <w:r w:rsidRPr="00033E1E">
        <w:t xml:space="preserve"> mzdových výdavkov</w:t>
      </w:r>
      <w:r>
        <w:t xml:space="preserve"> alebo  aplikácie funkčných platov, resp. ich ekvivalentu  pre výdavky, ktoré vzniknú v období od 1. januára 2019 a neskôr.</w:t>
      </w:r>
      <w:r w:rsidR="005162C5">
        <w:t xml:space="preserve"> </w:t>
      </w:r>
      <w:r w:rsidR="00A36DB7">
        <w:t xml:space="preserve">Do tejto kategórie patria aj  zmeny vyvolané </w:t>
      </w:r>
      <w:r w:rsidR="005162C5">
        <w:t xml:space="preserve">zmenou zákonných predpisov (napr. opatrením o sumách stravného)  </w:t>
      </w:r>
    </w:p>
    <w:p w14:paraId="4A0925AA" w14:textId="77777777" w:rsidR="009973D7" w:rsidRDefault="00331B12" w:rsidP="005B7173">
      <w:pPr>
        <w:pStyle w:val="Odsekzoznamu"/>
        <w:numPr>
          <w:ilvl w:val="0"/>
          <w:numId w:val="126"/>
        </w:numPr>
        <w:spacing w:before="120" w:after="120" w:line="288" w:lineRule="auto"/>
        <w:jc w:val="both"/>
      </w:pPr>
      <w:r>
        <w:t>Zmena zmluvy, ktorou Prijímateľ reaguje na vzniknutú krízovú situáciu</w:t>
      </w:r>
      <w:r>
        <w:rPr>
          <w:rStyle w:val="Odkaznapoznmkupodiarou"/>
        </w:rPr>
        <w:footnoteReference w:id="23"/>
      </w:r>
      <w:r w:rsidR="00F4554E">
        <w:t>,</w:t>
      </w:r>
      <w:r>
        <w:t xml:space="preserve"> v rozsahu usmernenia RO pre OP EVS sa umožňuje vykonať zmenu zmluvy</w:t>
      </w:r>
      <w:r w:rsidR="00A81A66">
        <w:t xml:space="preserve"> tak</w:t>
      </w:r>
      <w:r>
        <w:t xml:space="preserve">, aby bolo možné </w:t>
      </w:r>
      <w:r w:rsidR="00CE766D">
        <w:t xml:space="preserve">v rámci objektívne vzniknutých obmedzujúcich skutočností </w:t>
      </w:r>
      <w:r>
        <w:t>zabezpečiť  dosiahnutie cieľov projektu</w:t>
      </w:r>
    </w:p>
    <w:p w14:paraId="6FE7B037" w14:textId="1EC15F0F" w:rsidR="00331B12" w:rsidRDefault="009973D7" w:rsidP="005B7173">
      <w:pPr>
        <w:pStyle w:val="Odsekzoznamu"/>
        <w:numPr>
          <w:ilvl w:val="0"/>
          <w:numId w:val="126"/>
        </w:numPr>
        <w:spacing w:before="120" w:after="120" w:line="288" w:lineRule="auto"/>
        <w:jc w:val="both"/>
      </w:pPr>
      <w:r>
        <w:t xml:space="preserve">Zmena zmluvy, ktorá si vyžaduje „uzavretie“ </w:t>
      </w:r>
      <w:r w:rsidR="005162C5">
        <w:t xml:space="preserve">pôvodnej </w:t>
      </w:r>
      <w:r>
        <w:t>položky rozpočtu pre vytvorenie „následníckej“ položky/položiek v prípadoch ako</w:t>
      </w:r>
      <w:r w:rsidR="00A36DB7">
        <w:t xml:space="preserve"> </w:t>
      </w:r>
      <w:r w:rsidR="005162C5">
        <w:t xml:space="preserve">je </w:t>
      </w:r>
      <w:r w:rsidR="00A36DB7">
        <w:t>napríklad</w:t>
      </w:r>
      <w:r>
        <w:t xml:space="preserve"> </w:t>
      </w:r>
      <w:r w:rsidR="00A36DB7">
        <w:t xml:space="preserve">zmena jednotky z osobohodín na projekt, zníženie </w:t>
      </w:r>
      <w:r w:rsidR="005162C5">
        <w:t xml:space="preserve">výšky </w:t>
      </w:r>
      <w:r w:rsidR="00A36DB7">
        <w:t>NFP projektu z iniciatívy Prijímateľa</w:t>
      </w:r>
      <w:r w:rsidR="00B22724">
        <w:t>,</w:t>
      </w:r>
      <w:r w:rsidR="005162C5">
        <w:t xml:space="preserve"> zlučovanie viacerých položiek s čiastkovým úväzkom</w:t>
      </w:r>
    </w:p>
    <w:p w14:paraId="2660263E" w14:textId="77777777" w:rsidR="00EC4569" w:rsidRPr="00543C0F" w:rsidRDefault="00543C0F" w:rsidP="00543C0F">
      <w:pPr>
        <w:spacing w:before="120" w:after="120" w:line="288" w:lineRule="auto"/>
        <w:jc w:val="both"/>
        <w:rPr>
          <w:bCs/>
          <w:lang w:eastAsia="cs-CZ"/>
        </w:rPr>
      </w:pPr>
      <w:r>
        <w:t>Zmena</w:t>
      </w:r>
      <w:r w:rsidR="00835F95">
        <w:t xml:space="preserve"> zmluvy</w:t>
      </w:r>
      <w:r>
        <w:t xml:space="preserve">, ktorou Prijímateľ na základe dostatočných skúseností s realizáciou  projektu a na základe analýzy vo vzťahu k  </w:t>
      </w:r>
      <w:r w:rsidR="00D309B7">
        <w:t>nezrealizovanej</w:t>
      </w:r>
      <w:r>
        <w:t xml:space="preserve"> časti Projektu</w:t>
      </w:r>
      <w:r w:rsidR="00D309B7">
        <w:t xml:space="preserve"> </w:t>
      </w:r>
      <w:r>
        <w:t xml:space="preserve"> realizuje zníženie  NFP</w:t>
      </w:r>
      <w:r w:rsidR="00D309B7">
        <w:t xml:space="preserve"> pri zabezpečení dosiahnutia cieľov projektu. </w:t>
      </w:r>
      <w:r w:rsidR="00EC4569" w:rsidRPr="00EC4569">
        <w:t>V prípade takýchto významnejších zmien je Prijímateľ oprávnený predložiť Žiadosť o platbu , ktorá ako prvá zahŕňa aspoň niektoré výdavky, ktoré sú požadovanou zmenou dotknuté, až po schválení takýchto významnejších zmien Poskytovateľom</w:t>
      </w:r>
      <w:r w:rsidR="00EC4569">
        <w:t>.</w:t>
      </w:r>
      <w:r w:rsidR="00FF2438">
        <w:t xml:space="preserve">  </w:t>
      </w:r>
    </w:p>
    <w:p w14:paraId="51A7E087" w14:textId="77777777" w:rsidR="00033F4A" w:rsidRPr="00033F4A" w:rsidRDefault="00033F4A" w:rsidP="00033F4A">
      <w:pPr>
        <w:spacing w:before="120" w:after="120" w:line="288" w:lineRule="auto"/>
        <w:ind w:left="851"/>
        <w:jc w:val="both"/>
        <w:rPr>
          <w:bCs/>
          <w:lang w:eastAsia="cs-CZ"/>
        </w:rPr>
      </w:pPr>
    </w:p>
    <w:p w14:paraId="305D8A3D" w14:textId="77777777" w:rsidR="00EB21CF"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w:t>
      </w:r>
      <w:r w:rsidR="00CD60A6">
        <w:t xml:space="preserve">negatívne </w:t>
      </w:r>
      <w:r w:rsidRPr="0073389C">
        <w:t>ovplyvnia charakter a parametre projektu alebo plnenie podmienok stanovených v zmluve/rozhodnutí– hovoríme o</w:t>
      </w:r>
      <w:r w:rsidR="006E22FD">
        <w:t> </w:t>
      </w:r>
      <w:r w:rsidR="00CD60A6" w:rsidRPr="00E86C06">
        <w:rPr>
          <w:rFonts w:cs="Arial"/>
          <w:szCs w:val="19"/>
        </w:rPr>
        <w:t>podstatn</w:t>
      </w:r>
      <w:r w:rsidR="00CD60A6">
        <w:rPr>
          <w:rFonts w:cs="Arial"/>
          <w:szCs w:val="19"/>
        </w:rPr>
        <w:t>ej zmene projektu, ktorá môže znamenať podstatné porušenie Zmluvy o poskytnutí NFP, vznik ktorého</w:t>
      </w:r>
      <w:r w:rsidRPr="0073389C">
        <w:t xml:space="preserve">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p>
    <w:p w14:paraId="0F8D0EEB" w14:textId="77777777" w:rsidR="003E245B" w:rsidRPr="0073389C" w:rsidRDefault="00874BD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874BD7">
        <w:rPr>
          <w:b/>
        </w:rPr>
        <w:t>Žiadnu zmenu týkajúcu sa Projektu nemožno schváliť v prípade, ak predstavuje podstatnú zmenu projektu alebo môže spôsobiť podstatnú zmenu projektu.</w:t>
      </w:r>
    </w:p>
    <w:p w14:paraId="31820F29" w14:textId="77777777"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658C5DCD" w14:textId="77777777"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54F76D5E" w14:textId="77777777" w:rsidR="00DE2902" w:rsidRPr="0073389C" w:rsidRDefault="00DE2902" w:rsidP="009B5B97">
      <w:pPr>
        <w:spacing w:before="120" w:after="120" w:line="288" w:lineRule="auto"/>
        <w:jc w:val="both"/>
      </w:pPr>
    </w:p>
    <w:p w14:paraId="332B9E91" w14:textId="1BEED186"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w:t>
      </w:r>
      <w:r w:rsidR="00736D4F">
        <w:t>musí</w:t>
      </w:r>
      <w:r w:rsidR="00736D4F" w:rsidRPr="0073389C">
        <w:t xml:space="preserve"> </w:t>
      </w:r>
      <w:r w:rsidRPr="0073389C">
        <w:t>prijímateľ požiadať o zmenu začiatku realizácie hlavných aktivít Žiadosťou o zmenu zmluvy ešte pred uplynutím omeškania o menej ako 3 mesiace</w:t>
      </w:r>
      <w:r w:rsidR="00736D4F">
        <w:t>, inak sa jedná podstatné porušenie Zmluvy o NFP s možným následkom odstúpenia od zmluvy s vrátením NFP, resp. časti NFP</w:t>
      </w:r>
      <w:r w:rsidR="00053ED1">
        <w:t>.</w:t>
      </w:r>
      <w:r w:rsidRPr="0073389C">
        <w:t xml:space="preserve"> </w:t>
      </w:r>
    </w:p>
    <w:p w14:paraId="2B6EFE56"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5C200507" w14:textId="77777777"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536DCAF0"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360F3A85" w14:textId="77777777" w:rsidR="00AE5A8F" w:rsidRPr="0073389C" w:rsidRDefault="00AE5A8F" w:rsidP="009B5B97">
      <w:pPr>
        <w:pStyle w:val="Nadpis3"/>
        <w:spacing w:line="288" w:lineRule="auto"/>
        <w:ind w:left="567" w:firstLine="0"/>
        <w:rPr>
          <w:lang w:val="sk-SK"/>
        </w:rPr>
      </w:pPr>
      <w:bookmarkStart w:id="63" w:name="_Toc410907854"/>
      <w:bookmarkStart w:id="64" w:name="_Toc440372866"/>
      <w:bookmarkStart w:id="65" w:name="_Toc94683055"/>
      <w:r w:rsidRPr="0073389C">
        <w:rPr>
          <w:lang w:val="sk-SK"/>
        </w:rPr>
        <w:t>Administrácia zmenového konania</w:t>
      </w:r>
      <w:bookmarkEnd w:id="63"/>
      <w:bookmarkEnd w:id="64"/>
      <w:bookmarkEnd w:id="65"/>
    </w:p>
    <w:p w14:paraId="0144D849"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492A2570"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0EB070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0378F4C8"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52534557" w14:textId="77777777"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14:paraId="5F980CA5" w14:textId="5AD5AC96" w:rsidR="00AE5A8F" w:rsidRDefault="00AE5A8F" w:rsidP="009B5B97">
      <w:pPr>
        <w:autoSpaceDE w:val="0"/>
        <w:autoSpaceDN w:val="0"/>
        <w:adjustRightInd w:val="0"/>
        <w:spacing w:before="120" w:after="120" w:line="288" w:lineRule="auto"/>
        <w:jc w:val="both"/>
      </w:pPr>
      <w:r w:rsidRPr="0073389C">
        <w:t>Vyplnené tlačivo žiadosti o zmenu  vrátane všetkých dokladov súvisiacich s navrhovanou zmenou</w:t>
      </w:r>
      <w:r w:rsidR="007B4885">
        <w:t xml:space="preserve"> </w:t>
      </w:r>
      <w:r w:rsidR="00AC02A1">
        <w:t xml:space="preserve">doručí Prijímateľ </w:t>
      </w:r>
      <w:r w:rsidR="007768B4">
        <w:t xml:space="preserve">na RO </w:t>
      </w:r>
      <w:r w:rsidR="00D9714D">
        <w:t xml:space="preserve">pre </w:t>
      </w:r>
      <w:r w:rsidR="007768B4">
        <w:t>OP EVS</w:t>
      </w:r>
      <w:r w:rsidRPr="0073389C">
        <w:t xml:space="preserve"> </w:t>
      </w:r>
      <w:r w:rsidR="007B4885">
        <w:t xml:space="preserve">prioritne </w:t>
      </w:r>
      <w:r w:rsidR="007B4885" w:rsidRPr="0073389C">
        <w:t>prostredníctvom</w:t>
      </w:r>
      <w:r w:rsidR="007B4885" w:rsidRPr="002817B7">
        <w:rPr>
          <w:bCs/>
          <w:iCs/>
        </w:rPr>
        <w:t xml:space="preserve"> </w:t>
      </w:r>
      <w:r w:rsidR="007B4885">
        <w:rPr>
          <w:bCs/>
          <w:iCs/>
        </w:rPr>
        <w:t>evidencie Všeobecnej komunikácie v ITMS2014+</w:t>
      </w:r>
      <w:r w:rsidR="007B4885">
        <w:t xml:space="preserve"> </w:t>
      </w:r>
      <w:r w:rsidR="007B4885" w:rsidRPr="0073389C">
        <w:t xml:space="preserve">podpísané </w:t>
      </w:r>
      <w:r w:rsidR="007B4885">
        <w:t>oprávnenou osobou (</w:t>
      </w:r>
      <w:r w:rsidR="007B4885" w:rsidRPr="0073389C">
        <w:t>štatutárnym orgánom prijímateľa</w:t>
      </w:r>
      <w:r w:rsidR="007B4885">
        <w:t xml:space="preserve">, resp. splnomocnenou osobou)  v zmysle zákona o  e-Governmente alebo alternatívne </w:t>
      </w:r>
      <w:r w:rsidR="007B4885">
        <w:rPr>
          <w:bCs/>
          <w:iCs/>
        </w:rPr>
        <w:t>priložením skenu</w:t>
      </w:r>
      <w:r w:rsidR="007B4885">
        <w:rPr>
          <w:rStyle w:val="Odkaznapoznmkupodiarou"/>
          <w:bCs/>
          <w:iCs/>
        </w:rPr>
        <w:footnoteReference w:id="24"/>
      </w:r>
      <w:r w:rsidR="007B4885">
        <w:rPr>
          <w:bCs/>
          <w:iCs/>
        </w:rPr>
        <w:t xml:space="preserve"> podpísanej žiadosti </w:t>
      </w:r>
      <w:r w:rsidR="007B4885" w:rsidRPr="0073389C">
        <w:t>označen</w:t>
      </w:r>
      <w:r w:rsidR="007B4885">
        <w:t>ej</w:t>
      </w:r>
      <w:r w:rsidR="007B4885" w:rsidRPr="0073389C">
        <w:t xml:space="preserve"> </w:t>
      </w:r>
      <w:r w:rsidR="007B4885">
        <w:t xml:space="preserve">aj </w:t>
      </w:r>
      <w:r w:rsidR="007B4885" w:rsidRPr="0073389C">
        <w:t>pečiatkou prijímateľa</w:t>
      </w:r>
      <w:r w:rsidR="007B4885">
        <w:t xml:space="preserve"> (ak relevantné). V prípade využitia podpísaného skenu žiadosti, je prípustné zaslanie žiadosti o zmenu  aj e-mailom osobou, ktorá je identifikovaná  komunikovať za Prijímateľa (napr. projektový manažér).</w:t>
      </w:r>
    </w:p>
    <w:p w14:paraId="672A0150" w14:textId="7344630D" w:rsidR="00CE5F7E" w:rsidRPr="0073389C" w:rsidRDefault="00CE5F7E" w:rsidP="009B5B97">
      <w:pPr>
        <w:autoSpaceDE w:val="0"/>
        <w:autoSpaceDN w:val="0"/>
        <w:adjustRightInd w:val="0"/>
        <w:spacing w:before="120" w:after="120" w:line="288" w:lineRule="auto"/>
        <w:jc w:val="both"/>
      </w:pPr>
    </w:p>
    <w:p w14:paraId="51813F11"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665D4351"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22EC79F5"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650F6552"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1AAEF945"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459D96EB" w14:textId="77777777" w:rsidR="00332C62" w:rsidRPr="0073389C" w:rsidRDefault="00332C62" w:rsidP="00F47300">
      <w:pPr>
        <w:pStyle w:val="Bulletslevel2"/>
        <w:spacing w:after="120" w:line="288" w:lineRule="auto"/>
        <w:ind w:left="567" w:hanging="283"/>
        <w:rPr>
          <w:lang w:val="sk-SK"/>
        </w:rPr>
      </w:pPr>
      <w:r w:rsidRPr="0073389C">
        <w:rPr>
          <w:lang w:val="sk-SK"/>
        </w:rPr>
        <w:lastRenderedPageBreak/>
        <w:t>finančný dopad zmeny;</w:t>
      </w:r>
    </w:p>
    <w:p w14:paraId="49B3A0D1" w14:textId="77777777"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14:paraId="0B2D5DE7" w14:textId="77777777"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o úplnosti, resp. pravdivosti/právoplatnosti predložených dokumentov, vyzve </w:t>
      </w:r>
      <w:r w:rsidR="00943DD7">
        <w:rPr>
          <w:rFonts w:cs="Arial"/>
          <w:szCs w:val="19"/>
        </w:rPr>
        <w:t xml:space="preserve">PM </w:t>
      </w:r>
      <w:r w:rsidR="00943DD7" w:rsidRPr="003E46C4">
        <w:rPr>
          <w:rFonts w:cs="Arial"/>
          <w:szCs w:val="19"/>
        </w:rPr>
        <w:t xml:space="preserve">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14:paraId="66781093" w14:textId="77777777"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2720D74F" w14:textId="60110728" w:rsidR="00AE5A8F" w:rsidRPr="0073389C" w:rsidRDefault="00AE5A8F" w:rsidP="009B5B97">
      <w:pPr>
        <w:spacing w:before="120" w:after="120" w:line="288" w:lineRule="auto"/>
        <w:jc w:val="both"/>
      </w:pPr>
      <w:r w:rsidRPr="0073389C">
        <w:t>V prípade, že prijímateľ neodstráni nedostatky/nedoplní údaje/dokumenty v stanovenej lehote, poskytovateľ návrh na zmenu projektu</w:t>
      </w:r>
      <w:r w:rsidR="0027727F">
        <w:t xml:space="preserve"> písomne </w:t>
      </w:r>
      <w:r w:rsidRPr="0073389C">
        <w:t xml:space="preserve"> zamietne</w:t>
      </w:r>
      <w:r w:rsidR="0027727F">
        <w:t>, pričom</w:t>
      </w:r>
      <w:r w:rsidR="0027727F" w:rsidRPr="0073389C">
        <w:t> </w:t>
      </w:r>
      <w:r w:rsidR="0027727F">
        <w:t>pre doručenie prioritne použije e-komunikáciu. Z</w:t>
      </w:r>
      <w:r w:rsidRPr="0073389C">
        <w:t xml:space="preserve">amietnutie návrhu na zmenu projektu z dôvodu nesplnenia kritérií formálnej správnosti nemá vplyv na právo prijímateľa opätovne predložiť upravený resp. doplnený návrh na zmenu. </w:t>
      </w:r>
    </w:p>
    <w:p w14:paraId="31F0A780"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8569D0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2DD248D1"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74053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9DA57DF"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486A05EA"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2671BE3F"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49C415D"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29847BC1" w14:textId="77777777" w:rsidR="00AD5432" w:rsidRDefault="00AE5A8F" w:rsidP="00AD5432">
      <w:pPr>
        <w:autoSpaceDE w:val="0"/>
        <w:autoSpaceDN w:val="0"/>
        <w:adjustRightInd w:val="0"/>
        <w:spacing w:before="120" w:line="288" w:lineRule="auto"/>
        <w:jc w:val="both"/>
        <w:rPr>
          <w:rFonts w:cs="Arial"/>
          <w:szCs w:val="19"/>
        </w:rPr>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14:paraId="5A8C7567" w14:textId="79DCF825" w:rsidR="00AD5432" w:rsidRDefault="00AD5432" w:rsidP="00AD5432">
      <w:pPr>
        <w:autoSpaceDE w:val="0"/>
        <w:autoSpaceDN w:val="0"/>
        <w:adjustRightInd w:val="0"/>
        <w:spacing w:before="120" w:line="288" w:lineRule="auto"/>
        <w:jc w:val="both"/>
        <w:rPr>
          <w:rFonts w:cs="Arial"/>
          <w:szCs w:val="19"/>
        </w:rPr>
      </w:pPr>
      <w:r>
        <w:rPr>
          <w:rFonts w:cs="Arial"/>
          <w:szCs w:val="19"/>
        </w:rPr>
        <w:t xml:space="preserve">Po ukončení </w:t>
      </w:r>
      <w:r w:rsidR="0027727F">
        <w:rPr>
          <w:rFonts w:cs="Arial"/>
          <w:szCs w:val="19"/>
        </w:rPr>
        <w:t xml:space="preserve">procesu </w:t>
      </w:r>
      <w:r>
        <w:rPr>
          <w:rFonts w:cs="Arial"/>
          <w:szCs w:val="19"/>
        </w:rPr>
        <w:t>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sidR="0027727F">
        <w:rPr>
          <w:rFonts w:cs="Arial"/>
          <w:szCs w:val="19"/>
        </w:rPr>
        <w:t>P</w:t>
      </w:r>
      <w:r>
        <w:rPr>
          <w:rFonts w:cs="Arial"/>
          <w:szCs w:val="19"/>
        </w:rPr>
        <w:t xml:space="preserve">otvrdenie uvedenej skutočnosti </w:t>
      </w:r>
      <w:r w:rsidR="00C2640A">
        <w:rPr>
          <w:rFonts w:cs="Arial"/>
          <w:szCs w:val="19"/>
        </w:rPr>
        <w:t xml:space="preserve"> prijímateľovi </w:t>
      </w:r>
      <w:r>
        <w:rPr>
          <w:rFonts w:cs="Arial"/>
          <w:szCs w:val="19"/>
        </w:rPr>
        <w:t xml:space="preserve">nasleduje </w:t>
      </w:r>
      <w:r w:rsidR="0027727F">
        <w:rPr>
          <w:rFonts w:cs="Arial"/>
          <w:szCs w:val="19"/>
        </w:rPr>
        <w:t xml:space="preserve">výhradne písomnou formou </w:t>
      </w:r>
      <w:r>
        <w:rPr>
          <w:rFonts w:cs="Arial"/>
          <w:szCs w:val="19"/>
        </w:rPr>
        <w:t>obvykle do 14 pracovných dní. V prípade vypracovania dodatku k zmluve sa oznámenie o schválení zmeny zasiela najneskôr spolu s návrhom na uzavretie dodatku k</w:t>
      </w:r>
      <w:r w:rsidR="007A55FD">
        <w:rPr>
          <w:rFonts w:cs="Arial"/>
          <w:szCs w:val="19"/>
        </w:rPr>
        <w:t> </w:t>
      </w:r>
      <w:r>
        <w:rPr>
          <w:rFonts w:cs="Arial"/>
          <w:szCs w:val="19"/>
        </w:rPr>
        <w:t>zmluve</w:t>
      </w:r>
      <w:r w:rsidR="007A55FD">
        <w:rPr>
          <w:rFonts w:cs="Arial"/>
          <w:szCs w:val="19"/>
        </w:rPr>
        <w:t>. V</w:t>
      </w:r>
      <w:r>
        <w:rPr>
          <w:rFonts w:cs="Arial"/>
          <w:szCs w:val="19"/>
        </w:rPr>
        <w:t xml:space="preserve"> prípade vykonania aktualizácie príloh rozhodnutia o schválení ŽoNFP</w:t>
      </w:r>
      <w:r w:rsidR="007A55FD">
        <w:rPr>
          <w:rFonts w:cs="Arial"/>
          <w:szCs w:val="19"/>
        </w:rPr>
        <w:t xml:space="preserve"> (prijímateľ MV SR)</w:t>
      </w:r>
      <w:r>
        <w:rPr>
          <w:rFonts w:cs="Arial"/>
          <w:szCs w:val="19"/>
        </w:rPr>
        <w:t xml:space="preserve"> sa oznámenie o schválení zmeny zasiela najneskôr spolu s aktualizovanými prílohami rozhodnutia. </w:t>
      </w:r>
      <w:r w:rsidR="00312657">
        <w:rPr>
          <w:rFonts w:cs="Arial"/>
          <w:szCs w:val="19"/>
        </w:rPr>
        <w:t xml:space="preserve"> </w:t>
      </w:r>
    </w:p>
    <w:p w14:paraId="5980C589" w14:textId="77777777" w:rsidR="00AE5A8F" w:rsidRPr="0073389C" w:rsidRDefault="00AE5A8F" w:rsidP="009B5B97">
      <w:pPr>
        <w:autoSpaceDE w:val="0"/>
        <w:autoSpaceDN w:val="0"/>
        <w:adjustRightInd w:val="0"/>
        <w:spacing w:before="120" w:after="120" w:line="288" w:lineRule="auto"/>
        <w:jc w:val="both"/>
      </w:pPr>
    </w:p>
    <w:p w14:paraId="6B15ABE5" w14:textId="213831E6" w:rsidR="001B311E" w:rsidRDefault="00AE5A8F" w:rsidP="00BD0270">
      <w:pPr>
        <w:autoSpaceDE w:val="0"/>
        <w:autoSpaceDN w:val="0"/>
        <w:adjustRightInd w:val="0"/>
        <w:spacing w:before="240" w:after="120" w:line="288" w:lineRule="auto"/>
        <w:jc w:val="both"/>
      </w:pPr>
      <w:r w:rsidRPr="0073389C">
        <w:t>V prípade, že žiadosť o  vykonani</w:t>
      </w:r>
      <w:r w:rsidR="004B6AA0">
        <w:t>e</w:t>
      </w:r>
      <w:r w:rsidRPr="0073389C">
        <w:t xml:space="preserve"> zmeny má za následok zmenu zmluvných podmienok, poskytovateľ vypracuje písomný a očíslovaný </w:t>
      </w:r>
      <w:r w:rsidR="001837F9" w:rsidRPr="0073389C">
        <w:t>návrh dodatku</w:t>
      </w:r>
      <w:r w:rsidRPr="0073389C">
        <w:t xml:space="preserve"> k</w:t>
      </w:r>
      <w:r w:rsidR="00AD5432">
        <w:t> </w:t>
      </w:r>
      <w:r w:rsidRPr="0073389C">
        <w:t>zmluve</w:t>
      </w:r>
      <w:r w:rsidR="00AD5432">
        <w:t>.</w:t>
      </w:r>
      <w:r w:rsidRPr="0073389C">
        <w:t xml:space="preserve"> </w:t>
      </w:r>
      <w:r w:rsidR="0027727F">
        <w:t xml:space="preserve">Dodatok k </w:t>
      </w:r>
      <w:r w:rsidR="0027727F" w:rsidRPr="009156BB">
        <w:t>Zmluv</w:t>
      </w:r>
      <w:r w:rsidR="0027727F">
        <w:t>e</w:t>
      </w:r>
      <w:r w:rsidR="0027727F" w:rsidRPr="009156BB">
        <w:t xml:space="preserve"> o NFP sa </w:t>
      </w:r>
      <w:r w:rsidR="004B6AA0">
        <w:t xml:space="preserve">vzájomne </w:t>
      </w:r>
      <w:r w:rsidR="0027727F" w:rsidRPr="009156BB">
        <w:t>podpisuje prioritne elektronicky</w:t>
      </w:r>
      <w:r w:rsidR="0027727F">
        <w:t xml:space="preserve"> v súlade so zákonom o e-Governmente. </w:t>
      </w:r>
      <w:r w:rsidR="00C64418">
        <w:t>Pri</w:t>
      </w:r>
      <w:r w:rsidR="0027727F">
        <w:t xml:space="preserve"> dohod</w:t>
      </w:r>
      <w:r w:rsidR="00C64418">
        <w:t>e</w:t>
      </w:r>
      <w:r w:rsidR="0027727F">
        <w:t xml:space="preserve"> zmluvných strán na vyhotovení </w:t>
      </w:r>
      <w:r w:rsidR="0027727F">
        <w:lastRenderedPageBreak/>
        <w:t xml:space="preserve">a podpísaní dodatku v listinnej podobe sú </w:t>
      </w:r>
      <w:r w:rsidR="00C64418">
        <w:t xml:space="preserve">Prijímateľovi </w:t>
      </w:r>
      <w:r w:rsidR="0027727F">
        <w:t>doruč</w:t>
      </w:r>
      <w:r w:rsidR="004B6AA0">
        <w:t>ené</w:t>
      </w:r>
      <w:r w:rsidR="0027727F">
        <w:t xml:space="preserve"> obvyklým spôsobom (napr. poštou, kuriérom, osobne)</w:t>
      </w:r>
      <w:r w:rsidR="00DD5DEA">
        <w:t>.</w:t>
      </w:r>
      <w:r w:rsidR="001B311E">
        <w:t xml:space="preserve"> T</w:t>
      </w:r>
      <w:bookmarkStart w:id="66" w:name="_Toc410031665"/>
      <w:bookmarkStart w:id="67" w:name="_Toc410907855"/>
      <w:r w:rsidR="00D11C1D" w:rsidRPr="0073389C">
        <w:t xml:space="preserve">ri </w:t>
      </w:r>
      <w:r w:rsidR="00C64418">
        <w:t xml:space="preserve">podpísané </w:t>
      </w:r>
      <w:r w:rsidR="00D11C1D" w:rsidRPr="0073389C">
        <w:t xml:space="preserve">originálne vyhotovenia návrhu dodatku  </w:t>
      </w:r>
      <w:r w:rsidR="00C64418">
        <w:t xml:space="preserve">oprávnenou osobou </w:t>
      </w:r>
      <w:r w:rsidR="004B6AA0">
        <w:t xml:space="preserve"> </w:t>
      </w:r>
      <w:r w:rsidR="004B6AA0" w:rsidRPr="0073389C">
        <w:t xml:space="preserve"> </w:t>
      </w:r>
      <w:r w:rsidR="00C64418">
        <w:t>za RO</w:t>
      </w:r>
      <w:r w:rsidR="00D11C1D" w:rsidRPr="0073389C">
        <w:t xml:space="preserve">. Prijímateľ </w:t>
      </w:r>
      <w:r w:rsidR="00C64418">
        <w:t xml:space="preserve">po oboznámení sa  s návrhom </w:t>
      </w:r>
      <w:r w:rsidR="00D11C1D" w:rsidRPr="0073389C">
        <w:t xml:space="preserve">podpíše všetky 3 rovnopisy a následne 2 podpísané vyhotovenia dodatku doručí späť na RO. </w:t>
      </w:r>
    </w:p>
    <w:p w14:paraId="33EB7791" w14:textId="2658C9B0" w:rsidR="004B6AA0" w:rsidRDefault="001B311E" w:rsidP="00BD0270">
      <w:pPr>
        <w:autoSpaceDE w:val="0"/>
        <w:autoSpaceDN w:val="0"/>
        <w:adjustRightInd w:val="0"/>
        <w:spacing w:before="240" w:after="120" w:line="288" w:lineRule="auto"/>
        <w:jc w:val="both"/>
      </w:pPr>
      <w:r w:rsidRPr="009156BB">
        <w:t xml:space="preserve">Komunikácia zmluvných strán </w:t>
      </w:r>
      <w:r>
        <w:t>vedúca k elektronickému podpisu dodatku</w:t>
      </w:r>
      <w:r w:rsidRPr="009156BB">
        <w:t xml:space="preserve"> sa realizuje výmenou </w:t>
      </w:r>
      <w:r>
        <w:t xml:space="preserve">návrhu </w:t>
      </w:r>
      <w:r w:rsidRPr="009156BB">
        <w:t xml:space="preserve"> v elektronickej podobe prostredníctvom evidencie Komunikácia v ITMS2014+ alebo iným vhodným spôsobom,</w:t>
      </w:r>
      <w:r>
        <w:t xml:space="preserve"> na ktorom sa zmluvné strany vopred platne dohodli.</w:t>
      </w:r>
      <w:r w:rsidR="00C64418">
        <w:t xml:space="preserve"> </w:t>
      </w:r>
    </w:p>
    <w:p w14:paraId="3F300595" w14:textId="6B56C59F" w:rsidR="004E3753" w:rsidRDefault="00D11C1D" w:rsidP="009B5B97">
      <w:pPr>
        <w:autoSpaceDE w:val="0"/>
        <w:autoSpaceDN w:val="0"/>
        <w:adjustRightInd w:val="0"/>
        <w:spacing w:before="120" w:after="120" w:line="288" w:lineRule="auto"/>
        <w:jc w:val="both"/>
      </w:pPr>
      <w:r w:rsidRPr="0073389C">
        <w:t xml:space="preserve">Deň nasledujúci po dni zverejnenia dodatku poskytovateľom v </w:t>
      </w:r>
      <w:r w:rsidR="00A672FF">
        <w:t>CRZ</w:t>
      </w:r>
      <w:r w:rsidRPr="0073389C">
        <w:t xml:space="preserve"> je dňom nadobudnutia účinnosti dodatku.</w:t>
      </w:r>
    </w:p>
    <w:p w14:paraId="3053021E" w14:textId="77777777" w:rsidR="00E7204E" w:rsidRPr="0073389C" w:rsidRDefault="00E7204E" w:rsidP="00E7204E">
      <w:pPr>
        <w:autoSpaceDE w:val="0"/>
        <w:autoSpaceDN w:val="0"/>
        <w:adjustRightInd w:val="0"/>
        <w:spacing w:before="120" w:after="120" w:line="288" w:lineRule="auto"/>
        <w:jc w:val="both"/>
      </w:pPr>
      <w:r>
        <w:t xml:space="preserve">Ak podáva prijímateľ žiadosť o zmenu zmluvy pre projekt, ktorý sa realizuje v spolupráci s partnerom a </w:t>
      </w:r>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r>
        <w:t xml:space="preserve"> podmieniť uzavretie dodatku k Zmluve o NFP predložením </w:t>
      </w:r>
      <w:r w:rsidR="00270716">
        <w:t xml:space="preserve">návrhu </w:t>
      </w:r>
      <w:r>
        <w:t xml:space="preserve">súladného dodatku </w:t>
      </w:r>
      <w:r w:rsidR="00270716">
        <w:t>p</w:t>
      </w:r>
      <w:r>
        <w:t>rijímateľa s</w:t>
      </w:r>
      <w:r w:rsidR="00270716">
        <w:t> p</w:t>
      </w:r>
      <w:r>
        <w:t>artnerom</w:t>
      </w:r>
      <w:r w:rsidR="00270716">
        <w:t xml:space="preserve"> podpísan</w:t>
      </w:r>
      <w:r w:rsidR="00A37465">
        <w:t>ého</w:t>
      </w:r>
      <w:r w:rsidR="00270716">
        <w:t xml:space="preserve"> zo strany partnera</w:t>
      </w:r>
      <w:r w:rsidR="008F0AB5">
        <w:t>.</w:t>
      </w:r>
    </w:p>
    <w:p w14:paraId="7B84FC55" w14:textId="77777777" w:rsidR="004E3753" w:rsidRPr="0073389C" w:rsidRDefault="004E3753" w:rsidP="009B5B97">
      <w:pPr>
        <w:pStyle w:val="Bulletslevel1"/>
        <w:spacing w:after="120" w:line="288" w:lineRule="auto"/>
        <w:ind w:left="0" w:firstLine="0"/>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ŽoNFP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37D13500" w14:textId="77777777"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14:paraId="6FEB1F08" w14:textId="77777777" w:rsidR="00457696" w:rsidRDefault="00457696" w:rsidP="00AD5432">
      <w:pPr>
        <w:autoSpaceDE w:val="0"/>
        <w:autoSpaceDN w:val="0"/>
        <w:adjustRightInd w:val="0"/>
        <w:spacing w:before="120" w:line="288" w:lineRule="auto"/>
        <w:jc w:val="both"/>
      </w:pPr>
      <w:r w:rsidRPr="006F5FF9">
        <w:t>Hromadná zmena Zmluvy o</w:t>
      </w:r>
      <w:r>
        <w:t> </w:t>
      </w:r>
      <w:r w:rsidRPr="006F5FF9">
        <w:t>NFP</w:t>
      </w:r>
    </w:p>
    <w:p w14:paraId="2A127489" w14:textId="77777777" w:rsidR="00457696" w:rsidRDefault="00457696" w:rsidP="00AD5432">
      <w:pPr>
        <w:autoSpaceDE w:val="0"/>
        <w:autoSpaceDN w:val="0"/>
        <w:adjustRightInd w:val="0"/>
        <w:spacing w:before="120" w:line="288" w:lineRule="auto"/>
        <w:jc w:val="both"/>
        <w:rPr>
          <w:rFonts w:cs="Arial"/>
          <w:szCs w:val="19"/>
        </w:rPr>
      </w:pPr>
      <w:r>
        <w:t>RO pre OP</w:t>
      </w:r>
      <w:r w:rsidR="00860448">
        <w:t xml:space="preserve"> </w:t>
      </w:r>
      <w:r>
        <w:t>EVS môže počas krízovej situácie vykonať zmenu zmluvy podľa § 59 zákona o príspevku z EŠIF, pričom</w:t>
      </w:r>
      <w:r w:rsidR="00FC1C54">
        <w:t xml:space="preserve"> </w:t>
      </w:r>
      <w:r>
        <w:t xml:space="preserve">zmeny  nesmú  mať negatívny vplyv na prijímateľa. </w:t>
      </w:r>
      <w:r w:rsidR="00FC1C54" w:rsidRPr="00FC1C54">
        <w:t>Zmluva sa mení v rozsahu, v akom podľa oznámenia poskytovateľa bola prevzatá zmena zmluvy zverejnená orgánmi podieľajúcimi sa na poskytovaní príspevku podľa § 6</w:t>
      </w:r>
      <w:r w:rsidR="00FC1C54">
        <w:t xml:space="preserve"> (CKO)</w:t>
      </w:r>
      <w:r w:rsidR="00FC1C54" w:rsidRPr="00FC1C54">
        <w:t xml:space="preserve"> alebo § 9</w:t>
      </w:r>
      <w:r w:rsidR="00FC1C54">
        <w:t xml:space="preserve"> (CO).</w:t>
      </w:r>
      <w:r w:rsidR="0041215C">
        <w:t xml:space="preserve"> V prípade </w:t>
      </w:r>
      <w:r w:rsidR="001A59AC">
        <w:t xml:space="preserve">realizácie </w:t>
      </w:r>
      <w:r w:rsidR="0041215C">
        <w:t xml:space="preserve">konkrétnej hromadnej zmeny Zmluvy o poskytnutí NFP sa RO pre OP EVS postupuje podľa  kapitoly 3.2 </w:t>
      </w:r>
      <w:r w:rsidR="001A59AC">
        <w:t>Metodického pokynu CKO č. 10.</w:t>
      </w:r>
    </w:p>
    <w:p w14:paraId="210D84B6" w14:textId="77777777" w:rsidR="00E34A10" w:rsidRDefault="00E34A10" w:rsidP="009B5B97">
      <w:pPr>
        <w:autoSpaceDE w:val="0"/>
        <w:autoSpaceDN w:val="0"/>
        <w:adjustRightInd w:val="0"/>
        <w:spacing w:before="120" w:after="120" w:line="288" w:lineRule="auto"/>
        <w:jc w:val="both"/>
      </w:pPr>
    </w:p>
    <w:p w14:paraId="1EA904E6" w14:textId="77777777" w:rsidR="00E34A10" w:rsidRDefault="00E34A10" w:rsidP="008F3E68">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552DA9AB" w14:textId="77777777" w:rsidR="00E34A10" w:rsidRPr="00E34A10" w:rsidRDefault="00E34A10" w:rsidP="00E34A10"/>
    <w:p w14:paraId="53D2F537" w14:textId="77777777" w:rsidR="00AE5A8F" w:rsidRPr="0073389C" w:rsidRDefault="00AE5A8F" w:rsidP="00E61650">
      <w:pPr>
        <w:pStyle w:val="Nadpis3"/>
        <w:spacing w:line="288" w:lineRule="auto"/>
        <w:ind w:left="567" w:firstLine="0"/>
        <w:jc w:val="both"/>
        <w:rPr>
          <w:lang w:val="sk-SK"/>
        </w:rPr>
      </w:pPr>
      <w:bookmarkStart w:id="68" w:name="_Toc440372867"/>
      <w:bookmarkStart w:id="69" w:name="_Toc94683056"/>
      <w:r w:rsidRPr="0073389C">
        <w:rPr>
          <w:lang w:val="sk-SK"/>
        </w:rPr>
        <w:t>Ukončenie zmluvného vzťahu</w:t>
      </w:r>
      <w:bookmarkEnd w:id="66"/>
      <w:bookmarkEnd w:id="67"/>
      <w:bookmarkEnd w:id="68"/>
      <w:bookmarkEnd w:id="69"/>
    </w:p>
    <w:p w14:paraId="5F160EA1" w14:textId="77777777" w:rsidR="00AE5A8F" w:rsidRPr="0073389C" w:rsidRDefault="00AE5A8F" w:rsidP="00E61650">
      <w:pPr>
        <w:spacing w:before="120" w:after="120" w:line="288" w:lineRule="auto"/>
        <w:jc w:val="both"/>
      </w:pPr>
      <w:r w:rsidRPr="0073389C">
        <w:t xml:space="preserve">K ukončeniu zmluvného vzťahu dochádza: </w:t>
      </w:r>
    </w:p>
    <w:p w14:paraId="6C3C138C"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57C6D2A0"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lastRenderedPageBreak/>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018B2C34"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532B85D4"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47BA060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46865B6A"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2B6DCAAD"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2E05082B" w14:textId="77777777"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121731BD" w14:textId="77777777"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1EDBEA84" w14:textId="77777777"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5C08F09"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73C383D" w14:textId="77777777"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5C46729F" w14:textId="77777777" w:rsidR="005E6319" w:rsidRPr="0073389C" w:rsidRDefault="00AE5A8F" w:rsidP="00284048">
      <w:pPr>
        <w:pStyle w:val="Nadpis2"/>
        <w:spacing w:line="288" w:lineRule="auto"/>
        <w:ind w:left="426"/>
        <w:rPr>
          <w:lang w:val="sk-SK"/>
        </w:rPr>
      </w:pPr>
      <w:bookmarkStart w:id="70" w:name="_Toc410907856"/>
      <w:bookmarkStart w:id="71" w:name="_Toc440372868"/>
      <w:bookmarkStart w:id="72" w:name="_Toc94683057"/>
      <w:r w:rsidRPr="0073389C">
        <w:rPr>
          <w:lang w:val="sk-SK"/>
        </w:rPr>
        <w:t>Finančné riadenie</w:t>
      </w:r>
      <w:bookmarkEnd w:id="70"/>
      <w:bookmarkEnd w:id="71"/>
      <w:bookmarkEnd w:id="72"/>
    </w:p>
    <w:p w14:paraId="15A81E59" w14:textId="77777777"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6DA0F4FA" w14:textId="77777777" w:rsidR="00563905" w:rsidRPr="0073389C" w:rsidRDefault="00563905" w:rsidP="00E61650">
      <w:pPr>
        <w:spacing w:before="120" w:after="120" w:line="288" w:lineRule="auto"/>
        <w:jc w:val="both"/>
      </w:pPr>
    </w:p>
    <w:p w14:paraId="52E300F2" w14:textId="77777777" w:rsidR="00AE5A8F" w:rsidRPr="0073389C" w:rsidRDefault="00AE5A8F" w:rsidP="00E61650">
      <w:pPr>
        <w:pStyle w:val="Nadpis3"/>
        <w:spacing w:line="288" w:lineRule="auto"/>
        <w:ind w:left="567" w:firstLine="0"/>
        <w:rPr>
          <w:lang w:val="sk-SK"/>
        </w:rPr>
      </w:pPr>
      <w:bookmarkStart w:id="73" w:name="_Toc410907857"/>
      <w:bookmarkStart w:id="74" w:name="_Toc440372869"/>
      <w:bookmarkStart w:id="75" w:name="_Toc94683058"/>
      <w:r w:rsidRPr="0073389C">
        <w:rPr>
          <w:lang w:val="sk-SK"/>
        </w:rPr>
        <w:t>Vedenie účtovníct</w:t>
      </w:r>
      <w:r w:rsidR="004A616F" w:rsidRPr="0073389C">
        <w:rPr>
          <w:lang w:val="sk-SK"/>
        </w:rPr>
        <w:t>va</w:t>
      </w:r>
      <w:bookmarkEnd w:id="73"/>
      <w:bookmarkEnd w:id="74"/>
      <w:bookmarkEnd w:id="75"/>
    </w:p>
    <w:p w14:paraId="69A833EE"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4DD2080"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V zmysle zákona o účtovníctve každá účtovná jednotka účtuje buď v sústave podvojného účtovníctva alebo v sústave jednoduchého účtovníctva.</w:t>
      </w:r>
    </w:p>
    <w:p w14:paraId="6234D60B"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20045477"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6129255B"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028B02E2"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29FA3E04"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0029F5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64C960DE"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1C961917" w14:textId="77777777"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454D538F"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25"/>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428B6460"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8967F07" w14:textId="77777777"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w:t>
      </w:r>
      <w:r w:rsidR="00C13C2D" w:rsidRPr="0073389C">
        <w:rPr>
          <w:rFonts w:ascii="Arial" w:hAnsi="Arial" w:cs="Arial"/>
          <w:sz w:val="19"/>
          <w:szCs w:val="19"/>
          <w:lang w:val="sk-SK" w:eastAsia="en-AU"/>
        </w:rPr>
        <w:t>E</w:t>
      </w:r>
      <w:r w:rsidR="00C13C2D">
        <w:rPr>
          <w:rFonts w:ascii="Arial" w:hAnsi="Arial" w:cs="Arial"/>
          <w:sz w:val="19"/>
          <w:szCs w:val="19"/>
          <w:lang w:val="sk-SK" w:eastAsia="en-AU"/>
        </w:rPr>
        <w:t>Ú</w:t>
      </w:r>
      <w:r w:rsidRPr="0073389C">
        <w:rPr>
          <w:rFonts w:ascii="Arial" w:hAnsi="Arial" w:cs="Arial"/>
          <w:sz w:val="19"/>
          <w:szCs w:val="19"/>
          <w:lang w:val="sk-SK" w:eastAsia="en-AU"/>
        </w:rPr>
        <w:t xml:space="preserve">,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40942CAC" w14:textId="77777777"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0F82A984"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22ADD71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02205DCD" w14:textId="77777777" w:rsidR="009A1EBF" w:rsidRDefault="009A1EBF" w:rsidP="00E61650">
      <w:pPr>
        <w:pStyle w:val="Zkladntext"/>
        <w:spacing w:before="120" w:after="120" w:line="288" w:lineRule="auto"/>
        <w:rPr>
          <w:rFonts w:ascii="Arial" w:hAnsi="Arial" w:cs="Arial"/>
          <w:sz w:val="19"/>
          <w:szCs w:val="19"/>
          <w:lang w:val="sk-SK" w:eastAsia="en-AU"/>
        </w:rPr>
      </w:pPr>
      <w:r w:rsidRPr="009A1EBF">
        <w:rPr>
          <w:rFonts w:ascii="Arial" w:hAnsi="Arial" w:cs="Arial"/>
          <w:sz w:val="19"/>
          <w:szCs w:val="19"/>
          <w:lang w:val="sk-SK" w:eastAsia="en-AU"/>
        </w:rPr>
        <w:lastRenderedPageBreak/>
        <w:t xml:space="preserve">Prijímateľ predložením  ZoP s príznakom  záverečná automaticky deklaruje, že  uhradil všetky </w:t>
      </w:r>
      <w:r w:rsidR="00DA0734">
        <w:rPr>
          <w:rFonts w:ascii="Arial" w:hAnsi="Arial" w:cs="Arial"/>
          <w:sz w:val="19"/>
          <w:szCs w:val="19"/>
          <w:lang w:val="sk-SK" w:eastAsia="en-AU"/>
        </w:rPr>
        <w:t>o</w:t>
      </w:r>
      <w:r w:rsidRPr="009A1EBF">
        <w:rPr>
          <w:rFonts w:ascii="Arial" w:hAnsi="Arial" w:cs="Arial"/>
          <w:sz w:val="19"/>
          <w:szCs w:val="19"/>
          <w:lang w:val="sk-SK" w:eastAsia="en-AU"/>
        </w:rPr>
        <w:t>právnené výdavky a tieto sú premietnuté do účtovníctva Prijímateľa v zmysle príslušných právnych predpisov SR a podmienok stanovených v rozhodnutí o schválení žiadosti o NFP.</w:t>
      </w:r>
      <w:r>
        <w:rPr>
          <w:rFonts w:ascii="Arial" w:hAnsi="Arial" w:cs="Arial"/>
          <w:sz w:val="19"/>
          <w:szCs w:val="19"/>
          <w:lang w:val="sk-SK" w:eastAsia="en-AU"/>
        </w:rPr>
        <w:t xml:space="preserve"> </w:t>
      </w:r>
    </w:p>
    <w:p w14:paraId="2EBB44E9" w14:textId="77777777"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614F6467" w14:textId="77777777" w:rsidR="00031457" w:rsidRPr="0073389C" w:rsidRDefault="00031457" w:rsidP="00E61650">
      <w:pPr>
        <w:spacing w:before="120" w:after="120" w:line="288" w:lineRule="auto"/>
        <w:jc w:val="both"/>
      </w:pPr>
    </w:p>
    <w:p w14:paraId="3DCBB862"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76" w:name="_Toc440372870"/>
      <w:bookmarkStart w:id="77" w:name="_Toc94683059"/>
      <w:bookmarkStart w:id="78"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76"/>
      <w:bookmarkEnd w:id="77"/>
      <w:r w:rsidR="0039421B" w:rsidRPr="0073389C">
        <w:rPr>
          <w:lang w:val="sk-SK"/>
        </w:rPr>
        <w:t xml:space="preserve"> </w:t>
      </w:r>
    </w:p>
    <w:p w14:paraId="4B6D4FD5" w14:textId="16D8128E"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 xml:space="preserve">je povinný identifikáciu takýchto účtov oznámiť </w:t>
      </w:r>
      <w:r w:rsidR="00952782">
        <w:t xml:space="preserve"> </w:t>
      </w:r>
      <w:r w:rsidRPr="0073389C">
        <w:t xml:space="preserve"> (vrátane overenej kópie zmluvy o účte prijímateľa</w:t>
      </w:r>
      <w:r w:rsidR="0039421B" w:rsidRPr="0073389C">
        <w:rPr>
          <w:rStyle w:val="Odkaznapoznmkupodiarou"/>
          <w:sz w:val="19"/>
        </w:rPr>
        <w:footnoteReference w:id="26"/>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3B9C7C1D"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7D52474A" w14:textId="77777777"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5885CB28" w14:textId="77777777"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1FCF9F51" w14:textId="77777777" w:rsidR="00521CFB" w:rsidRDefault="008D2E36" w:rsidP="005B7173">
      <w:pPr>
        <w:pStyle w:val="Odsekzoznamu"/>
        <w:numPr>
          <w:ilvl w:val="0"/>
          <w:numId w:val="76"/>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7B1F9B79" w14:textId="77777777" w:rsidR="008D2E36" w:rsidRDefault="008D2E36" w:rsidP="00BB4058">
      <w:pPr>
        <w:autoSpaceDE w:val="0"/>
        <w:autoSpaceDN w:val="0"/>
        <w:adjustRightInd w:val="0"/>
        <w:spacing w:before="120" w:after="120" w:line="288" w:lineRule="auto"/>
        <w:jc w:val="both"/>
      </w:pPr>
      <w:r>
        <w:t xml:space="preserve">prijímateľ zo súkromného sektora </w:t>
      </w:r>
      <w:r w:rsidRPr="00BB4058">
        <w:rPr>
          <w:rFonts w:cs="Arial"/>
          <w:szCs w:val="16"/>
        </w:rPr>
        <w:t>je v prípade, ak prostriedky EÚ a </w:t>
      </w:r>
      <w:r w:rsidR="00E900CE" w:rsidRPr="00BB4058">
        <w:rPr>
          <w:rFonts w:cs="Arial"/>
          <w:szCs w:val="16"/>
        </w:rPr>
        <w:t>ŠR</w:t>
      </w:r>
      <w:r w:rsidRPr="00BB4058">
        <w:rPr>
          <w:rFonts w:cs="Arial"/>
          <w:szCs w:val="16"/>
        </w:rPr>
        <w:t xml:space="preserve"> na spolufinancovanie určené na financovanie projektu sú poskytované iba systémom refundácie, </w:t>
      </w:r>
      <w:r w:rsidR="00611E51" w:rsidRPr="00BB4058">
        <w:rPr>
          <w:rFonts w:cs="Arial"/>
          <w:szCs w:val="16"/>
        </w:rPr>
        <w:t xml:space="preserve">povinný </w:t>
      </w:r>
      <w:r w:rsidRPr="00BB4058">
        <w:rPr>
          <w:rFonts w:cs="Arial"/>
          <w:szCs w:val="16"/>
        </w:rPr>
        <w:t>prijímať ich na jeden účet vedený v komerčnej banke.</w:t>
      </w:r>
      <w:r w:rsidR="00190006" w:rsidRPr="000623F2">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r w:rsidR="003F3CEE" w:rsidRPr="00BB4058">
        <w:rPr>
          <w:rFonts w:cs="Arial"/>
          <w:szCs w:val="19"/>
        </w:rPr>
        <w:t xml:space="preserve"> </w:t>
      </w:r>
      <w:r w:rsidRPr="00BB4058">
        <w:rPr>
          <w:rFonts w:cs="Arial"/>
          <w:szCs w:val="16"/>
        </w:rPr>
        <w:t>V prípade, ak prostriedky EÚ a </w:t>
      </w:r>
      <w:r w:rsidR="00E900CE" w:rsidRPr="00BB4058">
        <w:rPr>
          <w:rFonts w:cs="Arial"/>
          <w:szCs w:val="16"/>
        </w:rPr>
        <w:t>ŠR</w:t>
      </w:r>
      <w:r w:rsidRPr="00BB4058">
        <w:rPr>
          <w:rFonts w:cs="Arial"/>
          <w:szCs w:val="16"/>
        </w:rPr>
        <w:t xml:space="preserve"> na spolufinancovanie poskytnuté systémom predfinancovania, resp. zálohovej platby sú úročené, prijímate</w:t>
      </w:r>
      <w:r w:rsidR="006255F4" w:rsidRPr="00BB4058">
        <w:rPr>
          <w:rFonts w:cs="Arial"/>
          <w:szCs w:val="16"/>
        </w:rPr>
        <w:t>ľ</w:t>
      </w:r>
      <w:r w:rsidRPr="00BB4058">
        <w:rPr>
          <w:rFonts w:cs="Arial"/>
          <w:szCs w:val="16"/>
        </w:rPr>
        <w:t xml:space="preserve"> </w:t>
      </w:r>
      <w:r w:rsidR="006255F4" w:rsidRPr="00BB4058">
        <w:rPr>
          <w:rFonts w:cs="Arial"/>
          <w:szCs w:val="16"/>
        </w:rPr>
        <w:t>je</w:t>
      </w:r>
      <w:r w:rsidRPr="00BB4058">
        <w:rPr>
          <w:rFonts w:cs="Arial"/>
          <w:szCs w:val="16"/>
        </w:rPr>
        <w:t xml:space="preserve"> povinn</w:t>
      </w:r>
      <w:r w:rsidR="006255F4" w:rsidRPr="00BB4058">
        <w:rPr>
          <w:rFonts w:cs="Arial"/>
          <w:szCs w:val="16"/>
        </w:rPr>
        <w:t>ý</w:t>
      </w:r>
      <w:r w:rsidRPr="00BB4058">
        <w:rPr>
          <w:rFonts w:cs="Arial"/>
          <w:szCs w:val="16"/>
        </w:rPr>
        <w:t xml:space="preserve"> otvoriť si osobitný účet</w:t>
      </w:r>
      <w:r>
        <w:rPr>
          <w:rStyle w:val="Odkaznapoznmkupodiarou"/>
          <w:rFonts w:cs="Arial"/>
          <w:szCs w:val="16"/>
        </w:rPr>
        <w:footnoteReference w:id="27"/>
      </w:r>
      <w:r w:rsidRPr="00BB4058">
        <w:rPr>
          <w:rFonts w:cs="Arial"/>
          <w:szCs w:val="16"/>
        </w:rPr>
        <w:t xml:space="preserve"> na projekt. Vlastné zdroje prijímateľa na realizáciu projektu (ak relevantné) 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sidRPr="00BB4058">
        <w:rPr>
          <w:rFonts w:cs="Arial"/>
          <w:szCs w:val="16"/>
        </w:rPr>
        <w:t>poskytovateľovi</w:t>
      </w:r>
      <w:r w:rsidRPr="00BB4058">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sidRPr="00BB4058">
        <w:rPr>
          <w:rFonts w:cs="Arial"/>
          <w:szCs w:val="16"/>
        </w:rPr>
        <w:t>ŠR</w:t>
      </w:r>
      <w:r w:rsidRPr="00BB4058">
        <w:rPr>
          <w:rFonts w:cs="Arial"/>
          <w:szCs w:val="16"/>
        </w:rPr>
        <w:t xml:space="preserve"> na spolufinancovanie </w:t>
      </w:r>
      <w:r w:rsidRPr="00BB4058">
        <w:rPr>
          <w:rFonts w:cs="Arial"/>
          <w:szCs w:val="16"/>
        </w:rPr>
        <w:lastRenderedPageBreak/>
        <w:t>odviesť do príjmov štátneho rozpočtu na príjmový účet platobnej jednotky jedenkrát ročne. Odvod výnosov prijímateľ potvrdí predložením výpisu z osobitného účtu.</w:t>
      </w:r>
    </w:p>
    <w:p w14:paraId="069C61E1" w14:textId="77777777"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38639E06" w14:textId="77777777"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28"/>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60B2293D"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2DE4F9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4454E119"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074C5A6C" w14:textId="2FF02601" w:rsidR="00931F23" w:rsidRPr="008D2E36"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ýdavkový účet</w:t>
      </w:r>
      <w:r w:rsidR="00112021">
        <w:t xml:space="preserve"> </w:t>
      </w:r>
      <w:r w:rsidR="00931F23" w:rsidRPr="008D2E36">
        <w:t xml:space="preserve">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r w:rsidR="00C10FA5">
        <w:rPr>
          <w:rFonts w:cs="Arial"/>
          <w:szCs w:val="16"/>
        </w:rPr>
        <w:t>, ako aj na úhradu výdavkov spojených s realizáciou projektov</w:t>
      </w:r>
      <w:r w:rsidR="00931F23" w:rsidRPr="008D2E36">
        <w:t>;</w:t>
      </w:r>
    </w:p>
    <w:p w14:paraId="173588A6" w14:textId="330B9CA9" w:rsidR="00931F23" w:rsidRPr="00E3235F"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w:t>
      </w:r>
      <w:r w:rsidR="00C10FA5" w:rsidRPr="003A2FA6">
        <w:rPr>
          <w:rFonts w:cs="Arial"/>
          <w:szCs w:val="16"/>
        </w:rPr>
        <w:t>môže byť používaný aj</w:t>
      </w:r>
      <w:r w:rsidR="00C10FA5">
        <w:rPr>
          <w:rFonts w:cs="Arial"/>
          <w:szCs w:val="16"/>
        </w:rPr>
        <w:t xml:space="preserve"> </w:t>
      </w:r>
      <w:r w:rsidR="00931F23" w:rsidRPr="008D2E36">
        <w:t>na</w:t>
      </w:r>
      <w:r w:rsidR="00C10FA5">
        <w:t xml:space="preserve"> </w:t>
      </w:r>
      <w:r w:rsidR="00C10FA5" w:rsidRPr="003A2FA6">
        <w:rPr>
          <w:rFonts w:cs="Arial"/>
          <w:szCs w:val="16"/>
        </w:rPr>
        <w:t>poskytnutie prostriedkov EÚ a prostriedkov štátneho rozpočtu na spolufinancovanie na financovanie projektu formou</w:t>
      </w:r>
      <w:r w:rsidR="00931F23" w:rsidRPr="008D2E36">
        <w:t xml:space="preserve"> zálohovej platby </w:t>
      </w:r>
      <w:r w:rsidR="00C10FA5">
        <w:t xml:space="preserve">na základe </w:t>
      </w:r>
      <w:r w:rsidR="00931F23" w:rsidRPr="008D2E36">
        <w:t>rozpočtového opatrenia</w:t>
      </w:r>
      <w:r w:rsidR="00A00580">
        <w:t xml:space="preserve">. </w:t>
      </w:r>
      <w:r w:rsidR="00A00580">
        <w:rPr>
          <w:rFonts w:cs="Arial"/>
          <w:szCs w:val="16"/>
        </w:rPr>
        <w:t>Zároveň slúži</w:t>
      </w:r>
      <w:r w:rsidR="00A00580" w:rsidRPr="003A2FA6">
        <w:rPr>
          <w:rFonts w:cs="Arial"/>
          <w:szCs w:val="16"/>
        </w:rPr>
        <w:t xml:space="preserve"> na refundáciu realizovaných výdavkov formou rozpočtového opatrenia pri uplatnení systému refundácie a následný prevod formou </w:t>
      </w:r>
      <w:r w:rsidR="00A00580">
        <w:rPr>
          <w:rFonts w:cs="Arial"/>
          <w:szCs w:val="16"/>
        </w:rPr>
        <w:t>bankového transferu</w:t>
      </w:r>
      <w:r w:rsidR="00A00580" w:rsidRPr="003A2FA6">
        <w:rPr>
          <w:rFonts w:cs="Arial"/>
          <w:szCs w:val="16"/>
        </w:rPr>
        <w:t xml:space="preserve"> na rozpočtový výdavkový účet, z ktorého boli prostriedky pôvodne vynaložené. </w:t>
      </w:r>
      <w:r w:rsidR="00A00580" w:rsidRPr="00593375">
        <w:rPr>
          <w:rFonts w:cs="Arial"/>
          <w:szCs w:val="16"/>
        </w:rPr>
        <w:t>V prípade využívania zjednodušeného vykazovania výdavkov dochádza k používaniu prostriedkov EÚ a štátneho rozpočtu na spolufinancovanie podľa pravidiel platných pre zje</w:t>
      </w:r>
      <w:r w:rsidR="00A00580">
        <w:rPr>
          <w:rFonts w:cs="Arial"/>
          <w:szCs w:val="16"/>
        </w:rPr>
        <w:t xml:space="preserve">dnodušené vykazovanie výdavkov. </w:t>
      </w:r>
      <w:r w:rsidR="00A00580" w:rsidRPr="00BA2260">
        <w:rPr>
          <w:rFonts w:cs="Arial"/>
          <w:szCs w:val="16"/>
        </w:rPr>
        <w:t>V prípade, ak v rámci projektu dôjde k zúčtovaniu výdavku vo výške 100</w:t>
      </w:r>
      <w:r w:rsidR="00A00580">
        <w:rPr>
          <w:rFonts w:cs="Arial"/>
          <w:szCs w:val="16"/>
        </w:rPr>
        <w:t xml:space="preserve"> </w:t>
      </w:r>
      <w:r w:rsidR="00A00580" w:rsidRPr="00BA2260">
        <w:rPr>
          <w:rFonts w:cs="Arial"/>
          <w:szCs w:val="16"/>
        </w:rPr>
        <w:t>% zálohovej platby, prijímateľ je oprávnený z uvedeného účtu realizovať výdavky podľa potreby, ktoré použije na zabezpečenie vykonávania činností vymedzených v predmete činnosti organizácie.</w:t>
      </w:r>
      <w:r w:rsidR="00A00580">
        <w:rPr>
          <w:rFonts w:cs="Arial"/>
          <w:szCs w:val="16"/>
        </w:rPr>
        <w:t xml:space="preserve"> </w:t>
      </w:r>
      <w:r w:rsidR="00A00580" w:rsidRPr="003A2FA6">
        <w:rPr>
          <w:rFonts w:cs="Arial"/>
          <w:szCs w:val="16"/>
        </w:rPr>
        <w:t>Tento účet môže byť prijímateľom použitý aj na úhradu výdavkov spojených s realizáciou projektu v súlade so zákonom č. 291/2002 Z. z. o Štátnej pokladnici</w:t>
      </w:r>
      <w:r w:rsidR="00E3235F">
        <w:rPr>
          <w:rFonts w:cs="Arial"/>
          <w:szCs w:val="16"/>
        </w:rPr>
        <w:t>;</w:t>
      </w:r>
    </w:p>
    <w:p w14:paraId="7343CF63" w14:textId="048D93B3" w:rsidR="00E3235F" w:rsidRPr="00EC1C1A" w:rsidRDefault="00E3235F" w:rsidP="005B7173">
      <w:pPr>
        <w:pStyle w:val="Odsekzoznamu"/>
        <w:numPr>
          <w:ilvl w:val="0"/>
          <w:numId w:val="77"/>
        </w:numPr>
        <w:autoSpaceDE w:val="0"/>
        <w:autoSpaceDN w:val="0"/>
        <w:adjustRightInd w:val="0"/>
        <w:spacing w:before="120" w:after="120" w:line="288" w:lineRule="auto"/>
        <w:ind w:left="567"/>
        <w:jc w:val="both"/>
        <w:rPr>
          <w:ins w:id="79" w:author="Lenka Lamoš" w:date="2022-06-21T14:58:00Z"/>
          <w:rFonts w:cs="Arial"/>
          <w:szCs w:val="16"/>
        </w:rPr>
      </w:pPr>
      <w:r>
        <w:rPr>
          <w:rFonts w:cs="Arial"/>
          <w:szCs w:val="16"/>
        </w:rPr>
        <w:t xml:space="preserve">v prípade systému zálohových platieb môže prijímateľ po prijatí prostriedkov EÚ a štátneho rozpočtu na spolufinancovanie zahrnúť do  žiadosti o platbu (zúčtovanie zálohovej platby) aj výdavky, ktoré </w:t>
      </w:r>
      <w:r>
        <w:rPr>
          <w:rFonts w:cs="Arial"/>
          <w:szCs w:val="16"/>
        </w:rPr>
        <w:lastRenderedPageBreak/>
        <w:t>uhradil pred dátumom jej pripísania na účte určenom pre príjem zálohovej platby z rozpočtového výdavkového účtu v rámci rozpočtového roka;</w:t>
      </w:r>
    </w:p>
    <w:p w14:paraId="4667DFA5" w14:textId="59904B74" w:rsidR="00EC1C1A" w:rsidRPr="00EC1C1A" w:rsidRDefault="00EC1C1A" w:rsidP="00EC1C1A">
      <w:pPr>
        <w:pStyle w:val="Odsekzoznamu"/>
        <w:numPr>
          <w:ilvl w:val="0"/>
          <w:numId w:val="77"/>
        </w:numPr>
        <w:autoSpaceDE w:val="0"/>
        <w:autoSpaceDN w:val="0"/>
        <w:adjustRightInd w:val="0"/>
        <w:spacing w:before="120" w:after="120" w:line="288" w:lineRule="auto"/>
        <w:ind w:left="567"/>
        <w:jc w:val="both"/>
        <w:rPr>
          <w:rFonts w:cs="Arial"/>
          <w:szCs w:val="16"/>
        </w:rPr>
      </w:pPr>
      <w:ins w:id="80" w:author="Lenka Lamoš" w:date="2022-06-21T14:58:00Z">
        <w:r w:rsidRPr="00EC1C1A">
          <w:rPr>
            <w:rFonts w:cs="Arial"/>
            <w:szCs w:val="16"/>
          </w:rPr>
          <w:t>v prípade projektov, ktoré okrem prijímateľa realizuje aj partner, platí že partner, ktorým je štátna rozpočtová organizácia, prijíma prostriedky z NFP alebo jeho časti, ktoré mu v rámci realizácie projektu prevádza prijímateľ, ktorým nie je štátna rozpočtová organizácia, na samostatný účet</w:t>
        </w:r>
      </w:ins>
      <w:ins w:id="81" w:author="Lenka Lamoš" w:date="2022-06-21T14:59:00Z">
        <w:r>
          <w:rPr>
            <w:rFonts w:cs="Arial"/>
            <w:szCs w:val="16"/>
          </w:rPr>
          <w:t>.</w:t>
        </w:r>
      </w:ins>
    </w:p>
    <w:p w14:paraId="7BC8109B" w14:textId="77777777"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29"/>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45321560" w14:textId="77777777"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2D6AE283" w14:textId="77777777"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8807EDF" w14:textId="77777777"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30"/>
      </w:r>
      <w:r w:rsidRPr="0073389C">
        <w:t>.</w:t>
      </w:r>
    </w:p>
    <w:p w14:paraId="7490358F" w14:textId="77777777"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5B63953A" w14:textId="77777777" w:rsidR="003F3CEE" w:rsidRDefault="003F3CEE" w:rsidP="003F3CEE">
      <w:pPr>
        <w:rPr>
          <w:rFonts w:cs="Arial"/>
          <w:b/>
          <w:szCs w:val="19"/>
        </w:rPr>
      </w:pPr>
      <w:r w:rsidRPr="00B74DAF">
        <w:rPr>
          <w:rFonts w:cs="Arial"/>
          <w:b/>
          <w:szCs w:val="19"/>
        </w:rPr>
        <w:t>Vy</w:t>
      </w:r>
      <w:r>
        <w:rPr>
          <w:rFonts w:cs="Arial"/>
          <w:b/>
          <w:szCs w:val="19"/>
        </w:rPr>
        <w:t>š</w:t>
      </w:r>
      <w:r w:rsidRPr="00B74DAF">
        <w:rPr>
          <w:rFonts w:cs="Arial"/>
          <w:b/>
          <w:szCs w:val="19"/>
        </w:rPr>
        <w:t>ší územný celok</w:t>
      </w:r>
      <w:r>
        <w:rPr>
          <w:rFonts w:cs="Arial"/>
          <w:b/>
          <w:szCs w:val="19"/>
        </w:rPr>
        <w:t xml:space="preserve"> resp.  obec</w:t>
      </w:r>
    </w:p>
    <w:p w14:paraId="1660A9AA" w14:textId="77777777" w:rsidR="003F3CEE" w:rsidRPr="00B74DAF" w:rsidRDefault="003F3CEE" w:rsidP="003F3CEE">
      <w:pPr>
        <w:rPr>
          <w:rFonts w:cs="Arial"/>
          <w:b/>
          <w:szCs w:val="19"/>
        </w:rPr>
      </w:pPr>
    </w:p>
    <w:p w14:paraId="15599F33" w14:textId="77777777" w:rsidR="003F3CEE"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využitia systému refundácie môže prijímateľ realizovať úhrady oprávnených výdavkov aj z iných účtov otvorených prijímateľom pri dodržaní podmienky existencie jedného účtu na príjem prostriedkov EÚ a štátneho rozpočtu na spolufinancovanie. Prijímateľ je povinný oznámiť </w:t>
      </w:r>
      <w:r>
        <w:rPr>
          <w:rFonts w:cs="Arial"/>
          <w:szCs w:val="19"/>
        </w:rPr>
        <w:t>poskytovateľovi identifikáciu takýchto účtov. V</w:t>
      </w:r>
      <w:r w:rsidRPr="00B74DAF">
        <w:rPr>
          <w:rFonts w:cs="Arial"/>
          <w:szCs w:val="19"/>
        </w:rPr>
        <w:t> prípade, ak prostriedky EÚ a štátneho rozpočtu na spolufinancovanie sú poskytované systémom refundácie, sú úroky vzniknuté na</w:t>
      </w:r>
      <w:r>
        <w:rPr>
          <w:rFonts w:cs="Arial"/>
          <w:szCs w:val="19"/>
        </w:rPr>
        <w:t xml:space="preserve"> tomto účte príjmom prijímateľa.</w:t>
      </w:r>
    </w:p>
    <w:p w14:paraId="2A3D2319" w14:textId="77777777" w:rsidR="003F3CEE" w:rsidRPr="00B74DAF"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ak prostriedky EÚ a štátneho rozpočtu na spolufinancovanie poskytnuté systémom predfinancovania, resp.</w:t>
      </w:r>
      <w:r>
        <w:rPr>
          <w:rFonts w:cs="Arial"/>
          <w:szCs w:val="19"/>
        </w:rPr>
        <w:t xml:space="preserve"> </w:t>
      </w:r>
      <w:r w:rsidRPr="00B74DAF">
        <w:rPr>
          <w:rFonts w:cs="Arial"/>
          <w:szCs w:val="19"/>
        </w:rPr>
        <w:t xml:space="preserve">zálohovej platby sú úročené, prijímateľ je povinný otvoriť si osobitný </w:t>
      </w:r>
      <w:r>
        <w:rPr>
          <w:rFonts w:cs="Arial"/>
          <w:szCs w:val="19"/>
        </w:rPr>
        <w:t>účet</w:t>
      </w:r>
      <w:r w:rsidRPr="00B74DAF">
        <w:rPr>
          <w:rFonts w:cs="Arial"/>
          <w:szCs w:val="19"/>
        </w:rPr>
        <w:t xml:space="preserve"> na projekt. Vlastné zdroje prijímateľa na realizáciu projektu môžu prechádzať cez osobitný účet. V prípade, ak </w:t>
      </w:r>
      <w:r w:rsidRPr="00B74DAF">
        <w:rPr>
          <w:rFonts w:cs="Arial"/>
          <w:szCs w:val="19"/>
        </w:rPr>
        <w:lastRenderedPageBreak/>
        <w:t xml:space="preserve">vlastné zdroje prijímateľa prechádzajú cez osobitný účet, prijímateľ je povinný vložiť vlastné zdroje na spolufinancovanie najneskôr pred vykonaním </w:t>
      </w:r>
      <w:r>
        <w:rPr>
          <w:rFonts w:cs="Arial"/>
          <w:szCs w:val="19"/>
        </w:rPr>
        <w:t xml:space="preserve">úhrady záväzku </w:t>
      </w:r>
      <w:r w:rsidRPr="00B74DAF">
        <w:rPr>
          <w:rFonts w:cs="Arial"/>
          <w:szCs w:val="19"/>
        </w:rPr>
        <w:t>na osobitný účet prijímateľa a predložiť riadiacemu orgánu výpis z osobitného účtu ako potvrdenie o prevode vlastných zdrojov. V prípade, ak vlastné zdroje prijímateľa neprechádzajú cez osobitný účet, prijímateľ je povinný ku každému uhradenému výdavku predložiť riadiacemu orgánu výpis z iného účtu otvoreného prijímateľom o úhrade vlastných zdrojov prijímateľa. Prijímateľ je povinný výnosy za prostriedky EÚ a štátneho rozpočtu na spolufinancovanie vzniknuté na osobitnom účte odviesť do príjmov štátneho rozpočtu na príjmový účet platobnej jednotky jedenkrát ročne. Odvod výnosov prijímateľ potvrdí predl</w:t>
      </w:r>
      <w:r>
        <w:rPr>
          <w:rFonts w:cs="Arial"/>
          <w:szCs w:val="19"/>
        </w:rPr>
        <w:t>ožením výpisu z osobitného účtu.</w:t>
      </w:r>
    </w:p>
    <w:p w14:paraId="06783912" w14:textId="77777777" w:rsidR="003F3CEE" w:rsidRDefault="003F3CEE" w:rsidP="003F3CEE">
      <w:pPr>
        <w:autoSpaceDE w:val="0"/>
        <w:autoSpaceDN w:val="0"/>
        <w:adjustRightInd w:val="0"/>
        <w:jc w:val="both"/>
        <w:rPr>
          <w:rFonts w:cs="Arial"/>
          <w:szCs w:val="19"/>
        </w:rPr>
      </w:pPr>
      <w:r>
        <w:rPr>
          <w:rFonts w:cs="Arial"/>
          <w:szCs w:val="19"/>
        </w:rPr>
        <w:t>V</w:t>
      </w:r>
      <w:r w:rsidRPr="00B74DAF">
        <w:rPr>
          <w:rFonts w:cs="Arial"/>
          <w:szCs w:val="19"/>
        </w:rPr>
        <w:t xml:space="preserve"> prípade využitia systému zálohovej platby môžu byť špecifické výdavky realizované aj z iného účtu otvoreného prijímateľom. Prijímateľ je povinný </w:t>
      </w:r>
      <w:r>
        <w:rPr>
          <w:rFonts w:cs="Arial"/>
          <w:szCs w:val="19"/>
        </w:rPr>
        <w:t xml:space="preserve">Poskytovateľovi </w:t>
      </w:r>
      <w:r w:rsidRPr="00B74DAF">
        <w:rPr>
          <w:rFonts w:cs="Arial"/>
          <w:szCs w:val="19"/>
        </w:rPr>
        <w:t>identifikáciu takéhoto účtu. Tieto výdavky nesmú byť hradené z osobitného účtu zriadeného na realizáciu iných programov zahraničnej pomoci (napr. projektov Finančného mechanizmu Európskeho hospodárskeho priestoru, Nórskeho finančného mechanizmu alebo iných projektov financovaných zo ŠF, KF a ENRF). Prijímateľ po pripísaní prostriedkov zálohovej platby prevádza prostriedky EÚ a štátneho rozpočtu na spolufinancovanie na úhradu špecifických výdavkov jedným z nasledovných spôsobov:</w:t>
      </w:r>
    </w:p>
    <w:p w14:paraId="4D3229DA" w14:textId="77777777" w:rsidR="003F3CEE" w:rsidRDefault="003F3CEE" w:rsidP="003F3CEE">
      <w:pPr>
        <w:autoSpaceDE w:val="0"/>
        <w:autoSpaceDN w:val="0"/>
        <w:adjustRightInd w:val="0"/>
        <w:jc w:val="both"/>
        <w:rPr>
          <w:rFonts w:cs="Arial"/>
          <w:szCs w:val="19"/>
        </w:rPr>
      </w:pPr>
    </w:p>
    <w:p w14:paraId="187C6085" w14:textId="77777777" w:rsidR="003F3CEE" w:rsidRDefault="003F3CEE" w:rsidP="005B7173">
      <w:pPr>
        <w:pStyle w:val="Odsekzoznamu"/>
        <w:numPr>
          <w:ilvl w:val="0"/>
          <w:numId w:val="108"/>
        </w:numPr>
        <w:tabs>
          <w:tab w:val="num" w:pos="567"/>
        </w:tabs>
        <w:autoSpaceDE w:val="0"/>
        <w:autoSpaceDN w:val="0"/>
        <w:adjustRightInd w:val="0"/>
        <w:ind w:left="284"/>
        <w:jc w:val="both"/>
        <w:rPr>
          <w:rFonts w:cs="Arial"/>
          <w:szCs w:val="19"/>
        </w:rPr>
      </w:pPr>
      <w:r w:rsidRPr="00D877AF">
        <w:rPr>
          <w:rFonts w:cs="Arial"/>
          <w:szCs w:val="19"/>
        </w:rPr>
        <w:t xml:space="preserve">z osobitného účtu prevedie alikvotný podiel špecifického výdavku na iný účet otvorený prijímateľom a následne realizuje úhradu záväzku. Prijímateľ predloží </w:t>
      </w:r>
      <w:r>
        <w:rPr>
          <w:rFonts w:cs="Arial"/>
          <w:szCs w:val="19"/>
        </w:rPr>
        <w:t>Poskytovateľovi</w:t>
      </w:r>
      <w:r w:rsidRPr="00D877AF">
        <w:rPr>
          <w:rFonts w:cs="Arial"/>
          <w:szCs w:val="19"/>
        </w:rPr>
        <w:t xml:space="preserve"> výpis z iného účtu otvoreného prijímateľom potvrdzujúci úhradu záväzku a výpis z osobitného účtu potvrdzujúci použitie prostriedkov z poskytnutej zálohovej platby,</w:t>
      </w:r>
    </w:p>
    <w:p w14:paraId="768F9D5D" w14:textId="77777777" w:rsidR="003F3CEE" w:rsidRPr="00D877AF" w:rsidRDefault="003F3CEE" w:rsidP="003F3CEE">
      <w:pPr>
        <w:pStyle w:val="Odsekzoznamu"/>
        <w:tabs>
          <w:tab w:val="num" w:pos="567"/>
        </w:tabs>
        <w:autoSpaceDE w:val="0"/>
        <w:autoSpaceDN w:val="0"/>
        <w:adjustRightInd w:val="0"/>
        <w:ind w:left="284"/>
        <w:jc w:val="both"/>
        <w:rPr>
          <w:rFonts w:cs="Arial"/>
          <w:szCs w:val="19"/>
        </w:rPr>
      </w:pPr>
    </w:p>
    <w:p w14:paraId="7E94EAD3" w14:textId="77777777" w:rsidR="003F3CEE" w:rsidRDefault="003F3CEE" w:rsidP="005B7173">
      <w:pPr>
        <w:pStyle w:val="Odsekzoznamu"/>
        <w:numPr>
          <w:ilvl w:val="0"/>
          <w:numId w:val="108"/>
        </w:numPr>
        <w:tabs>
          <w:tab w:val="num" w:pos="567"/>
        </w:tabs>
        <w:autoSpaceDE w:val="0"/>
        <w:autoSpaceDN w:val="0"/>
        <w:adjustRightInd w:val="0"/>
        <w:spacing w:afterLines="20" w:after="48"/>
        <w:ind w:left="284"/>
        <w:jc w:val="both"/>
        <w:rPr>
          <w:rFonts w:cs="Arial"/>
          <w:szCs w:val="19"/>
        </w:rPr>
      </w:pPr>
      <w:r w:rsidRPr="00D877AF">
        <w:rPr>
          <w:rFonts w:cs="Arial"/>
          <w:szCs w:val="19"/>
        </w:rPr>
        <w:t>minimálne raz mesačne prevedie prostriedky z osobitného účtu na iný účet otvorený prijímateľom, z ktorého priebežne realizuje úhrady špecifických výdavkov.</w:t>
      </w:r>
      <w:r>
        <w:rPr>
          <w:rFonts w:cs="Arial"/>
          <w:szCs w:val="19"/>
        </w:rPr>
        <w:t xml:space="preserve"> </w:t>
      </w:r>
      <w:r w:rsidRPr="00D877AF">
        <w:rPr>
          <w:rFonts w:cs="Arial"/>
          <w:szCs w:val="19"/>
        </w:rPr>
        <w:t>Prijímateľ prevedie sumu vo výške oprávnených výdavkov vzniknutých počas predchádzajúceho kalendárneho mesiaca najneskôr do 5 pracovných dní od ukončenia p</w:t>
      </w:r>
      <w:r>
        <w:rPr>
          <w:rFonts w:cs="Arial"/>
          <w:szCs w:val="19"/>
        </w:rPr>
        <w:t>redmetného kalendárneho mesiaca.</w:t>
      </w:r>
    </w:p>
    <w:p w14:paraId="6A556A9D" w14:textId="77777777" w:rsidR="007537C9" w:rsidRPr="007537C9" w:rsidRDefault="007537C9">
      <w:pPr>
        <w:pStyle w:val="Odsekzoznamu"/>
        <w:rPr>
          <w:rFonts w:cs="Arial"/>
          <w:szCs w:val="19"/>
        </w:rPr>
      </w:pPr>
    </w:p>
    <w:p w14:paraId="05E62CE8" w14:textId="3687DEAD" w:rsidR="007537C9" w:rsidRPr="00D877AF" w:rsidRDefault="007537C9" w:rsidP="00E84FB6">
      <w:pPr>
        <w:numPr>
          <w:ilvl w:val="0"/>
          <w:numId w:val="108"/>
        </w:numPr>
        <w:tabs>
          <w:tab w:val="num" w:pos="567"/>
        </w:tabs>
        <w:autoSpaceDE w:val="0"/>
        <w:autoSpaceDN w:val="0"/>
        <w:adjustRightInd w:val="0"/>
        <w:spacing w:afterLines="20" w:after="48"/>
        <w:ind w:left="284"/>
        <w:jc w:val="both"/>
        <w:rPr>
          <w:rFonts w:cs="Arial"/>
          <w:szCs w:val="19"/>
        </w:rPr>
      </w:pPr>
      <w:r>
        <w:rPr>
          <w:rFonts w:cs="Arial"/>
          <w:szCs w:val="16"/>
        </w:rPr>
        <w:t xml:space="preserve">v prípade systému zálohových platieb môže prijímateľ po prijatí prostriedkov EÚ a štátneho rozpočtu na spolufinancovanie zahrnúť do  žiadosti o platbu (zúčtovanie zálohovej platby) aj výdavky, ktoré uhradil pred dátumom jej pripísania na účte určenom pre príjem zálohovej platby </w:t>
      </w:r>
      <w:r w:rsidR="0066158B" w:rsidRPr="0066158B">
        <w:rPr>
          <w:rFonts w:cs="Arial"/>
          <w:szCs w:val="16"/>
        </w:rPr>
        <w:t>i z iných účtov otvorených prijímateľom;</w:t>
      </w:r>
    </w:p>
    <w:p w14:paraId="32018C2D" w14:textId="77777777" w:rsidR="003F3CEE" w:rsidRDefault="003F3CEE" w:rsidP="003F3CEE">
      <w:pPr>
        <w:autoSpaceDE w:val="0"/>
        <w:autoSpaceDN w:val="0"/>
        <w:adjustRightInd w:val="0"/>
        <w:spacing w:afterLines="20" w:after="48"/>
        <w:ind w:left="284"/>
        <w:jc w:val="both"/>
        <w:rPr>
          <w:rFonts w:cs="Arial"/>
          <w:szCs w:val="19"/>
        </w:rPr>
      </w:pPr>
    </w:p>
    <w:p w14:paraId="006B6701" w14:textId="77777777" w:rsidR="003F3CEE" w:rsidRDefault="003F3CEE" w:rsidP="003F3CEE">
      <w:pPr>
        <w:autoSpaceDE w:val="0"/>
        <w:autoSpaceDN w:val="0"/>
        <w:adjustRightInd w:val="0"/>
        <w:spacing w:afterLines="20" w:after="48"/>
        <w:jc w:val="both"/>
        <w:rPr>
          <w:rFonts w:cs="Arial"/>
          <w:szCs w:val="19"/>
        </w:rPr>
      </w:pPr>
      <w:r w:rsidRPr="00B74DAF">
        <w:rPr>
          <w:rFonts w:cs="Arial"/>
          <w:szCs w:val="19"/>
        </w:rPr>
        <w:t>V prípade, ak je prijímateľom VÚC</w:t>
      </w:r>
      <w:r>
        <w:rPr>
          <w:rFonts w:cs="Arial"/>
          <w:szCs w:val="19"/>
        </w:rPr>
        <w:t xml:space="preserve"> resp. obec</w:t>
      </w:r>
      <w:r w:rsidRPr="00B74DAF">
        <w:rPr>
          <w:rFonts w:cs="Arial"/>
          <w:szCs w:val="19"/>
        </w:rPr>
        <w:t xml:space="preserve"> a projekt realizuje rozpočtová alebo príspevková organizácia v zriaďovateľskej pôsobnosti prijímateľa, úhrada oprávnených výdavkov môže byť realizovaná aj z účtov tohto subjektu pri dodržaní podmienky existencie účtu prijímateľa určeného na príjem prostriedkov EÚ a štátneho rozpočtu na spolufinancovanie. Zároveň subjekt v zriaďovateľskej pôsobnosti prijímateľa je povinný realizovať oprávnené výdavky prostredníctvom rozpočtu.</w:t>
      </w:r>
      <w:r>
        <w:rPr>
          <w:rFonts w:cs="Arial"/>
          <w:szCs w:val="19"/>
        </w:rPr>
        <w:t xml:space="preserve"> </w:t>
      </w:r>
      <w:r w:rsidRPr="00B74DAF">
        <w:rPr>
          <w:rFonts w:cs="Arial"/>
          <w:szCs w:val="19"/>
        </w:rPr>
        <w:t xml:space="preserve">Prijímateľ je povinný bezodkladne oznámiť </w:t>
      </w:r>
      <w:r>
        <w:rPr>
          <w:rFonts w:cs="Arial"/>
          <w:szCs w:val="19"/>
        </w:rPr>
        <w:t>poskytovateľovi</w:t>
      </w:r>
      <w:r w:rsidRPr="00B74DAF">
        <w:rPr>
          <w:rFonts w:cs="Arial"/>
          <w:szCs w:val="19"/>
        </w:rPr>
        <w:t xml:space="preserve"> identifikáciu účtov, z ktorých realizuje úhradu oprávnených výdavkov za podmienky dodržania pravidiel vzťahujúcich sa na špecifické výdavky a úroky.</w:t>
      </w:r>
    </w:p>
    <w:p w14:paraId="335B3DDF" w14:textId="77777777" w:rsidR="008D2E36" w:rsidRPr="003A1E7D" w:rsidRDefault="008D2E36" w:rsidP="00E135DC">
      <w:bookmarkStart w:id="82" w:name="_Toc440372871"/>
      <w:r w:rsidRPr="00E135DC">
        <w:rPr>
          <w:b/>
        </w:rPr>
        <w:t>Platby vo vzťahu prijímateľ – dodávateľ/zhotoviteľ</w:t>
      </w:r>
      <w:bookmarkEnd w:id="82"/>
    </w:p>
    <w:p w14:paraId="4E6169CE" w14:textId="77777777" w:rsidR="008D2E36" w:rsidRPr="0073389C" w:rsidRDefault="008D2E36" w:rsidP="008D2E36">
      <w:pPr>
        <w:autoSpaceDE w:val="0"/>
        <w:autoSpaceDN w:val="0"/>
        <w:adjustRightInd w:val="0"/>
        <w:spacing w:before="120" w:after="120" w:line="288" w:lineRule="auto"/>
        <w:jc w:val="both"/>
      </w:pPr>
      <w:r w:rsidRPr="0073389C">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0A24E85B" w14:textId="77777777"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44F2A50E" w14:textId="77777777" w:rsidR="00E61650" w:rsidRPr="0073389C" w:rsidRDefault="00E61650" w:rsidP="00E61650">
      <w:pPr>
        <w:autoSpaceDE w:val="0"/>
        <w:autoSpaceDN w:val="0"/>
        <w:adjustRightInd w:val="0"/>
        <w:spacing w:before="120" w:after="120" w:line="288" w:lineRule="auto"/>
        <w:jc w:val="both"/>
      </w:pPr>
    </w:p>
    <w:p w14:paraId="2BB2D431" w14:textId="77777777" w:rsidR="00AE5A8F" w:rsidRPr="0073389C" w:rsidRDefault="00AE5A8F" w:rsidP="00E61650">
      <w:pPr>
        <w:pStyle w:val="Nadpis3"/>
        <w:spacing w:line="288" w:lineRule="auto"/>
        <w:ind w:left="567" w:firstLine="0"/>
        <w:rPr>
          <w:lang w:val="sk-SK"/>
        </w:rPr>
      </w:pPr>
      <w:bookmarkStart w:id="83" w:name="_Toc440372872"/>
      <w:bookmarkStart w:id="84" w:name="_Toc94683060"/>
      <w:r w:rsidRPr="0073389C">
        <w:rPr>
          <w:lang w:val="sk-SK"/>
        </w:rPr>
        <w:t>Oprávnenosť výdavkov</w:t>
      </w:r>
      <w:bookmarkEnd w:id="78"/>
      <w:bookmarkEnd w:id="83"/>
      <w:bookmarkEnd w:id="84"/>
    </w:p>
    <w:p w14:paraId="068327EF"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09F9DEA" w14:textId="77777777" w:rsidR="003569EE" w:rsidRDefault="003569EE" w:rsidP="00735615">
      <w:pPr>
        <w:pBdr>
          <w:top w:val="single" w:sz="4" w:space="1" w:color="auto"/>
          <w:left w:val="single" w:sz="4" w:space="4" w:color="auto"/>
          <w:bottom w:val="single" w:sz="4" w:space="1" w:color="auto"/>
          <w:right w:val="single" w:sz="4" w:space="4" w:color="auto"/>
        </w:pBdr>
        <w:shd w:val="clear" w:color="auto" w:fill="00A1DE"/>
        <w:spacing w:line="288" w:lineRule="auto"/>
        <w:jc w:val="both"/>
        <w:rPr>
          <w:b/>
          <w:i/>
        </w:rPr>
      </w:pPr>
      <w:r>
        <w:rPr>
          <w:b/>
          <w:i/>
        </w:rPr>
        <w:lastRenderedPageBreak/>
        <w:t>Ak poskytovateľ (RO</w:t>
      </w:r>
      <w:r w:rsidR="00621B33">
        <w:rPr>
          <w:b/>
          <w:i/>
        </w:rPr>
        <w:t xml:space="preserve"> pre OP  EVS</w:t>
      </w:r>
      <w:r>
        <w:rPr>
          <w:b/>
          <w:i/>
        </w:rPr>
        <w:t>) vo výzve alebo vyzvaní neurčí inak, oprávnené výdavky projektu,</w:t>
      </w:r>
      <w:r w:rsidR="006C144D">
        <w:rPr>
          <w:b/>
          <w:i/>
        </w:rPr>
        <w:t xml:space="preserve"> ktoré sú</w:t>
      </w:r>
      <w:r>
        <w:rPr>
          <w:b/>
          <w:i/>
        </w:rPr>
        <w:t xml:space="preserve"> oprávnené na financovanie z OP EVS môžu vzniknúť výhradne na základe </w:t>
      </w:r>
      <w:r w:rsidR="004A25BE">
        <w:rPr>
          <w:b/>
          <w:i/>
        </w:rPr>
        <w:t xml:space="preserve">právnych </w:t>
      </w:r>
      <w:r w:rsidR="006C144D">
        <w:rPr>
          <w:b/>
          <w:i/>
        </w:rPr>
        <w:t xml:space="preserve">vzťahov uzatvorených podľa </w:t>
      </w:r>
      <w:r>
        <w:rPr>
          <w:b/>
          <w:i/>
        </w:rPr>
        <w:t>právneho rámca Slovenskej republiky</w:t>
      </w:r>
      <w:r w:rsidR="004F34F5">
        <w:rPr>
          <w:rStyle w:val="Odkaznapoznmkupodiarou"/>
          <w:b/>
          <w:i/>
        </w:rPr>
        <w:footnoteReference w:id="31"/>
      </w:r>
      <w:r>
        <w:rPr>
          <w:b/>
          <w:i/>
        </w:rPr>
        <w:t>!</w:t>
      </w:r>
    </w:p>
    <w:p w14:paraId="367A0CA6" w14:textId="77777777" w:rsidR="003569EE" w:rsidRPr="0073389C" w:rsidRDefault="003569EE" w:rsidP="00735615">
      <w:pPr>
        <w:pBdr>
          <w:top w:val="single" w:sz="4" w:space="1" w:color="auto"/>
          <w:left w:val="single" w:sz="4" w:space="4" w:color="auto"/>
          <w:bottom w:val="single" w:sz="4" w:space="1" w:color="auto"/>
          <w:right w:val="single" w:sz="4" w:space="4" w:color="auto"/>
        </w:pBdr>
        <w:shd w:val="clear" w:color="auto" w:fill="00A1DE"/>
        <w:spacing w:line="288" w:lineRule="auto"/>
        <w:jc w:val="both"/>
      </w:pPr>
      <w:r w:rsidRPr="00735615">
        <w:t xml:space="preserve">Typicky </w:t>
      </w:r>
      <w:r w:rsidR="006C144D">
        <w:t>vznikajú výdavky najmä z</w:t>
      </w:r>
      <w:r>
        <w:t xml:space="preserve"> hmotné</w:t>
      </w:r>
      <w:r w:rsidR="006C144D">
        <w:t>ho</w:t>
      </w:r>
      <w:r w:rsidRPr="00735615">
        <w:t xml:space="preserve"> </w:t>
      </w:r>
      <w:r>
        <w:t>a záväzkové</w:t>
      </w:r>
      <w:r w:rsidR="006C144D">
        <w:t>ho</w:t>
      </w:r>
      <w:r>
        <w:t xml:space="preserve"> práv</w:t>
      </w:r>
      <w:r w:rsidR="006C144D">
        <w:t>a</w:t>
      </w:r>
      <w:r>
        <w:t xml:space="preserve"> (občiansky, obchodný zákonník)</w:t>
      </w:r>
      <w:r w:rsidR="006C144D">
        <w:t>, práva nehmotných statkov a</w:t>
      </w:r>
      <w:r w:rsidRPr="00735615">
        <w:t xml:space="preserve"> pracovn</w:t>
      </w:r>
      <w:r>
        <w:t>é</w:t>
      </w:r>
      <w:r w:rsidR="006C144D">
        <w:t>ho</w:t>
      </w:r>
      <w:r w:rsidRPr="00735615">
        <w:t xml:space="preserve"> práv</w:t>
      </w:r>
      <w:r w:rsidR="006C144D">
        <w:t>a</w:t>
      </w:r>
      <w:r>
        <w:t xml:space="preserve"> (napr. zákonník práce, zákon o štátnej službe a pod.)</w:t>
      </w:r>
      <w:r w:rsidR="006C144D">
        <w:t>.</w:t>
      </w:r>
    </w:p>
    <w:p w14:paraId="034412DA"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6593E0CD" w14:textId="77777777"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5240DBC"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032FE068" w14:textId="77777777"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5EC0BA0A" w14:textId="77777777"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32"/>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22ADFDAF" w14:textId="77777777" w:rsidR="0014042C" w:rsidRPr="0073389C" w:rsidRDefault="00AE5A8F" w:rsidP="00DE2902">
      <w:pPr>
        <w:spacing w:before="360" w:after="120" w:line="288" w:lineRule="auto"/>
        <w:jc w:val="both"/>
        <w:rPr>
          <w:b/>
        </w:rPr>
      </w:pPr>
      <w:r w:rsidRPr="0073389C">
        <w:rPr>
          <w:b/>
        </w:rPr>
        <w:t xml:space="preserve">Priame výdavky </w:t>
      </w:r>
    </w:p>
    <w:p w14:paraId="07E9EA36" w14:textId="77777777"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33CABF9B" w14:textId="77777777"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33"/>
      </w:r>
      <w:r w:rsidR="000F5FC0" w:rsidRPr="0073389C">
        <w:t>.</w:t>
      </w:r>
      <w:r w:rsidRPr="0073389C">
        <w:t xml:space="preserve"> </w:t>
      </w:r>
    </w:p>
    <w:p w14:paraId="04257AAC"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2CDFD866"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xml:space="preserve">, zvýšenia minimálnej mzdy, zmeny súm odvodov zamestnanca a zamestnávateľa </w:t>
      </w:r>
      <w:r w:rsidRPr="0073389C">
        <w:lastRenderedPageBreak/>
        <w:t>(daňových povinností, odvodov do zdravotných poisťovní, sociálnej poisťovni a pod.), zmena sadzby DPH a pod.;</w:t>
      </w:r>
    </w:p>
    <w:p w14:paraId="227D9893"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4752F8DF"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55226910"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242573CA"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4BD7D237"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31A86CE9" w14:textId="77777777"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2566F3D3" w14:textId="77777777" w:rsidR="0080116A" w:rsidRPr="00B00E0D" w:rsidRDefault="0080116A" w:rsidP="00B00E0D">
      <w:pPr>
        <w:spacing w:before="360" w:after="120" w:line="288" w:lineRule="auto"/>
        <w:jc w:val="both"/>
        <w:rPr>
          <w:b/>
        </w:rPr>
      </w:pPr>
      <w:r w:rsidRPr="00B00E0D">
        <w:rPr>
          <w:b/>
        </w:rPr>
        <w:t>Nepriame výdavky</w:t>
      </w:r>
    </w:p>
    <w:p w14:paraId="79A49C92" w14:textId="77777777"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34"/>
      </w:r>
      <w:r w:rsidRPr="0073389C">
        <w:rPr>
          <w:szCs w:val="19"/>
          <w:lang w:val="sk-SK"/>
        </w:rPr>
        <w:t>, fax, internet, upratovanie, nákup spotrebného materiálu, mzdové výdavky obslužných zamestnancov.</w:t>
      </w:r>
    </w:p>
    <w:p w14:paraId="3B1792B6" w14:textId="77777777"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12642BC2" w14:textId="77777777" w:rsidR="004B173C" w:rsidRPr="0073389C" w:rsidRDefault="004B173C" w:rsidP="00E61650">
      <w:pPr>
        <w:spacing w:before="120" w:after="120" w:line="288" w:lineRule="auto"/>
        <w:jc w:val="both"/>
      </w:pPr>
      <w:r w:rsidRPr="0073389C">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27EF6A93"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26D84C9D" w14:textId="23944988"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lastRenderedPageBreak/>
        <w:t>ako pomer výšky</w:t>
      </w:r>
      <w:r w:rsidR="00797CA5">
        <w:rPr>
          <w:szCs w:val="19"/>
          <w:lang w:val="sk-SK"/>
        </w:rPr>
        <w:t xml:space="preserve"> </w:t>
      </w:r>
      <w:r w:rsidR="00797CA5" w:rsidRPr="00797CA5">
        <w:rPr>
          <w:szCs w:val="19"/>
          <w:lang w:val="sk-SK"/>
        </w:rPr>
        <w:t>celkových výdavkov projektu k </w:t>
      </w:r>
      <w:r w:rsidR="00D11C96">
        <w:rPr>
          <w:szCs w:val="19"/>
          <w:lang w:val="sk-SK"/>
        </w:rPr>
        <w:t>čistému</w:t>
      </w:r>
      <w:r w:rsidR="00797CA5" w:rsidRPr="00797CA5">
        <w:rPr>
          <w:szCs w:val="19"/>
          <w:lang w:val="sk-SK"/>
        </w:rPr>
        <w:t xml:space="preserve"> obratu</w:t>
      </w:r>
      <w:r w:rsidR="00D11C96">
        <w:rPr>
          <w:rStyle w:val="Odkaznapoznmkupodiarou"/>
          <w:szCs w:val="19"/>
          <w:lang w:val="sk-SK"/>
        </w:rPr>
        <w:footnoteReference w:id="35"/>
      </w:r>
      <w:r w:rsidR="00797CA5" w:rsidRPr="00797CA5">
        <w:rPr>
          <w:szCs w:val="19"/>
          <w:lang w:val="sk-SK"/>
        </w:rPr>
        <w:t xml:space="preserve"> prijímateľa za predchádzajúci kalendárny rok alebo priemerného obratu za posledné 3 kalendárne roky</w:t>
      </w:r>
      <w:r w:rsidRPr="0098177C">
        <w:rPr>
          <w:szCs w:val="19"/>
          <w:lang w:val="sk-SK"/>
        </w:rPr>
        <w:t>;</w:t>
      </w:r>
    </w:p>
    <w:p w14:paraId="52FFFA40" w14:textId="261023A7"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00D11C96">
        <w:rPr>
          <w:rStyle w:val="Odkaznapoznmkupodiarou"/>
          <w:szCs w:val="19"/>
          <w:lang w:val="sk-SK"/>
        </w:rPr>
        <w:footnoteReference w:id="36"/>
      </w:r>
      <w:r w:rsidRPr="0098177C">
        <w:rPr>
          <w:szCs w:val="19"/>
          <w:lang w:val="sk-SK"/>
        </w:rPr>
        <w:t xml:space="preserve"> v rámci projektu (platí pre nájomné, energie);</w:t>
      </w:r>
    </w:p>
    <w:p w14:paraId="41305393"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602FE93" w14:textId="77777777"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6BED34E0"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06126FBD" w14:textId="77777777" w:rsidR="004F5296" w:rsidRPr="0073389C" w:rsidRDefault="00AE5A8F" w:rsidP="00E61650">
      <w:pPr>
        <w:spacing w:before="120" w:after="120" w:line="288" w:lineRule="auto"/>
        <w:jc w:val="both"/>
        <w:rPr>
          <w:b/>
        </w:rPr>
      </w:pPr>
      <w:r w:rsidRPr="0073389C">
        <w:rPr>
          <w:b/>
        </w:rPr>
        <w:t>Oprávnené výdavky</w:t>
      </w:r>
    </w:p>
    <w:p w14:paraId="0C554A9A" w14:textId="77777777"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2D4628">
        <w:t>/spolupracujúceho subjektu</w:t>
      </w:r>
      <w:r w:rsidR="002D4628">
        <w:rPr>
          <w:rStyle w:val="Odkaznapoznmkupodiarou"/>
        </w:rPr>
        <w:footnoteReference w:id="37"/>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3F1BBE7A" w14:textId="77777777" w:rsidR="00AE5A8F" w:rsidRPr="0073389C" w:rsidRDefault="00AE5A8F" w:rsidP="00E61650">
      <w:pPr>
        <w:spacing w:before="120" w:after="120" w:line="288" w:lineRule="auto"/>
        <w:jc w:val="both"/>
      </w:pPr>
      <w:r w:rsidRPr="0073389C">
        <w:t>Výdavok je oprávnený, ak spĺňa všetky nasledujúce podmienky:</w:t>
      </w:r>
    </w:p>
    <w:p w14:paraId="2667219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5D7F89F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00DBF3B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11207A90"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260A8EB4" w14:textId="77777777"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w:t>
      </w:r>
      <w:r w:rsidR="004B173C" w:rsidRPr="0073389C">
        <w:lastRenderedPageBreak/>
        <w:t>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38"/>
      </w:r>
      <w:r w:rsidRPr="0073389C">
        <w:t xml:space="preserve"> (s výnimkou odpisov);</w:t>
      </w:r>
    </w:p>
    <w:p w14:paraId="7E114AB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86B72CD"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B4332C">
        <w:t>;</w:t>
      </w:r>
    </w:p>
    <w:p w14:paraId="4D202CDD" w14:textId="77777777"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 xml:space="preserve">sa </w:t>
      </w:r>
      <w:r w:rsidR="00BD3255">
        <w:rPr>
          <w:sz w:val="18"/>
          <w:szCs w:val="18"/>
        </w:rPr>
        <w:t>účinno</w:t>
      </w:r>
      <w:r w:rsidR="00BD3255" w:rsidRPr="008F2822">
        <w:rPr>
          <w:sz w:val="18"/>
          <w:szCs w:val="18"/>
        </w:rPr>
        <w:t>sťou</w:t>
      </w:r>
      <w:r w:rsidR="00687044" w:rsidRPr="008F2822">
        <w:rPr>
          <w:sz w:val="18"/>
          <w:szCs w:val="18"/>
        </w:rPr>
        <w:t xml:space="preserve">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6666070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327A0B4"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524D167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262F36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59205DA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49B6BCF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027B5680" w14:textId="77777777" w:rsidR="00AE5A8F" w:rsidRPr="0073389C" w:rsidRDefault="00AE5A8F" w:rsidP="00E61650">
      <w:pPr>
        <w:spacing w:before="120" w:after="120" w:line="288" w:lineRule="auto"/>
        <w:jc w:val="both"/>
        <w:rPr>
          <w:b/>
        </w:rPr>
      </w:pPr>
      <w:r w:rsidRPr="0073389C">
        <w:rPr>
          <w:b/>
        </w:rPr>
        <w:t>Neoprávnené výdavky</w:t>
      </w:r>
    </w:p>
    <w:p w14:paraId="50B22405" w14:textId="7777777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5D1CC482" w14:textId="77777777"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33ABA743" w14:textId="77777777"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39"/>
      </w:r>
      <w:r w:rsidRPr="0073389C">
        <w:t>, nehnuteľností a</w:t>
      </w:r>
      <w:r w:rsidR="00BE6444">
        <w:t> </w:t>
      </w:r>
      <w:r w:rsidRPr="0073389C">
        <w:t>pozemkov</w:t>
      </w:r>
      <w:r w:rsidR="00BE6444">
        <w:t>;</w:t>
      </w:r>
    </w:p>
    <w:p w14:paraId="5B3C8EBA" w14:textId="77777777"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lastRenderedPageBreak/>
        <w:t>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40"/>
      </w:r>
      <w:r w:rsidRPr="0073389C">
        <w:rPr>
          <w:rFonts w:ascii="Arial" w:hAnsi="Arial" w:cs="Arial"/>
          <w:sz w:val="19"/>
          <w:szCs w:val="19"/>
          <w:lang w:val="sk-SK" w:eastAsia="en-US"/>
        </w:rPr>
        <w:t xml:space="preserve">. </w:t>
      </w:r>
    </w:p>
    <w:p w14:paraId="3D3C6A29" w14:textId="77777777"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51C172A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0558164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1F5BA90A"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1A70B92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17BE2C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38B910A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2EC03DB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200C830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1B0B6C7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204C478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295FDD8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5DC270B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0769F85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0767EFE1" w14:textId="77777777" w:rsidR="00200770"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396A43E9" w14:textId="77777777" w:rsidR="00987382" w:rsidRPr="00200770" w:rsidRDefault="00AE5A8F" w:rsidP="00852446">
      <w:pPr>
        <w:pStyle w:val="Odsekzoznamu"/>
        <w:numPr>
          <w:ilvl w:val="0"/>
          <w:numId w:val="7"/>
        </w:numPr>
        <w:spacing w:before="120" w:after="120" w:line="288" w:lineRule="auto"/>
        <w:ind w:left="567" w:hanging="283"/>
        <w:contextualSpacing w:val="0"/>
        <w:jc w:val="both"/>
        <w:rPr>
          <w:rFonts w:ascii="Times New Roman" w:hAnsi="Times New Roman"/>
          <w:sz w:val="24"/>
          <w:lang w:eastAsia="sk-SK"/>
        </w:rPr>
      </w:pPr>
      <w:r w:rsidRPr="003900AB">
        <w:t xml:space="preserve">výdavok </w:t>
      </w:r>
      <w:r w:rsidR="00E734FF" w:rsidRPr="003900AB">
        <w:t>vzniknutý úhradou finančných prostriedkov zo strany prijímateľa/partnera dodávateľovi</w:t>
      </w:r>
      <w:r w:rsidR="00866C54" w:rsidRPr="003900AB">
        <w:t>/ poskytovateľovi</w:t>
      </w:r>
      <w:r w:rsidR="00E734FF" w:rsidRPr="00D83979">
        <w:t xml:space="preserve"> plnenia</w:t>
      </w:r>
      <w:r w:rsidRPr="00D83979">
        <w:t xml:space="preserve"> </w:t>
      </w:r>
      <w:r w:rsidR="00E734FF" w:rsidRPr="00D83979">
        <w:t>za </w:t>
      </w:r>
      <w:r w:rsidRPr="00D83979">
        <w:t>nevyúčtované zálohové platby</w:t>
      </w:r>
      <w:r w:rsidR="00866C54" w:rsidRPr="00D83979">
        <w:t>,</w:t>
      </w:r>
      <w:r w:rsidRPr="00D83979">
        <w:t xml:space="preserve"> poskytnuté preddavky </w:t>
      </w:r>
      <w:r w:rsidR="00866C54" w:rsidRPr="00D83979">
        <w:t>alebo </w:t>
      </w:r>
      <w:r w:rsidRPr="00D83979">
        <w:t>výdavky, pri ktorých vzniká náklad budúceho obdobia (tieto sú oprávnené až v momente vzniku nákladu bežného obdobia)</w:t>
      </w:r>
      <w:r w:rsidR="00E734FF" w:rsidRPr="00B6346F">
        <w:t>, ak RO pre OP EVS neurčí vo v</w:t>
      </w:r>
      <w:r w:rsidR="00E734FF" w:rsidRPr="003900AB">
        <w:t>zťahu k charakteru, použitiu alebo</w:t>
      </w:r>
      <w:r w:rsidR="00866C54" w:rsidRPr="003900AB">
        <w:t> </w:t>
      </w:r>
      <w:r w:rsidR="00E734FF" w:rsidRPr="003900AB">
        <w:t>konkrétnemu subjektu a účelu plnenia inak</w:t>
      </w:r>
      <w:r w:rsidR="007F17A2" w:rsidRPr="003900AB">
        <w:t xml:space="preserve"> (t.j. že </w:t>
      </w:r>
      <w:r w:rsidR="00917C09" w:rsidRPr="003900AB">
        <w:t xml:space="preserve">RO pre OP EVS </w:t>
      </w:r>
      <w:r w:rsidR="007F17A2" w:rsidRPr="003900AB">
        <w:t>bude považovať zrealizovanie preddavku za podmienečne oprávnený výdavok</w:t>
      </w:r>
      <w:r w:rsidR="00863D7C" w:rsidRPr="003900AB">
        <w:t xml:space="preserve"> až do momentu jeho úplného zúčtovania</w:t>
      </w:r>
      <w:r w:rsidR="00777423" w:rsidRPr="003900AB">
        <w:t xml:space="preserve"> prijímateľovi/partnerovi </w:t>
      </w:r>
      <w:r w:rsidR="00777423" w:rsidRPr="003900AB">
        <w:lastRenderedPageBreak/>
        <w:t>a následne poskytovateľovi</w:t>
      </w:r>
      <w:r w:rsidR="007F17A2" w:rsidRPr="003900AB">
        <w:t>)</w:t>
      </w:r>
      <w:r w:rsidR="00E734FF" w:rsidRPr="003900AB">
        <w:t xml:space="preserve"> vo výzve/vyzvaní alebo na základe individuálneho písomného</w:t>
      </w:r>
      <w:r w:rsidR="00866C54" w:rsidRPr="003900AB">
        <w:t xml:space="preserve"> (e-mailového)</w:t>
      </w:r>
      <w:r w:rsidR="00E734FF" w:rsidRPr="003900AB">
        <w:t xml:space="preserve"> stanoviska RO</w:t>
      </w:r>
      <w:r w:rsidR="007F17A2" w:rsidRPr="003900AB">
        <w:t> </w:t>
      </w:r>
      <w:r w:rsidR="00E734FF" w:rsidRPr="003900AB">
        <w:t>pre OP EVS</w:t>
      </w:r>
      <w:r w:rsidR="00987382">
        <w:rPr>
          <w:vertAlign w:val="superscript"/>
        </w:rPr>
        <w:footnoteReference w:id="41"/>
      </w:r>
      <w:r w:rsidR="00987382" w:rsidRPr="00200770">
        <w:rPr>
          <w:rFonts w:ascii="Times New Roman" w:hAnsi="Times New Roman"/>
          <w:sz w:val="24"/>
          <w:lang w:eastAsia="sk-SK"/>
        </w:rPr>
        <w:t xml:space="preserve"> </w:t>
      </w:r>
    </w:p>
    <w:p w14:paraId="3CBC0BD3" w14:textId="77777777" w:rsidR="00E734FF" w:rsidRPr="003900AB" w:rsidRDefault="00E734FF" w:rsidP="008D155B">
      <w:pPr>
        <w:pStyle w:val="Odsekzoznamu"/>
        <w:numPr>
          <w:ilvl w:val="0"/>
          <w:numId w:val="7"/>
        </w:numPr>
        <w:spacing w:before="120" w:after="120" w:line="288" w:lineRule="auto"/>
        <w:ind w:left="567" w:hanging="283"/>
        <w:contextualSpacing w:val="0"/>
        <w:jc w:val="both"/>
      </w:pPr>
      <w:r w:rsidRPr="003900AB">
        <w:t xml:space="preserve"> vo vzťahu ku konkrétnemu prijímateľovi/partnerovi</w:t>
      </w:r>
      <w:r w:rsidR="007F17A2" w:rsidRPr="003900AB">
        <w:t>,</w:t>
      </w:r>
      <w:r w:rsidRPr="003900AB">
        <w:t xml:space="preserve"> </w:t>
      </w:r>
      <w:r w:rsidR="007F17A2" w:rsidRPr="003900AB">
        <w:t>s určením podmienok</w:t>
      </w:r>
      <w:r w:rsidR="00937019" w:rsidRPr="003900AB">
        <w:t>,</w:t>
      </w:r>
      <w:r w:rsidR="007F17A2" w:rsidRPr="003900AB">
        <w:t xml:space="preserve"> za ktorých je možné preddavkové platby realizovať a splnení nasledujúcich rámcových požiadaviek</w:t>
      </w:r>
      <w:r w:rsidRPr="003900AB">
        <w:t>:</w:t>
      </w:r>
    </w:p>
    <w:p w14:paraId="151E70C0" w14:textId="77777777" w:rsidR="00866C54" w:rsidRPr="003900AB" w:rsidRDefault="00866C54" w:rsidP="005B7173">
      <w:pPr>
        <w:pStyle w:val="Odsekzoznamu"/>
        <w:numPr>
          <w:ilvl w:val="0"/>
          <w:numId w:val="103"/>
        </w:numPr>
        <w:spacing w:before="120" w:after="120" w:line="288" w:lineRule="auto"/>
        <w:jc w:val="both"/>
      </w:pPr>
      <w:r w:rsidRPr="003900AB">
        <w:t>úhrada preddavkovej platby, t.j. reálny úbytok finančných prostriedkov na strane prijímateľa</w:t>
      </w:r>
      <w:r w:rsidR="007F17A2" w:rsidRPr="003900AB">
        <w:t>/partnera</w:t>
      </w:r>
      <w:r w:rsidRPr="003900AB">
        <w:t xml:space="preserve"> musí byť realizovaná v období oprávnenosti výdavkov a v súlade s oprávneným obdobím pre výdavky stanovené vo výzve/vyzvaní a v zmluve o poskytnutí NFP,</w:t>
      </w:r>
    </w:p>
    <w:p w14:paraId="4BD83A16" w14:textId="77777777" w:rsidR="00866C54" w:rsidRPr="00D83979" w:rsidRDefault="00866C54" w:rsidP="005B7173">
      <w:pPr>
        <w:pStyle w:val="Odsekzoznamu"/>
        <w:numPr>
          <w:ilvl w:val="0"/>
          <w:numId w:val="103"/>
        </w:numPr>
        <w:spacing w:before="120" w:after="120" w:line="288" w:lineRule="auto"/>
        <w:jc w:val="both"/>
      </w:pPr>
      <w:r w:rsidRPr="00CB33A3">
        <w:t>využitie preddavkových platieb musí byť v súlade s podmienkami verejného obstarávania a rovnako musí by</w:t>
      </w:r>
      <w:r w:rsidRPr="00D83979">
        <w:t>ť v súlade s podmienkami zmluvy uzavretej medzi prijímateľom a dodávateľom/poskytovateľom a bežnou obchodnou praxou</w:t>
      </w:r>
      <w:r w:rsidRPr="00BD3255">
        <w:rPr>
          <w:vertAlign w:val="superscript"/>
        </w:rPr>
        <w:footnoteReference w:id="42"/>
      </w:r>
      <w:r w:rsidRPr="00D83979">
        <w:rPr>
          <w:vertAlign w:val="superscript"/>
        </w:rPr>
        <w:t xml:space="preserve">. </w:t>
      </w:r>
      <w:r w:rsidRPr="00D83979">
        <w:t>Možnosť poskytovania preddavkových platieb preto musí byť súčasťou pôvodnej zmluvy uzavretej medzi prijímateľom a dodávateľom, ktorá bola výsledkom verejného obstarávania, nakoľko poskytovanie preddavkových platieb v prípade dodatku k pôvodnej zmluve by predstavovalo zmenu ekonomickej rovnováhy a preto je takýto dodatok neprípustný,</w:t>
      </w:r>
    </w:p>
    <w:p w14:paraId="41392AA5" w14:textId="77777777" w:rsidR="00866C54" w:rsidRPr="00B6346F" w:rsidRDefault="00866C54" w:rsidP="005B7173">
      <w:pPr>
        <w:pStyle w:val="Odsekzoznamu"/>
        <w:numPr>
          <w:ilvl w:val="0"/>
          <w:numId w:val="103"/>
        </w:numPr>
        <w:spacing w:before="120" w:after="120" w:line="288" w:lineRule="auto"/>
        <w:jc w:val="both"/>
      </w:pPr>
      <w:r w:rsidRPr="00B6346F">
        <w:t>dodávateľ/poskytovateľ,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vystaviť zúčtovaciu faktúru pri reálnom dodaní tovaru/služieb/stavebných prác,</w:t>
      </w:r>
    </w:p>
    <w:p w14:paraId="4925CED0" w14:textId="77777777" w:rsidR="00866C54" w:rsidRPr="00D83979" w:rsidRDefault="00866C54" w:rsidP="005B7173">
      <w:pPr>
        <w:pStyle w:val="Odsekzoznamu"/>
        <w:numPr>
          <w:ilvl w:val="0"/>
          <w:numId w:val="103"/>
        </w:numPr>
        <w:spacing w:before="120" w:after="120" w:line="288" w:lineRule="auto"/>
        <w:jc w:val="both"/>
      </w:pPr>
      <w:r w:rsidRPr="00283586">
        <w:t>predmet plnenia (teda tovary, služby, stavebné práce), ktorý bol uhradený na základe preddavkovej platby musí byť skutočne dodaný v čase realizácie projektu, najneskôr do 12 mesiacov od poskytnutia preddavkovej platby dodávateľovi</w:t>
      </w:r>
      <w:r w:rsidRPr="00BD3255">
        <w:rPr>
          <w:vertAlign w:val="superscript"/>
        </w:rPr>
        <w:footnoteReference w:id="43"/>
      </w:r>
      <w:r w:rsidR="006710DE" w:rsidRPr="00BD3255">
        <w:rPr>
          <w:vertAlign w:val="superscript"/>
        </w:rPr>
        <w:t>.</w:t>
      </w:r>
      <w:r w:rsidR="006710DE">
        <w:t xml:space="preserve"> Uvedené neplatí pre </w:t>
      </w:r>
      <w:r w:rsidR="006710DE" w:rsidRPr="006B1076">
        <w:rPr>
          <w:rFonts w:cs="Arial"/>
          <w:color w:val="000000"/>
          <w:sz w:val="18"/>
          <w:szCs w:val="18"/>
        </w:rPr>
        <w:t xml:space="preserve">preddavkové platby </w:t>
      </w:r>
      <w:r w:rsidR="006710DE">
        <w:rPr>
          <w:rFonts w:cs="Arial"/>
          <w:color w:val="000000"/>
          <w:sz w:val="18"/>
          <w:szCs w:val="18"/>
        </w:rPr>
        <w:t>uplatňované</w:t>
      </w:r>
      <w:r w:rsidR="006710DE" w:rsidRPr="006B1076">
        <w:rPr>
          <w:rFonts w:cs="Arial"/>
          <w:color w:val="000000"/>
          <w:sz w:val="18"/>
          <w:szCs w:val="18"/>
        </w:rPr>
        <w:t xml:space="preserve"> v prípade využitia systému zálohových platieb</w:t>
      </w:r>
      <w:r w:rsidR="006710DE">
        <w:rPr>
          <w:rFonts w:cs="Arial"/>
          <w:color w:val="000000"/>
          <w:sz w:val="18"/>
          <w:szCs w:val="18"/>
        </w:rPr>
        <w:t>, kde je p</w:t>
      </w:r>
      <w:r w:rsidR="006710DE" w:rsidRPr="006710DE">
        <w:rPr>
          <w:rFonts w:cs="Arial"/>
          <w:color w:val="000000"/>
          <w:sz w:val="18"/>
          <w:szCs w:val="18"/>
        </w:rPr>
        <w:t>rijímateľ</w:t>
      </w:r>
      <w:r w:rsidR="006710DE">
        <w:rPr>
          <w:rFonts w:cs="Arial"/>
          <w:color w:val="000000"/>
          <w:sz w:val="18"/>
          <w:szCs w:val="18"/>
        </w:rPr>
        <w:t xml:space="preserve"> </w:t>
      </w:r>
      <w:r w:rsidR="006710DE" w:rsidRPr="006710DE">
        <w:rPr>
          <w:rFonts w:cs="Arial"/>
          <w:color w:val="000000"/>
          <w:sz w:val="18"/>
          <w:szCs w:val="18"/>
        </w:rPr>
        <w:t xml:space="preserve">povinný poskytnutú zálohovú platbu </w:t>
      </w:r>
      <w:r w:rsidR="006710DE" w:rsidRPr="00932204">
        <w:rPr>
          <w:rFonts w:cs="Arial"/>
          <w:color w:val="000000"/>
          <w:sz w:val="18"/>
          <w:szCs w:val="18"/>
        </w:rPr>
        <w:t xml:space="preserve">priebežne zúčtovávať do </w:t>
      </w:r>
      <w:r w:rsidR="004852A1" w:rsidRPr="00932204">
        <w:rPr>
          <w:rFonts w:cs="Arial"/>
          <w:color w:val="000000"/>
          <w:sz w:val="18"/>
          <w:szCs w:val="18"/>
        </w:rPr>
        <w:t>12</w:t>
      </w:r>
      <w:r w:rsidR="006710DE" w:rsidRPr="008C1F4B">
        <w:rPr>
          <w:rFonts w:cs="Arial"/>
          <w:color w:val="000000"/>
          <w:sz w:val="18"/>
          <w:szCs w:val="18"/>
        </w:rPr>
        <w:t xml:space="preserve"> mesiacov odo</w:t>
      </w:r>
      <w:r w:rsidR="006710DE" w:rsidRPr="006710DE">
        <w:rPr>
          <w:rFonts w:cs="Arial"/>
          <w:color w:val="000000"/>
          <w:sz w:val="18"/>
          <w:szCs w:val="18"/>
        </w:rPr>
        <w:t xml:space="preserve"> dňa pripísania finančných prostriedkov na účte prijímateľa, resp. odo dňa aktivácie rozpočtového opatrenia</w:t>
      </w:r>
      <w:r w:rsidR="006710DE">
        <w:rPr>
          <w:rFonts w:cs="Arial"/>
          <w:color w:val="000000"/>
          <w:sz w:val="18"/>
          <w:szCs w:val="18"/>
        </w:rPr>
        <w:t>.</w:t>
      </w:r>
    </w:p>
    <w:p w14:paraId="4A7BD75B" w14:textId="77777777" w:rsidR="00866C54" w:rsidRPr="00283586" w:rsidRDefault="007F17A2" w:rsidP="005B7173">
      <w:pPr>
        <w:pStyle w:val="Odsekzoznamu"/>
        <w:numPr>
          <w:ilvl w:val="0"/>
          <w:numId w:val="103"/>
        </w:numPr>
        <w:spacing w:before="120" w:after="120" w:line="288" w:lineRule="auto"/>
        <w:jc w:val="both"/>
      </w:pPr>
      <w:r w:rsidRPr="00D83979">
        <w:t>p</w:t>
      </w:r>
      <w:r w:rsidR="00866C54" w:rsidRPr="00D83979">
        <w:t>rijímateľ</w:t>
      </w:r>
      <w:r w:rsidRPr="00D83979">
        <w:t xml:space="preserve"> (v relevantných prípadoch aj za partnera)</w:t>
      </w:r>
      <w:r w:rsidR="00866C54" w:rsidRPr="00D83979">
        <w:t xml:space="preserve"> predkladá riadiacemu orgánu zúčtovanie preddav</w:t>
      </w:r>
      <w:r w:rsidRPr="00D83979">
        <w:t xml:space="preserve">kovej platby na príslušnom formulári (viď. príloha č. </w:t>
      </w:r>
      <w:r w:rsidR="00877685" w:rsidRPr="00B6346F">
        <w:t>41</w:t>
      </w:r>
      <w:r w:rsidRPr="00B6346F">
        <w:t xml:space="preserve">) </w:t>
      </w:r>
      <w:r w:rsidR="00866C54" w:rsidRPr="00881E11">
        <w:t>spolu s ďalšími relevantnými prílohami</w:t>
      </w:r>
      <w:r w:rsidRPr="00283586">
        <w:t xml:space="preserve"> preukazujúcimi dodanie plnenia</w:t>
      </w:r>
      <w:r w:rsidR="00866C54" w:rsidRPr="00283586">
        <w:t>;</w:t>
      </w:r>
    </w:p>
    <w:p w14:paraId="0C019714" w14:textId="77777777" w:rsidR="00866C54" w:rsidRPr="0073290B" w:rsidRDefault="007F17A2" w:rsidP="005B7173">
      <w:pPr>
        <w:pStyle w:val="Odsekzoznamu"/>
        <w:numPr>
          <w:ilvl w:val="0"/>
          <w:numId w:val="103"/>
        </w:numPr>
        <w:spacing w:before="120" w:after="120" w:line="288" w:lineRule="auto"/>
        <w:jc w:val="both"/>
      </w:pPr>
      <w:r w:rsidRPr="0073290B">
        <w:t>o</w:t>
      </w:r>
      <w:r w:rsidR="00866C54" w:rsidRPr="0073290B">
        <w:t>verenie dodania predmetu plnenia zabezpečí RO</w:t>
      </w:r>
      <w:r w:rsidR="00833A5F" w:rsidRPr="0073290B">
        <w:t xml:space="preserve"> pre OP EVS</w:t>
      </w:r>
      <w:r w:rsidR="00866C54" w:rsidRPr="0073290B">
        <w:t xml:space="preserve"> v rámci výkonu kontroly projektu v súlade s kapitolou </w:t>
      </w:r>
      <w:r w:rsidR="003342EC" w:rsidRPr="0073290B">
        <w:t>PpP</w:t>
      </w:r>
      <w:r w:rsidR="00676BCF" w:rsidRPr="0073290B">
        <w:t xml:space="preserve"> č. 3.2 „Finančná kontrola na mieste“</w:t>
      </w:r>
      <w:r w:rsidR="00866C54" w:rsidRPr="0073290B">
        <w:t>;</w:t>
      </w:r>
    </w:p>
    <w:p w14:paraId="340D85A6" w14:textId="77777777" w:rsidR="00866C54" w:rsidRPr="0073290B" w:rsidRDefault="007F17A2" w:rsidP="005B7173">
      <w:pPr>
        <w:pStyle w:val="Odsekzoznamu"/>
        <w:numPr>
          <w:ilvl w:val="0"/>
          <w:numId w:val="103"/>
        </w:numPr>
        <w:spacing w:before="120" w:after="120" w:line="288" w:lineRule="auto"/>
        <w:jc w:val="both"/>
      </w:pPr>
      <w:r w:rsidRPr="0073290B">
        <w:t>v</w:t>
      </w:r>
      <w:r w:rsidR="00866C54" w:rsidRPr="0073290B">
        <w:t>ýdavok spĺňa všetky ostatné podmienky oprávnenosti výdavkov a zmluvy o poskytnutí NFP;</w:t>
      </w:r>
    </w:p>
    <w:p w14:paraId="05CD11AB" w14:textId="77777777" w:rsidR="00D83979" w:rsidRDefault="00866C54" w:rsidP="005B7173">
      <w:pPr>
        <w:pStyle w:val="Odsekzoznamu"/>
        <w:numPr>
          <w:ilvl w:val="0"/>
          <w:numId w:val="103"/>
        </w:numPr>
        <w:spacing w:before="120" w:after="120" w:line="288" w:lineRule="auto"/>
        <w:jc w:val="both"/>
        <w:rPr>
          <w:rFonts w:cs="Arial"/>
          <w:color w:val="000000"/>
          <w:sz w:val="18"/>
          <w:szCs w:val="18"/>
        </w:rPr>
      </w:pPr>
      <w:r w:rsidRPr="00CB33A3">
        <w:t>RO</w:t>
      </w:r>
      <w:r w:rsidR="007F17A2" w:rsidRPr="00CB33A3">
        <w:t xml:space="preserve"> pre OP EVS</w:t>
      </w:r>
      <w:r w:rsidRPr="00CB33A3">
        <w:t xml:space="preserve"> v prípade povolenia možnosti využitia preddavkových platieb definuje aj maximálny limit pre výšku preddavkovej platby, ktorý môže byť rozdielny v závislosti od predmetu plnenia a ďalších špecifík, a prípadné ďalšie pravidlá pre o</w:t>
      </w:r>
      <w:r w:rsidRPr="00D83979">
        <w:t>verenie plnenia v rámci využitia preddavkových platieb, pri dodržaní podmienok stanovených Systémom riadenia EŠIF</w:t>
      </w:r>
      <w:r w:rsidR="00CB33A3">
        <w:t xml:space="preserve"> a Systémom </w:t>
      </w:r>
      <w:r w:rsidR="00CB33A3" w:rsidRPr="00CB33A3">
        <w:t>finančného riadenia štrukturálnych fondov, Kohézneho fondu a Európskeho námorného a rybárskeho fondu na programové obdobie 2014 – 2020</w:t>
      </w:r>
      <w:r w:rsidR="00AE5A8F" w:rsidRPr="00CB33A3">
        <w:t>;</w:t>
      </w:r>
      <w:r w:rsidR="00C179F4">
        <w:t xml:space="preserve"> </w:t>
      </w:r>
      <w:r w:rsidR="006B1076" w:rsidRPr="006B1076">
        <w:rPr>
          <w:rFonts w:cs="Arial"/>
          <w:color w:val="000000"/>
          <w:sz w:val="18"/>
          <w:szCs w:val="18"/>
        </w:rPr>
        <w:t xml:space="preserve">preddavkové platby je možné uplatňovať v prípade využitia systému zálohových platieb a systému predfinancovania, resp. ich kombinácie s refundáciou, pričom platí, </w:t>
      </w:r>
      <w:r w:rsidR="006B1076">
        <w:rPr>
          <w:rFonts w:cs="Arial"/>
          <w:color w:val="000000"/>
          <w:sz w:val="18"/>
          <w:szCs w:val="18"/>
        </w:rPr>
        <w:t>že</w:t>
      </w:r>
      <w:r w:rsidR="006B1076" w:rsidRPr="006B1076">
        <w:rPr>
          <w:rFonts w:cs="Arial"/>
          <w:color w:val="000000"/>
          <w:sz w:val="18"/>
          <w:szCs w:val="18"/>
        </w:rPr>
        <w:t xml:space="preserve"> prijímateľ výdavky za </w:t>
      </w:r>
      <w:r w:rsidR="006B1076">
        <w:rPr>
          <w:rFonts w:cs="Arial"/>
          <w:color w:val="000000"/>
          <w:sz w:val="18"/>
          <w:szCs w:val="18"/>
        </w:rPr>
        <w:t xml:space="preserve">preddavkové platby nepredkladá v rámci žiadosti o platbu - </w:t>
      </w:r>
      <w:r w:rsidR="006B1076" w:rsidRPr="006B1076">
        <w:rPr>
          <w:rFonts w:cs="Arial"/>
          <w:color w:val="000000"/>
          <w:sz w:val="18"/>
          <w:szCs w:val="18"/>
        </w:rPr>
        <w:t>priebežná platba</w:t>
      </w:r>
      <w:r w:rsidR="00D83979" w:rsidRPr="006B1076">
        <w:rPr>
          <w:rFonts w:cs="Arial"/>
          <w:color w:val="000000"/>
          <w:sz w:val="18"/>
          <w:szCs w:val="18"/>
        </w:rPr>
        <w:t>;</w:t>
      </w:r>
    </w:p>
    <w:p w14:paraId="272B70DD" w14:textId="77777777" w:rsidR="00D83979" w:rsidRDefault="0058636F" w:rsidP="005B7173">
      <w:pPr>
        <w:pStyle w:val="Odsekzoznamu"/>
        <w:numPr>
          <w:ilvl w:val="0"/>
          <w:numId w:val="103"/>
        </w:numPr>
        <w:spacing w:before="120" w:after="120" w:line="288" w:lineRule="auto"/>
        <w:jc w:val="both"/>
      </w:pPr>
      <w:r w:rsidRPr="0058636F">
        <w:t xml:space="preserve">po dodaní predmetu plnenia </w:t>
      </w:r>
      <w:r w:rsidR="00D83979" w:rsidRPr="00D83979">
        <w:t xml:space="preserve">prijímateľ zahrnie účtovné doklady, na základe ktorých bola, resp. bude preddavková platba uhradená, do žiadosti o platbu (poskytnutie / zúčtovanie </w:t>
      </w:r>
      <w:r w:rsidR="00D83979" w:rsidRPr="00D83979">
        <w:lastRenderedPageBreak/>
        <w:t>predfinancovania, resp. zúčtovanie zálohovej platby). Pri využívaní preddavkových platieb prijímateľ nie je povinný predkladať samostatné žiadosti o platbu obsahujúce výlučne účtovné doklady, na základe ktorých bola, resp. bude preddavková platba uhradená, pri dodržaní podmienky, že žiadosť o platbu sa predkladá len na jeden z uvedených systémov financovania;</w:t>
      </w:r>
    </w:p>
    <w:p w14:paraId="48959A69" w14:textId="77777777" w:rsidR="00AD59C9" w:rsidRPr="00881E11" w:rsidRDefault="00AD59C9" w:rsidP="005B7173">
      <w:pPr>
        <w:pStyle w:val="Odsekzoznamu"/>
        <w:numPr>
          <w:ilvl w:val="0"/>
          <w:numId w:val="103"/>
        </w:numPr>
        <w:spacing w:before="120" w:after="120" w:line="288" w:lineRule="auto"/>
        <w:jc w:val="both"/>
      </w:pPr>
      <w:r w:rsidRPr="00881E11">
        <w:t>prípadný preplatok vzniknutý zo zú</w:t>
      </w:r>
      <w:r w:rsidRPr="00283586">
        <w:t>čtovania preddavkovej platby je prijímateľ povinný vrátiť RO pre OP EVS najneskôr spolu s predložením doplňujúcich údajov k preukázaniu dodania predmetu plnenia. Vysporiadanie identifikovaných nezrovnalostí z preddavkových platieb nie je týmto odsekom dotk</w:t>
      </w:r>
      <w:r w:rsidRPr="00881E11">
        <w:t>nuté;</w:t>
      </w:r>
    </w:p>
    <w:p w14:paraId="2E519CF7" w14:textId="77777777" w:rsidR="00AD59C9" w:rsidRPr="00881E11" w:rsidRDefault="00AD59C9" w:rsidP="005B7173">
      <w:pPr>
        <w:pStyle w:val="Odsekzoznamu"/>
        <w:numPr>
          <w:ilvl w:val="0"/>
          <w:numId w:val="103"/>
        </w:numPr>
        <w:spacing w:before="120" w:after="120" w:line="288" w:lineRule="auto"/>
        <w:jc w:val="both"/>
      </w:pPr>
      <w:r w:rsidRPr="00881E11">
        <w:t xml:space="preserve">prípadný nedoplatok vzniknutý zo zúčtovania preddavkovej platby posudzuje RO pre OP EVS z hľadiska splnenia podmienok oprávnenosti výdavkov a na základe daného posúdenia rozhodne o jeho oprávnenosti alebo neoprávnenosti. </w:t>
      </w:r>
    </w:p>
    <w:p w14:paraId="0BFF7C03" w14:textId="77777777" w:rsidR="00993A6C" w:rsidRPr="00881E11" w:rsidRDefault="00AE5A8F" w:rsidP="008D155B">
      <w:pPr>
        <w:pStyle w:val="Odsekzoznamu"/>
        <w:numPr>
          <w:ilvl w:val="0"/>
          <w:numId w:val="7"/>
        </w:numPr>
        <w:spacing w:before="120" w:after="120" w:line="288" w:lineRule="auto"/>
        <w:ind w:left="567" w:hanging="283"/>
        <w:contextualSpacing w:val="0"/>
        <w:jc w:val="both"/>
      </w:pPr>
      <w:r w:rsidRPr="00881E11">
        <w:t xml:space="preserve">nepriame výdavky, ktoré prekročia </w:t>
      </w:r>
      <w:r w:rsidR="00A90DB6" w:rsidRPr="00881E11">
        <w:t>výzvou</w:t>
      </w:r>
      <w:r w:rsidR="00C8683A" w:rsidRPr="00881E11">
        <w:t>/vyzvaním</w:t>
      </w:r>
      <w:r w:rsidR="00A90DB6" w:rsidRPr="00881E11">
        <w:t xml:space="preserve"> </w:t>
      </w:r>
      <w:r w:rsidR="008F7E85" w:rsidRPr="00881E11">
        <w:t>stanovený percentuálny pomer</w:t>
      </w:r>
      <w:r w:rsidRPr="00881E11">
        <w:t xml:space="preserve"> </w:t>
      </w:r>
      <w:r w:rsidR="007F3A23" w:rsidRPr="00881E11">
        <w:t xml:space="preserve">z </w:t>
      </w:r>
      <w:r w:rsidRPr="00881E11">
        <w:t>celkových oprávnených priamych výdavkov na projekt;</w:t>
      </w:r>
    </w:p>
    <w:p w14:paraId="63452F1E"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výdavok, ktorý bol uplatnený voči poskytovateľovi na základe zmenených prvotných dokumentov (napr. prezenčná listina, pracovné výkazy a pod.);</w:t>
      </w:r>
    </w:p>
    <w:p w14:paraId="702D7C4B"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2B0810">
        <w:t>OP</w:t>
      </w:r>
      <w:r w:rsidRPr="002B0810">
        <w:t>);</w:t>
      </w:r>
    </w:p>
    <w:p w14:paraId="1C0646C1"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kladný rozdiel medzi reálne vzniknutými nákladmi prijímateľa/užívateľa</w:t>
      </w:r>
      <w:r w:rsidR="00AC24B5" w:rsidRPr="002B0810">
        <w:t xml:space="preserve"> </w:t>
      </w:r>
      <w:r w:rsidRPr="002B0810">
        <w:t>a</w:t>
      </w:r>
      <w:r w:rsidR="00AC24B5" w:rsidRPr="002B0810">
        <w:t xml:space="preserve"> </w:t>
      </w:r>
      <w:r w:rsidRPr="002B0810">
        <w:t>poskytnutými príspevkami/dotáciami z verejných zdrojov, aj kumulovane;</w:t>
      </w:r>
    </w:p>
    <w:p w14:paraId="37D5172E" w14:textId="77777777" w:rsidR="004F28ED" w:rsidRPr="002B0810" w:rsidRDefault="00D150FE" w:rsidP="00D150FE">
      <w:pPr>
        <w:pStyle w:val="Odsekzoznamu"/>
        <w:numPr>
          <w:ilvl w:val="0"/>
          <w:numId w:val="7"/>
        </w:numPr>
        <w:spacing w:before="120" w:after="120" w:line="288" w:lineRule="auto"/>
        <w:ind w:left="567" w:hanging="283"/>
        <w:contextualSpacing w:val="0"/>
        <w:jc w:val="both"/>
        <w:rPr>
          <w:szCs w:val="19"/>
        </w:rPr>
      </w:pPr>
      <w:r w:rsidRPr="002B0810">
        <w:rPr>
          <w:szCs w:val="19"/>
        </w:rPr>
        <w:t>priame dane</w:t>
      </w:r>
      <w:r w:rsidR="004F28ED" w:rsidRPr="002B0810">
        <w:rPr>
          <w:rStyle w:val="Odkaznapoznmkupodiarou"/>
          <w:szCs w:val="19"/>
        </w:rPr>
        <w:footnoteReference w:id="44"/>
      </w:r>
      <w:r w:rsidRPr="002B0810">
        <w:rPr>
          <w:szCs w:val="19"/>
        </w:rPr>
        <w:t xml:space="preserve"> (napr. daň z nehnuteľnosti, daň z motorových vozidiel a pod.)</w:t>
      </w:r>
      <w:r w:rsidR="004F28ED" w:rsidRPr="002B0810">
        <w:rPr>
          <w:szCs w:val="19"/>
        </w:rPr>
        <w:t>;</w:t>
      </w:r>
    </w:p>
    <w:p w14:paraId="04E71AFA"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finančný prenájom a operatívny nájom;</w:t>
      </w:r>
    </w:p>
    <w:p w14:paraId="3102A570"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opravu a údržbu;</w:t>
      </w:r>
    </w:p>
    <w:p w14:paraId="4D919181" w14:textId="77777777" w:rsidR="00EA4707"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obstaranie motorového vozidla</w:t>
      </w:r>
      <w:r w:rsidR="00EA4707" w:rsidRPr="002B0810">
        <w:rPr>
          <w:szCs w:val="19"/>
        </w:rPr>
        <w:t>;</w:t>
      </w:r>
    </w:p>
    <w:p w14:paraId="6487D734" w14:textId="77777777" w:rsidR="00D150FE" w:rsidRPr="002B0810" w:rsidRDefault="00EA4707"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tvorbu sociálneho fondu.</w:t>
      </w:r>
    </w:p>
    <w:p w14:paraId="4A57E1D2" w14:textId="77777777" w:rsidR="00D150FE" w:rsidRPr="0073389C" w:rsidRDefault="00D150FE" w:rsidP="00992076">
      <w:pPr>
        <w:spacing w:before="120" w:after="120" w:line="288" w:lineRule="auto"/>
        <w:jc w:val="both"/>
      </w:pPr>
    </w:p>
    <w:p w14:paraId="287F1FC4" w14:textId="77777777"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2FF259F3" w14:textId="77777777"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7F719E82" w14:textId="7777777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44DADC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1B40B3B5" w14:textId="77777777"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1C3AF787" w14:textId="2DC375E0" w:rsidR="00ED03C8"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 xml:space="preserve">ak zamestnanec prijímateľa vykonáva v rámci projektu rovnaký typ odbornej alebo inej činnosti ako v rámci svojho hlavného pracovného pomeru, nie je možné v rámci projektu pre danú odbornú činnosť vynakladať vyššiu hodinovú sadzbu, ako je stanovená </w:t>
      </w:r>
      <w:r w:rsidR="00BA629D" w:rsidRPr="0073389C">
        <w:lastRenderedPageBreak/>
        <w:t>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r w:rsidR="00320628">
        <w:rPr>
          <w:rStyle w:val="Odkaznapoznmkupodiarou"/>
        </w:rPr>
        <w:footnoteReference w:id="45"/>
      </w:r>
      <w:r w:rsidRPr="0073389C">
        <w:t>.</w:t>
      </w:r>
    </w:p>
    <w:p w14:paraId="1D36C88B" w14:textId="77777777" w:rsidR="0031793F" w:rsidRDefault="0031793F" w:rsidP="0031793F">
      <w:pPr>
        <w:pStyle w:val="Textkomentra"/>
        <w:rPr>
          <w:lang w:val="sk-SK"/>
        </w:rPr>
      </w:pPr>
      <w:r>
        <w:rPr>
          <w:lang w:val="sk-SK"/>
        </w:rPr>
        <w:t xml:space="preserve">K realizácií činností na projekte je Prijímateľ povinný </w:t>
      </w:r>
      <w:r w:rsidR="00D9073F">
        <w:rPr>
          <w:lang w:val="sk-SK"/>
        </w:rPr>
        <w:t xml:space="preserve">predovšetkým </w:t>
      </w:r>
      <w:r>
        <w:rPr>
          <w:lang w:val="sk-SK"/>
        </w:rPr>
        <w:t>využiť vlastné odborné kapacity, resp. vytvoriť nové systémové pracovné pozície, na ktoré uzavrie ako zamestnávateľ  s kvalifikovaným zamestnancom pracovný pomer na obvyklý pracovný čas (tzv. 100% úväzok) alebo na kratší pracovný čas</w:t>
      </w:r>
      <w:r>
        <w:rPr>
          <w:rStyle w:val="Odkaznapoznmkupodiarou"/>
          <w:lang w:val="sk-SK"/>
        </w:rPr>
        <w:footnoteReference w:id="46"/>
      </w:r>
      <w:r>
        <w:rPr>
          <w:lang w:val="sk-SK"/>
        </w:rPr>
        <w:t xml:space="preserve">. </w:t>
      </w:r>
    </w:p>
    <w:p w14:paraId="59B82F72" w14:textId="77777777" w:rsidR="0031793F" w:rsidRDefault="0031793F" w:rsidP="0031793F">
      <w:pPr>
        <w:autoSpaceDE w:val="0"/>
        <w:autoSpaceDN w:val="0"/>
        <w:adjustRightInd w:val="0"/>
        <w:spacing w:before="120" w:after="120" w:line="288" w:lineRule="auto"/>
        <w:jc w:val="both"/>
      </w:pPr>
      <w:r>
        <w:t>Výnimočne môže zamestnávateľ na zabezpečenie realizácie niektorých činností na projekte zamestnať fyzickú osobu na dohodu mimo pracovného pomeru s odborníkmi, ktorých prijímateľ nemá medzi vlastnými zamestnancami na pracovný pomer.</w:t>
      </w:r>
    </w:p>
    <w:p w14:paraId="0A01160A" w14:textId="77777777" w:rsidR="0031793F" w:rsidRPr="0073389C" w:rsidRDefault="0031793F" w:rsidP="0031793F">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31793F">
        <w:t xml:space="preserve"> </w:t>
      </w:r>
      <w:r>
        <w:t>Zamestnanec môže popri svojom zamestnaní vykonávanom v pracovnom pomere vykonávať inú zárobkovú činnosť, ktorá má k predmetu činnosti zamestnávateľa konkurenčný charakter, len s predchádzajúcim písomným súhlasom zamestnávateľa.</w:t>
      </w:r>
      <w:r w:rsidRPr="0031793F">
        <w:t xml:space="preserve"> </w:t>
      </w:r>
      <w:r>
        <w:t>Takýto súhlas zamestnávateľa sa nevyžaduje na výkon vedeckej, pedagogickej, publicistickej, lektorskej, prednášateľskej, literárnej a umeleckej činnosti.</w:t>
      </w:r>
      <w:r w:rsidRPr="0073389C">
        <w:t xml:space="preserve"> </w:t>
      </w:r>
      <w:r>
        <w:t xml:space="preserve"> </w:t>
      </w:r>
    </w:p>
    <w:p w14:paraId="66B72724" w14:textId="77777777" w:rsidR="0031793F" w:rsidRDefault="0031793F" w:rsidP="00346CD1">
      <w:pPr>
        <w:pStyle w:val="Highlight3"/>
        <w:spacing w:before="120" w:after="120" w:line="288" w:lineRule="auto"/>
        <w:jc w:val="both"/>
        <w:rPr>
          <w:rFonts w:cs="Arial"/>
          <w:b w:val="0"/>
          <w:color w:val="auto"/>
          <w:sz w:val="19"/>
          <w:szCs w:val="19"/>
          <w:lang w:val="sk-SK"/>
        </w:rPr>
      </w:pPr>
    </w:p>
    <w:p w14:paraId="1B65820C" w14:textId="0AD5B5C2" w:rsidR="00346CD1" w:rsidRPr="0032396F" w:rsidRDefault="00346CD1" w:rsidP="00346CD1">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odôvodnených prípadoch</w:t>
      </w:r>
      <w:r w:rsidRPr="0032396F">
        <w:rPr>
          <w:rFonts w:cs="Arial"/>
          <w:b w:val="0"/>
          <w:color w:val="auto"/>
          <w:sz w:val="19"/>
          <w:szCs w:val="19"/>
          <w:vertAlign w:val="superscript"/>
          <w:lang w:val="sk-SK"/>
        </w:rPr>
        <w:footnoteReference w:id="47"/>
      </w:r>
      <w:r w:rsidRPr="0032396F">
        <w:rPr>
          <w:rFonts w:cs="Arial"/>
          <w:b w:val="0"/>
          <w:color w:val="auto"/>
          <w:sz w:val="19"/>
          <w:szCs w:val="19"/>
          <w:vertAlign w:val="superscript"/>
          <w:lang w:val="sk-SK"/>
        </w:rPr>
        <w:t xml:space="preserve"> </w:t>
      </w:r>
      <w:r w:rsidRPr="00AD07E2">
        <w:rPr>
          <w:rFonts w:cs="Arial"/>
          <w:b w:val="0"/>
          <w:color w:val="auto"/>
          <w:sz w:val="19"/>
          <w:szCs w:val="19"/>
          <w:lang w:val="sk-SK"/>
        </w:rPr>
        <w:t>aj po schválení žiadosti o NFP</w:t>
      </w:r>
      <w:r w:rsidRPr="0032396F">
        <w:rPr>
          <w:rFonts w:cs="Arial"/>
          <w:b w:val="0"/>
          <w:color w:val="auto"/>
          <w:sz w:val="19"/>
          <w:szCs w:val="19"/>
          <w:lang w:val="sk-SK"/>
        </w:rPr>
        <w:t xml:space="preserve"> pre národné projekty (podľa § 26 zákona č. 292/2014 Z. z.) </w:t>
      </w:r>
      <w:r>
        <w:rPr>
          <w:rFonts w:cs="Arial"/>
          <w:b w:val="0"/>
          <w:color w:val="auto"/>
          <w:sz w:val="19"/>
          <w:szCs w:val="19"/>
          <w:lang w:val="sk-SK"/>
        </w:rPr>
        <w:t>alebo dopytovo-orientované projekty, kde prijímateľ je subjektom verejnej správy a jeho zamestnanci pôsobia na systematizovaných 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 xml:space="preserve">, môže </w:t>
      </w:r>
      <w:r w:rsidR="00A052EC">
        <w:rPr>
          <w:rFonts w:cs="Arial"/>
          <w:b w:val="0"/>
          <w:color w:val="auto"/>
          <w:sz w:val="19"/>
          <w:szCs w:val="19"/>
          <w:lang w:val="sk-SK"/>
        </w:rPr>
        <w:t>prijímateľ</w:t>
      </w:r>
      <w:r>
        <w:rPr>
          <w:rFonts w:cs="Arial"/>
          <w:b w:val="0"/>
          <w:color w:val="auto"/>
          <w:sz w:val="19"/>
          <w:szCs w:val="19"/>
          <w:lang w:val="sk-SK"/>
        </w:rPr>
        <w:t xml:space="preserve"> </w:t>
      </w:r>
      <w:r w:rsidRPr="0032396F">
        <w:rPr>
          <w:rFonts w:cs="Arial"/>
          <w:b w:val="0"/>
          <w:color w:val="auto"/>
          <w:sz w:val="19"/>
          <w:szCs w:val="19"/>
          <w:lang w:val="sk-SK"/>
        </w:rPr>
        <w:t>v rámci rozpočtu zohľadniť očakávaný rast mzdových výdavkov</w:t>
      </w:r>
      <w:r w:rsidR="0064452F">
        <w:rPr>
          <w:rFonts w:cs="Arial"/>
          <w:b w:val="0"/>
          <w:color w:val="auto"/>
          <w:sz w:val="19"/>
          <w:szCs w:val="19"/>
          <w:lang w:val="sk-SK"/>
        </w:rPr>
        <w:t xml:space="preserve"> v jednotlivých rokoch</w:t>
      </w:r>
      <w:r w:rsidRPr="0032396F">
        <w:rPr>
          <w:rFonts w:cs="Arial"/>
          <w:b w:val="0"/>
          <w:color w:val="auto"/>
          <w:sz w:val="19"/>
          <w:szCs w:val="19"/>
          <w:lang w:val="sk-SK"/>
        </w:rPr>
        <w:t xml:space="preserve"> a to buď na základe štatistického indexu (databáza STATdat. Štatistického úradu SR</w:t>
      </w:r>
      <w:r w:rsidR="00B25E05">
        <w:rPr>
          <w:rFonts w:cs="Arial"/>
          <w:b w:val="0"/>
          <w:color w:val="auto"/>
          <w:sz w:val="19"/>
          <w:szCs w:val="19"/>
          <w:lang w:val="sk-SK"/>
        </w:rPr>
        <w:t>, prognózovaný údaj z Inštitútu finančnej politiky a pod.</w:t>
      </w:r>
      <w:r w:rsidRPr="0032396F">
        <w:rPr>
          <w:rFonts w:cs="Arial"/>
          <w:b w:val="0"/>
          <w:color w:val="auto"/>
          <w:sz w:val="19"/>
          <w:szCs w:val="19"/>
          <w:lang w:val="sk-SK"/>
        </w:rPr>
        <w:t xml:space="preserve">) určeného pre </w:t>
      </w:r>
      <w:r>
        <w:rPr>
          <w:rFonts w:cs="Arial"/>
          <w:b w:val="0"/>
          <w:color w:val="auto"/>
          <w:sz w:val="19"/>
          <w:szCs w:val="19"/>
          <w:lang w:val="sk-SK"/>
        </w:rPr>
        <w:t xml:space="preserve">zodpovedajúce </w:t>
      </w:r>
      <w:r w:rsidRPr="0032396F">
        <w:rPr>
          <w:rFonts w:cs="Arial"/>
          <w:b w:val="0"/>
          <w:color w:val="auto"/>
          <w:sz w:val="19"/>
          <w:szCs w:val="19"/>
          <w:lang w:val="sk-SK"/>
        </w:rPr>
        <w:t>odvetvie za ostatné tri kalendárne roky</w:t>
      </w:r>
      <w:r w:rsidRPr="0032396F">
        <w:rPr>
          <w:rFonts w:cs="Arial"/>
          <w:b w:val="0"/>
          <w:color w:val="auto"/>
          <w:sz w:val="19"/>
          <w:szCs w:val="19"/>
          <w:vertAlign w:val="superscript"/>
          <w:lang w:val="sk-SK"/>
        </w:rPr>
        <w:footnoteReference w:id="48"/>
      </w:r>
      <w:r w:rsidRPr="0032396F">
        <w:rPr>
          <w:rFonts w:cs="Arial"/>
          <w:b w:val="0"/>
          <w:color w:val="auto"/>
          <w:sz w:val="19"/>
          <w:szCs w:val="19"/>
          <w:lang w:val="sk-SK"/>
        </w:rPr>
        <w:t xml:space="preserve"> alebo na základe legislatívne určeného rastu miezd za jednotlivé obdobia (resp. kalendárne roky).</w:t>
      </w:r>
    </w:p>
    <w:p w14:paraId="203AC467" w14:textId="77777777" w:rsidR="006A2DA0" w:rsidRDefault="006A2DA0" w:rsidP="006A2DA0">
      <w:pPr>
        <w:autoSpaceDE w:val="0"/>
        <w:autoSpaceDN w:val="0"/>
        <w:adjustRightInd w:val="0"/>
        <w:spacing w:before="120" w:after="120" w:line="288" w:lineRule="auto"/>
        <w:jc w:val="both"/>
      </w:pPr>
      <w:r>
        <w:t>Prijímateľ je povinný pri aplikácii rastu miezd zohľadňovať údaje v predloženej analýze mzdovej politiky v žiadosti o NFP. V príslušnej rozpočtovej položke prijímateľ uvedie ako jednotku „Projekt“ s celkovou sumou výdavkov za príslušnú rozpočtovú položku, s tým že komentár k rozpočtu bude obsahovať za jednotlivé obdobia aj údaje o výške maximálnej jednotkovej ceny práce</w:t>
      </w:r>
      <w:r w:rsidR="005B3164">
        <w:t xml:space="preserve"> (hodinovej alebo</w:t>
      </w:r>
      <w:r w:rsidR="003C688A">
        <w:t xml:space="preserve"> funkčného platu</w:t>
      </w:r>
      <w:r w:rsidR="005B3164">
        <w:t>)</w:t>
      </w:r>
      <w:r>
        <w:t xml:space="preserve">, ktorá musí byť v súlade s Usmernením RO pre OP EVS č. 5. </w:t>
      </w:r>
    </w:p>
    <w:p w14:paraId="098D662F" w14:textId="77777777" w:rsidR="00A052EC" w:rsidRDefault="00A052EC" w:rsidP="00A052EC">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rámci národných projektov (podľa § 26 zákona č. 292/2014 Z. z.)</w:t>
      </w:r>
      <w:r w:rsidRPr="00C11901">
        <w:rPr>
          <w:rFonts w:cs="Arial"/>
          <w:b w:val="0"/>
          <w:color w:val="auto"/>
          <w:sz w:val="19"/>
          <w:szCs w:val="19"/>
          <w:lang w:val="sk-SK"/>
        </w:rPr>
        <w:t xml:space="preserve"> </w:t>
      </w:r>
      <w:r>
        <w:rPr>
          <w:rFonts w:cs="Arial"/>
          <w:b w:val="0"/>
          <w:color w:val="auto"/>
          <w:sz w:val="19"/>
          <w:szCs w:val="19"/>
          <w:lang w:val="sk-SK"/>
        </w:rPr>
        <w:t xml:space="preserve">alebo dopytovo-orientovaných projektov, kde prijímateľ je subjektom verejnej správy a jeho zamestnanci pôsobia na systematizovaných </w:t>
      </w:r>
      <w:r>
        <w:rPr>
          <w:rFonts w:cs="Arial"/>
          <w:b w:val="0"/>
          <w:color w:val="auto"/>
          <w:sz w:val="19"/>
          <w:szCs w:val="19"/>
          <w:lang w:val="sk-SK"/>
        </w:rPr>
        <w:lastRenderedPageBreak/>
        <w:t>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w:t>
      </w:r>
      <w:r w:rsidRPr="0032396F">
        <w:rPr>
          <w:rFonts w:cs="Arial"/>
          <w:b w:val="0"/>
          <w:color w:val="auto"/>
          <w:sz w:val="19"/>
          <w:szCs w:val="19"/>
          <w:lang w:val="sk-SK"/>
        </w:rPr>
        <w:t xml:space="preserve"> </w:t>
      </w:r>
      <w:r w:rsidR="006B09EE" w:rsidRPr="00AD07E2">
        <w:rPr>
          <w:rFonts w:cs="Arial"/>
          <w:b w:val="0"/>
          <w:color w:val="auto"/>
          <w:sz w:val="19"/>
          <w:szCs w:val="19"/>
          <w:lang w:val="sk-SK"/>
        </w:rPr>
        <w:t>môže na základe zmenového konania prijímateľ v rámci rozpočtu zohľadniť kolísanie</w:t>
      </w:r>
      <w:r w:rsidRPr="0032396F">
        <w:rPr>
          <w:rFonts w:cs="Arial"/>
          <w:b w:val="0"/>
          <w:color w:val="auto"/>
          <w:sz w:val="19"/>
          <w:szCs w:val="19"/>
          <w:lang w:val="sk-SK"/>
        </w:rPr>
        <w:t xml:space="preserve"> maximálnej jednotkovej ceny v roku</w:t>
      </w:r>
      <w:r w:rsidRPr="0032396F">
        <w:rPr>
          <w:rFonts w:cs="Arial"/>
          <w:b w:val="0"/>
          <w:color w:val="auto"/>
          <w:sz w:val="19"/>
          <w:szCs w:val="19"/>
          <w:vertAlign w:val="superscript"/>
          <w:lang w:val="sk-SK"/>
        </w:rPr>
        <w:footnoteReference w:id="49"/>
      </w:r>
      <w:r w:rsidRPr="0032396F">
        <w:rPr>
          <w:rFonts w:cs="Arial"/>
          <w:b w:val="0"/>
          <w:color w:val="auto"/>
          <w:sz w:val="19"/>
          <w:szCs w:val="19"/>
          <w:lang w:val="sk-SK"/>
        </w:rPr>
        <w:t xml:space="preserve">, t.j. celkovej ceny práce za zamestnanca a to tak, že </w:t>
      </w:r>
      <w:r w:rsidR="006B09EE">
        <w:rPr>
          <w:rFonts w:cs="Arial"/>
          <w:b w:val="0"/>
          <w:color w:val="auto"/>
          <w:sz w:val="19"/>
          <w:szCs w:val="19"/>
          <w:lang w:val="sk-SK"/>
        </w:rPr>
        <w:t>prijímate</w:t>
      </w:r>
      <w:r>
        <w:rPr>
          <w:rFonts w:cs="Arial"/>
          <w:b w:val="0"/>
          <w:color w:val="auto"/>
          <w:sz w:val="19"/>
          <w:szCs w:val="19"/>
          <w:lang w:val="sk-SK"/>
        </w:rPr>
        <w:t>ľ</w:t>
      </w:r>
      <w:r w:rsidRPr="0032396F">
        <w:rPr>
          <w:rFonts w:cs="Arial"/>
          <w:b w:val="0"/>
          <w:color w:val="auto"/>
          <w:sz w:val="19"/>
          <w:szCs w:val="19"/>
          <w:lang w:val="sk-SK"/>
        </w:rPr>
        <w:t xml:space="preserve"> zohľadní údaje v predloženej analýze mzdovej politiky v žiadosti o NFP a v rozpočtovej položke uvedie ako jednotku „Projekt“ s celkovou sumou výdavkov za príslušnú rozpočtovú položku, s tým že komentár k rozpočtu bude obsahovať aj </w:t>
      </w:r>
      <w:r>
        <w:rPr>
          <w:rFonts w:cs="Arial"/>
          <w:b w:val="0"/>
          <w:color w:val="auto"/>
          <w:sz w:val="19"/>
          <w:szCs w:val="19"/>
          <w:lang w:val="sk-SK"/>
        </w:rPr>
        <w:t xml:space="preserve">informáciu </w:t>
      </w:r>
      <w:r w:rsidRPr="0084507C">
        <w:rPr>
          <w:rFonts w:cs="Arial"/>
          <w:b w:val="0"/>
          <w:color w:val="auto"/>
          <w:sz w:val="19"/>
          <w:szCs w:val="19"/>
          <w:lang w:val="sk-SK"/>
        </w:rPr>
        <w:t>o maximálnom funkčnom plate resp. jeho ekvivalentu</w:t>
      </w:r>
      <w:r w:rsidRPr="00F67895">
        <w:rPr>
          <w:rFonts w:cs="Arial"/>
          <w:b w:val="0"/>
          <w:color w:val="auto"/>
          <w:sz w:val="19"/>
          <w:szCs w:val="19"/>
          <w:vertAlign w:val="superscript"/>
          <w:lang w:val="sk-SK"/>
        </w:rPr>
        <w:footnoteReference w:id="50"/>
      </w:r>
      <w:r w:rsidRPr="0084507C">
        <w:rPr>
          <w:rFonts w:cs="Arial"/>
          <w:b w:val="0"/>
          <w:color w:val="auto"/>
          <w:sz w:val="19"/>
          <w:szCs w:val="19"/>
          <w:lang w:val="sk-SK"/>
        </w:rPr>
        <w:t xml:space="preserve"> v sledovanom období (napr. kalendárnom roku), ktorá musí byť v súlade s Usmernením RO pre OP EVS č. 5, zároveň prijímateľ uvedie aj indikatívnu informáciu o celkovej výške pracovného fondu, ktorého sa týka rozpočtová položka.</w:t>
      </w:r>
      <w:r>
        <w:rPr>
          <w:rFonts w:cs="Arial"/>
          <w:b w:val="0"/>
          <w:color w:val="auto"/>
          <w:sz w:val="19"/>
          <w:szCs w:val="19"/>
          <w:lang w:val="sk-SK"/>
        </w:rPr>
        <w:t xml:space="preserve"> </w:t>
      </w:r>
    </w:p>
    <w:p w14:paraId="1095C67C" w14:textId="77777777" w:rsidR="006A2DA0" w:rsidRPr="0073389C" w:rsidRDefault="00F54F85" w:rsidP="006A2DA0">
      <w:pPr>
        <w:autoSpaceDE w:val="0"/>
        <w:autoSpaceDN w:val="0"/>
        <w:adjustRightInd w:val="0"/>
        <w:spacing w:before="120" w:after="120" w:line="288" w:lineRule="auto"/>
        <w:jc w:val="both"/>
      </w:pPr>
      <w:r w:rsidRPr="001D0C1E">
        <w:t xml:space="preserve">Zmenu </w:t>
      </w:r>
      <w:r>
        <w:t xml:space="preserve">projektu ohľadom aplikácie </w:t>
      </w:r>
      <w:r w:rsidRPr="00033E1E">
        <w:t>očakávan</w:t>
      </w:r>
      <w:r>
        <w:t>ého</w:t>
      </w:r>
      <w:r w:rsidRPr="00033E1E">
        <w:t xml:space="preserve"> rast</w:t>
      </w:r>
      <w:r>
        <w:t>u</w:t>
      </w:r>
      <w:r w:rsidRPr="00033E1E">
        <w:t xml:space="preserve"> mzdových výdavkov</w:t>
      </w:r>
      <w:r>
        <w:t xml:space="preserve"> alebo aj aplikácie funkčných platov, resp. ich ekvivalentu môže prijímateľ vykonať pre výdavky, ktoré vzniknú v období od 1. januára 2019 a neskôr. Uvedená zmena projektu je</w:t>
      </w:r>
      <w:r w:rsidRPr="001D0C1E">
        <w:t xml:space="preserve"> významnejšou zmenou podliehajúc</w:t>
      </w:r>
      <w:r>
        <w:t>ou</w:t>
      </w:r>
      <w:r w:rsidRPr="001D0C1E">
        <w:t xml:space="preserve"> zmenovému konaniu</w:t>
      </w:r>
      <w:r>
        <w:t>.</w:t>
      </w:r>
      <w:r w:rsidRPr="001D0C1E">
        <w:t xml:space="preserve"> </w:t>
      </w:r>
      <w:r>
        <w:t>Poskytovateľ môže, ak sa tak rozhodne v konkrétnom prípade, konať v zmenovom konaní o zmene ex-post. Predmetom zmeny projektu nemôže byť úhrada neoprávnených častí miezd vznikajúca z titulu aplikácie jednotkovej hodinovej ceny práce vzniknutých pred realizáciou zmeny rozpočtových položiek na funkčný plat, resp. jeho ekvivalent.</w:t>
      </w:r>
    </w:p>
    <w:p w14:paraId="5CEC395E" w14:textId="77777777"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056A2">
        <w:t>)</w:t>
      </w:r>
      <w:r w:rsidRPr="0073389C">
        <w:t>.</w:t>
      </w:r>
    </w:p>
    <w:p w14:paraId="6D61BF6F" w14:textId="77777777" w:rsidR="008E1E6D"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w:t>
      </w:r>
      <w:r w:rsidR="006A2DA0" w:rsidRPr="00BD3255">
        <w:rPr>
          <w:vertAlign w:val="superscript"/>
        </w:rPr>
        <w:footnoteReference w:id="51"/>
      </w:r>
      <w:r w:rsidR="00DE095C" w:rsidRPr="00323A97">
        <w:t>,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59FA01EE" w14:textId="77777777" w:rsidR="00AE5A8F" w:rsidRPr="0073389C" w:rsidRDefault="008E1E6D" w:rsidP="0067438F">
      <w:pPr>
        <w:autoSpaceDE w:val="0"/>
        <w:autoSpaceDN w:val="0"/>
        <w:adjustRightInd w:val="0"/>
        <w:spacing w:before="120" w:after="120" w:line="288" w:lineRule="auto"/>
        <w:jc w:val="both"/>
      </w:pPr>
      <w:r w:rsidRPr="008E1E6D">
        <w:lastRenderedPageBreak/>
        <w:t>Pokiaľ zamestnanec v pracovnom pomere nariadenú pracovnú činnosť pre projekt nedokáže vykonať v rámci určeného týždenného pracovného času, môže na príkaz zamestnávateľa</w:t>
      </w:r>
      <w:r w:rsidR="00463F54">
        <w:rPr>
          <w:rStyle w:val="Odkaznapoznmkupodiarou"/>
        </w:rPr>
        <w:footnoteReference w:id="52"/>
      </w:r>
      <w:r w:rsidRPr="008E1E6D">
        <w:t xml:space="preserve"> alebo s jeho súhlasom zamestnanec vykonať túto činnosť mimoriadne ako prácu nadčas </w:t>
      </w:r>
      <w:r>
        <w:t xml:space="preserve">v súlade so </w:t>
      </w:r>
      <w:r w:rsidRPr="008E1E6D">
        <w:t xml:space="preserve"> Zákonník</w:t>
      </w:r>
      <w:r>
        <w:t>om</w:t>
      </w:r>
      <w:r w:rsidRPr="008E1E6D">
        <w:t xml:space="preserve"> práce</w:t>
      </w:r>
      <w:r w:rsidR="004E69BC">
        <w:t xml:space="preserve"> (resp. v súlade s právnou úpravou pre štátnu/verejnú službu a pod.</w:t>
      </w:r>
      <w:r w:rsidR="00C5627A">
        <w:t>)</w:t>
      </w:r>
      <w:r>
        <w:t xml:space="preserve">. Poskytovateľ v  prípade nadčasu akceptuje oprávnený </w:t>
      </w:r>
      <w:r w:rsidRPr="008E1E6D">
        <w:t>výdav</w:t>
      </w:r>
      <w:r>
        <w:t>o</w:t>
      </w:r>
      <w:r w:rsidRPr="008E1E6D">
        <w:t>k</w:t>
      </w:r>
      <w:r>
        <w:t xml:space="preserve"> len</w:t>
      </w:r>
      <w:r w:rsidRPr="008E1E6D">
        <w:t xml:space="preserve"> do výšky limitu hodinovej sadzby alebo maximálnej výšky funkčného platu v mesiaci určeného v rozpočtovej položke súvisiacej pracovnej pozície</w:t>
      </w:r>
      <w:r w:rsidR="00BD5C09">
        <w:rPr>
          <w:rStyle w:val="Odkaznapoznmkupodiarou"/>
        </w:rPr>
        <w:footnoteReference w:id="53"/>
      </w:r>
      <w:r w:rsidRPr="008E1E6D">
        <w:t xml:space="preserve">.  </w:t>
      </w:r>
      <w:r w:rsidR="00AE5A8F" w:rsidRPr="0073389C">
        <w:t xml:space="preserve"> </w:t>
      </w:r>
    </w:p>
    <w:p w14:paraId="6728E3FF" w14:textId="77777777"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26BF93FE" w14:textId="77777777" w:rsidR="00526ADB" w:rsidRDefault="00526ADB" w:rsidP="0099542E">
      <w:pPr>
        <w:autoSpaceDE w:val="0"/>
        <w:autoSpaceDN w:val="0"/>
        <w:adjustRightInd w:val="0"/>
        <w:spacing w:before="120" w:after="120" w:line="288" w:lineRule="auto"/>
        <w:jc w:val="both"/>
      </w:pPr>
      <w:r>
        <w:t>V prípade pracovnoprávneho vzťahu zamestnanca, ktorý je aj štatutárnym orgánom alebo členom štatutárneho orgánu, dohodne podmienky výkonu práce v pracovnej zmluve alebo v dohode mimopracovného pomeru orgán alebo právnická osoba, ktorá ho ako štatutárny orgán ustanovila. Žiadateľ/prijímateľ je povinný predložiť doklad preukazujúci akým spôsobom a ako boli tieto podmienky dohodnuté (napr. zápisnica, záznam podpísaný štatutárnym orgánom a požadovaným počtom osôb tvoriacich orgán, ktorý štatutárny orgán ustanovil), ako aj to, akým spôsobom a kým bude schvaľovaná vykonaná práca. Z dôvodu zachovania kontrolného prostredia je pre splnenie kritéria oprávnenosti potrebné, aby bol zachovaný prvok závislej práce, a teda splnenie najmä podmienky, že osoba ktorá pracovnú činnosť vykonáva nebola tou istou osobou, ktorá aj kontroluje na úrovni žiadateľa/prijímateľa vykonávanie tejto činnosti</w:t>
      </w:r>
      <w:r>
        <w:rPr>
          <w:rStyle w:val="Odkaznapoznmkupodiarou"/>
        </w:rPr>
        <w:footnoteReference w:id="54"/>
      </w:r>
      <w:r>
        <w:t xml:space="preserve">. </w:t>
      </w:r>
    </w:p>
    <w:p w14:paraId="1E9D2F66" w14:textId="77777777" w:rsidR="00526ADB" w:rsidRDefault="00526ADB" w:rsidP="0099542E">
      <w:pPr>
        <w:autoSpaceDE w:val="0"/>
        <w:autoSpaceDN w:val="0"/>
        <w:adjustRightInd w:val="0"/>
        <w:spacing w:before="120" w:after="120" w:line="288" w:lineRule="auto"/>
        <w:jc w:val="both"/>
      </w:pPr>
      <w:r>
        <w:t xml:space="preserve">Ak je pracovnoprávny vzťah uzatvorený tou istou osobou ako zamestnancom aj ako zamestnávateľom, najmä v prípadoch, ak je uvedená osoba jediným štatutárnym orgánom, pričom zároveň táto osoba predstavuje aj najvyšší orgán právnickej osoby (napr. spoločnosť s ručením obmedzeným s jediným spoločníkom, ktorý je zároveň aj jediným konateľom a tento spoločník vykonáva aj pôsobnosť valného zhromaždenia), výdavky na mzdu/odmenu vyplývajúce z uvedeného pracovnoprávneho vzťahu sú neoprávnené. </w:t>
      </w:r>
    </w:p>
    <w:p w14:paraId="0F301168" w14:textId="77777777" w:rsidR="00526ADB" w:rsidRPr="00EA00BD" w:rsidRDefault="00526ADB" w:rsidP="00526ADB">
      <w:pPr>
        <w:autoSpaceDE w:val="0"/>
        <w:autoSpaceDN w:val="0"/>
        <w:adjustRightInd w:val="0"/>
        <w:spacing w:before="120" w:after="120" w:line="288" w:lineRule="auto"/>
        <w:jc w:val="both"/>
        <w:rPr>
          <w:b/>
        </w:rPr>
      </w:pPr>
      <w:r w:rsidRPr="0073389C">
        <w:t xml:space="preserve">Ak štatutárny orgán prijímateľa, resp. </w:t>
      </w:r>
      <w:r w:rsidR="0068003C">
        <w:t>splnomocnená osoba na výkon činností štatutárneho orgánu</w:t>
      </w:r>
      <w:r w:rsidR="004A3293">
        <w:t xml:space="preserve"> </w:t>
      </w:r>
      <w:r w:rsidRPr="0073389C">
        <w:t xml:space="preserve">vykonáva popri činnosti </w:t>
      </w:r>
      <w:r w:rsidR="00C40EBA">
        <w:t>štatutárneho orgánu</w:t>
      </w:r>
      <w:r w:rsidR="00C40EBA" w:rsidRPr="0073389C">
        <w:t xml:space="preserve"> organizáci</w:t>
      </w:r>
      <w:r w:rsidR="00C40EBA">
        <w:t>e</w:t>
      </w:r>
      <w:r w:rsidR="00C40EBA" w:rsidRPr="0073389C">
        <w:t xml:space="preserve"> </w:t>
      </w:r>
      <w:r w:rsidRPr="0073389C">
        <w:t xml:space="preserve">aj činnosti pre projekt, refundované budú iba výdavky </w:t>
      </w:r>
      <w:r w:rsidRPr="0073389C">
        <w:rPr>
          <w:b/>
        </w:rPr>
        <w:t xml:space="preserve">pomerne </w:t>
      </w:r>
      <w:r w:rsidRPr="0073389C">
        <w:t>podľa skutočne odpracovaného času na projekte</w:t>
      </w:r>
      <w:r w:rsidRPr="0073389C">
        <w:rPr>
          <w:b/>
        </w:rPr>
        <w:t xml:space="preserve">, avšak max. </w:t>
      </w:r>
      <w:r w:rsidR="0068003C">
        <w:rPr>
          <w:b/>
        </w:rPr>
        <w:t xml:space="preserve">do </w:t>
      </w:r>
      <w:r w:rsidRPr="0073389C">
        <w:rPr>
          <w:b/>
        </w:rPr>
        <w:t xml:space="preserve">50 % z celkového pracovného </w:t>
      </w:r>
      <w:r>
        <w:rPr>
          <w:b/>
        </w:rPr>
        <w:t>fondu</w:t>
      </w:r>
      <w:r w:rsidRPr="0073389C">
        <w:rPr>
          <w:b/>
        </w:rPr>
        <w:t xml:space="preserve"> v danom mesiaci</w:t>
      </w:r>
      <w:r>
        <w:rPr>
          <w:b/>
        </w:rPr>
        <w:t xml:space="preserve"> vo vzťahu k 100%–nému pracovnému úväzku</w:t>
      </w:r>
      <w:r w:rsidR="00B42C95">
        <w:rPr>
          <w:b/>
        </w:rPr>
        <w:t xml:space="preserve"> zamestnanca</w:t>
      </w:r>
      <w:r>
        <w:rPr>
          <w:b/>
        </w:rPr>
        <w:t>, ktorý zastáva pozíciu štatutárneho orgánu</w:t>
      </w:r>
      <w:r w:rsidR="0068003C">
        <w:rPr>
          <w:b/>
        </w:rPr>
        <w:t xml:space="preserve"> alebo </w:t>
      </w:r>
      <w:r w:rsidR="0068003C" w:rsidRPr="00EA00BD">
        <w:rPr>
          <w:b/>
        </w:rPr>
        <w:t>splnomocnená osoba na výkon činností štatutárneho orgánu</w:t>
      </w:r>
      <w:r w:rsidRPr="00EA00BD">
        <w:rPr>
          <w:b/>
        </w:rPr>
        <w:t xml:space="preserve">. </w:t>
      </w:r>
      <w:r w:rsidR="00C40EBA">
        <w:rPr>
          <w:b/>
        </w:rPr>
        <w:t>Uvedené platí aj v prípade, že štatutárny orgán alebo splnomocnená osoba nemá špecifický pracovný úväzok n</w:t>
      </w:r>
      <w:r w:rsidR="004A3293">
        <w:rPr>
          <w:b/>
        </w:rPr>
        <w:t>a</w:t>
      </w:r>
      <w:r w:rsidR="00C40EBA">
        <w:rPr>
          <w:b/>
        </w:rPr>
        <w:t xml:space="preserve"> výkon činnosti štatutárneho orgánu a to napr. v prípade, že štatutárny orgán je ustanovený do funkcie menovaním bez nároku na odmenu a napr. bez určenia pracovného času </w:t>
      </w:r>
      <w:r w:rsidR="00C40EBA" w:rsidRPr="00EA00BD">
        <w:t>(týmto je stanovené</w:t>
      </w:r>
      <w:r w:rsidR="004A3293" w:rsidRPr="00EA00BD">
        <w:t>,</w:t>
      </w:r>
      <w:r w:rsidR="00C40EBA" w:rsidRPr="00EA00BD">
        <w:t xml:space="preserve"> že minimálne polovica riadneho pracovného fondu v mesiaci v rámci zodpovedajúcemu 100%-nému pracovného úväzku je venovaná činnostiam súvisiacim s riadením organizácie)</w:t>
      </w:r>
      <w:r w:rsidR="00C40EBA">
        <w:rPr>
          <w:b/>
        </w:rPr>
        <w:t>.</w:t>
      </w:r>
      <w:r w:rsidR="004A3293">
        <w:rPr>
          <w:b/>
        </w:rPr>
        <w:t xml:space="preserve"> Rovnako uvedené platí aj v prípadoch, že na účel riadenia organizácie má štatutárny orgán alebo splnomocnená osoba uzatvorený kratší pracovný úväzok ako taký, ktorý zodpovedá minimálne 50%-nému pracovnému úväzku</w:t>
      </w:r>
      <w:r w:rsidR="005851FA">
        <w:rPr>
          <w:rStyle w:val="Odkaznapoznmkupodiarou"/>
          <w:b/>
        </w:rPr>
        <w:footnoteReference w:id="55"/>
      </w:r>
      <w:r w:rsidR="004A3293">
        <w:rPr>
          <w:b/>
        </w:rPr>
        <w:t>.</w:t>
      </w:r>
    </w:p>
    <w:p w14:paraId="421882D8" w14:textId="77777777" w:rsidR="0068003C" w:rsidRPr="00B42C95" w:rsidRDefault="004A3293" w:rsidP="00526ADB">
      <w:pPr>
        <w:autoSpaceDE w:val="0"/>
        <w:autoSpaceDN w:val="0"/>
        <w:adjustRightInd w:val="0"/>
        <w:spacing w:before="120" w:after="120" w:line="288" w:lineRule="auto"/>
        <w:jc w:val="both"/>
      </w:pPr>
      <w:r>
        <w:lastRenderedPageBreak/>
        <w:t xml:space="preserve">Ak </w:t>
      </w:r>
      <w:r w:rsidR="0068003C" w:rsidRPr="0073389C">
        <w:t>vedúci riadiaci pracovník</w:t>
      </w:r>
      <w:r>
        <w:t xml:space="preserve"> alebo vedúci zamestnanec prijímateľa</w:t>
      </w:r>
      <w:r w:rsidRPr="0073389C">
        <w:t xml:space="preserve"> vykonáva popri </w:t>
      </w:r>
      <w:r>
        <w:t>riadiacej činnosti v</w:t>
      </w:r>
      <w:r w:rsidR="00B42C95">
        <w:t> </w:t>
      </w:r>
      <w:r w:rsidRPr="0073389C">
        <w:t>organizáci</w:t>
      </w:r>
      <w:r>
        <w:t>i</w:t>
      </w:r>
      <w:r w:rsidRPr="0073389C">
        <w:t xml:space="preserve"> aj činnosti pre projekt, refundované budú iba výdavky </w:t>
      </w:r>
      <w:r w:rsidRPr="0073389C">
        <w:rPr>
          <w:b/>
        </w:rPr>
        <w:t xml:space="preserve">pomerne </w:t>
      </w:r>
      <w:r w:rsidRPr="0073389C">
        <w:t>podľa skutočne odpracovaného času na projekte</w:t>
      </w:r>
      <w:r w:rsidRPr="00EA00BD">
        <w:t>,</w:t>
      </w:r>
      <w:r w:rsidRPr="0073389C">
        <w:rPr>
          <w:b/>
        </w:rPr>
        <w:t xml:space="preserve"> avšak max. </w:t>
      </w:r>
      <w:r>
        <w:rPr>
          <w:b/>
        </w:rPr>
        <w:t xml:space="preserve">do </w:t>
      </w:r>
      <w:r w:rsidR="00B42C95">
        <w:rPr>
          <w:b/>
        </w:rPr>
        <w:t>8</w:t>
      </w:r>
      <w:r w:rsidRPr="0073389C">
        <w:rPr>
          <w:b/>
        </w:rPr>
        <w:t xml:space="preserve">0 % z celkového pracovného </w:t>
      </w:r>
      <w:r>
        <w:rPr>
          <w:b/>
        </w:rPr>
        <w:t>fondu</w:t>
      </w:r>
      <w:r w:rsidR="00B42C95">
        <w:rPr>
          <w:rStyle w:val="Odkaznapoznmkupodiarou"/>
          <w:b/>
        </w:rPr>
        <w:footnoteReference w:id="56"/>
      </w:r>
      <w:r w:rsidRPr="0073389C">
        <w:rPr>
          <w:b/>
        </w:rPr>
        <w:t xml:space="preserve"> v danom mesiaci</w:t>
      </w:r>
      <w:r>
        <w:rPr>
          <w:b/>
        </w:rPr>
        <w:t xml:space="preserve"> vo vzťahu k</w:t>
      </w:r>
      <w:r w:rsidR="00B42C95">
        <w:rPr>
          <w:b/>
        </w:rPr>
        <w:t> </w:t>
      </w:r>
      <w:r>
        <w:rPr>
          <w:b/>
        </w:rPr>
        <w:t>100%–nému pracovnému úväzku</w:t>
      </w:r>
      <w:r w:rsidR="00B42C95">
        <w:rPr>
          <w:b/>
        </w:rPr>
        <w:t xml:space="preserve"> zamestnanca</w:t>
      </w:r>
      <w:r>
        <w:rPr>
          <w:b/>
        </w:rPr>
        <w:t xml:space="preserve">, ktorý zastáva pozíciu </w:t>
      </w:r>
      <w:r w:rsidR="00B42C95">
        <w:rPr>
          <w:b/>
        </w:rPr>
        <w:t>riadiaceho pracoviska</w:t>
      </w:r>
      <w:r>
        <w:rPr>
          <w:b/>
        </w:rPr>
        <w:t xml:space="preserve"> alebo</w:t>
      </w:r>
      <w:r w:rsidR="00B42C95">
        <w:rPr>
          <w:b/>
        </w:rPr>
        <w:t> vedúceho zamestnanca</w:t>
      </w:r>
      <w:r w:rsidRPr="00080492">
        <w:rPr>
          <w:b/>
        </w:rPr>
        <w:t>.</w:t>
      </w:r>
      <w:r w:rsidR="00B42C95">
        <w:rPr>
          <w:b/>
        </w:rPr>
        <w:t xml:space="preserve"> V uvedených prípadoch treba zohľadniť pomer riadených zamestnancov a ich zapojenie do odborných oprávnených činností v projekte vo vzťahu k riadiacemu pracovníkovi alebo vedúcemu zamestnancovi </w:t>
      </w:r>
      <w:r w:rsidR="00B42C95" w:rsidRPr="00EA00BD">
        <w:t>(</w:t>
      </w:r>
      <w:r w:rsidR="00D615B9">
        <w:t>napr.</w:t>
      </w:r>
      <w:r w:rsidR="00B42C95" w:rsidRPr="00EA00BD">
        <w:t xml:space="preserve"> ak 2/3 riadených zamestnancov nie sú zapojení do projektu alebo vykonávajú iné ako oprávnené činnosti</w:t>
      </w:r>
      <w:r w:rsidR="00B42C95">
        <w:t xml:space="preserve"> pre projekt, nemôže byť potom riadiaci pracovní</w:t>
      </w:r>
      <w:r w:rsidR="00D615B9">
        <w:t>k</w:t>
      </w:r>
      <w:r w:rsidR="00B42C95">
        <w:t xml:space="preserve"> alebo vedúci zamestnanec financovaný v maximálnej </w:t>
      </w:r>
      <w:r w:rsidR="00D615B9">
        <w:t>intenzite podľa tohto pravidla).</w:t>
      </w:r>
    </w:p>
    <w:p w14:paraId="41607DEC" w14:textId="77777777" w:rsidR="00463F54" w:rsidRDefault="00463F54" w:rsidP="00463F54">
      <w:pPr>
        <w:autoSpaceDE w:val="0"/>
        <w:autoSpaceDN w:val="0"/>
        <w:adjustRightInd w:val="0"/>
        <w:spacing w:before="120" w:after="120" w:line="288" w:lineRule="auto"/>
        <w:jc w:val="both"/>
      </w:pPr>
      <w:r>
        <w:t>Zamestnávateľ (prijímateľ/partner)  môže s vlastným z</w:t>
      </w:r>
      <w:r w:rsidRPr="0073389C">
        <w:t>amestnanc</w:t>
      </w:r>
      <w:r>
        <w:t>om</w:t>
      </w:r>
      <w:r w:rsidRPr="0073389C">
        <w:t xml:space="preserve"> </w:t>
      </w:r>
      <w:r>
        <w:t>na pracovný pomer</w:t>
      </w:r>
      <w:r w:rsidRPr="0073389C">
        <w:t xml:space="preserve"> </w:t>
      </w:r>
      <w:r>
        <w:t xml:space="preserve">uzavrieť dohodu o práci vykonávanej </w:t>
      </w:r>
      <w:r w:rsidRPr="0073389C">
        <w:t xml:space="preserve">mimo pracovného pomeru </w:t>
      </w:r>
      <w:r>
        <w:t xml:space="preserve">na </w:t>
      </w:r>
      <w:r w:rsidRPr="0073389C">
        <w:t xml:space="preserve"> činnosti uhrádzané z projektu </w:t>
      </w:r>
      <w:r>
        <w:t>za nasledujúcich podmienok:</w:t>
      </w:r>
    </w:p>
    <w:p w14:paraId="2DCB9E54" w14:textId="77777777" w:rsidR="00463F54" w:rsidRDefault="00463F54" w:rsidP="00463F54">
      <w:pPr>
        <w:pStyle w:val="Odsekzoznamu"/>
        <w:numPr>
          <w:ilvl w:val="0"/>
          <w:numId w:val="140"/>
        </w:numPr>
        <w:autoSpaceDE w:val="0"/>
        <w:autoSpaceDN w:val="0"/>
        <w:adjustRightInd w:val="0"/>
        <w:spacing w:before="120" w:after="120" w:line="288" w:lineRule="auto"/>
        <w:jc w:val="both"/>
      </w:pPr>
      <w:r>
        <w:t>druh práce - činnosti, ktoré</w:t>
      </w:r>
      <w:r w:rsidRPr="0073389C">
        <w:t xml:space="preserve"> </w:t>
      </w:r>
      <w:r>
        <w:t xml:space="preserve">má zamestnanec </w:t>
      </w:r>
      <w:r w:rsidRPr="0073389C">
        <w:t>vykonáva</w:t>
      </w:r>
      <w:r>
        <w:t>ť</w:t>
      </w:r>
      <w:r w:rsidRPr="0073389C">
        <w:t xml:space="preserve"> na projekte nie sú totožné s </w:t>
      </w:r>
      <w:r>
        <w:t xml:space="preserve"> druhom práce - </w:t>
      </w:r>
      <w:r w:rsidRPr="0073389C">
        <w:t>činnosťami, ktoré má v náplni práce vykonávanej na základe pracovnej zmluvy</w:t>
      </w:r>
      <w:r>
        <w:t xml:space="preserve"> v pracovnom pomere</w:t>
      </w:r>
      <w:r w:rsidRPr="0073389C">
        <w:t xml:space="preserve"> ako zamestnanec prijímateľa</w:t>
      </w:r>
      <w:r>
        <w:t>;</w:t>
      </w:r>
    </w:p>
    <w:p w14:paraId="7785BCF3" w14:textId="77777777" w:rsidR="00463F54" w:rsidRDefault="00463F54" w:rsidP="00463F54">
      <w:pPr>
        <w:pStyle w:val="Odsekzoznamu"/>
        <w:numPr>
          <w:ilvl w:val="0"/>
          <w:numId w:val="140"/>
        </w:numPr>
        <w:autoSpaceDE w:val="0"/>
        <w:autoSpaceDN w:val="0"/>
        <w:adjustRightInd w:val="0"/>
        <w:spacing w:before="120" w:after="120" w:line="288" w:lineRule="auto"/>
        <w:jc w:val="both"/>
      </w:pPr>
      <w:r>
        <w:t xml:space="preserve">vo výnimočnej situácii na plnenie svojich úloh alebo na </w:t>
      </w:r>
      <w:r w:rsidRPr="00746CF9">
        <w:t xml:space="preserve">zabezpečenie </w:t>
      </w:r>
      <w:r>
        <w:t xml:space="preserve">svojich </w:t>
      </w:r>
      <w:r w:rsidRPr="00746CF9">
        <w:t xml:space="preserve">potrieb </w:t>
      </w:r>
      <w:r>
        <w:t>na projektové činnosti, ktoré</w:t>
      </w:r>
      <w:r w:rsidRPr="0073389C">
        <w:t xml:space="preserve"> nie sú totožné s</w:t>
      </w:r>
      <w:r>
        <w:t> </w:t>
      </w:r>
      <w:r w:rsidRPr="0073389C">
        <w:t>činnosťami</w:t>
      </w:r>
      <w:r>
        <w:t>, ktoré vyplývajú organizácii z jej postavenia</w:t>
      </w:r>
      <w:r>
        <w:rPr>
          <w:rStyle w:val="Odkaznapoznmkupodiarou"/>
        </w:rPr>
        <w:footnoteReference w:id="57"/>
      </w:r>
      <w:r>
        <w:t xml:space="preserve"> </w:t>
      </w:r>
    </w:p>
    <w:p w14:paraId="60AEBE92" w14:textId="77777777" w:rsidR="00463F54" w:rsidRDefault="00463F54" w:rsidP="00736D46">
      <w:pPr>
        <w:pStyle w:val="Odsekzoznamu"/>
        <w:numPr>
          <w:ilvl w:val="0"/>
          <w:numId w:val="140"/>
        </w:numPr>
        <w:autoSpaceDE w:val="0"/>
        <w:autoSpaceDN w:val="0"/>
        <w:adjustRightInd w:val="0"/>
        <w:spacing w:before="120" w:after="120" w:line="288" w:lineRule="auto"/>
        <w:jc w:val="both"/>
      </w:pPr>
      <w:r>
        <w:t>pri pracovných činnostiach, ktoré nevyplývajú subjektu prijímateľa/partnera z jeho postavenia, je zamestnávateľ povinný dodržiavať rovnaké zásady odmeňovania obdobných pracovných pozícií/ obdobných činností uzavretých so zamestnancami v pracovnom pomere a na dohody o práci mimo pracovného pomeru;</w:t>
      </w:r>
    </w:p>
    <w:p w14:paraId="2AD1D077" w14:textId="77777777" w:rsidR="002157BB" w:rsidRDefault="002157BB" w:rsidP="00736D46">
      <w:pPr>
        <w:autoSpaceDE w:val="0"/>
        <w:autoSpaceDN w:val="0"/>
        <w:adjustRightInd w:val="0"/>
        <w:spacing w:before="120" w:after="120" w:line="288" w:lineRule="auto"/>
        <w:ind w:left="360"/>
        <w:jc w:val="both"/>
      </w:pPr>
    </w:p>
    <w:p w14:paraId="4E372E83" w14:textId="77777777"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360023CB" w14:textId="77777777"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58"/>
      </w:r>
      <w:r w:rsidRPr="00965E93">
        <w:t>.</w:t>
      </w:r>
    </w:p>
    <w:p w14:paraId="3E69F22C" w14:textId="77777777"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017C4A2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w:t>
      </w:r>
      <w:r w:rsidRPr="0073389C">
        <w:lastRenderedPageBreak/>
        <w:t xml:space="preserve">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18351DD9"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48C6CE5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59"/>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0DE6FA60" w14:textId="77777777"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60"/>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61"/>
      </w:r>
      <w:r w:rsidR="00694363" w:rsidRPr="0073389C">
        <w:t>),</w:t>
      </w:r>
      <w:r w:rsidRPr="0073389C">
        <w:t xml:space="preserve"> ako aj povinné odvody</w:t>
      </w:r>
      <w:r w:rsidRPr="0073389C">
        <w:rPr>
          <w:rStyle w:val="Odkaznapoznmkupodiarou"/>
          <w:sz w:val="19"/>
        </w:rPr>
        <w:footnoteReference w:id="62"/>
      </w:r>
      <w:r w:rsidRPr="0073389C">
        <w:t xml:space="preserve"> za zamestnávateľa; </w:t>
      </w:r>
    </w:p>
    <w:p w14:paraId="711FDBF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6E474BB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40302DA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135443D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22BBB00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155DC2D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4909271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F2EA8C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3C0CBB7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4F7FDB4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70B3A7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04CE7F4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00F5D2D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1A621D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0D6E68D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5FB7E23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2C6ED62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3319DB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0200CEF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411515E" w14:textId="77777777" w:rsidR="00ED03C8" w:rsidRPr="0073389C" w:rsidRDefault="00ED03C8" w:rsidP="00ED03C8">
      <w:pPr>
        <w:pStyle w:val="Zoznamsodrkami2"/>
        <w:numPr>
          <w:ilvl w:val="0"/>
          <w:numId w:val="0"/>
        </w:numPr>
        <w:ind w:left="426" w:hanging="426"/>
        <w:contextualSpacing w:val="0"/>
        <w:jc w:val="both"/>
      </w:pPr>
    </w:p>
    <w:p w14:paraId="576B695A"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4EB58952" w14:textId="77777777"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63"/>
      </w:r>
      <w:r w:rsidRPr="0073389C">
        <w:t xml:space="preserve">, resp. odmeny na základe dohôd o </w:t>
      </w:r>
      <w:r w:rsidR="0035150F" w:rsidRPr="0073389C">
        <w:t>prác</w:t>
      </w:r>
      <w:r w:rsidR="0035150F">
        <w:t>ach</w:t>
      </w:r>
      <w:r w:rsidR="001F6828" w:rsidRPr="0073389C">
        <w:t xml:space="preserve"> vykonávan</w:t>
      </w:r>
      <w:r w:rsidR="00CE6423">
        <w:t>ých</w:t>
      </w:r>
      <w:r w:rsidR="001F6828" w:rsidRPr="0073389C">
        <w:t xml:space="preserve"> </w:t>
      </w:r>
      <w:r w:rsidRPr="0073389C">
        <w:t xml:space="preserve">mimo pracovného pomeru a náhrady mzdy v zmysle platnej legislatívy a mzda za prácu nadčas (ak zamestnávateľ poskytne náhradné pracovné voľno za vykonanú prácu nadčas, tak náhradné </w:t>
      </w:r>
      <w:r w:rsidRPr="0073389C">
        <w:lastRenderedPageBreak/>
        <w:t>pracovné voľno je posúdené ako oprávnený výdavok</w:t>
      </w:r>
      <w:r w:rsidRPr="0073389C">
        <w:rPr>
          <w:rStyle w:val="Odkaznapoznmkupodiarou"/>
          <w:sz w:val="19"/>
        </w:rPr>
        <w:footnoteReference w:id="64"/>
      </w:r>
      <w:r w:rsidRPr="0073389C">
        <w:t>), ako aj povinné odvody za zamestnávateľa</w:t>
      </w:r>
      <w:r w:rsidRPr="0073389C">
        <w:rPr>
          <w:rStyle w:val="Odkaznapoznmkupodiarou"/>
          <w:sz w:val="19"/>
        </w:rPr>
        <w:footnoteReference w:id="65"/>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2561F0A6" w14:textId="4BCA18BB"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2853F8">
        <w:t xml:space="preserve"> </w:t>
      </w:r>
      <w:r w:rsidRPr="0073389C">
        <w:t>Prijímateľ je povinný preukázať pomerné čerpanie personálnych výdavkov.</w:t>
      </w:r>
    </w:p>
    <w:p w14:paraId="3959CC5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450052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386D147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4BB605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2102850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8B6E07E"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1ACF386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1AB2F62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E98DA0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28F125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463562C5" w14:textId="77777777"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91B04CC"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6C93C8C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C8B06E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C94F98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3584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722E3DE6"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730994E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51A2D8A8"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6F5E846A"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180AB91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6E6C68D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50001CF6"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2F63DD37"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252A4446"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6189FB3B"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0578036B"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6827D272"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AC1508E"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453C3C11"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32D921E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4EF690EE"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6422D7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27B2FA1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1830DFA2"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260001D3" w14:textId="77777777" w:rsidR="000D5577" w:rsidRPr="0073389C" w:rsidRDefault="000D5577" w:rsidP="00ED03C8">
      <w:pPr>
        <w:autoSpaceDE w:val="0"/>
        <w:autoSpaceDN w:val="0"/>
        <w:adjustRightInd w:val="0"/>
        <w:spacing w:line="288" w:lineRule="auto"/>
        <w:jc w:val="both"/>
      </w:pPr>
    </w:p>
    <w:p w14:paraId="6952C96D" w14:textId="77777777" w:rsidR="000D5577" w:rsidRPr="0073389C" w:rsidRDefault="000D5577" w:rsidP="000D5577">
      <w:pPr>
        <w:jc w:val="right"/>
      </w:pPr>
    </w:p>
    <w:p w14:paraId="2806494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lastRenderedPageBreak/>
        <w:t>Príklad č. 3</w:t>
      </w:r>
    </w:p>
    <w:p w14:paraId="14359A6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6771666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0472DA2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45280EB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2CC968A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45C1D21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37A6D33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1601CAA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5DC87B8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6F37C47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497985B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60C82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38FAE06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0B7EB6F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173CFCE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19BE794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3B3FEA2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1E065440" w14:textId="77777777" w:rsidR="000D5577" w:rsidRPr="0073389C" w:rsidRDefault="000D5577" w:rsidP="000D5577">
      <w:pPr>
        <w:jc w:val="right"/>
      </w:pPr>
    </w:p>
    <w:p w14:paraId="73DAE7AD" w14:textId="77777777"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2FF6BC2E" w14:textId="12E625A2"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w:t>
      </w:r>
      <w:r w:rsidR="00EF6EFE" w:rsidRPr="00EF6EFE">
        <w:t xml:space="preserve"> </w:t>
      </w:r>
      <w:r w:rsidR="00EF6EFE" w:rsidRPr="00EF6EFE">
        <w:rPr>
          <w:rFonts w:ascii="Arial" w:hAnsi="Arial" w:cs="Arial"/>
          <w:sz w:val="19"/>
          <w:szCs w:val="19"/>
          <w:lang w:val="sk-SK" w:eastAsia="en-US"/>
        </w:rPr>
        <w:t>v období vymedzenom Zákonníkom práce</w:t>
      </w:r>
      <w:r w:rsidR="00EF6EFE">
        <w:rPr>
          <w:rStyle w:val="Odkaznapoznmkupodiarou"/>
          <w:rFonts w:cs="Arial"/>
          <w:szCs w:val="19"/>
          <w:lang w:val="sk-SK" w:eastAsia="en-US"/>
        </w:rPr>
        <w:footnoteReference w:id="66"/>
      </w:r>
      <w:r w:rsidRPr="0073389C">
        <w:rPr>
          <w:rFonts w:ascii="Arial" w:hAnsi="Arial" w:cs="Arial"/>
          <w:sz w:val="19"/>
          <w:szCs w:val="19"/>
          <w:lang w:val="sk-SK" w:eastAsia="en-US"/>
        </w:rPr>
        <w:t xml:space="preserve"> uzatvorí reťazenie pracovnoprávnych vzťahov, napr. najskôr dohoda o vykonaní práce a po vyčerpaní stanoveného rozsahu pracovných hodín (350 hodín</w:t>
      </w:r>
      <w:r w:rsidR="00EF6EFE">
        <w:rPr>
          <w:rFonts w:ascii="Arial" w:hAnsi="Arial" w:cs="Arial"/>
          <w:sz w:val="19"/>
          <w:szCs w:val="19"/>
          <w:lang w:val="sk-SK" w:eastAsia="en-US"/>
        </w:rPr>
        <w:t xml:space="preserve"> </w:t>
      </w:r>
      <w:r w:rsidR="00EF6EFE" w:rsidRPr="00EF6EFE">
        <w:rPr>
          <w:rFonts w:ascii="Arial" w:hAnsi="Arial" w:cs="Arial"/>
          <w:sz w:val="19"/>
          <w:szCs w:val="19"/>
          <w:lang w:val="sk-SK" w:eastAsia="en-US"/>
        </w:rPr>
        <w:t>v kalendárnom roku</w:t>
      </w:r>
      <w:r w:rsidRPr="0073389C">
        <w:rPr>
          <w:rFonts w:ascii="Arial" w:hAnsi="Arial" w:cs="Arial"/>
          <w:sz w:val="19"/>
          <w:szCs w:val="19"/>
          <w:lang w:val="sk-SK" w:eastAsia="en-US"/>
        </w:rPr>
        <w:t>)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279DEC95" w14:textId="7777777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67"/>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7089C89F" w14:textId="77777777"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70E27A50" w14:textId="77777777"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68"/>
      </w:r>
      <w:r w:rsidRPr="009B4AEF">
        <w:rPr>
          <w:rFonts w:cs="Arial"/>
          <w:color w:val="000000"/>
          <w:szCs w:val="19"/>
          <w:lang w:eastAsia="en-AU"/>
        </w:rPr>
        <w:t xml:space="preserve"> je oprávnená maximálne do výšky 30% súčtu funkčných platov/miezd uvedených v platových dekrétoch (bez odmien)</w:t>
      </w:r>
      <w:r w:rsidR="00DC2DD6">
        <w:rPr>
          <w:rStyle w:val="Odkaznapoznmkupodiarou"/>
          <w:rFonts w:cs="Arial"/>
          <w:color w:val="000000"/>
          <w:szCs w:val="19"/>
          <w:lang w:eastAsia="en-AU"/>
        </w:rPr>
        <w:footnoteReference w:id="69"/>
      </w:r>
      <w:r w:rsidRPr="009B4AEF">
        <w:rPr>
          <w:rFonts w:cs="Arial"/>
          <w:color w:val="000000"/>
          <w:szCs w:val="19"/>
          <w:lang w:eastAsia="en-AU"/>
        </w:rPr>
        <w:t xml:space="preserve"> za predchádzajúcich 6 mesiacov (vrátane mesiaca, keď je odmena priznaná)</w:t>
      </w:r>
      <w:r w:rsidRPr="009B4AEF">
        <w:rPr>
          <w:rStyle w:val="Odkaznapoznmkupodiarou"/>
          <w:rFonts w:cs="Arial"/>
          <w:color w:val="000000"/>
          <w:sz w:val="19"/>
          <w:szCs w:val="19"/>
          <w:lang w:eastAsia="en-AU"/>
        </w:rPr>
        <w:footnoteReference w:id="70"/>
      </w:r>
      <w:r w:rsidRPr="009B4AEF">
        <w:rPr>
          <w:rFonts w:cs="Arial"/>
          <w:color w:val="000000"/>
          <w:szCs w:val="19"/>
          <w:lang w:eastAsia="en-AU"/>
        </w:rPr>
        <w:t xml:space="preserve">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 xml:space="preserve">rok príslušného zamestnanca, pričom </w:t>
      </w:r>
      <w:r w:rsidRPr="009B4AEF">
        <w:rPr>
          <w:rFonts w:cs="Arial"/>
          <w:color w:val="000000"/>
          <w:szCs w:val="19"/>
          <w:lang w:eastAsia="en-AU"/>
        </w:rPr>
        <w:lastRenderedPageBreak/>
        <w:t>kumulovaná výška priznaných odmien</w:t>
      </w:r>
      <w:r w:rsidRPr="009B4AEF">
        <w:rPr>
          <w:rStyle w:val="Odkaznapoznmkupodiarou"/>
          <w:rFonts w:cs="Arial"/>
          <w:color w:val="000000"/>
          <w:sz w:val="19"/>
          <w:szCs w:val="19"/>
          <w:lang w:eastAsia="en-AU"/>
        </w:rPr>
        <w:footnoteReference w:id="71"/>
      </w:r>
      <w:r w:rsidRPr="009B4AEF">
        <w:rPr>
          <w:rFonts w:cs="Arial"/>
          <w:color w:val="000000"/>
          <w:szCs w:val="19"/>
          <w:lang w:eastAsia="en-AU"/>
        </w:rPr>
        <w:t xml:space="preserve">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 xml:space="preserve">rok je oprávnená maximálne do výšky 30% súčtu funkčných platov/miezd uvedených v platových dekrétoch (bez odmien)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 xml:space="preserve">rok príslušného zamestnanca; </w:t>
      </w:r>
    </w:p>
    <w:p w14:paraId="3B7B4753" w14:textId="77777777" w:rsidR="006E114F" w:rsidRPr="0073389C" w:rsidRDefault="009B4AEF" w:rsidP="005B7173">
      <w:pPr>
        <w:pStyle w:val="Zkladntext"/>
        <w:numPr>
          <w:ilvl w:val="0"/>
          <w:numId w:val="93"/>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036C032A" w14:textId="28255075" w:rsidR="006E114F" w:rsidRPr="0073389C" w:rsidRDefault="004308E8" w:rsidP="0067438F">
      <w:pPr>
        <w:pStyle w:val="Zkladntext"/>
        <w:spacing w:before="120" w:after="120" w:line="288" w:lineRule="auto"/>
        <w:rPr>
          <w:rFonts w:ascii="Arial" w:hAnsi="Arial" w:cs="Arial"/>
          <w:sz w:val="19"/>
          <w:szCs w:val="19"/>
          <w:lang w:val="sk-SK"/>
        </w:rPr>
      </w:pPr>
      <w:r>
        <w:rPr>
          <w:rFonts w:ascii="Arial" w:hAnsi="Arial" w:cs="Arial"/>
          <w:sz w:val="19"/>
          <w:szCs w:val="19"/>
          <w:lang w:val="sk-SK"/>
        </w:rPr>
        <w:t xml:space="preserve">Za oprávnené </w:t>
      </w:r>
      <w:r w:rsidRPr="004308E8">
        <w:rPr>
          <w:rFonts w:ascii="Arial" w:hAnsi="Arial" w:cs="Arial"/>
          <w:sz w:val="19"/>
          <w:szCs w:val="19"/>
          <w:lang w:val="sk-SK"/>
        </w:rPr>
        <w:t>výdavky sú považované všetky náhrady mzdy, ktoré je zamestnávateľ povinný poskytnúť zamestnancovi podľa platnej legislatívy, ak nemá nárok na ich úhradu od príslušných orgánov (napríklad nemocenské dávky</w:t>
      </w:r>
      <w:r>
        <w:rPr>
          <w:lang w:val="sk-SK"/>
        </w:rPr>
        <w:t xml:space="preserve"> </w:t>
      </w:r>
      <w:r w:rsidRPr="004308E8">
        <w:rPr>
          <w:rFonts w:ascii="Arial" w:hAnsi="Arial" w:cs="Arial"/>
          <w:sz w:val="19"/>
          <w:szCs w:val="19"/>
          <w:lang w:val="sk-SK"/>
        </w:rPr>
        <w:t>uhrádzané Sociálnou poisťovňou).</w:t>
      </w:r>
      <w:r w:rsidR="006E114F" w:rsidRPr="0073389C">
        <w:rPr>
          <w:rFonts w:ascii="Arial" w:hAnsi="Arial" w:cs="Arial"/>
          <w:sz w:val="19"/>
          <w:szCs w:val="19"/>
          <w:lang w:val="sk-SK"/>
        </w:rPr>
        <w:t xml:space="preserve">. Výška oprávnenej náhrady mzdy musí zodpovedať miere zapojenia zamestnanca do realizácie daného projektu. </w:t>
      </w:r>
    </w:p>
    <w:p w14:paraId="61C204B9" w14:textId="3A8C7112"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p>
    <w:p w14:paraId="6B3C1C53" w14:textId="338043D4"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 xml:space="preserve">projekte vykonávaných počas </w:t>
      </w:r>
      <w:r w:rsidR="00DE38A0" w:rsidRPr="00DE38A0">
        <w:t xml:space="preserve">prekážok v práci na strane zamestnanca </w:t>
      </w:r>
      <w:r w:rsidRPr="0073389C">
        <w:t xml:space="preserve">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C17844D"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2D3B6A65"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5B6D783C"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11AA83F2" w14:textId="77777777"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55948ED7" w14:textId="77777777"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w:t>
      </w:r>
      <w:r w:rsidRPr="0073389C">
        <w:lastRenderedPageBreak/>
        <w:t xml:space="preserve">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r w:rsidR="00C315AD">
        <w:t xml:space="preserve">20 </w:t>
      </w:r>
      <w:r w:rsidR="000E4CA4">
        <w:t>tejto kapitoly</w:t>
      </w:r>
      <w:r w:rsidR="00CC7DDB">
        <w:t>.</w:t>
      </w:r>
    </w:p>
    <w:p w14:paraId="3F38A339" w14:textId="77777777" w:rsidR="00D91343" w:rsidRPr="0073389C" w:rsidRDefault="00D91343" w:rsidP="0067438F">
      <w:pPr>
        <w:spacing w:before="120" w:after="120" w:line="288" w:lineRule="auto"/>
        <w:jc w:val="both"/>
      </w:pPr>
    </w:p>
    <w:p w14:paraId="7ADAA8BB" w14:textId="77777777"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72"/>
      </w:r>
    </w:p>
    <w:p w14:paraId="318804C5" w14:textId="77777777"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4A2BD6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0ED888C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240384B9"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3607658E"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54CFC2D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41728C2B"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62783432"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3877558E" w14:textId="77777777"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xml:space="preserve">, pričom ak má zamestnanec/osoba vyslaná na pracovnú cestu zabezpečené stravné uvedeným spôsobom, nepatrí mu náhrada za stravné (v zmysle § 1 ods. </w:t>
      </w:r>
      <w:r w:rsidR="00F33DDB">
        <w:rPr>
          <w:rFonts w:ascii="Arial" w:hAnsi="Arial" w:cs="Arial"/>
          <w:sz w:val="19"/>
          <w:szCs w:val="19"/>
          <w:lang w:val="sk-SK" w:eastAsia="en-US"/>
        </w:rPr>
        <w:t>5</w:t>
      </w:r>
      <w:r w:rsidRPr="0073389C">
        <w:rPr>
          <w:rFonts w:ascii="Arial" w:hAnsi="Arial" w:cs="Arial"/>
          <w:sz w:val="19"/>
          <w:szCs w:val="19"/>
          <w:lang w:val="sk-SK" w:eastAsia="en-US"/>
        </w:rPr>
        <w:t xml:space="preserve">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5519F7EF"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60497360"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CDC04C2"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1FAF9358"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lastRenderedPageBreak/>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14:paraId="2DB45D07"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B61A903"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6C9DBF44" w14:textId="77777777"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BF722F"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20"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1D8C773A"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1"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30C6B32E" w14:textId="77777777"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73"/>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51D4ADA6" w14:textId="77777777"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w:t>
      </w:r>
      <w:r w:rsidRPr="0073389C">
        <w:lastRenderedPageBreak/>
        <w:t xml:space="preserve">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74"/>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67168D26" w14:textId="77777777" w:rsidR="000F684D" w:rsidRPr="0073389C" w:rsidRDefault="000F684D" w:rsidP="000F684D">
      <w:pPr>
        <w:spacing w:line="288" w:lineRule="auto"/>
        <w:jc w:val="both"/>
      </w:pPr>
    </w:p>
    <w:p w14:paraId="6731CE75"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75"/>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„per diems“</w:t>
      </w:r>
      <w:r w:rsidRPr="00B13AD8">
        <w:rPr>
          <w:rStyle w:val="Odkaznapoznmkupodiarou"/>
          <w:rFonts w:cs="Arial"/>
          <w:sz w:val="19"/>
          <w:szCs w:val="19"/>
        </w:rPr>
        <w:footnoteReference w:id="76"/>
      </w:r>
      <w:r w:rsidRPr="00B13AD8">
        <w:rPr>
          <w:rFonts w:cs="Arial"/>
          <w:szCs w:val="19"/>
        </w:rPr>
        <w:t>, ktorá zahŕňa výdavky na ubytovanie, stravné a cestovné v SR</w:t>
      </w:r>
      <w:r w:rsidRPr="00B13AD8">
        <w:rPr>
          <w:rStyle w:val="Odkaznapoznmkupodiarou"/>
          <w:rFonts w:cs="Arial"/>
          <w:sz w:val="19"/>
          <w:szCs w:val="19"/>
        </w:rPr>
        <w:footnoteReference w:id="77"/>
      </w:r>
      <w:r w:rsidRPr="00B13AD8">
        <w:rPr>
          <w:rFonts w:cs="Arial"/>
          <w:szCs w:val="19"/>
        </w:rPr>
        <w:t xml:space="preserve">. </w:t>
      </w:r>
    </w:p>
    <w:p w14:paraId="7CCA4EAB" w14:textId="77777777" w:rsidR="008F3E50" w:rsidRDefault="008F3E50" w:rsidP="000F684D">
      <w:pPr>
        <w:spacing w:line="288" w:lineRule="auto"/>
        <w:jc w:val="both"/>
        <w:rPr>
          <w:rFonts w:cs="Arial"/>
          <w:szCs w:val="19"/>
        </w:rPr>
      </w:pPr>
      <w:r w:rsidRPr="00B13AD8">
        <w:rPr>
          <w:rFonts w:cs="Arial"/>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78"/>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79"/>
      </w:r>
      <w:r w:rsidRPr="00B13AD8">
        <w:rPr>
          <w:rFonts w:cs="Arial"/>
          <w:szCs w:val="19"/>
        </w:rPr>
        <w:t xml:space="preserve"> za prepravu zahraničného experta do/zo SR je oprávneným výdavkom nad rámec per diems.</w:t>
      </w:r>
    </w:p>
    <w:p w14:paraId="7838F319"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občerstvenie</w:t>
      </w:r>
    </w:p>
    <w:p w14:paraId="3BD30563" w14:textId="7777777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298271D2" w14:textId="77777777" w:rsidR="0050522F" w:rsidRPr="00AA6482" w:rsidRDefault="0050522F" w:rsidP="005B7173">
      <w:pPr>
        <w:pStyle w:val="Odsekzoznamu"/>
        <w:numPr>
          <w:ilvl w:val="0"/>
          <w:numId w:val="78"/>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0C554A60" w14:textId="77777777"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3F130A7C"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80"/>
      </w:r>
    </w:p>
    <w:p w14:paraId="58860712" w14:textId="77777777"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81"/>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82"/>
      </w:r>
      <w:r w:rsidR="00032465" w:rsidRPr="00032465" w:rsidDel="00EC028B">
        <w:rPr>
          <w:rFonts w:ascii="Arial" w:hAnsi="Arial" w:cs="Arial"/>
          <w:sz w:val="19"/>
          <w:szCs w:val="19"/>
          <w:lang w:eastAsia="en-US"/>
        </w:rPr>
        <w:t xml:space="preserve"> </w:t>
      </w:r>
    </w:p>
    <w:p w14:paraId="28CA1715" w14:textId="77777777"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lastRenderedPageBreak/>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6BE4366D" w14:textId="77777777"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2D08DD79" w14:textId="77777777"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w:t>
      </w:r>
      <w:r w:rsidR="00DA0EED" w:rsidRPr="00BD3255">
        <w:rPr>
          <w:color w:val="000000" w:themeColor="text1"/>
          <w:sz w:val="19"/>
          <w:szCs w:val="19"/>
          <w:lang w:val="sk-SK"/>
        </w:rPr>
        <w:t xml:space="preserve">pravidlám oprávnenosti pre </w:t>
      </w:r>
      <w:r w:rsidR="00DA0EED" w:rsidRPr="00BD3255">
        <w:rPr>
          <w:color w:val="000000"/>
          <w:sz w:val="19"/>
          <w:szCs w:val="19"/>
          <w:lang w:val="sk-SK"/>
        </w:rPr>
        <w:t>najčastejšie sa vyskytujúce skupiny výdavkov</w:t>
      </w:r>
      <w:r w:rsidR="002F183D" w:rsidRPr="00BD3255">
        <w:rPr>
          <w:rFonts w:cs="Arial"/>
          <w:color w:val="auto"/>
          <w:sz w:val="19"/>
          <w:szCs w:val="19"/>
          <w:lang w:val="sk-SK"/>
        </w:rPr>
        <w:t>, ktorý je zverejnený</w:t>
      </w:r>
      <w:r w:rsidR="002F183D" w:rsidRPr="009258CF">
        <w:rPr>
          <w:rFonts w:cs="Arial"/>
          <w:color w:val="auto"/>
          <w:sz w:val="19"/>
          <w:szCs w:val="19"/>
          <w:lang w:val="sk-SK"/>
        </w:rPr>
        <w:t xml:space="preserve"> na webovom sídle</w:t>
      </w:r>
      <w:r w:rsidR="002F183D" w:rsidRPr="009258CF">
        <w:rPr>
          <w:rFonts w:cs="Arial"/>
          <w:color w:val="000000" w:themeColor="text1"/>
          <w:sz w:val="19"/>
          <w:szCs w:val="19"/>
          <w:lang w:val="sk-SK"/>
        </w:rPr>
        <w:t xml:space="preserve"> </w:t>
      </w:r>
      <w:hyperlink r:id="rId22"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482537C2" w14:textId="77777777"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56D8EE48" w14:textId="77777777"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83"/>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5B3A3412" w14:textId="77777777"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sidR="00EB2275">
        <w:rPr>
          <w:rStyle w:val="Odkaznapoznmkupodiarou"/>
          <w:rFonts w:cs="Arial"/>
          <w:b w:val="0"/>
          <w:color w:val="auto"/>
          <w:szCs w:val="19"/>
          <w:lang w:val="sk-SK"/>
        </w:rPr>
        <w:footnoteReference w:id="84"/>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w:t>
      </w:r>
      <w:r>
        <w:rPr>
          <w:rFonts w:cs="Arial"/>
          <w:b w:val="0"/>
          <w:color w:val="auto"/>
          <w:sz w:val="19"/>
          <w:szCs w:val="19"/>
          <w:lang w:val="sk-SK"/>
        </w:rPr>
        <w:lastRenderedPageBreak/>
        <w:t>obstarané za účelom naplnenia cieľa projektu a bude využívané aj počas následného monitorovania projektu, bude prijímateľovi uhradená celková suma obstarávaného zariadenia/vybavenia.</w:t>
      </w:r>
    </w:p>
    <w:p w14:paraId="62EC704D" w14:textId="77777777" w:rsidR="000627E6" w:rsidRPr="0073389C" w:rsidRDefault="000627E6" w:rsidP="00024BF3">
      <w:pPr>
        <w:pStyle w:val="Odsekzoznamu"/>
        <w:spacing w:before="120" w:after="120" w:line="288" w:lineRule="auto"/>
        <w:ind w:left="0"/>
        <w:contextualSpacing w:val="0"/>
        <w:jc w:val="both"/>
      </w:pPr>
    </w:p>
    <w:p w14:paraId="239D2B0B"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5F88FC24"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253DE54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52923D85"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4F4EF7E6" w14:textId="77777777" w:rsidR="00636C0F" w:rsidRDefault="00636C0F" w:rsidP="00636C0F">
      <w:pPr>
        <w:pStyle w:val="Odsekzoznamu"/>
        <w:spacing w:before="120" w:after="120" w:line="288" w:lineRule="auto"/>
        <w:ind w:left="426"/>
        <w:contextualSpacing w:val="0"/>
        <w:jc w:val="both"/>
        <w:rPr>
          <w:b/>
        </w:rPr>
      </w:pPr>
    </w:p>
    <w:p w14:paraId="23891191"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Odpisy hmotného a nehmotného majetku</w:t>
      </w:r>
    </w:p>
    <w:p w14:paraId="5C73A770" w14:textId="77777777"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85"/>
      </w:r>
      <w:r w:rsidRPr="0073389C">
        <w:rPr>
          <w:rFonts w:ascii="Arial" w:hAnsi="Arial" w:cs="Arial"/>
          <w:b/>
          <w:sz w:val="19"/>
          <w:szCs w:val="19"/>
          <w:lang w:val="sk-SK" w:eastAsia="en-US"/>
        </w:rPr>
        <w:t xml:space="preserve">. </w:t>
      </w:r>
    </w:p>
    <w:p w14:paraId="5BEB63A1" w14:textId="77777777"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059FF90" w14:textId="77777777"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47AE1C9E" w14:textId="77777777"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D8CA30D" w14:textId="77777777"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86"/>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175818C5"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29BAF889"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04DD77BD"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lastRenderedPageBreak/>
        <w:t>výška výdavkov</w:t>
      </w:r>
      <w:r w:rsidRPr="0073389C">
        <w:rPr>
          <w:rFonts w:ascii="Arial" w:hAnsi="Arial" w:cs="Arial"/>
          <w:sz w:val="19"/>
          <w:szCs w:val="19"/>
          <w:vertAlign w:val="superscript"/>
        </w:rPr>
        <w:footnoteReference w:id="87"/>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88"/>
      </w:r>
      <w:r w:rsidRPr="0073389C">
        <w:rPr>
          <w:rFonts w:ascii="Arial" w:hAnsi="Arial" w:cs="Arial"/>
          <w:sz w:val="19"/>
          <w:szCs w:val="19"/>
        </w:rPr>
        <w:t xml:space="preserve">); </w:t>
      </w:r>
    </w:p>
    <w:p w14:paraId="3F474A94"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2D04DD18" w14:textId="77777777"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2EA2A69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30DD52D5" w14:textId="77777777"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35BF91C4"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Nákup použitého zariadenia</w:t>
      </w:r>
    </w:p>
    <w:p w14:paraId="1147E49F"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0E1A682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89"/>
      </w:r>
      <w:r w:rsidRPr="0073389C">
        <w:t xml:space="preserve"> použitého zariadenia je nižšia ako výdavky na obdobné nové zariadenie; </w:t>
      </w:r>
    </w:p>
    <w:p w14:paraId="26196E9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38B45DF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90"/>
      </w:r>
      <w:r w:rsidRPr="0073389C">
        <w:t xml:space="preserve">; </w:t>
      </w:r>
    </w:p>
    <w:p w14:paraId="7A858EAA"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0BF09F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6BEE2C75"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2B2C7BB7" w14:textId="77777777"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6492F505"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4CE9CF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91"/>
      </w:r>
      <w:r w:rsidRPr="0073389C">
        <w:rPr>
          <w:rFonts w:cs="Arial"/>
          <w:b w:val="0"/>
          <w:color w:val="auto"/>
          <w:sz w:val="19"/>
          <w:szCs w:val="19"/>
          <w:lang w:val="sk-SK"/>
        </w:rPr>
        <w:t xml:space="preserve"> nie sú oprávnené, ak:</w:t>
      </w:r>
    </w:p>
    <w:p w14:paraId="35690CB2"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1A18D578" w14:textId="77777777"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5C2170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lastRenderedPageBreak/>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41FAA82F" w14:textId="77777777"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4812ECD7" w14:textId="77777777" w:rsidR="00636C0F" w:rsidRDefault="00636C0F" w:rsidP="00636C0F">
      <w:pPr>
        <w:spacing w:before="120" w:after="120" w:line="288" w:lineRule="auto"/>
        <w:ind w:left="426"/>
        <w:jc w:val="both"/>
        <w:rPr>
          <w:b/>
        </w:rPr>
      </w:pPr>
    </w:p>
    <w:p w14:paraId="1914BED0" w14:textId="77777777" w:rsidR="00263750" w:rsidRPr="0073389C" w:rsidRDefault="00263750" w:rsidP="005B7173">
      <w:pPr>
        <w:numPr>
          <w:ilvl w:val="0"/>
          <w:numId w:val="78"/>
        </w:numPr>
        <w:spacing w:before="120" w:after="120" w:line="288" w:lineRule="auto"/>
        <w:ind w:left="426" w:hanging="426"/>
        <w:jc w:val="both"/>
        <w:rPr>
          <w:b/>
        </w:rPr>
      </w:pPr>
      <w:r w:rsidRPr="0073389C">
        <w:rPr>
          <w:b/>
        </w:rPr>
        <w:t>Externé služby (outsourcing)</w:t>
      </w:r>
    </w:p>
    <w:p w14:paraId="4BE8E8B6"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41345BF8"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10B9085F" w14:textId="77777777"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92"/>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2582DEBC" w14:textId="77777777"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28A78AF2"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3E8A25AE"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54D44DCA"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6FB9267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2D053BCF"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93"/>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3CD43DDB"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94"/>
      </w:r>
    </w:p>
    <w:p w14:paraId="3555C33D" w14:textId="77777777" w:rsidR="00263750" w:rsidRPr="0073389C" w:rsidRDefault="00E40792" w:rsidP="001F73A1">
      <w:pPr>
        <w:spacing w:before="120" w:after="120" w:line="288" w:lineRule="auto"/>
        <w:jc w:val="both"/>
      </w:pPr>
      <w:r>
        <w:lastRenderedPageBreak/>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362FDC58"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6524E5FF"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53985328"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15BB1879"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45A6A5DC" w14:textId="77777777"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2535C2D6" w14:textId="77777777"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14:paraId="1A806463" w14:textId="77777777"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4A97D8DF" w14:textId="77777777"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3E67B19D" w14:textId="77777777"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2B159C45" w14:textId="77777777" w:rsidR="00793D6D" w:rsidRPr="0073389C" w:rsidRDefault="00793D6D" w:rsidP="005B7173">
      <w:pPr>
        <w:pStyle w:val="Odsekzoznamu"/>
        <w:numPr>
          <w:ilvl w:val="0"/>
          <w:numId w:val="78"/>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7718BA6F" w14:textId="46F238D7" w:rsidR="00172FC1" w:rsidRPr="0099542E" w:rsidRDefault="00172FC1" w:rsidP="0099542E">
      <w:pPr>
        <w:spacing w:before="120" w:after="120" w:line="288" w:lineRule="auto"/>
        <w:jc w:val="both"/>
        <w:rPr>
          <w:rFonts w:cs="Arial"/>
        </w:rPr>
      </w:pPr>
      <w:r w:rsidRPr="00867B4C">
        <w:rPr>
          <w:rFonts w:cs="Arial"/>
        </w:rPr>
        <w:t xml:space="preserve">Nárokovanie ostatných výdavkov projektu </w:t>
      </w:r>
      <w:r w:rsidRPr="00810D35">
        <w:rPr>
          <w:rFonts w:cs="Arial"/>
        </w:rPr>
        <w:t>v rámci</w:t>
      </w:r>
      <w:r w:rsidR="00793D6D" w:rsidRPr="00810D35">
        <w:rPr>
          <w:rFonts w:cs="Arial"/>
        </w:rPr>
        <w:t xml:space="preserve"> paušáln</w:t>
      </w:r>
      <w:r w:rsidR="00096EC5" w:rsidRPr="00810D35">
        <w:rPr>
          <w:rFonts w:cs="Arial"/>
        </w:rPr>
        <w:t xml:space="preserve">ej sadzby </w:t>
      </w:r>
      <w:r w:rsidRPr="00917823">
        <w:rPr>
          <w:rFonts w:cs="Arial"/>
        </w:rPr>
        <w:t>pri</w:t>
      </w:r>
      <w:r w:rsidR="00793D6D" w:rsidRPr="00E56E69">
        <w:rPr>
          <w:rFonts w:cs="Arial"/>
        </w:rPr>
        <w:t xml:space="preserve"> </w:t>
      </w:r>
      <w:r w:rsidRPr="00460378">
        <w:rPr>
          <w:rFonts w:cs="Arial"/>
        </w:rPr>
        <w:t xml:space="preserve">zjednodušenom vykazovaní </w:t>
      </w:r>
      <w:r w:rsidR="00793D6D" w:rsidRPr="00460378">
        <w:rPr>
          <w:rFonts w:cs="Arial"/>
        </w:rPr>
        <w:t>výdavkov (ďalej len „ZVV“) v súlade s §16a „Zjednodušené vykazovanie výdavkov“ zákona o príspevku z EŠIF je</w:t>
      </w:r>
      <w:r w:rsidR="00CB778D" w:rsidRPr="00460378">
        <w:rPr>
          <w:rFonts w:cs="Arial"/>
        </w:rPr>
        <w:t> </w:t>
      </w:r>
      <w:r w:rsidR="00793D6D" w:rsidRPr="00460378">
        <w:rPr>
          <w:rFonts w:cs="Arial"/>
        </w:rPr>
        <w:t>prijímateľ</w:t>
      </w:r>
      <w:r w:rsidR="00CB778D" w:rsidRPr="00460378">
        <w:rPr>
          <w:rFonts w:cs="Arial"/>
        </w:rPr>
        <w:t>/partner</w:t>
      </w:r>
      <w:r w:rsidRPr="00460378">
        <w:rPr>
          <w:rFonts w:cs="Arial"/>
        </w:rPr>
        <w:t xml:space="preserve"> oprávnený deklarovať v ŽoP vo výške v rámci oprávnenej výdavkovej skupiny 903 - Paušálna sadzba na ostatné výdavky projektu (</w:t>
      </w:r>
      <w:r w:rsidR="0098049D">
        <w:rPr>
          <w:rFonts w:cs="Arial"/>
        </w:rPr>
        <w:t>čl. 68</w:t>
      </w:r>
      <w:r w:rsidR="00F87B99" w:rsidRPr="00F87B99">
        <w:rPr>
          <w:rFonts w:cs="Arial"/>
        </w:rPr>
        <w:t>b ods. 1)</w:t>
      </w:r>
      <w:r w:rsidR="00911DA0">
        <w:rPr>
          <w:rFonts w:cs="Arial"/>
        </w:rPr>
        <w:t xml:space="preserve"> Všeobecného nariadenia</w:t>
      </w:r>
      <w:r w:rsidRPr="00460378">
        <w:rPr>
          <w:rFonts w:cs="Arial"/>
        </w:rPr>
        <w:t>) z celkových oprávnených priamych nákladov na zamestnancov v rámci projektu vždy na základe úmerne zodpovedajúcej výšky (t.j. v určenej percentuálnej sadzbe) reálne preukázaných a oprávnených priamych nákladov na zamestnancov počas realizácie projektu</w:t>
      </w:r>
      <w:r w:rsidRPr="008C5D90">
        <w:rPr>
          <w:rFonts w:cs="Arial"/>
        </w:rPr>
        <w:t>, t.j. nárokovanie výdavkovej skupiny 903 - Paušálna sadzba na ostatné výdavky projektu (</w:t>
      </w:r>
      <w:r w:rsidR="0098049D" w:rsidRPr="0098049D">
        <w:rPr>
          <w:rFonts w:cs="Arial"/>
        </w:rPr>
        <w:t>čl. 68b ods. 1)</w:t>
      </w:r>
      <w:r w:rsidR="0098049D" w:rsidRPr="0098049D">
        <w:t xml:space="preserve"> </w:t>
      </w:r>
      <w:r w:rsidR="00911DA0">
        <w:t xml:space="preserve">Všeobecného </w:t>
      </w:r>
      <w:r w:rsidR="00911DA0">
        <w:rPr>
          <w:rFonts w:cs="Arial"/>
        </w:rPr>
        <w:t>n</w:t>
      </w:r>
      <w:r w:rsidR="0098049D" w:rsidRPr="0098049D">
        <w:rPr>
          <w:rFonts w:cs="Arial"/>
        </w:rPr>
        <w:t>ariadeni</w:t>
      </w:r>
      <w:r w:rsidR="0098049D">
        <w:rPr>
          <w:rFonts w:cs="Arial"/>
        </w:rPr>
        <w:t>a</w:t>
      </w:r>
      <w:r w:rsidRPr="008C5D90">
        <w:rPr>
          <w:rFonts w:cs="Arial"/>
        </w:rPr>
        <w:t>) je priamo prepojená na vznik reálne preukázaných oprávnených výdavkov výdavkovej skupiny 521- Mzdové výdavky.</w:t>
      </w:r>
    </w:p>
    <w:p w14:paraId="0AB53D72" w14:textId="77777777" w:rsidR="00B449FC" w:rsidRPr="006F0EBE" w:rsidRDefault="002E2814" w:rsidP="0027405B">
      <w:pPr>
        <w:spacing w:before="120" w:after="120" w:line="288" w:lineRule="auto"/>
        <w:jc w:val="both"/>
        <w:rPr>
          <w:rFonts w:cs="Arial"/>
        </w:rPr>
      </w:pPr>
      <w:r w:rsidRPr="006F0EBE">
        <w:rPr>
          <w:rFonts w:cs="Arial"/>
        </w:rPr>
        <w:t xml:space="preserve">Nárokovateľná výška paušálnej sadzby sa pri priebežnom financovaní výdavkov projektu zaokrúhľuje </w:t>
      </w:r>
      <w:r w:rsidR="00172FC1" w:rsidRPr="006F0EBE">
        <w:rPr>
          <w:rFonts w:cs="Arial"/>
        </w:rPr>
        <w:t>na </w:t>
      </w:r>
      <w:r w:rsidRPr="006F0EBE">
        <w:rPr>
          <w:rFonts w:cs="Arial"/>
        </w:rPr>
        <w:t xml:space="preserve">eurocenty nadol a prípadné nárokovateľné rozdiely </w:t>
      </w:r>
      <w:r w:rsidR="004044A4" w:rsidRPr="006F0EBE">
        <w:rPr>
          <w:rFonts w:cs="Arial"/>
        </w:rPr>
        <w:t xml:space="preserve">výšky paušálnej sadzby </w:t>
      </w:r>
      <w:r w:rsidRPr="006F0EBE">
        <w:rPr>
          <w:rFonts w:cs="Arial"/>
        </w:rPr>
        <w:t xml:space="preserve">vo financovaní </w:t>
      </w:r>
      <w:r w:rsidR="00172FC1" w:rsidRPr="006F0EBE">
        <w:rPr>
          <w:rFonts w:cs="Arial"/>
        </w:rPr>
        <w:t>je </w:t>
      </w:r>
      <w:r w:rsidRPr="006F0EBE">
        <w:rPr>
          <w:rFonts w:cs="Arial"/>
        </w:rPr>
        <w:t xml:space="preserve">prijímateľ/partner oprávnený deklarovať a nárokovať </w:t>
      </w:r>
      <w:r w:rsidR="004044A4" w:rsidRPr="006F0EBE">
        <w:rPr>
          <w:rFonts w:cs="Arial"/>
        </w:rPr>
        <w:t xml:space="preserve">si </w:t>
      </w:r>
      <w:r w:rsidRPr="006F0EBE">
        <w:rPr>
          <w:rFonts w:cs="Arial"/>
        </w:rPr>
        <w:t>v záverečnej žiadosti o platbu.</w:t>
      </w:r>
    </w:p>
    <w:p w14:paraId="66030179" w14:textId="77777777" w:rsidR="00050242" w:rsidRPr="00AD07E2" w:rsidRDefault="00050242" w:rsidP="00050242">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b/>
          <w:sz w:val="19"/>
          <w:szCs w:val="19"/>
          <w:lang w:eastAsia="en-US"/>
        </w:rPr>
      </w:pPr>
      <w:r w:rsidRPr="00375C69">
        <w:rPr>
          <w:rFonts w:ascii="Arial" w:hAnsi="Arial" w:cs="Arial"/>
          <w:b/>
          <w:i/>
          <w:sz w:val="19"/>
          <w:szCs w:val="19"/>
          <w:lang w:eastAsia="en-US"/>
        </w:rPr>
        <w:lastRenderedPageBreak/>
        <w:t>Upozornenie pre prijímateľa:</w:t>
      </w:r>
      <w:r w:rsidRPr="00F07C32">
        <w:rPr>
          <w:rFonts w:ascii="Arial" w:hAnsi="Arial" w:cs="Arial"/>
          <w:sz w:val="19"/>
          <w:szCs w:val="19"/>
          <w:lang w:eastAsia="en-US"/>
        </w:rPr>
        <w:t xml:space="preserve"> </w:t>
      </w:r>
      <w:r w:rsidR="00413ED9" w:rsidRPr="00AD07E2">
        <w:rPr>
          <w:rFonts w:ascii="Arial" w:hAnsi="Arial" w:cs="Arial"/>
          <w:b/>
          <w:sz w:val="19"/>
          <w:szCs w:val="19"/>
          <w:lang w:eastAsia="en-US"/>
        </w:rPr>
        <w:t xml:space="preserve">V súvislosti s uplatňovaním </w:t>
      </w:r>
      <w:r w:rsidR="003E4693" w:rsidRPr="003E4693">
        <w:rPr>
          <w:rFonts w:ascii="Arial" w:hAnsi="Arial" w:cs="Arial"/>
          <w:b/>
          <w:sz w:val="19"/>
          <w:szCs w:val="19"/>
          <w:lang w:eastAsia="en-US"/>
        </w:rPr>
        <w:t>čl. 67 ods. 1 písm. b), až e), čl. 68, 68a, 68b, čl. 69 ods. 1 a čl. 109</w:t>
      </w:r>
      <w:r w:rsidR="003E4693">
        <w:rPr>
          <w:rFonts w:ascii="Arial" w:hAnsi="Arial" w:cs="Arial"/>
          <w:b/>
          <w:sz w:val="19"/>
          <w:szCs w:val="19"/>
          <w:lang w:eastAsia="en-US"/>
        </w:rPr>
        <w:t xml:space="preserve"> </w:t>
      </w:r>
      <w:r w:rsidR="00413ED9" w:rsidRPr="00AD07E2">
        <w:rPr>
          <w:rFonts w:ascii="Arial" w:hAnsi="Arial" w:cs="Arial"/>
          <w:b/>
          <w:sz w:val="19"/>
          <w:szCs w:val="19"/>
          <w:lang w:eastAsia="en-US"/>
        </w:rPr>
        <w:t>Všeobecného nariadenia d</w:t>
      </w:r>
      <w:r w:rsidRPr="00AD07E2">
        <w:rPr>
          <w:rFonts w:ascii="Arial" w:hAnsi="Arial" w:cs="Arial"/>
          <w:b/>
          <w:sz w:val="19"/>
          <w:szCs w:val="19"/>
          <w:lang w:eastAsia="en-US"/>
        </w:rPr>
        <w:t>o základne pre výpočet paušálnej sadzby na ostatné výdavky projektu nie je možné započítať výšku priamych mzdových výdavkov na zamestnancov - odborné kapacity, t.j. príslušnú časť náhrady mzdy počas času, kedy sa zamestnanci prijímateľa zúčastňujú na vzdelávacej aktivite alebo školení v postavení frekventanta (účastníka, t.j. osoby, ktorá je vzdelávaná)!</w:t>
      </w:r>
    </w:p>
    <w:p w14:paraId="1C5C6E9A" w14:textId="77777777" w:rsidR="00B05D15" w:rsidRDefault="00172FC1" w:rsidP="0099542E">
      <w:pPr>
        <w:spacing w:before="120" w:after="120" w:line="288" w:lineRule="auto"/>
        <w:jc w:val="both"/>
        <w:rPr>
          <w:rFonts w:cs="Arial"/>
        </w:rPr>
      </w:pPr>
      <w:r w:rsidRPr="0099542E">
        <w:rPr>
          <w:rFonts w:cs="Arial"/>
        </w:rPr>
        <w:t xml:space="preserve">Poskytovateľ neoveruje výdavky prijímateľom skutočne vynaložené v rámci realizácie výdavkov z paušálnej sadzby. Poskytovateľ pri výkone kontroly splnenia podmienok oprávnenosti výdavkov overuje najmä dosiahnutie výstupov alebo uskutočnenie procesov, pričom uvedeným konaním nie je dotknuté právo. orgánov kontroly overiť  súlad vykonaných činností súvisiacich s implementáciou paušálnej sadzby </w:t>
      </w:r>
      <w:r w:rsidR="007C1906">
        <w:rPr>
          <w:rFonts w:cs="Arial"/>
        </w:rPr>
        <w:t xml:space="preserve">napríklad </w:t>
      </w:r>
      <w:r w:rsidRPr="0099542E">
        <w:rPr>
          <w:rFonts w:cs="Arial"/>
        </w:rPr>
        <w:t>so zákonom č. 343/2015 Z. z. o verejnom obstarávaní a o zmene a doplnení niektorých zákonov v znení neskorších predpisov, zákonom č. 431/2002 Z. z. o účtovníctve v znení neskorších predpisov a zákonom č.</w:t>
      </w:r>
      <w:r>
        <w:rPr>
          <w:rFonts w:cs="Arial"/>
        </w:rPr>
        <w:t> </w:t>
      </w:r>
      <w:r w:rsidRPr="0099542E">
        <w:rPr>
          <w:rFonts w:cs="Arial"/>
        </w:rPr>
        <w:t>523/2004 Z. z. o rozpočtových pravidlách verejnej správy a o zmene a doplnení niektorých zákonov.</w:t>
      </w:r>
      <w:r w:rsidR="007C1906">
        <w:rPr>
          <w:rFonts w:cs="Arial"/>
        </w:rPr>
        <w:t xml:space="preserve"> </w:t>
      </w:r>
    </w:p>
    <w:p w14:paraId="210BD626" w14:textId="77777777" w:rsidR="00172FC1" w:rsidRPr="0099542E" w:rsidRDefault="007C1906" w:rsidP="0099542E">
      <w:pPr>
        <w:spacing w:before="120" w:after="120" w:line="288" w:lineRule="auto"/>
        <w:jc w:val="both"/>
        <w:rPr>
          <w:rFonts w:cs="Arial"/>
        </w:rPr>
      </w:pPr>
      <w:r>
        <w:rPr>
          <w:rFonts w:cs="Arial"/>
        </w:rPr>
        <w:t>V</w:t>
      </w:r>
      <w:r w:rsidRPr="007C1906">
        <w:rPr>
          <w:rFonts w:cs="Arial"/>
        </w:rPr>
        <w:t xml:space="preserve"> prípade zistenia porušenia predpisov vo vzťahu k výdavkom spadajúcim pod ZVV, ktoré by podľa Systému finančného riadenia predstavovali nezrovnalosť</w:t>
      </w:r>
      <w:r w:rsidR="00C40ED7">
        <w:rPr>
          <w:rFonts w:cs="Arial"/>
        </w:rPr>
        <w:t>,</w:t>
      </w:r>
      <w:r w:rsidRPr="007C1906">
        <w:rPr>
          <w:rFonts w:cs="Arial"/>
        </w:rPr>
        <w:t xml:space="preserve"> RO oznámi toto porušenie príslušnému národnému orgánu . V týchto prípadoch RO neuplatňuje voči prijímateľom žiadne sankčné mechanizmy, nakoľko uvedené nemá vplyv na oprávnenosť, či výšku oprávnených výdavkov spadajúcich pod ZVV.</w:t>
      </w:r>
    </w:p>
    <w:p w14:paraId="5E233F3A" w14:textId="535A84BD" w:rsidR="00172FC1" w:rsidRDefault="00172FC1" w:rsidP="0099542E">
      <w:pPr>
        <w:spacing w:before="120" w:after="120" w:line="288" w:lineRule="auto"/>
        <w:jc w:val="both"/>
        <w:rPr>
          <w:rFonts w:cs="Arial"/>
        </w:rPr>
      </w:pPr>
      <w:r w:rsidRPr="0099542E">
        <w:rPr>
          <w:rFonts w:cs="Arial"/>
        </w:rPr>
        <w:t>Všeobecne pre posúdenie oprávnenosti výdavkovej skupiny 903 - Paušálna sadzba na ostatné výdavky projektu (</w:t>
      </w:r>
      <w:r w:rsidR="00911DA0" w:rsidRPr="00911DA0">
        <w:rPr>
          <w:rFonts w:cs="Arial"/>
        </w:rPr>
        <w:t>čl. 68b ods. 1) Všeobecného nariadenia</w:t>
      </w:r>
      <w:r w:rsidRPr="0099542E">
        <w:rPr>
          <w:rFonts w:cs="Arial"/>
        </w:rPr>
        <w:t>) plat</w:t>
      </w:r>
      <w:r w:rsidR="00415CF0">
        <w:rPr>
          <w:rFonts w:cs="Arial"/>
        </w:rPr>
        <w:t>í</w:t>
      </w:r>
      <w:r w:rsidRPr="0099542E">
        <w:rPr>
          <w:rFonts w:cs="Arial"/>
        </w:rPr>
        <w:t xml:space="preserve"> z vecného hľadiska predovšetkým </w:t>
      </w:r>
      <w:r w:rsidR="008555A8">
        <w:rPr>
          <w:rFonts w:cs="Arial"/>
        </w:rPr>
        <w:t xml:space="preserve">uplatnenie </w:t>
      </w:r>
      <w:r w:rsidRPr="0099542E">
        <w:rPr>
          <w:rFonts w:cs="Arial"/>
        </w:rPr>
        <w:t>postup</w:t>
      </w:r>
      <w:r w:rsidR="008555A8">
        <w:rPr>
          <w:rFonts w:cs="Arial"/>
        </w:rPr>
        <w:t>ov</w:t>
      </w:r>
      <w:r w:rsidRPr="0099542E">
        <w:rPr>
          <w:rFonts w:cs="Arial"/>
        </w:rPr>
        <w:t xml:space="preserve"> podľa článku 13 ods. 4  nariadenia (EÚ) č. 1304/2013</w:t>
      </w:r>
      <w:r w:rsidR="006F0EBE">
        <w:rPr>
          <w:rFonts w:cs="Arial"/>
        </w:rPr>
        <w:t xml:space="preserve"> (t.j. z Nariadenia o ESF je neoprávnený </w:t>
      </w:r>
      <w:r w:rsidR="006F0EBE">
        <w:rPr>
          <w:color w:val="000000"/>
          <w:shd w:val="clear" w:color="auto" w:fill="FFFFFF"/>
        </w:rPr>
        <w:t xml:space="preserve">nákup infraštruktúry, pozemku a nehnuteľnosti a zo Všeobecného nariadenia najmä úroky z dlžných súm a DPH pokiaľ táto je uplatniteľná na odpočet) </w:t>
      </w:r>
      <w:r w:rsidRPr="0099542E">
        <w:rPr>
          <w:rFonts w:cs="Arial"/>
        </w:rPr>
        <w:t>a</w:t>
      </w:r>
      <w:r w:rsidR="006F0EBE">
        <w:rPr>
          <w:rFonts w:cs="Arial"/>
        </w:rPr>
        <w:t> </w:t>
      </w:r>
      <w:r w:rsidRPr="0099542E">
        <w:rPr>
          <w:rFonts w:cs="Arial"/>
        </w:rPr>
        <w:t>z</w:t>
      </w:r>
      <w:r w:rsidR="006F0EBE">
        <w:rPr>
          <w:rFonts w:cs="Arial"/>
        </w:rPr>
        <w:t> </w:t>
      </w:r>
      <w:r w:rsidRPr="0099542E">
        <w:rPr>
          <w:rFonts w:cs="Arial"/>
        </w:rPr>
        <w:t>časového hľadiska predovšetkým postupy podľa článku 65 ods.</w:t>
      </w:r>
      <w:r w:rsidR="006F0EBE">
        <w:rPr>
          <w:rFonts w:cs="Arial"/>
        </w:rPr>
        <w:t> </w:t>
      </w:r>
      <w:r w:rsidRPr="0099542E">
        <w:rPr>
          <w:rFonts w:cs="Arial"/>
        </w:rPr>
        <w:t>2  nariadenia (EÚ) č. 1303/2013 (</w:t>
      </w:r>
      <w:r w:rsidR="006F0EBE">
        <w:rPr>
          <w:rFonts w:cs="Arial"/>
        </w:rPr>
        <w:t xml:space="preserve">t.j. oprávnené obdobie realizácie výdavkov je </w:t>
      </w:r>
      <w:r w:rsidRPr="0099542E">
        <w:rPr>
          <w:rFonts w:cs="Arial"/>
        </w:rPr>
        <w:t>od 1.1.2014 do</w:t>
      </w:r>
      <w:r w:rsidR="006F0EBE">
        <w:rPr>
          <w:rFonts w:cs="Arial"/>
        </w:rPr>
        <w:t> </w:t>
      </w:r>
      <w:r w:rsidRPr="0099542E">
        <w:rPr>
          <w:rFonts w:cs="Arial"/>
        </w:rPr>
        <w:t>31.12.2023).</w:t>
      </w:r>
    </w:p>
    <w:p w14:paraId="093D8298" w14:textId="77777777" w:rsidR="00172FC1" w:rsidRPr="0027405B" w:rsidRDefault="006F0EBE" w:rsidP="0027405B">
      <w:pPr>
        <w:spacing w:before="120" w:after="120" w:line="288" w:lineRule="auto"/>
        <w:jc w:val="both"/>
        <w:rPr>
          <w:rFonts w:cs="Arial"/>
        </w:rPr>
      </w:pPr>
      <w:r>
        <w:rPr>
          <w:rFonts w:cs="Arial"/>
        </w:rPr>
        <w:t xml:space="preserve">Postupy podľa tejto Príručky pre prijímateľa sa pri realizácii výdavkov v rámci </w:t>
      </w:r>
      <w:r w:rsidRPr="00832620">
        <w:rPr>
          <w:rFonts w:cs="Arial"/>
        </w:rPr>
        <w:t>výdavkovej skupiny 903 - Paušálna sadzba na ostatné výdavky projektu</w:t>
      </w:r>
      <w:r>
        <w:rPr>
          <w:rFonts w:cs="Arial"/>
        </w:rPr>
        <w:t xml:space="preserve"> (paušálna sadzba) uplatňujú iba primerane a Prijímateľ je viazaný najmä dodržiavaním zákonnosti postupov pri ich realizovaní.</w:t>
      </w:r>
    </w:p>
    <w:p w14:paraId="17C7B1A0" w14:textId="77777777" w:rsidR="00AE5A8F" w:rsidRPr="0073389C" w:rsidRDefault="00AE5A8F" w:rsidP="005B7173">
      <w:pPr>
        <w:pStyle w:val="Odsekzoznamu"/>
        <w:numPr>
          <w:ilvl w:val="0"/>
          <w:numId w:val="78"/>
        </w:numPr>
        <w:spacing w:before="120" w:after="120" w:line="288" w:lineRule="auto"/>
        <w:ind w:left="426" w:hanging="426"/>
        <w:contextualSpacing w:val="0"/>
        <w:jc w:val="both"/>
        <w:rPr>
          <w:b/>
        </w:rPr>
      </w:pPr>
      <w:r w:rsidRPr="0073389C">
        <w:rPr>
          <w:b/>
        </w:rPr>
        <w:t xml:space="preserve">Hotovostné platby </w:t>
      </w:r>
    </w:p>
    <w:p w14:paraId="62F607A3"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138FE11E"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11BBFAC4"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38FF3E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48C3EA0"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434B875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43951C1B"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4A64146B"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za zriadenie a vedenie účtu alebo účtov a za finančné transakcie na tomto účte; </w:t>
      </w:r>
    </w:p>
    <w:p w14:paraId="7C703A30"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lastRenderedPageBreak/>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p>
    <w:p w14:paraId="7875442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95"/>
      </w:r>
      <w:r w:rsidRPr="0073389C">
        <w:rPr>
          <w:rFonts w:ascii="Arial" w:hAnsi="Arial" w:cs="Arial"/>
          <w:sz w:val="19"/>
          <w:szCs w:val="19"/>
        </w:rPr>
        <w:t xml:space="preserve">. </w:t>
      </w:r>
    </w:p>
    <w:p w14:paraId="45C4DB7F"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t xml:space="preserve">Poistenie </w:t>
      </w:r>
    </w:p>
    <w:p w14:paraId="2C2561B1" w14:textId="77777777"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14:paraId="312192E0"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00C7177" w14:textId="7777777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2869D71F"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F6E8185"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4D6BD389"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3C9F114D"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3D678B58"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485976AD" w14:textId="77777777"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2B2A9E2B"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1D02B0DD"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je daň z pridanej hodnoty neoprávneným výdavkom, avšak postup zdaňovania daňou z pridanej hodnoty umožňuje, aby DPH za určitých okolností bola oprávneným </w:t>
      </w:r>
      <w:r w:rsidRPr="0073389C">
        <w:rPr>
          <w:rFonts w:ascii="Arial" w:hAnsi="Arial" w:cs="Arial"/>
          <w:sz w:val="19"/>
          <w:szCs w:val="19"/>
          <w:lang w:val="sk-SK" w:eastAsia="en-US"/>
        </w:rPr>
        <w:lastRenderedPageBreak/>
        <w:t>výdavkom. DPH nie je oprávneným výdavkom v prípade, že prijímateľ má nárok na jej odpočet na vstupe. Nárok na odpočet je vymedzený zákonom o DPH.</w:t>
      </w:r>
    </w:p>
    <w:p w14:paraId="0B47CE94"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5CCCB16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33BE6149"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96"/>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29A6EF1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042ED000"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12EE3B89"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586EBEB3"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2B96C141"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5180A77D"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w:t>
      </w:r>
      <w:r w:rsidRPr="0073389C" w:rsidDel="00407DCB">
        <w:rPr>
          <w:rFonts w:ascii="Arial" w:hAnsi="Arial" w:cs="Arial"/>
          <w:b/>
          <w:sz w:val="19"/>
          <w:szCs w:val="19"/>
          <w:lang w:val="sk-SK" w:eastAsia="en-US"/>
        </w:rPr>
        <w:t> pracovných výkazoch</w:t>
      </w:r>
    </w:p>
    <w:p w14:paraId="4FA64E2F" w14:textId="77777777" w:rsidR="0092208D" w:rsidRPr="00C90FF6" w:rsidRDefault="00FE5FF4" w:rsidP="0092208D">
      <w:pPr>
        <w:pStyle w:val="Zkladntext"/>
        <w:spacing w:before="120" w:after="120" w:line="288" w:lineRule="auto"/>
        <w:rPr>
          <w:rFonts w:ascii="Arial" w:hAnsi="Arial"/>
          <w:sz w:val="19"/>
          <w:lang w:val="sk-SK" w:eastAsia="en-US"/>
        </w:rPr>
      </w:pPr>
      <w:r>
        <w:rPr>
          <w:rFonts w:ascii="Arial" w:hAnsi="Arial"/>
          <w:sz w:val="19"/>
          <w:lang w:val="sk-SK" w:eastAsia="en-US"/>
        </w:rPr>
        <w:t>O</w:t>
      </w:r>
      <w:r w:rsidR="00C44D39">
        <w:rPr>
          <w:rFonts w:ascii="Arial" w:hAnsi="Arial"/>
          <w:sz w:val="19"/>
          <w:lang w:val="sk-SK" w:eastAsia="en-US"/>
        </w:rPr>
        <w:t>právnené</w:t>
      </w:r>
      <w:r w:rsidR="0092208D" w:rsidRPr="0092208D">
        <w:rPr>
          <w:rFonts w:ascii="Arial" w:hAnsi="Arial"/>
          <w:sz w:val="19"/>
          <w:lang w:val="sk-SK" w:eastAsia="en-US"/>
        </w:rPr>
        <w:t xml:space="preserve"> činností pracovníka na projektoch OP EVS za dané obdobie </w:t>
      </w:r>
      <w:r w:rsidR="00C44D39">
        <w:rPr>
          <w:rFonts w:ascii="Arial" w:hAnsi="Arial"/>
          <w:sz w:val="19"/>
          <w:lang w:val="sk-SK" w:eastAsia="en-US"/>
        </w:rPr>
        <w:t>sú</w:t>
      </w:r>
      <w:r w:rsidR="0092208D" w:rsidRPr="00C90FF6">
        <w:rPr>
          <w:rFonts w:ascii="Arial" w:hAnsi="Arial"/>
          <w:sz w:val="19"/>
          <w:lang w:val="sk-SK" w:eastAsia="en-US"/>
        </w:rPr>
        <w:t xml:space="preserve"> </w:t>
      </w:r>
      <w:r w:rsidR="0092208D" w:rsidRPr="0092208D">
        <w:rPr>
          <w:rFonts w:ascii="Arial" w:hAnsi="Arial"/>
          <w:sz w:val="19"/>
          <w:lang w:val="sk-SK" w:eastAsia="en-US"/>
        </w:rPr>
        <w:t>čin</w:t>
      </w:r>
      <w:r w:rsidR="0092208D">
        <w:rPr>
          <w:rFonts w:ascii="Arial" w:hAnsi="Arial"/>
          <w:sz w:val="19"/>
          <w:lang w:val="sk-SK" w:eastAsia="en-US"/>
        </w:rPr>
        <w:t>nos</w:t>
      </w:r>
      <w:r w:rsidR="00C44D39">
        <w:rPr>
          <w:rFonts w:ascii="Arial" w:hAnsi="Arial"/>
          <w:sz w:val="19"/>
          <w:lang w:val="sk-SK" w:eastAsia="en-US"/>
        </w:rPr>
        <w:t>ti</w:t>
      </w:r>
      <w:r w:rsidR="0092208D">
        <w:rPr>
          <w:rFonts w:ascii="Arial" w:hAnsi="Arial"/>
          <w:sz w:val="19"/>
          <w:lang w:val="sk-SK" w:eastAsia="en-US"/>
        </w:rPr>
        <w:t xml:space="preserve"> v súlade s opisom </w:t>
      </w:r>
      <w:r w:rsidR="0084082D">
        <w:rPr>
          <w:rFonts w:ascii="Arial" w:hAnsi="Arial"/>
          <w:sz w:val="19"/>
          <w:lang w:val="sk-SK" w:eastAsia="en-US"/>
        </w:rPr>
        <w:t xml:space="preserve">a rozpočtom </w:t>
      </w:r>
      <w:r w:rsidR="0092208D">
        <w:rPr>
          <w:rFonts w:ascii="Arial" w:hAnsi="Arial"/>
          <w:sz w:val="19"/>
          <w:lang w:val="sk-SK" w:eastAsia="en-US"/>
        </w:rPr>
        <w:t>projektu</w:t>
      </w:r>
      <w:r w:rsidR="00216A38">
        <w:rPr>
          <w:rFonts w:ascii="Arial" w:hAnsi="Arial"/>
          <w:sz w:val="19"/>
          <w:lang w:val="sk-SK" w:eastAsia="en-US"/>
        </w:rPr>
        <w:t>,</w:t>
      </w:r>
      <w:r w:rsidR="0092208D">
        <w:rPr>
          <w:rFonts w:ascii="Arial" w:hAnsi="Arial"/>
          <w:sz w:val="19"/>
          <w:lang w:val="sk-SK" w:eastAsia="en-US"/>
        </w:rPr>
        <w:t xml:space="preserve"> najmä </w:t>
      </w:r>
      <w:r w:rsidR="002E5882">
        <w:rPr>
          <w:rFonts w:ascii="Arial" w:hAnsi="Arial"/>
          <w:sz w:val="19"/>
          <w:lang w:val="sk-SK" w:eastAsia="en-US"/>
        </w:rPr>
        <w:t xml:space="preserve">každá činnosť vo väzbe na </w:t>
      </w:r>
      <w:r w:rsidR="00283B0A">
        <w:rPr>
          <w:rFonts w:ascii="Arial" w:hAnsi="Arial"/>
          <w:sz w:val="19"/>
          <w:lang w:val="sk-SK" w:eastAsia="en-US"/>
        </w:rPr>
        <w:t xml:space="preserve">spracovanie </w:t>
      </w:r>
      <w:r w:rsidR="002E5882">
        <w:rPr>
          <w:rFonts w:ascii="Arial" w:hAnsi="Arial"/>
          <w:sz w:val="19"/>
          <w:lang w:val="sk-SK" w:eastAsia="en-US"/>
        </w:rPr>
        <w:t>konkrétn</w:t>
      </w:r>
      <w:r w:rsidR="00283B0A">
        <w:rPr>
          <w:rFonts w:ascii="Arial" w:hAnsi="Arial"/>
          <w:sz w:val="19"/>
          <w:lang w:val="sk-SK" w:eastAsia="en-US"/>
        </w:rPr>
        <w:t>eho dokumentu alebo</w:t>
      </w:r>
      <w:r w:rsidR="002E5882">
        <w:rPr>
          <w:rFonts w:ascii="Arial" w:hAnsi="Arial"/>
          <w:sz w:val="19"/>
          <w:lang w:val="sk-SK" w:eastAsia="en-US"/>
        </w:rPr>
        <w:t xml:space="preserve"> výstup</w:t>
      </w:r>
      <w:r w:rsidR="00283B0A">
        <w:rPr>
          <w:rFonts w:ascii="Arial" w:hAnsi="Arial"/>
          <w:sz w:val="19"/>
          <w:lang w:val="sk-SK" w:eastAsia="en-US"/>
        </w:rPr>
        <w:t>u</w:t>
      </w:r>
      <w:r w:rsidR="002E5882">
        <w:rPr>
          <w:rFonts w:ascii="Arial" w:hAnsi="Arial"/>
          <w:sz w:val="19"/>
          <w:lang w:val="sk-SK" w:eastAsia="en-US"/>
        </w:rPr>
        <w:t>, tiež</w:t>
      </w:r>
      <w:r w:rsidR="0092208D">
        <w:rPr>
          <w:rFonts w:ascii="Arial" w:hAnsi="Arial"/>
          <w:sz w:val="19"/>
          <w:lang w:val="sk-SK" w:eastAsia="en-US"/>
        </w:rPr>
        <w:t xml:space="preserve"> ú</w:t>
      </w:r>
      <w:r w:rsidR="0092208D" w:rsidRPr="0092208D">
        <w:rPr>
          <w:rFonts w:ascii="Arial" w:hAnsi="Arial"/>
          <w:sz w:val="19"/>
          <w:lang w:val="sk-SK" w:eastAsia="en-US"/>
        </w:rPr>
        <w:t>časť na  seminároch, školeniach, konferenciách, workshopoch, odborných stretnutiach, pracovných skupinách a</w:t>
      </w:r>
      <w:r w:rsidR="00072DE5">
        <w:rPr>
          <w:rFonts w:ascii="Arial" w:hAnsi="Arial"/>
          <w:sz w:val="19"/>
          <w:lang w:val="sk-SK" w:eastAsia="en-US"/>
        </w:rPr>
        <w:t> </w:t>
      </w:r>
      <w:r w:rsidR="0092208D">
        <w:rPr>
          <w:rFonts w:ascii="Arial" w:hAnsi="Arial"/>
          <w:sz w:val="19"/>
          <w:lang w:val="sk-SK" w:eastAsia="en-US"/>
        </w:rPr>
        <w:t>podobne</w:t>
      </w:r>
      <w:r w:rsidR="00072DE5">
        <w:rPr>
          <w:rFonts w:ascii="Arial" w:hAnsi="Arial"/>
          <w:sz w:val="19"/>
          <w:lang w:val="sk-SK" w:eastAsia="en-US"/>
        </w:rPr>
        <w:t>.</w:t>
      </w:r>
    </w:p>
    <w:p w14:paraId="3A1250DE" w14:textId="77777777"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6BB52EC9"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lastRenderedPageBreak/>
        <w:t>Definovanie oprávnenosti nepriamych výdavkov na riadenie projektu vykonávaného prostredníctvom osôb v pracovnoprávnom alebo obdobnom pomere</w:t>
      </w:r>
    </w:p>
    <w:p w14:paraId="20D0C291" w14:textId="77777777"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03C4FDBC" w14:textId="77777777"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3746CC98" w14:textId="77777777" w:rsidR="00AE5A8F" w:rsidRPr="0073389C" w:rsidRDefault="00AE5A8F" w:rsidP="005B7173">
      <w:pPr>
        <w:pStyle w:val="Zkladntext"/>
        <w:numPr>
          <w:ilvl w:val="0"/>
          <w:numId w:val="78"/>
        </w:numPr>
        <w:spacing w:before="120" w:after="120" w:line="288" w:lineRule="auto"/>
        <w:ind w:left="426" w:hanging="426"/>
        <w:rPr>
          <w:rFonts w:ascii="Arial" w:hAnsi="Arial" w:cs="Arial"/>
          <w:b/>
          <w:sz w:val="19"/>
          <w:szCs w:val="19"/>
          <w:lang w:val="sk-SK" w:eastAsia="en-US"/>
        </w:rPr>
      </w:pPr>
      <w:bookmarkStart w:id="85" w:name="_Toc361131496"/>
      <w:r w:rsidRPr="0073389C">
        <w:rPr>
          <w:rFonts w:ascii="Arial" w:hAnsi="Arial" w:cs="Arial"/>
          <w:b/>
          <w:sz w:val="19"/>
          <w:szCs w:val="19"/>
          <w:lang w:val="sk-SK" w:eastAsia="en-US"/>
        </w:rPr>
        <w:t>Problematika prekrývania sa výdavkov</w:t>
      </w:r>
      <w:bookmarkEnd w:id="85"/>
    </w:p>
    <w:p w14:paraId="3223BF02"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206376C3" w14:textId="77777777"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22CFD1CF"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19B0CA2B"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2E48908A"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30DDCB76" w14:textId="77777777" w:rsidR="004F3504" w:rsidRPr="00631EA1" w:rsidRDefault="004F3504" w:rsidP="005B7173">
      <w:pPr>
        <w:pStyle w:val="Zkladntext"/>
        <w:numPr>
          <w:ilvl w:val="0"/>
          <w:numId w:val="78"/>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47D332BA" w14:textId="77777777"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0C4DE0A4"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22AFA99B"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97"/>
      </w:r>
      <w:r w:rsidRPr="0073389C">
        <w:rPr>
          <w:rFonts w:ascii="Arial" w:hAnsi="Arial" w:cs="Arial"/>
          <w:sz w:val="19"/>
          <w:szCs w:val="19"/>
        </w:rPr>
        <w:t xml:space="preserve"> a penále, prípadne ďalšie sankčné výdavky, či už dohodnuté v zmluvách alebo vzniknuté z iných príčin; </w:t>
      </w:r>
    </w:p>
    <w:p w14:paraId="480A515C"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4EE01D26"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lastRenderedPageBreak/>
        <w:t>úroky z úverov a pôžičiek</w:t>
      </w:r>
      <w:r w:rsidRPr="0073389C">
        <w:rPr>
          <w:rFonts w:ascii="Arial" w:hAnsi="Arial" w:cs="Arial"/>
          <w:sz w:val="19"/>
          <w:szCs w:val="19"/>
          <w:vertAlign w:val="superscript"/>
        </w:rPr>
        <w:footnoteReference w:id="98"/>
      </w:r>
      <w:r w:rsidRPr="0073389C">
        <w:rPr>
          <w:rFonts w:ascii="Arial" w:hAnsi="Arial" w:cs="Arial"/>
          <w:sz w:val="19"/>
          <w:szCs w:val="19"/>
        </w:rPr>
        <w:t>;</w:t>
      </w:r>
    </w:p>
    <w:p w14:paraId="06CB15C5"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380EEDAD" w14:textId="77777777"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2FC0C7C9" w14:textId="77777777" w:rsidR="00AE5A8F" w:rsidRPr="0073389C" w:rsidRDefault="00AE5A8F" w:rsidP="001F73A1">
      <w:pPr>
        <w:pStyle w:val="Nadpis3"/>
        <w:spacing w:line="288" w:lineRule="auto"/>
        <w:ind w:left="567" w:firstLine="0"/>
        <w:rPr>
          <w:lang w:val="sk-SK"/>
        </w:rPr>
      </w:pPr>
      <w:bookmarkStart w:id="86" w:name="_Toc410907859"/>
      <w:bookmarkStart w:id="87" w:name="_Toc440372873"/>
      <w:bookmarkStart w:id="88" w:name="_Toc94683061"/>
      <w:r w:rsidRPr="0073389C">
        <w:rPr>
          <w:lang w:val="sk-SK"/>
        </w:rPr>
        <w:t>Postupy pri žiadosti o platbu</w:t>
      </w:r>
      <w:bookmarkEnd w:id="86"/>
      <w:bookmarkEnd w:id="87"/>
      <w:bookmarkEnd w:id="88"/>
    </w:p>
    <w:p w14:paraId="11BD3DDE"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23FB2AF1"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5AB295A"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425E5EAD"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3962EBCA" w14:textId="77777777" w:rsidR="000D5577"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ktorú predkladá prijímateľ</w:t>
      </w:r>
      <w:r w:rsidR="00630EE9">
        <w:rPr>
          <w:rFonts w:ascii="Arial" w:hAnsi="Arial" w:cs="Arial"/>
          <w:sz w:val="19"/>
          <w:szCs w:val="19"/>
          <w:lang w:val="sk-SK"/>
        </w:rPr>
        <w:t xml:space="preserve"> národného projektu za seba a ak je relevantné aj za partnerov</w:t>
      </w:r>
      <w:r w:rsidRPr="0073389C">
        <w:rPr>
          <w:rFonts w:ascii="Arial" w:hAnsi="Arial" w:cs="Arial"/>
          <w:sz w:val="19"/>
          <w:szCs w:val="19"/>
          <w:lang w:val="sk-SK"/>
        </w:rPr>
        <w:t xml:space="preserve"> je </w:t>
      </w:r>
      <w:r w:rsidR="00147E0C">
        <w:rPr>
          <w:rFonts w:ascii="Arial" w:hAnsi="Arial" w:cs="Arial"/>
          <w:b/>
          <w:sz w:val="19"/>
          <w:szCs w:val="19"/>
          <w:lang w:val="sk-SK"/>
        </w:rPr>
        <w:t>3</w:t>
      </w:r>
      <w:r w:rsidR="00630EE9">
        <w:rPr>
          <w:rFonts w:ascii="Arial" w:hAnsi="Arial" w:cs="Arial"/>
          <w:b/>
          <w:sz w:val="19"/>
          <w:szCs w:val="19"/>
          <w:lang w:val="sk-SK"/>
        </w:rPr>
        <w:t>0</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00630EE9">
        <w:rPr>
          <w:rFonts w:ascii="Arial" w:hAnsi="Arial" w:cs="Arial"/>
          <w:sz w:val="19"/>
          <w:szCs w:val="19"/>
          <w:lang w:val="sk-SK"/>
        </w:rPr>
        <w:t>.</w:t>
      </w:r>
      <w:r w:rsidRPr="0073389C">
        <w:rPr>
          <w:rFonts w:ascii="Arial" w:hAnsi="Arial" w:cs="Arial"/>
          <w:sz w:val="19"/>
          <w:szCs w:val="19"/>
          <w:lang w:val="sk-SK"/>
        </w:rPr>
        <w:t xml:space="preserve"> </w:t>
      </w:r>
    </w:p>
    <w:p w14:paraId="22FC6F2A" w14:textId="77777777" w:rsidR="00630EE9" w:rsidRDefault="00630EE9" w:rsidP="00630EE9">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Pr>
          <w:rFonts w:ascii="Arial" w:hAnsi="Arial" w:cs="Arial"/>
          <w:sz w:val="19"/>
          <w:szCs w:val="19"/>
          <w:lang w:val="sk-SK"/>
        </w:rPr>
        <w:t>ŽoP</w:t>
      </w:r>
      <w:r w:rsidRPr="0073389C">
        <w:rPr>
          <w:rFonts w:ascii="Arial" w:hAnsi="Arial" w:cs="Arial"/>
          <w:sz w:val="19"/>
          <w:szCs w:val="19"/>
          <w:lang w:val="sk-SK"/>
        </w:rPr>
        <w:t>, ktorú predkladá prijímateľ</w:t>
      </w:r>
      <w:r>
        <w:rPr>
          <w:rFonts w:ascii="Arial" w:hAnsi="Arial" w:cs="Arial"/>
          <w:sz w:val="19"/>
          <w:szCs w:val="19"/>
          <w:lang w:val="sk-SK"/>
        </w:rPr>
        <w:t xml:space="preserve"> dopytovo-orientovaného projektu za seba a ak je relevantné aj za partnerov</w:t>
      </w:r>
      <w:r w:rsidRPr="0073389C">
        <w:rPr>
          <w:rFonts w:ascii="Arial" w:hAnsi="Arial" w:cs="Arial"/>
          <w:sz w:val="19"/>
          <w:szCs w:val="19"/>
          <w:lang w:val="sk-SK"/>
        </w:rPr>
        <w:t xml:space="preserve"> je </w:t>
      </w:r>
      <w:r>
        <w:rPr>
          <w:rFonts w:ascii="Arial" w:hAnsi="Arial" w:cs="Arial"/>
          <w:b/>
          <w:sz w:val="19"/>
          <w:szCs w:val="19"/>
          <w:lang w:val="sk-SK"/>
        </w:rPr>
        <w:t>10</w:t>
      </w:r>
      <w:r w:rsidRPr="0073389C">
        <w:rPr>
          <w:rFonts w:ascii="Arial" w:hAnsi="Arial" w:cs="Arial"/>
          <w:b/>
          <w:sz w:val="19"/>
          <w:szCs w:val="19"/>
          <w:lang w:val="sk-SK"/>
        </w:rPr>
        <w:t xml:space="preserve"> 000,00 €</w:t>
      </w:r>
      <w:r>
        <w:rPr>
          <w:rFonts w:ascii="Arial" w:hAnsi="Arial" w:cs="Arial"/>
          <w:sz w:val="19"/>
          <w:szCs w:val="19"/>
          <w:lang w:val="sk-SK"/>
        </w:rPr>
        <w:t>.</w:t>
      </w:r>
      <w:r w:rsidRPr="0073389C">
        <w:rPr>
          <w:rFonts w:ascii="Arial" w:hAnsi="Arial" w:cs="Arial"/>
          <w:sz w:val="19"/>
          <w:szCs w:val="19"/>
          <w:lang w:val="sk-SK"/>
        </w:rPr>
        <w:t xml:space="preserve"> </w:t>
      </w:r>
    </w:p>
    <w:p w14:paraId="49415C60" w14:textId="77777777" w:rsidR="00630EE9" w:rsidRDefault="00630EE9" w:rsidP="00630EE9">
      <w:pPr>
        <w:pStyle w:val="Zkladntext"/>
        <w:spacing w:before="120" w:after="120" w:line="288" w:lineRule="auto"/>
        <w:rPr>
          <w:rFonts w:ascii="Arial" w:hAnsi="Arial" w:cs="Arial"/>
          <w:sz w:val="19"/>
          <w:szCs w:val="19"/>
          <w:lang w:val="sk-SK"/>
        </w:rPr>
      </w:pPr>
      <w:r>
        <w:rPr>
          <w:rFonts w:ascii="Arial" w:hAnsi="Arial" w:cs="Arial"/>
          <w:sz w:val="19"/>
          <w:szCs w:val="19"/>
          <w:lang w:val="sk-SK"/>
        </w:rPr>
        <w:t xml:space="preserve">Uvedené limity platia </w:t>
      </w:r>
      <w:r w:rsidRPr="0073389C">
        <w:rPr>
          <w:rFonts w:ascii="Arial" w:hAnsi="Arial" w:cs="Arial"/>
          <w:sz w:val="19"/>
          <w:szCs w:val="19"/>
          <w:lang w:val="sk-SK"/>
        </w:rPr>
        <w:t>s výnimkou žiadosti o platbu – poskytnutie predfinancovania a zúčtovanie zálohovej platby v prípadoch nevyhnutných pre splnenie podmienok na zúčtovanie, resp.</w:t>
      </w:r>
      <w:r>
        <w:rPr>
          <w:rFonts w:ascii="Arial" w:hAnsi="Arial" w:cs="Arial"/>
          <w:sz w:val="19"/>
          <w:szCs w:val="19"/>
          <w:lang w:val="sk-SK"/>
        </w:rPr>
        <w:t xml:space="preserve"> v prípade</w:t>
      </w:r>
      <w:r w:rsidRPr="0073389C">
        <w:rPr>
          <w:rFonts w:ascii="Arial" w:hAnsi="Arial" w:cs="Arial"/>
          <w:sz w:val="19"/>
          <w:szCs w:val="19"/>
          <w:lang w:val="sk-SK"/>
        </w:rPr>
        <w:t xml:space="preserve"> záverečnej platby</w:t>
      </w:r>
      <w:r>
        <w:rPr>
          <w:rFonts w:ascii="Arial" w:hAnsi="Arial" w:cs="Arial"/>
          <w:sz w:val="19"/>
          <w:szCs w:val="19"/>
          <w:lang w:val="sk-SK"/>
        </w:rPr>
        <w:t>, resp. v iných odôvodnených prípadoch, na ktoré môže poskytovateľ prihliadnuť</w:t>
      </w:r>
    </w:p>
    <w:p w14:paraId="6B81989A" w14:textId="77777777" w:rsidR="001E3710" w:rsidRPr="0073389C" w:rsidRDefault="00630EE9"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Pr>
          <w:rFonts w:ascii="Arial" w:hAnsi="Arial" w:cs="Arial"/>
          <w:sz w:val="19"/>
          <w:szCs w:val="19"/>
          <w:lang w:val="sk-SK"/>
        </w:rPr>
        <w:t>V prípade nedodržania uvedeného limitu</w:t>
      </w:r>
      <w:r w:rsidR="005851FA">
        <w:rPr>
          <w:rFonts w:ascii="Arial" w:hAnsi="Arial" w:cs="Arial"/>
          <w:sz w:val="19"/>
          <w:szCs w:val="19"/>
          <w:lang w:val="sk-SK"/>
        </w:rPr>
        <w:t xml:space="preserve"> výšky predloženej ŽoP</w:t>
      </w:r>
      <w:r>
        <w:rPr>
          <w:rFonts w:ascii="Arial" w:hAnsi="Arial" w:cs="Arial"/>
          <w:sz w:val="19"/>
          <w:szCs w:val="19"/>
          <w:lang w:val="sk-SK"/>
        </w:rPr>
        <w:t xml:space="preserve"> je poskytovateľ</w:t>
      </w:r>
      <w:r w:rsidR="005851FA">
        <w:rPr>
          <w:rFonts w:ascii="Arial" w:hAnsi="Arial" w:cs="Arial"/>
          <w:sz w:val="19"/>
          <w:szCs w:val="19"/>
          <w:lang w:val="sk-SK"/>
        </w:rPr>
        <w:t xml:space="preserve"> oprávnený</w:t>
      </w:r>
      <w:r>
        <w:rPr>
          <w:rFonts w:ascii="Arial" w:hAnsi="Arial" w:cs="Arial"/>
          <w:sz w:val="19"/>
          <w:szCs w:val="19"/>
          <w:lang w:val="sk-SK"/>
        </w:rPr>
        <w:t xml:space="preserve"> predloženú ŽoP zamietnuť.</w:t>
      </w:r>
      <w:r w:rsidR="005851FA">
        <w:rPr>
          <w:rFonts w:ascii="Arial" w:hAnsi="Arial" w:cs="Arial"/>
          <w:sz w:val="19"/>
          <w:szCs w:val="19"/>
          <w:lang w:val="sk-SK"/>
        </w:rPr>
        <w:t xml:space="preserve"> </w:t>
      </w:r>
      <w:r w:rsidR="00902E2E"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00902E2E"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00902E2E" w:rsidRPr="0073389C">
        <w:rPr>
          <w:rFonts w:ascii="Arial" w:hAnsi="Arial" w:cs="Arial"/>
          <w:sz w:val="19"/>
          <w:szCs w:val="19"/>
          <w:lang w:val="sk-SK"/>
        </w:rPr>
        <w:t xml:space="preserve"> </w:t>
      </w:r>
    </w:p>
    <w:p w14:paraId="65C841F5" w14:textId="77777777"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99"/>
      </w:r>
      <w:r w:rsidRPr="0073389C">
        <w:t>. Po doplnení ŽoP je vykonaná opätovná administratívna</w:t>
      </w:r>
      <w:r w:rsidR="0080651F">
        <w:t xml:space="preserve"> finančná</w:t>
      </w:r>
      <w:r w:rsidRPr="0073389C">
        <w:t xml:space="preserve"> kontrola.</w:t>
      </w:r>
    </w:p>
    <w:p w14:paraId="4E973124" w14:textId="77777777"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100"/>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19450374" w14:textId="77777777"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07A236A9" w14:textId="7A4C8F8C" w:rsidR="00AE5A8F" w:rsidRDefault="001B3120" w:rsidP="001F73A1">
      <w:pPr>
        <w:tabs>
          <w:tab w:val="left" w:pos="426"/>
        </w:tabs>
        <w:spacing w:before="120" w:after="120" w:line="288" w:lineRule="auto"/>
        <w:jc w:val="both"/>
        <w:rPr>
          <w:color w:val="000000"/>
        </w:rPr>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w:t>
      </w:r>
      <w:r w:rsidR="00604BCB">
        <w:rPr>
          <w:color w:val="000000"/>
        </w:rPr>
        <w:t xml:space="preserve">listinnou </w:t>
      </w:r>
      <w:r w:rsidRPr="0073389C">
        <w:rPr>
          <w:color w:val="000000"/>
        </w:rPr>
        <w:t>zásielkou s doručenkou s určenou úložnou (odbernou) lehotou</w:t>
      </w:r>
      <w:r w:rsidR="00604BCB">
        <w:rPr>
          <w:color w:val="000000"/>
        </w:rPr>
        <w:t xml:space="preserve">/ </w:t>
      </w:r>
      <w:r w:rsidR="00604BCB" w:rsidRPr="00604BCB">
        <w:rPr>
          <w:color w:val="000000"/>
        </w:rPr>
        <w:t>elektronickým doručením elektronického dokumentu do vlastných rúk s fikciou doručenia</w:t>
      </w:r>
      <w:r w:rsidRPr="0073389C">
        <w:rPr>
          <w:color w:val="000000"/>
        </w:rPr>
        <w:t>)</w:t>
      </w:r>
      <w:r w:rsidRPr="00604BCB">
        <w:rPr>
          <w:color w:val="000000"/>
        </w:rPr>
        <w:t xml:space="preserve">. </w:t>
      </w:r>
    </w:p>
    <w:p w14:paraId="18DB578E" w14:textId="77777777" w:rsidR="00CB6020" w:rsidRPr="00CB6020" w:rsidRDefault="00CB6020" w:rsidP="00CB6020">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CB6020">
        <w:rPr>
          <w:rFonts w:ascii="Arial" w:hAnsi="Arial" w:cs="Arial"/>
          <w:sz w:val="19"/>
          <w:szCs w:val="19"/>
          <w:lang w:val="sk-SK"/>
        </w:rPr>
        <w:t>Návrh čiastkovej správy alebo návrh správy sa považuje za doručený:</w:t>
      </w:r>
    </w:p>
    <w:p w14:paraId="5F643EAC" w14:textId="024ADF34" w:rsidR="00CB6020" w:rsidRPr="00CB6020" w:rsidRDefault="00CB6020" w:rsidP="00CB6020">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CB6020">
        <w:rPr>
          <w:rFonts w:ascii="Arial" w:hAnsi="Arial" w:cs="Arial"/>
          <w:sz w:val="19"/>
          <w:szCs w:val="19"/>
          <w:lang w:val="sk-SK"/>
        </w:rPr>
        <w:lastRenderedPageBreak/>
        <w:t>- v prípade listinnej podoby doporučenou zásielkou, aj ak ho povinná osoba odmietne prevziať, a to dňom odmietnutia jej prevzatia. Ak návrh správy alebo návrh čiastkovej správy nemožno doručiť na známu adresu povinnej osoby, tieto návrhy sa považujú za doručené dňom vrátenia nedoručeného návrhu čiastkovej správy alebo návrhu správy oprávnenej osobe, aj keď sa o tom povinná osoba nedozvedela,</w:t>
      </w:r>
    </w:p>
    <w:p w14:paraId="5528BC18" w14:textId="5F01D6DE" w:rsidR="00CB6020" w:rsidRPr="0073389C" w:rsidRDefault="00CB6020" w:rsidP="00CB6020">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Pr>
          <w:rFonts w:ascii="Arial" w:hAnsi="Arial" w:cs="Arial"/>
          <w:sz w:val="19"/>
          <w:szCs w:val="19"/>
          <w:lang w:val="sk-SK"/>
        </w:rPr>
        <w:t xml:space="preserve">- </w:t>
      </w:r>
      <w:r w:rsidRPr="00CB6020">
        <w:rPr>
          <w:rFonts w:ascii="Arial" w:hAnsi="Arial" w:cs="Arial"/>
          <w:sz w:val="19"/>
          <w:szCs w:val="19"/>
          <w:lang w:val="sk-SK"/>
        </w:rPr>
        <w:t>v prípade doručenia elektronického dokumentu do  e-schránky v zmysle zákona o e-Governmente do vlastných rúk s fikciou doručenia, aj ak ho povinná osoba odmietne prevziať (odmietne potvrdiť notifikáciu o doručení) v úložnej lehote, a to dňom márneho uplynutia tejto lehoty a to aj vtedy, ak sa adresát o tom nedozvedel</w:t>
      </w:r>
      <w:r>
        <w:rPr>
          <w:rFonts w:ascii="Arial" w:hAnsi="Arial" w:cs="Arial"/>
          <w:sz w:val="19"/>
          <w:szCs w:val="19"/>
          <w:lang w:val="sk-SK"/>
        </w:rPr>
        <w:t xml:space="preserve">. </w:t>
      </w:r>
    </w:p>
    <w:p w14:paraId="4A2DFB89" w14:textId="77777777" w:rsidR="00CB6020" w:rsidRPr="00604BCB" w:rsidRDefault="00CB6020" w:rsidP="001F73A1">
      <w:pPr>
        <w:tabs>
          <w:tab w:val="left" w:pos="426"/>
        </w:tabs>
        <w:spacing w:before="120" w:after="120" w:line="288" w:lineRule="auto"/>
        <w:jc w:val="both"/>
        <w:rPr>
          <w:color w:val="000000"/>
        </w:rPr>
      </w:pPr>
    </w:p>
    <w:p w14:paraId="7517A9BD" w14:textId="77777777"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27D7A847" w14:textId="77777777"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175F85EF"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14:paraId="46A1E902"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4C74BAA2" w14:textId="77777777"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3528A894"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3D7F36E" w14:textId="77777777" w:rsidR="00AE5A8F" w:rsidRPr="0073389C" w:rsidRDefault="00AE5A8F" w:rsidP="001F73A1">
      <w:pPr>
        <w:pStyle w:val="Nadpis3"/>
        <w:spacing w:before="120" w:after="120" w:line="288" w:lineRule="auto"/>
        <w:ind w:left="567" w:firstLine="0"/>
        <w:rPr>
          <w:lang w:val="sk-SK"/>
        </w:rPr>
      </w:pPr>
      <w:bookmarkStart w:id="89" w:name="_Toc410907860"/>
      <w:bookmarkStart w:id="90" w:name="_Toc440372874"/>
      <w:bookmarkStart w:id="91" w:name="_Toc94683062"/>
      <w:r w:rsidRPr="0073389C">
        <w:rPr>
          <w:lang w:val="sk-SK"/>
        </w:rPr>
        <w:t>Špecifiká jednotlivých systémov financovania</w:t>
      </w:r>
      <w:bookmarkEnd w:id="89"/>
      <w:bookmarkEnd w:id="90"/>
      <w:bookmarkEnd w:id="91"/>
    </w:p>
    <w:p w14:paraId="3EA2AF9B"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0237B5D6" w14:textId="77777777" w:rsidR="00AE5A8F" w:rsidRPr="0073389C" w:rsidRDefault="009A4E01" w:rsidP="00CF7FC1">
      <w:pPr>
        <w:autoSpaceDE w:val="0"/>
        <w:autoSpaceDN w:val="0"/>
        <w:adjustRightInd w:val="0"/>
        <w:spacing w:before="120" w:after="120" w:line="288" w:lineRule="auto"/>
        <w:jc w:val="both"/>
      </w:pPr>
      <w:r>
        <w:t>P</w:t>
      </w:r>
      <w:r w:rsidRPr="0073389C">
        <w:t>rijímateľom</w:t>
      </w:r>
      <w:r w:rsidR="00AE5A8F" w:rsidRPr="0073389C" w:rsidDel="002F7F31">
        <w:t xml:space="preserve"> </w:t>
      </w:r>
      <w:r w:rsidR="00AE5A8F" w:rsidRPr="0073389C">
        <w:t>v spolupráci s </w:t>
      </w:r>
      <w:r>
        <w:t>p</w:t>
      </w:r>
      <w:r w:rsidRPr="0073389C" w:rsidDel="002F7F31">
        <w:t>oskytovateľ</w:t>
      </w:r>
      <w:r>
        <w:t>om</w:t>
      </w:r>
      <w:r w:rsidRPr="0073389C" w:rsidDel="009A4E01">
        <w:t xml:space="preserve"> </w:t>
      </w:r>
      <w:r w:rsidR="00AE5A8F" w:rsidRPr="0073389C">
        <w:t xml:space="preserve"> </w:t>
      </w:r>
      <w:r w:rsidR="00C45109" w:rsidRPr="00C45109">
        <w:t xml:space="preserve">v rámci prípravy </w:t>
      </w:r>
      <w:r w:rsidR="00AE5A8F" w:rsidRPr="0073389C">
        <w:t> zmluv</w:t>
      </w:r>
      <w:r w:rsidR="00C45109">
        <w:t>y</w:t>
      </w:r>
      <w:r w:rsidR="00AE5A8F" w:rsidRPr="0073389C">
        <w:t xml:space="preserve"> o </w:t>
      </w:r>
      <w:r w:rsidR="00BD66E3" w:rsidRPr="0073389C">
        <w:t>NFP</w:t>
      </w:r>
      <w:r w:rsidR="00AE5A8F" w:rsidRPr="0073389C">
        <w:t xml:space="preserve"> </w:t>
      </w:r>
      <w:r w:rsidR="00B67E94" w:rsidRPr="0073389C">
        <w:t>identifikoval</w:t>
      </w:r>
      <w:r w:rsidR="00AE5A8F" w:rsidRPr="0073389C">
        <w:t xml:space="preserve"> jednotliv</w:t>
      </w:r>
      <w:r w:rsidR="00B67E94" w:rsidRPr="0073389C">
        <w:t>é</w:t>
      </w:r>
      <w:r w:rsidR="00AE5A8F" w:rsidRPr="0073389C" w:rsidDel="00B67E94">
        <w:t xml:space="preserve"> </w:t>
      </w:r>
      <w:r w:rsidR="00B67E94" w:rsidRPr="0073389C">
        <w:t xml:space="preserve">typy </w:t>
      </w:r>
      <w:r w:rsidR="00AE5A8F" w:rsidRPr="0073389C">
        <w:t xml:space="preserve">výdavkov (rozpočtových položiek projektu) tak, že je určené, ktoré výdavky (napr. investičné)  </w:t>
      </w:r>
      <w:r w:rsidR="00A1702A" w:rsidRPr="00A1702A">
        <w:t xml:space="preserve">budú financované </w:t>
      </w:r>
      <w:r w:rsidR="00AE5A8F" w:rsidRPr="0073389C">
        <w:t xml:space="preserve">systémom predfinancovania, a ktoré (napr. </w:t>
      </w:r>
      <w:r w:rsidR="00A1702A">
        <w:rPr>
          <w:rFonts w:cs="Arial"/>
          <w:szCs w:val="19"/>
        </w:rPr>
        <w:t>mzdové</w:t>
      </w:r>
      <w:r w:rsidR="00AE5A8F" w:rsidRPr="0073389C">
        <w:t>) systémom zálohovej platby.</w:t>
      </w:r>
      <w:r w:rsidR="007D1E84" w:rsidRPr="007D1E84">
        <w:t xml:space="preserve"> Identifikáciu prijímateľ oznámi riadiacemu orgánu.</w:t>
      </w:r>
    </w:p>
    <w:p w14:paraId="2E479521"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0B30EA49" w14:textId="77777777" w:rsidR="00AE5A8F" w:rsidRPr="0073389C" w:rsidRDefault="00AE5A8F" w:rsidP="00CF7FC1">
      <w:pPr>
        <w:autoSpaceDE w:val="0"/>
        <w:autoSpaceDN w:val="0"/>
        <w:adjustRightInd w:val="0"/>
        <w:spacing w:before="120" w:after="120" w:line="288" w:lineRule="auto"/>
        <w:jc w:val="both"/>
      </w:pPr>
      <w:r w:rsidRPr="0073389C">
        <w:t>Pri využití systému predfinancovania sa vyplácanie prijímateľa – štátnej rozpočtovej organizácie uskutočňuje v dvoch etapách – etape poskytnutia predfinancovania a etape zúčtovania poskytnutého predfinancovania.</w:t>
      </w:r>
    </w:p>
    <w:p w14:paraId="75BACE45" w14:textId="20220AA4" w:rsidR="00CE29BC" w:rsidRPr="00203E5D" w:rsidRDefault="00B57A88" w:rsidP="00203E5D">
      <w:pPr>
        <w:spacing w:before="120" w:after="120" w:line="288" w:lineRule="auto"/>
        <w:jc w:val="both"/>
        <w:rPr>
          <w:b/>
        </w:rPr>
      </w:pPr>
      <w:ins w:id="92" w:author="Branislav Horák" w:date="2022-06-29T11:15:00Z">
        <w:r w:rsidRPr="00B57A88">
          <w:rPr>
            <w:b/>
          </w:rPr>
          <w:t xml:space="preserve">Žiadosť o platbu predkladá prijímateľ v lehote splatnosti záväzku </w:t>
        </w:r>
      </w:ins>
      <w:ins w:id="93" w:author="Lenka Lamoš" w:date="2022-06-30T08:59:00Z">
        <w:r w:rsidR="00427A80">
          <w:rPr>
            <w:b/>
          </w:rPr>
          <w:t>d</w:t>
        </w:r>
      </w:ins>
      <w:ins w:id="94" w:author="Branislav Horák" w:date="2022-06-29T11:15:00Z">
        <w:r w:rsidRPr="00B57A88">
          <w:rPr>
            <w:b/>
          </w:rPr>
          <w:t>odávateľovi/zhotoviteľovi. Prijímateľ môže pristúpiť k úhrade účtovných dokladov dodávateľovi/zhotoviteľovi aj pred pripísaním finančných prostriedkov na účte prijímateľa, za podiel zdroja EÚ a štátneho rozpočtu na spolufinancovanie, nie skôr ako po predložení žiadosti o platbu (poskytnutie predfinancovania).</w:t>
        </w:r>
      </w:ins>
      <w:del w:id="95" w:author="Branislav Horák" w:date="2022-06-29T11:15:00Z">
        <w:r w:rsidR="00AE5A8F" w:rsidRPr="0073389C" w:rsidDel="00B57A88">
          <w:rPr>
            <w:b/>
          </w:rPr>
          <w:delText>Žiadosť o platbu predkladá prijímateľ v lehote splatnosti záväzku dodávateľovi/zhotoviteľovi</w:delText>
        </w:r>
        <w:r w:rsidR="00CE29BC" w:rsidDel="00B57A88">
          <w:rPr>
            <w:b/>
          </w:rPr>
          <w:delText xml:space="preserve">, </w:delText>
        </w:r>
        <w:r w:rsidR="00CE29BC" w:rsidRPr="00E55CF1" w:rsidDel="00B57A88">
          <w:rPr>
            <w:rFonts w:cs="Arial"/>
            <w:b/>
            <w:szCs w:val="16"/>
          </w:rPr>
          <w:delText xml:space="preserve">pričom vlastné zdroje prijímateľa môžu byť uhradené dodávateľovi / </w:delText>
        </w:r>
        <w:r w:rsidR="00CE29BC" w:rsidRPr="00E55CF1" w:rsidDel="00B57A88">
          <w:rPr>
            <w:rFonts w:cs="Arial"/>
            <w:b/>
            <w:szCs w:val="16"/>
          </w:rPr>
          <w:lastRenderedPageBreak/>
          <w:delText>zhotoviteľovi aj pred pripísaním finančných prostriedkov na účte prijímateľa za poskytnuté predfinancovanie</w:delText>
        </w:r>
        <w:r w:rsidR="00AE5A8F" w:rsidRPr="0073389C" w:rsidDel="00B57A88">
          <w:rPr>
            <w:b/>
          </w:rPr>
          <w:delText>.</w:delText>
        </w:r>
      </w:del>
      <w:r w:rsidR="00AE5A8F" w:rsidRPr="0073389C">
        <w:rPr>
          <w:b/>
        </w:rPr>
        <w:t xml:space="preserve">  </w:t>
      </w:r>
      <w:r w:rsidR="00AE5A8F" w:rsidRPr="0073389C">
        <w:t xml:space="preserve">Prijímateľ spolu so žiadosťou o platbu predkladá účtovné doklady prijaté od dodávateľa/zhotoviteľa a relevantnú podpornú dokumentáciu (bez bankového výpisu). </w:t>
      </w:r>
    </w:p>
    <w:p w14:paraId="3831D16E" w14:textId="2A6A5845" w:rsidR="00AE5A8F" w:rsidRPr="0073389C" w:rsidRDefault="00AE5A8F" w:rsidP="00CF7FC1">
      <w:pPr>
        <w:autoSpaceDE w:val="0"/>
        <w:autoSpaceDN w:val="0"/>
        <w:adjustRightInd w:val="0"/>
        <w:spacing w:before="120" w:after="120" w:line="288" w:lineRule="auto"/>
        <w:jc w:val="both"/>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r w:rsidR="007E1486" w:rsidRPr="00C03B5D">
        <w:t xml:space="preserve"> Prijímateľ môže do žiadosti o platbu (poskytnutie predfinancovania) zahrnúť aj </w:t>
      </w:r>
      <w:r w:rsidR="007E1486" w:rsidRPr="008F69C1">
        <w:t>hotovostnú alebo bezhotovostnú úhradu daňovému úradu v prípade prenesenej daňovej povinnosti v súlade so zákonom č. 222/2004 Z. z. o DPH a pravidlami oprávnenosti, ktoré stanovuje Systém riadenia EŠIF a poskytovateľ.</w:t>
      </w:r>
    </w:p>
    <w:p w14:paraId="6A3C474B"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povinný odo dňa</w:t>
      </w:r>
      <w:r w:rsidR="005760AB" w:rsidRPr="005760AB">
        <w:t xml:space="preserve"> </w:t>
      </w:r>
      <w:r w:rsidR="005760AB">
        <w:t>/</w:t>
      </w:r>
      <w:r w:rsidR="005760AB" w:rsidRPr="003A2FA6">
        <w:rPr>
          <w:rFonts w:cs="Arial"/>
          <w:szCs w:val="16"/>
        </w:rPr>
        <w:t>aktiv</w:t>
      </w:r>
      <w:r w:rsidR="005760AB">
        <w:rPr>
          <w:rFonts w:cs="Arial"/>
          <w:szCs w:val="16"/>
        </w:rPr>
        <w:t>ácie</w:t>
      </w:r>
      <w:r w:rsidR="005760AB" w:rsidRPr="003A2FA6">
        <w:rPr>
          <w:rFonts w:cs="Arial"/>
          <w:szCs w:val="16"/>
        </w:rPr>
        <w:t xml:space="preserve"> rozpočtového opatrenia</w:t>
      </w:r>
      <w:r w:rsidR="005760AB">
        <w:rPr>
          <w:rFonts w:cs="Arial"/>
          <w:szCs w:val="16"/>
        </w:rPr>
        <w:t>/</w:t>
      </w:r>
      <w:r w:rsidR="003268FA">
        <w:t xml:space="preserve"> pripísania prostriedkov na jeho </w:t>
      </w:r>
      <w:r w:rsidR="005760AB">
        <w:t xml:space="preserve">účet </w:t>
      </w:r>
      <w:r w:rsidRPr="0073389C">
        <w:t xml:space="preserve">povinný bezodkladne </w:t>
      </w:r>
      <w:r w:rsidR="00B67E94" w:rsidRPr="0073389C">
        <w:rPr>
          <w:b/>
        </w:rPr>
        <w:t xml:space="preserve">(najneskôr do </w:t>
      </w:r>
      <w:r w:rsidR="003F7733">
        <w:rPr>
          <w:b/>
        </w:rPr>
        <w:t>5</w:t>
      </w:r>
      <w:r w:rsidR="00B67E94" w:rsidRPr="0073389C">
        <w:rPr>
          <w:b/>
        </w:rPr>
        <w:t xml:space="preserve">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2587FC63"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6CEA2A45"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w:t>
      </w:r>
      <w:r w:rsidR="005760AB" w:rsidRPr="005760AB">
        <w:rPr>
          <w:rFonts w:cs="Arial"/>
          <w:szCs w:val="16"/>
        </w:rPr>
        <w:t xml:space="preserve"> </w:t>
      </w:r>
      <w:r w:rsidR="005760AB">
        <w:rPr>
          <w:rFonts w:cs="Arial"/>
          <w:szCs w:val="16"/>
        </w:rPr>
        <w:t xml:space="preserve">aktivácie rozpočtového opatrenia / </w:t>
      </w:r>
      <w:r w:rsidRPr="0073389C">
        <w:t xml:space="preserve"> pripísania týchto prostriedkov na jeho účet.</w:t>
      </w:r>
      <w:r w:rsidR="00700600" w:rsidRPr="00700600">
        <w:rPr>
          <w:rFonts w:cs="Arial"/>
          <w:bCs/>
          <w:szCs w:val="16"/>
        </w:rPr>
        <w:t xml:space="preserve"> </w:t>
      </w:r>
      <w:r w:rsidR="00700600" w:rsidRPr="003A2FA6">
        <w:rPr>
          <w:rFonts w:cs="Arial"/>
          <w:bCs/>
          <w:szCs w:val="16"/>
        </w:rPr>
        <w:t>V prípade, ak bolo predfinancovanie poskytnuté vo viacerých platbách,</w:t>
      </w:r>
      <w:r w:rsidR="00700600" w:rsidRPr="003A2FA6">
        <w:t xml:space="preserve"> </w:t>
      </w:r>
      <w:r w:rsidR="00700600" w:rsidRPr="003A2FA6">
        <w:rPr>
          <w:rFonts w:cs="Arial"/>
          <w:bCs/>
          <w:szCs w:val="16"/>
        </w:rPr>
        <w:t xml:space="preserve">z dôvodu vyčlenenej časti nárokovaných finančných prostriedkov z predloženej žiadosti o platbu (poskytnutie predfinancovania) na úrovni </w:t>
      </w:r>
      <w:r w:rsidR="00700600">
        <w:rPr>
          <w:rFonts w:cs="Arial"/>
          <w:bCs/>
          <w:szCs w:val="16"/>
        </w:rPr>
        <w:t>poskytovateľa</w:t>
      </w:r>
      <w:r w:rsidR="00700600" w:rsidRPr="003A2FA6">
        <w:rPr>
          <w:rFonts w:cs="Arial"/>
          <w:bCs/>
          <w:szCs w:val="16"/>
        </w:rPr>
        <w:t>, je prijímateľ povinný zúčtovať každú jednu poskytnutú platbu predfinancovania samostatne</w:t>
      </w:r>
      <w:r w:rsidR="00700600" w:rsidRPr="003A2FA6">
        <w:t xml:space="preserve"> </w:t>
      </w:r>
      <w:r w:rsidR="00700600" w:rsidRPr="003A2FA6">
        <w:rPr>
          <w:rFonts w:cs="Arial"/>
          <w:bCs/>
          <w:szCs w:val="16"/>
        </w:rPr>
        <w:t xml:space="preserve">(t. j. predložiť </w:t>
      </w:r>
      <w:r w:rsidR="00700600" w:rsidRPr="003A2FA6">
        <w:rPr>
          <w:rFonts w:cs="Arial"/>
          <w:color w:val="000000"/>
          <w:szCs w:val="16"/>
        </w:rPr>
        <w:t>samostatnú</w:t>
      </w:r>
      <w:r w:rsidR="00700600" w:rsidRPr="003A2FA6">
        <w:rPr>
          <w:rFonts w:cs="Arial"/>
          <w:bCs/>
          <w:szCs w:val="16"/>
        </w:rPr>
        <w:t xml:space="preserve"> žiadosť o platbu (zúčtovanie predfinancovania)). </w:t>
      </w:r>
      <w:r w:rsidRPr="0073389C">
        <w:t xml:space="preserve">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6E647DC4"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w:t>
      </w:r>
      <w:r w:rsidR="00F84D46">
        <w:t>,</w:t>
      </w:r>
      <w:r w:rsidR="00F84D46" w:rsidRPr="00F84D46">
        <w:t xml:space="preserve"> spôsobom definovaným Systémom riadenia EŠIF,</w:t>
      </w:r>
      <w:r w:rsidRPr="0073389C">
        <w:t xml:space="preserve"> spolu so žiadosťou o platbu výpis z bankového účtu (originál alebo kópiu)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w:t>
      </w:r>
    </w:p>
    <w:p w14:paraId="5BE64724" w14:textId="77777777" w:rsidR="002824B1" w:rsidRDefault="00AE5A8F" w:rsidP="0099542E">
      <w:pPr>
        <w:tabs>
          <w:tab w:val="left" w:pos="360"/>
        </w:tabs>
        <w:autoSpaceDE w:val="0"/>
        <w:autoSpaceDN w:val="0"/>
        <w:adjustRightInd w:val="0"/>
        <w:spacing w:before="120" w:after="120" w:line="288" w:lineRule="auto"/>
        <w:jc w:val="both"/>
      </w:pPr>
      <w:r w:rsidRPr="0073389C">
        <w:t>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w:t>
      </w:r>
      <w:r w:rsidR="00D53B82">
        <w:t xml:space="preserve"> </w:t>
      </w:r>
    </w:p>
    <w:p w14:paraId="2039CD34" w14:textId="3550C345" w:rsidR="008950FF" w:rsidRPr="0099542E" w:rsidRDefault="00147E0C" w:rsidP="0099542E">
      <w:pPr>
        <w:tabs>
          <w:tab w:val="left" w:pos="360"/>
        </w:tabs>
        <w:autoSpaceDE w:val="0"/>
        <w:autoSpaceDN w:val="0"/>
        <w:adjustRightInd w:val="0"/>
        <w:spacing w:before="120" w:after="120" w:line="288" w:lineRule="auto"/>
        <w:jc w:val="both"/>
        <w:rPr>
          <w:rFonts w:cs="Arial"/>
          <w:szCs w:val="16"/>
        </w:rPr>
      </w:pPr>
      <w:r w:rsidRPr="00BB706D">
        <w:rPr>
          <w:rFonts w:cs="Arial"/>
          <w:szCs w:val="19"/>
        </w:rPr>
        <w:t>Nezúčtovaný rozdiel predfinancovania je prijímateľ povinný na základe vzájomnej komunikácie s </w:t>
      </w:r>
      <w:r>
        <w:rPr>
          <w:rFonts w:cs="Arial"/>
          <w:szCs w:val="19"/>
        </w:rPr>
        <w:t>poskytovateľom</w:t>
      </w:r>
      <w:r w:rsidRPr="00BB706D">
        <w:rPr>
          <w:rFonts w:cs="Arial"/>
          <w:szCs w:val="19"/>
        </w:rPr>
        <w:t xml:space="preserve"> vrátiť </w:t>
      </w:r>
      <w:r>
        <w:rPr>
          <w:rFonts w:cs="Arial"/>
          <w:szCs w:val="19"/>
        </w:rPr>
        <w:t>platobnej jednotke</w:t>
      </w:r>
      <w:r w:rsidRPr="00BB706D">
        <w:rPr>
          <w:rFonts w:cs="Arial"/>
          <w:szCs w:val="19"/>
        </w:rPr>
        <w:t xml:space="preserve"> bezodkladne, </w:t>
      </w:r>
      <w:r w:rsidRPr="00104006">
        <w:rPr>
          <w:rFonts w:cs="Arial"/>
          <w:b/>
          <w:szCs w:val="19"/>
        </w:rPr>
        <w:t xml:space="preserve">najneskôr do </w:t>
      </w:r>
      <w:r w:rsidR="002506E4">
        <w:rPr>
          <w:rFonts w:cs="Arial"/>
          <w:b/>
          <w:szCs w:val="19"/>
        </w:rPr>
        <w:t>10</w:t>
      </w:r>
      <w:r w:rsidRPr="00104006">
        <w:rPr>
          <w:rFonts w:cs="Arial"/>
          <w:b/>
          <w:szCs w:val="19"/>
        </w:rPr>
        <w:t xml:space="preserve"> pracovných dní</w:t>
      </w:r>
      <w:r w:rsidRPr="00BB706D">
        <w:rPr>
          <w:rFonts w:cs="Arial"/>
          <w:szCs w:val="19"/>
        </w:rPr>
        <w:t xml:space="preserve"> od ukončenia lehoty na zúčtovanie. Prijímateľ </w:t>
      </w:r>
      <w:r>
        <w:rPr>
          <w:rFonts w:cs="Arial"/>
          <w:szCs w:val="19"/>
        </w:rPr>
        <w:t xml:space="preserve">zároveň </w:t>
      </w:r>
      <w:r w:rsidRPr="00BB706D">
        <w:rPr>
          <w:rFonts w:cs="Arial"/>
          <w:szCs w:val="19"/>
        </w:rPr>
        <w:t xml:space="preserve">predloží </w:t>
      </w:r>
      <w:r>
        <w:rPr>
          <w:rFonts w:cs="Arial"/>
          <w:szCs w:val="19"/>
        </w:rPr>
        <w:t>poskytovateľovi</w:t>
      </w:r>
      <w:r w:rsidRPr="00BB706D">
        <w:rPr>
          <w:rFonts w:cs="Arial"/>
          <w:szCs w:val="19"/>
        </w:rPr>
        <w:t xml:space="preserve"> </w:t>
      </w:r>
      <w:r w:rsidR="00C04FC2">
        <w:rPr>
          <w:rFonts w:cs="Arial"/>
          <w:szCs w:val="19"/>
        </w:rPr>
        <w:t>výpis z bankového účtu potvrdzujúci úhradu/vytlačený aktivovaný ELÚR potvrdzujúci úpravu rozpočtu</w:t>
      </w:r>
      <w:r w:rsidR="00E00561">
        <w:rPr>
          <w:rFonts w:cs="Arial"/>
          <w:szCs w:val="19"/>
        </w:rPr>
        <w:t xml:space="preserve"> (v prípade prijímateľa – štátna rozpočtová organizácia)</w:t>
      </w:r>
      <w:r w:rsidRPr="00BB706D">
        <w:rPr>
          <w:rFonts w:cs="Arial"/>
          <w:szCs w:val="19"/>
        </w:rPr>
        <w:t>.</w:t>
      </w:r>
      <w:r w:rsidR="008950FF" w:rsidRPr="0099542E">
        <w:rPr>
          <w:rFonts w:cs="Arial"/>
          <w:szCs w:val="16"/>
        </w:rPr>
        <w:t xml:space="preserve">Prijímateľ vráti nezúčtovaný rozdiel každej </w:t>
      </w:r>
      <w:r w:rsidR="008950FF" w:rsidRPr="0099542E">
        <w:rPr>
          <w:rFonts w:cs="Arial"/>
          <w:color w:val="000000"/>
          <w:szCs w:val="16"/>
        </w:rPr>
        <w:t>jednej poskytnutej platby</w:t>
      </w:r>
      <w:r w:rsidR="008950FF" w:rsidRPr="007F3779">
        <w:rPr>
          <w:rFonts w:cs="Arial"/>
          <w:color w:val="000000"/>
          <w:szCs w:val="16"/>
        </w:rPr>
        <w:t xml:space="preserve"> </w:t>
      </w:r>
      <w:r w:rsidR="008950FF" w:rsidRPr="0099542E">
        <w:rPr>
          <w:rFonts w:cs="Arial"/>
          <w:szCs w:val="16"/>
        </w:rPr>
        <w:t>predfinancovania samostatne. V prípade vrátenia sumy nezúčtovaného rozdielu z vlastnej iniciatívy prijímateľa, prijímateľ pred zrealizovaním úhrady finančných prostriedkov oznámi poskytovateľovi výšku vrátenia nezúčtovaného rozdielu prostredníctvom verejnej časti ITMS. Zároveň najneskôr do </w:t>
      </w:r>
      <w:r w:rsidR="002824B1">
        <w:rPr>
          <w:rFonts w:cs="Arial"/>
          <w:szCs w:val="16"/>
        </w:rPr>
        <w:t>10</w:t>
      </w:r>
      <w:r w:rsidR="008950FF" w:rsidRPr="0099542E">
        <w:rPr>
          <w:rFonts w:cs="Arial"/>
          <w:szCs w:val="16"/>
        </w:rPr>
        <w:t> pracovných dní od ukončenia lehoty na zúčtovanie poskytnutého predfinancovania vráti sumu nezúčtovaného rozdielu platobnej jednotke. Pri realizácii úhrady prijímateľ uvedie správny variabilný symbol automaticky generovaný ITMS. Pri realizovaní vrátenia prijímateľ postupuje v zmysle zmluvy o poskytnutí nenávratného finančného príspevku.</w:t>
      </w:r>
    </w:p>
    <w:p w14:paraId="64820740" w14:textId="77777777" w:rsidR="00AE1A0E" w:rsidRPr="00406E29" w:rsidRDefault="00716707" w:rsidP="00147E0C">
      <w:pPr>
        <w:pStyle w:val="BodyText1"/>
        <w:spacing w:line="276" w:lineRule="auto"/>
        <w:jc w:val="both"/>
        <w:rPr>
          <w:rFonts w:cs="Arial"/>
          <w:color w:val="auto"/>
          <w:szCs w:val="19"/>
          <w:lang w:val="sk-SK"/>
        </w:rPr>
      </w:pPr>
      <w:r w:rsidRPr="00E045E6">
        <w:rPr>
          <w:rFonts w:cs="Arial"/>
          <w:szCs w:val="16"/>
          <w:lang w:val="sk-SK"/>
        </w:rPr>
        <w:t xml:space="preserve">Ak vznikne nezúčtovaný rozdiel poskytnutého predfinancovania v dôsledku neoprávnenosti výdavkov ukončeného prebiehajúceho skúmania, prijímateľ nie je povinný vrátiť nezúčtovaný rozdiel platobnej jednotke až do ukončenia prebiehajúceho skúmania. </w:t>
      </w:r>
    </w:p>
    <w:p w14:paraId="6B5D0767" w14:textId="77777777" w:rsidR="00AE5A8F" w:rsidRPr="0073389C" w:rsidRDefault="00AE5A8F" w:rsidP="00CF7FC1">
      <w:pPr>
        <w:spacing w:before="120" w:after="120" w:line="288" w:lineRule="auto"/>
        <w:jc w:val="both"/>
        <w:rPr>
          <w:b/>
        </w:rPr>
      </w:pPr>
      <w:r w:rsidRPr="0073389C">
        <w:rPr>
          <w:b/>
        </w:rPr>
        <w:t>Systém zálohových platieb</w:t>
      </w:r>
    </w:p>
    <w:p w14:paraId="6AF1DC7F" w14:textId="77777777"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w:t>
      </w:r>
      <w:r w:rsidR="00D22203">
        <w:t>dvoch</w:t>
      </w:r>
      <w:r w:rsidR="00D22203" w:rsidRPr="0073389C">
        <w:t xml:space="preserve"> </w:t>
      </w:r>
      <w:r w:rsidRPr="0073389C">
        <w:t>etapách – etape poskytnutia zálohovej platby</w:t>
      </w:r>
      <w:r w:rsidR="00D22203">
        <w:t xml:space="preserve"> a</w:t>
      </w:r>
      <w:r w:rsidRPr="0073389C">
        <w:t xml:space="preserve"> etape zúčtovania poskytnutej zálohovej platby.</w:t>
      </w:r>
    </w:p>
    <w:p w14:paraId="5BA4EB7F" w14:textId="46B43AEF" w:rsidR="0042368D" w:rsidRPr="0073389C" w:rsidRDefault="00B25894" w:rsidP="00CF7FC1">
      <w:pPr>
        <w:tabs>
          <w:tab w:val="left" w:pos="360"/>
        </w:tabs>
        <w:autoSpaceDE w:val="0"/>
        <w:autoSpaceDN w:val="0"/>
        <w:adjustRightInd w:val="0"/>
        <w:spacing w:before="120" w:after="120" w:line="288" w:lineRule="auto"/>
        <w:jc w:val="both"/>
        <w:rPr>
          <w:b/>
        </w:rPr>
      </w:pPr>
      <w:r w:rsidRPr="00963F1B">
        <w:lastRenderedPageBreak/>
        <w:t xml:space="preserve">Prijímateľ po </w:t>
      </w:r>
      <w:r w:rsidR="00D22203" w:rsidRPr="00963F1B">
        <w:t xml:space="preserve">nadobudnutí účinnosti zmluvy o NFP a po </w:t>
      </w:r>
      <w:r w:rsidRPr="00963F1B">
        <w:t xml:space="preserve">začatí realizácie </w:t>
      </w:r>
      <w:r w:rsidR="00D22203" w:rsidRPr="00963F1B">
        <w:t xml:space="preserve">aktivít </w:t>
      </w:r>
      <w:r w:rsidRPr="00963F1B">
        <w:t xml:space="preserve">projektu predkladá žiadosť o platbu (poskytnutie zálohovej platby) </w:t>
      </w:r>
      <w:r w:rsidR="00033C14" w:rsidRPr="00963F1B">
        <w:rPr>
          <w:rFonts w:cs="Arial"/>
          <w:szCs w:val="16"/>
        </w:rPr>
        <w:t xml:space="preserve">riadiacemu orgánu elektronicky prostredníctvom ITMS </w:t>
      </w:r>
      <w:r w:rsidR="0064452F" w:rsidRPr="00963F1B">
        <w:rPr>
          <w:rFonts w:cs="Arial"/>
          <w:szCs w:val="16"/>
        </w:rPr>
        <w:t>2014+</w:t>
      </w:r>
      <w:r w:rsidR="00033C14" w:rsidRPr="00963F1B">
        <w:rPr>
          <w:rFonts w:cs="Arial"/>
          <w:szCs w:val="16"/>
        </w:rPr>
        <w:t xml:space="preserve">a následne predkladá žiadosť o platbu v písomnej </w:t>
      </w:r>
      <w:r w:rsidR="009A16A6" w:rsidRPr="00963F1B">
        <w:rPr>
          <w:rFonts w:cs="Arial"/>
          <w:szCs w:val="16"/>
        </w:rPr>
        <w:t>forme</w:t>
      </w:r>
      <w:r w:rsidR="00033C14" w:rsidRPr="00963F1B">
        <w:rPr>
          <w:rFonts w:cs="Arial"/>
          <w:szCs w:val="16"/>
        </w:rPr>
        <w:t xml:space="preserve">, tzn. v elektronickej alebo listinnej </w:t>
      </w:r>
      <w:r w:rsidR="009A16A6" w:rsidRPr="00963F1B">
        <w:rPr>
          <w:rFonts w:cs="Arial"/>
          <w:szCs w:val="16"/>
        </w:rPr>
        <w:t>podobe</w:t>
      </w:r>
      <w:r w:rsidR="0002243F" w:rsidRPr="00271DA6">
        <w:rPr>
          <w:rStyle w:val="Odkaznapoznmkupodiarou"/>
          <w:rFonts w:cs="Arial"/>
          <w:szCs w:val="16"/>
        </w:rPr>
        <w:footnoteReference w:id="101"/>
      </w:r>
      <w:r w:rsidR="009A16A6" w:rsidRPr="00271DA6">
        <w:t xml:space="preserve"> </w:t>
      </w:r>
      <w:r w:rsidRPr="00271DA6">
        <w:t>v zmysle</w:t>
      </w:r>
      <w:r w:rsidRPr="0073389C">
        <w:t xml:space="preserve"> podmienok zmluvy o NFP, a to maximálne do výšky 40 % </w:t>
      </w:r>
      <w:r w:rsidRPr="00FF1E5E">
        <w:t>z </w:t>
      </w:r>
      <w:r w:rsidR="00EA3725">
        <w:t>nenávratného finančného príspevku</w:t>
      </w:r>
      <w:r w:rsidR="001D3A7D" w:rsidRPr="0073389C">
        <w:rPr>
          <w:rStyle w:val="Odkaznapoznmkupodiarou"/>
          <w:sz w:val="19"/>
        </w:rPr>
        <w:footnoteReference w:id="102"/>
      </w:r>
      <w:r w:rsidR="00AE5A8F" w:rsidRPr="0073389C">
        <w:t>:</w:t>
      </w:r>
    </w:p>
    <w:p w14:paraId="60EB4E9C" w14:textId="77777777" w:rsidR="006B7BE8" w:rsidRPr="00561705" w:rsidRDefault="006B7BE8" w:rsidP="006B7BE8">
      <w:pPr>
        <w:autoSpaceDE w:val="0"/>
        <w:autoSpaceDN w:val="0"/>
        <w:adjustRightInd w:val="0"/>
        <w:spacing w:before="120" w:after="120"/>
        <w:jc w:val="both"/>
        <w:rPr>
          <w:rFonts w:cs="Arial"/>
          <w:b/>
          <w:szCs w:val="16"/>
        </w:rPr>
      </w:pPr>
      <w:r>
        <w:rPr>
          <w:b/>
        </w:rPr>
        <w:t xml:space="preserve">Poskytnutie zálohovej platby pri systéme zálohových platieb </w:t>
      </w:r>
    </w:p>
    <w:p w14:paraId="3E33B0F5" w14:textId="77777777" w:rsidR="00471EEC" w:rsidRDefault="00471EEC" w:rsidP="007F4567">
      <w:pPr>
        <w:autoSpaceDE w:val="0"/>
        <w:autoSpaceDN w:val="0"/>
        <w:adjustRightInd w:val="0"/>
        <w:spacing w:before="120"/>
        <w:jc w:val="both"/>
      </w:pPr>
    </w:p>
    <w:p w14:paraId="60186B43" w14:textId="3C1B604B" w:rsidR="00471EEC" w:rsidRPr="003A2FA6" w:rsidRDefault="00471EEC" w:rsidP="007F4567">
      <w:pPr>
        <w:autoSpaceDE w:val="0"/>
        <w:autoSpaceDN w:val="0"/>
        <w:adjustRightInd w:val="0"/>
        <w:spacing w:before="120"/>
        <w:jc w:val="both"/>
      </w:pPr>
      <w:r>
        <w:t xml:space="preserve">Pri </w:t>
      </w:r>
      <w:r w:rsidRPr="003A2FA6">
        <w:t>výpočte</w:t>
      </w:r>
      <w:r>
        <w:t xml:space="preserve"> maximálnej výšky zálohovej platby</w:t>
      </w:r>
      <w:r w:rsidRPr="003A2FA6">
        <w:t xml:space="preserve"> </w:t>
      </w:r>
      <w:r>
        <w:t xml:space="preserve">sa do úvahy berie </w:t>
      </w:r>
      <w:r w:rsidRPr="003A2FA6">
        <w:t>aktuáln</w:t>
      </w:r>
      <w:r>
        <w:t>a</w:t>
      </w:r>
      <w:r w:rsidRPr="003A2FA6">
        <w:t xml:space="preserve"> </w:t>
      </w:r>
      <w:r w:rsidR="00B00188">
        <w:t xml:space="preserve">zazmluvnená </w:t>
      </w:r>
      <w:r w:rsidRPr="003A2FA6">
        <w:t>suma nenávratného finančného príspevku</w:t>
      </w:r>
      <w:r w:rsidRPr="00350C4C">
        <w:t xml:space="preserve"> známa v čase predloženia žiadosti o</w:t>
      </w:r>
      <w:r>
        <w:t> </w:t>
      </w:r>
      <w:r w:rsidRPr="00350C4C">
        <w:t>platbu</w:t>
      </w:r>
      <w:r>
        <w:t xml:space="preserve"> (poskytnutie zálohovej platby)</w:t>
      </w:r>
      <w:r w:rsidR="00B00188">
        <w:t>.</w:t>
      </w:r>
    </w:p>
    <w:p w14:paraId="23D7D563" w14:textId="0DE6752D" w:rsidR="00D22203" w:rsidRPr="00406E29" w:rsidRDefault="00D22203" w:rsidP="000740DE">
      <w:pPr>
        <w:autoSpaceDE w:val="0"/>
        <w:autoSpaceDN w:val="0"/>
        <w:adjustRightInd w:val="0"/>
        <w:spacing w:before="120"/>
        <w:jc w:val="both"/>
      </w:pPr>
      <w:r w:rsidRPr="00406E29">
        <w:t xml:space="preserve">V prípade kombinácie systému zálohových platieb a systému predfinancovania (prípadne aj systému refundácie) sa pri výpočte berie do úvahy celková suma identifikovaných typov výdavkov (rozpočtových položiek projektu). </w:t>
      </w:r>
    </w:p>
    <w:p w14:paraId="2A220DF5" w14:textId="77777777" w:rsidR="00D22203" w:rsidRPr="00406E29" w:rsidRDefault="00D22203" w:rsidP="000740DE">
      <w:pPr>
        <w:autoSpaceDE w:val="0"/>
        <w:autoSpaceDN w:val="0"/>
        <w:adjustRightInd w:val="0"/>
        <w:spacing w:before="120"/>
        <w:jc w:val="both"/>
      </w:pPr>
      <w:r w:rsidRPr="00406E29">
        <w:t>V prípade projektov, ktoré okrem prijímateľa realizujú aj partneri, sa v oboch prípadoch maximálna výška zálohovej platby vypočíta na rovnakom princípe, avšak samostatne pre prijímateľa a samostatne pre partnera.</w:t>
      </w:r>
    </w:p>
    <w:p w14:paraId="777E456B" w14:textId="34C24C20" w:rsidR="00D22203" w:rsidRPr="003A2FA6" w:rsidRDefault="00D22203" w:rsidP="00EF2066">
      <w:pPr>
        <w:autoSpaceDE w:val="0"/>
        <w:autoSpaceDN w:val="0"/>
        <w:adjustRightInd w:val="0"/>
        <w:spacing w:before="120"/>
        <w:jc w:val="both"/>
      </w:pPr>
      <w:r w:rsidRPr="00406E29">
        <w:t xml:space="preserve">V prípade kombinácie systému refundácie a systému zálohových platieb sa maximálna výška zálohovej platby vypočíta na rovnakom základe, ako by sa vypočítala zálohová platba pri začatí realizácie aktivít projektu, resp. pri zmene, t. j. maximálne do výšky 40 % z  </w:t>
      </w:r>
      <w:r w:rsidR="00E73573" w:rsidRPr="00406E29">
        <w:t>nenávratného finančného príspevku</w:t>
      </w:r>
      <w:r w:rsidR="00102643" w:rsidRPr="00406E29">
        <w:t>.</w:t>
      </w:r>
      <w:r w:rsidRPr="00406E29">
        <w:t>.</w:t>
      </w:r>
      <w:r w:rsidRPr="003A2FA6">
        <w:t xml:space="preserve"> </w:t>
      </w:r>
    </w:p>
    <w:p w14:paraId="423A1CC5" w14:textId="7EFFC45F" w:rsidR="00D22203" w:rsidRPr="003A2FA6" w:rsidRDefault="00D22203" w:rsidP="00EF2066">
      <w:pPr>
        <w:autoSpaceDE w:val="0"/>
        <w:autoSpaceDN w:val="0"/>
        <w:adjustRightInd w:val="0"/>
        <w:spacing w:before="120"/>
        <w:jc w:val="both"/>
      </w:pPr>
      <w:r w:rsidRPr="003A2FA6">
        <w:t xml:space="preserve">V prípade kombinácie systému zálohových platieb, refundácie a predfinancovania sa maximálna výška zálohovej platby vypočíta v zmysle bodu </w:t>
      </w:r>
      <w:r w:rsidR="007E12F6">
        <w:t>1</w:t>
      </w:r>
      <w:r w:rsidRPr="003A2FA6">
        <w:t xml:space="preserve"> </w:t>
      </w:r>
      <w:r w:rsidRPr="00C571E5">
        <w:t>(</w:t>
      </w:r>
      <w:r w:rsidR="00D2239E">
        <w:t>druhá</w:t>
      </w:r>
      <w:r w:rsidR="00D2239E" w:rsidRPr="00C571E5">
        <w:t xml:space="preserve"> </w:t>
      </w:r>
      <w:r w:rsidRPr="00C571E5">
        <w:t>odrážka)</w:t>
      </w:r>
      <w:r w:rsidR="000E2389">
        <w:t>.</w:t>
      </w:r>
    </w:p>
    <w:p w14:paraId="4A6E97FE" w14:textId="77777777"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Maximálna </w:t>
      </w:r>
      <w:r w:rsidRPr="003A2FA6">
        <w:rPr>
          <w:b/>
        </w:rPr>
        <w:t>výška prvej zálohovej platby</w:t>
      </w:r>
      <w:r w:rsidRPr="003A2FA6">
        <w:t xml:space="preserve"> sa po začatí realizácie aktivít projektu vypočíta:</w:t>
      </w:r>
    </w:p>
    <w:p w14:paraId="0FC9D0BB" w14:textId="77777777" w:rsidR="00D22203" w:rsidRPr="003A2FA6" w:rsidRDefault="00D22203" w:rsidP="005B7173">
      <w:pPr>
        <w:numPr>
          <w:ilvl w:val="0"/>
          <w:numId w:val="89"/>
        </w:numPr>
        <w:spacing w:before="120" w:after="120"/>
        <w:ind w:left="567" w:hanging="283"/>
        <w:jc w:val="both"/>
      </w:pPr>
      <w:r w:rsidRPr="003A2FA6">
        <w:t>podľa nasledovného vzorca:</w:t>
      </w:r>
    </w:p>
    <w:tbl>
      <w:tblPr>
        <w:tblW w:w="8792" w:type="dxa"/>
        <w:tblInd w:w="392" w:type="dxa"/>
        <w:tblLook w:val="04A0" w:firstRow="1" w:lastRow="0" w:firstColumn="1" w:lastColumn="0" w:noHBand="0" w:noVBand="1"/>
      </w:tblPr>
      <w:tblGrid>
        <w:gridCol w:w="1808"/>
        <w:gridCol w:w="561"/>
        <w:gridCol w:w="532"/>
        <w:gridCol w:w="466"/>
        <w:gridCol w:w="5425"/>
      </w:tblGrid>
      <w:tr w:rsidR="00D22203" w:rsidRPr="003A2FA6" w14:paraId="30503005" w14:textId="77777777" w:rsidTr="00D22203">
        <w:trPr>
          <w:trHeight w:val="703"/>
        </w:trPr>
        <w:tc>
          <w:tcPr>
            <w:tcW w:w="1808" w:type="dxa"/>
            <w:shd w:val="clear" w:color="auto" w:fill="BFBFBF" w:themeFill="background1" w:themeFillShade="BF"/>
          </w:tcPr>
          <w:p w14:paraId="4C594729"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180BD6B3" w14:textId="77777777" w:rsidR="00D22203" w:rsidRPr="003A2FA6" w:rsidRDefault="00D22203" w:rsidP="00D22203">
            <w:pPr>
              <w:jc w:val="center"/>
            </w:pPr>
            <w:r w:rsidRPr="003A2FA6">
              <w:t>=</w:t>
            </w:r>
          </w:p>
        </w:tc>
        <w:tc>
          <w:tcPr>
            <w:tcW w:w="532" w:type="dxa"/>
            <w:shd w:val="clear" w:color="auto" w:fill="BFBFBF" w:themeFill="background1" w:themeFillShade="BF"/>
          </w:tcPr>
          <w:p w14:paraId="19384C99" w14:textId="77777777" w:rsidR="00D22203" w:rsidRPr="003A2FA6" w:rsidRDefault="00D22203" w:rsidP="00D22203">
            <w:pPr>
              <w:jc w:val="center"/>
            </w:pPr>
            <w:r w:rsidRPr="003A2FA6">
              <w:t>0,4</w:t>
            </w:r>
          </w:p>
        </w:tc>
        <w:tc>
          <w:tcPr>
            <w:tcW w:w="466" w:type="dxa"/>
            <w:shd w:val="clear" w:color="auto" w:fill="BFBFBF" w:themeFill="background1" w:themeFillShade="BF"/>
          </w:tcPr>
          <w:p w14:paraId="1FDF4C92" w14:textId="77777777" w:rsidR="00D22203" w:rsidRPr="003A2FA6" w:rsidRDefault="00D22203" w:rsidP="00D22203">
            <w:pPr>
              <w:jc w:val="center"/>
            </w:pPr>
            <w:r w:rsidRPr="003A2FA6">
              <w:t>x</w:t>
            </w:r>
          </w:p>
        </w:tc>
        <w:tc>
          <w:tcPr>
            <w:tcW w:w="5425" w:type="dxa"/>
            <w:shd w:val="clear" w:color="auto" w:fill="BFBFBF" w:themeFill="background1" w:themeFillShade="BF"/>
          </w:tcPr>
          <w:p w14:paraId="54893F5A" w14:textId="47B5F491" w:rsidR="00D22203" w:rsidRPr="003A2FA6" w:rsidRDefault="00D22203" w:rsidP="00E16C18">
            <w:pPr>
              <w:jc w:val="center"/>
            </w:pPr>
            <w:r w:rsidRPr="003A2FA6">
              <w:t>(suma nenávratného finančného príspevku</w:t>
            </w:r>
            <w:r w:rsidR="00E16C18">
              <w:t>)</w:t>
            </w:r>
          </w:p>
        </w:tc>
      </w:tr>
    </w:tbl>
    <w:p w14:paraId="64945653" w14:textId="77777777" w:rsidR="00D22203" w:rsidRPr="003A2FA6" w:rsidRDefault="00D22203" w:rsidP="005B7173">
      <w:pPr>
        <w:numPr>
          <w:ilvl w:val="0"/>
          <w:numId w:val="89"/>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19" w:type="dxa"/>
        <w:tblInd w:w="392" w:type="dxa"/>
        <w:tblLook w:val="04A0" w:firstRow="1" w:lastRow="0" w:firstColumn="1" w:lastColumn="0" w:noHBand="0" w:noVBand="1"/>
      </w:tblPr>
      <w:tblGrid>
        <w:gridCol w:w="1628"/>
        <w:gridCol w:w="561"/>
        <w:gridCol w:w="532"/>
        <w:gridCol w:w="466"/>
        <w:gridCol w:w="5632"/>
      </w:tblGrid>
      <w:tr w:rsidR="00D22203" w:rsidRPr="003A2FA6" w14:paraId="1A9927FA" w14:textId="77777777" w:rsidTr="00D22203">
        <w:trPr>
          <w:trHeight w:val="279"/>
        </w:trPr>
        <w:tc>
          <w:tcPr>
            <w:tcW w:w="1628" w:type="dxa"/>
            <w:shd w:val="clear" w:color="auto" w:fill="BFBFBF" w:themeFill="background1" w:themeFillShade="BF"/>
          </w:tcPr>
          <w:p w14:paraId="29C09987"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5CCE8EAE" w14:textId="77777777" w:rsidR="00D22203" w:rsidRPr="003A2FA6" w:rsidRDefault="00D22203" w:rsidP="00D22203">
            <w:pPr>
              <w:jc w:val="center"/>
            </w:pPr>
            <w:r w:rsidRPr="003A2FA6">
              <w:t>=</w:t>
            </w:r>
          </w:p>
        </w:tc>
        <w:tc>
          <w:tcPr>
            <w:tcW w:w="532" w:type="dxa"/>
            <w:shd w:val="clear" w:color="auto" w:fill="BFBFBF" w:themeFill="background1" w:themeFillShade="BF"/>
          </w:tcPr>
          <w:p w14:paraId="7B44A3B7" w14:textId="77777777" w:rsidR="00D22203" w:rsidRPr="003A2FA6" w:rsidRDefault="00D22203" w:rsidP="00D22203">
            <w:pPr>
              <w:jc w:val="center"/>
            </w:pPr>
            <w:r w:rsidRPr="003A2FA6">
              <w:t>0,4</w:t>
            </w:r>
          </w:p>
        </w:tc>
        <w:tc>
          <w:tcPr>
            <w:tcW w:w="466" w:type="dxa"/>
            <w:shd w:val="clear" w:color="auto" w:fill="BFBFBF" w:themeFill="background1" w:themeFillShade="BF"/>
          </w:tcPr>
          <w:p w14:paraId="1349A303" w14:textId="77777777" w:rsidR="00D22203" w:rsidRPr="003A2FA6" w:rsidRDefault="00D22203" w:rsidP="00D22203">
            <w:pPr>
              <w:jc w:val="center"/>
            </w:pPr>
            <w:r w:rsidRPr="003A2FA6">
              <w:t>x</w:t>
            </w:r>
          </w:p>
        </w:tc>
        <w:tc>
          <w:tcPr>
            <w:tcW w:w="5632" w:type="dxa"/>
            <w:shd w:val="clear" w:color="auto" w:fill="BFBFBF" w:themeFill="background1" w:themeFillShade="BF"/>
          </w:tcPr>
          <w:p w14:paraId="029B4B01" w14:textId="491DC43C" w:rsidR="00D22203" w:rsidRPr="003A2FA6" w:rsidRDefault="00D22203" w:rsidP="002450F6">
            <w:pPr>
              <w:jc w:val="center"/>
            </w:pPr>
            <w:r w:rsidRPr="003A2FA6">
              <w:t>celková suma identifikovaných typov výdavkov (rozpočtových položiek projektu)</w:t>
            </w:r>
          </w:p>
        </w:tc>
      </w:tr>
    </w:tbl>
    <w:p w14:paraId="009F67A9" w14:textId="77777777" w:rsidR="00D22203" w:rsidRDefault="00D22203" w:rsidP="00D22203">
      <w:pPr>
        <w:autoSpaceDE w:val="0"/>
        <w:autoSpaceDN w:val="0"/>
        <w:adjustRightInd w:val="0"/>
        <w:spacing w:before="120"/>
        <w:ind w:left="284"/>
        <w:jc w:val="both"/>
      </w:pPr>
      <w:r>
        <w:t xml:space="preserve">Maximálna výška poskytnutej zálohovej platby sa vypočíta pred poskytnutím prvej zálohovej platby. K jej prepočítaniu dochádza iba v prípadoch podľa bodu </w:t>
      </w:r>
      <w:r w:rsidR="003E154B">
        <w:t>2</w:t>
      </w:r>
      <w:r>
        <w:t xml:space="preserve"> pri predložení nasledujúcej žiadosti o platbu (poskytnutie zálohovej platby).</w:t>
      </w:r>
    </w:p>
    <w:p w14:paraId="7E586D99" w14:textId="4CEEEAF3"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Počas realizácie aktivít projektu je riadiaci orgán povinný prepočítať maximálnu </w:t>
      </w:r>
      <w:r w:rsidRPr="003A2FA6">
        <w:rPr>
          <w:b/>
        </w:rPr>
        <w:t>výšku zálohovej platby</w:t>
      </w:r>
      <w:r w:rsidRPr="003A2FA6">
        <w:t xml:space="preserve"> vždy </w:t>
      </w:r>
      <w:r w:rsidRPr="003A2FA6">
        <w:rPr>
          <w:b/>
        </w:rPr>
        <w:t>pri zmene</w:t>
      </w:r>
      <w:r w:rsidRPr="003A2FA6">
        <w:t xml:space="preserve"> celkovej výšky </w:t>
      </w:r>
      <w:r w:rsidR="009640DD">
        <w:t>NFP</w:t>
      </w:r>
      <w:r w:rsidRPr="003A2FA6">
        <w:t xml:space="preserve"> a / </w:t>
      </w:r>
      <w:r w:rsidRPr="003A2FA6">
        <w:rPr>
          <w:rFonts w:cs="Arial"/>
          <w:szCs w:val="16"/>
        </w:rPr>
        <w:t>alebo</w:t>
      </w:r>
      <w:r w:rsidRPr="003A2FA6">
        <w:t xml:space="preserve"> </w:t>
      </w:r>
      <w:r w:rsidR="008F183F" w:rsidRPr="00547417">
        <w:t>pri zmene systému financovania na kombináciu systému zálohových platieb a systému predfinancovania</w:t>
      </w:r>
      <w:r w:rsidR="008F183F">
        <w:t>,</w:t>
      </w:r>
      <w:r w:rsidR="008F183F" w:rsidRPr="00547417">
        <w:t xml:space="preserve"> pričom zálohová platba sa vypočíta podľa </w:t>
      </w:r>
      <w:r w:rsidR="0014634E">
        <w:t>bodu 1.</w:t>
      </w:r>
    </w:p>
    <w:p w14:paraId="06D1BB02" w14:textId="77777777" w:rsidR="0014634E" w:rsidRPr="003A2FA6" w:rsidRDefault="0014634E" w:rsidP="00E045E6">
      <w:pPr>
        <w:autoSpaceDE w:val="0"/>
        <w:autoSpaceDN w:val="0"/>
        <w:adjustRightInd w:val="0"/>
        <w:spacing w:before="120"/>
        <w:jc w:val="both"/>
      </w:pPr>
    </w:p>
    <w:p w14:paraId="37730757" w14:textId="77777777" w:rsidR="00D22203" w:rsidRDefault="00D22203" w:rsidP="009640DD">
      <w:pPr>
        <w:autoSpaceDE w:val="0"/>
        <w:autoSpaceDN w:val="0"/>
        <w:adjustRightInd w:val="0"/>
        <w:spacing w:before="120"/>
        <w:jc w:val="both"/>
      </w:pPr>
      <w:r w:rsidRPr="003A2FA6">
        <w:t xml:space="preserve">V prípade, ak </w:t>
      </w:r>
      <w:r w:rsidRPr="003A2FA6">
        <w:rPr>
          <w:b/>
        </w:rPr>
        <w:t xml:space="preserve">prvá zálohová platba </w:t>
      </w:r>
      <w:r>
        <w:rPr>
          <w:b/>
        </w:rPr>
        <w:t xml:space="preserve">na začiatku realizácie aktivít projektu </w:t>
      </w:r>
      <w:r w:rsidRPr="003A2FA6">
        <w:rPr>
          <w:b/>
        </w:rPr>
        <w:t xml:space="preserve">nebola </w:t>
      </w:r>
      <w:r w:rsidRPr="003A2FA6">
        <w:t>poskytnutá v maximálnej možnej výške, prijímateľ môže požiadať o ďalšiu zálohovú platbu vo výške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w:t>
      </w:r>
      <w:r w:rsidR="006635D7">
        <w:t xml:space="preserve"> z</w:t>
      </w:r>
      <w:r w:rsidRPr="003A2FA6">
        <w:t xml:space="preserve"> </w:t>
      </w:r>
      <w:r w:rsidR="006635D7">
        <w:t>NFP</w:t>
      </w:r>
      <w:r w:rsidRPr="003A2FA6">
        <w:t xml:space="preserve">, t. j. prijímateľ </w:t>
      </w:r>
      <w:r w:rsidRPr="003A2FA6">
        <w:lastRenderedPageBreak/>
        <w:t>môže disponovať prostriedkami EÚ a štátneho rozpočtu na spolufinancovanie v maximálnej výške 40 % z </w:t>
      </w:r>
      <w:r w:rsidR="006635D7">
        <w:t>NFP</w:t>
      </w:r>
      <w:r w:rsidRPr="003A2FA6">
        <w:t>.</w:t>
      </w:r>
    </w:p>
    <w:p w14:paraId="52ED59EA"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B416DC">
        <w:rPr>
          <w:rFonts w:cs="Arial"/>
        </w:rPr>
        <w:t xml:space="preserve">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BD6B7C">
        <w:rPr>
          <w:rFonts w:cs="Arial"/>
        </w:rPr>
        <w:t>NFP</w:t>
      </w:r>
    </w:p>
    <w:p w14:paraId="769F4085" w14:textId="77777777" w:rsidR="00D22203" w:rsidRDefault="00D22203" w:rsidP="009640DD">
      <w:pPr>
        <w:autoSpaceDE w:val="0"/>
        <w:autoSpaceDN w:val="0"/>
        <w:adjustRightInd w:val="0"/>
        <w:spacing w:before="120"/>
        <w:jc w:val="both"/>
      </w:pPr>
      <w:r w:rsidRPr="003A2FA6">
        <w:t xml:space="preserve"> </w:t>
      </w:r>
    </w:p>
    <w:p w14:paraId="567B1857" w14:textId="77777777" w:rsidR="00323465" w:rsidRPr="003A2FA6" w:rsidRDefault="00323465" w:rsidP="009640DD">
      <w:pPr>
        <w:autoSpaceDE w:val="0"/>
        <w:autoSpaceDN w:val="0"/>
        <w:adjustRightInd w:val="0"/>
        <w:spacing w:before="120"/>
        <w:jc w:val="both"/>
      </w:pPr>
      <w:r w:rsidRPr="003A2FA6">
        <w:t xml:space="preserve">V prípade, ak </w:t>
      </w:r>
      <w:r w:rsidRPr="003A2FA6">
        <w:rPr>
          <w:b/>
        </w:rPr>
        <w:t>prvá /</w:t>
      </w:r>
      <w:r w:rsidRPr="003A2FA6">
        <w:t xml:space="preserve"> </w:t>
      </w:r>
      <w:r w:rsidRPr="003A2FA6">
        <w:rPr>
          <w:b/>
        </w:rPr>
        <w:t>predchádzajúca zálohová platba bola</w:t>
      </w:r>
      <w:r w:rsidRPr="003A2FA6">
        <w:t xml:space="preserve"> poskytnutá v maximálnej možnej výške</w:t>
      </w:r>
      <w:r>
        <w:t>,</w:t>
      </w:r>
      <w:r w:rsidRPr="003A2FA6">
        <w:t xml:space="preserve"> riadiaci orgán prostredníctvom platobnej jednotky zabezpečí úhradu finančných prostriedkov žiadosti o platbu (poskytnutie zálohovej platby) až po schválení žiadosti o platbu (zúčtovanie zálohovej platby) certifikačným orgánom v rámci súhrnnej žiadosti o platbu / mimoriadnej súhrnnej žiadosti o plat</w:t>
      </w:r>
      <w:r>
        <w:t>b</w:t>
      </w:r>
      <w:r w:rsidRPr="003A2FA6">
        <w:t xml:space="preserve">u. Riadiaci orgán v úzkej spolupráci s platobnou jednotkou zodpovedá za stanovenie postupu, ktorý má zabrániť neoprávnenému vyplateniu zálohovej platby prijímateľovi (t. j. nad maximálnu výšku 40 % </w:t>
      </w:r>
      <w:r>
        <w:t>z nenávratného finančného príspevku</w:t>
      </w:r>
      <w:r w:rsidRPr="003A2FA6">
        <w:t>). Uvedené sa nevzťahuje na </w:t>
      </w:r>
      <w:r w:rsidR="008345B6">
        <w:t xml:space="preserve">projekty, </w:t>
      </w:r>
      <w:r w:rsidR="008345B6" w:rsidRPr="003A2FA6">
        <w:t>v rámci ktorých boli identifikované výdavky, ktoré sú predmetom prebiehajúceho skúmania a projektov financovaných formou preddavkových platieb</w:t>
      </w:r>
      <w:r w:rsidR="008345B6">
        <w:t>.</w:t>
      </w:r>
    </w:p>
    <w:p w14:paraId="4B619C58" w14:textId="77777777" w:rsidR="00D22203" w:rsidRPr="003A2FA6" w:rsidRDefault="00D22203" w:rsidP="009640DD">
      <w:pPr>
        <w:autoSpaceDE w:val="0"/>
        <w:autoSpaceDN w:val="0"/>
        <w:adjustRightInd w:val="0"/>
        <w:spacing w:before="120"/>
        <w:jc w:val="both"/>
      </w:pPr>
      <w:r w:rsidRPr="003A2FA6">
        <w:t xml:space="preserve">V prípade, ak </w:t>
      </w:r>
      <w:r w:rsidRPr="00B416DC">
        <w:rPr>
          <w:b/>
        </w:rPr>
        <w:t>prvá / predchádzajúca zálohová platba nebola</w:t>
      </w:r>
      <w:r w:rsidRPr="003A2FA6">
        <w:t xml:space="preserve"> poskytnutá v maximálnej možnej výške, je prijímateľ oprávnený požiadať o ďalšiu zálohovú platbu vo výške súčtu certifikačným orgánom schválených žiadostí o platbu (zúčtovanie zálohovej platby) </w:t>
      </w:r>
      <w:r w:rsidR="00D061E7" w:rsidRPr="003A2FA6">
        <w:t xml:space="preserve">za prostriedky EÚ a štátneho rozpočtu na spolufinancovanie </w:t>
      </w:r>
      <w:r w:rsidRPr="003A2FA6">
        <w:t>a sumy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w:t>
      </w:r>
      <w:r w:rsidR="000918D7">
        <w:t xml:space="preserve"> z</w:t>
      </w:r>
      <w:r w:rsidRPr="003A2FA6">
        <w:t xml:space="preserve"> </w:t>
      </w:r>
      <w:r w:rsidR="000D77B7">
        <w:t>NFP</w:t>
      </w:r>
      <w:r w:rsidRPr="003A2FA6">
        <w:t xml:space="preserve">. </w:t>
      </w:r>
    </w:p>
    <w:p w14:paraId="7AB7B488"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pPr>
      <w:r>
        <w:rPr>
          <w:rFonts w:cs="Arial"/>
        </w:rPr>
        <w:t xml:space="preserve">                      </w:t>
      </w:r>
      <w:r w:rsidRPr="00893BFC">
        <w:rPr>
          <w:rFonts w:cs="Arial"/>
        </w:rPr>
        <w:t>∑</w:t>
      </w:r>
      <w:r w:rsidRPr="00B416DC">
        <w:rPr>
          <w:rFonts w:cs="Arial"/>
        </w:rPr>
        <w:t xml:space="preserve"> ŽoP (ZZP) schválené CO (EÚ a</w:t>
      </w:r>
      <w:r w:rsidRPr="00893BFC">
        <w:rPr>
          <w:rFonts w:cs="Arial"/>
        </w:rPr>
        <w:t> </w:t>
      </w:r>
      <w:r w:rsidRPr="00B416DC">
        <w:rPr>
          <w:rFonts w:cs="Arial"/>
        </w:rPr>
        <w:t xml:space="preserve">ŠR)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E56C00">
        <w:rPr>
          <w:rFonts w:cs="Arial"/>
        </w:rPr>
        <w:t>NFP</w:t>
      </w:r>
    </w:p>
    <w:p w14:paraId="7495BA11" w14:textId="77777777" w:rsidR="00D22203" w:rsidRPr="003A2FA6" w:rsidRDefault="00D22203" w:rsidP="002050DF">
      <w:pPr>
        <w:autoSpaceDE w:val="0"/>
        <w:autoSpaceDN w:val="0"/>
        <w:adjustRightInd w:val="0"/>
        <w:spacing w:before="120"/>
        <w:jc w:val="both"/>
      </w:pPr>
      <w:r w:rsidRPr="003A2FA6">
        <w:t xml:space="preserve">V prípade financovania projektov, v rámci ktorých boli identifikované výdavky, ktoré sú predmetom prebiehajúceho skúmania a projektov financovaných formou preddavkových platieb, je Riadiaci orgán v tomto prípade oprávnený poskytnúť zálohovú platbu vo výške, ktorá zodpovedná súčtu certifikačným orgánom schválených žiadostí o platbu (zúčtovanie zálohovej platby) a súčtu pozastavených žiadosti o platbu (zúčtovanie zálohovej platby) </w:t>
      </w:r>
      <w:r>
        <w:t xml:space="preserve">obsahujúcich </w:t>
      </w:r>
      <w:r w:rsidRPr="003A2FA6">
        <w:t>výdavk</w:t>
      </w:r>
      <w:r>
        <w:t>y</w:t>
      </w:r>
      <w:r w:rsidRPr="003A2FA6">
        <w:t xml:space="preserve"> vzťahujúc</w:t>
      </w:r>
      <w:r w:rsidR="004A404C">
        <w:t>e</w:t>
      </w:r>
      <w:r w:rsidRPr="003A2FA6">
        <w:t xml:space="preserve"> sa k preddavkovým platbám a / alebo súčtu pozastavených žiadost</w:t>
      </w:r>
      <w:r w:rsidR="007B1C0A">
        <w:t>í</w:t>
      </w:r>
      <w:r w:rsidRPr="003A2FA6">
        <w:t xml:space="preserve"> o platbu (zúčtovanie zálohovej platby) obsahujúcich výdavky, ktoré sú predmetom prebiehajúceho skúmania, a ktorých schvaľovanie riadiaci orgán pozastavil,</w:t>
      </w:r>
      <w:r w:rsidRPr="003A2FA6" w:rsidDel="00FE52DD">
        <w:t xml:space="preserve"> </w:t>
      </w:r>
      <w:r w:rsidRPr="003A2FA6">
        <w:t>a sumy, ktorá sa rovná rozdielu maximálnej výšky zálohovej platby a </w:t>
      </w:r>
      <w:r>
        <w:t>sumy</w:t>
      </w:r>
      <w:r w:rsidRPr="003A2FA6">
        <w:t xml:space="preserve"> predchádzajúc</w:t>
      </w:r>
      <w:r>
        <w:t>ich</w:t>
      </w:r>
      <w:r w:rsidRPr="003A2FA6">
        <w:t xml:space="preserve"> poskytnut</w:t>
      </w:r>
      <w:r>
        <w:t>ých</w:t>
      </w:r>
      <w:r w:rsidRPr="003A2FA6">
        <w:t xml:space="preserve"> zálohov</w:t>
      </w:r>
      <w:r>
        <w:t>ých</w:t>
      </w:r>
      <w:r w:rsidRPr="003A2FA6">
        <w:t xml:space="preserve"> plat</w:t>
      </w:r>
      <w:r>
        <w:t>ie</w:t>
      </w:r>
      <w:r w:rsidRPr="003A2FA6">
        <w:t xml:space="preserve">b. Suma týchto prostriedkov, a teda výška poskytnutej zálohovej platby, je maximálne 40 % </w:t>
      </w:r>
      <w:r w:rsidR="00E308E0" w:rsidRPr="0073389C">
        <w:t xml:space="preserve"> </w:t>
      </w:r>
      <w:r w:rsidR="00A34702">
        <w:t>NFP</w:t>
      </w:r>
      <w:r w:rsidRPr="003A2FA6">
        <w:t>.</w:t>
      </w:r>
    </w:p>
    <w:p w14:paraId="32C89AF3" w14:textId="18647685" w:rsidR="00203E5D" w:rsidRPr="00203E5D" w:rsidRDefault="00D22203" w:rsidP="00203E5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893BFC">
        <w:rPr>
          <w:rFonts w:cs="Arial"/>
        </w:rPr>
        <w:t>∑</w:t>
      </w:r>
      <w:r w:rsidRPr="00B416DC">
        <w:rPr>
          <w:rFonts w:cs="Arial"/>
        </w:rPr>
        <w:t xml:space="preserve"> ŽoP (ZZP) schválené CO (EÚ a ŠR) + </w:t>
      </w:r>
      <w:r w:rsidRPr="00893BFC">
        <w:rPr>
          <w:rFonts w:cs="Arial"/>
        </w:rPr>
        <w:t>∑</w:t>
      </w:r>
      <w:r w:rsidRPr="00B416DC">
        <w:rPr>
          <w:rFonts w:cs="Arial"/>
        </w:rPr>
        <w:t xml:space="preserve"> pozastavené ŽoP (ZZP) prebiehajúce skúmanie / preddavkové platby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1D16F5">
        <w:rPr>
          <w:rFonts w:cs="Arial"/>
        </w:rPr>
        <w:t>NFP</w:t>
      </w:r>
    </w:p>
    <w:p w14:paraId="276D9254"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31935E68" w14:textId="4946B15B"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w:t>
      </w:r>
      <w:r w:rsidR="003F2ACD">
        <w:t>pri bežných výdavkoch</w:t>
      </w:r>
      <w:r w:rsidR="003F2ACD" w:rsidRPr="0073389C">
        <w:t xml:space="preserve"> </w:t>
      </w:r>
      <w:r w:rsidR="006739C3" w:rsidRPr="0073389C">
        <w:t xml:space="preserve">637033 </w:t>
      </w:r>
      <w:r w:rsidR="003F2ACD">
        <w:t>–</w:t>
      </w:r>
      <w:r w:rsidR="006739C3" w:rsidRPr="0073389C">
        <w:t xml:space="preserve"> </w:t>
      </w:r>
      <w:r w:rsidR="003F2ACD">
        <w:t>Platby štátnej rozpočtovej organizáci</w:t>
      </w:r>
      <w:r w:rsidR="00FF3FC8">
        <w:t>i</w:t>
      </w:r>
      <w:r w:rsidR="003F2ACD">
        <w:t xml:space="preserve"> na projekty EÚ a</w:t>
      </w:r>
      <w:r w:rsidR="005B68B5">
        <w:t> pri kapitálových výdavkoch</w:t>
      </w:r>
      <w:r w:rsidR="003F2ACD">
        <w:t> kód 719015 - Platby štátnej rozpočtovej organizáci</w:t>
      </w:r>
      <w:r w:rsidR="00FF3FC8">
        <w:t>i</w:t>
      </w:r>
      <w:r w:rsidR="003F2ACD">
        <w:t xml:space="preserve"> na projekty EÚ</w:t>
      </w:r>
      <w:r w:rsidR="00136305">
        <w:t xml:space="preserve"> (prijímateľ predloží žiadosť o platbu zvlášť na bežné výdavky a zvlášť na kapitálové výdavky). </w:t>
      </w:r>
      <w:r w:rsidR="006739C3" w:rsidRPr="0073389C">
        <w:t>V prípade poskytnutia zálohovej platby ostatným prijímateľom (okrem štátnej rozpočtovej organizácie) sa uvedie kód podľa jeho typu</w:t>
      </w:r>
      <w:r w:rsidR="00C1431C">
        <w:t xml:space="preserve"> (napr. 642001 – Občianske združenie, nadácia, 642002 – Nezisková organizácia)</w:t>
      </w:r>
      <w:r w:rsidR="006739C3" w:rsidRPr="0073389C">
        <w:t>.</w:t>
      </w:r>
    </w:p>
    <w:p w14:paraId="7D9996F7"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w:t>
      </w:r>
      <w:r w:rsidR="00733BAF" w:rsidRPr="0073389C">
        <w:rPr>
          <w:rFonts w:ascii="Arial" w:hAnsi="Arial" w:cs="Arial"/>
          <w:sz w:val="19"/>
          <w:szCs w:val="19"/>
          <w:lang w:val="sk-SK"/>
        </w:rPr>
        <w:t>.</w:t>
      </w:r>
    </w:p>
    <w:p w14:paraId="0841841C" w14:textId="77777777" w:rsidR="003D2459" w:rsidRPr="0073389C" w:rsidRDefault="003D2459" w:rsidP="00CF7FC1">
      <w:pPr>
        <w:autoSpaceDE w:val="0"/>
        <w:autoSpaceDN w:val="0"/>
        <w:adjustRightInd w:val="0"/>
        <w:spacing w:before="120" w:after="120" w:line="288" w:lineRule="auto"/>
        <w:jc w:val="both"/>
      </w:pPr>
    </w:p>
    <w:p w14:paraId="5475DBBF" w14:textId="35AF66AB"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w:t>
      </w:r>
      <w:r w:rsidR="009F4F2F" w:rsidRPr="003A2FA6">
        <w:t>z</w:t>
      </w:r>
      <w:r w:rsidR="009F4F2F">
        <w:t> NFP okrem prípadu kombinácie systému zálohových platieb a systému predfinancovania</w:t>
      </w:r>
      <w:r w:rsidR="009F4F2F" w:rsidRPr="003A2FA6">
        <w:t>.</w:t>
      </w:r>
    </w:p>
    <w:p w14:paraId="487C035B" w14:textId="77777777"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r w:rsidR="00401EA5">
        <w:t xml:space="preserve"> </w:t>
      </w:r>
    </w:p>
    <w:p w14:paraId="58999326" w14:textId="77777777" w:rsidR="00AE5A8F" w:rsidRPr="0073389C" w:rsidRDefault="00AE5A8F" w:rsidP="00CF7FC1">
      <w:pPr>
        <w:autoSpaceDE w:val="0"/>
        <w:autoSpaceDN w:val="0"/>
        <w:adjustRightInd w:val="0"/>
        <w:spacing w:before="120" w:after="120" w:line="288" w:lineRule="auto"/>
        <w:jc w:val="both"/>
        <w:rPr>
          <w:b/>
        </w:rPr>
      </w:pPr>
      <w:r w:rsidRPr="0073389C">
        <w:rPr>
          <w:b/>
        </w:rPr>
        <w:lastRenderedPageBreak/>
        <w:t>Zúčtovanie zálohovej platby</w:t>
      </w:r>
    </w:p>
    <w:p w14:paraId="16AEF186"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5074578D" w14:textId="1ADFFBE3" w:rsidR="00554271" w:rsidRPr="00554271" w:rsidRDefault="00023F39" w:rsidP="0055427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FF0000"/>
        </w:rPr>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4852A1">
        <w:rPr>
          <w:b/>
        </w:rPr>
        <w:t>12</w:t>
      </w:r>
      <w:r w:rsidR="004852A1" w:rsidRPr="0073389C">
        <w:rPr>
          <w:b/>
        </w:rPr>
        <w:t xml:space="preserve"> </w:t>
      </w:r>
      <w:r w:rsidR="00AE5A8F" w:rsidRPr="0073389C">
        <w:rPr>
          <w:b/>
        </w:rPr>
        <w:t>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77456B">
        <w:rPr>
          <w:b/>
        </w:rPr>
        <w:t>10</w:t>
      </w:r>
      <w:r w:rsidR="0077456B" w:rsidRPr="0073389C">
        <w:rPr>
          <w:b/>
        </w:rPr>
        <w:t xml:space="preserve"> </w:t>
      </w:r>
      <w:r w:rsidR="00AE5A8F" w:rsidRPr="0073389C">
        <w:rPr>
          <w:b/>
        </w:rPr>
        <w:t>pracovných dní</w:t>
      </w:r>
      <w:r w:rsidR="00AE5A8F" w:rsidRPr="0073389C">
        <w:t xml:space="preserve"> od ukončenia uvedeného obdobia </w:t>
      </w:r>
      <w:r w:rsidR="004852A1">
        <w:rPr>
          <w:b/>
        </w:rPr>
        <w:t>12</w:t>
      </w:r>
      <w:r w:rsidR="004852A1" w:rsidRPr="0073389C">
        <w:rPr>
          <w:b/>
        </w:rPr>
        <w:t xml:space="preserve"> </w:t>
      </w:r>
      <w:r w:rsidR="00AE5A8F" w:rsidRPr="0073389C">
        <w:rPr>
          <w:b/>
        </w:rPr>
        <w:t>mesiacov</w:t>
      </w:r>
      <w:r w:rsidR="00AE5A8F" w:rsidRPr="0073389C">
        <w:t>, vrátiť platobnej jednotke sumu nezúčtovaného rozdielu</w:t>
      </w:r>
      <w:r w:rsidR="00754599">
        <w:t xml:space="preserve">. </w:t>
      </w:r>
      <w:r w:rsidR="00C153C0" w:rsidRPr="00C153C0">
        <w:rPr>
          <w:rFonts w:cs="Arial"/>
          <w:szCs w:val="19"/>
        </w:rPr>
        <w:t xml:space="preserve">V prípade vrátania sumy nezúčtovaného rozdielu z vlastnej iniciatívy prijímateľa, prijímateľ pred zrealizovaním úhrady finančných prostriedkov oznámi riadiacemu orgánu výšku vrátenia nezúčtovaného rozdielu prostredníctvom verejnej časti ITMS (v prípade potreby si prijímateľ sumy  na vrátenie za jednotlivé zdroje financovania vopred odsúhlasí s riadiacim orgánom, ktorý správne prerozdelenie na zdroje overí aj s platobnou jednotkou)Pri realizácii úhrady prijímateľ </w:t>
      </w:r>
      <w:r w:rsidR="00C153C0" w:rsidRPr="007F4567">
        <w:rPr>
          <w:rFonts w:cs="Arial"/>
          <w:b/>
          <w:szCs w:val="19"/>
        </w:rPr>
        <w:t>uvedie správny variabilný symbol automaticky generovaný ITMS</w:t>
      </w:r>
      <w:r w:rsidR="006145FE" w:rsidRPr="007F4567">
        <w:rPr>
          <w:rFonts w:cs="Arial"/>
          <w:b/>
          <w:szCs w:val="19"/>
        </w:rPr>
        <w:t xml:space="preserve"> </w:t>
      </w:r>
      <w:r w:rsidR="006145FE">
        <w:rPr>
          <w:rFonts w:cs="Arial"/>
          <w:szCs w:val="19"/>
        </w:rPr>
        <w:t>(</w:t>
      </w:r>
      <w:r w:rsidR="006145FE" w:rsidRPr="006145FE">
        <w:rPr>
          <w:rFonts w:cs="Arial"/>
          <w:szCs w:val="19"/>
        </w:rPr>
        <w:t>Vo vzťahu k sledovaniu povinnosti zúčtovania poskytnutej zálohovej platby, bude možné akceptovať vrátenie sumy nezúčtovaného rozdielu platobnej jednotke prijímateľom z vlastnej iniciatívy, iba v prípade, ak platba obsahuje správny variabilný symbol automaticky generovaný ITMS. V opačnom prípade bude platba vrátená platobnou jednotkou ako mylná platba. Zároveň je prijímateľ povinný v ITMS v poznámke uviesť skutočnosti, ako aj dôvody nedodržania podmienok zúčtovania zálohovej platby.</w:t>
      </w:r>
      <w:r w:rsidR="006145FE">
        <w:rPr>
          <w:rFonts w:cs="Arial"/>
          <w:szCs w:val="19"/>
        </w:rPr>
        <w:t>)</w:t>
      </w:r>
      <w:r w:rsidR="00C153C0" w:rsidRPr="00C153C0">
        <w:rPr>
          <w:rFonts w:cs="Arial"/>
          <w:szCs w:val="19"/>
        </w:rPr>
        <w:t>.</w:t>
      </w:r>
    </w:p>
    <w:p w14:paraId="1A4FAD11" w14:textId="77777777" w:rsidR="00554271" w:rsidRPr="005208ED" w:rsidRDefault="00554271"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FF0000"/>
        </w:rPr>
      </w:pPr>
    </w:p>
    <w:p w14:paraId="7DAF2DC7" w14:textId="2630B53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Za deň zúčtovania sa považuje deň </w:t>
      </w:r>
      <w:r w:rsidR="00224458">
        <w:rPr>
          <w:rFonts w:ascii="Arial" w:hAnsi="Arial" w:cs="Arial"/>
          <w:sz w:val="19"/>
          <w:szCs w:val="19"/>
          <w:lang w:val="sk-SK"/>
        </w:rPr>
        <w:t xml:space="preserve">doručenia </w:t>
      </w:r>
      <w:r w:rsidRPr="0073389C">
        <w:rPr>
          <w:rFonts w:ascii="Arial" w:hAnsi="Arial" w:cs="Arial"/>
          <w:sz w:val="19"/>
          <w:szCs w:val="19"/>
          <w:lang w:val="sk-SK"/>
        </w:rPr>
        <w:t xml:space="preserve"> verzie žiadosti o platbu (zúčtovanie zálohovej platby) prijímateľa</w:t>
      </w:r>
      <w:r w:rsidR="00224458">
        <w:rPr>
          <w:rFonts w:ascii="Arial" w:hAnsi="Arial" w:cs="Arial"/>
          <w:sz w:val="19"/>
          <w:szCs w:val="19"/>
          <w:lang w:val="sk-SK"/>
        </w:rPr>
        <w:t xml:space="preserve"> </w:t>
      </w:r>
      <w:r w:rsidR="002019C2">
        <w:rPr>
          <w:rFonts w:ascii="Arial" w:hAnsi="Arial" w:cs="Arial"/>
          <w:sz w:val="19"/>
          <w:szCs w:val="19"/>
          <w:lang w:val="sk-SK"/>
        </w:rPr>
        <w:t>prostredníctvom</w:t>
      </w:r>
      <w:r w:rsidR="00224458">
        <w:rPr>
          <w:rFonts w:ascii="Arial" w:hAnsi="Arial" w:cs="Arial"/>
          <w:sz w:val="19"/>
          <w:szCs w:val="19"/>
          <w:lang w:val="sk-SK"/>
        </w:rPr>
        <w:t xml:space="preserve"> ITMS</w:t>
      </w:r>
      <w:r w:rsidRPr="0073389C">
        <w:rPr>
          <w:rFonts w:ascii="Arial" w:hAnsi="Arial" w:cs="Arial"/>
          <w:sz w:val="19"/>
          <w:szCs w:val="19"/>
          <w:lang w:val="sk-SK"/>
        </w:rPr>
        <w:t>.</w:t>
      </w:r>
    </w:p>
    <w:p w14:paraId="447C2BDF" w14:textId="77777777"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6AABD829"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5D90880A"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0CBFDE19" w14:textId="287576D4"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004852A1">
        <w:rPr>
          <w:b/>
        </w:rPr>
        <w:t>12</w:t>
      </w:r>
      <w:r w:rsidR="004852A1" w:rsidRPr="0073389C">
        <w:rPr>
          <w:b/>
        </w:rPr>
        <w:t xml:space="preserve"> </w:t>
      </w:r>
      <w:r w:rsidRPr="0073389C">
        <w:rPr>
          <w:b/>
        </w:rPr>
        <w:t>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65772FE6" w14:textId="4CC92AA1" w:rsidR="00C324F5" w:rsidRDefault="00C324F5" w:rsidP="00203E5D">
      <w:pPr>
        <w:autoSpaceDE w:val="0"/>
        <w:autoSpaceDN w:val="0"/>
        <w:adjustRightInd w:val="0"/>
        <w:spacing w:before="120"/>
        <w:jc w:val="both"/>
        <w:rPr>
          <w:rFonts w:cs="Arial"/>
        </w:rPr>
      </w:pPr>
      <w:r w:rsidRPr="003A2FA6">
        <w:rPr>
          <w:rFonts w:cs="Arial"/>
          <w:szCs w:val="16"/>
        </w:rPr>
        <w:t xml:space="preserve">V prípade, </w:t>
      </w:r>
      <w:r w:rsidRPr="003A2FA6">
        <w:rPr>
          <w:rFonts w:cs="Arial"/>
          <w:b/>
          <w:szCs w:val="16"/>
        </w:rPr>
        <w:t>ak prijímateľ</w:t>
      </w:r>
      <w:r w:rsidRPr="003A2FA6">
        <w:rPr>
          <w:rFonts w:cs="Arial"/>
          <w:szCs w:val="16"/>
        </w:rPr>
        <w:t xml:space="preserve"> najneskôr do skončenia lehoty na zúčtovanie poskytnutej zálohovej</w:t>
      </w:r>
      <w:r>
        <w:rPr>
          <w:rFonts w:cs="Arial"/>
          <w:szCs w:val="16"/>
        </w:rPr>
        <w:t xml:space="preserve"> platby</w:t>
      </w:r>
      <w:r w:rsidRPr="003A2FA6">
        <w:rPr>
          <w:rFonts w:cs="Arial"/>
          <w:szCs w:val="16"/>
        </w:rPr>
        <w:t xml:space="preserve"> </w:t>
      </w:r>
      <w:r w:rsidRPr="003A2FA6">
        <w:rPr>
          <w:rFonts w:cs="Arial"/>
          <w:b/>
          <w:szCs w:val="16"/>
        </w:rPr>
        <w:t>nedodrží podmienky stanovené na zúčtovanie</w:t>
      </w:r>
      <w:r w:rsidRPr="003A2FA6">
        <w:rPr>
          <w:rFonts w:cs="Arial"/>
          <w:szCs w:val="16"/>
        </w:rPr>
        <w:t xml:space="preserve"> poskytnutej zálohovej platby (nepredloží žiadosti o platbu (zúčtovanie zálohovej platby) v objeme dostatočnom na zúčtovanie každej jednej poskytnutej zálohovej platby), je povinný </w:t>
      </w:r>
      <w:r w:rsidRPr="003A2FA6">
        <w:rPr>
          <w:rFonts w:cs="Arial"/>
          <w:b/>
          <w:szCs w:val="16"/>
        </w:rPr>
        <w:t>najneskôr do </w:t>
      </w:r>
      <w:r>
        <w:rPr>
          <w:rFonts w:cs="Arial"/>
          <w:b/>
          <w:szCs w:val="16"/>
        </w:rPr>
        <w:t>10</w:t>
      </w:r>
      <w:r w:rsidRPr="003A2FA6">
        <w:rPr>
          <w:rFonts w:cs="Arial"/>
          <w:b/>
          <w:szCs w:val="16"/>
        </w:rPr>
        <w:t> pracovných dní od</w:t>
      </w:r>
      <w:r>
        <w:rPr>
          <w:rFonts w:cs="Arial"/>
          <w:b/>
          <w:szCs w:val="16"/>
        </w:rPr>
        <w:t> </w:t>
      </w:r>
      <w:r w:rsidRPr="003A2FA6">
        <w:rPr>
          <w:rFonts w:cs="Arial"/>
          <w:b/>
          <w:szCs w:val="16"/>
        </w:rPr>
        <w:t>ukončenia lehoty na zúčtovanie poskytnutej zálohovej platby</w:t>
      </w:r>
      <w:r w:rsidRPr="003A2FA6">
        <w:rPr>
          <w:rFonts w:cs="Arial"/>
          <w:szCs w:val="16"/>
        </w:rPr>
        <w:t xml:space="preserve"> vrátiť nezúčtovaný rozdiel zálohovej platby</w:t>
      </w:r>
      <w:r w:rsidRPr="00B416DC">
        <w:rPr>
          <w:rFonts w:cs="Arial"/>
          <w:szCs w:val="16"/>
        </w:rPr>
        <w:t>.</w:t>
      </w:r>
    </w:p>
    <w:p w14:paraId="5C753AFA" w14:textId="77777777" w:rsidR="00203E5D" w:rsidRPr="00203E5D" w:rsidRDefault="00203E5D" w:rsidP="00203E5D">
      <w:pPr>
        <w:autoSpaceDE w:val="0"/>
        <w:autoSpaceDN w:val="0"/>
        <w:adjustRightInd w:val="0"/>
        <w:spacing w:before="120"/>
        <w:jc w:val="both"/>
        <w:rPr>
          <w:rFonts w:cs="Arial"/>
        </w:rPr>
      </w:pPr>
    </w:p>
    <w:p w14:paraId="37B81F3A" w14:textId="35A47252"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007319F8">
        <w:rPr>
          <w:b/>
        </w:rPr>
        <w:t>10</w:t>
      </w:r>
      <w:r w:rsidRPr="0073389C">
        <w:rPr>
          <w:b/>
        </w:rPr>
        <w:t xml:space="preserve"> pracovných dní</w:t>
      </w:r>
      <w:r w:rsidRPr="0073389C">
        <w:t xml:space="preserve"> od ukončenia uvedeného obdobia </w:t>
      </w:r>
      <w:r w:rsidR="004852A1">
        <w:t>12</w:t>
      </w:r>
      <w:r w:rsidR="004852A1" w:rsidRPr="0073389C">
        <w:t xml:space="preserve"> </w:t>
      </w:r>
      <w:r w:rsidRPr="0073389C">
        <w:t xml:space="preserve">mesiacov, vrátiť platobnej jednotke sumu nezúčtovaného rozdielu. </w:t>
      </w:r>
    </w:p>
    <w:p w14:paraId="2D92CC1D" w14:textId="00C272E2"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dodržiava hraničné termíny pre splnenie povinností stanovených v SFR.</w:t>
      </w:r>
    </w:p>
    <w:p w14:paraId="2FC3AFAC" w14:textId="40030E57" w:rsidR="000036FF" w:rsidRPr="005800BF" w:rsidRDefault="000036FF" w:rsidP="0029700B">
      <w:pPr>
        <w:autoSpaceDE w:val="0"/>
        <w:autoSpaceDN w:val="0"/>
        <w:adjustRightInd w:val="0"/>
        <w:spacing w:before="120"/>
        <w:jc w:val="both"/>
        <w:rPr>
          <w:rFonts w:cs="Arial"/>
          <w:b/>
          <w:szCs w:val="16"/>
        </w:rPr>
      </w:pPr>
      <w:r w:rsidRPr="00666BF3">
        <w:rPr>
          <w:rFonts w:cs="Arial"/>
          <w:szCs w:val="16"/>
        </w:rPr>
        <w:lastRenderedPageBreak/>
        <w:t>V</w:t>
      </w:r>
      <w:r w:rsidRPr="00802108">
        <w:rPr>
          <w:rFonts w:cs="Arial"/>
          <w:szCs w:val="16"/>
        </w:rPr>
        <w:t> </w:t>
      </w:r>
      <w:r w:rsidRPr="00666BF3">
        <w:rPr>
          <w:rFonts w:cs="Arial"/>
          <w:szCs w:val="16"/>
        </w:rPr>
        <w:t>prípade vrát</w:t>
      </w:r>
      <w:r>
        <w:rPr>
          <w:rFonts w:cs="Arial"/>
          <w:szCs w:val="16"/>
        </w:rPr>
        <w:t>e</w:t>
      </w:r>
      <w:r w:rsidRPr="00666BF3">
        <w:rPr>
          <w:rFonts w:cs="Arial"/>
          <w:szCs w:val="16"/>
        </w:rPr>
        <w:t xml:space="preserve">nia sumy nezúčtovaného rozdielu z vlastnej iniciatívy prijímateľa, prijímateľ pred zrealizovaním úhrady finančných prostriedkov oznámi </w:t>
      </w:r>
      <w:r w:rsidR="00F77437">
        <w:rPr>
          <w:rFonts w:cs="Arial"/>
          <w:szCs w:val="16"/>
        </w:rPr>
        <w:t>poskytovateľovi</w:t>
      </w:r>
      <w:r w:rsidRPr="00666BF3">
        <w:rPr>
          <w:rFonts w:cs="Arial"/>
          <w:szCs w:val="16"/>
        </w:rPr>
        <w:t xml:space="preserve"> výšku vrátenia nezúčtovaného rozdielu prostredníctvom verejnej časti ITMS (v prípade potreby si prijímateľ sumy na vrátenie za jednotlivé zdroje fi</w:t>
      </w:r>
      <w:r>
        <w:rPr>
          <w:rFonts w:cs="Arial"/>
          <w:szCs w:val="16"/>
        </w:rPr>
        <w:t>nancovania vopred odsúhlasí s </w:t>
      </w:r>
      <w:r w:rsidR="00F77437">
        <w:rPr>
          <w:rFonts w:cs="Arial"/>
          <w:szCs w:val="16"/>
        </w:rPr>
        <w:t>pokytovateľom</w:t>
      </w:r>
      <w:r>
        <w:rPr>
          <w:rFonts w:cs="Arial"/>
          <w:szCs w:val="16"/>
        </w:rPr>
        <w:t xml:space="preserve">, </w:t>
      </w:r>
      <w:r w:rsidRPr="004F4920">
        <w:rPr>
          <w:rFonts w:cs="Arial"/>
          <w:szCs w:val="16"/>
        </w:rPr>
        <w:t>ktorý správne prerozdelenie na zdroje overí aj s platobnou jednotkou</w:t>
      </w:r>
      <w:r w:rsidRPr="00666BF3">
        <w:rPr>
          <w:rFonts w:cs="Arial"/>
          <w:szCs w:val="16"/>
        </w:rPr>
        <w:t>).</w:t>
      </w:r>
      <w:r>
        <w:rPr>
          <w:rFonts w:cs="Arial"/>
          <w:b/>
          <w:szCs w:val="16"/>
        </w:rPr>
        <w:t xml:space="preserve"> </w:t>
      </w:r>
      <w:r w:rsidRPr="003A2FA6">
        <w:rPr>
          <w:rFonts w:cs="Arial"/>
          <w:b/>
          <w:szCs w:val="16"/>
        </w:rPr>
        <w:t>Zároveň najneskôr do </w:t>
      </w:r>
      <w:r>
        <w:rPr>
          <w:rFonts w:cs="Arial"/>
          <w:b/>
          <w:szCs w:val="16"/>
        </w:rPr>
        <w:t>10</w:t>
      </w:r>
      <w:r w:rsidRPr="003A2FA6">
        <w:rPr>
          <w:rFonts w:cs="Arial"/>
          <w:b/>
          <w:szCs w:val="16"/>
        </w:rPr>
        <w:t> pracovných dní od ukončenia lehoty na zúčtovanie poskytnutej zálohovej platby</w:t>
      </w:r>
      <w:r w:rsidRPr="003A2FA6">
        <w:rPr>
          <w:rFonts w:cs="Arial"/>
          <w:szCs w:val="16"/>
        </w:rPr>
        <w:t xml:space="preserve"> </w:t>
      </w:r>
      <w:r w:rsidRPr="003A2FA6">
        <w:rPr>
          <w:rFonts w:cs="Arial"/>
          <w:b/>
        </w:rPr>
        <w:t>vráti</w:t>
      </w:r>
      <w:r w:rsidRPr="003A2FA6">
        <w:rPr>
          <w:rFonts w:cs="Arial"/>
        </w:rPr>
        <w:t xml:space="preserve"> </w:t>
      </w:r>
      <w:r w:rsidRPr="003A2FA6">
        <w:rPr>
          <w:rFonts w:cs="Arial"/>
          <w:b/>
        </w:rPr>
        <w:t>sumu nezúčtovaného rozdielu platobnej jednotke.</w:t>
      </w:r>
      <w:r w:rsidRPr="003A2FA6">
        <w:rPr>
          <w:rFonts w:cs="Arial"/>
        </w:rPr>
        <w:t xml:space="preserve"> Pri realizácii úhrady prijímateľ uvedie správny variabilný symbol automaticky generovaný ITMS. </w:t>
      </w:r>
    </w:p>
    <w:p w14:paraId="0137223E" w14:textId="77777777" w:rsidR="000036FF" w:rsidRPr="003A2FA6" w:rsidRDefault="000036FF" w:rsidP="0029700B">
      <w:pPr>
        <w:autoSpaceDE w:val="0"/>
        <w:autoSpaceDN w:val="0"/>
        <w:adjustRightInd w:val="0"/>
        <w:spacing w:before="120"/>
        <w:jc w:val="both"/>
        <w:rPr>
          <w:rFonts w:cs="Arial"/>
          <w:szCs w:val="16"/>
        </w:rPr>
      </w:pPr>
      <w:r w:rsidRPr="003E081D">
        <w:rPr>
          <w:rFonts w:cs="Arial"/>
        </w:rPr>
        <w:t>Vo</w:t>
      </w:r>
      <w:r w:rsidRPr="003A2FA6">
        <w:rPr>
          <w:rFonts w:cs="Arial"/>
          <w:szCs w:val="16"/>
        </w:rPr>
        <w:t xml:space="preserve"> vzťahu k sledovaniu povinnosti zúčtovania poskytnutej zálohovej platby, bude možné akceptovať vrátenie sumy nezúčtovaného rozdielu platobnej jednotke prijímateľom z vlastnej iniciatívy, iba v prípade, ak platba obsahuje správny variabilný symbol automaticky generovaný ITMS. V opačnom prípade bude platba vrátená platobnou jednotkou ako mylná platba.</w:t>
      </w:r>
      <w:r w:rsidRPr="003A2FA6">
        <w:rPr>
          <w:rFonts w:cs="Arial"/>
          <w:b/>
          <w:szCs w:val="16"/>
        </w:rPr>
        <w:t xml:space="preserve"> </w:t>
      </w:r>
      <w:r w:rsidRPr="003A2FA6">
        <w:rPr>
          <w:rFonts w:cs="Arial"/>
          <w:szCs w:val="16"/>
        </w:rPr>
        <w:t>Zároveň je prijímateľ povinný v ITMS v poznámke uviesť skutočnosti, ako aj dôvody nedodržania podmienok zúčtovania zálohovej platby.</w:t>
      </w:r>
    </w:p>
    <w:p w14:paraId="3B296650" w14:textId="40A6C7D4" w:rsidR="000036FF" w:rsidRPr="00237AB7" w:rsidRDefault="000036FF" w:rsidP="0029700B">
      <w:pPr>
        <w:autoSpaceDE w:val="0"/>
        <w:autoSpaceDN w:val="0"/>
        <w:adjustRightInd w:val="0"/>
        <w:spacing w:before="120"/>
        <w:jc w:val="both"/>
        <w:rPr>
          <w:rFonts w:cs="Arial"/>
          <w:szCs w:val="16"/>
        </w:rPr>
      </w:pPr>
      <w:r>
        <w:rPr>
          <w:rFonts w:cs="Arial"/>
          <w:b/>
        </w:rPr>
        <w:t xml:space="preserve">V prípade, ak prijímateľ </w:t>
      </w:r>
      <w:r w:rsidRPr="00237AB7">
        <w:rPr>
          <w:rFonts w:cs="Arial"/>
          <w:b/>
        </w:rPr>
        <w:t>nevráti</w:t>
      </w:r>
      <w:r w:rsidRPr="00237AB7">
        <w:rPr>
          <w:rFonts w:cs="Arial"/>
        </w:rPr>
        <w:t xml:space="preserve"> sumu nezúčtovaného rozdielu platobnej jednotke do </w:t>
      </w:r>
      <w:r>
        <w:rPr>
          <w:rFonts w:cs="Arial"/>
          <w:b/>
        </w:rPr>
        <w:t>10</w:t>
      </w:r>
      <w:r w:rsidRPr="008B0846">
        <w:rPr>
          <w:rFonts w:cs="Arial"/>
          <w:b/>
        </w:rPr>
        <w:t xml:space="preserve"> pracovných dní</w:t>
      </w:r>
      <w:r w:rsidRPr="008B0846">
        <w:rPr>
          <w:rFonts w:cs="Arial"/>
        </w:rPr>
        <w:t xml:space="preserve"> od ukončenia lehoty na </w:t>
      </w:r>
      <w:r w:rsidRPr="008B0846">
        <w:rPr>
          <w:rFonts w:cs="Arial"/>
          <w:szCs w:val="16"/>
        </w:rPr>
        <w:t>zúčtovanie poskytnutej zálohovej platb</w:t>
      </w:r>
      <w:r w:rsidRPr="00C1081B">
        <w:rPr>
          <w:rFonts w:cs="Arial"/>
          <w:szCs w:val="16"/>
        </w:rPr>
        <w:t>y</w:t>
      </w:r>
      <w:r w:rsidRPr="00C1081B">
        <w:rPr>
          <w:rFonts w:cs="Arial"/>
        </w:rPr>
        <w:t>,</w:t>
      </w:r>
      <w:r w:rsidRPr="00C1081B">
        <w:rPr>
          <w:rFonts w:cs="Arial"/>
          <w:b/>
        </w:rPr>
        <w:t xml:space="preserve"> </w:t>
      </w:r>
      <w:r w:rsidR="00F77437">
        <w:rPr>
          <w:rFonts w:cs="Arial"/>
          <w:b/>
          <w:szCs w:val="16"/>
        </w:rPr>
        <w:t>poskytovateľ</w:t>
      </w:r>
      <w:r w:rsidRPr="00C1081B">
        <w:rPr>
          <w:rFonts w:cs="Arial"/>
          <w:szCs w:val="16"/>
        </w:rPr>
        <w:t xml:space="preserve"> </w:t>
      </w:r>
      <w:r w:rsidRPr="00C1081B">
        <w:rPr>
          <w:rFonts w:cs="Arial"/>
          <w:b/>
          <w:szCs w:val="16"/>
        </w:rPr>
        <w:t>bezodkladne</w:t>
      </w:r>
      <w:r w:rsidRPr="00C1081B">
        <w:rPr>
          <w:rFonts w:cs="Arial"/>
          <w:szCs w:val="16"/>
        </w:rPr>
        <w:t xml:space="preserve"> </w:t>
      </w:r>
      <w:r w:rsidRPr="00C1081B">
        <w:rPr>
          <w:rFonts w:cs="Arial"/>
          <w:b/>
          <w:szCs w:val="16"/>
        </w:rPr>
        <w:t xml:space="preserve">na túto skutočnosť prijímateľa upozorní </w:t>
      </w:r>
      <w:r w:rsidRPr="00C1081B">
        <w:rPr>
          <w:rFonts w:cs="Arial"/>
          <w:szCs w:val="16"/>
        </w:rPr>
        <w:t>(t. j. </w:t>
      </w:r>
      <w:r w:rsidRPr="00085004">
        <w:rPr>
          <w:rFonts w:cs="Arial"/>
          <w:b/>
        </w:rPr>
        <w:t>skutočnosť</w:t>
      </w:r>
      <w:r w:rsidRPr="00237AB7">
        <w:rPr>
          <w:rFonts w:cs="Arial"/>
          <w:szCs w:val="16"/>
        </w:rPr>
        <w:t>, že prijímateľ nedodržal stanovenú povinnosť zúčtovať poskytnutú zálohovú platbu, nevrátil sumu nezúčtovaného rozdielu poskytnutej zálohovej platby platobnej jednotke,</w:t>
      </w:r>
      <w:r>
        <w:rPr>
          <w:rFonts w:cs="Arial"/>
          <w:szCs w:val="16"/>
        </w:rPr>
        <w:t xml:space="preserve"> resp. nevrátil sumu nezúčtovaného rozdielu)</w:t>
      </w:r>
      <w:r w:rsidRPr="008B0846">
        <w:rPr>
          <w:rFonts w:cs="Arial"/>
          <w:szCs w:val="16"/>
        </w:rPr>
        <w:t>.</w:t>
      </w:r>
      <w:r w:rsidRPr="008B0846">
        <w:rPr>
          <w:rFonts w:cs="Arial"/>
          <w:b/>
          <w:szCs w:val="16"/>
        </w:rPr>
        <w:t xml:space="preserve"> Zároveň najneskôr </w:t>
      </w:r>
      <w:r w:rsidRPr="008B0846">
        <w:rPr>
          <w:rFonts w:cs="Arial"/>
        </w:rPr>
        <w:t xml:space="preserve">nasledujúci pracovný deň od zistenia mu </w:t>
      </w:r>
      <w:r w:rsidR="00F77437">
        <w:rPr>
          <w:rFonts w:cs="Arial"/>
        </w:rPr>
        <w:t>poskytovateľ</w:t>
      </w:r>
      <w:r w:rsidRPr="008B0846">
        <w:rPr>
          <w:rFonts w:cs="Arial"/>
        </w:rPr>
        <w:t xml:space="preserve"> </w:t>
      </w:r>
      <w:r w:rsidRPr="008B0846">
        <w:rPr>
          <w:rFonts w:cs="Arial"/>
          <w:b/>
          <w:szCs w:val="16"/>
        </w:rPr>
        <w:t>zašle žiadosť o vrát</w:t>
      </w:r>
      <w:r w:rsidRPr="00C1081B">
        <w:rPr>
          <w:rFonts w:cs="Arial"/>
          <w:b/>
          <w:szCs w:val="16"/>
        </w:rPr>
        <w:t>enie finančných prostriedkov</w:t>
      </w:r>
      <w:r w:rsidR="006F20BF">
        <w:rPr>
          <w:rFonts w:cs="Arial"/>
          <w:b/>
          <w:szCs w:val="16"/>
        </w:rPr>
        <w:t xml:space="preserve"> </w:t>
      </w:r>
      <w:r w:rsidR="006F20BF" w:rsidRPr="006F20BF">
        <w:rPr>
          <w:rFonts w:cs="Arial"/>
          <w:b/>
          <w:szCs w:val="16"/>
        </w:rPr>
        <w:t xml:space="preserve">a postupuje v zmysle časti </w:t>
      </w:r>
      <w:r w:rsidR="006F20BF">
        <w:rPr>
          <w:rFonts w:cs="Arial"/>
          <w:b/>
          <w:szCs w:val="16"/>
        </w:rPr>
        <w:t>2.4.7</w:t>
      </w:r>
      <w:r w:rsidR="006F20BF" w:rsidRPr="006F20BF">
        <w:rPr>
          <w:rFonts w:cs="Arial"/>
          <w:b/>
          <w:szCs w:val="16"/>
        </w:rPr>
        <w:t xml:space="preserve"> tohto </w:t>
      </w:r>
      <w:r w:rsidR="006F20BF">
        <w:rPr>
          <w:rFonts w:cs="Arial"/>
          <w:b/>
          <w:szCs w:val="16"/>
        </w:rPr>
        <w:t>dokumentu</w:t>
      </w:r>
      <w:r w:rsidRPr="00237AB7">
        <w:rPr>
          <w:rFonts w:cs="Arial"/>
          <w:szCs w:val="16"/>
        </w:rPr>
        <w:t xml:space="preserve">. </w:t>
      </w:r>
    </w:p>
    <w:p w14:paraId="57B8A0BC" w14:textId="0B562D98" w:rsidR="006F20BF" w:rsidRPr="00394FCE" w:rsidRDefault="000036FF" w:rsidP="0029700B">
      <w:pPr>
        <w:pStyle w:val="Odsekzoznamu"/>
        <w:numPr>
          <w:ilvl w:val="0"/>
          <w:numId w:val="152"/>
        </w:numPr>
        <w:autoSpaceDE w:val="0"/>
        <w:autoSpaceDN w:val="0"/>
        <w:adjustRightInd w:val="0"/>
        <w:spacing w:before="120"/>
        <w:ind w:left="426"/>
        <w:jc w:val="both"/>
        <w:rPr>
          <w:rFonts w:cs="Arial"/>
          <w:vanish/>
        </w:rPr>
      </w:pPr>
      <w:r w:rsidRPr="00394FCE">
        <w:rPr>
          <w:rFonts w:cs="Arial"/>
          <w:szCs w:val="16"/>
        </w:rPr>
        <w:t>V</w:t>
      </w:r>
      <w:r w:rsidRPr="00394FCE">
        <w:rPr>
          <w:rFonts w:cs="Arial"/>
        </w:rPr>
        <w:t> </w:t>
      </w:r>
      <w:r w:rsidRPr="00394FCE">
        <w:rPr>
          <w:rFonts w:cs="Arial"/>
          <w:szCs w:val="16"/>
        </w:rPr>
        <w:t>prípade</w:t>
      </w:r>
      <w:r w:rsidRPr="00394FCE">
        <w:rPr>
          <w:rFonts w:cs="Arial"/>
        </w:rPr>
        <w:t xml:space="preserve">, </w:t>
      </w:r>
      <w:r w:rsidRPr="00394FCE">
        <w:rPr>
          <w:rFonts w:cs="Arial"/>
          <w:b/>
        </w:rPr>
        <w:t>ak prijímateľ</w:t>
      </w:r>
      <w:r w:rsidRPr="00394FCE">
        <w:rPr>
          <w:rFonts w:cs="Arial"/>
        </w:rPr>
        <w:t xml:space="preserve"> najneskôr do skončenia lehoty na zúčtovanie poskytnutej zálohovej platby predložil žiadosť o platbu (zúčtovanie zálohovej platby) v dostatočnom objeme na zúčtovanie každej jednej poskytnutej zálohovej platby, avšak riadiaci orgán </w:t>
      </w:r>
      <w:r w:rsidRPr="00394FCE">
        <w:rPr>
          <w:rFonts w:cs="Arial"/>
          <w:b/>
        </w:rPr>
        <w:t>identifikuje neoprávnené výdavky</w:t>
      </w:r>
      <w:r w:rsidRPr="00394FCE">
        <w:rPr>
          <w:rFonts w:cs="Arial"/>
        </w:rPr>
        <w:t xml:space="preserve"> v predloženej žiadosti o platbu (zúčtovanie zálohovej platby) až </w:t>
      </w:r>
      <w:r w:rsidRPr="00394FCE">
        <w:rPr>
          <w:rFonts w:cs="Arial"/>
          <w:b/>
        </w:rPr>
        <w:t>po stanovenej lehote</w:t>
      </w:r>
      <w:r w:rsidRPr="00394FCE">
        <w:rPr>
          <w:rFonts w:cs="Arial"/>
        </w:rPr>
        <w:t xml:space="preserve"> na zúčtovanie poskytnutej zálohovej platby, a teda </w:t>
      </w:r>
      <w:r w:rsidRPr="00394FCE">
        <w:rPr>
          <w:rFonts w:cs="Arial"/>
          <w:b/>
        </w:rPr>
        <w:t>reálne nedochádza k zúčtovaniu 100 %</w:t>
      </w:r>
      <w:r w:rsidRPr="00394FCE">
        <w:rPr>
          <w:rFonts w:cs="Arial"/>
        </w:rPr>
        <w:t xml:space="preserve"> každej jednej poskytnutej zálohovej platby a </w:t>
      </w:r>
      <w:r w:rsidRPr="004E28D2">
        <w:rPr>
          <w:rFonts w:cs="Arial"/>
          <w:b/>
        </w:rPr>
        <w:t>ani k vráteniu sumy nezúčtovaného rozdielu</w:t>
      </w:r>
      <w:r w:rsidRPr="00FC4CCE">
        <w:rPr>
          <w:rFonts w:cs="Arial"/>
        </w:rPr>
        <w:t xml:space="preserve"> (vo výšk</w:t>
      </w:r>
      <w:r w:rsidRPr="00E8188C">
        <w:rPr>
          <w:rFonts w:cs="Arial"/>
        </w:rPr>
        <w:t xml:space="preserve">e sumy identifikovaných neoprávnených výdavkov) platobnej jednotke, </w:t>
      </w:r>
      <w:r w:rsidR="00F77437" w:rsidRPr="00394FCE">
        <w:rPr>
          <w:rFonts w:cs="Arial"/>
        </w:rPr>
        <w:t>poskytovateľ</w:t>
      </w:r>
      <w:r w:rsidRPr="00394FCE">
        <w:rPr>
          <w:rFonts w:cs="Arial"/>
        </w:rPr>
        <w:t xml:space="preserve"> prijímateľa upozorní, aby finančné prostriedky vrátil (uvedené sa nevzťahuje na preddavkové platby a výdavky, ktoré sú predmetom prebiehajúceho skúmania, a ktorých schvaľovanie riadiaci orgán pozastavil) a zašle prijímateľovi žiadosť o vrátenie finančných prostriedkov</w:t>
      </w:r>
      <w:r w:rsidR="006F20BF" w:rsidRPr="00394FCE">
        <w:rPr>
          <w:rFonts w:cs="Arial"/>
        </w:rPr>
        <w:t xml:space="preserve"> (postup v zmysle časti 2.4.7</w:t>
      </w:r>
      <w:hyperlink w:anchor="_Vysporiadanie_finančných_vzťahov" w:history="1"/>
      <w:r w:rsidR="006F20BF" w:rsidRPr="00394FCE">
        <w:rPr>
          <w:rFonts w:cs="Arial"/>
        </w:rPr>
        <w:t xml:space="preserve"> tohto dokumentu). </w:t>
      </w:r>
    </w:p>
    <w:p w14:paraId="4A63968B" w14:textId="0326F354" w:rsidR="000036FF" w:rsidRPr="00394FCE" w:rsidRDefault="000036FF" w:rsidP="0029700B">
      <w:pPr>
        <w:pStyle w:val="Odsekzoznamu"/>
        <w:numPr>
          <w:ilvl w:val="0"/>
          <w:numId w:val="152"/>
        </w:numPr>
        <w:autoSpaceDE w:val="0"/>
        <w:autoSpaceDN w:val="0"/>
        <w:adjustRightInd w:val="0"/>
        <w:spacing w:before="120"/>
        <w:ind w:left="426"/>
        <w:jc w:val="both"/>
        <w:rPr>
          <w:rFonts w:cs="Arial"/>
          <w:szCs w:val="16"/>
        </w:rPr>
      </w:pPr>
      <w:r w:rsidRPr="00394FCE">
        <w:rPr>
          <w:rFonts w:cs="Arial"/>
          <w:szCs w:val="16"/>
        </w:rPr>
        <w:t xml:space="preserve">V prípade, </w:t>
      </w:r>
      <w:r w:rsidRPr="0029700B">
        <w:rPr>
          <w:rFonts w:cs="Arial"/>
          <w:b/>
          <w:szCs w:val="16"/>
        </w:rPr>
        <w:t>ak si prijímateľ splnil povinnosť zúčtovať poskytnutú zálohovú platbu (predložil žiadosti o platbu (zúčtovanie zálohovej platby)</w:t>
      </w:r>
      <w:r w:rsidRPr="00394FCE">
        <w:rPr>
          <w:rFonts w:cs="Arial"/>
          <w:szCs w:val="16"/>
        </w:rPr>
        <w:t xml:space="preserve"> </w:t>
      </w:r>
      <w:r w:rsidRPr="0029700B">
        <w:rPr>
          <w:rFonts w:cs="Arial"/>
          <w:b/>
          <w:szCs w:val="16"/>
        </w:rPr>
        <w:t>v objeme dostatočnom na zúčtovanie každej jednej poskytnutej zálohovej platby)</w:t>
      </w:r>
      <w:r w:rsidRPr="00394FCE">
        <w:rPr>
          <w:rFonts w:cs="Arial"/>
          <w:szCs w:val="16"/>
        </w:rPr>
        <w:t>, ale počas kontroly žiadosti o platbu (zúčto</w:t>
      </w:r>
      <w:r w:rsidRPr="004E28D2">
        <w:rPr>
          <w:rFonts w:cs="Arial"/>
          <w:szCs w:val="16"/>
        </w:rPr>
        <w:t xml:space="preserve">vanie zálohovej platby) </w:t>
      </w:r>
      <w:r w:rsidR="00CD307A" w:rsidRPr="0029700B">
        <w:rPr>
          <w:rFonts w:cs="Arial"/>
          <w:b/>
          <w:szCs w:val="16"/>
        </w:rPr>
        <w:t>poskytovateľ</w:t>
      </w:r>
      <w:r w:rsidRPr="0029700B">
        <w:rPr>
          <w:rFonts w:cs="Arial"/>
          <w:b/>
          <w:szCs w:val="16"/>
        </w:rPr>
        <w:t xml:space="preserve"> identifikuje neoprávnené výdavky </w:t>
      </w:r>
      <w:r w:rsidRPr="00394FCE">
        <w:rPr>
          <w:rFonts w:cs="Arial"/>
          <w:szCs w:val="16"/>
        </w:rPr>
        <w:t>(uvedené sa nevzťahuje na preddavkové platby</w:t>
      </w:r>
      <w:r w:rsidRPr="00394FCE">
        <w:rPr>
          <w:rFonts w:cs="Arial"/>
        </w:rPr>
        <w:t xml:space="preserve"> a výdavky</w:t>
      </w:r>
      <w:r w:rsidRPr="00394FCE">
        <w:rPr>
          <w:rFonts w:cs="Arial"/>
          <w:szCs w:val="16"/>
        </w:rPr>
        <w:t xml:space="preserve">, ktoré sú predmetom prebiehajúceho skúmania, a ktorých schvaľovanie riadiaci orgán pozastavil), a teda </w:t>
      </w:r>
      <w:r w:rsidRPr="0029700B">
        <w:rPr>
          <w:rFonts w:cs="Arial"/>
          <w:b/>
          <w:szCs w:val="16"/>
        </w:rPr>
        <w:t>reálne nedochádza k zúčtovaniu</w:t>
      </w:r>
      <w:r w:rsidRPr="00394FCE">
        <w:rPr>
          <w:rFonts w:cs="Arial"/>
          <w:szCs w:val="16"/>
        </w:rPr>
        <w:t xml:space="preserve"> poskytnutej zálohovej platby, </w:t>
      </w:r>
      <w:r w:rsidR="00CD307A" w:rsidRPr="0029700B">
        <w:rPr>
          <w:rFonts w:cs="Arial"/>
          <w:b/>
          <w:szCs w:val="16"/>
        </w:rPr>
        <w:t>poskytovateľ</w:t>
      </w:r>
      <w:r w:rsidRPr="0029700B">
        <w:rPr>
          <w:rFonts w:cs="Arial"/>
          <w:b/>
          <w:szCs w:val="16"/>
        </w:rPr>
        <w:t xml:space="preserve"> vyčísli sumu identifikovaných neoprávnených výdavkov</w:t>
      </w:r>
      <w:r w:rsidRPr="00394FCE">
        <w:rPr>
          <w:rFonts w:cs="Arial"/>
          <w:szCs w:val="16"/>
        </w:rPr>
        <w:t xml:space="preserve"> a upozorní na túto skutočnosť prijímateľa. </w:t>
      </w:r>
    </w:p>
    <w:p w14:paraId="69931F72" w14:textId="77777777" w:rsidR="000036FF" w:rsidRPr="003A2FA6" w:rsidRDefault="000036FF" w:rsidP="000036FF">
      <w:pPr>
        <w:autoSpaceDE w:val="0"/>
        <w:autoSpaceDN w:val="0"/>
        <w:adjustRightInd w:val="0"/>
        <w:spacing w:before="120"/>
        <w:ind w:left="280"/>
        <w:jc w:val="both"/>
        <w:rPr>
          <w:rFonts w:cs="Arial"/>
          <w:b/>
          <w:szCs w:val="16"/>
        </w:rPr>
      </w:pPr>
      <w:r w:rsidRPr="003A2FA6">
        <w:rPr>
          <w:rFonts w:cs="Arial"/>
          <w:b/>
          <w:szCs w:val="16"/>
        </w:rPr>
        <w:t>V </w:t>
      </w:r>
      <w:r w:rsidRPr="00B6520C">
        <w:rPr>
          <w:rFonts w:cs="Arial"/>
          <w:b/>
          <w:szCs w:val="16"/>
        </w:rPr>
        <w:t>tomto</w:t>
      </w:r>
      <w:r w:rsidRPr="003A2FA6">
        <w:rPr>
          <w:rFonts w:cs="Arial"/>
          <w:b/>
          <w:szCs w:val="16"/>
        </w:rPr>
        <w:t xml:space="preserve"> prípade prijímateľ:</w:t>
      </w:r>
    </w:p>
    <w:p w14:paraId="4C2A4728" w14:textId="77777777" w:rsidR="000036FF" w:rsidRPr="003A2FA6" w:rsidRDefault="000036FF" w:rsidP="00C324F5">
      <w:pPr>
        <w:pStyle w:val="Odsekzoznamu"/>
        <w:numPr>
          <w:ilvl w:val="1"/>
          <w:numId w:val="151"/>
        </w:numPr>
        <w:autoSpaceDE w:val="0"/>
        <w:autoSpaceDN w:val="0"/>
        <w:adjustRightInd w:val="0"/>
        <w:spacing w:before="120"/>
        <w:ind w:left="426" w:hanging="284"/>
        <w:jc w:val="both"/>
        <w:rPr>
          <w:rFonts w:cs="Arial"/>
          <w:szCs w:val="16"/>
        </w:rPr>
      </w:pPr>
      <w:r w:rsidRPr="003A2FA6">
        <w:rPr>
          <w:rFonts w:cs="Arial"/>
          <w:b/>
          <w:szCs w:val="16"/>
        </w:rPr>
        <w:t>zúčtuje sumu</w:t>
      </w:r>
      <w:r w:rsidRPr="003A2FA6">
        <w:rPr>
          <w:rFonts w:cs="Arial"/>
          <w:szCs w:val="16"/>
        </w:rPr>
        <w:t xml:space="preserve"> identifikovaných neoprávnených výdavkov </w:t>
      </w:r>
      <w:r w:rsidRPr="003A2FA6">
        <w:rPr>
          <w:rFonts w:cs="Arial"/>
          <w:b/>
          <w:szCs w:val="16"/>
        </w:rPr>
        <w:t xml:space="preserve">predložením novej žiadosti o platbu </w:t>
      </w:r>
      <w:r w:rsidRPr="003A2FA6">
        <w:rPr>
          <w:rFonts w:cs="Arial"/>
          <w:szCs w:val="16"/>
        </w:rPr>
        <w:t xml:space="preserve">(zúčtovanie zálohovej platby) s výdavkami minimálne vo výške sumy identifikovaných neoprávnených výdavkov, pri zachovaní povinnosti zúčtovať 100 % každej jednej poskytnutej zálohovej platby v lehote najneskôr do ukončenia stanoveného obdobia </w:t>
      </w:r>
      <w:r>
        <w:rPr>
          <w:rFonts w:cs="Arial"/>
          <w:szCs w:val="16"/>
        </w:rPr>
        <w:t>12</w:t>
      </w:r>
      <w:r w:rsidRPr="003A2FA6">
        <w:rPr>
          <w:rFonts w:cs="Arial"/>
          <w:szCs w:val="16"/>
        </w:rPr>
        <w:t> mesiacov, a / alebo</w:t>
      </w:r>
    </w:p>
    <w:p w14:paraId="0CF8B535" w14:textId="5D90DBEE" w:rsidR="000036FF" w:rsidRPr="0029700B" w:rsidRDefault="000036FF" w:rsidP="0029700B">
      <w:pPr>
        <w:pStyle w:val="Odsekzoznamu"/>
        <w:numPr>
          <w:ilvl w:val="1"/>
          <w:numId w:val="151"/>
        </w:numPr>
        <w:ind w:left="426"/>
        <w:rPr>
          <w:rFonts w:cs="Arial"/>
          <w:b/>
          <w:szCs w:val="16"/>
        </w:rPr>
      </w:pPr>
      <w:r w:rsidRPr="00E301B5">
        <w:rPr>
          <w:rFonts w:cs="Arial"/>
          <w:b/>
          <w:szCs w:val="16"/>
        </w:rPr>
        <w:t>postupuje</w:t>
      </w:r>
      <w:r w:rsidRPr="00E301B5">
        <w:rPr>
          <w:rFonts w:cs="Arial"/>
          <w:szCs w:val="16"/>
        </w:rPr>
        <w:t xml:space="preserve"> v zmysle </w:t>
      </w:r>
      <w:r w:rsidR="00E301B5" w:rsidRPr="00E301B5">
        <w:rPr>
          <w:rFonts w:cs="Arial"/>
          <w:b/>
          <w:szCs w:val="16"/>
        </w:rPr>
        <w:t>kapitoly 2.4.5</w:t>
      </w:r>
      <w:r w:rsidR="00FC4CCE">
        <w:rPr>
          <w:rFonts w:cs="Arial"/>
          <w:b/>
          <w:szCs w:val="16"/>
        </w:rPr>
        <w:t>, časť: Zúčtovanie zálohovej platby</w:t>
      </w:r>
      <w:r w:rsidR="00E301B5" w:rsidRPr="00E301B5">
        <w:t xml:space="preserve"> </w:t>
      </w:r>
      <w:r w:rsidR="00C324F5">
        <w:rPr>
          <w:rFonts w:cs="Arial"/>
          <w:b/>
          <w:szCs w:val="16"/>
        </w:rPr>
        <w:t>bod 1.</w:t>
      </w:r>
    </w:p>
    <w:p w14:paraId="3C4C6668" w14:textId="24B58354" w:rsidR="000036FF" w:rsidRPr="003A2FA6" w:rsidRDefault="000036FF" w:rsidP="000036FF">
      <w:pPr>
        <w:autoSpaceDE w:val="0"/>
        <w:autoSpaceDN w:val="0"/>
        <w:adjustRightInd w:val="0"/>
        <w:spacing w:before="120"/>
        <w:ind w:left="280"/>
        <w:jc w:val="both"/>
        <w:rPr>
          <w:rFonts w:cs="Arial"/>
        </w:rPr>
      </w:pPr>
      <w:r w:rsidRPr="00B6520C">
        <w:rPr>
          <w:rFonts w:cs="Arial"/>
          <w:szCs w:val="16"/>
        </w:rPr>
        <w:t>V</w:t>
      </w:r>
      <w:r w:rsidRPr="00893BFC">
        <w:rPr>
          <w:rFonts w:cs="Arial"/>
          <w:szCs w:val="16"/>
        </w:rPr>
        <w:t> </w:t>
      </w:r>
      <w:r w:rsidRPr="00B416DC">
        <w:rPr>
          <w:rFonts w:cs="Arial"/>
          <w:szCs w:val="16"/>
        </w:rPr>
        <w:t>prípade,</w:t>
      </w:r>
      <w:r w:rsidRPr="003A2FA6">
        <w:rPr>
          <w:rFonts w:cs="Arial"/>
          <w:b/>
          <w:szCs w:val="16"/>
        </w:rPr>
        <w:t xml:space="preserve"> ak prijímateľ</w:t>
      </w:r>
      <w:r w:rsidRPr="003A2FA6">
        <w:rPr>
          <w:rFonts w:cs="Arial"/>
          <w:szCs w:val="16"/>
        </w:rPr>
        <w:t xml:space="preserve"> najneskôr do skončenia lehoty na zúčtovanie poskytnutej zálohovej platby</w:t>
      </w:r>
      <w:r w:rsidRPr="003A2FA6">
        <w:rPr>
          <w:rFonts w:cs="Arial"/>
        </w:rPr>
        <w:t> </w:t>
      </w:r>
      <w:r w:rsidRPr="00B416DC">
        <w:rPr>
          <w:rFonts w:cs="Arial"/>
          <w:b/>
        </w:rPr>
        <w:t>(</w:t>
      </w:r>
      <w:r w:rsidRPr="005800BF">
        <w:rPr>
          <w:rFonts w:cs="Arial"/>
          <w:b/>
          <w:szCs w:val="16"/>
        </w:rPr>
        <w:t>12 mesiacov</w:t>
      </w:r>
      <w:r w:rsidRPr="00B416DC">
        <w:rPr>
          <w:rFonts w:cs="Arial"/>
          <w:b/>
          <w:szCs w:val="16"/>
        </w:rPr>
        <w:t xml:space="preserve">) </w:t>
      </w:r>
      <w:r w:rsidRPr="003A2FA6">
        <w:rPr>
          <w:rFonts w:cs="Arial"/>
          <w:b/>
          <w:szCs w:val="16"/>
        </w:rPr>
        <w:t>predložil</w:t>
      </w:r>
      <w:r w:rsidRPr="003A2FA6">
        <w:rPr>
          <w:rFonts w:cs="Arial"/>
          <w:szCs w:val="16"/>
        </w:rPr>
        <w:t xml:space="preserve"> </w:t>
      </w:r>
      <w:r w:rsidRPr="003A2FA6">
        <w:rPr>
          <w:rFonts w:cs="Arial"/>
          <w:b/>
          <w:szCs w:val="16"/>
        </w:rPr>
        <w:t xml:space="preserve">žiadosť o platbu </w:t>
      </w:r>
      <w:r w:rsidRPr="003A2FA6">
        <w:rPr>
          <w:rFonts w:cs="Arial"/>
          <w:szCs w:val="16"/>
        </w:rPr>
        <w:t xml:space="preserve">(zúčtovanie zálohovej platby) s výdavkami minimálne </w:t>
      </w:r>
      <w:r w:rsidRPr="003A2FA6">
        <w:rPr>
          <w:rFonts w:cs="Arial"/>
          <w:b/>
          <w:szCs w:val="16"/>
        </w:rPr>
        <w:t>vo výške sumy identifikovaných neoprávnených výdavkov</w:t>
      </w:r>
      <w:r w:rsidRPr="003A2FA6">
        <w:rPr>
          <w:rFonts w:cs="Arial"/>
          <w:szCs w:val="16"/>
        </w:rPr>
        <w:t xml:space="preserve">, avšak </w:t>
      </w:r>
      <w:r w:rsidR="00CD307A">
        <w:rPr>
          <w:rFonts w:cs="Arial"/>
          <w:szCs w:val="16"/>
        </w:rPr>
        <w:t>poskytovateľ</w:t>
      </w:r>
      <w:r w:rsidRPr="003A2FA6">
        <w:rPr>
          <w:rFonts w:cs="Arial"/>
          <w:szCs w:val="16"/>
        </w:rPr>
        <w:t xml:space="preserve"> </w:t>
      </w:r>
      <w:r w:rsidRPr="003A2FA6">
        <w:rPr>
          <w:rFonts w:cs="Arial"/>
          <w:b/>
          <w:szCs w:val="16"/>
        </w:rPr>
        <w:t>opäť</w:t>
      </w:r>
      <w:r w:rsidRPr="003A2FA6">
        <w:rPr>
          <w:rFonts w:cs="Arial"/>
          <w:szCs w:val="16"/>
        </w:rPr>
        <w:t xml:space="preserve"> </w:t>
      </w:r>
      <w:r w:rsidRPr="003A2FA6">
        <w:rPr>
          <w:rFonts w:cs="Arial"/>
          <w:b/>
          <w:szCs w:val="16"/>
        </w:rPr>
        <w:t>identifikoval neoprávnené výdavky</w:t>
      </w:r>
      <w:r w:rsidRPr="003A2FA6">
        <w:rPr>
          <w:rFonts w:cs="Arial"/>
          <w:szCs w:val="16"/>
        </w:rPr>
        <w:t xml:space="preserve"> (uvedené sa nevzťahuje na preddavkové platby a výdavky, ktoré sú predmetom prebiehajúceho skúmania, a ktorých schvaľovanie riadiaci orgán pozastavil) až po stanovenej lehote </w:t>
      </w:r>
      <w:r>
        <w:rPr>
          <w:rFonts w:cs="Arial"/>
          <w:b/>
          <w:szCs w:val="16"/>
        </w:rPr>
        <w:t>12</w:t>
      </w:r>
      <w:r w:rsidRPr="003A2FA6">
        <w:rPr>
          <w:rFonts w:cs="Arial"/>
          <w:b/>
          <w:szCs w:val="16"/>
        </w:rPr>
        <w:t xml:space="preserve"> mesiacov</w:t>
      </w:r>
      <w:r w:rsidRPr="003A2FA6">
        <w:rPr>
          <w:rFonts w:cs="Arial"/>
          <w:szCs w:val="16"/>
        </w:rPr>
        <w:t xml:space="preserve">, a teda </w:t>
      </w:r>
      <w:r w:rsidRPr="003A2FA6">
        <w:rPr>
          <w:rFonts w:cs="Arial"/>
          <w:b/>
          <w:szCs w:val="16"/>
        </w:rPr>
        <w:t>reálne nedochádza k zúčtovaniu 100 %</w:t>
      </w:r>
      <w:r w:rsidRPr="003A2FA6">
        <w:rPr>
          <w:rFonts w:cs="Arial"/>
          <w:szCs w:val="16"/>
        </w:rPr>
        <w:t xml:space="preserve"> každej jednej poskytnutej zálohovej platby do stanovenej lehoty </w:t>
      </w:r>
      <w:r>
        <w:rPr>
          <w:rFonts w:cs="Arial"/>
          <w:b/>
          <w:szCs w:val="16"/>
        </w:rPr>
        <w:t>12</w:t>
      </w:r>
      <w:r w:rsidRPr="003A2FA6">
        <w:rPr>
          <w:rFonts w:cs="Arial"/>
          <w:b/>
          <w:szCs w:val="16"/>
        </w:rPr>
        <w:t xml:space="preserve"> mesiacov</w:t>
      </w:r>
      <w:r w:rsidRPr="003A2FA6">
        <w:rPr>
          <w:rFonts w:cs="Arial"/>
          <w:szCs w:val="16"/>
        </w:rPr>
        <w:t xml:space="preserve"> a ani k vráteniu </w:t>
      </w:r>
      <w:r w:rsidRPr="003A2FA6">
        <w:rPr>
          <w:rFonts w:cs="Arial"/>
          <w:b/>
        </w:rPr>
        <w:t>sumy nezúčtovaného rozdielu</w:t>
      </w:r>
      <w:r w:rsidRPr="003A2FA6">
        <w:rPr>
          <w:rFonts w:cs="Arial"/>
        </w:rPr>
        <w:t xml:space="preserve"> (</w:t>
      </w:r>
      <w:r w:rsidRPr="003A2FA6">
        <w:rPr>
          <w:rFonts w:cs="Arial"/>
          <w:szCs w:val="16"/>
        </w:rPr>
        <w:t xml:space="preserve">vo výške sumy identifikovaných neoprávnených výdavkov) </w:t>
      </w:r>
      <w:r w:rsidRPr="003A2FA6">
        <w:rPr>
          <w:rFonts w:cs="Arial"/>
        </w:rPr>
        <w:t xml:space="preserve">platobnej jednotke, </w:t>
      </w:r>
      <w:r w:rsidR="00CD307A">
        <w:rPr>
          <w:rFonts w:cs="Arial"/>
        </w:rPr>
        <w:t>poskytovateľ</w:t>
      </w:r>
      <w:r w:rsidRPr="003A2FA6">
        <w:rPr>
          <w:rFonts w:cs="Arial"/>
        </w:rPr>
        <w:t xml:space="preserve"> prijímateľa upozorní, aby finančné prostriedky vrátil a zašle prijímateľovi žiadosť o vrátenie finančných prostriedkov</w:t>
      </w:r>
      <w:r w:rsidR="00CD307A">
        <w:rPr>
          <w:rFonts w:cs="Arial"/>
        </w:rPr>
        <w:t>.</w:t>
      </w:r>
    </w:p>
    <w:p w14:paraId="3B034F5F"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0908D4E5" w14:textId="77777777" w:rsidR="00AE5A8F" w:rsidRPr="0073389C" w:rsidRDefault="00C37A90" w:rsidP="00CF7FC1">
      <w:pPr>
        <w:spacing w:before="120" w:after="120" w:line="288" w:lineRule="auto"/>
        <w:jc w:val="both"/>
        <w:rPr>
          <w:b/>
        </w:rPr>
      </w:pPr>
      <w:r w:rsidRPr="0073389C">
        <w:rPr>
          <w:rFonts w:cs="Arial"/>
          <w:szCs w:val="19"/>
        </w:rPr>
        <w:t xml:space="preserve">Zálohové platby sa týmto spôsobom poskytujú až do momentu dosiahnutia maximálne </w:t>
      </w:r>
      <w:r w:rsidR="009253C6">
        <w:rPr>
          <w:rFonts w:cs="Arial"/>
          <w:szCs w:val="19"/>
        </w:rPr>
        <w:t>100</w:t>
      </w:r>
      <w:r w:rsidR="009253C6" w:rsidRPr="0073389C">
        <w:rPr>
          <w:rFonts w:cs="Arial"/>
          <w:szCs w:val="19"/>
        </w:rPr>
        <w:t xml:space="preserve"> </w:t>
      </w:r>
      <w:r w:rsidRPr="0073389C">
        <w:rPr>
          <w:rFonts w:cs="Arial"/>
          <w:szCs w:val="19"/>
        </w:rPr>
        <w:t xml:space="preserve">% </w:t>
      </w:r>
      <w:r w:rsidR="009253C6">
        <w:rPr>
          <w:rFonts w:cs="Arial"/>
          <w:szCs w:val="19"/>
        </w:rPr>
        <w:t>celkových oprávnených výdavkov</w:t>
      </w:r>
      <w:r w:rsidR="009253C6" w:rsidRPr="0073389C">
        <w:rPr>
          <w:rFonts w:cs="Arial"/>
          <w:szCs w:val="19"/>
        </w:rPr>
        <w:t xml:space="preserve"> </w:t>
      </w:r>
      <w:r w:rsidRPr="0073389C">
        <w:rPr>
          <w:rFonts w:cs="Arial"/>
          <w:szCs w:val="19"/>
        </w:rPr>
        <w:t xml:space="preserve">na projekt </w:t>
      </w:r>
      <w:r w:rsidR="009A5D87" w:rsidRPr="009A5D87">
        <w:rPr>
          <w:rFonts w:cs="Arial"/>
          <w:szCs w:val="19"/>
        </w:rPr>
        <w:t xml:space="preserve">(v prípade kombinácie systému zálohových platieb a refundácie alebo v prípade kombinácie systému zálohových platieb, systému predfinancovania, a prípadne aj systému </w:t>
      </w:r>
      <w:r w:rsidR="009A5D87" w:rsidRPr="009A5D87">
        <w:rPr>
          <w:rFonts w:cs="Arial"/>
          <w:szCs w:val="19"/>
        </w:rPr>
        <w:lastRenderedPageBreak/>
        <w:t>refundácie sa zohľadňuje celková výška finančných prostriedkov poskytnutá všetkými využívanými systémami financovania, t. j. suma každej uhradenej žiadosti o platbu prijímateľa sa napočítava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Prijímateľ elektronicky prostredníctvom ITMS predloží riadiacemu orgánu poslednú žiadosť o platbu (zúčtovanie zálohovej platby (s príznakom záverečná)), ktorá plní funkciu záverečnej žiadosti o platbu.</w:t>
      </w:r>
      <w:r w:rsidR="00AF24EB">
        <w:rPr>
          <w:rFonts w:cs="Arial"/>
          <w:szCs w:val="19"/>
        </w:rPr>
        <w:t xml:space="preserve"> </w:t>
      </w:r>
      <w:r w:rsidR="00AE5A8F" w:rsidRPr="0073389C">
        <w:rPr>
          <w:b/>
        </w:rPr>
        <w:t>Systém refundácie</w:t>
      </w:r>
    </w:p>
    <w:p w14:paraId="32DBFF74"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3CE3C9B3"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09BDB996" w14:textId="77777777"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4E857600" w14:textId="77777777" w:rsidR="00BC57C8" w:rsidRDefault="007A0798" w:rsidP="00AE1A0E">
      <w:pPr>
        <w:spacing w:before="120" w:after="120" w:line="288" w:lineRule="auto"/>
        <w:jc w:val="both"/>
        <w:rPr>
          <w:b/>
        </w:rPr>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710CB4EA" w14:textId="77777777" w:rsidR="00AE1A0E" w:rsidRPr="00386AC5" w:rsidRDefault="00AE1A0E" w:rsidP="00AE1A0E">
      <w:pPr>
        <w:spacing w:before="120" w:after="120" w:line="288" w:lineRule="auto"/>
        <w:jc w:val="both"/>
        <w:rPr>
          <w:b/>
        </w:rPr>
      </w:pPr>
      <w:r w:rsidRPr="00386AC5">
        <w:rPr>
          <w:b/>
        </w:rPr>
        <w:t>Všeobecné pokyny k ŽoP</w:t>
      </w:r>
    </w:p>
    <w:p w14:paraId="0F8569D3" w14:textId="59F84371" w:rsidR="00CF0993" w:rsidRDefault="007A0798" w:rsidP="00CD75A3">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103"/>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w:t>
      </w:r>
      <w:r w:rsidR="00594011">
        <w:t>predloží</w:t>
      </w:r>
      <w:r w:rsidR="00594011" w:rsidRPr="00CD75A3">
        <w:t xml:space="preserve"> </w:t>
      </w:r>
      <w:r w:rsidR="00CD75A3" w:rsidRPr="00CD75A3">
        <w:t xml:space="preserve">prostredníctvom elektronického formulára v rámci verejnej časti ITMS2014+ </w:t>
      </w:r>
      <w:r w:rsidR="003F7BC9">
        <w:t xml:space="preserve">ako </w:t>
      </w:r>
      <w:r w:rsidR="003F7BC9" w:rsidRPr="00594011">
        <w:rPr>
          <w:b/>
        </w:rPr>
        <w:t>formálne podanie</w:t>
      </w:r>
      <w:r w:rsidR="003F7BC9">
        <w:rPr>
          <w:rStyle w:val="Odkaznapoznmkupodiarou"/>
        </w:rPr>
        <w:footnoteReference w:id="104"/>
      </w:r>
      <w:r w:rsidR="006F0EA9" w:rsidRPr="0073389C">
        <w:t xml:space="preserve"> </w:t>
      </w:r>
      <w:r w:rsidR="00224458">
        <w:t>spolu s povinnými prílohami</w:t>
      </w:r>
      <w:r w:rsidR="00E93331">
        <w:t xml:space="preserve"> a  podpornou dokumentáciou</w:t>
      </w:r>
      <w:r w:rsidR="00923C1E">
        <w:t xml:space="preserve">, </w:t>
      </w:r>
      <w:r w:rsidR="00E93331">
        <w:t>pričom</w:t>
      </w:r>
      <w:r w:rsidR="00923C1E">
        <w:t xml:space="preserve"> o odoslaní novej ŽoP prostredníctvom ITMS </w:t>
      </w:r>
      <w:r w:rsidR="00E93331">
        <w:t xml:space="preserve">ihneď </w:t>
      </w:r>
      <w:r w:rsidR="00923C1E">
        <w:t>informuje Poskytovateľa</w:t>
      </w:r>
      <w:r w:rsidR="00923C1E" w:rsidRPr="00923C1E">
        <w:t xml:space="preserve"> </w:t>
      </w:r>
      <w:r w:rsidR="00923C1E">
        <w:t xml:space="preserve">mailom. </w:t>
      </w:r>
      <w:r w:rsidR="00CD75A3">
        <w:t xml:space="preserve"> </w:t>
      </w:r>
      <w:r w:rsidR="004767E2">
        <w:t xml:space="preserve">V prípade, že priložené dokumenty sú uvedené v zozname príloh ŽoP, nie je potrebná ich </w:t>
      </w:r>
      <w:r w:rsidR="00E93331">
        <w:t xml:space="preserve"> samostatn</w:t>
      </w:r>
      <w:r w:rsidR="004767E2">
        <w:t>á</w:t>
      </w:r>
      <w:r w:rsidR="00E93331">
        <w:t xml:space="preserve"> </w:t>
      </w:r>
      <w:r w:rsidR="004767E2">
        <w:t>autorizácia.</w:t>
      </w:r>
    </w:p>
    <w:p w14:paraId="14A472C4" w14:textId="612A8324" w:rsidR="00CF0993" w:rsidRDefault="00224458" w:rsidP="00CD75A3">
      <w:pPr>
        <w:spacing w:before="120" w:after="120" w:line="288" w:lineRule="auto"/>
        <w:jc w:val="both"/>
      </w:pPr>
      <w:r>
        <w:t xml:space="preserve">Následne </w:t>
      </w:r>
      <w:r w:rsidRPr="001B3A72">
        <w:t xml:space="preserve">formulár  </w:t>
      </w:r>
      <w:r>
        <w:t>ŽoP</w:t>
      </w:r>
      <w:r w:rsidR="00C02760">
        <w:t xml:space="preserve"> zaslaný cez ITMS2014+</w:t>
      </w:r>
      <w:r w:rsidRPr="001B3A72">
        <w:t xml:space="preserve"> </w:t>
      </w:r>
      <w:r w:rsidR="0082016D">
        <w:t xml:space="preserve">žiadateľ doručí </w:t>
      </w:r>
      <w:r w:rsidR="0082016D" w:rsidRPr="001B3A72">
        <w:t xml:space="preserve"> </w:t>
      </w:r>
      <w:r>
        <w:t>v</w:t>
      </w:r>
      <w:r w:rsidR="00CF0993" w:rsidRPr="001B3A72">
        <w:t xml:space="preserve">  elektronickej </w:t>
      </w:r>
      <w:r w:rsidRPr="001B3A72">
        <w:t>podob</w:t>
      </w:r>
      <w:r>
        <w:t>e</w:t>
      </w:r>
      <w:r w:rsidR="00E34C8A">
        <w:rPr>
          <w:rStyle w:val="Odkaznapoznmkupodiarou"/>
        </w:rPr>
        <w:footnoteReference w:id="105"/>
      </w:r>
      <w:r w:rsidRPr="001B3A72">
        <w:t xml:space="preserve"> </w:t>
      </w:r>
      <w:r w:rsidR="00CF0993" w:rsidRPr="001B3A72">
        <w:t>podpísaný  oprávnenou osobou kvalifikovaným elektronickým podpisom</w:t>
      </w:r>
      <w:r w:rsidR="00CF0993" w:rsidRPr="001B3A72">
        <w:rPr>
          <w:vertAlign w:val="superscript"/>
        </w:rPr>
        <w:footnoteReference w:id="106"/>
      </w:r>
      <w:r w:rsidR="00CF0993">
        <w:t xml:space="preserve"> </w:t>
      </w:r>
      <w:r w:rsidR="00CF0993" w:rsidRPr="001B3A72">
        <w:t>prostredníctvom</w:t>
      </w:r>
      <w:r w:rsidR="00CF0993">
        <w:t xml:space="preserve"> integrovanej funkcionality ITMS2014+ s </w:t>
      </w:r>
      <w:r w:rsidR="00CF0993" w:rsidRPr="001B3A72">
        <w:t xml:space="preserve"> </w:t>
      </w:r>
      <w:r w:rsidR="00E31C7A">
        <w:t>UPVS</w:t>
      </w:r>
      <w:r w:rsidR="00CF0993" w:rsidRPr="001B3A72">
        <w:t xml:space="preserve"> </w:t>
      </w:r>
      <w:r w:rsidR="00E31C7A">
        <w:t>„</w:t>
      </w:r>
      <w:r w:rsidR="00CF0993" w:rsidRPr="001B3A72">
        <w:t>slovensko.sk</w:t>
      </w:r>
      <w:r w:rsidR="00E31C7A">
        <w:t>“</w:t>
      </w:r>
      <w:r w:rsidR="00594011">
        <w:t xml:space="preserve"> (elektronické podanie - formálne)</w:t>
      </w:r>
      <w:r w:rsidR="00CF0993" w:rsidRPr="001B3A72">
        <w:t>.</w:t>
      </w:r>
      <w:r w:rsidR="00E34C8A">
        <w:t xml:space="preserve"> </w:t>
      </w:r>
      <w:r w:rsidR="00E31C7A">
        <w:t>Autorizácia ŽoP e</w:t>
      </w:r>
      <w:r w:rsidR="00E34C8A">
        <w:t>lektronický</w:t>
      </w:r>
      <w:r w:rsidR="00E31C7A">
        <w:t>m</w:t>
      </w:r>
      <w:r w:rsidR="00E34C8A">
        <w:t xml:space="preserve"> podpis</w:t>
      </w:r>
      <w:r w:rsidR="00E31C7A">
        <w:t xml:space="preserve">om </w:t>
      </w:r>
      <w:r w:rsidR="00E34C8A">
        <w:t xml:space="preserve"> môže byť nahraden</w:t>
      </w:r>
      <w:r w:rsidR="00E31C7A">
        <w:t>á</w:t>
      </w:r>
      <w:r w:rsidR="001A021A">
        <w:t xml:space="preserve"> aj</w:t>
      </w:r>
      <w:r w:rsidR="00CF0993">
        <w:t xml:space="preserve"> </w:t>
      </w:r>
      <w:r w:rsidR="00E31C7A">
        <w:t xml:space="preserve">vložením </w:t>
      </w:r>
      <w:r w:rsidR="001C4AFD">
        <w:t xml:space="preserve"> </w:t>
      </w:r>
      <w:r w:rsidR="00E34C8A" w:rsidRPr="00473936">
        <w:rPr>
          <w:bCs/>
          <w:iCs/>
        </w:rPr>
        <w:t>sken</w:t>
      </w:r>
      <w:r w:rsidR="00E31C7A">
        <w:rPr>
          <w:bCs/>
          <w:iCs/>
        </w:rPr>
        <w:t>u</w:t>
      </w:r>
      <w:r w:rsidR="001A021A">
        <w:rPr>
          <w:bCs/>
          <w:iCs/>
        </w:rPr>
        <w:t xml:space="preserve"> listinnej podoby</w:t>
      </w:r>
      <w:r w:rsidR="00E34C8A">
        <w:rPr>
          <w:bCs/>
          <w:iCs/>
        </w:rPr>
        <w:t xml:space="preserve"> </w:t>
      </w:r>
      <w:r w:rsidR="00E31C7A">
        <w:rPr>
          <w:bCs/>
          <w:iCs/>
        </w:rPr>
        <w:t>podpísaného</w:t>
      </w:r>
      <w:r w:rsidR="00E31C7A" w:rsidRPr="00473936">
        <w:rPr>
          <w:bCs/>
          <w:iCs/>
        </w:rPr>
        <w:t xml:space="preserve"> </w:t>
      </w:r>
      <w:r w:rsidR="00E34C8A">
        <w:rPr>
          <w:bCs/>
          <w:iCs/>
        </w:rPr>
        <w:t xml:space="preserve">formulára </w:t>
      </w:r>
      <w:r w:rsidR="00DE0F69">
        <w:rPr>
          <w:bCs/>
          <w:iCs/>
        </w:rPr>
        <w:t>ŽoP</w:t>
      </w:r>
      <w:r w:rsidR="00DE0F69" w:rsidRPr="00E31C7A">
        <w:rPr>
          <w:bCs/>
          <w:iCs/>
        </w:rPr>
        <w:t xml:space="preserve"> </w:t>
      </w:r>
      <w:r w:rsidR="00E31C7A">
        <w:rPr>
          <w:bCs/>
          <w:iCs/>
        </w:rPr>
        <w:t xml:space="preserve">oprávnenou osobou </w:t>
      </w:r>
      <w:r w:rsidR="00E31C7A" w:rsidRPr="00473936">
        <w:rPr>
          <w:bCs/>
          <w:iCs/>
        </w:rPr>
        <w:t>do ITMS2014+</w:t>
      </w:r>
      <w:r w:rsidR="00594011">
        <w:rPr>
          <w:bCs/>
          <w:iCs/>
        </w:rPr>
        <w:t xml:space="preserve"> (listinné podanie - formálne)</w:t>
      </w:r>
      <w:r w:rsidR="00E31C7A">
        <w:rPr>
          <w:bCs/>
          <w:iCs/>
        </w:rPr>
        <w:t xml:space="preserve">. </w:t>
      </w:r>
      <w:r w:rsidR="00DE0F69">
        <w:rPr>
          <w:bCs/>
          <w:iCs/>
        </w:rPr>
        <w:t xml:space="preserve"> </w:t>
      </w:r>
    </w:p>
    <w:p w14:paraId="03D380BB" w14:textId="1D7AF2CE" w:rsidR="007A0798" w:rsidRPr="0073389C" w:rsidRDefault="007A0798" w:rsidP="00CD75A3">
      <w:pPr>
        <w:spacing w:before="120" w:after="120" w:line="288" w:lineRule="auto"/>
        <w:jc w:val="both"/>
      </w:pPr>
      <w:r w:rsidRPr="0073389C">
        <w:t>V prípade nedoručenia</w:t>
      </w:r>
      <w:r w:rsidR="001A021A">
        <w:t xml:space="preserve"> podpísanej</w:t>
      </w:r>
      <w:r w:rsidRPr="0073389C">
        <w:t xml:space="preserve"> </w:t>
      </w:r>
      <w:r w:rsidR="00520D9B">
        <w:t xml:space="preserve">ŽoP </w:t>
      </w:r>
      <w:r w:rsidR="001A021A">
        <w:t xml:space="preserve">podľa predchádzajúceho odseku </w:t>
      </w:r>
      <w:r w:rsidRPr="0073389C" w:rsidDel="004132E7">
        <w:t xml:space="preserve">poskytovateľovi </w:t>
      </w:r>
      <w:r w:rsidRPr="0073389C">
        <w:t>najneskôr do </w:t>
      </w:r>
      <w:r w:rsidR="00C02760">
        <w:t>5</w:t>
      </w:r>
      <w:r w:rsidR="00C02760" w:rsidRPr="0073389C">
        <w:t> </w:t>
      </w:r>
      <w:r w:rsidRPr="0073389C">
        <w:t>pracovných dní odo dňa odoslania žiadosti o platbu cez verejnú časť ITMS</w:t>
      </w:r>
      <w:r w:rsidR="00885064">
        <w:t>2014+</w:t>
      </w:r>
      <w:r w:rsidRPr="0073389C">
        <w:t>,</w:t>
      </w:r>
      <w:r w:rsidR="00C02760">
        <w:t xml:space="preserve"> poskytovateľ vyzve prijímateľa </w:t>
      </w:r>
      <w:r w:rsidR="00A35539">
        <w:t>na</w:t>
      </w:r>
      <w:r w:rsidR="00C02760">
        <w:t xml:space="preserve"> nápravu v lehote nie kratšej ako </w:t>
      </w:r>
      <w:r w:rsidR="00283A45">
        <w:t xml:space="preserve">5 </w:t>
      </w:r>
      <w:r w:rsidR="00C02760">
        <w:t xml:space="preserve">dni, pričom </w:t>
      </w:r>
      <w:r w:rsidRPr="0073389C">
        <w:t xml:space="preserve">je </w:t>
      </w:r>
      <w:r w:rsidR="00D62225" w:rsidRPr="0073389C">
        <w:t>poskytovateľ</w:t>
      </w:r>
      <w:r w:rsidRPr="0073389C">
        <w:t xml:space="preserve"> </w:t>
      </w:r>
      <w:r w:rsidR="00C02760">
        <w:t>po uplynutí</w:t>
      </w:r>
      <w:r w:rsidR="00E31C7A">
        <w:t xml:space="preserve"> dodatočnej lehoty</w:t>
      </w:r>
      <w:r w:rsidR="00C02760">
        <w:t xml:space="preserve"> </w:t>
      </w:r>
      <w:r w:rsidRPr="0073389C">
        <w:t>oprávnený</w:t>
      </w:r>
      <w:r w:rsidR="00C02760">
        <w:t xml:space="preserve"> </w:t>
      </w:r>
      <w:r w:rsidRPr="0073389C">
        <w:t xml:space="preserve"> predmetnú žiadosť o platbu vo verejnej časti ITMS2014+ zamietnuť a prijímateľ bude povinný </w:t>
      </w:r>
      <w:r w:rsidRPr="0073389C">
        <w:lastRenderedPageBreak/>
        <w:t xml:space="preserve">opätovne zaevidovať ŽoP do ITMS2014+ a to bez nároku na preplatenie tejto činnosti. </w:t>
      </w:r>
      <w:r w:rsidR="001210E9">
        <w:t xml:space="preserve">Výzva na </w:t>
      </w:r>
      <w:r w:rsidR="00E34C8A">
        <w:t>autorizáciu</w:t>
      </w:r>
      <w:r w:rsidR="001210E9">
        <w:t xml:space="preserve"> ŽoP má za účinok pozastavenie plynutia lehoty</w:t>
      </w:r>
      <w:r w:rsidR="00F40689">
        <w:rPr>
          <w:rStyle w:val="Odkaznapoznmkupodiarou"/>
        </w:rPr>
        <w:footnoteReference w:id="107"/>
      </w:r>
      <w:r w:rsidR="001210E9">
        <w:t xml:space="preserve"> </w:t>
      </w:r>
      <w:r w:rsidR="001210E9" w:rsidRPr="0073389C">
        <w:rPr>
          <w:szCs w:val="19"/>
        </w:rPr>
        <w:t xml:space="preserve">na administratívnu </w:t>
      </w:r>
      <w:r w:rsidR="001210E9">
        <w:rPr>
          <w:szCs w:val="19"/>
        </w:rPr>
        <w:t>finančnú</w:t>
      </w:r>
      <w:r w:rsidR="001210E9" w:rsidRPr="0073389C">
        <w:rPr>
          <w:szCs w:val="19"/>
        </w:rPr>
        <w:t xml:space="preserve"> kontrolu ŽoP</w:t>
      </w:r>
      <w:r w:rsidR="001210E9">
        <w:rPr>
          <w:szCs w:val="19"/>
        </w:rPr>
        <w:t>.</w:t>
      </w:r>
    </w:p>
    <w:p w14:paraId="4AC0A762" w14:textId="145136B2" w:rsidR="007A0798" w:rsidRPr="0073389C" w:rsidRDefault="00737B72" w:rsidP="0029700B">
      <w:pPr>
        <w:pStyle w:val="Zkladntext"/>
        <w:spacing w:before="120" w:after="120" w:line="288" w:lineRule="auto"/>
        <w:rPr>
          <w:rFonts w:ascii="Arial" w:hAnsi="Arial" w:cs="Arial"/>
          <w:sz w:val="19"/>
          <w:szCs w:val="19"/>
          <w:lang w:val="sk-SK"/>
        </w:rPr>
      </w:pPr>
      <w:r w:rsidRPr="00737B72">
        <w:rPr>
          <w:rFonts w:ascii="Arial" w:hAnsi="Arial"/>
          <w:sz w:val="19"/>
          <w:lang w:val="sk-SK" w:eastAsia="en-US"/>
        </w:rPr>
        <w:t>Pre začatie</w:t>
      </w:r>
      <w:r w:rsidR="00334533" w:rsidRPr="00737B72">
        <w:rPr>
          <w:rFonts w:ascii="Arial" w:hAnsi="Arial"/>
          <w:sz w:val="19"/>
          <w:lang w:val="sk-SK" w:eastAsia="en-US"/>
        </w:rPr>
        <w:t xml:space="preserve"> kontroly ŽoP je</w:t>
      </w:r>
      <w:r w:rsidRPr="00737B72">
        <w:rPr>
          <w:rFonts w:ascii="Arial" w:hAnsi="Arial"/>
          <w:sz w:val="19"/>
          <w:lang w:val="sk-SK" w:eastAsia="en-US"/>
        </w:rPr>
        <w:t xml:space="preserve"> rozhodujúce </w:t>
      </w:r>
      <w:r w:rsidR="00334533" w:rsidRPr="00737B72">
        <w:rPr>
          <w:rFonts w:ascii="Arial" w:hAnsi="Arial"/>
          <w:sz w:val="19"/>
          <w:lang w:val="sk-SK" w:eastAsia="en-US"/>
        </w:rPr>
        <w:t xml:space="preserve"> doručenie ŽoP</w:t>
      </w:r>
      <w:r w:rsidR="001210E9">
        <w:rPr>
          <w:rFonts w:ascii="Arial" w:hAnsi="Arial"/>
          <w:sz w:val="19"/>
          <w:lang w:val="sk-SK" w:eastAsia="en-US"/>
        </w:rPr>
        <w:t xml:space="preserve"> </w:t>
      </w:r>
      <w:r w:rsidR="001210E9" w:rsidRPr="001210E9">
        <w:rPr>
          <w:rFonts w:ascii="Arial" w:hAnsi="Arial"/>
          <w:sz w:val="19"/>
          <w:lang w:val="sk-SK" w:eastAsia="en-US"/>
        </w:rPr>
        <w:t>prostredníctvom elektronického formulára v ITMS</w:t>
      </w:r>
      <w:r w:rsidR="00334533" w:rsidRPr="00737B72">
        <w:rPr>
          <w:rFonts w:ascii="Arial" w:hAnsi="Arial"/>
          <w:sz w:val="19"/>
          <w:lang w:val="sk-SK" w:eastAsia="en-US"/>
        </w:rPr>
        <w:t xml:space="preserve">. </w:t>
      </w:r>
    </w:p>
    <w:p w14:paraId="5BE23E68"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1180F387" w14:textId="547946C2" w:rsidR="007A0798" w:rsidRDefault="007A0798" w:rsidP="00CF7FC1">
      <w:pPr>
        <w:pStyle w:val="Zkladntext"/>
        <w:spacing w:before="120" w:after="120" w:line="288" w:lineRule="auto"/>
        <w:rPr>
          <w:rFonts w:ascii="Arial" w:hAnsi="Arial"/>
          <w:sz w:val="19"/>
          <w:szCs w:val="19"/>
          <w:lang w:val="sk-SK"/>
        </w:rPr>
      </w:pPr>
      <w:r w:rsidRPr="0073389C">
        <w:rPr>
          <w:rFonts w:ascii="Arial" w:hAnsi="Arial" w:cs="Arial"/>
          <w:sz w:val="19"/>
          <w:szCs w:val="19"/>
          <w:lang w:val="sk-SK"/>
        </w:rPr>
        <w:t>Súčasťou žiadosti o platbu je aj podporná dokumentácia</w:t>
      </w:r>
      <w:r w:rsidR="001210E9">
        <w:rPr>
          <w:rFonts w:ascii="Arial" w:hAnsi="Arial" w:cs="Arial"/>
          <w:sz w:val="19"/>
          <w:szCs w:val="19"/>
          <w:lang w:val="sk-SK"/>
        </w:rPr>
        <w:t xml:space="preserve">, ktorej originál </w:t>
      </w:r>
      <w:r w:rsidRPr="0073389C">
        <w:rPr>
          <w:rFonts w:ascii="Arial" w:hAnsi="Arial" w:cs="Arial"/>
          <w:sz w:val="19"/>
          <w:szCs w:val="19"/>
          <w:lang w:val="sk-SK"/>
        </w:rPr>
        <w:t xml:space="preserve"> prijímateľ </w:t>
      </w:r>
      <w:r w:rsidR="001210E9">
        <w:rPr>
          <w:rFonts w:ascii="Arial" w:hAnsi="Arial" w:cs="Arial"/>
          <w:sz w:val="19"/>
          <w:szCs w:val="19"/>
          <w:lang w:val="sk-SK"/>
        </w:rPr>
        <w:t xml:space="preserve">v súlade so Zmluvou o NFP </w:t>
      </w:r>
      <w:r w:rsidR="001210E9" w:rsidRPr="0073389C">
        <w:rPr>
          <w:rFonts w:ascii="Arial" w:hAnsi="Arial" w:cs="Arial"/>
          <w:sz w:val="19"/>
          <w:szCs w:val="19"/>
          <w:lang w:val="sk-SK"/>
        </w:rPr>
        <w:t xml:space="preserve">uchováva </w:t>
      </w:r>
      <w:r w:rsidR="001210E9">
        <w:rPr>
          <w:rFonts w:ascii="Arial" w:hAnsi="Arial" w:cs="Arial"/>
          <w:sz w:val="19"/>
          <w:szCs w:val="19"/>
          <w:lang w:val="sk-SK"/>
        </w:rPr>
        <w:t>u seba pre potreby kontrolných orgánov</w:t>
      </w:r>
      <w:r w:rsidRPr="0073389C">
        <w:rPr>
          <w:rFonts w:ascii="Arial" w:hAnsi="Arial" w:cs="Arial"/>
          <w:sz w:val="19"/>
          <w:szCs w:val="19"/>
          <w:lang w:val="sk-SK"/>
        </w:rPr>
        <w:t>.</w:t>
      </w:r>
      <w:r w:rsidR="001210E9">
        <w:rPr>
          <w:rFonts w:ascii="Arial" w:hAnsi="Arial" w:cs="Arial"/>
          <w:sz w:val="19"/>
          <w:szCs w:val="19"/>
          <w:lang w:val="sk-SK"/>
        </w:rPr>
        <w:t xml:space="preserve"> </w:t>
      </w:r>
      <w:r w:rsidRPr="0073389C">
        <w:rPr>
          <w:rFonts w:ascii="Arial" w:hAnsi="Arial" w:cs="Arial"/>
          <w:sz w:val="19"/>
          <w:szCs w:val="19"/>
          <w:lang w:val="sk-SK"/>
        </w:rPr>
        <w:t xml:space="preserve">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1B0B2A0F" w14:textId="77777777" w:rsidR="00851ECB" w:rsidRPr="0073389C" w:rsidRDefault="00851ECB" w:rsidP="00851EC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42029B">
        <w:rPr>
          <w:b/>
        </w:rPr>
        <w:t>Prijímateľ je povinný</w:t>
      </w:r>
      <w:r>
        <w:t xml:space="preserve"> podpornú dokumentáciu – účtovné doklady</w:t>
      </w:r>
      <w:r w:rsidR="00256785">
        <w:t xml:space="preserve"> k zaúčtovaniu miezd (</w:t>
      </w:r>
      <w:r w:rsidR="00256785" w:rsidRPr="0073389C">
        <w:t>zúčtovacia a výplatná listina resp. iný obdobný účtovný doklad</w:t>
      </w:r>
      <w:r w:rsidR="00256785">
        <w:t>)</w:t>
      </w:r>
      <w:r>
        <w:t xml:space="preserve">, </w:t>
      </w:r>
      <w:r w:rsidR="00256785">
        <w:t xml:space="preserve">faktúry, </w:t>
      </w:r>
      <w:r>
        <w:t>sumarizačné hárky,</w:t>
      </w:r>
      <w:r w:rsidR="00256785">
        <w:t xml:space="preserve"> konečné výstupy projektu </w:t>
      </w:r>
      <w:r w:rsidR="00256785" w:rsidRPr="0042029B">
        <w:rPr>
          <w:b/>
        </w:rPr>
        <w:t>nahrať do</w:t>
      </w:r>
      <w:r w:rsidRPr="0042029B">
        <w:rPr>
          <w:b/>
        </w:rPr>
        <w:t xml:space="preserve"> </w:t>
      </w:r>
      <w:r w:rsidR="00256785" w:rsidRPr="0042029B">
        <w:rPr>
          <w:rFonts w:cs="Arial"/>
          <w:b/>
          <w:szCs w:val="19"/>
        </w:rPr>
        <w:t>verejnej časti portálu ITMS2014+ pri každej žiadosti o platbu typu priebežná platba a zúčtovanie zálohovej platby</w:t>
      </w:r>
      <w:r w:rsidR="00256785">
        <w:rPr>
          <w:rFonts w:cs="Arial"/>
          <w:szCs w:val="19"/>
        </w:rPr>
        <w:t>.</w:t>
      </w:r>
    </w:p>
    <w:p w14:paraId="165934C7" w14:textId="77777777" w:rsidR="00851ECB" w:rsidRPr="0073389C" w:rsidRDefault="00851ECB" w:rsidP="00CF7FC1">
      <w:pPr>
        <w:pStyle w:val="Zkladntext"/>
        <w:spacing w:before="120" w:after="120" w:line="288" w:lineRule="auto"/>
        <w:rPr>
          <w:rFonts w:ascii="Arial" w:hAnsi="Arial" w:cs="Arial"/>
          <w:sz w:val="19"/>
          <w:szCs w:val="19"/>
          <w:lang w:val="sk-SK"/>
        </w:rPr>
      </w:pPr>
    </w:p>
    <w:p w14:paraId="774A7A06" w14:textId="77777777"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7F38402C" w14:textId="77777777" w:rsidR="008E1AC5" w:rsidRDefault="007A0798" w:rsidP="005B19C6">
      <w:pPr>
        <w:pStyle w:val="Zkladntext"/>
        <w:spacing w:before="120" w:after="120" w:line="288" w:lineRule="auto"/>
      </w:pPr>
      <w:r w:rsidRPr="0073389C">
        <w:rPr>
          <w:rFonts w:ascii="Arial" w:hAnsi="Arial" w:cs="Arial"/>
          <w:sz w:val="19"/>
          <w:szCs w:val="19"/>
          <w:lang w:val="sk-SK"/>
        </w:rPr>
        <w:t xml:space="preserve">Poradové číslo všeobecných príloh je vo verejnej časti portálu ITMS2014+ generované automaticky. Prijímateľ však </w:t>
      </w:r>
      <w:r w:rsidR="00D535D4">
        <w:rPr>
          <w:rFonts w:ascii="Arial" w:hAnsi="Arial" w:cs="Arial"/>
          <w:sz w:val="19"/>
          <w:szCs w:val="19"/>
          <w:lang w:val="sk-SK"/>
        </w:rPr>
        <w:t xml:space="preserve"> môže</w:t>
      </w:r>
      <w:r w:rsidRPr="0073389C">
        <w:rPr>
          <w:rFonts w:ascii="Arial" w:hAnsi="Arial" w:cs="Arial"/>
          <w:sz w:val="19"/>
          <w:szCs w:val="19"/>
          <w:lang w:val="sk-SK"/>
        </w:rPr>
        <w:t xml:space="preserve">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r w:rsidR="00301A14">
        <w:rPr>
          <w:rFonts w:ascii="Arial" w:hAnsi="Arial" w:cs="Arial"/>
          <w:sz w:val="19"/>
          <w:szCs w:val="19"/>
          <w:lang w:val="sk-SK"/>
        </w:rPr>
        <w:t xml:space="preserve"> Prijímateľ je povinný podpornú dokumentáciu predložiť </w:t>
      </w:r>
      <w:r w:rsidR="00453006">
        <w:rPr>
          <w:rFonts w:ascii="Arial" w:hAnsi="Arial" w:cs="Arial"/>
          <w:sz w:val="19"/>
          <w:szCs w:val="19"/>
          <w:lang w:val="sk-SK"/>
        </w:rPr>
        <w:t>v súlade so zoznamom deklarovaných výdavkov.</w:t>
      </w:r>
      <w:r w:rsidR="00301A14">
        <w:rPr>
          <w:rFonts w:ascii="Arial" w:hAnsi="Arial" w:cs="Arial"/>
          <w:sz w:val="19"/>
          <w:szCs w:val="19"/>
          <w:lang w:val="sk-SK"/>
        </w:rPr>
        <w:t xml:space="preserve"> </w:t>
      </w:r>
      <w:r w:rsidR="00453006">
        <w:rPr>
          <w:rFonts w:ascii="Arial" w:hAnsi="Arial" w:cs="Arial"/>
          <w:sz w:val="19"/>
          <w:szCs w:val="19"/>
          <w:lang w:val="sk-SK"/>
        </w:rPr>
        <w:t>V prípade, ak prijímateľ predloží ŽoP s podpornou dokumentáciou, ktorá nebude riadne zoradená, poskytovateľ si vyhradzuje právo ju zamietnuť.</w:t>
      </w:r>
    </w:p>
    <w:p w14:paraId="2C02CBE6" w14:textId="77777777"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02551066" w14:textId="027A4EFC"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w:t>
      </w:r>
      <w:r w:rsidR="009A6038">
        <w:rPr>
          <w:rFonts w:ascii="Arial" w:hAnsi="Arial" w:cs="Arial"/>
          <w:sz w:val="19"/>
          <w:szCs w:val="19"/>
          <w:lang w:val="sk-SK"/>
        </w:rPr>
        <w:t>.</w:t>
      </w:r>
      <w:r w:rsidR="00627C7E" w:rsidRPr="00AE7005">
        <w:rPr>
          <w:rFonts w:ascii="Arial" w:hAnsi="Arial" w:cs="Arial"/>
          <w:sz w:val="19"/>
          <w:szCs w:val="19"/>
          <w:lang w:val="sk-SK"/>
        </w:rPr>
        <w:t xml:space="preserve"> </w:t>
      </w:r>
    </w:p>
    <w:p w14:paraId="1462C45E" w14:textId="77777777" w:rsidR="00AE5A8F" w:rsidRPr="0073389C" w:rsidRDefault="00AE5A8F" w:rsidP="00CF7FC1">
      <w:pPr>
        <w:pStyle w:val="Zkladntext"/>
        <w:spacing w:before="120" w:after="120" w:line="288" w:lineRule="auto"/>
        <w:rPr>
          <w:rFonts w:ascii="Arial" w:hAnsi="Arial" w:cs="Arial"/>
          <w:sz w:val="20"/>
          <w:szCs w:val="20"/>
          <w:lang w:val="sk-SK"/>
        </w:rPr>
      </w:pPr>
    </w:p>
    <w:p w14:paraId="2C13FD2E" w14:textId="77777777" w:rsidR="009D7F63" w:rsidRPr="0073389C" w:rsidRDefault="009D7F63" w:rsidP="009D7F63">
      <w:pPr>
        <w:pStyle w:val="Nadpis3"/>
        <w:spacing w:line="288" w:lineRule="auto"/>
        <w:ind w:left="567" w:firstLine="0"/>
        <w:rPr>
          <w:lang w:val="sk-SK" w:eastAsia="cs-CZ"/>
        </w:rPr>
      </w:pPr>
      <w:bookmarkStart w:id="96" w:name="_Toc410907861"/>
      <w:bookmarkStart w:id="97" w:name="_Toc440372875"/>
      <w:bookmarkStart w:id="98" w:name="_Toc94683063"/>
      <w:r w:rsidRPr="0073389C">
        <w:rPr>
          <w:caps/>
          <w:lang w:val="sk-SK" w:eastAsia="cs-CZ"/>
        </w:rPr>
        <w:lastRenderedPageBreak/>
        <w:t>Ú</w:t>
      </w:r>
      <w:r w:rsidRPr="0073389C">
        <w:rPr>
          <w:lang w:val="sk-SK" w:eastAsia="cs-CZ"/>
        </w:rPr>
        <w:t>čtovné doklady a ich prílohy</w:t>
      </w:r>
      <w:bookmarkEnd w:id="96"/>
      <w:bookmarkEnd w:id="97"/>
      <w:bookmarkEnd w:id="98"/>
    </w:p>
    <w:p w14:paraId="15E48C94"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BF1CC73"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108"/>
      </w:r>
      <w:r w:rsidRPr="0073389C">
        <w:rPr>
          <w:rFonts w:ascii="Arial" w:hAnsi="Arial" w:cs="Arial"/>
          <w:sz w:val="19"/>
          <w:szCs w:val="19"/>
          <w:lang w:val="sk-SK" w:eastAsia="cs-CZ"/>
        </w:rPr>
        <w:t xml:space="preserve">. </w:t>
      </w:r>
    </w:p>
    <w:p w14:paraId="063D4AF2"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870E06E"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1D5ED6D9" w14:textId="150D9EDB" w:rsidR="009D7F63" w:rsidRPr="0073389C" w:rsidRDefault="009D7F63" w:rsidP="009D7F63">
      <w:pPr>
        <w:pStyle w:val="Bulletslevel1"/>
        <w:ind w:left="567" w:hanging="283"/>
        <w:rPr>
          <w:lang w:val="sk-SK"/>
        </w:rPr>
      </w:pPr>
      <w:r w:rsidRPr="0073389C">
        <w:rPr>
          <w:lang w:val="sk-SK"/>
        </w:rPr>
        <w:t>časovú spôsobilosť z hľadiska uhradenia výdavku</w:t>
      </w:r>
      <w:r w:rsidR="002C3795">
        <w:rPr>
          <w:lang w:val="sk-SK"/>
        </w:rPr>
        <w:t xml:space="preserve"> </w:t>
      </w:r>
      <w:r w:rsidR="002C3795" w:rsidRPr="002C3795">
        <w:rPr>
          <w:lang w:val="sk-SK"/>
        </w:rPr>
        <w:t>(upozorňujeme, že vystavenie účtovného dokladu, ako aj úhrada oprávneného výdavku nemusia z časového hľadiska nevyhnutne spadať do obdobia realizácie hlavných aktivít projektu</w:t>
      </w:r>
      <w:r w:rsidR="002C3795" w:rsidRPr="002C3795">
        <w:rPr>
          <w:vertAlign w:val="superscript"/>
          <w:lang w:val="sk-SK"/>
        </w:rPr>
        <w:footnoteReference w:id="109"/>
      </w:r>
      <w:r w:rsidR="002C3795" w:rsidRPr="002C3795">
        <w:rPr>
          <w:lang w:val="sk-SK"/>
        </w:rPr>
        <w:t>)</w:t>
      </w:r>
      <w:r w:rsidRPr="0073389C">
        <w:rPr>
          <w:lang w:val="sk-SK"/>
        </w:rPr>
        <w:t xml:space="preserve">, </w:t>
      </w:r>
    </w:p>
    <w:p w14:paraId="5A64F21C"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6DA90D9C"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097C1A07" w14:textId="77777777" w:rsidR="009D7F63" w:rsidRPr="0073389C" w:rsidRDefault="009D7F63" w:rsidP="009D7F63">
      <w:pPr>
        <w:tabs>
          <w:tab w:val="num" w:pos="426"/>
        </w:tabs>
        <w:spacing w:before="120" w:after="120" w:line="288" w:lineRule="auto"/>
        <w:jc w:val="both"/>
        <w:rPr>
          <w:b/>
          <w:u w:val="single"/>
          <w:lang w:eastAsia="cs-CZ"/>
        </w:rPr>
      </w:pPr>
      <w:bookmarkStart w:id="99" w:name="_Toc317864902"/>
      <w:bookmarkStart w:id="100" w:name="_Toc317865114"/>
      <w:bookmarkStart w:id="101" w:name="_Toc317865267"/>
      <w:bookmarkStart w:id="102" w:name="_Toc317865410"/>
      <w:bookmarkStart w:id="103" w:name="_Toc317865549"/>
      <w:bookmarkStart w:id="104" w:name="_Toc317865688"/>
      <w:bookmarkStart w:id="105" w:name="_Toc317866058"/>
      <w:bookmarkStart w:id="106" w:name="_Toc317866203"/>
      <w:bookmarkStart w:id="107" w:name="_Toc317866305"/>
      <w:bookmarkStart w:id="108" w:name="_Toc317866470"/>
      <w:bookmarkStart w:id="109" w:name="_Toc317866572"/>
      <w:bookmarkStart w:id="110" w:name="_Toc317866789"/>
      <w:bookmarkStart w:id="111" w:name="_Toc329084085"/>
      <w:bookmarkEnd w:id="99"/>
      <w:bookmarkEnd w:id="100"/>
      <w:bookmarkEnd w:id="101"/>
      <w:bookmarkEnd w:id="102"/>
      <w:bookmarkEnd w:id="103"/>
      <w:bookmarkEnd w:id="104"/>
      <w:bookmarkEnd w:id="105"/>
      <w:bookmarkEnd w:id="106"/>
      <w:bookmarkEnd w:id="107"/>
      <w:bookmarkEnd w:id="108"/>
      <w:bookmarkEnd w:id="109"/>
      <w:bookmarkEnd w:id="110"/>
      <w:bookmarkEnd w:id="111"/>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8FF37DC"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20EF166"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424FC746"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099C8D9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110"/>
      </w:r>
      <w:r w:rsidRPr="0073389C">
        <w:rPr>
          <w:szCs w:val="19"/>
          <w:lang w:val="sk-SK"/>
        </w:rPr>
        <w:t xml:space="preserve"> a označenie jeho účastníkov;</w:t>
      </w:r>
    </w:p>
    <w:p w14:paraId="55F0A66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0C2DBC3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519AD6F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3C365A30"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0C2EB8B6"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770C65A" w14:textId="77777777" w:rsidR="009D7F63" w:rsidRPr="0073389C" w:rsidRDefault="009D7F63" w:rsidP="009D7F63">
      <w:pPr>
        <w:tabs>
          <w:tab w:val="num" w:pos="426"/>
        </w:tabs>
        <w:spacing w:before="120" w:after="120" w:line="288" w:lineRule="auto"/>
        <w:jc w:val="both"/>
        <w:rPr>
          <w:lang w:eastAsia="cs-CZ"/>
        </w:rPr>
      </w:pPr>
      <w:bookmarkStart w:id="112"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112"/>
    </w:p>
    <w:p w14:paraId="3C76594A" w14:textId="77777777"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 xml:space="preserve">s uvedením dátumu vykonania a podpisu pracovníka, ktorý </w:t>
      </w:r>
      <w:r w:rsidRPr="0073389C">
        <w:rPr>
          <w:lang w:eastAsia="cs-CZ"/>
        </w:rPr>
        <w:lastRenderedPageBreak/>
        <w:t>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234C499F" w14:textId="77777777"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40B1152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64856271" w14:textId="77777777" w:rsidR="009D7F63" w:rsidRPr="0073389C" w:rsidRDefault="009D7F63" w:rsidP="009D7F63">
      <w:pPr>
        <w:tabs>
          <w:tab w:val="num" w:pos="426"/>
        </w:tabs>
        <w:spacing w:before="120" w:after="120" w:line="288" w:lineRule="auto"/>
        <w:jc w:val="both"/>
        <w:rPr>
          <w:lang w:eastAsia="cs-CZ"/>
        </w:rPr>
      </w:pPr>
      <w:bookmarkStart w:id="113"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113"/>
      <w:r w:rsidRPr="0073389C">
        <w:rPr>
          <w:lang w:eastAsia="cs-CZ"/>
        </w:rPr>
        <w:t>.</w:t>
      </w:r>
    </w:p>
    <w:p w14:paraId="6C1E6AC1"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114" w:name="_Toc317864916"/>
      <w:r w:rsidRPr="0073389C">
        <w:rPr>
          <w:rFonts w:cs="Arial"/>
          <w:sz w:val="19"/>
          <w:szCs w:val="19"/>
          <w:lang w:val="sk-SK"/>
        </w:rPr>
        <w:t xml:space="preserve">Vznik a úhrada oprávneného výdavku </w:t>
      </w:r>
    </w:p>
    <w:p w14:paraId="65F268EB"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115" w:name="_Toc417050114"/>
      <w:bookmarkStart w:id="116" w:name="_Toc417155861"/>
      <w:bookmarkStart w:id="117" w:name="_Toc417156080"/>
      <w:bookmarkStart w:id="118" w:name="_Toc417050126"/>
      <w:bookmarkStart w:id="119" w:name="_Toc417155873"/>
      <w:bookmarkStart w:id="120" w:name="_Toc417156092"/>
      <w:bookmarkEnd w:id="115"/>
      <w:bookmarkEnd w:id="116"/>
      <w:bookmarkEnd w:id="117"/>
      <w:bookmarkEnd w:id="118"/>
      <w:bookmarkEnd w:id="119"/>
      <w:bookmarkEnd w:id="120"/>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1FAFF47C"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3C430F3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1652B37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111"/>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DBB9818" w14:textId="77777777" w:rsidR="009D7F63" w:rsidRPr="0073389C" w:rsidRDefault="009D7F63" w:rsidP="009D7F63">
      <w:pPr>
        <w:spacing w:before="120" w:after="120" w:line="288" w:lineRule="auto"/>
        <w:jc w:val="both"/>
        <w:rPr>
          <w:lang w:eastAsia="cs-CZ"/>
        </w:rPr>
      </w:pPr>
      <w:bookmarkStart w:id="121" w:name="_Toc317864930"/>
      <w:bookmarkStart w:id="122" w:name="_Toc317865142"/>
      <w:bookmarkStart w:id="123" w:name="_Toc317865295"/>
      <w:bookmarkStart w:id="124" w:name="_Toc317865438"/>
      <w:bookmarkStart w:id="125" w:name="_Toc317865577"/>
      <w:bookmarkStart w:id="126" w:name="_Toc317865703"/>
      <w:bookmarkStart w:id="127" w:name="_Toc317866072"/>
      <w:bookmarkStart w:id="128" w:name="_Toc317866217"/>
      <w:bookmarkStart w:id="129" w:name="_Toc317866319"/>
      <w:bookmarkStart w:id="130" w:name="_Toc317866484"/>
      <w:bookmarkStart w:id="131" w:name="_Toc317866586"/>
      <w:bookmarkStart w:id="132" w:name="_Toc317866803"/>
      <w:bookmarkStart w:id="133" w:name="_Toc329084100"/>
      <w:bookmarkStart w:id="134" w:name="_Toc410905147"/>
      <w:bookmarkStart w:id="135" w:name="_Toc410907875"/>
      <w:bookmarkStart w:id="136" w:name="_Toc410910215"/>
      <w:bookmarkStart w:id="137" w:name="_Toc413415834"/>
      <w:bookmarkStart w:id="138" w:name="_Toc413830211"/>
      <w:bookmarkStart w:id="139" w:name="_Toc413833999"/>
      <w:bookmarkStart w:id="140" w:name="_Toc413834102"/>
      <w:bookmarkStart w:id="141" w:name="_Toc415130210"/>
      <w:bookmarkStart w:id="142" w:name="_Toc415155540"/>
      <w:bookmarkStart w:id="143" w:name="_Toc417050140"/>
      <w:bookmarkStart w:id="144" w:name="_Toc417155887"/>
      <w:bookmarkStart w:id="145" w:name="_Toc417156106"/>
      <w:bookmarkEnd w:id="114"/>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73389C">
        <w:rPr>
          <w:lang w:eastAsia="cs-CZ"/>
        </w:rPr>
        <w:t>Doklad o úhrade, resp. potvrdenie banky o úhrade musí spĺňať tieto náležitosti:</w:t>
      </w:r>
    </w:p>
    <w:p w14:paraId="20C6D5F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070A56E5"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32B44896"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49518193"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56E4D17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2345E0F6"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w:t>
      </w:r>
      <w:r w:rsidRPr="0073389C">
        <w:rPr>
          <w:color w:val="000000"/>
          <w:lang w:eastAsia="cs-CZ"/>
        </w:rPr>
        <w:lastRenderedPageBreak/>
        <w:t>vyhlásenie dodávateľa potvrdené pečiatkou a podpisom dodávateľa a prijímateľa preukazujúce, že bankový účet je vo vlastníctve dodávateľa;</w:t>
      </w:r>
    </w:p>
    <w:p w14:paraId="4AD3FF74"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41FBE6E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7D6C725"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05A2C75D" w14:textId="77777777" w:rsidR="009D7F63" w:rsidRPr="0073389C" w:rsidRDefault="009D7F63" w:rsidP="009D7F63">
      <w:pPr>
        <w:spacing w:before="120" w:after="120" w:line="288" w:lineRule="auto"/>
        <w:jc w:val="both"/>
        <w:rPr>
          <w:lang w:eastAsia="cs-CZ"/>
        </w:rPr>
      </w:pPr>
      <w:bookmarkStart w:id="146"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146"/>
    </w:p>
    <w:p w14:paraId="50C6E412"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9286399"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1D81D55A" w14:textId="77777777"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18E29F69"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490A3E16" w14:textId="77777777"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28FC9BA6" w14:textId="77777777"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DEBF7FB" w14:textId="77777777"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60955FB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5D865309"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052C72C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lastRenderedPageBreak/>
        <w:t>1. Personálne výdavky – interné</w:t>
      </w:r>
      <w:r w:rsidR="006A2DA0" w:rsidRPr="0073389C">
        <w:rPr>
          <w:rStyle w:val="Odkaznapoznmkupodiarou"/>
          <w:rFonts w:cs="Arial"/>
          <w:b/>
          <w:bCs/>
          <w:sz w:val="19"/>
          <w:szCs w:val="19"/>
          <w:lang w:val="sk-SK"/>
        </w:rPr>
        <w:footnoteReference w:id="112"/>
      </w:r>
      <w:r w:rsidR="006A2DA0" w:rsidRPr="00033E1E">
        <w:rPr>
          <w:rFonts w:ascii="Arial" w:hAnsi="Arial" w:cs="Arial"/>
          <w:b/>
          <w:bCs/>
          <w:sz w:val="19"/>
          <w:szCs w:val="19"/>
          <w:vertAlign w:val="superscript"/>
          <w:lang w:val="sk-SK"/>
        </w:rPr>
        <w:t>/</w:t>
      </w:r>
      <w:r w:rsidR="006A2DA0">
        <w:rPr>
          <w:rFonts w:ascii="Arial" w:hAnsi="Arial" w:cs="Arial"/>
          <w:b/>
          <w:bCs/>
          <w:sz w:val="19"/>
          <w:szCs w:val="19"/>
          <w:vertAlign w:val="superscript"/>
          <w:lang w:val="sk-SK"/>
        </w:rPr>
        <w:t xml:space="preserve"> </w:t>
      </w:r>
      <w:r w:rsidRPr="0073389C">
        <w:rPr>
          <w:rStyle w:val="Odkaznapoznmkupodiarou"/>
          <w:rFonts w:cs="Arial"/>
          <w:b/>
          <w:bCs/>
          <w:sz w:val="19"/>
          <w:szCs w:val="19"/>
          <w:lang w:val="sk-SK"/>
        </w:rPr>
        <w:footnoteReference w:id="113"/>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153B6B4C" w14:textId="77777777"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23900EE3" w14:textId="4064B715" w:rsidR="009D7F63" w:rsidRPr="0073389C" w:rsidRDefault="009D7F63" w:rsidP="004C2382">
      <w:pPr>
        <w:pStyle w:val="Bulletslevel1"/>
        <w:spacing w:after="120" w:line="288" w:lineRule="auto"/>
        <w:ind w:left="0" w:firstLine="0"/>
        <w:jc w:val="both"/>
        <w:rPr>
          <w:lang w:val="sk-SK"/>
        </w:rPr>
      </w:pPr>
      <w:r w:rsidRPr="0073389C">
        <w:rPr>
          <w:lang w:val="sk-SK"/>
        </w:rPr>
        <w:t>pracovná zmluva, resp. vymenovanie do štátnej služby spolu s náplňou práce ( špecifikáci</w:t>
      </w:r>
      <w:r w:rsidR="00BE3FA2">
        <w:rPr>
          <w:lang w:val="sk-SK"/>
        </w:rPr>
        <w:t>a</w:t>
      </w:r>
      <w:r w:rsidR="004C2382">
        <w:rPr>
          <w:lang w:val="sk-SK"/>
        </w:rPr>
        <w:t xml:space="preserve"> </w:t>
      </w:r>
      <w:r w:rsidR="00BE3FA2">
        <w:rPr>
          <w:lang w:val="sk-SK"/>
        </w:rPr>
        <w:t xml:space="preserve">jej </w:t>
      </w:r>
      <w:r w:rsidRPr="0073389C">
        <w:rPr>
          <w:lang w:val="sk-SK"/>
        </w:rPr>
        <w:t xml:space="preserve">pracovnej náplne pre </w:t>
      </w:r>
      <w:r w:rsidR="009F5FB6">
        <w:rPr>
          <w:lang w:val="sk-SK"/>
        </w:rPr>
        <w:t xml:space="preserve">účely </w:t>
      </w:r>
      <w:r w:rsidRPr="0073389C">
        <w:rPr>
          <w:lang w:val="sk-SK"/>
        </w:rPr>
        <w:t>projekt</w:t>
      </w:r>
      <w:r w:rsidR="009F5FB6">
        <w:rPr>
          <w:lang w:val="sk-SK"/>
        </w:rPr>
        <w:t xml:space="preserve">u </w:t>
      </w:r>
      <w:r w:rsidR="00BE3FA2" w:rsidRPr="0073389C">
        <w:rPr>
          <w:lang w:val="sk-SK"/>
        </w:rPr>
        <w:t>m</w:t>
      </w:r>
      <w:r w:rsidR="00BE3FA2">
        <w:rPr>
          <w:lang w:val="sk-SK"/>
        </w:rPr>
        <w:t>usí byť zosúladená s opisom projektovej pozície podľa znenia v</w:t>
      </w:r>
      <w:r w:rsidR="009F5FB6">
        <w:rPr>
          <w:lang w:val="sk-SK"/>
        </w:rPr>
        <w:t> </w:t>
      </w:r>
      <w:r w:rsidR="004C2382">
        <w:rPr>
          <w:lang w:val="sk-SK"/>
        </w:rPr>
        <w:t>O</w:t>
      </w:r>
      <w:r w:rsidR="009F5FB6">
        <w:rPr>
          <w:lang w:val="sk-SK"/>
        </w:rPr>
        <w:t xml:space="preserve">pise </w:t>
      </w:r>
      <w:r w:rsidR="004C2382">
        <w:rPr>
          <w:lang w:val="sk-SK"/>
        </w:rPr>
        <w:t>P</w:t>
      </w:r>
      <w:r w:rsidR="009F5FB6">
        <w:rPr>
          <w:lang w:val="sk-SK"/>
        </w:rPr>
        <w:t>rojektu/</w:t>
      </w:r>
      <w:r w:rsidR="00BE3FA2">
        <w:rPr>
          <w:lang w:val="sk-SK"/>
        </w:rPr>
        <w:t> personálnej matici</w:t>
      </w:r>
      <w:r w:rsidR="004C2382">
        <w:rPr>
          <w:lang w:val="sk-SK"/>
        </w:rPr>
        <w:t>/ komentári položky</w:t>
      </w:r>
      <w:r w:rsidRPr="0073389C">
        <w:rPr>
          <w:lang w:val="sk-SK"/>
        </w:rPr>
        <w:t xml:space="preserve">), resp. opisom činnosti štátno-zamestnaneckého miesta </w:t>
      </w:r>
      <w:r w:rsidR="006B3DCE">
        <w:rPr>
          <w:lang w:val="sk-SK"/>
        </w:rPr>
        <w:t> </w:t>
      </w:r>
      <w:r w:rsidR="006B3DCE" w:rsidRPr="0073389C">
        <w:rPr>
          <w:lang w:val="sk-SK"/>
        </w:rPr>
        <w:t>a</w:t>
      </w:r>
      <w:r w:rsidR="006B3DCE">
        <w:rPr>
          <w:lang w:val="sk-SK"/>
        </w:rPr>
        <w:t> </w:t>
      </w:r>
      <w:r w:rsidRPr="0073389C">
        <w:rPr>
          <w:lang w:val="sk-SK"/>
        </w:rPr>
        <w:t>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114"/>
      </w:r>
      <w:r w:rsidRPr="0073389C">
        <w:rPr>
          <w:lang w:val="sk-SK"/>
        </w:rPr>
        <w:t xml:space="preserve">, </w:t>
      </w:r>
      <w:r w:rsidR="00065C76">
        <w:rPr>
          <w:lang w:val="sk-SK"/>
        </w:rPr>
        <w:t xml:space="preserve">pričom </w:t>
      </w:r>
      <w:r w:rsidR="00BE3FA2">
        <w:rPr>
          <w:lang w:val="sk-SK"/>
        </w:rPr>
        <w:t>identifikácia pracovnej zmluvy</w:t>
      </w:r>
      <w:r w:rsidR="00065C76">
        <w:rPr>
          <w:lang w:val="sk-SK"/>
        </w:rPr>
        <w:t xml:space="preserve">, resp. jej prílohy </w:t>
      </w:r>
      <w:r w:rsidR="00BE3FA2">
        <w:rPr>
          <w:lang w:val="sk-SK"/>
        </w:rPr>
        <w:t>za účelom</w:t>
      </w:r>
      <w:r w:rsidR="00065C76">
        <w:rPr>
          <w:lang w:val="sk-SK"/>
        </w:rPr>
        <w:t xml:space="preserve"> </w:t>
      </w:r>
      <w:r w:rsidR="00BE3FA2" w:rsidRPr="00065C76">
        <w:rPr>
          <w:lang w:val="sk-SK"/>
        </w:rPr>
        <w:t>identifikáci</w:t>
      </w:r>
      <w:r w:rsidR="00BE3FA2">
        <w:rPr>
          <w:lang w:val="sk-SK"/>
        </w:rPr>
        <w:t>e</w:t>
      </w:r>
      <w:r w:rsidR="00BE3FA2" w:rsidRPr="00065C76">
        <w:rPr>
          <w:lang w:val="sk-SK"/>
        </w:rPr>
        <w:t xml:space="preserve"> </w:t>
      </w:r>
      <w:r w:rsidR="00065C76" w:rsidRPr="00065C76">
        <w:rPr>
          <w:lang w:val="sk-SK"/>
        </w:rPr>
        <w:t>projektu, do ktorého je zamestnanec zapojený</w:t>
      </w:r>
      <w:r w:rsidR="00065C76">
        <w:rPr>
          <w:lang w:val="sk-SK"/>
        </w:rPr>
        <w:t>,</w:t>
      </w:r>
      <w:r w:rsidR="00BE3FA2">
        <w:rPr>
          <w:lang w:val="sk-SK"/>
        </w:rPr>
        <w:t xml:space="preserve"> sa vykoná zaradením príslušného zamestnanca do personálnej matice projektu. Za súlad činností v </w:t>
      </w:r>
      <w:r w:rsidR="00BE3FA2" w:rsidRPr="0073389C">
        <w:rPr>
          <w:lang w:val="sk-SK"/>
        </w:rPr>
        <w:t>pracovnej nápln</w:t>
      </w:r>
      <w:r w:rsidR="00BE3FA2">
        <w:rPr>
          <w:lang w:val="sk-SK"/>
        </w:rPr>
        <w:t>i zmluvy so zamestnancom a príslušnou projektovou pozíciou v plnej miere zodpovedá zamestnávateľ, ktorý musí zároveň zabezpečiť, že pri výkone určenej činnosti zamestnancom nebude dochádzať k prekrývaniu výdavkov medzi projektami a ostatnými intervenčnými nástrojmi financovanými zo zdrojov SR a EÚ.</w:t>
      </w:r>
    </w:p>
    <w:p w14:paraId="6897F0DB" w14:textId="77777777" w:rsidR="009D7F63" w:rsidRPr="0073389C" w:rsidRDefault="009D7F63" w:rsidP="004B4384">
      <w:pPr>
        <w:pStyle w:val="Bulletslevel1"/>
        <w:spacing w:after="120" w:line="288" w:lineRule="auto"/>
        <w:ind w:left="568" w:hanging="284"/>
        <w:jc w:val="both"/>
        <w:rPr>
          <w:lang w:val="sk-SK"/>
        </w:rPr>
      </w:pPr>
      <w:r w:rsidRPr="0073389C">
        <w:rPr>
          <w:lang w:val="sk-SK"/>
        </w:rPr>
        <w:t>pracovný výkaz</w:t>
      </w:r>
      <w:bookmarkStart w:id="147" w:name="_Ref523225313"/>
      <w:r w:rsidRPr="0073389C">
        <w:rPr>
          <w:rStyle w:val="Odkaznapoznmkupodiarou"/>
          <w:rFonts w:cs="Arial"/>
          <w:i/>
          <w:iCs/>
          <w:sz w:val="19"/>
          <w:szCs w:val="19"/>
          <w:lang w:val="sk-SK"/>
        </w:rPr>
        <w:footnoteReference w:id="115"/>
      </w:r>
      <w:bookmarkEnd w:id="147"/>
      <w:r w:rsidRPr="0073389C">
        <w:rPr>
          <w:lang w:val="sk-SK"/>
        </w:rPr>
        <w:t xml:space="preserve"> </w:t>
      </w:r>
      <w:r w:rsidR="004056A2">
        <w:rPr>
          <w:lang w:val="sk-SK"/>
        </w:rPr>
        <w:t>(</w:t>
      </w:r>
      <w:r w:rsidRPr="0073389C">
        <w:rPr>
          <w:lang w:val="sk-SK"/>
        </w:rPr>
        <w:t xml:space="preserve">príloha č. </w:t>
      </w:r>
      <w:r w:rsidR="00D72CCC">
        <w:rPr>
          <w:lang w:val="sk-SK"/>
        </w:rPr>
        <w:t>6</w:t>
      </w:r>
      <w:r w:rsidRPr="0073389C">
        <w:rPr>
          <w:lang w:val="sk-SK"/>
        </w:rPr>
        <w:t xml:space="preserve">), </w:t>
      </w:r>
    </w:p>
    <w:p w14:paraId="27FFEBF5"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200BED26"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49587C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77877167"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22166385" w14:textId="77777777"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4FF4BCC2" w14:textId="77777777"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116"/>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6C29EEC7" w14:textId="2934CC0D" w:rsidR="009D7F63" w:rsidRPr="0073389C" w:rsidRDefault="00933C1D" w:rsidP="009D7F63">
      <w:pPr>
        <w:pStyle w:val="Bulletslevel1"/>
        <w:spacing w:after="120" w:line="288" w:lineRule="auto"/>
        <w:ind w:left="567" w:hanging="283"/>
        <w:rPr>
          <w:lang w:val="sk-SK"/>
        </w:rPr>
      </w:pPr>
      <w:r>
        <w:rPr>
          <w:lang w:val="sk-SK"/>
        </w:rPr>
        <w:lastRenderedPageBreak/>
        <w:t>s</w:t>
      </w:r>
      <w:r w:rsidR="009D7F63" w:rsidRPr="0073389C">
        <w:rPr>
          <w:lang w:val="sk-SK"/>
        </w:rPr>
        <w:t xml:space="preserve">umarizačný hárok – personálne výdavky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1FBA30F8" w14:textId="6984D288"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w:t>
      </w:r>
      <w:r w:rsidR="005B68B5">
        <w:rPr>
          <w:lang w:val="sk-SK"/>
        </w:rPr>
        <w:t xml:space="preserve"> projekty s aplikovanou š</w:t>
      </w:r>
      <w:r w:rsidR="005B68B5">
        <w:t>tandardnou stupnicou jednotkových nákladov</w:t>
      </w:r>
      <w:r w:rsidR="009D7F63" w:rsidRPr="0073389C">
        <w:rPr>
          <w:lang w:val="sk-SK"/>
        </w:rPr>
        <w:t xml:space="preserve"> </w:t>
      </w:r>
      <w:r w:rsidR="009D7F63" w:rsidRPr="00AF7279">
        <w:rPr>
          <w:iCs/>
          <w:lang w:val="sk-SK"/>
        </w:rPr>
        <w:t xml:space="preserve">(príloha č. </w:t>
      </w:r>
      <w:r w:rsidR="00F86DFA" w:rsidRPr="00AF7279">
        <w:rPr>
          <w:iCs/>
          <w:lang w:val="sk-SK"/>
        </w:rPr>
        <w:t>10</w:t>
      </w:r>
      <w:r w:rsidR="00E4456F">
        <w:rPr>
          <w:iCs/>
          <w:lang w:val="sk-SK"/>
        </w:rPr>
        <w:t>a</w:t>
      </w:r>
      <w:r w:rsidR="009D7F63" w:rsidRPr="00AF7279">
        <w:rPr>
          <w:iCs/>
          <w:lang w:val="sk-SK"/>
        </w:rPr>
        <w:t>)</w:t>
      </w:r>
      <w:r w:rsidR="00CA5224" w:rsidRPr="00AF7279">
        <w:rPr>
          <w:iCs/>
          <w:lang w:val="sk-SK"/>
        </w:rPr>
        <w:t>,</w:t>
      </w:r>
      <w:r w:rsidR="009D7F63" w:rsidRPr="0073389C">
        <w:rPr>
          <w:i/>
          <w:iCs/>
          <w:lang w:val="sk-SK"/>
        </w:rPr>
        <w:t xml:space="preserve"> </w:t>
      </w:r>
    </w:p>
    <w:p w14:paraId="44F56A7E" w14:textId="77777777"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160339CB" w14:textId="77777777"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14CCE84E" w14:textId="0C24A289"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 xml:space="preserve">napr. príloha </w:t>
      </w:r>
      <w:r w:rsidR="001626D3">
        <w:rPr>
          <w:lang w:val="sk-SK"/>
        </w:rPr>
        <w:t>38</w:t>
      </w:r>
      <w:r w:rsidR="00FF43B1">
        <w:rPr>
          <w:lang w:val="sk-SK"/>
        </w:rPr>
        <w:t xml:space="preserve"> </w:t>
      </w:r>
      <w:r w:rsidRPr="0073389C">
        <w:rPr>
          <w:lang w:val="sk-SK"/>
        </w:rPr>
        <w:t xml:space="preserve">(ak relevantné), </w:t>
      </w:r>
    </w:p>
    <w:p w14:paraId="13F8BDB9" w14:textId="77777777" w:rsidR="009D7F63" w:rsidRPr="003911A6"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48931D53"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4ED8DF0E" w14:textId="77777777" w:rsidR="009D7F63" w:rsidRPr="0073389C" w:rsidRDefault="009D7F63" w:rsidP="00065C76">
      <w:pPr>
        <w:pStyle w:val="Bulletslevel1"/>
        <w:spacing w:after="120" w:line="288" w:lineRule="auto"/>
        <w:ind w:left="567" w:hanging="283"/>
        <w:jc w:val="both"/>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117"/>
      </w:r>
      <w:r w:rsidRPr="0073389C">
        <w:rPr>
          <w:lang w:val="sk-SK"/>
        </w:rPr>
        <w:t xml:space="preserve">, </w:t>
      </w:r>
      <w:r w:rsidR="00065C76">
        <w:rPr>
          <w:lang w:val="sk-SK"/>
        </w:rPr>
        <w:t xml:space="preserve">pričom dohoda, resp. jej prílohy obsahujú aj </w:t>
      </w:r>
      <w:r w:rsidR="00065C76" w:rsidRPr="00065C76">
        <w:rPr>
          <w:lang w:val="sk-SK"/>
        </w:rPr>
        <w:t>identifikáciu projektu, do ktorého je zamestnanec zapojený</w:t>
      </w:r>
      <w:r w:rsidR="00065C76">
        <w:rPr>
          <w:lang w:val="sk-SK"/>
        </w:rPr>
        <w:t xml:space="preserve"> a </w:t>
      </w:r>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p>
    <w:p w14:paraId="70F1F71F" w14:textId="3D082C7C" w:rsidR="009D7F63" w:rsidRPr="0073389C" w:rsidRDefault="009D7F63" w:rsidP="00167090">
      <w:pPr>
        <w:pStyle w:val="Bulletslevel1"/>
        <w:spacing w:after="120" w:line="288" w:lineRule="auto"/>
        <w:ind w:left="567" w:hanging="283"/>
        <w:jc w:val="both"/>
        <w:rPr>
          <w:lang w:val="sk-SK"/>
        </w:rPr>
      </w:pPr>
      <w:r w:rsidRPr="0073389C">
        <w:rPr>
          <w:lang w:val="sk-SK"/>
        </w:rPr>
        <w:t xml:space="preserve">pracovný </w:t>
      </w:r>
      <w:r w:rsidRPr="00EE0795">
        <w:rPr>
          <w:lang w:val="sk-SK"/>
        </w:rPr>
        <w:t>výkaz</w:t>
      </w:r>
      <w:r w:rsidR="00A95633" w:rsidRPr="00C34924">
        <w:rPr>
          <w:vertAlign w:val="superscript"/>
          <w:lang w:val="sk-SK"/>
        </w:rPr>
        <w:t>112</w:t>
      </w:r>
      <w:r w:rsidRPr="0073389C">
        <w:rPr>
          <w:lang w:val="sk-SK"/>
        </w:rPr>
        <w:t xml:space="preserve"> </w:t>
      </w:r>
      <w:r w:rsidR="004056A2">
        <w:rPr>
          <w:lang w:val="sk-SK"/>
        </w:rPr>
        <w:t>(</w:t>
      </w:r>
      <w:r w:rsidRPr="0073389C">
        <w:rPr>
          <w:lang w:val="sk-SK"/>
        </w:rPr>
        <w:t xml:space="preserve">príloha č. </w:t>
      </w:r>
      <w:r w:rsidR="00627F92">
        <w:rPr>
          <w:lang w:val="sk-SK"/>
        </w:rPr>
        <w:t>6</w:t>
      </w:r>
      <w:r w:rsidR="00C3772E">
        <w:rPr>
          <w:lang w:val="sk-SK"/>
        </w:rPr>
        <w:t>)</w:t>
      </w:r>
      <w:r w:rsidR="00CA5224">
        <w:rPr>
          <w:lang w:val="sk-SK"/>
        </w:rPr>
        <w:t>,</w:t>
      </w:r>
    </w:p>
    <w:p w14:paraId="0DA254B4" w14:textId="77777777"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27983B5C" w14:textId="77777777"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1629F438"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628AB9DF"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7F097C52"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9F34D9A" w14:textId="77777777"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5F4D180" w14:textId="34CD204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38</w:t>
      </w:r>
      <w:r w:rsidR="00744070">
        <w:rPr>
          <w:lang w:val="sk-SK"/>
        </w:rPr>
        <w:t xml:space="preserve"> </w:t>
      </w:r>
      <w:r w:rsidRPr="0073389C">
        <w:rPr>
          <w:lang w:val="sk-SK"/>
        </w:rPr>
        <w:t xml:space="preserve">(ak relevantné), </w:t>
      </w:r>
    </w:p>
    <w:p w14:paraId="4C16236B" w14:textId="77777777"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118"/>
      </w:r>
      <w:r w:rsidR="009D7F63" w:rsidRPr="00FE024C">
        <w:rPr>
          <w:lang w:val="sk-SK"/>
        </w:rPr>
        <w:t>, ak je účet identifikovaný v zmluvnom vzťahu (napr. v dohode), prijímateľ nie je povinný predkladať súhlas s poukazovaním mzdy na účet,</w:t>
      </w:r>
    </w:p>
    <w:p w14:paraId="734A8BAE" w14:textId="278DAB03"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0DDD7EC9" w14:textId="00E65262"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w:t>
      </w:r>
      <w:r w:rsidR="00A57BEF" w:rsidRPr="00A57BEF">
        <w:rPr>
          <w:lang w:val="sk-SK"/>
        </w:rPr>
        <w:t>projekty s aplikovanou štandardnou stupnicou jednotkových nákladov</w:t>
      </w:r>
      <w:r w:rsidR="00A57BEF" w:rsidRPr="00A57BEF" w:rsidDel="00A57BEF">
        <w:rPr>
          <w:lang w:val="sk-SK"/>
        </w:rPr>
        <w:t xml:space="preserve"> </w:t>
      </w:r>
      <w:r w:rsidR="009D7F63" w:rsidRPr="00D272DE">
        <w:rPr>
          <w:iCs/>
          <w:lang w:val="sk-SK"/>
        </w:rPr>
        <w:t xml:space="preserve">(príloha č. </w:t>
      </w:r>
      <w:r w:rsidR="00F86DFA" w:rsidRPr="00D272DE">
        <w:rPr>
          <w:iCs/>
          <w:lang w:val="sk-SK"/>
        </w:rPr>
        <w:t>10</w:t>
      </w:r>
      <w:r w:rsidR="00A57BEF">
        <w:rPr>
          <w:iCs/>
          <w:lang w:val="sk-SK"/>
        </w:rPr>
        <w:t>a</w:t>
      </w:r>
      <w:r w:rsidR="009D7F63" w:rsidRPr="00D272DE">
        <w:rPr>
          <w:iCs/>
          <w:lang w:val="sk-SK"/>
        </w:rPr>
        <w:t>)</w:t>
      </w:r>
      <w:r w:rsidR="00CA5224" w:rsidRPr="00D272DE">
        <w:rPr>
          <w:iCs/>
          <w:lang w:val="sk-SK"/>
        </w:rPr>
        <w:t>,</w:t>
      </w:r>
    </w:p>
    <w:p w14:paraId="0555A024" w14:textId="77777777"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40ED449E" w14:textId="77777777" w:rsidR="009D7F63" w:rsidRPr="003911A6"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696E3C6F" w14:textId="38519B7F" w:rsidR="006405AA" w:rsidRDefault="00501447" w:rsidP="008F3E68">
      <w:pPr>
        <w:pStyle w:val="Bulletslevel1"/>
        <w:spacing w:after="120" w:line="288" w:lineRule="auto"/>
        <w:ind w:left="0" w:firstLine="0"/>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w:t>
      </w:r>
      <w:r w:rsidR="002226C6">
        <w:rPr>
          <w:rFonts w:eastAsia="Times New Roman" w:cs="Arial"/>
          <w:b/>
          <w:color w:val="auto"/>
          <w:szCs w:val="19"/>
          <w:lang w:val="sk-SK" w:eastAsia="en-US"/>
        </w:rPr>
        <w:t xml:space="preserve"> alebo dopytovo-orientovaných projektov prijímateľov</w:t>
      </w:r>
      <w:r w:rsidR="00C85DAE">
        <w:rPr>
          <w:rFonts w:eastAsia="Times New Roman" w:cs="Arial"/>
          <w:b/>
          <w:color w:val="auto"/>
          <w:szCs w:val="19"/>
          <w:lang w:val="sk-SK" w:eastAsia="en-US"/>
        </w:rPr>
        <w:t xml:space="preserve"> a partnerov</w:t>
      </w:r>
      <w:r w:rsidR="002226C6">
        <w:rPr>
          <w:rFonts w:eastAsia="Times New Roman" w:cs="Arial"/>
          <w:b/>
          <w:color w:val="auto"/>
          <w:szCs w:val="19"/>
          <w:lang w:val="sk-SK" w:eastAsia="en-US"/>
        </w:rPr>
        <w:t>, ktorí sú nositeľmi verejnej moci</w:t>
      </w:r>
      <w:r w:rsidR="00692DA3">
        <w:rPr>
          <w:rStyle w:val="Odkaznapoznmkupodiarou"/>
          <w:rFonts w:eastAsia="Times New Roman" w:cs="Arial"/>
          <w:b/>
          <w:color w:val="auto"/>
          <w:szCs w:val="19"/>
          <w:lang w:val="sk-SK" w:eastAsia="en-US"/>
        </w:rPr>
        <w:footnoteReference w:id="119"/>
      </w:r>
      <w:r w:rsidR="002226C6">
        <w:rPr>
          <w:rFonts w:eastAsia="Times New Roman" w:cs="Arial"/>
          <w:b/>
          <w:color w:val="auto"/>
          <w:szCs w:val="19"/>
          <w:lang w:val="sk-SK" w:eastAsia="en-US"/>
        </w:rPr>
        <w:t xml:space="preserve"> (štát a jeho orgány, regionálne a miestne samosprávy)</w:t>
      </w:r>
      <w:r>
        <w:rPr>
          <w:rFonts w:eastAsia="Times New Roman" w:cs="Arial"/>
          <w:b/>
          <w:color w:val="auto"/>
          <w:szCs w:val="19"/>
          <w:lang w:val="sk-SK" w:eastAsia="en-US"/>
        </w:rPr>
        <w:t xml:space="preserve"> je možné </w:t>
      </w:r>
      <w:r>
        <w:rPr>
          <w:rFonts w:eastAsia="Times New Roman" w:cs="Arial"/>
          <w:b/>
          <w:color w:val="auto"/>
          <w:szCs w:val="19"/>
          <w:lang w:val="sk-SK" w:eastAsia="en-US"/>
        </w:rPr>
        <w:lastRenderedPageBreak/>
        <w:t>p</w:t>
      </w:r>
      <w:r w:rsidR="006405AA">
        <w:rPr>
          <w:rFonts w:eastAsia="Times New Roman" w:cs="Arial"/>
          <w:b/>
          <w:color w:val="auto"/>
          <w:szCs w:val="19"/>
          <w:lang w:val="sk-SK" w:eastAsia="en-US"/>
        </w:rPr>
        <w:t>ersonálne výdavky – interné (pracovná zmluva, dohody</w:t>
      </w:r>
      <w:r w:rsidR="006405AA" w:rsidRPr="005668B8">
        <w:rPr>
          <w:rFonts w:eastAsia="Times New Roman" w:cs="Arial"/>
          <w:b/>
          <w:color w:val="auto"/>
          <w:szCs w:val="19"/>
          <w:lang w:val="sk-SK" w:eastAsia="en-US"/>
        </w:rPr>
        <w:t xml:space="preserve">) </w:t>
      </w:r>
      <w:r w:rsidR="006405AA" w:rsidRPr="008F3E68">
        <w:rPr>
          <w:rFonts w:eastAsia="Times New Roman" w:cs="Arial"/>
          <w:b/>
          <w:color w:val="auto"/>
          <w:szCs w:val="19"/>
          <w:lang w:val="sk-SK" w:eastAsia="en-US"/>
        </w:rPr>
        <w:t>predkladať</w:t>
      </w:r>
      <w:r w:rsidR="006405AA">
        <w:rPr>
          <w:rFonts w:eastAsia="Times New Roman" w:cs="Arial"/>
          <w:color w:val="auto"/>
          <w:szCs w:val="19"/>
          <w:lang w:val="sk-SK" w:eastAsia="en-US"/>
        </w:rPr>
        <w:t xml:space="preserve"> </w:t>
      </w:r>
      <w:r w:rsidR="006405AA" w:rsidRPr="008F3E68">
        <w:rPr>
          <w:rFonts w:eastAsia="Times New Roman" w:cs="Arial"/>
          <w:b/>
          <w:color w:val="auto"/>
          <w:szCs w:val="19"/>
          <w:lang w:val="sk-SK" w:eastAsia="en-US"/>
        </w:rPr>
        <w:t xml:space="preserve">prostredníctvom sumarizačných hárkov – personálne výdavky (príloha č. 9 </w:t>
      </w:r>
      <w:r w:rsidR="00DF17DB">
        <w:rPr>
          <w:rFonts w:eastAsia="Times New Roman" w:cs="Arial"/>
          <w:b/>
          <w:color w:val="auto"/>
          <w:szCs w:val="19"/>
          <w:lang w:val="sk-SK" w:eastAsia="en-US"/>
        </w:rPr>
        <w:t>resp.</w:t>
      </w:r>
      <w:r w:rsidR="006405AA" w:rsidRPr="00DB1B99">
        <w:rPr>
          <w:rFonts w:eastAsia="Times New Roman" w:cs="Arial"/>
          <w:b/>
          <w:color w:val="auto"/>
          <w:szCs w:val="19"/>
          <w:lang w:val="sk-SK" w:eastAsia="en-US"/>
        </w:rPr>
        <w:t> 10</w:t>
      </w:r>
      <w:r w:rsidR="005B68B5">
        <w:rPr>
          <w:rFonts w:eastAsia="Times New Roman" w:cs="Arial"/>
          <w:b/>
          <w:color w:val="auto"/>
          <w:szCs w:val="19"/>
          <w:lang w:val="sk-SK" w:eastAsia="en-US"/>
        </w:rPr>
        <w:t>a</w:t>
      </w:r>
      <w:r w:rsidR="006405AA" w:rsidRPr="00DB1B99">
        <w:rPr>
          <w:rFonts w:eastAsia="Times New Roman" w:cs="Arial"/>
          <w:b/>
          <w:color w:val="auto"/>
          <w:szCs w:val="19"/>
          <w:lang w:val="sk-SK" w:eastAsia="en-US"/>
        </w:rPr>
        <w:t>)</w:t>
      </w:r>
      <w:r w:rsidR="001E046B">
        <w:rPr>
          <w:rFonts w:eastAsia="Times New Roman" w:cs="Arial"/>
          <w:b/>
          <w:color w:val="auto"/>
          <w:szCs w:val="19"/>
          <w:lang w:val="sk-SK" w:eastAsia="en-US"/>
        </w:rPr>
        <w:t>,</w:t>
      </w:r>
      <w:r w:rsidR="006405AA">
        <w:rPr>
          <w:rFonts w:eastAsia="Times New Roman" w:cs="Arial"/>
          <w:b/>
          <w:color w:val="auto"/>
          <w:szCs w:val="19"/>
          <w:lang w:val="sk-SK" w:eastAsia="en-US"/>
        </w:rPr>
        <w:t xml:space="preserve"> </w:t>
      </w:r>
      <w:r w:rsidR="002226C6">
        <w:rPr>
          <w:rFonts w:eastAsia="Times New Roman" w:cs="Arial"/>
          <w:b/>
          <w:color w:val="auto"/>
          <w:szCs w:val="19"/>
          <w:lang w:val="sk-SK" w:eastAsia="en-US"/>
        </w:rPr>
        <w:t xml:space="preserve">za podmienky, že </w:t>
      </w:r>
      <w:r w:rsidR="00C85DAE">
        <w:rPr>
          <w:rFonts w:eastAsia="Times New Roman" w:cs="Arial"/>
          <w:b/>
          <w:color w:val="auto"/>
          <w:szCs w:val="19"/>
          <w:lang w:val="sk-SK" w:eastAsia="en-US"/>
        </w:rPr>
        <w:t>prijímateľ</w:t>
      </w:r>
      <w:r w:rsidR="000D06A7">
        <w:rPr>
          <w:rFonts w:eastAsia="Times New Roman" w:cs="Arial"/>
          <w:b/>
          <w:color w:val="auto"/>
          <w:szCs w:val="19"/>
          <w:lang w:val="sk-SK" w:eastAsia="en-US"/>
        </w:rPr>
        <w:t xml:space="preserve"> </w:t>
      </w:r>
      <w:r w:rsidR="00C85DAE">
        <w:rPr>
          <w:rFonts w:eastAsia="Times New Roman" w:cs="Arial"/>
          <w:b/>
          <w:color w:val="auto"/>
          <w:szCs w:val="19"/>
          <w:lang w:val="sk-SK" w:eastAsia="en-US"/>
        </w:rPr>
        <w:t>za seba alebo partnera/-ov predložil poskytovateľovi minimálne 2 po sebe idúce ŽoP typu refundácia alebo zúčtovanie zálohovej platby a tieto ŽoP sú v stave uhradená (t.j. majú ukončenú administratívnu finančnú kontrolu vydaním správy z kontroly poskytovateľom, ale sú schválené aj zo strany Certifikačného orgánu)</w:t>
      </w:r>
      <w:r w:rsidR="00B26D31">
        <w:rPr>
          <w:rStyle w:val="Odkaznapoznmkupodiarou"/>
          <w:rFonts w:eastAsia="Times New Roman" w:cs="Arial"/>
          <w:b/>
          <w:color w:val="auto"/>
          <w:szCs w:val="19"/>
          <w:lang w:val="sk-SK" w:eastAsia="en-US"/>
        </w:rPr>
        <w:footnoteReference w:id="120"/>
      </w:r>
      <w:r w:rsidR="000D06A7">
        <w:rPr>
          <w:rFonts w:eastAsia="Times New Roman" w:cs="Arial"/>
          <w:b/>
          <w:color w:val="auto"/>
          <w:szCs w:val="19"/>
          <w:lang w:val="sk-SK" w:eastAsia="en-US"/>
        </w:rPr>
        <w:t xml:space="preserve">. </w:t>
      </w:r>
      <w:r w:rsidR="00D830FC">
        <w:rPr>
          <w:rFonts w:eastAsia="Times New Roman" w:cs="Arial"/>
          <w:b/>
          <w:color w:val="auto"/>
          <w:szCs w:val="19"/>
          <w:lang w:val="sk-SK" w:eastAsia="en-US"/>
        </w:rPr>
        <w:t xml:space="preserve">Pokiaľ prijímateľ po splnení uvedenej podmienky bude naďalej predkladať personálne výdavky </w:t>
      </w:r>
      <w:r w:rsidR="000D06A7" w:rsidDel="004E08AB">
        <w:rPr>
          <w:rFonts w:eastAsia="Times New Roman" w:cs="Arial"/>
          <w:b/>
          <w:color w:val="auto"/>
          <w:szCs w:val="19"/>
          <w:lang w:val="sk-SK" w:eastAsia="en-US"/>
        </w:rPr>
        <w:t xml:space="preserve">– </w:t>
      </w:r>
      <w:r w:rsidR="00D830FC">
        <w:rPr>
          <w:rFonts w:eastAsia="Times New Roman" w:cs="Arial"/>
          <w:b/>
          <w:color w:val="auto"/>
          <w:szCs w:val="19"/>
          <w:lang w:val="sk-SK" w:eastAsia="en-US"/>
        </w:rPr>
        <w:t>interné</w:t>
      </w:r>
      <w:r w:rsidR="000D06A7" w:rsidDel="004E08AB">
        <w:rPr>
          <w:rFonts w:eastAsia="Times New Roman" w:cs="Arial"/>
          <w:b/>
          <w:color w:val="auto"/>
          <w:szCs w:val="19"/>
          <w:lang w:val="sk-SK" w:eastAsia="en-US"/>
        </w:rPr>
        <w:t xml:space="preserve"> </w:t>
      </w:r>
      <w:r w:rsidR="00D830FC">
        <w:rPr>
          <w:rFonts w:eastAsia="Times New Roman" w:cs="Arial"/>
          <w:b/>
          <w:color w:val="auto"/>
          <w:szCs w:val="19"/>
          <w:lang w:val="sk-SK" w:eastAsia="en-US"/>
        </w:rPr>
        <w:t xml:space="preserve">v režime reálneho vykazovania zo všetkou sprievodnou dokumentáciou, môže poskytovateľ po schválení niektorej nasledujúcej ŽoP s uvedeným typom výdavkov personálne výdavky – interné vyžadovať od prijímateľa predkladanie výdavkov </w:t>
      </w:r>
      <w:r w:rsidR="00D830FC" w:rsidRPr="008F3E68">
        <w:rPr>
          <w:rFonts w:eastAsia="Times New Roman" w:cs="Arial"/>
          <w:b/>
          <w:color w:val="auto"/>
          <w:szCs w:val="19"/>
          <w:lang w:val="sk-SK" w:eastAsia="en-US"/>
        </w:rPr>
        <w:t xml:space="preserve">prostredníctvom sumarizačných hárkov – personálne výdavky (príloha č. 9 </w:t>
      </w:r>
      <w:r w:rsidR="00D830FC">
        <w:rPr>
          <w:rFonts w:eastAsia="Times New Roman" w:cs="Arial"/>
          <w:b/>
          <w:color w:val="auto"/>
          <w:szCs w:val="19"/>
          <w:lang w:val="sk-SK" w:eastAsia="en-US"/>
        </w:rPr>
        <w:t>resp.</w:t>
      </w:r>
      <w:r w:rsidR="00D830FC" w:rsidRPr="00DB1B99">
        <w:rPr>
          <w:rFonts w:eastAsia="Times New Roman" w:cs="Arial"/>
          <w:b/>
          <w:color w:val="auto"/>
          <w:szCs w:val="19"/>
          <w:lang w:val="sk-SK" w:eastAsia="en-US"/>
        </w:rPr>
        <w:t> 10</w:t>
      </w:r>
      <w:r w:rsidR="00A57BEF">
        <w:rPr>
          <w:rFonts w:eastAsia="Times New Roman" w:cs="Arial"/>
          <w:b/>
          <w:color w:val="auto"/>
          <w:szCs w:val="19"/>
          <w:lang w:val="sk-SK" w:eastAsia="en-US"/>
        </w:rPr>
        <w:t>a</w:t>
      </w:r>
      <w:r w:rsidR="00D830FC" w:rsidRPr="00DB1B99">
        <w:rPr>
          <w:rFonts w:eastAsia="Times New Roman" w:cs="Arial"/>
          <w:b/>
          <w:color w:val="auto"/>
          <w:szCs w:val="19"/>
          <w:lang w:val="sk-SK" w:eastAsia="en-US"/>
        </w:rPr>
        <w:t>)</w:t>
      </w:r>
      <w:r w:rsidR="00D830FC">
        <w:rPr>
          <w:rFonts w:eastAsia="Times New Roman" w:cs="Arial"/>
          <w:b/>
          <w:color w:val="auto"/>
          <w:szCs w:val="19"/>
          <w:lang w:val="sk-SK" w:eastAsia="en-US"/>
        </w:rPr>
        <w:t xml:space="preserve">, o čom ho písomne upovedomí. V tomto prípade bude poskytovateľ akceptovať v nasledujúcich ŽoP predkladanie výdavkov výhradne na </w:t>
      </w:r>
      <w:r w:rsidR="00D830FC" w:rsidRPr="008F3E68">
        <w:rPr>
          <w:rFonts w:eastAsia="Times New Roman" w:cs="Arial"/>
          <w:b/>
          <w:color w:val="auto"/>
          <w:szCs w:val="19"/>
          <w:lang w:val="sk-SK" w:eastAsia="en-US"/>
        </w:rPr>
        <w:t>sumarizačných hárko</w:t>
      </w:r>
      <w:r w:rsidR="00D830FC">
        <w:rPr>
          <w:rFonts w:eastAsia="Times New Roman" w:cs="Arial"/>
          <w:b/>
          <w:color w:val="auto"/>
          <w:szCs w:val="19"/>
          <w:lang w:val="sk-SK" w:eastAsia="en-US"/>
        </w:rPr>
        <w:t>ch</w:t>
      </w:r>
      <w:r w:rsidR="00D830FC" w:rsidRPr="008F3E68">
        <w:rPr>
          <w:rFonts w:eastAsia="Times New Roman" w:cs="Arial"/>
          <w:b/>
          <w:color w:val="auto"/>
          <w:szCs w:val="19"/>
          <w:lang w:val="sk-SK" w:eastAsia="en-US"/>
        </w:rPr>
        <w:t xml:space="preserve"> – personálne výdavky (príloha č. 9 </w:t>
      </w:r>
      <w:r w:rsidR="00D830FC">
        <w:rPr>
          <w:rFonts w:eastAsia="Times New Roman" w:cs="Arial"/>
          <w:b/>
          <w:color w:val="auto"/>
          <w:szCs w:val="19"/>
          <w:lang w:val="sk-SK" w:eastAsia="en-US"/>
        </w:rPr>
        <w:t>resp.</w:t>
      </w:r>
      <w:r w:rsidR="00D830FC" w:rsidRPr="00DB1B99">
        <w:rPr>
          <w:rFonts w:eastAsia="Times New Roman" w:cs="Arial"/>
          <w:b/>
          <w:color w:val="auto"/>
          <w:szCs w:val="19"/>
          <w:lang w:val="sk-SK" w:eastAsia="en-US"/>
        </w:rPr>
        <w:t> 10</w:t>
      </w:r>
      <w:r w:rsidR="000278B3">
        <w:rPr>
          <w:rFonts w:eastAsia="Times New Roman" w:cs="Arial"/>
          <w:b/>
          <w:color w:val="auto"/>
          <w:szCs w:val="19"/>
          <w:lang w:val="sk-SK" w:eastAsia="en-US"/>
        </w:rPr>
        <w:t>a</w:t>
      </w:r>
      <w:r w:rsidR="00D830FC" w:rsidRPr="00DB1B99">
        <w:rPr>
          <w:rFonts w:eastAsia="Times New Roman" w:cs="Arial"/>
          <w:b/>
          <w:color w:val="auto"/>
          <w:szCs w:val="19"/>
          <w:lang w:val="sk-SK" w:eastAsia="en-US"/>
        </w:rPr>
        <w:t>)</w:t>
      </w:r>
      <w:r w:rsidR="00D830FC">
        <w:rPr>
          <w:rFonts w:eastAsia="Times New Roman" w:cs="Arial"/>
          <w:b/>
          <w:color w:val="auto"/>
          <w:szCs w:val="19"/>
          <w:lang w:val="sk-SK" w:eastAsia="en-US"/>
        </w:rPr>
        <w:t>, pokiaľ poskytovateľ nerozhodne inak.</w:t>
      </w:r>
      <w:r w:rsidR="0066158B">
        <w:rPr>
          <w:rFonts w:eastAsia="Times New Roman" w:cs="Arial"/>
          <w:b/>
          <w:color w:val="auto"/>
          <w:szCs w:val="19"/>
          <w:lang w:val="sk-SK" w:eastAsia="en-US"/>
        </w:rPr>
        <w:t xml:space="preserve"> </w:t>
      </w:r>
      <w:r w:rsidR="000D06A7">
        <w:rPr>
          <w:rFonts w:eastAsia="Times New Roman" w:cs="Arial"/>
          <w:b/>
          <w:color w:val="auto"/>
          <w:szCs w:val="19"/>
          <w:lang w:val="sk-SK" w:eastAsia="en-US"/>
        </w:rPr>
        <w:t>Prijímateľ predloží nasledovnú dokumentáciu:</w:t>
      </w:r>
    </w:p>
    <w:p w14:paraId="451162C3" w14:textId="1EF3273C" w:rsidR="000D06A7" w:rsidRPr="0073389C" w:rsidRDefault="000D06A7" w:rsidP="00B24995">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w:t>
      </w:r>
      <w:r w:rsidRPr="00D272DE">
        <w:rPr>
          <w:iCs/>
          <w:lang w:val="sk-SK"/>
        </w:rPr>
        <w:t>(príloha č. 9),</w:t>
      </w:r>
      <w:r w:rsidRPr="0073389C">
        <w:rPr>
          <w:i/>
          <w:iCs/>
          <w:lang w:val="sk-SK"/>
        </w:rPr>
        <w:t xml:space="preserve"> </w:t>
      </w:r>
    </w:p>
    <w:p w14:paraId="4706B705" w14:textId="7134F406" w:rsidR="000D06A7" w:rsidRPr="0073389C" w:rsidRDefault="000D06A7" w:rsidP="007C1B0C">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w:t>
      </w:r>
      <w:r w:rsidR="003173A2">
        <w:rPr>
          <w:lang w:val="sk-SK"/>
        </w:rPr>
        <w:t xml:space="preserve">platí pre </w:t>
      </w:r>
      <w:r w:rsidR="00A57BEF">
        <w:rPr>
          <w:lang w:val="sk-SK"/>
        </w:rPr>
        <w:t>projekty s aplikovanou š</w:t>
      </w:r>
      <w:r w:rsidR="00A57BEF">
        <w:t>tandardnou stupnicou jednotkových nákladov</w:t>
      </w:r>
      <w:r w:rsidRPr="0073389C">
        <w:rPr>
          <w:lang w:val="sk-SK"/>
        </w:rPr>
        <w:t xml:space="preserve"> </w:t>
      </w:r>
      <w:r w:rsidRPr="00D272DE">
        <w:rPr>
          <w:iCs/>
          <w:lang w:val="sk-SK"/>
        </w:rPr>
        <w:t>(príloha č. 10</w:t>
      </w:r>
      <w:r w:rsidR="00A57BEF">
        <w:rPr>
          <w:iCs/>
          <w:lang w:val="sk-SK"/>
        </w:rPr>
        <w:t>a</w:t>
      </w:r>
      <w:r w:rsidRPr="00D272DE">
        <w:rPr>
          <w:iCs/>
          <w:lang w:val="sk-SK"/>
        </w:rPr>
        <w:t>),</w:t>
      </w:r>
    </w:p>
    <w:p w14:paraId="67A80F09" w14:textId="77777777" w:rsidR="000D06A7" w:rsidRPr="00EB0B04" w:rsidRDefault="000D06A7" w:rsidP="001577F1">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3555AC67" w14:textId="77777777" w:rsidR="00E66C1E" w:rsidRPr="00667C12" w:rsidRDefault="000D06A7" w:rsidP="00DB1B99">
      <w:pPr>
        <w:pStyle w:val="Bulletslevel1"/>
        <w:spacing w:after="120" w:line="288" w:lineRule="auto"/>
        <w:ind w:left="567" w:hanging="283"/>
        <w:jc w:val="both"/>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p>
    <w:p w14:paraId="32C3C6FB" w14:textId="77777777" w:rsidR="00204380" w:rsidRPr="00DB1B99" w:rsidRDefault="00204380" w:rsidP="00DB1B99">
      <w:pPr>
        <w:pStyle w:val="Bulletslevel1"/>
        <w:spacing w:after="120" w:line="288" w:lineRule="auto"/>
        <w:ind w:left="0" w:firstLine="0"/>
        <w:jc w:val="both"/>
        <w:rPr>
          <w:rFonts w:eastAsia="Times New Roman" w:cs="Arial"/>
          <w:b/>
          <w:color w:val="auto"/>
          <w:szCs w:val="19"/>
          <w:lang w:val="sk-SK" w:eastAsia="en-US"/>
        </w:rPr>
      </w:pPr>
      <w:r w:rsidRPr="00DB1B99">
        <w:rPr>
          <w:rFonts w:eastAsia="Times New Roman" w:cs="Arial"/>
          <w:b/>
          <w:color w:val="auto"/>
          <w:szCs w:val="19"/>
          <w:lang w:val="sk-SK" w:eastAsia="en-US"/>
        </w:rPr>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t>z</w:t>
      </w:r>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p>
    <w:p w14:paraId="1BB563AD"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18BDAB2F" w14:textId="77777777"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3F5CDA8E" w14:textId="77777777"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68394111"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7820DF4" w14:textId="77777777" w:rsidR="009D7F63" w:rsidRPr="0073389C" w:rsidRDefault="009D7F63" w:rsidP="009D7F63">
      <w:pPr>
        <w:pStyle w:val="Bulletslevel1"/>
        <w:ind w:left="567" w:hanging="283"/>
        <w:rPr>
          <w:lang w:val="sk-SK"/>
        </w:rPr>
      </w:pPr>
      <w:r w:rsidRPr="0073389C">
        <w:rPr>
          <w:lang w:val="sk-SK"/>
        </w:rPr>
        <w:t xml:space="preserve">faktúra (ak relevantné), </w:t>
      </w:r>
    </w:p>
    <w:p w14:paraId="535E2F3E"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5F47430D" w14:textId="77777777" w:rsidR="00B9414D" w:rsidRPr="0073389C" w:rsidRDefault="00B9414D" w:rsidP="00B9414D">
      <w:pPr>
        <w:pStyle w:val="Bulletslevel1"/>
        <w:spacing w:after="120" w:line="288" w:lineRule="auto"/>
        <w:ind w:left="567" w:hanging="283"/>
        <w:jc w:val="both"/>
        <w:rPr>
          <w:lang w:val="sk-SK"/>
        </w:rPr>
      </w:pPr>
      <w:r w:rsidRPr="0073389C">
        <w:rPr>
          <w:lang w:val="sk-SK"/>
        </w:rPr>
        <w:lastRenderedPageBreak/>
        <w:t>pracovný výkaz (</w:t>
      </w:r>
      <w:r w:rsidR="00C80E10">
        <w:rPr>
          <w:lang w:val="sk-SK"/>
        </w:rPr>
        <w:t>pracovný výkaz</w:t>
      </w:r>
      <w:bookmarkStart w:id="148" w:name="_Ref523227404"/>
      <w:r w:rsidR="00C80E10" w:rsidRPr="0073389C">
        <w:rPr>
          <w:rStyle w:val="Odkaznapoznmkupodiarou"/>
          <w:rFonts w:cs="Arial"/>
          <w:i/>
          <w:iCs/>
          <w:sz w:val="19"/>
          <w:szCs w:val="19"/>
          <w:lang w:val="sk-SK"/>
        </w:rPr>
        <w:footnoteReference w:id="121"/>
      </w:r>
      <w:bookmarkEnd w:id="148"/>
      <w:r w:rsidR="00C80E10" w:rsidRPr="0073389C">
        <w:rPr>
          <w:lang w:val="sk-SK"/>
        </w:rPr>
        <w:t xml:space="preserve"> príloha č. </w:t>
      </w:r>
      <w:r w:rsidR="003B71D1">
        <w:rPr>
          <w:lang w:val="sk-SK"/>
        </w:rPr>
        <w:t>6</w:t>
      </w:r>
      <w:r>
        <w:rPr>
          <w:lang w:val="sk-SK"/>
        </w:rPr>
        <w:t>),</w:t>
      </w:r>
    </w:p>
    <w:p w14:paraId="4BE42848" w14:textId="77777777"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0AEA34D7" w14:textId="77777777" w:rsidR="00CA5CAB" w:rsidRPr="009719B7" w:rsidRDefault="00C74ED8" w:rsidP="006D565B">
      <w:pPr>
        <w:pStyle w:val="Bulletslevel1"/>
        <w:spacing w:after="120" w:line="288" w:lineRule="auto"/>
        <w:ind w:left="567" w:firstLine="0"/>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55F9D80C" w14:textId="77777777" w:rsidR="0042442A" w:rsidRPr="0073389C" w:rsidRDefault="00CA6FBB" w:rsidP="00BE4A8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 xml:space="preserve">3. </w:t>
      </w:r>
      <w:r w:rsidR="0042442A" w:rsidRPr="0073389C">
        <w:rPr>
          <w:rFonts w:ascii="Arial" w:hAnsi="Arial" w:cs="Arial"/>
          <w:b/>
          <w:bCs/>
          <w:color w:val="auto"/>
          <w:sz w:val="19"/>
          <w:szCs w:val="19"/>
          <w:lang w:val="sk-SK"/>
        </w:rPr>
        <w:t xml:space="preserve">Náhrada mzdy a platu </w:t>
      </w:r>
    </w:p>
    <w:p w14:paraId="6CE22A2F" w14:textId="77777777" w:rsidR="0042442A"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B794782" w14:textId="77777777" w:rsidR="003F06E8" w:rsidRPr="0073389C" w:rsidRDefault="003F06E8" w:rsidP="005B7173">
      <w:pPr>
        <w:pStyle w:val="Bulletslevel1"/>
        <w:numPr>
          <w:ilvl w:val="1"/>
          <w:numId w:val="66"/>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36B91893" w14:textId="77777777" w:rsidR="00AD5D29" w:rsidRDefault="003F06E8" w:rsidP="005B7173">
      <w:pPr>
        <w:pStyle w:val="Bulletslevel1"/>
        <w:numPr>
          <w:ilvl w:val="1"/>
          <w:numId w:val="66"/>
        </w:numPr>
        <w:spacing w:after="120" w:line="288" w:lineRule="auto"/>
        <w:ind w:left="567" w:hanging="283"/>
        <w:rPr>
          <w:lang w:val="sk-SK"/>
        </w:rPr>
      </w:pPr>
      <w:r w:rsidRPr="0073389C">
        <w:rPr>
          <w:lang w:val="sk-SK"/>
        </w:rPr>
        <w:t xml:space="preserve">mzdový list, resp. výplatnú pásku, </w:t>
      </w:r>
    </w:p>
    <w:p w14:paraId="75F08AC7" w14:textId="77777777" w:rsidR="007A65A7" w:rsidRPr="007A65A7" w:rsidRDefault="007A65A7" w:rsidP="005B7173">
      <w:pPr>
        <w:pStyle w:val="Bulletslevel1"/>
        <w:numPr>
          <w:ilvl w:val="1"/>
          <w:numId w:val="66"/>
        </w:numPr>
        <w:spacing w:after="120" w:line="288" w:lineRule="auto"/>
        <w:ind w:left="567" w:hanging="283"/>
        <w:rPr>
          <w:lang w:val="sk-SK"/>
        </w:rPr>
      </w:pPr>
      <w:r>
        <w:rPr>
          <w:lang w:val="sk-SK"/>
        </w:rPr>
        <w:t>mesačný výkaz poistného a príspevkov do Sociálnej poisťovne,</w:t>
      </w:r>
    </w:p>
    <w:p w14:paraId="2808EA28" w14:textId="77777777" w:rsidR="007A65A7" w:rsidRDefault="007A65A7" w:rsidP="005B7173">
      <w:pPr>
        <w:pStyle w:val="Bulletslevel1"/>
        <w:numPr>
          <w:ilvl w:val="1"/>
          <w:numId w:val="66"/>
        </w:numPr>
        <w:spacing w:after="120" w:line="288" w:lineRule="auto"/>
        <w:ind w:left="567" w:hanging="283"/>
        <w:rPr>
          <w:lang w:val="sk-SK"/>
        </w:rPr>
      </w:pPr>
      <w:r>
        <w:rPr>
          <w:lang w:val="sk-SK"/>
        </w:rPr>
        <w:t>výkaz preddavkov na poistné na verejné zdravotné poistenie,</w:t>
      </w:r>
    </w:p>
    <w:p w14:paraId="790BCFBA" w14:textId="77777777" w:rsidR="007A65A7" w:rsidRPr="007A65A7" w:rsidRDefault="007A65A7" w:rsidP="005B7173">
      <w:pPr>
        <w:pStyle w:val="Bulletslevel1"/>
        <w:numPr>
          <w:ilvl w:val="1"/>
          <w:numId w:val="66"/>
        </w:numPr>
        <w:spacing w:after="120" w:line="288" w:lineRule="auto"/>
        <w:ind w:left="567" w:hanging="283"/>
        <w:rPr>
          <w:lang w:val="sk-SK"/>
        </w:rPr>
      </w:pPr>
      <w:r>
        <w:rPr>
          <w:lang w:val="sk-SK"/>
        </w:rPr>
        <w:t>prehľad o zrazených a odvedených preddavkoch na daň,</w:t>
      </w:r>
    </w:p>
    <w:p w14:paraId="552D128C" w14:textId="17827D9C"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00A57BEF">
        <w:rPr>
          <w:rFonts w:ascii="Arial" w:hAnsi="Arial" w:cs="Arial"/>
          <w:color w:val="auto"/>
          <w:sz w:val="19"/>
          <w:szCs w:val="19"/>
          <w:lang w:val="sk-SK"/>
        </w:rPr>
        <w:t>a</w:t>
      </w:r>
      <w:r w:rsidRPr="0073389C">
        <w:rPr>
          <w:rFonts w:ascii="Arial" w:hAnsi="Arial" w:cs="Arial"/>
          <w:color w:val="auto"/>
          <w:sz w:val="19"/>
          <w:szCs w:val="19"/>
          <w:lang w:val="sk-SK"/>
        </w:rPr>
        <w:t>),</w:t>
      </w:r>
    </w:p>
    <w:p w14:paraId="3D2D67FD" w14:textId="77777777" w:rsidR="001407FE"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11FB3AAA" w14:textId="77777777"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122"/>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048BC63E" w14:textId="77777777"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0140F598" w14:textId="3C5D04DC" w:rsidR="004A54D4" w:rsidRPr="00DD30A9" w:rsidRDefault="0042442A" w:rsidP="005B7173">
      <w:pPr>
        <w:pStyle w:val="Default"/>
        <w:numPr>
          <w:ilvl w:val="1"/>
          <w:numId w:val="66"/>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w:t>
      </w:r>
      <w:r w:rsidR="004E415E">
        <w:rPr>
          <w:rFonts w:ascii="Arial" w:hAnsi="Arial" w:cs="Arial"/>
          <w:color w:val="auto"/>
          <w:sz w:val="19"/>
          <w:szCs w:val="19"/>
          <w:lang w:val="sk-SK"/>
        </w:rPr>
        <w:t>č.</w:t>
      </w:r>
      <w:r w:rsidR="008C07F7">
        <w:rPr>
          <w:rFonts w:ascii="Arial" w:hAnsi="Arial" w:cs="Arial"/>
          <w:color w:val="auto"/>
          <w:sz w:val="19"/>
          <w:szCs w:val="19"/>
          <w:lang w:val="sk-SK"/>
        </w:rPr>
        <w:t xml:space="preserve"> 38 </w:t>
      </w:r>
      <w:r>
        <w:rPr>
          <w:rFonts w:ascii="Arial" w:hAnsi="Arial" w:cs="Arial"/>
          <w:color w:val="auto"/>
          <w:sz w:val="19"/>
          <w:szCs w:val="19"/>
          <w:lang w:val="sk-SK"/>
        </w:rPr>
        <w:t>(ak relevantné).</w:t>
      </w:r>
    </w:p>
    <w:p w14:paraId="341A7D1F" w14:textId="5D3048C9" w:rsidR="004A54D4" w:rsidRDefault="00FC6468" w:rsidP="004A54D4">
      <w:pPr>
        <w:pStyle w:val="Bulletslevel1"/>
        <w:spacing w:after="120" w:line="288" w:lineRule="auto"/>
        <w:ind w:left="0" w:firstLine="0"/>
        <w:jc w:val="both"/>
        <w:rPr>
          <w:rFonts w:eastAsia="Times New Roman" w:cs="Arial"/>
          <w:b/>
          <w:color w:val="auto"/>
          <w:szCs w:val="19"/>
          <w:lang w:val="sk-SK" w:eastAsia="en-US"/>
        </w:rPr>
      </w:pPr>
      <w:r>
        <w:rPr>
          <w:rFonts w:eastAsia="Times New Roman" w:cs="Arial"/>
          <w:b/>
          <w:color w:val="auto"/>
          <w:szCs w:val="19"/>
          <w:lang w:val="sk-SK" w:eastAsia="en-US"/>
        </w:rPr>
        <w:t xml:space="preserve">V prípade národných projektov </w:t>
      </w:r>
      <w:r w:rsidR="00BF31BC">
        <w:rPr>
          <w:rFonts w:eastAsia="Times New Roman" w:cs="Arial"/>
          <w:b/>
          <w:color w:val="auto"/>
          <w:szCs w:val="19"/>
          <w:lang w:val="sk-SK" w:eastAsia="en-US"/>
        </w:rPr>
        <w:t>alebo dopytovo-orientovaných projektov prijímateľov a partnerov, ktorí sú nositeľmi verejnej moci</w:t>
      </w:r>
      <w:r w:rsidR="00F7621D">
        <w:rPr>
          <w:rStyle w:val="Odkaznapoznmkupodiarou"/>
          <w:rFonts w:eastAsia="Times New Roman" w:cs="Arial"/>
          <w:b/>
          <w:color w:val="auto"/>
          <w:szCs w:val="19"/>
          <w:lang w:val="sk-SK" w:eastAsia="en-US"/>
        </w:rPr>
        <w:footnoteReference w:id="123"/>
      </w:r>
      <w:r w:rsidR="00BF31BC">
        <w:rPr>
          <w:rFonts w:eastAsia="Times New Roman" w:cs="Arial"/>
          <w:b/>
          <w:color w:val="auto"/>
          <w:szCs w:val="19"/>
          <w:lang w:val="sk-SK" w:eastAsia="en-US"/>
        </w:rPr>
        <w:t xml:space="preserve"> (štát a jeho orgány, regionálne a miestne samosprávy) </w:t>
      </w:r>
      <w:r>
        <w:rPr>
          <w:rFonts w:eastAsia="Times New Roman" w:cs="Arial"/>
          <w:b/>
          <w:color w:val="auto"/>
          <w:szCs w:val="19"/>
          <w:lang w:val="sk-SK" w:eastAsia="en-US"/>
        </w:rPr>
        <w:t>je možné p</w:t>
      </w:r>
      <w:r w:rsidR="004A54D4">
        <w:rPr>
          <w:rFonts w:eastAsia="Times New Roman" w:cs="Arial"/>
          <w:b/>
          <w:color w:val="auto"/>
          <w:szCs w:val="19"/>
          <w:lang w:val="sk-SK" w:eastAsia="en-US"/>
        </w:rPr>
        <w:t>ersonálne výdavky – náhrada mzdy a platu</w:t>
      </w:r>
      <w:r w:rsidR="004A54D4" w:rsidRPr="005668B8">
        <w:rPr>
          <w:rFonts w:eastAsia="Times New Roman" w:cs="Arial"/>
          <w:b/>
          <w:color w:val="auto"/>
          <w:szCs w:val="19"/>
          <w:lang w:val="sk-SK" w:eastAsia="en-US"/>
        </w:rPr>
        <w:t xml:space="preserve"> </w:t>
      </w:r>
      <w:r w:rsidR="004A54D4" w:rsidRPr="00EB0B04">
        <w:rPr>
          <w:rFonts w:eastAsia="Times New Roman" w:cs="Arial"/>
          <w:b/>
          <w:color w:val="auto"/>
          <w:szCs w:val="19"/>
          <w:lang w:val="sk-SK" w:eastAsia="en-US"/>
        </w:rPr>
        <w:t>predkladať</w:t>
      </w:r>
      <w:r w:rsidR="004A54D4">
        <w:rPr>
          <w:rFonts w:eastAsia="Times New Roman" w:cs="Arial"/>
          <w:color w:val="auto"/>
          <w:szCs w:val="19"/>
          <w:lang w:val="sk-SK" w:eastAsia="en-US"/>
        </w:rPr>
        <w:t xml:space="preserve"> </w:t>
      </w:r>
      <w:r w:rsidR="004A54D4"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r w:rsidR="004A54D4" w:rsidRPr="00EB0B04">
        <w:rPr>
          <w:rFonts w:eastAsia="Times New Roman" w:cs="Arial"/>
          <w:b/>
          <w:color w:val="auto"/>
          <w:szCs w:val="19"/>
          <w:lang w:val="sk-SK" w:eastAsia="en-US"/>
        </w:rPr>
        <w:t> 10</w:t>
      </w:r>
      <w:r w:rsidR="00DE24BE">
        <w:rPr>
          <w:rFonts w:eastAsia="Times New Roman" w:cs="Arial"/>
          <w:b/>
          <w:color w:val="auto"/>
          <w:szCs w:val="19"/>
          <w:lang w:val="sk-SK" w:eastAsia="en-US"/>
        </w:rPr>
        <w:t>a</w:t>
      </w:r>
      <w:r w:rsidR="004A54D4" w:rsidRPr="00EB0B04">
        <w:rPr>
          <w:rFonts w:eastAsia="Times New Roman" w:cs="Arial"/>
          <w:b/>
          <w:color w:val="auto"/>
          <w:szCs w:val="19"/>
          <w:lang w:val="sk-SK" w:eastAsia="en-US"/>
        </w:rPr>
        <w:t>)</w:t>
      </w:r>
      <w:r w:rsidR="004A54D4">
        <w:rPr>
          <w:rFonts w:eastAsia="Times New Roman" w:cs="Arial"/>
          <w:b/>
          <w:color w:val="auto"/>
          <w:szCs w:val="19"/>
          <w:lang w:val="sk-SK" w:eastAsia="en-US"/>
        </w:rPr>
        <w:t>,</w:t>
      </w:r>
      <w:r w:rsidR="00BF31BC" w:rsidRPr="00BF31BC">
        <w:rPr>
          <w:rFonts w:eastAsia="Times New Roman" w:cs="Arial"/>
          <w:b/>
          <w:color w:val="auto"/>
          <w:szCs w:val="19"/>
          <w:lang w:val="sk-SK" w:eastAsia="en-US"/>
        </w:rPr>
        <w:t xml:space="preserve"> </w:t>
      </w:r>
      <w:r w:rsidR="00BF31BC">
        <w:rPr>
          <w:rFonts w:eastAsia="Times New Roman" w:cs="Arial"/>
          <w:b/>
          <w:color w:val="auto"/>
          <w:szCs w:val="19"/>
          <w:lang w:val="sk-SK" w:eastAsia="en-US"/>
        </w:rPr>
        <w:t>za podmienky, že prijímateľ za seba alebo partnera/-ov predložil poskytovateľovi minimálne 2 po sebe idúce ŽoP typu refundácia alebo zúčtovanie zálohovej platby a tieto ŽoP sú v stave uhradená (t.j. majú ukončenú administratívnu finančnú kontrolu vydaním správy z kontroly poskytovateľom, ale sú schválené aj zo strany Certifikačného orgánu)</w:t>
      </w:r>
      <w:r w:rsidR="002C66B3">
        <w:rPr>
          <w:rStyle w:val="Odkaznapoznmkupodiarou"/>
          <w:rFonts w:eastAsia="Times New Roman" w:cs="Arial"/>
          <w:b/>
          <w:color w:val="auto"/>
          <w:szCs w:val="19"/>
          <w:lang w:val="sk-SK" w:eastAsia="en-US"/>
        </w:rPr>
        <w:footnoteReference w:id="124"/>
      </w:r>
      <w:r w:rsidR="004A54D4">
        <w:rPr>
          <w:rFonts w:eastAsia="Times New Roman" w:cs="Arial"/>
          <w:b/>
          <w:color w:val="auto"/>
          <w:szCs w:val="19"/>
          <w:lang w:val="sk-SK" w:eastAsia="en-US"/>
        </w:rPr>
        <w:t xml:space="preserve">. </w:t>
      </w:r>
      <w:r w:rsidR="00CA5286">
        <w:rPr>
          <w:rFonts w:eastAsia="Times New Roman" w:cs="Arial"/>
          <w:b/>
          <w:color w:val="auto"/>
          <w:szCs w:val="19"/>
          <w:lang w:val="sk-SK" w:eastAsia="en-US"/>
        </w:rPr>
        <w:t xml:space="preserve">Pokiaľ prijímateľ po splnení uvedenej podmienky bude naďalej predkladať personálne </w:t>
      </w:r>
      <w:r w:rsidR="00CA5286">
        <w:rPr>
          <w:rFonts w:eastAsia="Times New Roman" w:cs="Arial"/>
          <w:b/>
          <w:color w:val="auto"/>
          <w:szCs w:val="19"/>
          <w:lang w:val="sk-SK" w:eastAsia="en-US"/>
        </w:rPr>
        <w:lastRenderedPageBreak/>
        <w:t xml:space="preserve">výdavky – náhrady mzdy a platu v režime reálneho vykazovania zo všetkou sprievodnou dokumentáciou, môže poskytovateľ po schválení niektorej nasledujúcej ŽoP s uvedeným typom výdavkov personálne výdavky – náhrady mzdy a platu vyžadovať od prijímateľa predkladanie výdavkov </w:t>
      </w:r>
      <w:r w:rsidR="00CA5286" w:rsidRPr="008F3E68">
        <w:rPr>
          <w:rFonts w:eastAsia="Times New Roman" w:cs="Arial"/>
          <w:b/>
          <w:color w:val="auto"/>
          <w:szCs w:val="19"/>
          <w:lang w:val="sk-SK" w:eastAsia="en-US"/>
        </w:rPr>
        <w:t xml:space="preserve">prostredníctvom sumarizačných hárkov – personálne výdavky (príloha č. 9 </w:t>
      </w:r>
      <w:r w:rsidR="00CA5286">
        <w:rPr>
          <w:rFonts w:eastAsia="Times New Roman" w:cs="Arial"/>
          <w:b/>
          <w:color w:val="auto"/>
          <w:szCs w:val="19"/>
          <w:lang w:val="sk-SK" w:eastAsia="en-US"/>
        </w:rPr>
        <w:t>resp.</w:t>
      </w:r>
      <w:r w:rsidR="00CA5286" w:rsidRPr="00DB1B99">
        <w:rPr>
          <w:rFonts w:eastAsia="Times New Roman" w:cs="Arial"/>
          <w:b/>
          <w:color w:val="auto"/>
          <w:szCs w:val="19"/>
          <w:lang w:val="sk-SK" w:eastAsia="en-US"/>
        </w:rPr>
        <w:t> 10</w:t>
      </w:r>
      <w:r w:rsidR="00DE24BE">
        <w:rPr>
          <w:rFonts w:eastAsia="Times New Roman" w:cs="Arial"/>
          <w:b/>
          <w:color w:val="auto"/>
          <w:szCs w:val="19"/>
          <w:lang w:val="sk-SK" w:eastAsia="en-US"/>
        </w:rPr>
        <w:t>a</w:t>
      </w:r>
      <w:r w:rsidR="00CA5286" w:rsidRPr="00DB1B99">
        <w:rPr>
          <w:rFonts w:eastAsia="Times New Roman" w:cs="Arial"/>
          <w:b/>
          <w:color w:val="auto"/>
          <w:szCs w:val="19"/>
          <w:lang w:val="sk-SK" w:eastAsia="en-US"/>
        </w:rPr>
        <w:t>)</w:t>
      </w:r>
      <w:r w:rsidR="00CA5286">
        <w:rPr>
          <w:rFonts w:eastAsia="Times New Roman" w:cs="Arial"/>
          <w:b/>
          <w:color w:val="auto"/>
          <w:szCs w:val="19"/>
          <w:lang w:val="sk-SK" w:eastAsia="en-US"/>
        </w:rPr>
        <w:t xml:space="preserve">, o čom ho písomne upovedomí. V tomto prípade bude poskytovateľ akceptovať v nasledujúcich ŽoP predkladanie výdavkov výhradne na </w:t>
      </w:r>
      <w:r w:rsidR="00CA5286" w:rsidRPr="008F3E68">
        <w:rPr>
          <w:rFonts w:eastAsia="Times New Roman" w:cs="Arial"/>
          <w:b/>
          <w:color w:val="auto"/>
          <w:szCs w:val="19"/>
          <w:lang w:val="sk-SK" w:eastAsia="en-US"/>
        </w:rPr>
        <w:t>sumarizačných hárko</w:t>
      </w:r>
      <w:r w:rsidR="00CA5286">
        <w:rPr>
          <w:rFonts w:eastAsia="Times New Roman" w:cs="Arial"/>
          <w:b/>
          <w:color w:val="auto"/>
          <w:szCs w:val="19"/>
          <w:lang w:val="sk-SK" w:eastAsia="en-US"/>
        </w:rPr>
        <w:t>ch</w:t>
      </w:r>
      <w:r w:rsidR="00CA5286" w:rsidRPr="008F3E68">
        <w:rPr>
          <w:rFonts w:eastAsia="Times New Roman" w:cs="Arial"/>
          <w:b/>
          <w:color w:val="auto"/>
          <w:szCs w:val="19"/>
          <w:lang w:val="sk-SK" w:eastAsia="en-US"/>
        </w:rPr>
        <w:t xml:space="preserve"> – personálne výdavky (príloha č. 9 </w:t>
      </w:r>
      <w:r w:rsidR="00CA5286">
        <w:rPr>
          <w:rFonts w:eastAsia="Times New Roman" w:cs="Arial"/>
          <w:b/>
          <w:color w:val="auto"/>
          <w:szCs w:val="19"/>
          <w:lang w:val="sk-SK" w:eastAsia="en-US"/>
        </w:rPr>
        <w:t>resp.</w:t>
      </w:r>
      <w:r w:rsidR="00CA5286" w:rsidRPr="00DB1B99">
        <w:rPr>
          <w:rFonts w:eastAsia="Times New Roman" w:cs="Arial"/>
          <w:b/>
          <w:color w:val="auto"/>
          <w:szCs w:val="19"/>
          <w:lang w:val="sk-SK" w:eastAsia="en-US"/>
        </w:rPr>
        <w:t> 10</w:t>
      </w:r>
      <w:r w:rsidR="00DE24BE">
        <w:rPr>
          <w:rFonts w:eastAsia="Times New Roman" w:cs="Arial"/>
          <w:b/>
          <w:color w:val="auto"/>
          <w:szCs w:val="19"/>
          <w:lang w:val="sk-SK" w:eastAsia="en-US"/>
        </w:rPr>
        <w:t>a</w:t>
      </w:r>
      <w:r w:rsidR="00CA5286" w:rsidRPr="00DB1B99">
        <w:rPr>
          <w:rFonts w:eastAsia="Times New Roman" w:cs="Arial"/>
          <w:b/>
          <w:color w:val="auto"/>
          <w:szCs w:val="19"/>
          <w:lang w:val="sk-SK" w:eastAsia="en-US"/>
        </w:rPr>
        <w:t>)</w:t>
      </w:r>
      <w:r w:rsidR="00CA5286">
        <w:rPr>
          <w:rFonts w:eastAsia="Times New Roman" w:cs="Arial"/>
          <w:b/>
          <w:color w:val="auto"/>
          <w:szCs w:val="19"/>
          <w:lang w:val="sk-SK" w:eastAsia="en-US"/>
        </w:rPr>
        <w:t>, pokiaľ poskytovateľ nerozhodne inak.</w:t>
      </w:r>
      <w:r w:rsidR="00F36A2D">
        <w:rPr>
          <w:rFonts w:eastAsia="Times New Roman" w:cs="Arial"/>
          <w:b/>
          <w:color w:val="auto"/>
          <w:szCs w:val="19"/>
          <w:lang w:val="sk-SK" w:eastAsia="en-US"/>
        </w:rPr>
        <w:t xml:space="preserve"> </w:t>
      </w:r>
      <w:r w:rsidR="004A54D4">
        <w:rPr>
          <w:rFonts w:eastAsia="Times New Roman" w:cs="Arial"/>
          <w:b/>
          <w:color w:val="auto"/>
          <w:szCs w:val="19"/>
          <w:lang w:val="sk-SK" w:eastAsia="en-US"/>
        </w:rPr>
        <w:t>Prijímateľ predloží nasledovnú dokumentáciu:</w:t>
      </w:r>
    </w:p>
    <w:p w14:paraId="773ECAE0" w14:textId="0419894A"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w:t>
      </w:r>
      <w:r w:rsidRPr="00D272DE">
        <w:rPr>
          <w:iCs/>
          <w:lang w:val="sk-SK"/>
        </w:rPr>
        <w:t>(príloha č. 9),</w:t>
      </w:r>
      <w:r w:rsidRPr="0073389C">
        <w:rPr>
          <w:i/>
          <w:iCs/>
          <w:lang w:val="sk-SK"/>
        </w:rPr>
        <w:t xml:space="preserve"> </w:t>
      </w:r>
    </w:p>
    <w:p w14:paraId="3EF9FD0E" w14:textId="62B49786"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w:t>
      </w:r>
      <w:r w:rsidR="003173A2">
        <w:rPr>
          <w:lang w:val="sk-SK"/>
        </w:rPr>
        <w:t xml:space="preserve">platí pre </w:t>
      </w:r>
      <w:r w:rsidR="00DE24BE" w:rsidRPr="00DE24BE">
        <w:rPr>
          <w:lang w:val="sk-SK"/>
        </w:rPr>
        <w:t>projekty s aplikovanou štandardnou stupnicou jednotkových nákladov</w:t>
      </w:r>
      <w:r w:rsidR="00DE24BE">
        <w:rPr>
          <w:lang w:val="sk-SK"/>
        </w:rPr>
        <w:t xml:space="preserve"> </w:t>
      </w:r>
      <w:r w:rsidRPr="0073389C">
        <w:rPr>
          <w:lang w:val="sk-SK"/>
        </w:rPr>
        <w:t xml:space="preserve"> </w:t>
      </w:r>
      <w:r w:rsidRPr="00D272DE">
        <w:rPr>
          <w:iCs/>
          <w:lang w:val="sk-SK"/>
        </w:rPr>
        <w:t>(príloha č. 10</w:t>
      </w:r>
      <w:r w:rsidR="00DE24BE">
        <w:rPr>
          <w:iCs/>
          <w:lang w:val="sk-SK"/>
        </w:rPr>
        <w:t>a</w:t>
      </w:r>
      <w:r w:rsidRPr="00D272DE">
        <w:rPr>
          <w:iCs/>
          <w:lang w:val="sk-SK"/>
        </w:rPr>
        <w:t>),</w:t>
      </w:r>
    </w:p>
    <w:p w14:paraId="176DE61E" w14:textId="77777777" w:rsidR="004A54D4" w:rsidRPr="00EB0B04" w:rsidRDefault="004A54D4" w:rsidP="004A54D4">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6E21D32E" w14:textId="77777777" w:rsidR="004A54D4" w:rsidRDefault="004A54D4" w:rsidP="004A54D4">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p>
    <w:p w14:paraId="22AF7417" w14:textId="77777777" w:rsidR="004A54D4" w:rsidRDefault="004A54D4" w:rsidP="004A54D4">
      <w:pPr>
        <w:pStyle w:val="Bulletslevel1"/>
        <w:spacing w:after="120" w:line="288" w:lineRule="auto"/>
        <w:ind w:left="567" w:hanging="283"/>
        <w:rPr>
          <w:lang w:val="sk-SK"/>
        </w:rPr>
      </w:pPr>
      <w:r w:rsidRPr="00EB0B04">
        <w:rPr>
          <w:lang w:val="sk-SK"/>
        </w:rPr>
        <w:t xml:space="preserve">prezenčná listina (dátum, miesto, čas trvania, názov aktivity a podpis </w:t>
      </w:r>
      <w:r>
        <w:rPr>
          <w:lang w:val="sk-SK"/>
        </w:rPr>
        <w:t xml:space="preserve">účastníka </w:t>
      </w:r>
      <w:r w:rsidR="00FE08C9">
        <w:rPr>
          <w:lang w:val="sk-SK"/>
        </w:rPr>
        <w:t>projektu</w:t>
      </w:r>
      <w:r w:rsidRPr="00EB0B04">
        <w:rPr>
          <w:lang w:val="sk-SK"/>
        </w:rPr>
        <w:t xml:space="preserve">) - príloha č. </w:t>
      </w:r>
      <w:r>
        <w:rPr>
          <w:lang w:val="sk-SK"/>
        </w:rPr>
        <w:t>12.</w:t>
      </w:r>
    </w:p>
    <w:p w14:paraId="40054AE1" w14:textId="77777777" w:rsidR="00BC103F" w:rsidRPr="00DD30A9" w:rsidRDefault="004A54D4" w:rsidP="00DD30A9">
      <w:pPr>
        <w:pStyle w:val="Default"/>
        <w:spacing w:before="120" w:after="120" w:line="288" w:lineRule="auto"/>
        <w:jc w:val="both"/>
        <w:rPr>
          <w:rFonts w:ascii="Arial" w:hAnsi="Arial" w:cs="Arial"/>
          <w:b/>
          <w:color w:val="auto"/>
          <w:sz w:val="19"/>
          <w:szCs w:val="19"/>
          <w:lang w:val="sk-SK"/>
        </w:rPr>
      </w:pP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spôsob výpočty mzdy zamestnanca, atď.), ktorá nie je súčasťou dokumentácie zasielanej poskytovateľovi v súlade so zmluvou o NFP. Prijímateľ je povinný na základe tejto dokumentácie umožniť overenie nárokovaných výdavkov prostredníctvom sumarizačných hárkov – personálne výdavky.</w:t>
      </w:r>
      <w:r w:rsidR="0042442A" w:rsidRPr="00DD30A9">
        <w:rPr>
          <w:rFonts w:ascii="Arial" w:hAnsi="Arial" w:cs="Arial"/>
          <w:b/>
          <w:color w:val="auto"/>
          <w:sz w:val="19"/>
          <w:szCs w:val="19"/>
          <w:lang w:val="sk-SK"/>
        </w:rPr>
        <w:t xml:space="preserve"> </w:t>
      </w:r>
    </w:p>
    <w:p w14:paraId="2616803E"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48429095" w14:textId="56B6E5A8"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w:t>
      </w:r>
      <w:r w:rsidR="00380495">
        <w:rPr>
          <w:lang w:val="sk-SK"/>
        </w:rPr>
        <w:t xml:space="preserve"> podpis osoby, ktorá schválila vyúčtovanie pracovnej cesty</w:t>
      </w:r>
      <w:r w:rsidRPr="0073389C">
        <w:rPr>
          <w:lang w:val="sk-SK"/>
        </w:rPr>
        <w:t xml:space="preserve">, </w:t>
      </w:r>
    </w:p>
    <w:p w14:paraId="3CB17799" w14:textId="7829B12F" w:rsidR="009D7F63" w:rsidRPr="0073389C" w:rsidRDefault="009D7F63" w:rsidP="009D7F63">
      <w:pPr>
        <w:pStyle w:val="Bulletslevel1"/>
        <w:spacing w:after="120" w:line="288" w:lineRule="auto"/>
        <w:ind w:left="567" w:hanging="283"/>
        <w:rPr>
          <w:lang w:val="sk-SK"/>
        </w:rPr>
      </w:pPr>
      <w:r w:rsidRPr="0073389C">
        <w:rPr>
          <w:lang w:val="sk-SK"/>
        </w:rPr>
        <w:t>cestovný lístok, palubný lístok</w:t>
      </w:r>
      <w:r w:rsidR="008F2415">
        <w:rPr>
          <w:rStyle w:val="Odkaznapoznmkupodiarou"/>
          <w:lang w:val="sk-SK"/>
        </w:rPr>
        <w:footnoteReference w:id="125"/>
      </w:r>
      <w:r w:rsidRPr="0073389C">
        <w:rPr>
          <w:lang w:val="sk-SK"/>
        </w:rPr>
        <w:t xml:space="preserve"> (ak relevantné), </w:t>
      </w:r>
    </w:p>
    <w:p w14:paraId="7F460FC1" w14:textId="77777777"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3DD763E3" w14:textId="77777777"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0B1FD036" w14:textId="77777777"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5E836BCD" w14:textId="77777777"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w:t>
      </w:r>
      <w:r w:rsidR="005D7B9B" w:rsidRPr="0073389C">
        <w:rPr>
          <w:lang w:val="sk-SK"/>
        </w:rPr>
        <w:lastRenderedPageBreak/>
        <w:t xml:space="preserve">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72CB7C8C" w14:textId="77777777"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126"/>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03760857" w14:textId="77777777"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622AA049" w14:textId="77777777"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1853F095" w14:textId="77777777"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6741325C" w14:textId="77777777"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4B35D008"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6A7AB039"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FC77B6E" w14:textId="74B29091"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 xml:space="preserve">V ďalších ŽoP </w:t>
      </w:r>
      <w:r w:rsidR="00296735">
        <w:rPr>
          <w:rFonts w:ascii="Arial" w:hAnsi="Arial" w:cs="Arial"/>
          <w:b/>
          <w:sz w:val="19"/>
          <w:szCs w:val="19"/>
          <w:lang w:val="sk-SK"/>
        </w:rPr>
        <w:t>prijímateľ</w:t>
      </w:r>
      <w:r w:rsidR="004858F1">
        <w:rPr>
          <w:rStyle w:val="Odkaznapoznmkupodiarou"/>
          <w:rFonts w:cs="Arial"/>
          <w:b/>
          <w:szCs w:val="19"/>
          <w:lang w:val="sk-SK"/>
        </w:rPr>
        <w:footnoteReference w:id="127"/>
      </w:r>
      <w:r w:rsidR="00296735">
        <w:rPr>
          <w:rFonts w:ascii="Arial" w:hAnsi="Arial" w:cs="Arial"/>
          <w:b/>
          <w:sz w:val="19"/>
          <w:szCs w:val="19"/>
          <w:lang w:val="sk-SK"/>
        </w:rPr>
        <w:t xml:space="preserve"> </w:t>
      </w:r>
      <w:r w:rsidRPr="0073389C">
        <w:rPr>
          <w:rFonts w:ascii="Arial" w:hAnsi="Arial" w:cs="Arial"/>
          <w:b/>
          <w:sz w:val="19"/>
          <w:szCs w:val="19"/>
          <w:lang w:val="sk-SK"/>
        </w:rPr>
        <w:t>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 </w:t>
      </w:r>
    </w:p>
    <w:p w14:paraId="22D72D6A" w14:textId="77777777"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33F5F820"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7E3CBB70" w14:textId="77777777"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7AEFB364" w14:textId="77777777" w:rsidR="000D06A7" w:rsidRDefault="009D7F63" w:rsidP="00E65E97">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prípadu vrátane úhrady výdavku, </w:t>
      </w:r>
    </w:p>
    <w:p w14:paraId="58C1FF55" w14:textId="77777777" w:rsidR="00D502D1" w:rsidRDefault="009D7F63" w:rsidP="00E65E97">
      <w:pPr>
        <w:pStyle w:val="Bulletslevel1"/>
        <w:spacing w:after="120" w:line="288" w:lineRule="auto"/>
        <w:ind w:left="567" w:hanging="283"/>
        <w:rPr>
          <w:lang w:val="sk-SK"/>
        </w:rPr>
      </w:pPr>
      <w:r w:rsidRPr="00C87533">
        <w:rPr>
          <w:lang w:val="sk-SK"/>
        </w:rPr>
        <w:t>spôsob výpočtu oprávnenej výšky výdavku (ak relevantné).</w:t>
      </w:r>
    </w:p>
    <w:p w14:paraId="256D5166" w14:textId="77777777" w:rsidR="007E243E" w:rsidRPr="00DD30A9" w:rsidRDefault="00D502D1" w:rsidP="00DD30A9">
      <w:pPr>
        <w:pStyle w:val="Bulletslevel1"/>
        <w:spacing w:after="120" w:line="288" w:lineRule="auto"/>
        <w:ind w:left="0" w:firstLine="0"/>
        <w:jc w:val="both"/>
        <w:rPr>
          <w:b/>
          <w:lang w:val="sk-SK"/>
        </w:rPr>
      </w:pPr>
      <w:r w:rsidRPr="00DD30A9">
        <w:rPr>
          <w:b/>
          <w:lang w:val="sk-SK"/>
        </w:rPr>
        <w:t>Prijímateľ je povinný archivovať relevantnú dokumentáciu (</w:t>
      </w:r>
      <w:r>
        <w:rPr>
          <w:b/>
          <w:lang w:val="sk-SK"/>
        </w:rPr>
        <w:t>napr. cestovný lístok, doklad o ubytovaní, cestovný príkaz,</w:t>
      </w:r>
      <w:r w:rsidRPr="00DD30A9">
        <w:rPr>
          <w:b/>
          <w:lang w:val="sk-SK"/>
        </w:rPr>
        <w:t xml:space="preserve"> atď.), ktorá nie je súčasťou dokumentácie zasielanej poskytovateľovi v súlade so zmluvou o NFP. Prijímateľ je povinný na základe tejto dokumentácie umožniť overenie nárokovaných výdavkov prostredníctvom sumarizačných hárkov – </w:t>
      </w:r>
      <w:r>
        <w:rPr>
          <w:b/>
          <w:lang w:val="sk-SK"/>
        </w:rPr>
        <w:t>náhrady pri pracovnej ceste</w:t>
      </w:r>
      <w:r w:rsidRPr="00DD30A9">
        <w:rPr>
          <w:b/>
          <w:lang w:val="sk-SK"/>
        </w:rPr>
        <w:t>.</w:t>
      </w:r>
    </w:p>
    <w:p w14:paraId="6DD870A5" w14:textId="77777777"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14:paraId="23666BCB"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2B421C58"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lastRenderedPageBreak/>
        <w:t xml:space="preserve">vyúčtovanie pracovnej cesty, </w:t>
      </w:r>
    </w:p>
    <w:p w14:paraId="22462E64"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796E84AC"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1FE4AC3A"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22AFFCB9"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547EFBE7" w14:textId="77777777"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2692BDB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6683CA93"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68FF47BC"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246FEB7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4A7EFFE"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69AEC7FA"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13AA074" w14:textId="77777777" w:rsidR="0046756F" w:rsidRDefault="00531F46"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712A6BC9"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037602B9"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61531AB1" w14:textId="77777777"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33EDF0"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7F3BF0C4"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9909494"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A0B187" w14:textId="77777777" w:rsidR="009D7F63" w:rsidRPr="00515B75" w:rsidRDefault="00C87533" w:rsidP="005B7173">
      <w:pPr>
        <w:pStyle w:val="Default"/>
        <w:numPr>
          <w:ilvl w:val="0"/>
          <w:numId w:val="65"/>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1C777FD" w14:textId="77777777"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 xml:space="preserve">Prijímatelia môžu dokumentáciu k </w:t>
      </w:r>
      <w:r w:rsidR="003F036D" w:rsidRPr="0073389C">
        <w:rPr>
          <w:rFonts w:ascii="Arial" w:hAnsi="Arial" w:cs="Arial"/>
          <w:sz w:val="19"/>
          <w:szCs w:val="19"/>
          <w:lang w:val="sk-SK"/>
        </w:rPr>
        <w:lastRenderedPageBreak/>
        <w:t>cestovným náhradám predkladať v rámci žiadosti o platbu až po vyúčtovaní cestovných náhrad (vyčíslenie reálnych výdavkov na služobnú cestu), t. j. po zúčtovaní preplatku/nedoplatku.</w:t>
      </w:r>
    </w:p>
    <w:p w14:paraId="5C52E6C5" w14:textId="77777777"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36C06CE" w14:textId="77777777"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124E0B9E" w14:textId="77777777"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57206CC3" w14:textId="77777777"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11F94FCE" w14:textId="7C52CA1F" w:rsidR="00227E16" w:rsidRPr="00515B75" w:rsidRDefault="009D7F63" w:rsidP="00365D81">
      <w:pPr>
        <w:pStyle w:val="Bulletslevel1"/>
        <w:spacing w:after="120" w:line="288" w:lineRule="auto"/>
        <w:ind w:left="567" w:hanging="283"/>
        <w:jc w:val="both"/>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00E402A4" w:rsidRPr="00E402A4">
        <w:rPr>
          <w:rFonts w:ascii="Times New Roman" w:eastAsia="Times New Roman" w:hAnsi="Times New Roman"/>
          <w:color w:val="auto"/>
          <w:sz w:val="24"/>
          <w:szCs w:val="24"/>
          <w:lang w:val="sk-SK" w:eastAsia="en-AU"/>
        </w:rPr>
        <w:t xml:space="preserve"> </w:t>
      </w:r>
      <w:r w:rsidR="00E402A4" w:rsidRPr="00E402A4">
        <w:rPr>
          <w:lang w:val="sk-SK"/>
        </w:rPr>
        <w:t>v prípadoch, ak</w:t>
      </w:r>
      <w:r w:rsidR="00E402A4" w:rsidRPr="00E402A4">
        <w:rPr>
          <w:rFonts w:ascii="Times New Roman" w:eastAsia="Times New Roman" w:hAnsi="Times New Roman"/>
          <w:color w:val="auto"/>
          <w:sz w:val="24"/>
          <w:szCs w:val="24"/>
          <w:lang w:val="sk-SK" w:eastAsia="en-AU"/>
        </w:rPr>
        <w:t xml:space="preserve"> </w:t>
      </w:r>
      <w:r w:rsidR="00E402A4" w:rsidRPr="00E402A4">
        <w:rPr>
          <w:lang w:val="sk-SK"/>
        </w:rPr>
        <w:t>ide o nadlimitnú alebo podlimitnú zákazku verejného obstarávania</w:t>
      </w:r>
      <w:r w:rsidR="00E402A4" w:rsidRPr="00E402A4">
        <w:rPr>
          <w:vertAlign w:val="superscript"/>
          <w:lang w:val="sk-SK"/>
        </w:rPr>
        <w:footnoteReference w:id="128"/>
      </w:r>
      <w:r w:rsidRPr="0073389C">
        <w:rPr>
          <w:lang w:val="sk-SK"/>
        </w:rPr>
        <w:t>, resp. objednávka</w:t>
      </w:r>
      <w:r w:rsidR="00B23BB8">
        <w:rPr>
          <w:lang w:val="sk-SK"/>
        </w:rPr>
        <w:t>.</w:t>
      </w:r>
    </w:p>
    <w:p w14:paraId="247758F2" w14:textId="77777777"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119BFDDB"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2866680B"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BB22B49" w14:textId="77777777" w:rsidR="009D7F63" w:rsidRDefault="00182CBF" w:rsidP="005B7173">
      <w:pPr>
        <w:pStyle w:val="Default"/>
        <w:numPr>
          <w:ilvl w:val="1"/>
          <w:numId w:val="5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7D337FAF" w14:textId="1440E917" w:rsidR="00182CBF" w:rsidRPr="00365D81" w:rsidRDefault="00182CBF" w:rsidP="00365D81">
      <w:pPr>
        <w:pStyle w:val="Default"/>
        <w:numPr>
          <w:ilvl w:val="1"/>
          <w:numId w:val="55"/>
        </w:numPr>
        <w:spacing w:before="120" w:after="120" w:line="288" w:lineRule="auto"/>
        <w:ind w:left="567" w:hanging="283"/>
        <w:jc w:val="both"/>
        <w:rPr>
          <w:rFonts w:ascii="Arial" w:hAnsi="Arial" w:cs="Arial"/>
          <w:sz w:val="19"/>
          <w:szCs w:val="19"/>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007856B5" w:rsidRPr="007856B5">
        <w:rPr>
          <w:lang w:eastAsia="en-AU"/>
        </w:rPr>
        <w:t xml:space="preserve"> </w:t>
      </w:r>
      <w:r w:rsidR="007856B5" w:rsidRPr="007856B5">
        <w:rPr>
          <w:rFonts w:ascii="Arial" w:hAnsi="Arial" w:cs="Arial"/>
          <w:sz w:val="19"/>
          <w:szCs w:val="19"/>
        </w:rPr>
        <w:t>v prípadoch, ak ide o nadlimitnú alebo podlimitnú zákazku verejného obstarávania</w:t>
      </w:r>
      <w:r w:rsidR="007856B5" w:rsidRPr="007856B5">
        <w:rPr>
          <w:rFonts w:ascii="Arial" w:hAnsi="Arial" w:cs="Arial"/>
          <w:sz w:val="19"/>
          <w:szCs w:val="19"/>
          <w:vertAlign w:val="superscript"/>
        </w:rPr>
        <w:footnoteReference w:id="129"/>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3BB659A1" w14:textId="77777777" w:rsidR="00376C28"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5D995578"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5E70D095" w14:textId="77777777" w:rsidR="00E5084E" w:rsidRPr="00CB2A99" w:rsidRDefault="009D7F63" w:rsidP="005B7173">
      <w:pPr>
        <w:pStyle w:val="Default"/>
        <w:numPr>
          <w:ilvl w:val="1"/>
          <w:numId w:val="55"/>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28FEC4DD" w14:textId="77777777"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50D318DE" w14:textId="77777777" w:rsidR="009D7F63" w:rsidRPr="0073389C" w:rsidRDefault="009D7F63" w:rsidP="005B7173">
      <w:pPr>
        <w:pStyle w:val="Default"/>
        <w:numPr>
          <w:ilvl w:val="0"/>
          <w:numId w:val="5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4D6DDA88"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A65841A" w14:textId="77777777" w:rsidR="009D7F63" w:rsidRPr="0073389C" w:rsidRDefault="00E717DB"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389941D"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003FEFF"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345A23D3" w14:textId="77777777" w:rsidR="00EA7E3A" w:rsidRPr="00CA3395" w:rsidRDefault="009D7F63" w:rsidP="005B7173">
      <w:pPr>
        <w:pStyle w:val="Default"/>
        <w:numPr>
          <w:ilvl w:val="2"/>
          <w:numId w:val="57"/>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11D2F6C"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57B0F466"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3A9CCB0E" w14:textId="77777777" w:rsidR="009D7F63" w:rsidRPr="0073389C" w:rsidRDefault="0050375E"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lastRenderedPageBreak/>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2C26A530"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19BF8C1"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7A2E78B"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F999AC1"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2D2E775" w14:textId="77777777" w:rsidR="003324C5"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0064B65"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7C873E00" w14:textId="77777777"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B627DCF" w14:textId="41953180"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w:t>
      </w:r>
      <w:r w:rsidRPr="00817CE2">
        <w:rPr>
          <w:rFonts w:ascii="Arial" w:hAnsi="Arial" w:cs="Arial"/>
          <w:color w:val="auto"/>
          <w:sz w:val="19"/>
          <w:szCs w:val="19"/>
          <w:lang w:val="sk-SK"/>
        </w:rPr>
        <w:t xml:space="preserve">zmluva </w:t>
      </w:r>
      <w:r w:rsidR="00817CE2" w:rsidRPr="00817CE2">
        <w:rPr>
          <w:rFonts w:ascii="Arial" w:hAnsi="Arial" w:cs="Arial"/>
          <w:sz w:val="19"/>
          <w:szCs w:val="19"/>
          <w:lang w:val="sk-SK"/>
        </w:rPr>
        <w:t>v prípadoch, ak</w:t>
      </w:r>
      <w:r w:rsidR="00817CE2" w:rsidRPr="00817CE2">
        <w:rPr>
          <w:rFonts w:ascii="Arial" w:hAnsi="Arial" w:cs="Arial"/>
          <w:color w:val="auto"/>
          <w:sz w:val="19"/>
          <w:szCs w:val="19"/>
          <w:lang w:val="sk-SK" w:eastAsia="en-AU"/>
        </w:rPr>
        <w:t xml:space="preserve"> </w:t>
      </w:r>
      <w:r w:rsidR="00817CE2" w:rsidRPr="00817CE2">
        <w:rPr>
          <w:rFonts w:ascii="Arial" w:hAnsi="Arial" w:cs="Arial"/>
          <w:sz w:val="19"/>
          <w:szCs w:val="19"/>
          <w:lang w:val="sk-SK"/>
        </w:rPr>
        <w:t>ide o nadlimitnú alebo podlimitnú zákazku verejného obstarávania</w:t>
      </w:r>
      <w:r w:rsidR="00817CE2" w:rsidRPr="00817CE2">
        <w:rPr>
          <w:rFonts w:ascii="Arial" w:hAnsi="Arial" w:cs="Arial"/>
          <w:sz w:val="19"/>
          <w:szCs w:val="19"/>
          <w:vertAlign w:val="superscript"/>
          <w:lang w:val="sk-SK"/>
        </w:rPr>
        <w:footnoteReference w:id="130"/>
      </w:r>
      <w:r w:rsidR="00817CE2" w:rsidRPr="00817CE2">
        <w:rPr>
          <w:rFonts w:ascii="Arial" w:hAnsi="Arial" w:cs="Arial"/>
          <w:color w:val="auto"/>
          <w:sz w:val="19"/>
          <w:szCs w:val="19"/>
          <w:lang w:val="sk-SK"/>
        </w:rPr>
        <w:t xml:space="preserve"> </w:t>
      </w:r>
      <w:r w:rsidRPr="00817CE2">
        <w:rPr>
          <w:rFonts w:ascii="Arial" w:hAnsi="Arial" w:cs="Arial"/>
          <w:color w:val="auto"/>
          <w:sz w:val="19"/>
          <w:szCs w:val="19"/>
          <w:lang w:val="sk-SK"/>
        </w:rPr>
        <w:t xml:space="preserve">(v prípade, ak je priestor prenajímaný tretej osobe, je potrebné doložiť </w:t>
      </w:r>
      <w:r w:rsidRPr="000A76AD">
        <w:rPr>
          <w:rFonts w:ascii="Arial" w:hAnsi="Arial" w:cs="Arial"/>
          <w:color w:val="auto"/>
          <w:sz w:val="19"/>
          <w:szCs w:val="19"/>
          <w:lang w:val="sk-SK"/>
        </w:rPr>
        <w:t xml:space="preserve">aj </w:t>
      </w:r>
      <w:r w:rsidR="001B0812" w:rsidRPr="000A76AD">
        <w:rPr>
          <w:rFonts w:ascii="Arial" w:hAnsi="Arial" w:cs="Arial"/>
          <w:color w:val="auto"/>
          <w:sz w:val="19"/>
          <w:szCs w:val="19"/>
          <w:lang w:val="sk-SK"/>
        </w:rPr>
        <w:t>z</w:t>
      </w:r>
      <w:r w:rsidRPr="000A76AD">
        <w:rPr>
          <w:rFonts w:ascii="Arial" w:hAnsi="Arial" w:cs="Arial"/>
          <w:color w:val="auto"/>
          <w:sz w:val="19"/>
          <w:szCs w:val="19"/>
          <w:lang w:val="sk-SK"/>
        </w:rPr>
        <w:t>mluvu medzi majiteľom</w:t>
      </w:r>
      <w:r w:rsidRPr="0073389C">
        <w:rPr>
          <w:rFonts w:ascii="Arial" w:hAnsi="Arial" w:cs="Arial"/>
          <w:color w:val="auto"/>
          <w:sz w:val="19"/>
          <w:szCs w:val="19"/>
          <w:lang w:val="sk-SK"/>
        </w:rPr>
        <w:t xml:space="preserve"> budovy/ objektu a nájomcom, ktorá mu ustanovuje možnosť prenájmu tretej osobe v súlade s občianskym zákonníkom</w:t>
      </w:r>
      <w:r>
        <w:rPr>
          <w:rFonts w:ascii="Arial" w:hAnsi="Arial" w:cs="Arial"/>
          <w:color w:val="auto"/>
          <w:sz w:val="19"/>
          <w:szCs w:val="19"/>
          <w:lang w:val="sk-SK"/>
        </w:rPr>
        <w:t>,</w:t>
      </w:r>
    </w:p>
    <w:p w14:paraId="3C81591F" w14:textId="77777777" w:rsidR="005507D4" w:rsidRPr="0073389C"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944DBE5" w14:textId="77777777" w:rsidR="009D7F63" w:rsidRPr="005507D4"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1B4ADAA" w14:textId="77777777"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3B774BEB" w14:textId="77777777" w:rsidR="009D7F63" w:rsidRPr="0073389C" w:rsidRDefault="00346752"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6AA84545"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764C2B"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5955013C"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2D1D3F0D" w14:textId="77777777" w:rsidR="00BC5336" w:rsidRPr="00BC5336" w:rsidRDefault="00E72207"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5608B0E9"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2677B6A9" w14:textId="77777777" w:rsidR="00D20978" w:rsidRPr="00017C8D" w:rsidRDefault="009D7F63" w:rsidP="005B7173">
      <w:pPr>
        <w:pStyle w:val="Default"/>
        <w:numPr>
          <w:ilvl w:val="1"/>
          <w:numId w:val="6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9A726F8"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C8ECD0F" w14:textId="77777777"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0D5DB7E8"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F64F1B5" w14:textId="77777777" w:rsidR="009D7F63" w:rsidRPr="0073389C" w:rsidRDefault="00407A10"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lastRenderedPageBreak/>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3E998FF6"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243496BA"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087268E" w14:textId="77777777" w:rsidR="00D20C4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BDEC5EB" w14:textId="77777777" w:rsidR="00D20978" w:rsidRPr="00D20C43" w:rsidRDefault="009D7F63" w:rsidP="005B7173">
      <w:pPr>
        <w:pStyle w:val="Default"/>
        <w:numPr>
          <w:ilvl w:val="1"/>
          <w:numId w:val="62"/>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1C5B81EB" w14:textId="77777777"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D93DB06"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C468066" w14:textId="77777777" w:rsidR="001C7C81" w:rsidRDefault="009D7F63"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27B88F6A" w14:textId="77777777" w:rsidR="001C7C81" w:rsidRPr="0073389C" w:rsidRDefault="001C7C81" w:rsidP="005B7173">
      <w:pPr>
        <w:pStyle w:val="Default"/>
        <w:numPr>
          <w:ilvl w:val="0"/>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131"/>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6E629E7C"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866F81A"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0148DD6F"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63639296"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FB6539" w14:textId="77777777" w:rsidR="000C520E" w:rsidRDefault="001C7C81"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3067341E" w14:textId="435251CB" w:rsidR="009D7F63" w:rsidRPr="000C520E" w:rsidRDefault="00EC3F60"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C34924" w:rsidRPr="00C34924">
        <w:rPr>
          <w:rFonts w:ascii="Arial" w:hAnsi="Arial" w:cs="Arial"/>
          <w:color w:val="auto"/>
          <w:sz w:val="19"/>
          <w:szCs w:val="19"/>
          <w:vertAlign w:val="superscript"/>
          <w:lang w:val="sk-SK"/>
        </w:rPr>
        <w:t>117</w:t>
      </w:r>
      <w:r w:rsidR="002A3AA2">
        <w:rPr>
          <w:rFonts w:ascii="Arial" w:hAnsi="Arial" w:cs="Arial"/>
          <w:color w:val="auto"/>
          <w:sz w:val="19"/>
          <w:szCs w:val="19"/>
          <w:lang w:val="sk-SK"/>
        </w:rPr>
        <w:t xml:space="preserve"> (</w:t>
      </w:r>
      <w:r w:rsidR="00E238FE" w:rsidRPr="000C520E">
        <w:rPr>
          <w:rFonts w:ascii="Arial" w:hAnsi="Arial" w:cs="Arial"/>
          <w:color w:val="auto"/>
          <w:sz w:val="19"/>
          <w:szCs w:val="19"/>
          <w:lang w:val="sk-SK"/>
        </w:rPr>
        <w:t xml:space="preserve">príloha č. </w:t>
      </w:r>
      <w:r w:rsidR="003B71D1">
        <w:rPr>
          <w:rFonts w:ascii="Arial" w:hAnsi="Arial" w:cs="Arial"/>
          <w:color w:val="auto"/>
          <w:sz w:val="19"/>
          <w:szCs w:val="19"/>
          <w:lang w:val="sk-SK"/>
        </w:rPr>
        <w:t>6</w:t>
      </w:r>
      <w:r w:rsidR="009D7F63" w:rsidRPr="000C520E">
        <w:rPr>
          <w:rFonts w:ascii="Arial" w:hAnsi="Arial" w:cs="Arial"/>
          <w:color w:val="auto"/>
          <w:sz w:val="19"/>
          <w:szCs w:val="19"/>
          <w:lang w:val="sk-SK"/>
        </w:rPr>
        <w:t xml:space="preserve"> 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024738D8" w14:textId="77777777"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15C7710" w14:textId="77777777" w:rsidR="00A60E8A" w:rsidRDefault="00A60E8A"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535043F5"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94BDFBF"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132"/>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ED36FA2"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106EA479" w14:textId="77777777" w:rsidR="00093A3C" w:rsidRDefault="00093A3C" w:rsidP="005B7173">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7FA86AEE" w14:textId="77777777" w:rsidR="00216A51" w:rsidRPr="00216A51" w:rsidRDefault="00326847"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7B1B1668" w14:textId="77777777" w:rsidR="007E6877" w:rsidRDefault="009D7F63"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59378DFD" w14:textId="66A6533C" w:rsidR="001F2A24" w:rsidRPr="001F2A24" w:rsidRDefault="002A3AA2" w:rsidP="005B7173">
      <w:pPr>
        <w:pStyle w:val="Normlnywebov"/>
        <w:numPr>
          <w:ilvl w:val="0"/>
          <w:numId w:val="68"/>
        </w:numPr>
        <w:spacing w:before="120" w:after="120" w:line="288" w:lineRule="auto"/>
        <w:ind w:left="567" w:hanging="283"/>
        <w:jc w:val="both"/>
        <w:rPr>
          <w:rFonts w:ascii="Arial" w:hAnsi="Arial" w:cs="Arial"/>
          <w:b/>
          <w:bCs/>
          <w:sz w:val="19"/>
          <w:szCs w:val="19"/>
        </w:rPr>
      </w:pPr>
      <w:r w:rsidRPr="000C520E">
        <w:rPr>
          <w:rFonts w:ascii="Arial" w:hAnsi="Arial" w:cs="Arial"/>
          <w:sz w:val="19"/>
          <w:szCs w:val="19"/>
        </w:rPr>
        <w:t>pracovný výkaz</w:t>
      </w:r>
      <w:r w:rsidR="00503BF2" w:rsidRPr="00503BF2">
        <w:rPr>
          <w:rFonts w:ascii="Arial" w:hAnsi="Arial" w:cs="Arial"/>
          <w:sz w:val="19"/>
          <w:szCs w:val="19"/>
          <w:vertAlign w:val="superscript"/>
        </w:rPr>
        <w:t>117</w:t>
      </w:r>
      <w:r w:rsidRPr="000C520E">
        <w:rPr>
          <w:rFonts w:ascii="Arial" w:hAnsi="Arial" w:cs="Arial"/>
          <w:sz w:val="19"/>
          <w:szCs w:val="19"/>
        </w:rPr>
        <w:t xml:space="preserve"> </w:t>
      </w:r>
      <w:r>
        <w:rPr>
          <w:rFonts w:ascii="Arial" w:hAnsi="Arial" w:cs="Arial"/>
          <w:sz w:val="19"/>
          <w:szCs w:val="19"/>
        </w:rPr>
        <w:t>(</w:t>
      </w:r>
      <w:r w:rsidRPr="000C520E">
        <w:rPr>
          <w:rFonts w:ascii="Arial" w:hAnsi="Arial" w:cs="Arial"/>
          <w:sz w:val="19"/>
          <w:szCs w:val="19"/>
        </w:rPr>
        <w:t xml:space="preserve">príloha č. </w:t>
      </w:r>
      <w:r w:rsidR="00407B17">
        <w:rPr>
          <w:rFonts w:ascii="Arial" w:hAnsi="Arial" w:cs="Arial"/>
          <w:sz w:val="19"/>
          <w:szCs w:val="19"/>
        </w:rPr>
        <w:t>6</w:t>
      </w:r>
      <w:r w:rsidRPr="000C520E">
        <w:rPr>
          <w:rFonts w:ascii="Arial" w:hAnsi="Arial" w:cs="Arial"/>
          <w:sz w:val="19"/>
          <w:szCs w:val="19"/>
        </w:rPr>
        <w:t xml:space="preserve"> ak relevantné)</w:t>
      </w:r>
      <w:r w:rsidR="001F2A24">
        <w:rPr>
          <w:rFonts w:ascii="Arial" w:hAnsi="Arial" w:cs="Arial"/>
          <w:sz w:val="19"/>
          <w:szCs w:val="19"/>
        </w:rPr>
        <w:t>,</w:t>
      </w:r>
    </w:p>
    <w:p w14:paraId="434F06A4" w14:textId="77777777" w:rsidR="00486549" w:rsidRPr="001F2A24" w:rsidRDefault="001F2A24" w:rsidP="005B7173">
      <w:pPr>
        <w:pStyle w:val="Odsekzoznamu"/>
        <w:numPr>
          <w:ilvl w:val="0"/>
          <w:numId w:val="68"/>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49BE925A" w14:textId="77777777"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2F015931"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1C7861D"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E70F428"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0E537268"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3258CB63" w14:textId="77777777" w:rsidR="009D7F63" w:rsidRPr="0073389C" w:rsidRDefault="00941A40"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137F5302"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16A0367E" w14:textId="77777777" w:rsidR="00485275" w:rsidRPr="005238C1" w:rsidRDefault="00941A40" w:rsidP="005B7173">
      <w:pPr>
        <w:pStyle w:val="Default"/>
        <w:numPr>
          <w:ilvl w:val="1"/>
          <w:numId w:val="69"/>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1B572D2F"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7A6D1A65" w14:textId="77777777" w:rsidR="00485275" w:rsidRPr="005238C1" w:rsidRDefault="009D7F63" w:rsidP="005B7173">
      <w:pPr>
        <w:pStyle w:val="Default"/>
        <w:numPr>
          <w:ilvl w:val="1"/>
          <w:numId w:val="70"/>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69A88FB"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133"/>
      </w:r>
      <w:r w:rsidRPr="0073389C">
        <w:rPr>
          <w:rFonts w:ascii="Arial" w:hAnsi="Arial" w:cs="Arial"/>
          <w:b/>
          <w:bCs/>
          <w:position w:val="8"/>
          <w:sz w:val="19"/>
          <w:szCs w:val="19"/>
          <w:vertAlign w:val="superscript"/>
          <w:lang w:val="sk-SK"/>
        </w:rPr>
        <w:t xml:space="preserve"> </w:t>
      </w:r>
    </w:p>
    <w:p w14:paraId="3185DB6D" w14:textId="77777777" w:rsidR="009D7F63"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73FC10E"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134"/>
      </w:r>
      <w:r w:rsidRPr="0073389C">
        <w:rPr>
          <w:rFonts w:ascii="Arial" w:hAnsi="Arial" w:cs="Arial"/>
          <w:sz w:val="19"/>
          <w:szCs w:val="19"/>
          <w:lang w:val="sk-SK"/>
        </w:rPr>
        <w:t xml:space="preserve"> (preukázanie poistenia obstaraného majetku – ak relevantné), </w:t>
      </w:r>
    </w:p>
    <w:p w14:paraId="63DE3BD5"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5FAA3D0F" w14:textId="77777777" w:rsidR="009D7F63" w:rsidRPr="0073389C" w:rsidRDefault="004C2130"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lastRenderedPageBreak/>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20F54AC2"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D41B3F0"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5CA0F89E" w14:textId="77777777" w:rsidR="009D7F63" w:rsidRPr="0073389C" w:rsidRDefault="00AC1F3D"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266EBE1C" w14:textId="77777777" w:rsidR="00D06CBA" w:rsidRPr="00ED3C74" w:rsidRDefault="00040457" w:rsidP="005B7173">
      <w:pPr>
        <w:pStyle w:val="Default"/>
        <w:numPr>
          <w:ilvl w:val="0"/>
          <w:numId w:val="7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0180038E"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271507B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6CD6135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6BB08206"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6D791630"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595532EF"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348FF2A3"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115C1BB4"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159F7C9E" w14:textId="77777777"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227C8407"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1DE1D716"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C0538F6"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1CF64B73" w14:textId="77777777" w:rsidR="00426FE3" w:rsidRPr="00426FE3" w:rsidRDefault="009D7F63" w:rsidP="00426FE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písomná zmluva, </w:t>
      </w:r>
      <w:r w:rsidR="00426FE3" w:rsidRPr="00426FE3">
        <w:rPr>
          <w:rFonts w:ascii="Arial" w:hAnsi="Arial" w:cs="Arial"/>
          <w:sz w:val="19"/>
          <w:szCs w:val="19"/>
          <w:lang w:eastAsia="en-AU"/>
        </w:rPr>
        <w:t>v prípadoch, ak ide o nadlimitnú alebo podlimitnú zákazku verejného obstarávania</w:t>
      </w:r>
      <w:r w:rsidR="00426FE3" w:rsidRPr="00426FE3">
        <w:rPr>
          <w:rFonts w:ascii="Arial" w:hAnsi="Arial" w:cs="Arial"/>
          <w:sz w:val="19"/>
          <w:szCs w:val="19"/>
          <w:vertAlign w:val="superscript"/>
          <w:lang w:eastAsia="en-AU"/>
        </w:rPr>
        <w:footnoteReference w:id="135"/>
      </w:r>
      <w:r w:rsidR="00426FE3" w:rsidRPr="00426FE3">
        <w:rPr>
          <w:rFonts w:ascii="Arial" w:hAnsi="Arial" w:cs="Arial"/>
          <w:sz w:val="19"/>
          <w:szCs w:val="19"/>
          <w:lang w:eastAsia="en-AU"/>
        </w:rPr>
        <w:t>;</w:t>
      </w:r>
    </w:p>
    <w:p w14:paraId="6F672AA1" w14:textId="77777777" w:rsidR="009D7F63" w:rsidRPr="0073389C" w:rsidRDefault="009D7F63" w:rsidP="00817CE2">
      <w:pPr>
        <w:pStyle w:val="Zoznamsodrkami"/>
        <w:spacing w:before="120" w:after="120" w:line="288" w:lineRule="auto"/>
        <w:ind w:left="567"/>
        <w:rPr>
          <w:rFonts w:ascii="Arial" w:hAnsi="Arial" w:cs="Arial"/>
          <w:sz w:val="19"/>
          <w:szCs w:val="19"/>
          <w:lang w:eastAsia="en-AU"/>
        </w:rPr>
      </w:pPr>
      <w:r w:rsidRPr="0073389C">
        <w:rPr>
          <w:rFonts w:ascii="Arial" w:hAnsi="Arial" w:cs="Arial"/>
          <w:sz w:val="19"/>
          <w:szCs w:val="19"/>
          <w:lang w:eastAsia="en-AU"/>
        </w:rPr>
        <w:t>resp. objednávka,</w:t>
      </w:r>
    </w:p>
    <w:p w14:paraId="63DB46AA"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6E32E26A"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lastRenderedPageBreak/>
        <w:t>dodací list alebo preberací protokol (ak relevantné) vrátane podpisu osoby prijímateľa potvrdzujúci prevzatie a dátum prevzatia,</w:t>
      </w:r>
    </w:p>
    <w:p w14:paraId="3124E39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6F3CAF1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0616C467" w14:textId="77777777" w:rsidR="008879F8"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32796761" w14:textId="77777777" w:rsidR="00D06CBA" w:rsidRPr="005260D8" w:rsidRDefault="009D7F63" w:rsidP="005B7173">
      <w:pPr>
        <w:pStyle w:val="Zoznamsodrkami"/>
        <w:numPr>
          <w:ilvl w:val="0"/>
          <w:numId w:val="73"/>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767FC469"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1E9ED79F"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EC2C2C1"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20B657B5" w14:textId="77777777" w:rsidR="009D7F63" w:rsidRPr="00666AC8" w:rsidRDefault="003B4868" w:rsidP="005B7173">
      <w:pPr>
        <w:pStyle w:val="Default"/>
        <w:numPr>
          <w:ilvl w:val="1"/>
          <w:numId w:val="58"/>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E4F7C52"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1A6106CB"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174E6BA5"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368460E0" w14:textId="77777777" w:rsidR="009D7F63" w:rsidRPr="0073389C" w:rsidRDefault="009D7F63" w:rsidP="009D7F63">
      <w:pPr>
        <w:spacing w:line="288" w:lineRule="auto"/>
      </w:pPr>
    </w:p>
    <w:p w14:paraId="0F85333E" w14:textId="77777777" w:rsidR="009D7F63" w:rsidRPr="0073389C" w:rsidRDefault="00927EBE" w:rsidP="009D7F63">
      <w:pPr>
        <w:pStyle w:val="Nadpis3"/>
        <w:spacing w:before="120" w:after="120" w:line="288" w:lineRule="auto"/>
        <w:ind w:left="567" w:firstLine="0"/>
        <w:rPr>
          <w:lang w:val="sk-SK"/>
        </w:rPr>
      </w:pPr>
      <w:bookmarkStart w:id="149" w:name="_Toc410907876"/>
      <w:r>
        <w:rPr>
          <w:lang w:val="sk-SK"/>
        </w:rPr>
        <w:t xml:space="preserve"> </w:t>
      </w:r>
      <w:bookmarkStart w:id="150" w:name="_Toc440372876"/>
      <w:bookmarkStart w:id="151" w:name="_Toc94683064"/>
      <w:bookmarkStart w:id="152" w:name="_GoBack"/>
      <w:r w:rsidR="009D7F63" w:rsidRPr="0073389C">
        <w:rPr>
          <w:lang w:val="sk-SK"/>
        </w:rPr>
        <w:t>Nezrovnalosti a vysporiadanie finančných vzťahov</w:t>
      </w:r>
      <w:bookmarkEnd w:id="149"/>
      <w:bookmarkEnd w:id="150"/>
      <w:bookmarkEnd w:id="151"/>
      <w:bookmarkEnd w:id="152"/>
    </w:p>
    <w:p w14:paraId="040B780A"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4708D90C"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397B6ACA" w14:textId="77777777" w:rsidR="00CC0C60" w:rsidRPr="00CC0C60" w:rsidRDefault="00CC0C60" w:rsidP="0099542E">
      <w:pPr>
        <w:autoSpaceDE w:val="0"/>
        <w:autoSpaceDN w:val="0"/>
        <w:adjustRightInd w:val="0"/>
        <w:spacing w:line="276" w:lineRule="auto"/>
        <w:jc w:val="both"/>
        <w:rPr>
          <w:rFonts w:cs="Arial"/>
          <w:bCs/>
          <w:szCs w:val="19"/>
        </w:rPr>
      </w:pPr>
    </w:p>
    <w:p w14:paraId="4EBCA185"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358D58DD" w14:textId="77777777" w:rsidR="00CC0C60" w:rsidRPr="00E8012F" w:rsidRDefault="00CC0C60" w:rsidP="00CC0C60">
      <w:pPr>
        <w:autoSpaceDE w:val="0"/>
        <w:autoSpaceDN w:val="0"/>
        <w:adjustRightInd w:val="0"/>
        <w:jc w:val="both"/>
        <w:rPr>
          <w:rFonts w:cs="Arial"/>
          <w:bCs/>
          <w:szCs w:val="19"/>
        </w:rPr>
      </w:pPr>
    </w:p>
    <w:p w14:paraId="0A96DF32" w14:textId="77777777" w:rsidR="00CC0C60" w:rsidRPr="00E8012F" w:rsidRDefault="00CC0C60" w:rsidP="0099542E">
      <w:pPr>
        <w:autoSpaceDE w:val="0"/>
        <w:autoSpaceDN w:val="0"/>
        <w:adjustRightInd w:val="0"/>
        <w:spacing w:line="276" w:lineRule="auto"/>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58FD2A86" w14:textId="77777777" w:rsidR="00AC0EAB" w:rsidRDefault="00AC0EAB" w:rsidP="00AE7CC2">
      <w:pPr>
        <w:spacing w:line="276" w:lineRule="auto"/>
        <w:jc w:val="both"/>
        <w:rPr>
          <w:rFonts w:cs="Arial"/>
          <w:szCs w:val="16"/>
        </w:rPr>
      </w:pPr>
    </w:p>
    <w:p w14:paraId="03553AB7" w14:textId="77777777" w:rsidR="00AC0EAB" w:rsidRPr="00B22662" w:rsidRDefault="00AC0EAB" w:rsidP="0099542E">
      <w:pPr>
        <w:spacing w:line="276" w:lineRule="auto"/>
        <w:jc w:val="both"/>
      </w:pPr>
      <w:r w:rsidRPr="00B22662">
        <w:t xml:space="preserve">Z pohľadu legislatívy Slovenskej republiky má na vznik nezrovnalosti priamy dopad najmä: </w:t>
      </w:r>
    </w:p>
    <w:p w14:paraId="77BA1E66" w14:textId="77777777" w:rsidR="00AC0EAB" w:rsidRPr="00B22662" w:rsidRDefault="00AC0EAB" w:rsidP="005B7173">
      <w:pPr>
        <w:numPr>
          <w:ilvl w:val="0"/>
          <w:numId w:val="90"/>
        </w:numPr>
        <w:spacing w:line="276" w:lineRule="auto"/>
        <w:jc w:val="both"/>
      </w:pPr>
      <w:r w:rsidRPr="00B22662">
        <w:rPr>
          <w:b/>
        </w:rPr>
        <w:lastRenderedPageBreak/>
        <w:t>porušenie finančnej disciplíny</w:t>
      </w:r>
      <w:r w:rsidRPr="00B22662">
        <w:t xml:space="preserve"> podľa </w:t>
      </w:r>
      <w:r>
        <w:t xml:space="preserve">ustanovenia </w:t>
      </w:r>
      <w:r w:rsidRPr="00B22662">
        <w:t xml:space="preserve">zákona </w:t>
      </w:r>
      <w:r w:rsidR="00A44133">
        <w:t xml:space="preserve">523/2004 Z.z. </w:t>
      </w:r>
      <w:r w:rsidRPr="00B22662">
        <w:t xml:space="preserve">o rozpočtových pravidlách verejnej správy, pričom </w:t>
      </w:r>
      <w:r w:rsidR="00F847DF">
        <w:t>toto ustanovenie definuje</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3A2D176F" w14:textId="77777777" w:rsidR="00AC0EAB" w:rsidRDefault="00AC0EAB" w:rsidP="005B7173">
      <w:pPr>
        <w:numPr>
          <w:ilvl w:val="0"/>
          <w:numId w:val="90"/>
        </w:numPr>
        <w:spacing w:line="276"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 xml:space="preserve">rozhodnutia </w:t>
      </w:r>
      <w:r w:rsidR="00DE330E">
        <w:t xml:space="preserve">EK </w:t>
      </w:r>
      <w:r w:rsidRPr="00B22662">
        <w:t>č. C(201</w:t>
      </w:r>
      <w:r w:rsidR="00A44133">
        <w:t>9</w:t>
      </w:r>
      <w:r w:rsidRPr="00B22662">
        <w:t xml:space="preserve">) </w:t>
      </w:r>
      <w:r w:rsidR="00A44133">
        <w:t>3452 z 14.05.2019</w:t>
      </w:r>
      <w:r w:rsidR="00A44133" w:rsidRPr="00EA0002">
        <w:t>, ktorým sa stanovujú usmernenia o určovaní finančných opráv, ktoré je potrebné uplatňovať na výdavky financované Úniou pri nedodržaní platných pravidiel verejného obstarávania</w:t>
      </w:r>
      <w:r w:rsidRPr="00B22662">
        <w:t xml:space="preserve">. </w:t>
      </w:r>
    </w:p>
    <w:p w14:paraId="6EE8C8C6" w14:textId="77777777" w:rsidR="00AC0EAB" w:rsidRPr="00561705"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36B50C2" w14:textId="77777777" w:rsidR="00C15DDE"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w:t>
      </w:r>
      <w:r w:rsidR="005918D7">
        <w:rPr>
          <w:rFonts w:cs="Arial"/>
          <w:szCs w:val="16"/>
        </w:rPr>
        <w:t>U</w:t>
      </w:r>
      <w:r w:rsidRPr="00561705">
        <w:rPr>
          <w:rFonts w:cs="Arial"/>
          <w:szCs w:val="16"/>
        </w:rPr>
        <w:t>, subvenčný podvod alebo machinácie pri verejnom obstarávaní a verejnej dražbe</w:t>
      </w:r>
      <w:r w:rsidR="00CC0C60">
        <w:rPr>
          <w:rFonts w:cs="Arial"/>
          <w:szCs w:val="16"/>
        </w:rPr>
        <w:t>;</w:t>
      </w:r>
    </w:p>
    <w:p w14:paraId="3F39D84E" w14:textId="77777777" w:rsidR="00CC0C60" w:rsidRDefault="00CC0C60" w:rsidP="001F303B">
      <w:pPr>
        <w:spacing w:line="276" w:lineRule="auto"/>
        <w:jc w:val="both"/>
      </w:pPr>
    </w:p>
    <w:p w14:paraId="292C0ADE" w14:textId="77777777"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19A9BB05" w14:textId="77777777"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1F787686" w14:textId="7777777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w:t>
      </w:r>
      <w:r w:rsidR="005918D7">
        <w:t xml:space="preserve">najmä </w:t>
      </w:r>
      <w:r w:rsidRPr="00CB1BAB">
        <w:t>nadväznosti na schválenie/prerokovanie/zaslanie/oboznámenie/doručenie oficiálneho dokumentu podľa typu vykonanej kontroly/auditu/overovania</w:t>
      </w:r>
      <w:r w:rsidR="005918D7">
        <w:t>/ vyšetrovania/ konania</w:t>
      </w:r>
      <w:r w:rsidRPr="00CB1BAB">
        <w:t>, resp. nadobudnuti</w:t>
      </w:r>
      <w:r w:rsidR="005918D7">
        <w:t>a</w:t>
      </w:r>
      <w:r w:rsidRPr="00CB1BAB">
        <w:t xml:space="preserve"> právoplatnosti rozhodnutia vydaného v</w:t>
      </w:r>
      <w:r>
        <w:t> </w:t>
      </w:r>
      <w:r w:rsidRPr="00CB1BAB">
        <w:t>správnom</w:t>
      </w:r>
      <w:r>
        <w:t>/súdnom</w:t>
      </w:r>
      <w:r w:rsidRPr="00CB1BAB">
        <w:t xml:space="preserve"> konaní.</w:t>
      </w:r>
    </w:p>
    <w:p w14:paraId="6B67C5FF" w14:textId="77777777"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723C73E"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029F55E4" w14:textId="71569A39"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w:t>
      </w:r>
      <w:r w:rsidR="004A6F5D">
        <w:rPr>
          <w:b/>
        </w:rPr>
        <w:t>5</w:t>
      </w:r>
      <w:r w:rsidRPr="00CB1BAB">
        <w:rPr>
          <w:b/>
        </w:rPr>
        <w:t> pracovných dní</w:t>
      </w:r>
      <w:r w:rsidRPr="00CB1BAB">
        <w:t xml:space="preserve"> odo dňa skončenia vykonanej kontroly/overenia aj žiadosť o vrátenie finančných prostriedkov </w:t>
      </w:r>
      <w:r>
        <w:t>( ďalej aj ako ŽoV ).</w:t>
      </w:r>
    </w:p>
    <w:p w14:paraId="35AEC06E" w14:textId="77777777"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0C190313" w14:textId="77777777"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3697A27B" w14:textId="77777777"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72411376" w14:textId="77777777"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45947A59" w14:textId="77777777"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6C267222" w14:textId="77777777"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19F57F56" w14:textId="77777777" w:rsidR="009D7F63" w:rsidRPr="0073389C" w:rsidRDefault="009D7F63" w:rsidP="001F303B">
      <w:pPr>
        <w:autoSpaceDE w:val="0"/>
        <w:autoSpaceDN w:val="0"/>
        <w:adjustRightInd w:val="0"/>
        <w:spacing w:before="120" w:after="120" w:line="288" w:lineRule="auto"/>
        <w:jc w:val="both"/>
      </w:pPr>
      <w:r w:rsidRPr="0073389C">
        <w:lastRenderedPageBreak/>
        <w:t>Vysporiadanie finančných vzťahov sa vykonáva:</w:t>
      </w:r>
    </w:p>
    <w:p w14:paraId="7A22B8D1" w14:textId="7777777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21191B12" w14:textId="7777777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5B303FCE" w14:textId="77777777"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650C9980"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2F69B145"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04C281E1" w14:textId="77777777" w:rsidR="009D7F63" w:rsidRPr="0073389C" w:rsidRDefault="00524982" w:rsidP="005B7173">
      <w:pPr>
        <w:numPr>
          <w:ilvl w:val="0"/>
          <w:numId w:val="96"/>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34FD581A" w14:textId="77777777" w:rsidR="009D7F63" w:rsidRPr="0073389C" w:rsidRDefault="00FC31BD" w:rsidP="005B7173">
      <w:pPr>
        <w:numPr>
          <w:ilvl w:val="0"/>
          <w:numId w:val="96"/>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6299C3B"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a iných (napr. bol vytvorený príjem z projektu).</w:t>
      </w:r>
    </w:p>
    <w:p w14:paraId="355B8BE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w:t>
      </w:r>
      <w:r w:rsidR="005918D7" w:rsidRPr="005918D7">
        <w:t xml:space="preserve">bez úrokov sumu </w:t>
      </w:r>
      <w:r w:rsidRPr="0073389C">
        <w:t>40,00 EUR, tento NFP alebo jeho časť poskytovateľ</w:t>
      </w:r>
      <w:r w:rsidR="005918D7" w:rsidRPr="005918D7">
        <w:t xml:space="preserve"> </w:t>
      </w:r>
      <w:r w:rsidR="005918D7">
        <w:t>neuplatňuje a</w:t>
      </w:r>
      <w:r w:rsidRPr="0073389C">
        <w:t xml:space="preserve"> nevymáha. </w:t>
      </w:r>
    </w:p>
    <w:p w14:paraId="141207BD" w14:textId="77777777"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12BF9EB3" w14:textId="77777777"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5C3805FA" w14:textId="77777777" w:rsidR="00A26354"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0014162C">
        <w:t>.</w:t>
      </w:r>
    </w:p>
    <w:p w14:paraId="6C4A3690" w14:textId="77777777" w:rsidR="00A26354" w:rsidRPr="00F5767E" w:rsidRDefault="00A26354" w:rsidP="0099542E">
      <w:pPr>
        <w:autoSpaceDE w:val="0"/>
        <w:autoSpaceDN w:val="0"/>
        <w:adjustRightInd w:val="0"/>
        <w:spacing w:before="120" w:line="276" w:lineRule="auto"/>
        <w:jc w:val="both"/>
      </w:pPr>
      <w:r w:rsidRPr="0099542E">
        <w:t xml:space="preserve">V prípade vysporiadania finančných vzťahov na </w:t>
      </w:r>
      <w:r w:rsidRPr="00F5767E">
        <w:t>základe vlastnej iniciatívy P</w:t>
      </w:r>
      <w:r w:rsidRPr="0099542E">
        <w:t xml:space="preserve">rijímateľa, </w:t>
      </w:r>
      <w:r w:rsidRPr="00F5767E">
        <w:t>P</w:t>
      </w:r>
      <w:r w:rsidRPr="0099542E">
        <w:t xml:space="preserve">rijímateľ oznámi zodpovedajúcu sumu vrátenia </w:t>
      </w:r>
      <w:r>
        <w:t>RO pre O</w:t>
      </w:r>
      <w:r w:rsidR="00DC044B">
        <w:t>P</w:t>
      </w:r>
      <w:r>
        <w:t xml:space="preserve"> EVS</w:t>
      </w:r>
      <w:r w:rsidRPr="0099542E">
        <w:t xml:space="preserve">  prostredníctvom verejnej časti ITMS, čím sa zabezpečí aj evidencia pohľadávky</w:t>
      </w:r>
      <w:r w:rsidRPr="00F5767E">
        <w:t xml:space="preserve"> v ISUF. Pri realizácii úhrady P</w:t>
      </w:r>
      <w:r w:rsidRPr="0099542E">
        <w:t xml:space="preserve">rijímateľ postupuje v zmysle podmienok zmluvy o poskytnutí </w:t>
      </w:r>
      <w:r>
        <w:t>NFP</w:t>
      </w:r>
      <w:r w:rsidRPr="0099542E">
        <w:t>.</w:t>
      </w:r>
      <w:r w:rsidRPr="00BB2709">
        <w:t xml:space="preserve"> </w:t>
      </w:r>
    </w:p>
    <w:p w14:paraId="761C1DFB" w14:textId="77777777" w:rsidR="00034716" w:rsidRPr="00BB2709" w:rsidRDefault="00034716" w:rsidP="0099542E">
      <w:pPr>
        <w:spacing w:line="288" w:lineRule="auto"/>
        <w:jc w:val="both"/>
      </w:pPr>
    </w:p>
    <w:p w14:paraId="2FB72723" w14:textId="5B8F29C3"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 a </w:t>
      </w:r>
      <w:r>
        <w:t>zároveň aj písomne P</w:t>
      </w:r>
      <w:r w:rsidRPr="00BB2709">
        <w:t>oskytovateľovi</w:t>
      </w:r>
      <w:r w:rsidR="004A6F5D">
        <w:t>.</w:t>
      </w:r>
    </w:p>
    <w:p w14:paraId="2065346C" w14:textId="40E4C485"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platobným príkazom v banke</w:t>
      </w:r>
      <w:r w:rsidR="00D52444" w:rsidRPr="00561705">
        <w:t xml:space="preserve"> podľa podmienok uvedených v zmluve uzatvorenej medzi poskytovateľom a prijímateľom / partnerom.</w:t>
      </w:r>
    </w:p>
    <w:p w14:paraId="6598CA61" w14:textId="4525DFFF" w:rsidR="001A33B4" w:rsidRDefault="009D7F63" w:rsidP="003A2A71">
      <w:pPr>
        <w:autoSpaceDE w:val="0"/>
        <w:autoSpaceDN w:val="0"/>
        <w:adjustRightInd w:val="0"/>
        <w:spacing w:before="120" w:after="120" w:line="288" w:lineRule="auto"/>
        <w:jc w:val="both"/>
      </w:pPr>
      <w:r w:rsidRPr="0073389C">
        <w:lastRenderedPageBreak/>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14:paraId="3198DF74" w14:textId="77777777"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C1346A" w14:textId="0F3F6A20"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 xml:space="preserve">Vysporiadanie finančných vzťahov vzájomným započítaním </w:t>
      </w:r>
      <w:del w:id="153" w:author="Lenka Lamoš" w:date="2022-06-21T14:51:00Z">
        <w:r w:rsidRPr="0073389C" w:rsidDel="00FA4BA0">
          <w:rPr>
            <w:rFonts w:cs="Arial"/>
            <w:bCs/>
            <w:szCs w:val="19"/>
          </w:rPr>
          <w:delText xml:space="preserve">pohľadávok </w:delText>
        </w:r>
      </w:del>
      <w:ins w:id="154" w:author="Lenka Lamoš" w:date="2022-06-21T14:51:00Z">
        <w:r w:rsidR="00FA4BA0" w:rsidRPr="0073389C">
          <w:rPr>
            <w:rFonts w:cs="Arial"/>
            <w:bCs/>
            <w:szCs w:val="19"/>
          </w:rPr>
          <w:t>pohľadáv</w:t>
        </w:r>
        <w:r w:rsidR="00FA4BA0">
          <w:rPr>
            <w:rFonts w:cs="Arial"/>
            <w:bCs/>
            <w:szCs w:val="19"/>
          </w:rPr>
          <w:t>ky</w:t>
        </w:r>
        <w:r w:rsidR="00FA4BA0" w:rsidRPr="0073389C">
          <w:rPr>
            <w:rFonts w:cs="Arial"/>
            <w:bCs/>
            <w:szCs w:val="19"/>
          </w:rPr>
          <w:t xml:space="preserve"> </w:t>
        </w:r>
      </w:ins>
      <w:r w:rsidRPr="0073389C">
        <w:rPr>
          <w:rFonts w:cs="Arial"/>
          <w:bCs/>
          <w:szCs w:val="19"/>
        </w:rPr>
        <w:t xml:space="preserve">z príspevku alebo </w:t>
      </w:r>
      <w:ins w:id="155" w:author="Lenka Lamoš" w:date="2022-06-21T14:52:00Z">
        <w:r w:rsidR="00FA4BA0">
          <w:rPr>
            <w:rFonts w:cs="Arial"/>
            <w:bCs/>
            <w:szCs w:val="19"/>
          </w:rPr>
          <w:t xml:space="preserve">pohľadávky z rozhodnutia v správe poskytovateľa alebo </w:t>
        </w:r>
      </w:ins>
      <w:del w:id="156" w:author="Lenka Lamoš" w:date="2022-06-21T14:51:00Z">
        <w:r w:rsidRPr="0073389C" w:rsidDel="00FA4BA0">
          <w:rPr>
            <w:rFonts w:cs="Arial"/>
            <w:bCs/>
            <w:szCs w:val="19"/>
          </w:rPr>
          <w:delText xml:space="preserve">jeho </w:delText>
        </w:r>
      </w:del>
      <w:r w:rsidRPr="0073389C">
        <w:rPr>
          <w:rFonts w:cs="Arial"/>
          <w:bCs/>
          <w:szCs w:val="19"/>
        </w:rPr>
        <w:t xml:space="preserve">časti </w:t>
      </w:r>
      <w:ins w:id="157" w:author="Lenka Lamoš" w:date="2022-06-21T14:52:00Z">
        <w:r w:rsidR="00FA4BA0">
          <w:rPr>
            <w:rFonts w:cs="Arial"/>
            <w:bCs/>
            <w:szCs w:val="19"/>
          </w:rPr>
          <w:t xml:space="preserve">týchto pohľadávok </w:t>
        </w:r>
      </w:ins>
      <w:r w:rsidRPr="0073389C">
        <w:rPr>
          <w:rFonts w:cs="Arial"/>
          <w:bCs/>
          <w:szCs w:val="19"/>
        </w:rPr>
        <w:t xml:space="preserve">prostredníctvom žiadosti o platbu je možné uplatniť v súlade s § </w:t>
      </w:r>
      <w:del w:id="158" w:author="Lenka Lamoš" w:date="2022-06-21T14:52:00Z">
        <w:r w:rsidRPr="0073389C" w:rsidDel="00FA4BA0">
          <w:rPr>
            <w:rFonts w:cs="Arial"/>
            <w:bCs/>
            <w:szCs w:val="19"/>
          </w:rPr>
          <w:delText xml:space="preserve">40 až </w:delText>
        </w:r>
      </w:del>
      <w:r w:rsidRPr="0073389C">
        <w:rPr>
          <w:rFonts w:cs="Arial"/>
          <w:bCs/>
          <w:szCs w:val="19"/>
        </w:rPr>
        <w:t xml:space="preserve">42 </w:t>
      </w:r>
      <w:del w:id="159" w:author="Lenka Lamoš" w:date="2022-06-21T14:52:00Z">
        <w:r w:rsidRPr="0073389C" w:rsidDel="00FA4BA0">
          <w:rPr>
            <w:rFonts w:cs="Arial"/>
            <w:bCs/>
            <w:szCs w:val="19"/>
          </w:rPr>
          <w:delText xml:space="preserve">a § 45 </w:delText>
        </w:r>
      </w:del>
      <w:r w:rsidRPr="0073389C">
        <w:rPr>
          <w:rFonts w:cs="Arial"/>
          <w:bCs/>
          <w:szCs w:val="19"/>
        </w:rPr>
        <w:t>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w:t>
      </w:r>
      <w:del w:id="160" w:author="Lenka Lamoš" w:date="2022-06-21T14:53:00Z">
        <w:r w:rsidRPr="0073389C" w:rsidDel="005A5B92">
          <w:rPr>
            <w:rFonts w:cs="Arial"/>
            <w:szCs w:val="19"/>
          </w:rPr>
          <w:delText>z príspevku alebo jeho časti</w:delText>
        </w:r>
      </w:del>
      <w:ins w:id="161" w:author="Lenka Lamoš" w:date="2022-06-21T14:53:00Z">
        <w:r w:rsidR="005A5B92">
          <w:rPr>
            <w:rFonts w:cs="Arial"/>
            <w:szCs w:val="19"/>
          </w:rPr>
          <w:t>a záväzkov</w:t>
        </w:r>
      </w:ins>
      <w:r w:rsidRPr="0073389C">
        <w:rPr>
          <w:rFonts w:cs="Arial"/>
          <w:szCs w:val="19"/>
        </w:rPr>
        <w:t xml:space="preserve"> </w:t>
      </w:r>
      <w:r w:rsidRPr="0073389C">
        <w:rPr>
          <w:rFonts w:cs="Arial"/>
          <w:b/>
          <w:szCs w:val="19"/>
        </w:rPr>
        <w:t xml:space="preserve">nie je možné vykonať, ak je prijímateľom/partnerom podľa zmluvy o NFP štátna rozpočtová organizácia. </w:t>
      </w:r>
    </w:p>
    <w:p w14:paraId="1F04A718" w14:textId="77777777"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108AFC5E" w14:textId="5712BFA0"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w:t>
      </w:r>
      <w:r w:rsidR="004A6F5D">
        <w:rPr>
          <w:rFonts w:cs="Arial"/>
          <w:szCs w:val="19"/>
        </w:rPr>
        <w:t xml:space="preserve">v dvoch vyhotoveniach </w:t>
      </w:r>
      <w:r>
        <w:rPr>
          <w:rFonts w:cs="Arial"/>
          <w:szCs w:val="19"/>
        </w:rPr>
        <w:t xml:space="preserve">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3F0061EA" w14:textId="77777777"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0CB91797" w14:textId="77777777"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33CABD92" w14:textId="77777777"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bookmarkStart w:id="162" w:name="_Toc415497561"/>
      <w:r w:rsidRPr="00513A1A">
        <w:rPr>
          <w:rStyle w:val="normaltextrun"/>
          <w:rFonts w:ascii="Arial" w:hAnsi="Arial" w:cs="Arial"/>
          <w:b/>
          <w:bCs/>
          <w:iCs/>
          <w:sz w:val="19"/>
          <w:szCs w:val="19"/>
        </w:rPr>
        <w:t>Zabezpečenie pohľadávok</w:t>
      </w:r>
    </w:p>
    <w:p w14:paraId="03D748FC"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5178ED6"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23CF96CA"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6DD87E5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25741AAA"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lastRenderedPageBreak/>
        <w:t xml:space="preserve">Zmluvná pokuta </w:t>
      </w:r>
    </w:p>
    <w:p w14:paraId="722FA8D2"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296C81EB"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42C0D123"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7A24117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54BEF5B2"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3CE4840F"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25AAF77C"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AE52731"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341D3FCB"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6125230A"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68BE1DBB" w14:textId="77777777"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162"/>
    </w:p>
    <w:p w14:paraId="60878CBD" w14:textId="77777777"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w:t>
      </w:r>
      <w:r w:rsidR="007B4A12" w:rsidRPr="00C67387">
        <w:rPr>
          <w:rFonts w:cs="Arial"/>
          <w:bCs/>
          <w:szCs w:val="19"/>
        </w:rPr>
        <w:t xml:space="preserve">na príjmový účet platobnej jednotky MV SR </w:t>
      </w:r>
      <w:r w:rsidRPr="00C67387">
        <w:rPr>
          <w:rFonts w:cs="Arial"/>
          <w:bCs/>
          <w:szCs w:val="19"/>
        </w:rPr>
        <w:t>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r w:rsidR="007B4A12" w:rsidRPr="007B4A12">
        <w:rPr>
          <w:rFonts w:cs="Arial"/>
          <w:bCs/>
          <w:szCs w:val="19"/>
        </w:rPr>
        <w:t xml:space="preserve"> </w:t>
      </w:r>
      <w:r w:rsidR="007B4A12" w:rsidRPr="00C67387">
        <w:rPr>
          <w:rFonts w:cs="Arial"/>
          <w:bCs/>
          <w:szCs w:val="19"/>
        </w:rPr>
        <w:t>v termíne do 31. januára nasledujúceho roka po roku, v ktorom výnos vznikol</w:t>
      </w:r>
      <w:r w:rsidRPr="00C67387">
        <w:rPr>
          <w:rFonts w:cs="Arial"/>
          <w:bCs/>
          <w:szCs w:val="19"/>
        </w:rPr>
        <w:t>.</w:t>
      </w:r>
    </w:p>
    <w:p w14:paraId="4B2F0786"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4F558CB" w14:textId="61237CCB" w:rsidR="00DB2AD2" w:rsidRPr="00203E5D" w:rsidRDefault="00DB2AD2" w:rsidP="00203E5D">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635C5376"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67FACF66"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789F97E7" w14:textId="77777777" w:rsidTr="00DB2AD2">
        <w:trPr>
          <w:trHeight w:val="445"/>
        </w:trPr>
        <w:tc>
          <w:tcPr>
            <w:tcW w:w="2093" w:type="dxa"/>
            <w:vAlign w:val="center"/>
          </w:tcPr>
          <w:p w14:paraId="1BF36DB9"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64C51AB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666981FF" w14:textId="77777777" w:rsidTr="00DB2AD2">
        <w:trPr>
          <w:trHeight w:val="407"/>
        </w:trPr>
        <w:tc>
          <w:tcPr>
            <w:tcW w:w="2093" w:type="dxa"/>
            <w:vAlign w:val="center"/>
          </w:tcPr>
          <w:p w14:paraId="1D93718E" w14:textId="77777777" w:rsidR="00C67387" w:rsidRPr="00C67387" w:rsidRDefault="00C67387" w:rsidP="00C67387">
            <w:pPr>
              <w:rPr>
                <w:rFonts w:eastAsia="Times New Roman" w:cs="Arial"/>
                <w:bCs/>
                <w:szCs w:val="19"/>
              </w:rPr>
            </w:pPr>
            <w:r w:rsidRPr="00C67387">
              <w:rPr>
                <w:rFonts w:eastAsia="Times New Roman" w:cs="Arial"/>
                <w:bCs/>
                <w:szCs w:val="19"/>
              </w:rPr>
              <w:lastRenderedPageBreak/>
              <w:t>IBAN:</w:t>
            </w:r>
          </w:p>
        </w:tc>
        <w:tc>
          <w:tcPr>
            <w:tcW w:w="4678" w:type="dxa"/>
            <w:vAlign w:val="center"/>
          </w:tcPr>
          <w:p w14:paraId="3C781925"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3AD123E4" w14:textId="77777777" w:rsidTr="00DB2AD2">
        <w:trPr>
          <w:trHeight w:val="557"/>
        </w:trPr>
        <w:tc>
          <w:tcPr>
            <w:tcW w:w="2093" w:type="dxa"/>
            <w:vAlign w:val="center"/>
          </w:tcPr>
          <w:p w14:paraId="78AD0081"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1FF95225"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4C3BC92F" w14:textId="77777777" w:rsidTr="00DB2AD2">
        <w:trPr>
          <w:trHeight w:val="403"/>
        </w:trPr>
        <w:tc>
          <w:tcPr>
            <w:tcW w:w="2093" w:type="dxa"/>
            <w:vAlign w:val="center"/>
          </w:tcPr>
          <w:p w14:paraId="045AC27D"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28E3F507" w14:textId="7777777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bl>
    <w:p w14:paraId="2CA20065"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5DF5E0E1"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3CC10ECD" w14:textId="77777777" w:rsidR="00C67387" w:rsidRDefault="00C67387" w:rsidP="00C67387">
      <w:pPr>
        <w:overflowPunct w:val="0"/>
        <w:autoSpaceDE w:val="0"/>
        <w:autoSpaceDN w:val="0"/>
        <w:adjustRightInd w:val="0"/>
        <w:jc w:val="both"/>
        <w:textAlignment w:val="baseline"/>
        <w:rPr>
          <w:rFonts w:cs="Arial"/>
          <w:bCs/>
          <w:szCs w:val="19"/>
        </w:rPr>
      </w:pPr>
    </w:p>
    <w:p w14:paraId="55619A00" w14:textId="77777777"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1C5DCF70"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5EBC29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14:paraId="50942E6F" w14:textId="77777777" w:rsidR="00C67387" w:rsidRPr="00C67387" w:rsidRDefault="00C67387" w:rsidP="00C67387">
      <w:pPr>
        <w:rPr>
          <w:rFonts w:cs="Arial"/>
          <w:bCs/>
          <w:szCs w:val="19"/>
        </w:rPr>
      </w:pPr>
    </w:p>
    <w:p w14:paraId="5FC63888" w14:textId="77777777"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52739BF0" w14:textId="77777777" w:rsidR="00DB2AD2" w:rsidRPr="00C67387" w:rsidRDefault="00DB2AD2" w:rsidP="00E8012F">
      <w:pPr>
        <w:rPr>
          <w:rFonts w:cs="Arial"/>
          <w:bCs/>
          <w:szCs w:val="19"/>
        </w:rPr>
      </w:pPr>
    </w:p>
    <w:p w14:paraId="38321A8F"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7531A7A7"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0CF9AB5B"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12F74EF" w14:textId="590F1E30" w:rsidR="00C67387" w:rsidRPr="00C67387" w:rsidRDefault="00C67387" w:rsidP="000124A2">
      <w:pPr>
        <w:spacing w:line="288" w:lineRule="auto"/>
        <w:rPr>
          <w:rFonts w:cs="Arial"/>
          <w:bCs/>
          <w:szCs w:val="19"/>
        </w:rPr>
      </w:pPr>
      <w:r w:rsidRPr="00C67387">
        <w:rPr>
          <w:rFonts w:cs="Arial"/>
          <w:bCs/>
          <w:szCs w:val="19"/>
        </w:rPr>
        <w:t xml:space="preserve">Odbor </w:t>
      </w:r>
      <w:r w:rsidR="009A6038">
        <w:rPr>
          <w:rFonts w:cs="Arial"/>
          <w:bCs/>
          <w:szCs w:val="19"/>
        </w:rPr>
        <w:t>účtovníctva</w:t>
      </w:r>
    </w:p>
    <w:p w14:paraId="74A5DB79"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19E1AB51" w14:textId="77777777" w:rsidR="00C67387" w:rsidRPr="00C67387" w:rsidRDefault="00C67387" w:rsidP="000124A2">
      <w:pPr>
        <w:spacing w:line="288" w:lineRule="auto"/>
        <w:rPr>
          <w:rFonts w:cs="Arial"/>
          <w:bCs/>
          <w:szCs w:val="19"/>
        </w:rPr>
      </w:pPr>
      <w:r w:rsidRPr="00C67387">
        <w:rPr>
          <w:rFonts w:cs="Arial"/>
          <w:bCs/>
          <w:szCs w:val="19"/>
        </w:rPr>
        <w:t>Pribinova 2</w:t>
      </w:r>
    </w:p>
    <w:p w14:paraId="01760DBC" w14:textId="77777777"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28F98777" w14:textId="77777777" w:rsidR="009D7F63" w:rsidRPr="0073389C" w:rsidRDefault="009D7F63" w:rsidP="009D7F63">
      <w:pPr>
        <w:pStyle w:val="Nadpis2"/>
        <w:spacing w:line="288" w:lineRule="auto"/>
        <w:ind w:left="0" w:firstLine="0"/>
        <w:rPr>
          <w:lang w:val="sk-SK"/>
        </w:rPr>
      </w:pPr>
      <w:bookmarkStart w:id="163" w:name="_Toc410905149"/>
      <w:bookmarkStart w:id="164" w:name="_Toc410907877"/>
      <w:bookmarkStart w:id="165" w:name="_Toc440372877"/>
      <w:bookmarkStart w:id="166" w:name="_Toc94683065"/>
      <w:bookmarkEnd w:id="163"/>
      <w:r w:rsidRPr="0073389C">
        <w:rPr>
          <w:lang w:val="sk-SK"/>
        </w:rPr>
        <w:t>Verejné obstarávanie</w:t>
      </w:r>
      <w:bookmarkEnd w:id="164"/>
      <w:bookmarkEnd w:id="165"/>
      <w:bookmarkEnd w:id="166"/>
    </w:p>
    <w:p w14:paraId="07CEB37B" w14:textId="77777777" w:rsidR="009D7F63" w:rsidRPr="0073389C" w:rsidRDefault="009D7F63" w:rsidP="00A10CB2">
      <w:pPr>
        <w:autoSpaceDE w:val="0"/>
        <w:autoSpaceDN w:val="0"/>
        <w:adjustRightInd w:val="0"/>
        <w:spacing w:before="120" w:after="120" w:line="288" w:lineRule="auto"/>
        <w:jc w:val="both"/>
      </w:pPr>
      <w:bookmarkStart w:id="167" w:name="p22-2-a"/>
      <w:bookmarkStart w:id="168" w:name="p23-5"/>
      <w:bookmarkStart w:id="169" w:name="p23-6"/>
      <w:bookmarkStart w:id="170" w:name="p24"/>
      <w:bookmarkStart w:id="171" w:name="_Toc409190739"/>
      <w:bookmarkStart w:id="172" w:name="_Toc360031225"/>
      <w:bookmarkEnd w:id="167"/>
      <w:bookmarkEnd w:id="168"/>
      <w:bookmarkEnd w:id="169"/>
      <w:bookmarkEnd w:id="170"/>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136"/>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137"/>
      </w:r>
      <w:r w:rsidRPr="0073389C">
        <w:t>.</w:t>
      </w:r>
    </w:p>
    <w:p w14:paraId="6A775486" w14:textId="3B450530" w:rsidR="00574D6F" w:rsidRDefault="0091544E" w:rsidP="00A10CB2">
      <w:pPr>
        <w:autoSpaceDE w:val="0"/>
        <w:autoSpaceDN w:val="0"/>
        <w:adjustRightInd w:val="0"/>
        <w:spacing w:before="120" w:after="120" w:line="288" w:lineRule="auto"/>
        <w:jc w:val="both"/>
        <w:rPr>
          <w:sz w:val="20"/>
          <w:szCs w:val="20"/>
        </w:rPr>
      </w:pPr>
      <w:r>
        <w:rPr>
          <w:rFonts w:cs="Arial"/>
          <w:szCs w:val="19"/>
        </w:rPr>
        <w:t>Záväzné p</w:t>
      </w:r>
      <w:r w:rsidR="00574D6F" w:rsidRPr="00A30713">
        <w:rPr>
          <w:rFonts w:cs="Arial"/>
          <w:szCs w:val="19"/>
        </w:rPr>
        <w:t xml:space="preserve">ravidlá a postupy pri VO sú špecifikované v </w:t>
      </w:r>
      <w:r w:rsidR="00A30713" w:rsidRPr="00A30713">
        <w:rPr>
          <w:rFonts w:cs="Arial"/>
          <w:szCs w:val="19"/>
          <w:lang w:eastAsia="sk-SK"/>
        </w:rPr>
        <w:t>Jednotn</w:t>
      </w:r>
      <w:r>
        <w:rPr>
          <w:rFonts w:cs="Arial"/>
          <w:szCs w:val="19"/>
          <w:lang w:eastAsia="sk-SK"/>
        </w:rPr>
        <w:t>ej</w:t>
      </w:r>
      <w:r w:rsidR="00A30713" w:rsidRPr="00A30713">
        <w:rPr>
          <w:rFonts w:cs="Arial"/>
          <w:szCs w:val="19"/>
          <w:lang w:eastAsia="sk-SK"/>
        </w:rPr>
        <w:t xml:space="preserve"> príručk</w:t>
      </w:r>
      <w:r>
        <w:rPr>
          <w:rFonts w:cs="Arial"/>
          <w:szCs w:val="19"/>
          <w:lang w:eastAsia="sk-SK"/>
        </w:rPr>
        <w:t>e k VO</w:t>
      </w:r>
      <w:r w:rsidR="00574D6F" w:rsidRPr="00A30713">
        <w:rPr>
          <w:rFonts w:cs="Arial"/>
          <w:szCs w:val="19"/>
        </w:rPr>
        <w:t>,</w:t>
      </w:r>
      <w:r w:rsidR="00574D6F" w:rsidRPr="00A30713">
        <w:rPr>
          <w:szCs w:val="19"/>
        </w:rPr>
        <w:t xml:space="preserve"> zverejnenej na webovom sídle poskytovateľa</w:t>
      </w:r>
      <w:r w:rsidR="00574D6F">
        <w:rPr>
          <w:sz w:val="20"/>
          <w:szCs w:val="20"/>
        </w:rPr>
        <w:t xml:space="preserve">: </w:t>
      </w:r>
      <w:hyperlink r:id="rId23" w:history="1">
        <w:r w:rsidR="00574D6F" w:rsidRPr="0073704D">
          <w:rPr>
            <w:rStyle w:val="Hypertextovprepojenie"/>
            <w:sz w:val="20"/>
            <w:szCs w:val="20"/>
          </w:rPr>
          <w:t>http://www.reformuj.sk/dokument/projektove-dokumenty/</w:t>
        </w:r>
      </w:hyperlink>
    </w:p>
    <w:p w14:paraId="4F12D829" w14:textId="14158FE7" w:rsidR="00A30713" w:rsidRDefault="00574D6F" w:rsidP="00A10CB2">
      <w:pPr>
        <w:autoSpaceDE w:val="0"/>
        <w:autoSpaceDN w:val="0"/>
        <w:adjustRightInd w:val="0"/>
        <w:spacing w:before="120" w:after="120" w:line="288" w:lineRule="auto"/>
        <w:jc w:val="both"/>
      </w:pPr>
      <w:r>
        <w:t>Zoznam príloh</w:t>
      </w:r>
      <w:r w:rsidR="00F136C2">
        <w:t xml:space="preserve">, ktoré sú súčasťou </w:t>
      </w:r>
      <w:r w:rsidR="00A30713" w:rsidRPr="00A30713">
        <w:rPr>
          <w:rFonts w:cs="Arial"/>
          <w:szCs w:val="19"/>
          <w:lang w:eastAsia="sk-SK"/>
        </w:rPr>
        <w:t>Jednotn</w:t>
      </w:r>
      <w:r w:rsidR="00817CE2">
        <w:rPr>
          <w:rFonts w:cs="Arial"/>
          <w:szCs w:val="19"/>
          <w:lang w:eastAsia="sk-SK"/>
        </w:rPr>
        <w:t>ej</w:t>
      </w:r>
      <w:r w:rsidR="00A30713" w:rsidRPr="00A30713">
        <w:rPr>
          <w:rFonts w:cs="Arial"/>
          <w:szCs w:val="19"/>
          <w:lang w:eastAsia="sk-SK"/>
        </w:rPr>
        <w:t xml:space="preserve"> príručk</w:t>
      </w:r>
      <w:r w:rsidR="00817CE2">
        <w:rPr>
          <w:rFonts w:cs="Arial"/>
          <w:szCs w:val="19"/>
          <w:lang w:eastAsia="sk-SK"/>
        </w:rPr>
        <w:t>y</w:t>
      </w:r>
      <w:r w:rsidR="00A30713" w:rsidRPr="00A30713">
        <w:rPr>
          <w:rFonts w:cs="Arial"/>
          <w:szCs w:val="19"/>
          <w:lang w:eastAsia="sk-SK"/>
        </w:rPr>
        <w:t xml:space="preserve"> </w:t>
      </w:r>
      <w:r w:rsidR="0091544E">
        <w:rPr>
          <w:rFonts w:cs="Arial"/>
          <w:szCs w:val="19"/>
          <w:lang w:eastAsia="sk-SK"/>
        </w:rPr>
        <w:t xml:space="preserve">k VO </w:t>
      </w:r>
      <w:r w:rsidR="00A30713">
        <w:rPr>
          <w:rFonts w:cs="Arial"/>
          <w:szCs w:val="19"/>
          <w:lang w:eastAsia="sk-SK"/>
        </w:rPr>
        <w:t xml:space="preserve">sú aj súčasťou </w:t>
      </w:r>
      <w:r w:rsidR="000F1F94">
        <w:rPr>
          <w:rFonts w:cs="Arial"/>
          <w:szCs w:val="19"/>
          <w:lang w:eastAsia="sk-SK"/>
        </w:rPr>
        <w:t xml:space="preserve">príloh </w:t>
      </w:r>
      <w:r w:rsidR="00A30713">
        <w:rPr>
          <w:rFonts w:cs="Arial"/>
          <w:szCs w:val="19"/>
          <w:lang w:eastAsia="sk-SK"/>
        </w:rPr>
        <w:t>Príručky pre prijímateľa</w:t>
      </w:r>
      <w:r w:rsidR="000F1F94">
        <w:rPr>
          <w:rFonts w:cs="Arial"/>
          <w:szCs w:val="19"/>
          <w:lang w:eastAsia="sk-SK"/>
        </w:rPr>
        <w:t>, ktoré sú doplnené o publicitu (logo OP EVS a ESF)</w:t>
      </w:r>
      <w:r w:rsidR="00A30713">
        <w:t>:</w:t>
      </w:r>
    </w:p>
    <w:tbl>
      <w:tblPr>
        <w:tblStyle w:val="Mriekatabuky"/>
        <w:tblW w:w="0" w:type="auto"/>
        <w:tblLook w:val="04A0" w:firstRow="1" w:lastRow="0" w:firstColumn="1" w:lastColumn="0" w:noHBand="0" w:noVBand="1"/>
      </w:tblPr>
      <w:tblGrid>
        <w:gridCol w:w="6799"/>
        <w:gridCol w:w="2263"/>
      </w:tblGrid>
      <w:tr w:rsidR="000F1F94" w:rsidRPr="00D8307A" w14:paraId="3D7B342F" w14:textId="77777777" w:rsidTr="000F1F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shd w:val="clear" w:color="auto" w:fill="00B0F0"/>
          </w:tcPr>
          <w:p w14:paraId="7B95D9C0" w14:textId="77777777" w:rsidR="000F1F94" w:rsidRPr="00D8307A" w:rsidRDefault="000F1F94" w:rsidP="000F1F94">
            <w:pPr>
              <w:jc w:val="center"/>
              <w:rPr>
                <w:rFonts w:cs="Arial"/>
                <w:b w:val="0"/>
                <w:color w:val="FFFFFF" w:themeColor="background1"/>
                <w:sz w:val="16"/>
                <w:szCs w:val="16"/>
              </w:rPr>
            </w:pPr>
            <w:r w:rsidRPr="00D8307A">
              <w:rPr>
                <w:rFonts w:cs="Arial"/>
                <w:b w:val="0"/>
                <w:color w:val="FFFFFF" w:themeColor="background1"/>
                <w:sz w:val="16"/>
                <w:szCs w:val="16"/>
                <w:lang w:eastAsia="sk-SK"/>
              </w:rPr>
              <w:t xml:space="preserve">Jednotná príručka pre žiadateľov/prijímateľov k procesu a kontrole </w:t>
            </w:r>
            <w:r w:rsidRPr="00D8307A">
              <w:rPr>
                <w:rFonts w:cs="Arial"/>
                <w:b w:val="0"/>
                <w:color w:val="FFFFFF" w:themeColor="background1"/>
                <w:sz w:val="16"/>
                <w:szCs w:val="16"/>
              </w:rPr>
              <w:t>verejného obstarávania/</w:t>
            </w:r>
            <w:r w:rsidRPr="00D8307A">
              <w:rPr>
                <w:rFonts w:cs="Arial"/>
                <w:b w:val="0"/>
                <w:color w:val="FFFFFF" w:themeColor="background1"/>
                <w:sz w:val="16"/>
                <w:szCs w:val="16"/>
                <w:lang w:eastAsia="sk-SK"/>
              </w:rPr>
              <w:t>obstarávania</w:t>
            </w:r>
          </w:p>
        </w:tc>
        <w:tc>
          <w:tcPr>
            <w:tcW w:w="2263" w:type="dxa"/>
            <w:shd w:val="clear" w:color="auto" w:fill="00B0F0"/>
          </w:tcPr>
          <w:p w14:paraId="3ECF9B07" w14:textId="77777777" w:rsidR="000F1F94" w:rsidRPr="00D8307A" w:rsidRDefault="000F1F94" w:rsidP="000F1F94">
            <w:pPr>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D8307A">
              <w:rPr>
                <w:rFonts w:cs="Arial"/>
                <w:b w:val="0"/>
                <w:color w:val="FFFFFF" w:themeColor="background1"/>
                <w:sz w:val="16"/>
                <w:szCs w:val="16"/>
              </w:rPr>
              <w:t>Poradové číslo prílohy v Príručke pre prijímateľa</w:t>
            </w:r>
          </w:p>
        </w:tc>
      </w:tr>
      <w:tr w:rsidR="000F1F94" w:rsidRPr="00D8307A" w14:paraId="2E4AD345"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A8DC458" w14:textId="77777777" w:rsidR="000F1F94" w:rsidRPr="00D8307A" w:rsidRDefault="000F1F94" w:rsidP="000F1F94">
            <w:pPr>
              <w:pStyle w:val="Zkladntext"/>
              <w:tabs>
                <w:tab w:val="left" w:pos="1418"/>
              </w:tabs>
              <w:rPr>
                <w:rFonts w:ascii="Arial" w:hAnsi="Arial" w:cs="Arial"/>
                <w:sz w:val="16"/>
                <w:szCs w:val="16"/>
                <w:lang w:val="sk-SK"/>
              </w:rPr>
            </w:pPr>
            <w:r w:rsidRPr="00D8307A">
              <w:rPr>
                <w:rFonts w:ascii="Arial" w:hAnsi="Arial" w:cs="Arial"/>
                <w:sz w:val="16"/>
                <w:szCs w:val="16"/>
                <w:lang w:val="sk-SK"/>
              </w:rPr>
              <w:t xml:space="preserve">Príloha č. 1 </w:t>
            </w:r>
            <w:r w:rsidRPr="00D8307A">
              <w:rPr>
                <w:rFonts w:ascii="Arial" w:hAnsi="Arial" w:cs="Arial"/>
                <w:sz w:val="16"/>
                <w:szCs w:val="16"/>
                <w:lang w:val="sk-SK"/>
              </w:rPr>
              <w:tab/>
              <w:t>Vzorový formulár na určenie PHZ</w:t>
            </w:r>
          </w:p>
        </w:tc>
        <w:tc>
          <w:tcPr>
            <w:tcW w:w="2263" w:type="dxa"/>
          </w:tcPr>
          <w:p w14:paraId="6BB23291" w14:textId="77777777" w:rsidR="000F1F94" w:rsidRPr="00D8307A" w:rsidRDefault="000F1F94" w:rsidP="000F1F9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Pr>
                <w:rFonts w:cs="Arial"/>
                <w:sz w:val="16"/>
                <w:szCs w:val="16"/>
              </w:rPr>
              <w:t>Príloha č. 21</w:t>
            </w:r>
          </w:p>
        </w:tc>
      </w:tr>
      <w:tr w:rsidR="000F1F94" w:rsidRPr="00D8307A" w14:paraId="6AD8DC58"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0797DBCE" w14:textId="77777777" w:rsidR="000F1F94" w:rsidRPr="00D8307A" w:rsidRDefault="000F1F94" w:rsidP="000F1F94">
            <w:pPr>
              <w:pStyle w:val="Zkladntext"/>
              <w:tabs>
                <w:tab w:val="left" w:pos="1418"/>
              </w:tabs>
              <w:ind w:left="1447" w:hanging="1447"/>
              <w:rPr>
                <w:rFonts w:ascii="Arial" w:hAnsi="Arial" w:cs="Arial"/>
                <w:sz w:val="16"/>
                <w:szCs w:val="16"/>
                <w:lang w:val="sk-SK"/>
              </w:rPr>
            </w:pPr>
            <w:r w:rsidRPr="00D8307A">
              <w:rPr>
                <w:rFonts w:ascii="Arial" w:hAnsi="Arial" w:cs="Arial"/>
                <w:sz w:val="16"/>
                <w:szCs w:val="16"/>
                <w:lang w:val="sk-SK"/>
              </w:rPr>
              <w:t xml:space="preserve">Príloha č. 2 </w:t>
            </w:r>
            <w:r w:rsidRPr="00D8307A">
              <w:rPr>
                <w:rFonts w:ascii="Arial" w:hAnsi="Arial" w:cs="Arial"/>
                <w:sz w:val="16"/>
                <w:szCs w:val="16"/>
                <w:lang w:val="sk-SK"/>
              </w:rPr>
              <w:tab/>
              <w:t>Vzor zápisnice z vyhodnotenia podmienok účasti</w:t>
            </w:r>
          </w:p>
        </w:tc>
        <w:tc>
          <w:tcPr>
            <w:tcW w:w="2263" w:type="dxa"/>
          </w:tcPr>
          <w:p w14:paraId="67D82A3A"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26</w:t>
            </w:r>
          </w:p>
        </w:tc>
      </w:tr>
      <w:tr w:rsidR="000F1F94" w:rsidRPr="00D8307A" w14:paraId="43F2CDEC"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1C89FDAD" w14:textId="77777777" w:rsidR="000F1F94" w:rsidRPr="00D8307A" w:rsidRDefault="000F1F94" w:rsidP="000F1F94">
            <w:pPr>
              <w:pStyle w:val="Zkladntext"/>
              <w:tabs>
                <w:tab w:val="left" w:pos="1418"/>
              </w:tabs>
              <w:rPr>
                <w:rFonts w:ascii="Arial" w:hAnsi="Arial" w:cs="Arial"/>
                <w:sz w:val="16"/>
                <w:szCs w:val="16"/>
                <w:lang w:val="sk-SK"/>
              </w:rPr>
            </w:pPr>
            <w:r w:rsidRPr="00D8307A">
              <w:rPr>
                <w:rFonts w:ascii="Arial" w:hAnsi="Arial" w:cs="Arial"/>
                <w:sz w:val="16"/>
                <w:szCs w:val="16"/>
                <w:lang w:val="sk-SK"/>
              </w:rPr>
              <w:lastRenderedPageBreak/>
              <w:t xml:space="preserve">Príloha č. 3 </w:t>
            </w:r>
            <w:r w:rsidRPr="00D8307A">
              <w:rPr>
                <w:rFonts w:ascii="Arial" w:hAnsi="Arial" w:cs="Arial"/>
                <w:sz w:val="16"/>
                <w:szCs w:val="16"/>
                <w:lang w:val="sk-SK"/>
              </w:rPr>
              <w:tab/>
              <w:t>Vzor zápisnice z vyhodnotenia ponúk</w:t>
            </w:r>
          </w:p>
        </w:tc>
        <w:tc>
          <w:tcPr>
            <w:tcW w:w="2263" w:type="dxa"/>
          </w:tcPr>
          <w:p w14:paraId="74D5AA4A"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27</w:t>
            </w:r>
          </w:p>
        </w:tc>
      </w:tr>
      <w:tr w:rsidR="000F1F94" w:rsidRPr="00D8307A" w14:paraId="49C8CE99"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54D2A615" w14:textId="77777777" w:rsidR="000F1F94" w:rsidRPr="00D8307A" w:rsidRDefault="000F1F94" w:rsidP="000F1F94">
            <w:pPr>
              <w:pStyle w:val="Zkladntext"/>
              <w:tabs>
                <w:tab w:val="left" w:pos="1418"/>
              </w:tabs>
              <w:rPr>
                <w:rFonts w:ascii="Arial" w:hAnsi="Arial" w:cs="Arial"/>
                <w:sz w:val="16"/>
                <w:szCs w:val="16"/>
                <w:lang w:val="sk-SK"/>
              </w:rPr>
            </w:pPr>
            <w:r w:rsidRPr="00D8307A">
              <w:rPr>
                <w:rFonts w:ascii="Arial" w:hAnsi="Arial" w:cs="Arial"/>
                <w:sz w:val="16"/>
                <w:szCs w:val="16"/>
                <w:lang w:val="sk-SK"/>
              </w:rPr>
              <w:t xml:space="preserve">Príloha č. 4 </w:t>
            </w:r>
            <w:r w:rsidRPr="00D8307A">
              <w:rPr>
                <w:rFonts w:ascii="Arial" w:hAnsi="Arial" w:cs="Arial"/>
                <w:sz w:val="16"/>
                <w:szCs w:val="16"/>
                <w:lang w:val="sk-SK"/>
              </w:rPr>
              <w:tab/>
              <w:t>Záznam z prieskumu trhu</w:t>
            </w:r>
          </w:p>
        </w:tc>
        <w:tc>
          <w:tcPr>
            <w:tcW w:w="2263" w:type="dxa"/>
          </w:tcPr>
          <w:p w14:paraId="303A5B2E"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25</w:t>
            </w:r>
          </w:p>
        </w:tc>
      </w:tr>
      <w:tr w:rsidR="000F1F94" w:rsidRPr="00D8307A" w14:paraId="5D12CA31"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7AAAA16"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 xml:space="preserve">Príloha č. 5 </w:t>
            </w:r>
            <w:r w:rsidRPr="00D8307A">
              <w:rPr>
                <w:rFonts w:ascii="Arial" w:hAnsi="Arial" w:cs="Arial"/>
                <w:sz w:val="16"/>
                <w:szCs w:val="16"/>
                <w:lang w:val="sk-SK"/>
              </w:rPr>
              <w:tab/>
              <w:t xml:space="preserve">Informácia o zverejnení výzvy na predkladanie ponúk na webovom sídle www.partnerskadohoda.gov.sk v prípade zákaziek s nízkou hodnotou </w:t>
            </w:r>
          </w:p>
        </w:tc>
        <w:tc>
          <w:tcPr>
            <w:tcW w:w="2263" w:type="dxa"/>
          </w:tcPr>
          <w:p w14:paraId="294BD40D" w14:textId="52761BF7" w:rsidR="000F1F94" w:rsidRDefault="0089506D"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 xml:space="preserve">   </w:t>
            </w:r>
            <w:r w:rsidR="000F1F94">
              <w:rPr>
                <w:rFonts w:cs="Arial"/>
                <w:sz w:val="16"/>
                <w:szCs w:val="16"/>
              </w:rPr>
              <w:t>Príloha č. 23 a</w:t>
            </w:r>
          </w:p>
        </w:tc>
      </w:tr>
      <w:tr w:rsidR="000F1F94" w:rsidRPr="00D8307A" w14:paraId="68D52D2D"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4E3A0FA"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 xml:space="preserve">Príloha č. 6 </w:t>
            </w:r>
            <w:r w:rsidRPr="00D8307A">
              <w:rPr>
                <w:rFonts w:ascii="Arial" w:hAnsi="Arial" w:cs="Arial"/>
                <w:sz w:val="16"/>
                <w:szCs w:val="16"/>
                <w:lang w:val="sk-SK"/>
              </w:rPr>
              <w:tab/>
              <w:t xml:space="preserve">Informácia o zverejnení výzvy na predkladanie ponúk na webovom sídle </w:t>
            </w:r>
            <w:hyperlink r:id="rId24" w:history="1">
              <w:r w:rsidRPr="00D8307A">
                <w:rPr>
                  <w:rFonts w:ascii="Arial" w:hAnsi="Arial" w:cs="Arial"/>
                  <w:sz w:val="16"/>
                  <w:szCs w:val="16"/>
                  <w:lang w:val="sk-SK"/>
                </w:rPr>
                <w:t>www.partnerskadohoda.gov.sk</w:t>
              </w:r>
            </w:hyperlink>
            <w:r w:rsidRPr="00D8307A">
              <w:rPr>
                <w:rFonts w:ascii="Arial" w:hAnsi="Arial" w:cs="Arial"/>
                <w:sz w:val="16"/>
                <w:szCs w:val="16"/>
                <w:lang w:val="sk-SK"/>
              </w:rPr>
              <w:t xml:space="preserve"> v prípade zákaziek vyhlásených osobou, ktorej verejný obstarávateľ poskytne 50% a menej finančných prostriedkov na dodanie tovaru, uskutočnenie stavebných prác a poskytnutie služieb z NFP</w:t>
            </w:r>
          </w:p>
        </w:tc>
        <w:tc>
          <w:tcPr>
            <w:tcW w:w="2263" w:type="dxa"/>
          </w:tcPr>
          <w:p w14:paraId="1BA3753C" w14:textId="181BBDF5" w:rsidR="000F1F94" w:rsidRDefault="0089506D"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 xml:space="preserve">   </w:t>
            </w:r>
            <w:r w:rsidR="000F1F94">
              <w:rPr>
                <w:rFonts w:cs="Arial"/>
                <w:sz w:val="16"/>
                <w:szCs w:val="16"/>
              </w:rPr>
              <w:t>Príloha č. 23 b</w:t>
            </w:r>
          </w:p>
        </w:tc>
      </w:tr>
      <w:tr w:rsidR="000F1F94" w:rsidRPr="00D8307A" w14:paraId="490A992E"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553301E5"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Príloha č. 7</w:t>
            </w:r>
            <w:r w:rsidRPr="00D8307A">
              <w:rPr>
                <w:rFonts w:ascii="Arial" w:hAnsi="Arial" w:cs="Arial"/>
                <w:sz w:val="16"/>
                <w:szCs w:val="16"/>
                <w:lang w:val="sk-SK"/>
              </w:rPr>
              <w:tab/>
              <w:t>Výzva na predkladanie ponúk (zákazka s nízkou hodnotou)</w:t>
            </w:r>
          </w:p>
        </w:tc>
        <w:tc>
          <w:tcPr>
            <w:tcW w:w="2263" w:type="dxa"/>
          </w:tcPr>
          <w:p w14:paraId="20DC9346"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24</w:t>
            </w:r>
          </w:p>
        </w:tc>
      </w:tr>
      <w:tr w:rsidR="000F1F94" w:rsidRPr="00D8307A" w14:paraId="5658C694"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6A34EC1"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 xml:space="preserve">Príloha č. 8 </w:t>
            </w:r>
            <w:r w:rsidRPr="00D8307A">
              <w:rPr>
                <w:rFonts w:ascii="Arial" w:hAnsi="Arial" w:cs="Arial"/>
                <w:sz w:val="16"/>
                <w:szCs w:val="16"/>
                <w:lang w:val="sk-SK"/>
              </w:rPr>
              <w:tab/>
              <w:t>Čestné vyhlásenie prijímateľa k úplnosti a súladu predkladanej dokumentácie s originálnou dokumentáciou z VO alebo obstarávania</w:t>
            </w:r>
          </w:p>
        </w:tc>
        <w:tc>
          <w:tcPr>
            <w:tcW w:w="2263" w:type="dxa"/>
          </w:tcPr>
          <w:p w14:paraId="3211222C"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29</w:t>
            </w:r>
          </w:p>
        </w:tc>
      </w:tr>
      <w:tr w:rsidR="000F1F94" w:rsidRPr="00D8307A" w14:paraId="61312087"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26C6F861" w14:textId="77777777" w:rsidR="000F1F94" w:rsidRPr="00D8307A" w:rsidRDefault="000F1F94" w:rsidP="000F1F94">
            <w:pPr>
              <w:pStyle w:val="Zkladntext"/>
              <w:tabs>
                <w:tab w:val="left" w:pos="1418"/>
              </w:tabs>
              <w:ind w:left="1416" w:hanging="1416"/>
              <w:rPr>
                <w:rFonts w:ascii="Arial" w:hAnsi="Arial" w:cs="Arial"/>
                <w:sz w:val="16"/>
                <w:szCs w:val="16"/>
                <w:lang w:val="sk-SK"/>
              </w:rPr>
            </w:pPr>
            <w:bookmarkStart w:id="173" w:name="_Ref418020975"/>
            <w:bookmarkStart w:id="174" w:name="_Ref418020987"/>
            <w:bookmarkStart w:id="175" w:name="_Ref418021052"/>
            <w:bookmarkStart w:id="176" w:name="_Ref418021057"/>
            <w:bookmarkStart w:id="177" w:name="_Ref418021061"/>
            <w:bookmarkStart w:id="178" w:name="_Ref418021067"/>
            <w:r w:rsidRPr="00D8307A">
              <w:rPr>
                <w:rFonts w:ascii="Arial" w:hAnsi="Arial" w:cs="Arial"/>
                <w:sz w:val="16"/>
                <w:szCs w:val="16"/>
                <w:lang w:val="sk-SK"/>
              </w:rPr>
              <w:t xml:space="preserve">Príloha č. 9 </w:t>
            </w:r>
            <w:r w:rsidRPr="00D8307A">
              <w:rPr>
                <w:rFonts w:ascii="Arial" w:hAnsi="Arial" w:cs="Arial"/>
                <w:sz w:val="16"/>
                <w:szCs w:val="16"/>
                <w:lang w:val="sk-SK"/>
              </w:rPr>
              <w:tab/>
              <w:t>Čestné vyhlásenie žiadateľa/prijímateľa o vylúčení konfliktu záujmov v procese VO</w:t>
            </w:r>
            <w:bookmarkEnd w:id="173"/>
            <w:bookmarkEnd w:id="174"/>
            <w:bookmarkEnd w:id="175"/>
            <w:bookmarkEnd w:id="176"/>
            <w:bookmarkEnd w:id="177"/>
            <w:bookmarkEnd w:id="178"/>
            <w:r w:rsidRPr="00D8307A">
              <w:rPr>
                <w:rFonts w:ascii="Arial" w:hAnsi="Arial" w:cs="Arial"/>
                <w:sz w:val="16"/>
                <w:szCs w:val="16"/>
                <w:lang w:val="sk-SK"/>
              </w:rPr>
              <w:t xml:space="preserve"> alebo obstarávania</w:t>
            </w:r>
          </w:p>
        </w:tc>
        <w:tc>
          <w:tcPr>
            <w:tcW w:w="2263" w:type="dxa"/>
          </w:tcPr>
          <w:p w14:paraId="3A336832"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28</w:t>
            </w:r>
          </w:p>
        </w:tc>
      </w:tr>
      <w:tr w:rsidR="000F1F94" w:rsidRPr="00D8307A" w14:paraId="210CD50B"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4B9B721" w14:textId="77777777" w:rsidR="000F1F94" w:rsidRPr="00D8307A" w:rsidRDefault="000F1F94" w:rsidP="000F1F94">
            <w:pPr>
              <w:pStyle w:val="Zkladntext"/>
              <w:tabs>
                <w:tab w:val="left" w:pos="1418"/>
              </w:tabs>
              <w:ind w:left="1416" w:hanging="1416"/>
              <w:rPr>
                <w:rFonts w:ascii="Arial" w:hAnsi="Arial" w:cs="Arial"/>
                <w:sz w:val="16"/>
                <w:szCs w:val="16"/>
                <w:lang w:val="sk-SK"/>
              </w:rPr>
            </w:pPr>
            <w:r w:rsidRPr="00D8307A">
              <w:rPr>
                <w:rFonts w:ascii="Arial" w:hAnsi="Arial" w:cs="Arial"/>
                <w:sz w:val="16"/>
                <w:szCs w:val="16"/>
                <w:lang w:val="sk-SK"/>
              </w:rPr>
              <w:t xml:space="preserve">Príloha č. 10 </w:t>
            </w:r>
            <w:r w:rsidRPr="00D8307A">
              <w:rPr>
                <w:rFonts w:ascii="Arial" w:hAnsi="Arial" w:cs="Arial"/>
                <w:sz w:val="16"/>
                <w:szCs w:val="16"/>
                <w:lang w:val="sk-SK"/>
              </w:rPr>
              <w:tab/>
              <w:t>Test bežnej dostupnosti (v prípade zákaziek zadávaných s využitím elektronického trhoviska alebo v rámci dynamického nákupného systému)</w:t>
            </w:r>
          </w:p>
        </w:tc>
        <w:tc>
          <w:tcPr>
            <w:tcW w:w="2263" w:type="dxa"/>
          </w:tcPr>
          <w:p w14:paraId="53B34FE5"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19</w:t>
            </w:r>
          </w:p>
        </w:tc>
      </w:tr>
      <w:tr w:rsidR="000F1F94" w:rsidRPr="00D8307A" w14:paraId="5DB6396C"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0455BA1A"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Príloha č. 11</w:t>
            </w:r>
            <w:r w:rsidRPr="00D8307A">
              <w:rPr>
                <w:rFonts w:ascii="Arial" w:hAnsi="Arial" w:cs="Arial"/>
                <w:sz w:val="16"/>
                <w:szCs w:val="16"/>
                <w:lang w:val="sk-SK"/>
              </w:rPr>
              <w:tab/>
              <w:t>Pomocné kontrolné zoznamy pre prijímateľa k predkladanej dokumentácii na kontrolu VO (účelom pomocných kontrolných zoznamov je zabezpečiť kompletnosť predloženej dokumentácie)</w:t>
            </w:r>
          </w:p>
        </w:tc>
        <w:tc>
          <w:tcPr>
            <w:tcW w:w="2263" w:type="dxa"/>
          </w:tcPr>
          <w:p w14:paraId="67D12646" w14:textId="7F389D1F"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4</w:t>
            </w:r>
            <w:r w:rsidR="0045620B">
              <w:rPr>
                <w:rFonts w:cs="Arial"/>
                <w:sz w:val="16"/>
                <w:szCs w:val="16"/>
              </w:rPr>
              <w:t>5</w:t>
            </w:r>
          </w:p>
        </w:tc>
      </w:tr>
      <w:tr w:rsidR="000F1F94" w:rsidRPr="00D8307A" w14:paraId="62E9247D"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2C5D6F3" w14:textId="77777777" w:rsidR="000F1F94" w:rsidRPr="00D8307A" w:rsidRDefault="000F1F94" w:rsidP="000F1F94">
            <w:pPr>
              <w:pStyle w:val="Zkladntext"/>
              <w:tabs>
                <w:tab w:val="left" w:pos="1588"/>
              </w:tabs>
              <w:ind w:left="1418" w:hanging="1418"/>
              <w:rPr>
                <w:rFonts w:ascii="Arial" w:hAnsi="Arial" w:cs="Arial"/>
                <w:sz w:val="16"/>
                <w:szCs w:val="16"/>
                <w:lang w:val="sk-SK"/>
              </w:rPr>
            </w:pPr>
            <w:bookmarkStart w:id="179" w:name="_Toc71812165"/>
            <w:r w:rsidRPr="00D8307A">
              <w:rPr>
                <w:rFonts w:ascii="Arial" w:hAnsi="Arial" w:cs="Arial"/>
                <w:sz w:val="16"/>
                <w:szCs w:val="16"/>
                <w:lang w:val="sk-SK"/>
              </w:rPr>
              <w:t xml:space="preserve">Príloha č. 12 </w:t>
            </w:r>
            <w:r>
              <w:rPr>
                <w:rFonts w:ascii="Arial" w:hAnsi="Arial" w:cs="Arial"/>
                <w:sz w:val="16"/>
                <w:szCs w:val="16"/>
                <w:lang w:val="sk-SK"/>
              </w:rPr>
              <w:t xml:space="preserve">      </w:t>
            </w:r>
            <w:r w:rsidRPr="00D8307A">
              <w:rPr>
                <w:rFonts w:ascii="Arial" w:hAnsi="Arial" w:cs="Arial"/>
                <w:sz w:val="16"/>
                <w:szCs w:val="16"/>
                <w:lang w:val="sk-SK"/>
              </w:rPr>
              <w:t>Finančné opravy za porušenie pravidiel a postupov VO a obstarávania (Príloha č. 1 Metodického pokynu CKO č. 5)</w:t>
            </w:r>
            <w:bookmarkEnd w:id="179"/>
          </w:p>
        </w:tc>
        <w:tc>
          <w:tcPr>
            <w:tcW w:w="2263" w:type="dxa"/>
          </w:tcPr>
          <w:p w14:paraId="6AD405A3" w14:textId="39F0A76C"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4</w:t>
            </w:r>
            <w:r w:rsidR="0045620B">
              <w:rPr>
                <w:rFonts w:cs="Arial"/>
                <w:sz w:val="16"/>
                <w:szCs w:val="16"/>
              </w:rPr>
              <w:t>6</w:t>
            </w:r>
          </w:p>
        </w:tc>
      </w:tr>
    </w:tbl>
    <w:p w14:paraId="142F8479" w14:textId="77777777" w:rsidR="000F1F94" w:rsidRDefault="000F1F94" w:rsidP="00A10CB2">
      <w:pPr>
        <w:autoSpaceDE w:val="0"/>
        <w:autoSpaceDN w:val="0"/>
        <w:adjustRightInd w:val="0"/>
        <w:spacing w:before="120" w:after="120" w:line="288" w:lineRule="auto"/>
        <w:jc w:val="both"/>
      </w:pPr>
    </w:p>
    <w:p w14:paraId="49F95D1A" w14:textId="417D6B77" w:rsidR="00CE277C" w:rsidRDefault="00CE277C" w:rsidP="00A10CB2">
      <w:pPr>
        <w:autoSpaceDE w:val="0"/>
        <w:autoSpaceDN w:val="0"/>
        <w:adjustRightInd w:val="0"/>
        <w:spacing w:before="120" w:after="120" w:line="288" w:lineRule="auto"/>
        <w:jc w:val="both"/>
      </w:pPr>
      <w:r w:rsidRPr="00CE277C">
        <w:t>Podľa Jednotnej príručky k VO je prijímateľ povinný pri evidovaní príslušného VO v systéme ITMS2014+ postupovať v zmysle Usmernenia CKO č. 7, ktoré upravuje spôsob využívania funkcionalít v evidencii „Verejné obstarávanie“  v systéme ITMS2014+. V súvislosti s vyššie uvedeným si riadiaci orgán dovoľuje prijímateľov požiadať o dôslednú evidenciu údajov o verejných obstarávaniach v ITMS2014+, a to najmä o stave VO a metóde zákazky podľa finančného limitu.</w:t>
      </w:r>
    </w:p>
    <w:p w14:paraId="4DB686D7" w14:textId="77777777" w:rsidR="00CE277C" w:rsidRPr="0073389C" w:rsidRDefault="00CE277C" w:rsidP="00A10CB2">
      <w:pPr>
        <w:autoSpaceDE w:val="0"/>
        <w:autoSpaceDN w:val="0"/>
        <w:adjustRightInd w:val="0"/>
        <w:spacing w:before="120" w:after="120" w:line="288" w:lineRule="auto"/>
        <w:jc w:val="both"/>
      </w:pPr>
    </w:p>
    <w:p w14:paraId="7B999114" w14:textId="77777777" w:rsidR="009D7F63" w:rsidRPr="0073389C" w:rsidRDefault="009D7F63" w:rsidP="009D7F63">
      <w:pPr>
        <w:pStyle w:val="Nadpis1"/>
        <w:spacing w:before="120" w:after="120" w:line="288" w:lineRule="auto"/>
        <w:ind w:left="0" w:firstLine="0"/>
        <w:rPr>
          <w:rFonts w:ascii="Arial" w:hAnsi="Arial"/>
          <w:lang w:val="sk-SK"/>
        </w:rPr>
      </w:pPr>
      <w:bookmarkStart w:id="180" w:name="_Toc359942925"/>
      <w:bookmarkStart w:id="181" w:name="_Toc359943221"/>
      <w:bookmarkStart w:id="182" w:name="_Toc359943517"/>
      <w:bookmarkStart w:id="183" w:name="_Toc359943819"/>
      <w:bookmarkStart w:id="184" w:name="_Toc359944121"/>
      <w:bookmarkStart w:id="185" w:name="_Toc359944421"/>
      <w:bookmarkStart w:id="186" w:name="_Toc360024481"/>
      <w:bookmarkStart w:id="187" w:name="_Toc360030476"/>
      <w:bookmarkStart w:id="188" w:name="_Toc360031226"/>
      <w:bookmarkStart w:id="189" w:name="_Toc360109828"/>
      <w:bookmarkStart w:id="190" w:name="_Toc360110138"/>
      <w:bookmarkStart w:id="191" w:name="_Toc360118328"/>
      <w:bookmarkStart w:id="192" w:name="_Toc360118643"/>
      <w:bookmarkStart w:id="193" w:name="_Toc359942927"/>
      <w:bookmarkStart w:id="194" w:name="_Toc359943223"/>
      <w:bookmarkStart w:id="195" w:name="_Toc359943519"/>
      <w:bookmarkStart w:id="196" w:name="_Toc359943821"/>
      <w:bookmarkStart w:id="197" w:name="_Toc359944123"/>
      <w:bookmarkStart w:id="198" w:name="_Toc359944423"/>
      <w:bookmarkStart w:id="199" w:name="_Toc360024483"/>
      <w:bookmarkStart w:id="200" w:name="_Toc360030478"/>
      <w:bookmarkStart w:id="201" w:name="_Toc360031228"/>
      <w:bookmarkStart w:id="202" w:name="_Toc360109830"/>
      <w:bookmarkStart w:id="203" w:name="_Toc360110140"/>
      <w:bookmarkStart w:id="204" w:name="_Toc360118330"/>
      <w:bookmarkStart w:id="205" w:name="_Toc360118645"/>
      <w:bookmarkStart w:id="206" w:name="_Toc418000109"/>
      <w:bookmarkStart w:id="207" w:name="_Toc440372890"/>
      <w:bookmarkStart w:id="208" w:name="_Toc94683066"/>
      <w:bookmarkStart w:id="209" w:name="_Toc410907880"/>
      <w:bookmarkEnd w:id="171"/>
      <w:bookmarkEnd w:id="172"/>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rsidRPr="0073389C">
        <w:rPr>
          <w:rFonts w:ascii="Arial" w:hAnsi="Arial"/>
          <w:lang w:val="sk-SK"/>
        </w:rPr>
        <w:lastRenderedPageBreak/>
        <w:t>Kontrola a overovanie oprávnenosti výdavkov</w:t>
      </w:r>
      <w:bookmarkEnd w:id="207"/>
      <w:bookmarkEnd w:id="208"/>
      <w:r w:rsidRPr="0073389C">
        <w:rPr>
          <w:rFonts w:ascii="Arial" w:hAnsi="Arial"/>
          <w:lang w:val="sk-SK"/>
        </w:rPr>
        <w:t xml:space="preserve"> </w:t>
      </w:r>
      <w:bookmarkEnd w:id="209"/>
    </w:p>
    <w:p w14:paraId="4D5F94DD"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66DED200"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0D2B438A"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4FCAAA12"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2CEB636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5D526C91"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3E1BEF50" w14:textId="77777777" w:rsidR="009D7F63" w:rsidRPr="0073389C" w:rsidRDefault="009D7F63" w:rsidP="009D7F63">
      <w:pPr>
        <w:pStyle w:val="Nadpis2"/>
        <w:spacing w:line="288" w:lineRule="auto"/>
        <w:rPr>
          <w:lang w:val="sk-SK"/>
        </w:rPr>
      </w:pPr>
      <w:bookmarkStart w:id="210" w:name="_Toc410907881"/>
      <w:bookmarkStart w:id="211" w:name="_Toc440372891"/>
      <w:bookmarkStart w:id="212" w:name="_Toc94683067"/>
      <w:r w:rsidRPr="0073389C">
        <w:rPr>
          <w:lang w:val="sk-SK"/>
        </w:rPr>
        <w:t xml:space="preserve">Administratívna </w:t>
      </w:r>
      <w:r w:rsidR="00F17DE9">
        <w:rPr>
          <w:lang w:val="sk-SK"/>
        </w:rPr>
        <w:t xml:space="preserve">finančná </w:t>
      </w:r>
      <w:r w:rsidRPr="0073389C">
        <w:rPr>
          <w:lang w:val="sk-SK"/>
        </w:rPr>
        <w:t>kontrola</w:t>
      </w:r>
      <w:bookmarkEnd w:id="210"/>
      <w:bookmarkEnd w:id="211"/>
      <w:bookmarkEnd w:id="212"/>
    </w:p>
    <w:p w14:paraId="50B89479"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5424B993" w14:textId="77777777"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1FF03184" w14:textId="77777777"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5CA86B1F" w14:textId="77777777"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lastRenderedPageBreak/>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t xml:space="preserve">. </w:t>
      </w:r>
    </w:p>
    <w:p w14:paraId="442259C1" w14:textId="77777777"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4DA249D" w14:textId="77777777"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6FBBA3A0" w14:textId="77777777"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0C81366D" w14:textId="77777777"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5411AC78" w14:textId="77777777"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5124C43" w14:textId="77777777"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6A0489EB"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14:paraId="4B2BE592"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6E12ECC6" w14:textId="7777777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671266DB"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4800D45F"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62E0212B"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4B655499" w14:textId="7777777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096B5398"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57291CF"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lastRenderedPageBreak/>
        <w:t>finančnej</w:t>
      </w:r>
      <w:r w:rsidR="002E278D" w:rsidRPr="0073389C">
        <w:t xml:space="preserve"> </w:t>
      </w:r>
      <w:r w:rsidRPr="0073389C">
        <w:t xml:space="preserve">kontroly VO alebo obstarávania, </w:t>
      </w:r>
    </w:p>
    <w:p w14:paraId="475096C1"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9B43AF5"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1246C8D6"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w:t>
      </w:r>
      <w:r w:rsidR="005E6061">
        <w:t xml:space="preserve"> </w:t>
      </w:r>
      <w:r w:rsidR="009D7F63" w:rsidRPr="0073389C">
        <w:t>-</w:t>
      </w:r>
      <w:r w:rsidR="005E6061">
        <w:t xml:space="preserve"> </w:t>
      </w:r>
      <w:r w:rsidR="001F7F84" w:rsidRPr="0073389C">
        <w:t>odberateľské</w:t>
      </w:r>
      <w:r w:rsidR="009D7F63" w:rsidRPr="0073389C">
        <w:t xml:space="preserve"> zmluvy a pod.), </w:t>
      </w:r>
    </w:p>
    <w:p w14:paraId="409368B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22556C6" w14:textId="77777777" w:rsidR="009D7F63" w:rsidRPr="0073389C" w:rsidRDefault="00D62B87"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reálneho vyplatenia výdavku </w:t>
      </w:r>
      <w:r w:rsidRPr="0073389C">
        <w:t>prijímateľom</w:t>
      </w:r>
      <w:r w:rsidR="009D7F63" w:rsidRPr="0073389C">
        <w:t xml:space="preserve"> (napr. potvrdenie výdavkovými </w:t>
      </w:r>
      <w:r w:rsidRPr="0073389C">
        <w:t>pokladničnými</w:t>
      </w:r>
      <w:r w:rsidR="009D7F63" w:rsidRPr="0073389C">
        <w:t xml:space="preserve"> blokmi, výpismi z bankového </w:t>
      </w:r>
      <w:r w:rsidRPr="0073389C">
        <w:t>účtu</w:t>
      </w:r>
      <w:r w:rsidR="009D7F63" w:rsidRPr="0073389C">
        <w:t xml:space="preserve">) ak je relevantné, </w:t>
      </w:r>
    </w:p>
    <w:p w14:paraId="1D7ED468"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25A7519B"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w:t>
      </w:r>
      <w:r w:rsidR="00D62B87" w:rsidRPr="0073389C">
        <w:t>výpočtu</w:t>
      </w:r>
      <w:r w:rsidRPr="0073389C">
        <w:t xml:space="preserve"> paušálnej sadzby s</w:t>
      </w:r>
      <w:r w:rsidR="00601351">
        <w:t xml:space="preserve"> </w:t>
      </w:r>
      <w:r w:rsidRPr="0073389C">
        <w:t xml:space="preserve">pravidlami </w:t>
      </w:r>
      <w:r w:rsidR="00D62B87" w:rsidRPr="0073389C">
        <w:t>výpočtu</w:t>
      </w:r>
      <w:r w:rsidRPr="0073389C">
        <w:t xml:space="preserve"> stanovenými poskytovateľom v riadiacej dokumentácii v prípade využitia zjednodušeného vykazovania výdavkov formou paušálnej sadzby, </w:t>
      </w:r>
    </w:p>
    <w:p w14:paraId="1EF2672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nárokovanej paušálnej sumy s dosiahnutými výstupmi/výsledkami/</w:t>
      </w:r>
      <w:r w:rsidR="00D62B87" w:rsidRPr="0073389C">
        <w:t>cieľmi</w:t>
      </w:r>
      <w:r w:rsidRPr="0073389C">
        <w:t xml:space="preserve"> projektu v prípade využitia zjednodušeného vykazovania výdavkov formou paušálnej sumy, </w:t>
      </w:r>
    </w:p>
    <w:p w14:paraId="546BED5A"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4B7D79A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27B0BAF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w:t>
      </w:r>
      <w:r w:rsidR="00D62B87" w:rsidRPr="0073389C">
        <w:t>merateľných</w:t>
      </w:r>
      <w:r w:rsidRPr="0073389C">
        <w:t xml:space="preserve"> </w:t>
      </w:r>
      <w:r w:rsidR="00D62B87" w:rsidRPr="0073389C">
        <w:t>ukazovateľov</w:t>
      </w:r>
      <w:r w:rsidRPr="0073389C">
        <w:t xml:space="preserve"> projektu v zmysle zmluvy o NFP (ak je relevantné), </w:t>
      </w:r>
    </w:p>
    <w:p w14:paraId="42021BAE"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w:t>
      </w:r>
      <w:r w:rsidR="00D62B87" w:rsidRPr="0073389C">
        <w:t>prijímateľa</w:t>
      </w:r>
      <w:r w:rsidRPr="0073389C">
        <w:t xml:space="preserve"> v rámci aj mimo daného OP, iných OP a iných programov EÚ, iných </w:t>
      </w:r>
      <w:r w:rsidR="00D62B87" w:rsidRPr="0073389C">
        <w:t>finančných</w:t>
      </w:r>
      <w:r w:rsidRPr="0073389C">
        <w:t xml:space="preserve"> nástrojov alebo vnútroštátnych programov a v iných programových obdobiach, </w:t>
      </w:r>
    </w:p>
    <w:p w14:paraId="65ECBCA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w:t>
      </w:r>
      <w:r w:rsidR="00D62B87" w:rsidRPr="0073389C">
        <w:t>prijímateľom</w:t>
      </w:r>
      <w:r w:rsidRPr="0073389C">
        <w:t xml:space="preserve"> na odstránenie nedostatkov zistených pri inej kontrole alebo audite vykonaných do </w:t>
      </w:r>
      <w:r w:rsidR="00D62B87" w:rsidRPr="0073389C">
        <w:t>času</w:t>
      </w:r>
      <w:r w:rsidRPr="0073389C">
        <w:t xml:space="preserve"> </w:t>
      </w:r>
      <w:r w:rsidR="00D62B87" w:rsidRPr="0073389C">
        <w:t>ukončenia</w:t>
      </w:r>
      <w:r w:rsidRPr="0073389C">
        <w:t xml:space="preserve"> kontroly deklarovaných výdavkov (ak je relevantné), </w:t>
      </w:r>
    </w:p>
    <w:p w14:paraId="460E0F5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w:t>
      </w:r>
      <w:r w:rsidR="00D62B87" w:rsidRPr="0073389C">
        <w:t>finančnej</w:t>
      </w:r>
      <w:r w:rsidRPr="0073389C">
        <w:t xml:space="preserve"> opravy a pod., </w:t>
      </w:r>
    </w:p>
    <w:p w14:paraId="24701B35"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w:t>
      </w:r>
      <w:r w:rsidR="00D62B87" w:rsidRPr="0073389C">
        <w:t>skutočností</w:t>
      </w:r>
      <w:r w:rsidRPr="0073389C">
        <w:t xml:space="preserve"> stanovených poskytovateľom. </w:t>
      </w:r>
    </w:p>
    <w:p w14:paraId="7BD09179" w14:textId="77777777"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w:t>
      </w:r>
      <w:r w:rsidR="00D62B87" w:rsidRPr="0073389C">
        <w:t>prijímateľa</w:t>
      </w:r>
      <w:r w:rsidRPr="0073389C">
        <w:t xml:space="preserve"> deklarované v ŽoP musia </w:t>
      </w:r>
      <w:r w:rsidR="00D62B87" w:rsidRPr="0073389C">
        <w:t>spĺňať</w:t>
      </w:r>
      <w:r w:rsidRPr="0073389C">
        <w:t xml:space="preserve">̌ najmä tieto podmienky: </w:t>
      </w:r>
    </w:p>
    <w:p w14:paraId="0B69CB44"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w:t>
      </w:r>
      <w:r w:rsidR="00D62B87" w:rsidRPr="0073389C">
        <w:t>rozpočtových</w:t>
      </w:r>
      <w:r w:rsidRPr="0073389C">
        <w:t xml:space="preserve"> pravidlách, zákon o verejnom obstarávaní, zákon o štátnej pomoci, zákonník práce, zákon o slobodnom prístupe k informáciám); </w:t>
      </w:r>
    </w:p>
    <w:p w14:paraId="74A7B05D"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w:t>
      </w:r>
      <w:r w:rsidR="00D62B87" w:rsidRPr="0073389C">
        <w:t>neoddeliteľnú</w:t>
      </w:r>
      <w:r w:rsidRPr="0073389C">
        <w:t xml:space="preserve"> </w:t>
      </w:r>
      <w:r w:rsidR="00D62B87" w:rsidRPr="0073389C">
        <w:t>súčasť</w:t>
      </w:r>
      <w:r w:rsidRPr="0073389C">
        <w:t xml:space="preserve">̌ výzvy, podmienok zmluvy o NFP; </w:t>
      </w:r>
    </w:p>
    <w:p w14:paraId="6025D69F"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w:t>
      </w:r>
      <w:r w:rsidR="00D62B87" w:rsidRPr="0073389C">
        <w:t>časovej</w:t>
      </w:r>
      <w:r w:rsidRPr="0073389C">
        <w:t xml:space="preserve"> následnosti aktivít projektu, sú plne v súlade s </w:t>
      </w:r>
      <w:r w:rsidR="00D62B87" w:rsidRPr="0073389C">
        <w:t>cieľmi</w:t>
      </w:r>
      <w:r w:rsidRPr="0073389C">
        <w:t xml:space="preserve"> projektu a prispievajú k dosiahnutiu plánovaných </w:t>
      </w:r>
      <w:r w:rsidR="00D62B87" w:rsidRPr="0073389C">
        <w:t>cieľov</w:t>
      </w:r>
      <w:r w:rsidRPr="0073389C">
        <w:t xml:space="preserve"> projektu; </w:t>
      </w:r>
    </w:p>
    <w:p w14:paraId="26A76EE6"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t.j. zodpovedá obvyklým cenám v danom mieste a </w:t>
      </w:r>
      <w:r w:rsidR="00D62B87" w:rsidRPr="0073389C">
        <w:t>čase</w:t>
      </w:r>
      <w:r w:rsidRPr="0073389C">
        <w:t xml:space="preserve"> a zodpovedá </w:t>
      </w:r>
      <w:r w:rsidRPr="0073389C">
        <w:lastRenderedPageBreak/>
        <w:t>potrebám projektu;</w:t>
      </w:r>
    </w:p>
    <w:p w14:paraId="00563EEE"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w:t>
      </w:r>
      <w:r w:rsidR="00D62B87" w:rsidRPr="0073389C">
        <w:t>spĺňa</w:t>
      </w:r>
      <w:r w:rsidRPr="0073389C">
        <w:t xml:space="preserve"> podmienky hospodárnosti, efektívnosti, </w:t>
      </w:r>
      <w:r w:rsidR="00D62B87" w:rsidRPr="0073389C">
        <w:t>účelnosti</w:t>
      </w:r>
      <w:r w:rsidRPr="0073389C">
        <w:t xml:space="preserve"> a </w:t>
      </w:r>
      <w:r w:rsidR="00D62B87" w:rsidRPr="0073389C">
        <w:t>účinnosti</w:t>
      </w:r>
      <w:r w:rsidRPr="0073389C">
        <w:t xml:space="preserve">; </w:t>
      </w:r>
      <w:r w:rsidRPr="0073389C">
        <w:rPr>
          <w:color w:val="FFFFFF"/>
        </w:rPr>
        <w:t xml:space="preserve">x. 2014 </w:t>
      </w:r>
    </w:p>
    <w:p w14:paraId="07B8EDFB" w14:textId="77777777"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w:t>
      </w:r>
      <w:r w:rsidR="00D62B87" w:rsidRPr="00A11D9F">
        <w:rPr>
          <w:rFonts w:ascii="Arial" w:hAnsi="Arial" w:cs="Arial"/>
          <w:sz w:val="19"/>
          <w:szCs w:val="19"/>
          <w:lang w:val="sk-SK"/>
        </w:rPr>
        <w:t>identifikovateľné</w:t>
      </w:r>
      <w:r w:rsidRPr="00A11D9F">
        <w:rPr>
          <w:rFonts w:ascii="Arial" w:hAnsi="Arial" w:cs="Arial"/>
          <w:sz w:val="19"/>
          <w:szCs w:val="19"/>
          <w:lang w:val="sk-SK"/>
        </w:rPr>
        <w:t xml:space="preserve"> a </w:t>
      </w:r>
      <w:r w:rsidR="00D62B87" w:rsidRPr="00A11D9F">
        <w:rPr>
          <w:rFonts w:ascii="Arial" w:hAnsi="Arial" w:cs="Arial"/>
          <w:sz w:val="19"/>
          <w:szCs w:val="19"/>
          <w:lang w:val="sk-SK"/>
        </w:rPr>
        <w:t>preukázateľné</w:t>
      </w:r>
      <w:r w:rsidRPr="00A11D9F">
        <w:rPr>
          <w:rFonts w:ascii="Arial" w:hAnsi="Arial" w:cs="Arial"/>
          <w:sz w:val="19"/>
          <w:szCs w:val="19"/>
          <w:lang w:val="sk-SK"/>
        </w:rPr>
        <w:t xml:space="preserve"> a musia byť doložené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ktoré sú riadne evidované u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platnou legislatívou; výdavok je preukázaný faktúrami alebo inými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ktoré sú riadne evidované v </w:t>
      </w:r>
      <w:r w:rsidR="00D62B87" w:rsidRPr="00A11D9F">
        <w:rPr>
          <w:rFonts w:ascii="Arial" w:hAnsi="Arial" w:cs="Arial"/>
          <w:sz w:val="19"/>
          <w:szCs w:val="19"/>
          <w:lang w:val="sk-SK"/>
        </w:rPr>
        <w:t>účtovníctve</w:t>
      </w:r>
      <w:r w:rsidRPr="00A11D9F">
        <w:rPr>
          <w:rFonts w:ascii="Arial" w:hAnsi="Arial" w:cs="Arial"/>
          <w:sz w:val="19"/>
          <w:szCs w:val="19"/>
          <w:lang w:val="sk-SK"/>
        </w:rPr>
        <w:t xml:space="preserve">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platnými všeobecne záväznými právnymi predpismi a zmluvou o NFP. Preukázanie výdavkov faktúrami alebo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sa </w:t>
      </w:r>
      <w:r w:rsidR="00D62B87" w:rsidRPr="00A11D9F">
        <w:rPr>
          <w:rFonts w:ascii="Arial" w:hAnsi="Arial" w:cs="Arial"/>
          <w:sz w:val="19"/>
          <w:szCs w:val="19"/>
          <w:lang w:val="sk-SK"/>
        </w:rPr>
        <w:t>nevzťahuje</w:t>
      </w:r>
      <w:r w:rsidRPr="00A11D9F">
        <w:rPr>
          <w:rFonts w:ascii="Arial" w:hAnsi="Arial" w:cs="Arial"/>
          <w:sz w:val="19"/>
          <w:szCs w:val="19"/>
          <w:lang w:val="sk-SK"/>
        </w:rPr>
        <w:t xml:space="preserve"> na výdavky vykazované zjednodušeným spôsobom vykazovania</w:t>
      </w:r>
      <w:r w:rsidR="00A11D9F">
        <w:rPr>
          <w:rFonts w:ascii="Arial" w:hAnsi="Arial" w:cs="Arial"/>
          <w:sz w:val="19"/>
          <w:szCs w:val="19"/>
          <w:lang w:val="sk-SK"/>
        </w:rPr>
        <w:t>.</w:t>
      </w:r>
    </w:p>
    <w:p w14:paraId="5C8E6E88" w14:textId="77777777"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w:t>
      </w:r>
      <w:r w:rsidR="00662488" w:rsidRPr="0073389C">
        <w:rPr>
          <w:rFonts w:ascii="Arial" w:hAnsi="Arial" w:cs="Arial"/>
          <w:sz w:val="19"/>
          <w:szCs w:val="19"/>
          <w:lang w:val="sk-SK"/>
        </w:rPr>
        <w:t>prijímateľovi</w:t>
      </w:r>
      <w:r w:rsidRPr="0073389C">
        <w:rPr>
          <w:rFonts w:ascii="Arial" w:hAnsi="Arial" w:cs="Arial"/>
          <w:sz w:val="19"/>
          <w:szCs w:val="19"/>
          <w:lang w:val="sk-SK"/>
        </w:rPr>
        <w:t xml:space="preserve">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62488" w:rsidRPr="0073389C">
        <w:rPr>
          <w:rFonts w:ascii="Arial" w:hAnsi="Arial" w:cs="Arial"/>
          <w:sz w:val="19"/>
          <w:szCs w:val="19"/>
          <w:lang w:val="sk-SK"/>
        </w:rPr>
        <w:t>pričom</w:t>
      </w:r>
      <w:r w:rsidRPr="0073389C">
        <w:rPr>
          <w:rFonts w:ascii="Arial" w:hAnsi="Arial" w:cs="Arial"/>
          <w:sz w:val="19"/>
          <w:szCs w:val="19"/>
          <w:lang w:val="sk-SK"/>
        </w:rPr>
        <w:t xml:space="preserve">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w:t>
      </w:r>
      <w:r w:rsidR="00662488" w:rsidRPr="0073389C">
        <w:rPr>
          <w:rFonts w:ascii="Arial" w:hAnsi="Arial" w:cs="Arial"/>
          <w:sz w:val="19"/>
          <w:szCs w:val="19"/>
          <w:lang w:val="sk-SK"/>
        </w:rPr>
        <w:t>nahradiť</w:t>
      </w:r>
      <w:r w:rsidRPr="0073389C">
        <w:rPr>
          <w:rFonts w:ascii="Arial" w:hAnsi="Arial" w:cs="Arial"/>
          <w:sz w:val="19"/>
          <w:szCs w:val="19"/>
          <w:lang w:val="sk-SK"/>
        </w:rPr>
        <w:t xml:space="preserve">̌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5F333009" w14:textId="77777777" w:rsidR="009D7F63" w:rsidRPr="0073389C" w:rsidRDefault="009D7F63" w:rsidP="009D7F63">
      <w:pPr>
        <w:pStyle w:val="Zkladntext"/>
        <w:spacing w:before="120" w:after="120" w:line="288" w:lineRule="auto"/>
        <w:rPr>
          <w:rFonts w:ascii="Arial" w:hAnsi="Arial" w:cs="Arial"/>
          <w:sz w:val="19"/>
          <w:szCs w:val="19"/>
          <w:lang w:val="sk-SK"/>
        </w:rPr>
      </w:pPr>
    </w:p>
    <w:p w14:paraId="49C6B59E" w14:textId="77777777" w:rsidR="009D7F63" w:rsidRPr="0073389C" w:rsidRDefault="00614746" w:rsidP="009D7F63">
      <w:pPr>
        <w:pStyle w:val="Nadpis2"/>
        <w:spacing w:line="288" w:lineRule="auto"/>
        <w:ind w:left="0" w:firstLine="0"/>
        <w:rPr>
          <w:lang w:val="sk-SK"/>
        </w:rPr>
      </w:pPr>
      <w:bookmarkStart w:id="213" w:name="_Toc410907882"/>
      <w:bookmarkStart w:id="214" w:name="_Toc440372892"/>
      <w:bookmarkStart w:id="215" w:name="_Toc94683068"/>
      <w:r>
        <w:rPr>
          <w:lang w:val="sk-SK"/>
        </w:rPr>
        <w:t>Finančná k</w:t>
      </w:r>
      <w:r w:rsidR="009D7F63" w:rsidRPr="0073389C">
        <w:rPr>
          <w:lang w:val="sk-SK"/>
        </w:rPr>
        <w:t>ontrola na mieste</w:t>
      </w:r>
      <w:bookmarkEnd w:id="213"/>
      <w:bookmarkEnd w:id="214"/>
      <w:bookmarkEnd w:id="215"/>
      <w:r w:rsidR="009D7F63" w:rsidRPr="0073389C">
        <w:rPr>
          <w:lang w:val="sk-SK"/>
        </w:rPr>
        <w:tab/>
      </w:r>
      <w:r w:rsidR="009D7F63" w:rsidRPr="0073389C">
        <w:rPr>
          <w:lang w:val="sk-SK"/>
        </w:rPr>
        <w:tab/>
      </w:r>
    </w:p>
    <w:p w14:paraId="67323AE6" w14:textId="77777777" w:rsidR="003D2CF8" w:rsidRDefault="009D7F63" w:rsidP="003D2CF8">
      <w:pPr>
        <w:pStyle w:val="Default"/>
        <w:spacing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w:t>
      </w:r>
      <w:r w:rsidR="003D2CF8">
        <w:rPr>
          <w:rFonts w:ascii="Arial" w:hAnsi="Arial" w:cs="Arial"/>
          <w:sz w:val="19"/>
          <w:szCs w:val="19"/>
          <w:lang w:val="sk-SK"/>
        </w:rPr>
        <w:t> </w:t>
      </w:r>
      <w:r w:rsidRPr="0073389C">
        <w:rPr>
          <w:rFonts w:ascii="Arial" w:hAnsi="Arial" w:cs="Arial"/>
          <w:sz w:val="19"/>
          <w:szCs w:val="19"/>
          <w:lang w:val="sk-SK"/>
        </w:rPr>
        <w:t>NFP</w:t>
      </w:r>
      <w:r w:rsidR="003D2CF8">
        <w:rPr>
          <w:rFonts w:ascii="Arial" w:hAnsi="Arial" w:cs="Arial"/>
          <w:sz w:val="19"/>
          <w:szCs w:val="19"/>
          <w:lang w:val="sk-SK"/>
        </w:rPr>
        <w:t>:</w:t>
      </w:r>
    </w:p>
    <w:p w14:paraId="0D0A74DB"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výdavky projektu vznikli počas obdobia oprávnenosti a došlo k ich vyplateniu; </w:t>
      </w:r>
    </w:p>
    <w:p w14:paraId="6531AD3A"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výdavky projektu sú v súlade so schváleným projektom;</w:t>
      </w:r>
    </w:p>
    <w:p w14:paraId="3DCF88B3"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stanovenými v projekte vrátane súladu so schválenou mierou spolufinancovania;</w:t>
      </w:r>
    </w:p>
    <w:p w14:paraId="5DBC13D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oprávnenosti výdavkov na národnej úrovni aj na úrovni EÚ;</w:t>
      </w:r>
    </w:p>
    <w:p w14:paraId="13511C22"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adekvátnosť a overiteľnosť podporných dokumentov;</w:t>
      </w:r>
    </w:p>
    <w:p w14:paraId="29B10AB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podmienkami štátnej pomoci/pomoci de minimis a požiadavka na udržateľný rozvoj, rovnosť príležitostí a nediskrimináciu;</w:t>
      </w:r>
    </w:p>
    <w:p w14:paraId="07F4B11A"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VO na národnej úrovni aj na úrovni EÚ;</w:t>
      </w:r>
    </w:p>
    <w:p w14:paraId="513AE2C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publicity na národnej úrovni aj na úrovni EÚ;</w:t>
      </w:r>
    </w:p>
    <w:p w14:paraId="5B1AA5D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 prípade využitia zjednodušených foriem vykazovania výdavkov súlad vykazovania s nastavenými pravidlami;</w:t>
      </w:r>
    </w:p>
    <w:p w14:paraId="2858EFC4"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fyzický pokrok projektu vo vzťahu k merateľným ukazovateľom projektu a  dátam, ktoré sú povinne poskytované na úrovni projektu;</w:t>
      </w:r>
    </w:p>
    <w:p w14:paraId="76F2F0B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dodržiavanie článku 61 všeobecného nariadenia (operácie vytvárajúce čistý príjem po dokončení). </w:t>
      </w:r>
    </w:p>
    <w:p w14:paraId="6108A2D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p>
    <w:p w14:paraId="235D267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479A95AD" w14:textId="77777777"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106CE8E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3D2F1A8A"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531A0450"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28244549"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282BB4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3C57E172" w14:textId="77777777"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lastRenderedPageBreak/>
        <w:t>realizáciu projektu u partnera/ partnerov prijímateľa.</w:t>
      </w:r>
    </w:p>
    <w:p w14:paraId="1270AAE8" w14:textId="77777777"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poskytovateľ požaduje, aby si prijímateľ upravil v dodávateľsko-odberateľských vzťahoch túto podmienku aj zmluvne.</w:t>
      </w:r>
    </w:p>
    <w:p w14:paraId="07594D9E"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080356E1" w14:textId="7777777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0328BD39"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4CEFF21F"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2C2874DE"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27183ED1"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682EAD6B"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61BFC560"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1503D61C"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4F39A8AB"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208804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4B2F4EE2" w14:textId="77777777"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0F21B6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131310F2" w14:textId="77777777"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5D7DE09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411CED8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DD1E9A8" w14:textId="77777777"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48FD84AF" w14:textId="77777777"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40D7FF52"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396ACD26" w14:textId="77777777"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514CF4E8"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105C5AC6"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42132663"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3B4703D" w14:textId="77777777"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6C42D0EA" w14:textId="77777777"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5A558B7B" w14:textId="77777777"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1ED4CBDF" w14:textId="77777777" w:rsidR="00C305A5" w:rsidRPr="00771817"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649DE9D9" w14:textId="77777777" w:rsidR="006C7FDB"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192120BF" w14:textId="77777777" w:rsidR="00200C61" w:rsidRDefault="00200C61" w:rsidP="005B7173">
      <w:pPr>
        <w:pStyle w:val="Default"/>
        <w:numPr>
          <w:ilvl w:val="1"/>
          <w:numId w:val="97"/>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26F1FCFB"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2C82E880" w14:textId="77777777"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lastRenderedPageBreak/>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351E3CA2" w14:textId="77777777"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6408ED4A"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458412F0" w14:textId="77777777"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r w:rsidR="003D2CF8">
        <w:rPr>
          <w:rFonts w:cs="Arial"/>
          <w:sz w:val="18"/>
          <w:szCs w:val="18"/>
          <w:lang w:val="sk-SK"/>
        </w:rPr>
        <w:t xml:space="preserve"> </w:t>
      </w:r>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14:paraId="76D75FF8"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3F89A4AE" w14:textId="77777777"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w:t>
      </w:r>
      <w:r w:rsidR="00C57DC5">
        <w:rPr>
          <w:rFonts w:ascii="Arial" w:hAnsi="Arial" w:cs="Arial"/>
          <w:sz w:val="19"/>
          <w:szCs w:val="19"/>
          <w:lang w:val="sk-SK"/>
        </w:rPr>
        <w:t>spravidla</w:t>
      </w:r>
      <w:r w:rsidR="00C57DC5" w:rsidRPr="0073389C">
        <w:rPr>
          <w:rFonts w:ascii="Arial" w:hAnsi="Arial" w:cs="Arial"/>
          <w:sz w:val="19"/>
          <w:szCs w:val="19"/>
          <w:lang w:val="sk-SK"/>
        </w:rPr>
        <w:t xml:space="preserve"> </w:t>
      </w:r>
      <w:r w:rsidR="009D7F63" w:rsidRPr="0073389C">
        <w:rPr>
          <w:rFonts w:ascii="Arial" w:hAnsi="Arial" w:cs="Arial"/>
          <w:sz w:val="19"/>
          <w:szCs w:val="19"/>
          <w:lang w:val="sk-SK"/>
        </w:rPr>
        <w:t xml:space="preserve">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3D2CF8">
        <w:rPr>
          <w:rFonts w:ascii="Arial" w:hAnsi="Arial" w:cs="Arial"/>
          <w:sz w:val="19"/>
          <w:szCs w:val="19"/>
          <w:lang w:val="sk-SK"/>
        </w:rPr>
        <w:t>cieľ</w:t>
      </w:r>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1E7F7D28"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1BF1281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r w:rsidR="00411D87">
        <w:rPr>
          <w:rFonts w:ascii="Arial" w:hAnsi="Arial" w:cs="Arial"/>
          <w:sz w:val="19"/>
          <w:szCs w:val="19"/>
          <w:lang w:val="sk-SK"/>
        </w:rPr>
        <w:t>cieľ</w:t>
      </w:r>
      <w:r w:rsidR="00563241">
        <w:rPr>
          <w:rFonts w:ascii="Arial" w:hAnsi="Arial" w:cs="Arial"/>
          <w:sz w:val="19"/>
          <w:szCs w:val="19"/>
          <w:lang w:val="sk-SK"/>
        </w:rPr>
        <w:t xml:space="preserve">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0D9CF6C5"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59B39E4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5ACD261F" w14:textId="77777777"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ŽoP (ďalej aj „skutočné dodanie tovarov, </w:t>
      </w:r>
      <w:r w:rsidRPr="0073389C">
        <w:rPr>
          <w:rFonts w:cs="Arial"/>
          <w:szCs w:val="19"/>
          <w:lang w:val="sk-SK"/>
        </w:rPr>
        <w:lastRenderedPageBreak/>
        <w:t xml:space="preserve">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0B3C62E9" w14:textId="77777777"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26AB2A7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0F89A67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2EC4381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38A9874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5AB87BD9"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2741CB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6B7F172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05A869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28D1B8AA"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10A60F0D"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4D9C2F8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BD824A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2E03405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4DC7EE18"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0A05FA2B" w14:textId="77777777"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32E401D5" w14:textId="07590DBF" w:rsidR="00817CE2" w:rsidRDefault="00EE3B9F" w:rsidP="00322445">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kontrola projektu ako celku, v prípade existencie partnerov prijímateľa</w:t>
      </w:r>
      <w:r w:rsidR="00C57DC5">
        <w:rPr>
          <w:rFonts w:cs="Arial"/>
          <w:color w:val="auto"/>
          <w:szCs w:val="19"/>
          <w:lang w:val="sk-SK"/>
        </w:rPr>
        <w:t xml:space="preserve"> môže</w:t>
      </w:r>
      <w:r w:rsidRPr="00771817">
        <w:rPr>
          <w:rFonts w:cs="Arial"/>
          <w:color w:val="auto"/>
          <w:szCs w:val="19"/>
          <w:lang w:val="sk-SK"/>
        </w:rPr>
        <w:t xml:space="preserve">  poskytovateľ vykonať kontrolu </w:t>
      </w:r>
      <w:r w:rsidR="00C57DC5">
        <w:rPr>
          <w:rFonts w:cs="Arial"/>
          <w:color w:val="auto"/>
          <w:szCs w:val="19"/>
          <w:lang w:val="sk-SK"/>
        </w:rPr>
        <w:t>aj na vzorke</w:t>
      </w:r>
      <w:r w:rsidR="00322445">
        <w:t>;</w:t>
      </w:r>
    </w:p>
    <w:p w14:paraId="6A4EE157" w14:textId="77777777" w:rsidR="00322445"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t>kontrola vecnej, časovej, územnej oprávnenosti výdavkov;</w:t>
      </w:r>
    </w:p>
    <w:p w14:paraId="14279178" w14:textId="77777777" w:rsidR="00322445"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t xml:space="preserve">kontrola hospodárnosti, efektívnosti, účinnosti a účelnosti výdavkov; </w:t>
      </w:r>
    </w:p>
    <w:p w14:paraId="41B8CEA1" w14:textId="77777777" w:rsidR="00322445"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t xml:space="preserve">kontrola oprávnenosti výdavkov vo vzťahu k cieľovej skupine; </w:t>
      </w:r>
    </w:p>
    <w:p w14:paraId="627202D1" w14:textId="69DBE0CF" w:rsidR="00817CE2"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lastRenderedPageBreak/>
        <w:t>kontrola preukázateľnosti a reálnosti predloženia dokladov súvisiacich s deklarovanými výdavkami;</w:t>
      </w:r>
    </w:p>
    <w:p w14:paraId="4AE2F559" w14:textId="565F8A90" w:rsidR="00817CE2" w:rsidRPr="00322445" w:rsidRDefault="00817CE2" w:rsidP="00322445">
      <w:pPr>
        <w:pStyle w:val="Bulletslevel1"/>
        <w:numPr>
          <w:ilvl w:val="0"/>
          <w:numId w:val="155"/>
        </w:numPr>
        <w:spacing w:after="120" w:line="288" w:lineRule="auto"/>
        <w:ind w:left="567"/>
        <w:jc w:val="both"/>
        <w:rPr>
          <w:lang w:val="sk-SK"/>
        </w:rPr>
      </w:pPr>
      <w:r w:rsidRPr="00322445">
        <w:rPr>
          <w:lang w:val="sk-SK"/>
        </w:rPr>
        <w:t>kontrola naplnenia podmienok zjednodušeného vykazovania výdavkov, napr. súladu predloženého výdavku so štandardnou stupnicou jednotkových výdavkov v prípade využitia zjednodušeného vykazovania výdavkov formou štandardnej</w:t>
      </w:r>
      <w:r w:rsidR="00322445" w:rsidRPr="00322445">
        <w:rPr>
          <w:lang w:val="sk-SK"/>
        </w:rPr>
        <w:t xml:space="preserve"> stupnice jednotkových výdavkov.</w:t>
      </w:r>
    </w:p>
    <w:p w14:paraId="594E0390" w14:textId="77777777" w:rsidR="00817CE2" w:rsidRPr="00771817" w:rsidRDefault="00817CE2" w:rsidP="00322445">
      <w:pPr>
        <w:pStyle w:val="Bulletslevel1"/>
        <w:spacing w:after="120" w:line="288" w:lineRule="auto"/>
        <w:ind w:left="207" w:firstLine="0"/>
        <w:jc w:val="both"/>
        <w:rPr>
          <w:rFonts w:cs="Arial"/>
          <w:color w:val="auto"/>
          <w:szCs w:val="19"/>
          <w:lang w:val="sk-SK"/>
        </w:rPr>
      </w:pPr>
    </w:p>
    <w:p w14:paraId="197DEC76" w14:textId="77777777" w:rsidR="00EE3B9F" w:rsidRPr="003F321D" w:rsidRDefault="00EE3B9F" w:rsidP="00771817">
      <w:pPr>
        <w:pStyle w:val="Bulletslevel1"/>
        <w:spacing w:after="120" w:line="288" w:lineRule="auto"/>
        <w:ind w:left="567" w:firstLine="0"/>
        <w:jc w:val="both"/>
        <w:rPr>
          <w:rFonts w:cs="Arial"/>
          <w:szCs w:val="19"/>
          <w:lang w:val="sk-SK"/>
        </w:rPr>
      </w:pPr>
    </w:p>
    <w:p w14:paraId="0EE51E0C"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06BE682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r w:rsidR="00BE033C">
        <w:rPr>
          <w:rFonts w:ascii="Arial" w:hAnsi="Arial" w:cs="Arial"/>
          <w:sz w:val="19"/>
          <w:szCs w:val="19"/>
          <w:lang w:val="sk-SK"/>
        </w:rPr>
        <w:t>22</w:t>
      </w:r>
      <w:r w:rsidR="00BE033C" w:rsidRPr="0073389C">
        <w:rPr>
          <w:rFonts w:ascii="Arial" w:hAnsi="Arial" w:cs="Arial"/>
          <w:sz w:val="19"/>
          <w:szCs w:val="19"/>
          <w:lang w:val="sk-SK"/>
        </w:rPr>
        <w:t xml:space="preserve"> </w:t>
      </w:r>
      <w:r w:rsidRPr="0073389C">
        <w:rPr>
          <w:rFonts w:ascii="Arial" w:hAnsi="Arial" w:cs="Arial"/>
          <w:sz w:val="19"/>
          <w:szCs w:val="19"/>
          <w:lang w:val="sk-SK"/>
        </w:rPr>
        <w:t xml:space="preserve">zákona o finančnej kontrole. </w:t>
      </w:r>
    </w:p>
    <w:p w14:paraId="51AEB067"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r w:rsidR="00BE033C">
        <w:rPr>
          <w:rFonts w:ascii="Arial" w:hAnsi="Arial" w:cs="Arial"/>
          <w:sz w:val="19"/>
          <w:szCs w:val="19"/>
          <w:lang w:val="sk-SK"/>
        </w:rPr>
        <w:t xml:space="preserve">finančnou </w:t>
      </w:r>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35B25282" w14:textId="7777777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15141F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r w:rsidRPr="0073389C">
        <w:rPr>
          <w:rFonts w:ascii="Arial" w:hAnsi="Arial" w:cs="Arial"/>
          <w:sz w:val="19"/>
          <w:szCs w:val="19"/>
          <w:lang w:val="sk-SK"/>
        </w:rPr>
        <w:t>, je povinný prijať opatrenia</w:t>
      </w: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3FF8A0D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r w:rsidR="005F7F64">
        <w:rPr>
          <w:rFonts w:ascii="Arial" w:hAnsi="Arial" w:cs="Arial"/>
          <w:sz w:val="19"/>
          <w:szCs w:val="19"/>
          <w:lang w:val="sk-SK"/>
        </w:rPr>
        <w:t xml:space="preserve"> v </w:t>
      </w:r>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403F7E3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r w:rsidR="00C45CE7">
        <w:rPr>
          <w:rFonts w:ascii="Arial" w:hAnsi="Arial" w:cs="Arial"/>
          <w:sz w:val="19"/>
          <w:szCs w:val="19"/>
          <w:lang w:val="sk-SK"/>
        </w:rPr>
        <w:t>dátum</w:t>
      </w:r>
      <w:r w:rsidR="00C45CE7" w:rsidRPr="0073389C">
        <w:rPr>
          <w:rFonts w:ascii="Arial" w:hAnsi="Arial" w:cs="Arial"/>
          <w:sz w:val="19"/>
          <w:szCs w:val="19"/>
          <w:lang w:val="sk-SK"/>
        </w:rPr>
        <w:t xml:space="preserve"> </w:t>
      </w:r>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5EDA1EEE" w14:textId="77777777"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0E18293" w14:textId="77777777"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lastRenderedPageBreak/>
        <w:t xml:space="preserve">Prijímateľ je povinný prijať opatrenia  na nápravu </w:t>
      </w:r>
      <w:r w:rsidR="00C45CE7">
        <w:rPr>
          <w:rFonts w:ascii="Arial" w:hAnsi="Arial" w:cs="Arial"/>
          <w:color w:val="000000"/>
          <w:sz w:val="19"/>
          <w:szCs w:val="19"/>
          <w:lang w:eastAsia="en-US"/>
        </w:rPr>
        <w:t xml:space="preserve">zistených </w:t>
      </w:r>
      <w:r w:rsidRPr="0073389C">
        <w:rPr>
          <w:rFonts w:ascii="Arial" w:hAnsi="Arial" w:cs="Arial"/>
          <w:color w:val="000000"/>
          <w:sz w:val="19"/>
          <w:szCs w:val="19"/>
          <w:lang w:eastAsia="en-US"/>
        </w:rPr>
        <w:t>nedostatkov</w:t>
      </w:r>
      <w:r w:rsidR="00C45CE7">
        <w:rPr>
          <w:rFonts w:ascii="Arial" w:hAnsi="Arial" w:cs="Arial"/>
          <w:color w:val="000000"/>
          <w:sz w:val="19"/>
          <w:szCs w:val="19"/>
          <w:lang w:eastAsia="en-US"/>
        </w:rPr>
        <w:t xml:space="preserve"> </w:t>
      </w:r>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r w:rsidR="00C45CE7">
        <w:rPr>
          <w:rFonts w:ascii="Arial" w:hAnsi="Arial" w:cs="Arial"/>
          <w:color w:val="000000"/>
          <w:sz w:val="19"/>
          <w:szCs w:val="19"/>
          <w:lang w:eastAsia="en-US"/>
        </w:rPr>
        <w:t xml:space="preserve"> čiastkovej </w:t>
      </w:r>
      <w:r w:rsidRPr="0073389C">
        <w:rPr>
          <w:rFonts w:ascii="Arial" w:hAnsi="Arial" w:cs="Arial"/>
          <w:color w:val="000000"/>
          <w:sz w:val="19"/>
          <w:szCs w:val="19"/>
          <w:lang w:eastAsia="en-US"/>
        </w:rPr>
        <w:t>správe/</w:t>
      </w: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r w:rsidRPr="0073389C">
        <w:rPr>
          <w:rFonts w:ascii="Arial" w:hAnsi="Arial" w:cs="Arial"/>
          <w:color w:val="000000"/>
          <w:sz w:val="19"/>
          <w:szCs w:val="19"/>
          <w:lang w:eastAsia="en-US"/>
        </w:rPr>
        <w:t>inom výstupnom dokumente z kontroly/auditu.</w:t>
      </w:r>
    </w:p>
    <w:p w14:paraId="165B33BF" w14:textId="77777777"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43DCE10E"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0BB2B88C"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625E79E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5D77386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41BADA8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385F099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3100EDA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0BAA1828" w14:textId="77777777" w:rsidR="00AF635C" w:rsidRDefault="00AF635C" w:rsidP="00AF635C">
      <w:pPr>
        <w:pStyle w:val="Bulletslevel1"/>
        <w:spacing w:after="120" w:line="288" w:lineRule="auto"/>
        <w:jc w:val="both"/>
        <w:rPr>
          <w:rFonts w:cs="Arial"/>
          <w:szCs w:val="19"/>
          <w:lang w:val="sk-SK"/>
        </w:rPr>
      </w:pPr>
      <w:bookmarkStart w:id="216" w:name="_Toc410907883"/>
    </w:p>
    <w:p w14:paraId="176D6D02" w14:textId="77777777" w:rsidR="00AF635C" w:rsidRDefault="00AF635C" w:rsidP="00AF635C">
      <w:pPr>
        <w:pStyle w:val="Bulletslevel1"/>
        <w:spacing w:after="120" w:line="288" w:lineRule="auto"/>
        <w:jc w:val="both"/>
        <w:rPr>
          <w:rFonts w:cs="Arial"/>
          <w:szCs w:val="19"/>
          <w:lang w:val="sk-SK"/>
        </w:rPr>
      </w:pPr>
    </w:p>
    <w:p w14:paraId="5BFB9B39" w14:textId="77777777" w:rsidR="00AF635C" w:rsidRDefault="00AF635C" w:rsidP="00AF635C">
      <w:pPr>
        <w:pStyle w:val="Bulletslevel1"/>
        <w:spacing w:after="120" w:line="288" w:lineRule="auto"/>
        <w:jc w:val="both"/>
        <w:rPr>
          <w:rFonts w:cs="Arial"/>
          <w:szCs w:val="19"/>
          <w:lang w:val="sk-SK"/>
        </w:rPr>
      </w:pPr>
    </w:p>
    <w:p w14:paraId="5E7ECE12" w14:textId="77777777" w:rsidR="00AF635C" w:rsidRPr="0073389C" w:rsidRDefault="00AF635C" w:rsidP="00AF635C">
      <w:pPr>
        <w:pStyle w:val="Nadpis1"/>
        <w:spacing w:after="120" w:line="288" w:lineRule="auto"/>
        <w:ind w:left="431" w:hanging="431"/>
        <w:rPr>
          <w:rFonts w:ascii="Arial" w:hAnsi="Arial"/>
          <w:lang w:val="sk-SK"/>
        </w:rPr>
      </w:pPr>
      <w:bookmarkStart w:id="217" w:name="_Toc440372893"/>
      <w:bookmarkStart w:id="218" w:name="_Toc94683069"/>
      <w:r w:rsidRPr="0073389C">
        <w:rPr>
          <w:rFonts w:ascii="Arial" w:hAnsi="Arial"/>
          <w:lang w:val="sk-SK"/>
        </w:rPr>
        <w:lastRenderedPageBreak/>
        <w:t>Pr</w:t>
      </w:r>
      <w:r>
        <w:rPr>
          <w:rFonts w:ascii="Arial" w:hAnsi="Arial"/>
          <w:lang w:val="sk-SK"/>
        </w:rPr>
        <w:t>echodné a záverečné ustanovenia</w:t>
      </w:r>
      <w:bookmarkEnd w:id="217"/>
      <w:bookmarkEnd w:id="218"/>
    </w:p>
    <w:p w14:paraId="41B465C0" w14:textId="77777777" w:rsidR="00481EA2" w:rsidRDefault="00481EA2" w:rsidP="00481EA2">
      <w:pPr>
        <w:spacing w:before="120" w:after="120" w:line="288" w:lineRule="auto"/>
        <w:jc w:val="both"/>
        <w:rPr>
          <w:rFonts w:cs="Arial"/>
          <w:szCs w:val="19"/>
          <w:lang w:eastAsia="sk-SK"/>
        </w:rPr>
      </w:pPr>
    </w:p>
    <w:p w14:paraId="40B04F17"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46D7051D"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41EC089F"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1713827F" w14:textId="77777777"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62820798" w14:textId="77777777" w:rsidR="00AF635C" w:rsidRPr="0073389C" w:rsidRDefault="00AF635C" w:rsidP="00AF635C">
      <w:pPr>
        <w:pStyle w:val="Bulletslevel1"/>
        <w:spacing w:after="120" w:line="288" w:lineRule="auto"/>
        <w:jc w:val="both"/>
        <w:rPr>
          <w:rFonts w:cs="Arial"/>
          <w:szCs w:val="19"/>
          <w:lang w:val="sk-SK"/>
        </w:rPr>
      </w:pPr>
    </w:p>
    <w:p w14:paraId="316A3AAC" w14:textId="77777777" w:rsidR="009D7F63" w:rsidRPr="0073389C" w:rsidRDefault="009D7F63" w:rsidP="009D7F63">
      <w:pPr>
        <w:pStyle w:val="Nadpis1"/>
        <w:spacing w:after="120" w:line="288" w:lineRule="auto"/>
        <w:ind w:left="431" w:hanging="431"/>
        <w:rPr>
          <w:rFonts w:ascii="Arial" w:hAnsi="Arial"/>
          <w:lang w:val="sk-SK"/>
        </w:rPr>
      </w:pPr>
      <w:bookmarkStart w:id="219" w:name="_Toc440372894"/>
      <w:bookmarkStart w:id="220" w:name="_Toc94683070"/>
      <w:r w:rsidRPr="0073389C">
        <w:rPr>
          <w:rFonts w:ascii="Arial" w:hAnsi="Arial"/>
          <w:lang w:val="sk-SK"/>
        </w:rPr>
        <w:lastRenderedPageBreak/>
        <w:t>Prílohy</w:t>
      </w:r>
      <w:bookmarkEnd w:id="216"/>
      <w:bookmarkEnd w:id="219"/>
      <w:bookmarkEnd w:id="220"/>
    </w:p>
    <w:p w14:paraId="535993E7"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realizáci</w:t>
      </w:r>
      <w:r w:rsidR="00432DCA">
        <w:rPr>
          <w:rFonts w:ascii="Arial" w:hAnsi="Arial" w:cs="Arial"/>
          <w:sz w:val="19"/>
          <w:szCs w:val="19"/>
          <w:lang w:val="sk-SK"/>
        </w:rPr>
        <w:t xml:space="preserve">i aktivít </w:t>
      </w:r>
      <w:r w:rsidRPr="002255EE">
        <w:rPr>
          <w:rFonts w:ascii="Arial" w:hAnsi="Arial" w:cs="Arial"/>
          <w:sz w:val="19"/>
          <w:szCs w:val="19"/>
          <w:lang w:val="sk-SK"/>
        </w:rPr>
        <w:t xml:space="preserve"> projektu</w:t>
      </w:r>
    </w:p>
    <w:p w14:paraId="2E8BE055"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4729E76F"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2DA05CE6"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C18B9A5" w14:textId="77777777"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5B96E3D4" w14:textId="77777777"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5F46B7BC" w14:textId="7E711214" w:rsidR="00322445" w:rsidRPr="002255EE" w:rsidRDefault="000A3901" w:rsidP="005B7173">
      <w:pPr>
        <w:pStyle w:val="Default"/>
        <w:numPr>
          <w:ilvl w:val="0"/>
          <w:numId w:val="91"/>
        </w:numPr>
        <w:spacing w:before="120" w:after="120" w:line="288" w:lineRule="auto"/>
        <w:jc w:val="both"/>
        <w:rPr>
          <w:rFonts w:ascii="Arial" w:hAnsi="Arial" w:cs="Arial"/>
          <w:sz w:val="19"/>
          <w:szCs w:val="19"/>
          <w:lang w:val="sk-SK"/>
        </w:rPr>
      </w:pPr>
      <w:r>
        <w:rPr>
          <w:rFonts w:ascii="Arial" w:hAnsi="Arial" w:cs="Arial"/>
          <w:iCs/>
          <w:sz w:val="19"/>
          <w:szCs w:val="19"/>
          <w:lang w:val="sk-SK"/>
        </w:rPr>
        <w:t>P</w:t>
      </w:r>
      <w:r w:rsidR="009D7F63" w:rsidRPr="002255EE">
        <w:rPr>
          <w:rFonts w:ascii="Arial" w:hAnsi="Arial" w:cs="Arial"/>
          <w:iCs/>
          <w:sz w:val="19"/>
          <w:szCs w:val="19"/>
          <w:lang w:val="sk-SK"/>
        </w:rPr>
        <w:t xml:space="preserve">racovný výkaz </w:t>
      </w:r>
    </w:p>
    <w:p w14:paraId="37038E19" w14:textId="76AD6713" w:rsidR="00322445" w:rsidRDefault="00322445" w:rsidP="000A76AD">
      <w:pPr>
        <w:pStyle w:val="Default"/>
        <w:numPr>
          <w:ilvl w:val="0"/>
          <w:numId w:val="91"/>
        </w:numPr>
        <w:spacing w:before="120" w:after="120" w:line="288" w:lineRule="auto"/>
        <w:jc w:val="both"/>
        <w:rPr>
          <w:rFonts w:ascii="Arial" w:hAnsi="Arial" w:cs="Arial"/>
          <w:sz w:val="19"/>
          <w:szCs w:val="19"/>
          <w:lang w:val="sk-SK"/>
        </w:rPr>
      </w:pPr>
      <w:r>
        <w:rPr>
          <w:rFonts w:ascii="Arial" w:hAnsi="Arial" w:cs="Arial"/>
          <w:sz w:val="19"/>
          <w:szCs w:val="19"/>
          <w:lang w:val="sk-SK"/>
        </w:rPr>
        <w:t>-</w:t>
      </w:r>
    </w:p>
    <w:p w14:paraId="0C4BEF77" w14:textId="52CF8439"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Súhlas s poukazovaním mzdy na účet</w:t>
      </w:r>
    </w:p>
    <w:p w14:paraId="4C25B0DC" w14:textId="34060E80"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 xml:space="preserve">Sumarizačný hárok – personálne výdavky </w:t>
      </w:r>
    </w:p>
    <w:p w14:paraId="66EF8149" w14:textId="67671007" w:rsidR="00322445" w:rsidRPr="000A76AD" w:rsidRDefault="006C3C6D" w:rsidP="00E758CB">
      <w:pPr>
        <w:pStyle w:val="Default"/>
        <w:spacing w:before="120" w:after="120" w:line="288" w:lineRule="auto"/>
        <w:ind w:left="720" w:hanging="436"/>
        <w:jc w:val="both"/>
        <w:rPr>
          <w:rFonts w:ascii="Arial" w:hAnsi="Arial" w:cs="Arial"/>
          <w:sz w:val="19"/>
          <w:szCs w:val="19"/>
          <w:lang w:val="sk-SK"/>
        </w:rPr>
      </w:pPr>
      <w:r>
        <w:rPr>
          <w:rFonts w:ascii="Arial" w:hAnsi="Arial" w:cs="Arial"/>
          <w:sz w:val="19"/>
          <w:szCs w:val="19"/>
          <w:lang w:val="sk-SK"/>
        </w:rPr>
        <w:t xml:space="preserve"> 10a</w:t>
      </w:r>
      <w:r w:rsidR="00D96C95">
        <w:rPr>
          <w:rFonts w:ascii="Arial" w:hAnsi="Arial" w:cs="Arial"/>
          <w:sz w:val="19"/>
          <w:szCs w:val="19"/>
          <w:lang w:val="sk-SK"/>
        </w:rPr>
        <w:t xml:space="preserve">) </w:t>
      </w:r>
      <w:r w:rsidR="009D7F63" w:rsidRPr="000A76AD">
        <w:rPr>
          <w:rFonts w:ascii="Arial" w:hAnsi="Arial" w:cs="Arial"/>
          <w:sz w:val="19"/>
          <w:szCs w:val="19"/>
          <w:lang w:val="sk-SK"/>
        </w:rPr>
        <w:t xml:space="preserve">Sumarizačný hárok – personálne výdavky – </w:t>
      </w:r>
      <w:r w:rsidR="003173A2">
        <w:rPr>
          <w:rFonts w:ascii="Arial" w:hAnsi="Arial" w:cs="Arial"/>
          <w:sz w:val="19"/>
          <w:szCs w:val="19"/>
          <w:lang w:val="sk-SK"/>
        </w:rPr>
        <w:t xml:space="preserve">platí pre </w:t>
      </w:r>
      <w:r w:rsidR="00DE24BE" w:rsidRPr="00DE24BE">
        <w:rPr>
          <w:rFonts w:ascii="Arial" w:hAnsi="Arial" w:cs="Arial"/>
          <w:sz w:val="19"/>
          <w:szCs w:val="19"/>
          <w:lang w:val="sk-SK"/>
        </w:rPr>
        <w:t>projekty s aplikovanou štandardnou stupnicou jednotkových nákladov</w:t>
      </w:r>
    </w:p>
    <w:p w14:paraId="5D54114E" w14:textId="0CF126A5" w:rsidR="00322445" w:rsidRPr="000A76AD" w:rsidRDefault="009D7F63" w:rsidP="00E758CB">
      <w:pPr>
        <w:pStyle w:val="Default"/>
        <w:numPr>
          <w:ilvl w:val="0"/>
          <w:numId w:val="162"/>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Sumarizačný hárok – náhrady pri pracovnej ceste</w:t>
      </w:r>
    </w:p>
    <w:p w14:paraId="068434E8" w14:textId="1A643E0B" w:rsidR="00322445" w:rsidRPr="000A76AD" w:rsidRDefault="009D7F63" w:rsidP="00E758CB">
      <w:pPr>
        <w:pStyle w:val="Default"/>
        <w:numPr>
          <w:ilvl w:val="0"/>
          <w:numId w:val="162"/>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Prezenčná listina napr. zo školenia, z porady, pracovného stretnutia</w:t>
      </w:r>
      <w:r w:rsidR="00E33255" w:rsidRPr="000A76AD">
        <w:rPr>
          <w:rFonts w:ascii="Arial" w:hAnsi="Arial" w:cs="Arial"/>
          <w:sz w:val="19"/>
          <w:szCs w:val="19"/>
          <w:lang w:val="sk-SK"/>
        </w:rPr>
        <w:t>, konzultácií</w:t>
      </w:r>
      <w:r w:rsidRPr="000A76AD">
        <w:rPr>
          <w:rFonts w:ascii="Arial" w:hAnsi="Arial" w:cs="Arial"/>
          <w:sz w:val="19"/>
          <w:szCs w:val="19"/>
          <w:lang w:val="sk-SK"/>
        </w:rPr>
        <w:t xml:space="preserve"> atď</w:t>
      </w:r>
      <w:r w:rsidR="00F2335A" w:rsidRPr="000A76AD">
        <w:rPr>
          <w:rFonts w:ascii="Arial" w:hAnsi="Arial" w:cs="Arial"/>
          <w:sz w:val="19"/>
          <w:szCs w:val="19"/>
          <w:lang w:val="sk-SK"/>
        </w:rPr>
        <w:t>.</w:t>
      </w:r>
    </w:p>
    <w:p w14:paraId="2A5F370E" w14:textId="12ACE505" w:rsidR="009D7F63" w:rsidRDefault="00F2335A" w:rsidP="00E758CB">
      <w:pPr>
        <w:pStyle w:val="Default"/>
        <w:numPr>
          <w:ilvl w:val="0"/>
          <w:numId w:val="162"/>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Plán predkladania ŽoP</w:t>
      </w:r>
    </w:p>
    <w:p w14:paraId="18EE6E58" w14:textId="71E515D5" w:rsidR="00322445" w:rsidRPr="00C827CD" w:rsidRDefault="00EB5C82" w:rsidP="00C827CD">
      <w:pPr>
        <w:pStyle w:val="Default"/>
        <w:numPr>
          <w:ilvl w:val="0"/>
          <w:numId w:val="162"/>
        </w:numPr>
        <w:spacing w:before="120" w:after="120" w:line="288" w:lineRule="auto"/>
        <w:jc w:val="both"/>
        <w:rPr>
          <w:rFonts w:ascii="Arial" w:hAnsi="Arial" w:cs="Arial"/>
          <w:sz w:val="19"/>
          <w:szCs w:val="19"/>
          <w:lang w:val="sk-SK"/>
        </w:rPr>
      </w:pPr>
      <w:r>
        <w:rPr>
          <w:rFonts w:ascii="Arial" w:hAnsi="Arial" w:cs="Arial"/>
          <w:sz w:val="19"/>
          <w:szCs w:val="19"/>
          <w:lang w:val="sk-SK"/>
        </w:rPr>
        <w:t>-</w:t>
      </w:r>
    </w:p>
    <w:p w14:paraId="1840A62A" w14:textId="6ED665BA" w:rsidR="00EB5C82" w:rsidRPr="000A76AD" w:rsidRDefault="00EB5C82" w:rsidP="00E758CB">
      <w:pPr>
        <w:pStyle w:val="Default"/>
        <w:numPr>
          <w:ilvl w:val="0"/>
          <w:numId w:val="162"/>
        </w:numPr>
        <w:spacing w:before="120" w:after="120" w:line="288" w:lineRule="auto"/>
        <w:jc w:val="both"/>
        <w:rPr>
          <w:rFonts w:ascii="Arial" w:hAnsi="Arial" w:cs="Arial"/>
          <w:sz w:val="19"/>
          <w:szCs w:val="19"/>
          <w:lang w:val="sk-SK"/>
        </w:rPr>
      </w:pPr>
      <w:r>
        <w:rPr>
          <w:rFonts w:ascii="Arial" w:hAnsi="Arial" w:cs="Arial"/>
          <w:sz w:val="19"/>
          <w:szCs w:val="19"/>
          <w:lang w:val="sk-SK"/>
        </w:rPr>
        <w:t>-</w:t>
      </w:r>
    </w:p>
    <w:p w14:paraId="3D8075F5" w14:textId="77777777" w:rsidR="009D7F63" w:rsidRPr="002255EE" w:rsidRDefault="009D7F63" w:rsidP="005B7173">
      <w:pPr>
        <w:pStyle w:val="Default"/>
        <w:numPr>
          <w:ilvl w:val="0"/>
          <w:numId w:val="9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043A0017"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40221BCB"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790FF61" w14:textId="77777777"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10A214C4"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350365AA"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5E600904" w14:textId="77777777"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3156643A" w14:textId="5FDA7B6D" w:rsidR="009669DA" w:rsidRDefault="00766467" w:rsidP="009669DA">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a</w:t>
      </w:r>
      <w:r w:rsidR="009669DA">
        <w:rPr>
          <w:rFonts w:ascii="Arial" w:hAnsi="Arial" w:cs="Arial"/>
          <w:sz w:val="19"/>
          <w:szCs w:val="19"/>
          <w:lang w:val="sk-SK"/>
        </w:rPr>
        <w:t xml:space="preserve">) </w:t>
      </w:r>
      <w:r w:rsidR="009D7F63" w:rsidRPr="009669DA">
        <w:rPr>
          <w:rFonts w:ascii="Arial" w:hAnsi="Arial" w:cs="Arial"/>
          <w:sz w:val="19"/>
          <w:szCs w:val="19"/>
          <w:lang w:val="sk-SK"/>
        </w:rPr>
        <w:t xml:space="preserve">Informácia o zverejnení výzvy </w:t>
      </w:r>
      <w:r w:rsidR="009669DA" w:rsidRPr="009669DA">
        <w:rPr>
          <w:rFonts w:ascii="Arial" w:hAnsi="Arial" w:cs="Arial"/>
          <w:sz w:val="19"/>
          <w:szCs w:val="19"/>
          <w:lang w:val="sk-SK"/>
        </w:rPr>
        <w:t xml:space="preserve">Informácia o zverejnení výzvy na predkladanie ponúk na webovom sídle www.partnerskadohoda.gov.sk v prípade zákaziek s nízkou hodnotou </w:t>
      </w:r>
    </w:p>
    <w:p w14:paraId="27FE858E" w14:textId="0E23B67F" w:rsidR="009D7F63" w:rsidRPr="009669DA" w:rsidRDefault="00766467" w:rsidP="009669DA">
      <w:pPr>
        <w:pStyle w:val="Default"/>
        <w:spacing w:before="120" w:after="120" w:line="288" w:lineRule="auto"/>
        <w:ind w:left="714"/>
        <w:jc w:val="both"/>
        <w:rPr>
          <w:rFonts w:ascii="Arial" w:hAnsi="Arial" w:cs="Arial"/>
          <w:sz w:val="19"/>
          <w:szCs w:val="19"/>
          <w:lang w:val="sk-SK"/>
        </w:rPr>
      </w:pPr>
      <w:r>
        <w:rPr>
          <w:rFonts w:ascii="Arial" w:hAnsi="Arial" w:cs="Arial"/>
          <w:sz w:val="19"/>
          <w:szCs w:val="19"/>
          <w:lang w:val="sk-SK"/>
        </w:rPr>
        <w:t>b</w:t>
      </w:r>
      <w:r w:rsidR="009669DA" w:rsidRPr="009669DA">
        <w:rPr>
          <w:rFonts w:ascii="Arial" w:hAnsi="Arial" w:cs="Arial"/>
          <w:sz w:val="19"/>
          <w:szCs w:val="19"/>
          <w:lang w:val="sk-SK"/>
        </w:rPr>
        <w:t xml:space="preserve">) Informácia o zverejnení výzvy na predkladanie ponúk na webovom sídle </w:t>
      </w:r>
      <w:hyperlink r:id="rId25" w:history="1">
        <w:r w:rsidR="009669DA" w:rsidRPr="009669DA">
          <w:rPr>
            <w:rFonts w:ascii="Arial" w:hAnsi="Arial" w:cs="Arial"/>
            <w:sz w:val="19"/>
            <w:szCs w:val="19"/>
            <w:lang w:val="sk-SK"/>
          </w:rPr>
          <w:t>www.partnerskadohoda.gov.sk</w:t>
        </w:r>
      </w:hyperlink>
      <w:r w:rsidR="009669DA" w:rsidRPr="009669DA">
        <w:rPr>
          <w:rFonts w:ascii="Arial" w:hAnsi="Arial" w:cs="Arial"/>
          <w:sz w:val="19"/>
          <w:szCs w:val="19"/>
          <w:lang w:val="sk-SK"/>
        </w:rPr>
        <w:t xml:space="preserve"> v prípade zákaziek vyhlásených osobou, ktorej verejný obstarávateľ poskytne 50% a menej finančných prostriedkov na dodanie tovaru, uskutočnenie stavebných prác a poskytnutie služieb z NFP</w:t>
      </w:r>
    </w:p>
    <w:p w14:paraId="47ECF241" w14:textId="35A7F792" w:rsidR="00766467" w:rsidRDefault="0076646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Výzva na predkladanie ponúk (zákazka s nízkou hodnotou)</w:t>
      </w:r>
    </w:p>
    <w:p w14:paraId="6A56568D" w14:textId="0B1CD5A5"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w:t>
      </w:r>
      <w:r w:rsidR="00842C0E">
        <w:rPr>
          <w:rFonts w:ascii="Arial" w:hAnsi="Arial" w:cs="Arial"/>
          <w:sz w:val="19"/>
          <w:szCs w:val="19"/>
          <w:lang w:val="sk-SK"/>
        </w:rPr>
        <w:t>znam</w:t>
      </w:r>
      <w:r w:rsidRPr="002255EE">
        <w:rPr>
          <w:rFonts w:ascii="Arial" w:hAnsi="Arial" w:cs="Arial"/>
          <w:sz w:val="19"/>
          <w:szCs w:val="19"/>
          <w:lang w:val="sk-SK"/>
        </w:rPr>
        <w:t xml:space="preserve"> z prieskumu trhu</w:t>
      </w:r>
    </w:p>
    <w:p w14:paraId="0D434162" w14:textId="6C3CD48F"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podmienok účasti</w:t>
      </w:r>
    </w:p>
    <w:p w14:paraId="682FFE21"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1435144E" w14:textId="215A88EC"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r w:rsidR="00487653">
        <w:rPr>
          <w:rFonts w:ascii="Arial" w:hAnsi="Arial" w:cs="Arial"/>
          <w:sz w:val="19"/>
          <w:szCs w:val="19"/>
          <w:lang w:val="sk-SK"/>
        </w:rPr>
        <w:t xml:space="preserve"> </w:t>
      </w:r>
      <w:r w:rsidR="00842C0E">
        <w:rPr>
          <w:rFonts w:ascii="Arial" w:hAnsi="Arial" w:cs="Arial"/>
          <w:sz w:val="19"/>
          <w:szCs w:val="19"/>
          <w:lang w:val="sk-SK"/>
        </w:rPr>
        <w:t>v procese VO a obstarávania</w:t>
      </w:r>
    </w:p>
    <w:p w14:paraId="09E8B6B9" w14:textId="4FFF7A48"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lastRenderedPageBreak/>
        <w:t>Čestné vyhlásenie prijímateľa o</w:t>
      </w:r>
      <w:r w:rsidR="005979B7">
        <w:rPr>
          <w:rFonts w:ascii="Arial" w:hAnsi="Arial" w:cs="Arial"/>
          <w:sz w:val="19"/>
          <w:szCs w:val="19"/>
          <w:lang w:val="sk-SK"/>
        </w:rPr>
        <w:t> úplnosti a</w:t>
      </w:r>
      <w:r w:rsidR="00842C0E">
        <w:rPr>
          <w:rFonts w:ascii="Arial" w:hAnsi="Arial" w:cs="Arial"/>
          <w:sz w:val="19"/>
          <w:szCs w:val="19"/>
          <w:lang w:val="sk-SK"/>
        </w:rPr>
        <w:t> súladu predkladanej dokumentácie s originálnou dokumentáciou z VO alebo obstarávania</w:t>
      </w:r>
    </w:p>
    <w:p w14:paraId="3FB68B6F"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590FEBF4" w14:textId="77777777" w:rsidR="009D7F63" w:rsidRPr="002255EE"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52DBC62F" w14:textId="77777777" w:rsidR="000573B5"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544ECB0B" w14:textId="77777777" w:rsidR="005979B7" w:rsidRDefault="00EF4612" w:rsidP="005B7173">
      <w:pPr>
        <w:pStyle w:val="Default"/>
        <w:numPr>
          <w:ilvl w:val="0"/>
          <w:numId w:val="92"/>
        </w:numPr>
        <w:spacing w:before="120" w:after="120" w:line="288" w:lineRule="auto"/>
        <w:jc w:val="both"/>
        <w:rPr>
          <w:rFonts w:ascii="Arial" w:hAnsi="Arial" w:cs="Arial"/>
          <w:sz w:val="19"/>
          <w:szCs w:val="19"/>
          <w:lang w:val="sk-SK"/>
        </w:rPr>
      </w:pPr>
      <w:r w:rsidRPr="00EF4612">
        <w:rPr>
          <w:rFonts w:ascii="Arial" w:hAnsi="Arial" w:cs="Arial"/>
          <w:sz w:val="19"/>
          <w:szCs w:val="19"/>
          <w:lang w:val="sk-SK"/>
        </w:rPr>
        <w:t>Rizikové indikátory k možným porušeniam zákona o ochrane hospodárskej súťaže</w:t>
      </w:r>
    </w:p>
    <w:p w14:paraId="6DD05A42" w14:textId="77777777"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6D237A14" w14:textId="77777777"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t>Dohoda o odklade plnenia</w:t>
      </w:r>
    </w:p>
    <w:p w14:paraId="12A22B37" w14:textId="27A2AF25" w:rsidR="00D8307A" w:rsidRPr="00EB5C82" w:rsidRDefault="00EB5C82" w:rsidP="00EB5C82">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w:t>
      </w:r>
    </w:p>
    <w:p w14:paraId="15370D9F" w14:textId="528AC9E0" w:rsidR="00EB5C82" w:rsidRDefault="00EB5C82"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w:t>
      </w:r>
    </w:p>
    <w:p w14:paraId="60567E55" w14:textId="12EE2642" w:rsidR="00A751E6" w:rsidRPr="00296735" w:rsidRDefault="00A751E6" w:rsidP="0029700B">
      <w:pPr>
        <w:pStyle w:val="Default"/>
        <w:numPr>
          <w:ilvl w:val="0"/>
          <w:numId w:val="156"/>
        </w:numPr>
        <w:spacing w:before="120" w:after="120" w:line="288" w:lineRule="auto"/>
        <w:jc w:val="both"/>
        <w:rPr>
          <w:rFonts w:ascii="Arial" w:hAnsi="Arial" w:cs="Arial"/>
          <w:color w:val="auto"/>
          <w:sz w:val="19"/>
          <w:szCs w:val="19"/>
          <w:lang w:val="sk-SK"/>
        </w:rPr>
      </w:pPr>
      <w:r w:rsidRPr="00296735">
        <w:rPr>
          <w:rFonts w:ascii="Arial" w:hAnsi="Arial" w:cs="Arial"/>
          <w:color w:val="auto"/>
          <w:sz w:val="19"/>
          <w:szCs w:val="19"/>
          <w:lang w:val="sk-SK"/>
        </w:rPr>
        <w:t>Výpočet oprá</w:t>
      </w:r>
      <w:r w:rsidR="00B60D5F" w:rsidRPr="00296735">
        <w:rPr>
          <w:rFonts w:ascii="Arial" w:hAnsi="Arial" w:cs="Arial"/>
          <w:color w:val="auto"/>
          <w:sz w:val="19"/>
          <w:szCs w:val="19"/>
          <w:lang w:val="sk-SK"/>
        </w:rPr>
        <w:t>vnenej výšky mzdy zamestnanca</w:t>
      </w:r>
      <w:r w:rsidR="00F2335A" w:rsidRPr="00296735">
        <w:rPr>
          <w:rFonts w:ascii="Arial" w:hAnsi="Arial" w:cs="Arial"/>
          <w:color w:val="auto"/>
          <w:sz w:val="19"/>
          <w:szCs w:val="19"/>
          <w:lang w:val="sk-SK"/>
        </w:rPr>
        <w:t>_</w:t>
      </w:r>
      <w:r w:rsidR="00105CAF" w:rsidRPr="00296735">
        <w:rPr>
          <w:rFonts w:ascii="Arial" w:hAnsi="Arial" w:cs="Arial"/>
          <w:color w:val="auto"/>
          <w:sz w:val="19"/>
          <w:szCs w:val="19"/>
          <w:lang w:val="sk-SK"/>
        </w:rPr>
        <w:t xml:space="preserve"> </w:t>
      </w:r>
      <w:r w:rsidR="00B60D5F" w:rsidRPr="00296735">
        <w:rPr>
          <w:rFonts w:ascii="Arial" w:hAnsi="Arial" w:cs="Arial"/>
          <w:color w:val="auto"/>
          <w:sz w:val="19"/>
          <w:szCs w:val="19"/>
          <w:lang w:val="sk-SK"/>
        </w:rPr>
        <w:t>ŠRO</w:t>
      </w:r>
    </w:p>
    <w:p w14:paraId="0AD40E75" w14:textId="1AC96115" w:rsidR="00EB5C82" w:rsidRPr="00296735" w:rsidRDefault="00EB5C82" w:rsidP="00296735">
      <w:pPr>
        <w:pStyle w:val="Default"/>
        <w:spacing w:before="120" w:after="120" w:line="288" w:lineRule="auto"/>
        <w:ind w:left="720"/>
        <w:jc w:val="both"/>
        <w:rPr>
          <w:rFonts w:ascii="Arial" w:hAnsi="Arial" w:cs="Arial"/>
          <w:color w:val="auto"/>
          <w:sz w:val="19"/>
          <w:szCs w:val="19"/>
          <w:lang w:val="sk-SK"/>
        </w:rPr>
      </w:pPr>
      <w:r w:rsidRPr="00296735">
        <w:rPr>
          <w:rFonts w:ascii="Arial" w:hAnsi="Arial" w:cs="Arial"/>
          <w:color w:val="auto"/>
          <w:sz w:val="19"/>
          <w:szCs w:val="19"/>
          <w:lang w:val="sk-SK"/>
        </w:rPr>
        <w:t>b)  Výpočet oprávnenej výšky mzdy zamestnanca_ ŠRO - OBZ</w:t>
      </w:r>
    </w:p>
    <w:p w14:paraId="71395AC4" w14:textId="77777777" w:rsidR="00AE2E88" w:rsidRPr="00296735" w:rsidRDefault="00A161AA" w:rsidP="0029700B">
      <w:pPr>
        <w:pStyle w:val="Default"/>
        <w:numPr>
          <w:ilvl w:val="0"/>
          <w:numId w:val="156"/>
        </w:numPr>
        <w:spacing w:before="120" w:after="120" w:line="288" w:lineRule="auto"/>
        <w:ind w:left="714" w:hanging="357"/>
        <w:jc w:val="both"/>
        <w:rPr>
          <w:rFonts w:ascii="Arial" w:hAnsi="Arial" w:cs="Arial"/>
          <w:color w:val="auto"/>
          <w:sz w:val="19"/>
          <w:szCs w:val="19"/>
          <w:lang w:val="sk-SK"/>
        </w:rPr>
      </w:pPr>
      <w:r w:rsidRPr="00296735">
        <w:rPr>
          <w:rFonts w:ascii="Arial" w:hAnsi="Arial" w:cs="Arial"/>
          <w:color w:val="auto"/>
          <w:sz w:val="19"/>
          <w:szCs w:val="19"/>
          <w:lang w:val="sk-SK"/>
        </w:rPr>
        <w:t>Mimoriadna monitorovacia správa projektu</w:t>
      </w:r>
    </w:p>
    <w:p w14:paraId="405C13E1" w14:textId="77777777" w:rsidR="00200264" w:rsidRPr="00296735" w:rsidRDefault="00200264" w:rsidP="0029700B">
      <w:pPr>
        <w:pStyle w:val="Default"/>
        <w:numPr>
          <w:ilvl w:val="0"/>
          <w:numId w:val="156"/>
        </w:numPr>
        <w:spacing w:before="120" w:after="120" w:line="288" w:lineRule="auto"/>
        <w:ind w:left="714" w:hanging="357"/>
        <w:jc w:val="both"/>
        <w:rPr>
          <w:rFonts w:ascii="Arial" w:hAnsi="Arial" w:cs="Arial"/>
          <w:color w:val="auto"/>
          <w:sz w:val="19"/>
          <w:szCs w:val="19"/>
          <w:lang w:val="sk-SK"/>
        </w:rPr>
      </w:pPr>
      <w:r w:rsidRPr="00296735">
        <w:rPr>
          <w:rFonts w:ascii="Arial" w:hAnsi="Arial" w:cs="Arial"/>
          <w:color w:val="auto"/>
          <w:sz w:val="19"/>
          <w:szCs w:val="19"/>
          <w:lang w:val="sk-SK"/>
        </w:rPr>
        <w:t>Prevodník obstaraných položiek k rozpočtu projektu</w:t>
      </w:r>
    </w:p>
    <w:p w14:paraId="43C397FB" w14:textId="46DF97EC" w:rsidR="00EB5C82" w:rsidRPr="00296735" w:rsidRDefault="00EB5C82" w:rsidP="00296735">
      <w:pPr>
        <w:pStyle w:val="Default"/>
        <w:numPr>
          <w:ilvl w:val="0"/>
          <w:numId w:val="156"/>
        </w:numPr>
        <w:spacing w:before="120" w:after="120" w:line="288" w:lineRule="auto"/>
        <w:jc w:val="both"/>
        <w:rPr>
          <w:rFonts w:ascii="Arial" w:hAnsi="Arial" w:cs="Arial"/>
          <w:color w:val="auto"/>
          <w:sz w:val="19"/>
          <w:szCs w:val="19"/>
          <w:lang w:val="sk-SK"/>
        </w:rPr>
      </w:pPr>
      <w:r w:rsidRPr="00296735">
        <w:rPr>
          <w:rFonts w:ascii="Arial" w:hAnsi="Arial" w:cs="Arial"/>
          <w:color w:val="auto"/>
          <w:sz w:val="19"/>
          <w:szCs w:val="19"/>
          <w:lang w:val="sk-SK"/>
        </w:rPr>
        <w:t>Doplňujúce údaje k preukázaniu dodania predmetu plnenia</w:t>
      </w:r>
    </w:p>
    <w:p w14:paraId="27737030" w14:textId="77777777" w:rsidR="009B14A0" w:rsidRPr="009B14A0" w:rsidRDefault="009B14A0" w:rsidP="0029700B">
      <w:pPr>
        <w:pStyle w:val="Default"/>
        <w:numPr>
          <w:ilvl w:val="0"/>
          <w:numId w:val="156"/>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Súhlas so spracovaním osobných údajov</w:t>
      </w:r>
    </w:p>
    <w:p w14:paraId="12A3A5ED" w14:textId="77777777" w:rsidR="009B14A0" w:rsidRDefault="009B14A0" w:rsidP="0029700B">
      <w:pPr>
        <w:pStyle w:val="Default"/>
        <w:numPr>
          <w:ilvl w:val="0"/>
          <w:numId w:val="156"/>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Vyhlásenie o neposkytnutí osobných údajov</w:t>
      </w:r>
    </w:p>
    <w:p w14:paraId="42A2454F" w14:textId="27814322" w:rsidR="00EB5C82" w:rsidRDefault="00EB5C82"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w:t>
      </w:r>
    </w:p>
    <w:p w14:paraId="020B134A" w14:textId="5337DB81" w:rsidR="00842C0E" w:rsidRDefault="00842C0E"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Pomocné KZ pre prijímateľa k predkladaniu dokumentov na kontrolu VO a obstarávania</w:t>
      </w:r>
    </w:p>
    <w:p w14:paraId="39F93CD1" w14:textId="605A7168" w:rsidR="00842C0E" w:rsidRPr="009B14A0" w:rsidRDefault="00842C0E"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Finančné opravy za porušenie pravidiel a postupov VO a obstarávania</w:t>
      </w:r>
    </w:p>
    <w:p w14:paraId="5B2B0E59" w14:textId="77777777" w:rsidR="00B1516C" w:rsidRDefault="00B1516C" w:rsidP="00B1516C">
      <w:pPr>
        <w:pStyle w:val="Default"/>
        <w:spacing w:before="120" w:after="120" w:line="288" w:lineRule="auto"/>
        <w:jc w:val="both"/>
        <w:rPr>
          <w:lang w:val="sk-SK"/>
        </w:rPr>
      </w:pPr>
      <w:r>
        <w:rPr>
          <w:lang w:val="sk-SK"/>
        </w:rPr>
        <w:t xml:space="preserve"> </w:t>
      </w:r>
    </w:p>
    <w:p w14:paraId="72A46F48" w14:textId="77777777" w:rsidR="001A44D1" w:rsidRDefault="001A44D1" w:rsidP="00B1516C">
      <w:pPr>
        <w:pStyle w:val="Default"/>
        <w:spacing w:before="120" w:after="120" w:line="288" w:lineRule="auto"/>
        <w:jc w:val="both"/>
        <w:rPr>
          <w:lang w:val="sk-SK"/>
        </w:rPr>
      </w:pPr>
    </w:p>
    <w:p w14:paraId="213F1233" w14:textId="705B630B" w:rsidR="007F77C1" w:rsidRDefault="00B1516C" w:rsidP="0029700B">
      <w:pPr>
        <w:pStyle w:val="Nadpis1"/>
        <w:numPr>
          <w:ilvl w:val="0"/>
          <w:numId w:val="0"/>
        </w:numPr>
        <w:rPr>
          <w:rFonts w:ascii="Arial" w:hAnsi="Arial"/>
          <w:lang w:val="sk-SK"/>
        </w:rPr>
      </w:pPr>
      <w:bookmarkStart w:id="221" w:name="_Toc94683071"/>
      <w:r>
        <w:rPr>
          <w:rFonts w:ascii="Arial" w:hAnsi="Arial"/>
          <w:lang w:val="sk-SK"/>
        </w:rPr>
        <w:lastRenderedPageBreak/>
        <w:t xml:space="preserve">6 </w:t>
      </w:r>
      <w:r w:rsidR="0029700B">
        <w:rPr>
          <w:rFonts w:ascii="Arial" w:hAnsi="Arial"/>
          <w:lang w:val="sk-SK"/>
        </w:rPr>
        <w:t>S</w:t>
      </w:r>
      <w:r w:rsidRPr="00B1516C">
        <w:rPr>
          <w:rFonts w:ascii="Arial" w:hAnsi="Arial"/>
          <w:lang w:val="sk-SK"/>
        </w:rPr>
        <w:t>umár najčastejších identifiko</w:t>
      </w:r>
      <w:r w:rsidR="0029700B">
        <w:rPr>
          <w:rFonts w:ascii="Arial" w:hAnsi="Arial"/>
          <w:lang w:val="sk-SK"/>
        </w:rPr>
        <w:t>-</w:t>
      </w:r>
      <w:r w:rsidRPr="00B1516C">
        <w:rPr>
          <w:rFonts w:ascii="Arial" w:hAnsi="Arial"/>
          <w:lang w:val="sk-SK"/>
        </w:rPr>
        <w:t>vaných chýb</w:t>
      </w:r>
      <w:bookmarkEnd w:id="221"/>
    </w:p>
    <w:p w14:paraId="42298202" w14:textId="77777777" w:rsidR="00B1516C" w:rsidRPr="0029700B" w:rsidRDefault="00B1516C" w:rsidP="00B1516C">
      <w:pPr>
        <w:rPr>
          <w:rFonts w:eastAsia="Calibri" w:cs="Arial"/>
          <w:b/>
          <w:szCs w:val="19"/>
        </w:rPr>
      </w:pPr>
      <w:r w:rsidRPr="0029700B">
        <w:rPr>
          <w:rFonts w:eastAsia="Calibri" w:cs="Arial"/>
          <w:b/>
          <w:szCs w:val="19"/>
        </w:rPr>
        <w:t>Priebežná platba a zúčtovanie zálohovej platby:</w:t>
      </w:r>
    </w:p>
    <w:p w14:paraId="4D6D6EBA" w14:textId="77777777" w:rsidR="00B1516C" w:rsidRPr="0029700B" w:rsidRDefault="00B1516C" w:rsidP="00B1516C">
      <w:pPr>
        <w:rPr>
          <w:rFonts w:eastAsia="Calibri" w:cs="Arial"/>
          <w:szCs w:val="19"/>
        </w:rPr>
      </w:pPr>
    </w:p>
    <w:p w14:paraId="7A3DB3E7"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Nesprávne určený TYP žiadosti o platbu;</w:t>
      </w:r>
    </w:p>
    <w:p w14:paraId="2C2B990F"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Nesprávne zaradenie do kategórie regiónu (MRR, RR);</w:t>
      </w:r>
    </w:p>
    <w:p w14:paraId="1F9B9CE8"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Zoznam všeobecných príloh – neuvedené všetky prílohy, ktoré sú fyzicky predložené k ŽoP;</w:t>
      </w:r>
    </w:p>
    <w:p w14:paraId="2FDF3C8F"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nesprávne vykazovanie monitorovacích údajov – obdobie ku ktorému sa predkladá ŽoP – monitorovacie údaje je potrebné zadávať do obdobia, kedy je ŽoP predložená ŽoP t. j., ŽoP je predložená 10. 12. roku n, čiže monitorovacie údaje budú do 30. 11. roku n;</w:t>
      </w:r>
    </w:p>
    <w:p w14:paraId="22231058"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chýbajúce údaje: dátum úhrady, ekonomická klasifikácia, kód funkčnej klasifikácie;</w:t>
      </w:r>
    </w:p>
    <w:p w14:paraId="3636C401"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Sumarizačný hárok – vypĺňa sa jeden SH za obdobie jedného, dvoch alebo aj viacerých mesiacov, avšak pre každú aktivitu samostatne (napr. v prípade 3 aktivít budú predkladané 3 SH);</w:t>
      </w:r>
    </w:p>
    <w:p w14:paraId="6E0A3181"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Sumarizačný hárok – personálne výdavky: nesprávne uvádzaný kód ŽoP, nesprávne uvádzaný % pomer MRR a RR – pomôcka – výpočet na regióny, ktorý je súčasťou vyzvania/výzvy, zadávať vo všetkých desatinných miestach; nesprávne uvedená výška odvodov (udáva sa celková suma zhodná s predloženými výkazmi do SP, ZP, DÚ), uvádzať správne vyplnené obdobie – relevantne k výdavkom v SH, údaj „Čistá mzda (uhradená suma)“ uvádzať v súlade s výplatnou páskou a s výpisom z bankového účtu k úhrade mzdy zamestnanca;</w:t>
      </w:r>
    </w:p>
    <w:p w14:paraId="181A0539"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ŽoP: neoznačenie predložených príloh v súlade s Príručkou pre prijímateľa;</w:t>
      </w:r>
    </w:p>
    <w:p w14:paraId="394709CA"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nesúlad súm v sumarizačnom hárku s deklarovanými výdavkami vo formulári ŽoP;</w:t>
      </w:r>
    </w:p>
    <w:p w14:paraId="754F590E"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nepredložený bankový výpis preukazujúci prijatie zálohovej platby;</w:t>
      </w:r>
    </w:p>
    <w:p w14:paraId="001863A7"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úhrada miezd a odvodov z iných bankových účtov, ako boli uvedené v Zmluve o NFP – je možné, avšak je potrebné v ŽoP daný účet dodatočne identifikovať predložením zmluvy o účte resp. potvrdenie z banky;</w:t>
      </w:r>
    </w:p>
    <w:p w14:paraId="42B3B0FE"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nepredložený výstup z účtovníctva o zaúčtovaní miezd v súlade s príručkou pre prijímateľa – zúčtovanie zálohovej platby (rozdelenie na zdroje 85%, 10%, 5%);</w:t>
      </w:r>
    </w:p>
    <w:p w14:paraId="0299EA61"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pracovné výkazy obsahujú nedostatočný popis vykazovaných činností vo vzťahu k výstupom projektu;</w:t>
      </w:r>
    </w:p>
    <w:p w14:paraId="65C12DC7"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pracovné výkazy: nesprávne uvedenie čísla položky v rozpočte, chýbajúci údaj ako názov projektu, číslo v ITMS2014+);</w:t>
      </w:r>
    </w:p>
    <w:p w14:paraId="3F062162"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Zmluvy o PP, DOVP (DOPČ) podpísané jednou osobou za zamestnanca aj za zamestnávateľa (v prípade štatutárnych zástupcov pracujúcich na projekte), potrebné postupovať v zmysle príručky pre prijímateľa;</w:t>
      </w:r>
    </w:p>
    <w:p w14:paraId="693B8145"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nesprávne zaokrúhľovanie paušálnej sadzby napr. 1 000,258 EUR, potrebné zaokrúhliť na 1 000,25 EUR;</w:t>
      </w:r>
    </w:p>
    <w:p w14:paraId="2ADB17A6"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nesúlad bankových účtov uvedených v PP, DoVP, DoPČ, resp. v Súhlase s poukazovaním mzdy na účet s reálne vykázanou úhradou;</w:t>
      </w:r>
    </w:p>
    <w:p w14:paraId="3226FE24"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lastRenderedPageBreak/>
        <w:t>Prílohy k ŽoP: predložené nečitateľné kópie všeobecných príloh;</w:t>
      </w:r>
    </w:p>
    <w:p w14:paraId="1CF085D2"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Nesprávne zaradenie osôb v rámci Usmernenia č. 5 (nedostatočné kvalifikačné predpoklady na danú pozíciu);</w:t>
      </w:r>
    </w:p>
    <w:p w14:paraId="524A7B7D"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Nesprávne vypočítaná paušálna sadzba za aktivitu a predkladané obdobie so zaokrúhľovaním druhého desatinného miesta smerom nadol;</w:t>
      </w:r>
    </w:p>
    <w:p w14:paraId="0E705F14"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Počet nárokovaných odpracovaných hodín vyšší ako dovoľuje pracovná zmluva;</w:t>
      </w:r>
    </w:p>
    <w:p w14:paraId="07FC2EA0" w14:textId="77777777" w:rsidR="00B1516C" w:rsidRPr="0029700B" w:rsidRDefault="00B1516C" w:rsidP="00B1516C">
      <w:pPr>
        <w:spacing w:after="160" w:line="259" w:lineRule="auto"/>
        <w:rPr>
          <w:rFonts w:eastAsia="Calibri" w:cs="Arial"/>
          <w:szCs w:val="19"/>
        </w:rPr>
      </w:pPr>
    </w:p>
    <w:p w14:paraId="709577FB" w14:textId="77777777" w:rsidR="00B1516C" w:rsidRPr="0029700B" w:rsidRDefault="00B1516C" w:rsidP="00B1516C">
      <w:pPr>
        <w:spacing w:after="160" w:line="259" w:lineRule="auto"/>
        <w:rPr>
          <w:rFonts w:eastAsia="Calibri" w:cs="Arial"/>
          <w:szCs w:val="19"/>
        </w:rPr>
      </w:pPr>
    </w:p>
    <w:p w14:paraId="3128B971" w14:textId="77777777" w:rsidR="00B1516C" w:rsidRPr="0029700B" w:rsidRDefault="00B1516C" w:rsidP="00B1516C">
      <w:pPr>
        <w:spacing w:after="160" w:line="259" w:lineRule="auto"/>
        <w:rPr>
          <w:rFonts w:eastAsia="Calibri" w:cs="Arial"/>
          <w:b/>
          <w:szCs w:val="19"/>
        </w:rPr>
      </w:pPr>
      <w:r w:rsidRPr="0029700B">
        <w:rPr>
          <w:rFonts w:eastAsia="Calibri" w:cs="Arial"/>
          <w:b/>
          <w:szCs w:val="19"/>
        </w:rPr>
        <w:t>Poskytnutie zálohovej platby:</w:t>
      </w:r>
    </w:p>
    <w:p w14:paraId="025EF534" w14:textId="77777777" w:rsidR="00B1516C" w:rsidRPr="0029700B" w:rsidRDefault="00B1516C" w:rsidP="00B1516C">
      <w:pPr>
        <w:numPr>
          <w:ilvl w:val="0"/>
          <w:numId w:val="159"/>
        </w:numPr>
        <w:spacing w:after="160" w:line="259" w:lineRule="auto"/>
        <w:rPr>
          <w:rFonts w:eastAsia="Calibri" w:cs="Arial"/>
          <w:szCs w:val="19"/>
          <w:lang w:eastAsia="sk-SK"/>
        </w:rPr>
      </w:pPr>
      <w:r w:rsidRPr="0029700B">
        <w:rPr>
          <w:rFonts w:eastAsia="Calibri" w:cs="Arial"/>
          <w:szCs w:val="19"/>
          <w:lang w:eastAsia="sk-SK"/>
        </w:rPr>
        <w:t>Nesprávne vypočítaná nárokovaná výška zálohovej platby;</w:t>
      </w:r>
    </w:p>
    <w:p w14:paraId="0FF17481" w14:textId="77777777" w:rsidR="00B1516C" w:rsidRPr="0029700B" w:rsidRDefault="00B1516C" w:rsidP="00B1516C">
      <w:pPr>
        <w:numPr>
          <w:ilvl w:val="0"/>
          <w:numId w:val="159"/>
        </w:numPr>
        <w:spacing w:after="160" w:line="259" w:lineRule="auto"/>
        <w:rPr>
          <w:rFonts w:eastAsia="Calibri" w:cs="Arial"/>
          <w:szCs w:val="19"/>
          <w:lang w:eastAsia="sk-SK"/>
        </w:rPr>
      </w:pPr>
      <w:r w:rsidRPr="0029700B">
        <w:rPr>
          <w:rFonts w:eastAsia="Calibri" w:cs="Arial"/>
          <w:szCs w:val="19"/>
          <w:lang w:eastAsia="sk-SK"/>
        </w:rPr>
        <w:t>Zaokrúhľovanie požadovanej sumy na 100vky nadol;</w:t>
      </w:r>
    </w:p>
    <w:p w14:paraId="3D0F3D93" w14:textId="77777777" w:rsidR="00B1516C" w:rsidRPr="0029700B" w:rsidRDefault="00B1516C" w:rsidP="00B1516C">
      <w:pPr>
        <w:numPr>
          <w:ilvl w:val="0"/>
          <w:numId w:val="159"/>
        </w:numPr>
        <w:spacing w:after="160" w:line="259" w:lineRule="auto"/>
        <w:rPr>
          <w:rFonts w:eastAsia="Calibri" w:cs="Arial"/>
          <w:szCs w:val="19"/>
          <w:lang w:eastAsia="sk-SK"/>
        </w:rPr>
      </w:pPr>
      <w:r w:rsidRPr="0029700B">
        <w:rPr>
          <w:rFonts w:eastAsia="Calibri" w:cs="Arial"/>
          <w:szCs w:val="19"/>
          <w:lang w:eastAsia="sk-SK"/>
        </w:rPr>
        <w:t>Nesprávne zaradenie do kategórie regiónu (MRR, RR);</w:t>
      </w:r>
    </w:p>
    <w:p w14:paraId="73E6B415" w14:textId="68A855BF" w:rsidR="00B1516C" w:rsidRPr="0029700B" w:rsidRDefault="00B1516C" w:rsidP="0029700B">
      <w:pPr>
        <w:pStyle w:val="Nadpis2"/>
        <w:numPr>
          <w:ilvl w:val="0"/>
          <w:numId w:val="0"/>
        </w:numPr>
        <w:rPr>
          <w:sz w:val="19"/>
          <w:szCs w:val="19"/>
          <w:lang w:val="sk-SK"/>
        </w:rPr>
      </w:pPr>
    </w:p>
    <w:sectPr w:rsidR="00B1516C" w:rsidRPr="0029700B" w:rsidSect="009F56AB">
      <w:headerReference w:type="even" r:id="rId26"/>
      <w:headerReference w:type="default" r:id="rId27"/>
      <w:footerReference w:type="even" r:id="rId28"/>
      <w:footerReference w:type="default" r:id="rId29"/>
      <w:headerReference w:type="first" r:id="rId30"/>
      <w:footerReference w:type="first" r:id="rId31"/>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E4F323" w14:textId="77777777" w:rsidR="00747501" w:rsidRDefault="00747501">
      <w:r>
        <w:separator/>
      </w:r>
    </w:p>
    <w:p w14:paraId="3C508731" w14:textId="77777777" w:rsidR="00747501" w:rsidRDefault="00747501"/>
  </w:endnote>
  <w:endnote w:type="continuationSeparator" w:id="0">
    <w:p w14:paraId="77EE3986" w14:textId="77777777" w:rsidR="00747501" w:rsidRDefault="00747501">
      <w:r>
        <w:continuationSeparator/>
      </w:r>
    </w:p>
    <w:p w14:paraId="0921C4CA" w14:textId="77777777" w:rsidR="00747501" w:rsidRDefault="00747501"/>
  </w:endnote>
  <w:endnote w:type="continuationNotice" w:id="1">
    <w:p w14:paraId="3254A8A0" w14:textId="77777777" w:rsidR="00747501" w:rsidRDefault="007475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3C8A3" w14:textId="77777777" w:rsidR="00747501" w:rsidRDefault="0074750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D579C" w14:textId="493BD9CF" w:rsidR="00747501" w:rsidRDefault="00747501">
    <w:pPr>
      <w:pStyle w:val="Pta"/>
      <w:jc w:val="right"/>
    </w:pPr>
    <w:r>
      <w:fldChar w:fldCharType="begin"/>
    </w:r>
    <w:r>
      <w:instrText xml:space="preserve"> PAGE   \* MERGEFORMAT </w:instrText>
    </w:r>
    <w:r>
      <w:fldChar w:fldCharType="separate"/>
    </w:r>
    <w:r w:rsidR="00DB3C0C">
      <w:rPr>
        <w:noProof/>
      </w:rPr>
      <w:t>92</w:t>
    </w:r>
    <w:r>
      <w:rPr>
        <w:noProof/>
      </w:rPr>
      <w:fldChar w:fldCharType="end"/>
    </w:r>
  </w:p>
  <w:p w14:paraId="2C36D00B" w14:textId="77777777" w:rsidR="00747501" w:rsidRPr="003530AF" w:rsidRDefault="00747501" w:rsidP="003530AF">
    <w:pPr>
      <w:pStyle w:val="Pta"/>
      <w:jc w:val="right"/>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6132299"/>
      <w:docPartObj>
        <w:docPartGallery w:val="Page Numbers (Bottom of Page)"/>
        <w:docPartUnique/>
      </w:docPartObj>
    </w:sdtPr>
    <w:sdtContent>
      <w:p w14:paraId="722CB5B5" w14:textId="51398F76" w:rsidR="00747501" w:rsidRDefault="00747501">
        <w:pPr>
          <w:pStyle w:val="Pta"/>
          <w:jc w:val="right"/>
        </w:pPr>
        <w:r>
          <w:fldChar w:fldCharType="begin"/>
        </w:r>
        <w:r>
          <w:instrText>PAGE   \* MERGEFORMAT</w:instrText>
        </w:r>
        <w:r>
          <w:fldChar w:fldCharType="separate"/>
        </w:r>
        <w:r w:rsidR="00DB3C0C" w:rsidRPr="00DB3C0C">
          <w:rPr>
            <w:noProof/>
            <w:lang w:val="sk-SK"/>
          </w:rPr>
          <w:t>1</w:t>
        </w:r>
        <w:r>
          <w:fldChar w:fldCharType="end"/>
        </w:r>
      </w:p>
    </w:sdtContent>
  </w:sdt>
  <w:p w14:paraId="3843E05C" w14:textId="77777777" w:rsidR="00747501" w:rsidRDefault="0074750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19D53A" w14:textId="77777777" w:rsidR="00747501" w:rsidRDefault="00747501">
      <w:r>
        <w:separator/>
      </w:r>
    </w:p>
    <w:p w14:paraId="6315FA38" w14:textId="77777777" w:rsidR="00747501" w:rsidRDefault="00747501"/>
  </w:footnote>
  <w:footnote w:type="continuationSeparator" w:id="0">
    <w:p w14:paraId="279B8CAD" w14:textId="77777777" w:rsidR="00747501" w:rsidRDefault="00747501">
      <w:r>
        <w:continuationSeparator/>
      </w:r>
    </w:p>
    <w:p w14:paraId="157089AA" w14:textId="77777777" w:rsidR="00747501" w:rsidRDefault="00747501"/>
  </w:footnote>
  <w:footnote w:type="continuationNotice" w:id="1">
    <w:p w14:paraId="44D21194" w14:textId="77777777" w:rsidR="00747501" w:rsidRDefault="00747501"/>
  </w:footnote>
  <w:footnote w:id="2">
    <w:p w14:paraId="1788BD73" w14:textId="23B51D62" w:rsidR="00747501" w:rsidRPr="00CA64B9" w:rsidRDefault="00747501" w:rsidP="008827B8">
      <w:pPr>
        <w:pStyle w:val="Textpoznmkypodiarou"/>
        <w:jc w:val="both"/>
        <w:rPr>
          <w:lang w:val="sk-SK"/>
        </w:rPr>
      </w:pPr>
      <w:r>
        <w:rPr>
          <w:rStyle w:val="Odkaznapoznmkupodiarou"/>
        </w:rPr>
        <w:footnoteRef/>
      </w:r>
      <w:r>
        <w:t xml:space="preserve"> Jednotná príručka </w:t>
      </w:r>
      <w:r>
        <w:rPr>
          <w:rFonts w:cs="Arial"/>
          <w:szCs w:val="19"/>
          <w:lang w:eastAsia="sk-SK"/>
        </w:rPr>
        <w:t>k VO</w:t>
      </w:r>
      <w:r>
        <w:t xml:space="preserve"> 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verejného obstarávania a obstarávania</w:t>
      </w:r>
      <w:r>
        <w:rPr>
          <w:lang w:val="sk-SK"/>
        </w:rPr>
        <w:t xml:space="preserve"> </w:t>
      </w:r>
    </w:p>
  </w:footnote>
  <w:footnote w:id="3">
    <w:p w14:paraId="0E90C417" w14:textId="5D11EAE6" w:rsidR="00747501" w:rsidRPr="008827B8" w:rsidRDefault="00747501" w:rsidP="008827B8">
      <w:pPr>
        <w:pStyle w:val="Textpoznmkypodiarou"/>
        <w:jc w:val="both"/>
        <w:rPr>
          <w:lang w:val="sk-SK"/>
        </w:rPr>
      </w:pPr>
      <w:r>
        <w:rPr>
          <w:rStyle w:val="Odkaznapoznmkupodiarou"/>
        </w:rPr>
        <w:footnoteRef/>
      </w:r>
      <w:r>
        <w:rPr>
          <w:lang w:val="sk-SK"/>
        </w:rPr>
        <w:t xml:space="preserve"> V zmysle</w:t>
      </w:r>
      <w:r>
        <w:t xml:space="preserve"> </w:t>
      </w:r>
      <w:r w:rsidRPr="00435BC5">
        <w:t>§ 3 a § 21 zákona č. 575/2001 Z. z. o organizácii činnosti vlády a organizácii ústrednej štátnej správy v znení neskorších predpisov</w:t>
      </w:r>
    </w:p>
  </w:footnote>
  <w:footnote w:id="4">
    <w:p w14:paraId="356EBC37" w14:textId="5899B2FA" w:rsidR="00747501" w:rsidRPr="008827B8" w:rsidRDefault="00747501" w:rsidP="008827B8">
      <w:pPr>
        <w:pStyle w:val="Textpoznmkypodiarou"/>
        <w:jc w:val="both"/>
        <w:rPr>
          <w:b/>
          <w:lang w:val="sk-SK"/>
        </w:rPr>
      </w:pPr>
      <w:r w:rsidRPr="008827B8">
        <w:rPr>
          <w:rStyle w:val="Odkaznapoznmkupodiarou"/>
          <w:b/>
        </w:rPr>
        <w:footnoteRef/>
      </w:r>
      <w:r w:rsidRPr="008827B8">
        <w:rPr>
          <w:b/>
        </w:rPr>
        <w:t xml:space="preserve"> </w:t>
      </w:r>
      <w:r w:rsidRPr="008827B8">
        <w:rPr>
          <w:b/>
          <w:lang w:val="sk-SK"/>
        </w:rPr>
        <w:t xml:space="preserve">RO </w:t>
      </w:r>
      <w:r>
        <w:rPr>
          <w:b/>
          <w:lang w:val="sk-SK"/>
        </w:rPr>
        <w:t xml:space="preserve">pre </w:t>
      </w:r>
      <w:r w:rsidRPr="008827B8">
        <w:rPr>
          <w:b/>
          <w:lang w:val="sk-SK"/>
        </w:rPr>
        <w:t xml:space="preserve">OP EVS požaduje v zmysle Jednotnej príručky </w:t>
      </w:r>
      <w:r>
        <w:rPr>
          <w:b/>
          <w:lang w:val="sk-SK"/>
        </w:rPr>
        <w:t xml:space="preserve">k </w:t>
      </w:r>
      <w:r w:rsidRPr="008827B8">
        <w:rPr>
          <w:b/>
          <w:lang w:val="sk-SK"/>
        </w:rPr>
        <w:t xml:space="preserve">ŽoP používanie sumarizačných hárkov vydaných ako príloha tejto príručky pre prijímateľa. </w:t>
      </w:r>
    </w:p>
  </w:footnote>
  <w:footnote w:id="5">
    <w:p w14:paraId="3112F0A8" w14:textId="77777777" w:rsidR="00747501" w:rsidRPr="009D7F63" w:rsidRDefault="00747501"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6">
    <w:p w14:paraId="3EA71EF8" w14:textId="77777777" w:rsidR="00747501" w:rsidRPr="009D7F63" w:rsidRDefault="00747501"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7">
    <w:p w14:paraId="2C5BE3F1" w14:textId="77777777" w:rsidR="00747501" w:rsidRPr="009D7F63" w:rsidRDefault="00747501"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8">
    <w:p w14:paraId="5C4451D7" w14:textId="77777777" w:rsidR="00747501" w:rsidRPr="005755D7" w:rsidRDefault="00747501">
      <w:pPr>
        <w:pStyle w:val="Textpoznmkypodiarou"/>
        <w:rPr>
          <w:lang w:val="sk-SK"/>
        </w:rPr>
      </w:pPr>
      <w:r>
        <w:rPr>
          <w:rStyle w:val="Odkaznapoznmkupodiarou"/>
        </w:rPr>
        <w:footnoteRef/>
      </w:r>
      <w:r w:rsidRPr="005755D7">
        <w:rPr>
          <w:rFonts w:asciiTheme="minorHAnsi" w:hAnsiTheme="minorHAnsi" w:cstheme="minorBidi"/>
        </w:rPr>
        <w:t xml:space="preserve"> </w:t>
      </w:r>
      <w:r w:rsidRPr="005F7FCF">
        <w:rPr>
          <w:rFonts w:asciiTheme="minorHAnsi" w:hAnsiTheme="minorHAnsi" w:cstheme="minorBidi"/>
        </w:rPr>
        <w:t>Pre úplnosť informácie dodávame, že týmto postupom sa určí  len obdobie pre vznik oprávnených výdavkov (tzv. časová oprávnenosť), ale pre ich  akceptáciu je potrebné súčasne preukázať aj ich vecnú oprávnenosť, ktorá sa v prípade riadiacej činnosti (bežne označovanej ak podporná činnosť) musí preukázať primeraným rozsahom činností  v spojení s odbornou časťou hlavnej aktivity/iných hlavných aktivít  a súladom s komentárom  príslušnej rozpočtovej položky</w:t>
      </w:r>
      <w:r>
        <w:rPr>
          <w:rFonts w:asciiTheme="minorHAnsi" w:hAnsiTheme="minorHAnsi" w:cstheme="minorBidi"/>
          <w:lang w:val="sk-SK"/>
        </w:rPr>
        <w:t>.</w:t>
      </w:r>
    </w:p>
  </w:footnote>
  <w:footnote w:id="9">
    <w:p w14:paraId="44049546" w14:textId="77777777" w:rsidR="00747501" w:rsidRPr="00735615" w:rsidRDefault="00747501">
      <w:pPr>
        <w:pStyle w:val="Textpoznmkypodiarou"/>
        <w:rPr>
          <w:lang w:val="sk-SK"/>
        </w:rPr>
      </w:pPr>
      <w:r>
        <w:rPr>
          <w:rStyle w:val="Odkaznapoznmkupodiarou"/>
        </w:rPr>
        <w:footnoteRef/>
      </w:r>
      <w:r>
        <w:t xml:space="preserve"> Systém ITMS2014+ umožňuje predloženie nasledovných formulárov: Žiadosti o aktiváciu konta; Žiadosti o nenávratný finančný príspevok; Žiadosti o platbu; Monitorovacej správy projektu; Hlásenia o začatí alebo konci realizácie aktivít; Všeobecnej komunikácie.</w:t>
      </w:r>
    </w:p>
  </w:footnote>
  <w:footnote w:id="10">
    <w:p w14:paraId="7EDF750B" w14:textId="77777777" w:rsidR="00747501" w:rsidRDefault="00747501" w:rsidP="00702314">
      <w:pPr>
        <w:pStyle w:val="Textpoznmkypodiarou"/>
        <w:jc w:val="both"/>
        <w:rPr>
          <w:rFonts w:cs="Arial"/>
          <w:szCs w:val="16"/>
        </w:rPr>
      </w:pPr>
      <w:r w:rsidRPr="00572E04">
        <w:rPr>
          <w:rFonts w:cs="Arial"/>
          <w:szCs w:val="16"/>
          <w:vertAlign w:val="superscript"/>
        </w:rPr>
        <w:footnoteRef/>
      </w:r>
      <w:r w:rsidRPr="00572E04">
        <w:rPr>
          <w:rFonts w:cs="Arial"/>
          <w:szCs w:val="16"/>
          <w:vertAlign w:val="superscript"/>
        </w:rPr>
        <w:t xml:space="preserve"> </w:t>
      </w:r>
      <w:r>
        <w:rPr>
          <w:rFonts w:cs="Arial"/>
          <w:szCs w:val="16"/>
        </w:rPr>
        <w:t>A</w:t>
      </w:r>
      <w:r w:rsidRPr="000814A8">
        <w:rPr>
          <w:rFonts w:cs="Arial"/>
          <w:szCs w:val="16"/>
        </w:rPr>
        <w:t xml:space="preserve">k sú projektové činnosti orgánu verejnej moci orientované procesne a predmetom oprávnenosti výdavkov je výkon samotnej pracovnej činnosti zamestnanca v prospech zamestnávateľa a ak takto určí poskytovateľ vo výzve/vyzvaní, </w:t>
      </w:r>
      <w:r>
        <w:rPr>
          <w:rFonts w:cs="Arial"/>
          <w:szCs w:val="16"/>
        </w:rPr>
        <w:t xml:space="preserve">potom </w:t>
      </w:r>
      <w:r w:rsidRPr="00EA00BD">
        <w:rPr>
          <w:rFonts w:cs="Arial"/>
          <w:szCs w:val="16"/>
        </w:rPr>
        <w:t>nahrádza personálnu maticu projektu sumarizačný hárok deklarovaných a nárokovaných výdavkov, v ktorom musí byť v rámci jednotlivých výdavkov pre účely finančnej kontroly uvedený ako minimálny údaj jedinečný identifikátor oprávnených osôb / zamestnancov, na základe ktorého je možné konkrétne osoby / zamestnancov identifikovať a preukázať u zamestnávateľa, t.j. najmä priradiť osobný spis zamestnanca, jeho mzdové náležitosti a preukázanie účtovných dokladov k uhradeným mzdám za zamestnanca.</w:t>
      </w:r>
    </w:p>
    <w:p w14:paraId="33BDB729" w14:textId="13AE44A1" w:rsidR="00747501" w:rsidRDefault="00747501" w:rsidP="00721BDB">
      <w:pPr>
        <w:pStyle w:val="Textpoznmkypodiarou"/>
        <w:jc w:val="both"/>
        <w:rPr>
          <w:szCs w:val="16"/>
        </w:rPr>
      </w:pPr>
      <w:r>
        <w:rPr>
          <w:szCs w:val="16"/>
        </w:rPr>
        <w:t xml:space="preserve">Rovnako v prípade špecifických oblastí podpory v rámci prioritnej osi č. 4 „REACT-EÚ“ orientovanej na motivačnú podporu kapacít zdravotného systému a zabezpečenia základných služieb Policajného zboru a Hasičského záchranného zboru v rámci realizácie opatrení proti šíreniu ochorenia COVID-19 a ak takto určí poskytovateľ vo výzve/vyzvaní, </w:t>
      </w:r>
      <w:r>
        <w:rPr>
          <w:rFonts w:cs="Arial"/>
          <w:szCs w:val="16"/>
        </w:rPr>
        <w:t xml:space="preserve">potom </w:t>
      </w:r>
      <w:r w:rsidRPr="00EA00BD">
        <w:rPr>
          <w:rFonts w:cs="Arial"/>
          <w:szCs w:val="16"/>
        </w:rPr>
        <w:t>nahrádza personálnu maticu projektu sumarizačný hárok deklarovaných a nárokovaných výdavkov</w:t>
      </w:r>
      <w:r>
        <w:rPr>
          <w:rFonts w:cs="Arial"/>
          <w:szCs w:val="16"/>
        </w:rPr>
        <w:t xml:space="preserve"> v súlade s určeným postupom vo výzve/vyzvaní.</w:t>
      </w:r>
    </w:p>
    <w:p w14:paraId="7DBC22D3" w14:textId="77777777" w:rsidR="00747501" w:rsidRPr="00EA00BD" w:rsidRDefault="00747501">
      <w:pPr>
        <w:pStyle w:val="Textpoznmkypodiarou"/>
        <w:rPr>
          <w:lang w:val="sk-SK"/>
        </w:rPr>
      </w:pPr>
    </w:p>
  </w:footnote>
  <w:footnote w:id="11">
    <w:p w14:paraId="3590E41A" w14:textId="77777777" w:rsidR="00747501" w:rsidRDefault="00747501" w:rsidP="0063712E">
      <w:pPr>
        <w:pStyle w:val="Textpoznmkypodiarou"/>
        <w:jc w:val="both"/>
        <w:rPr>
          <w:lang w:val="sk-SK"/>
        </w:rPr>
      </w:pPr>
      <w:r>
        <w:rPr>
          <w:rStyle w:val="Odkaznapoznmkupodiarou"/>
        </w:rPr>
        <w:footnoteRef/>
      </w:r>
      <w:r>
        <w:t xml:space="preserve"> </w:t>
      </w:r>
      <w:r>
        <w:rPr>
          <w:lang w:val="sk-SK"/>
        </w:rPr>
        <w:t>Prijímateľ môže pre doručenie informácie o začatí realizácie hlavných aktivít projektu v písomnej forme využiť aj štandardný postup doručením: a</w:t>
      </w:r>
      <w:r w:rsidRPr="00B96875">
        <w:rPr>
          <w:lang w:val="sk-SK"/>
        </w:rPr>
        <w:t xml:space="preserve"> </w:t>
      </w:r>
      <w:r>
        <w:rPr>
          <w:lang w:val="sk-SK"/>
        </w:rPr>
        <w:t xml:space="preserve">) v elektronickej podobe prostredníctvom </w:t>
      </w:r>
      <w:r w:rsidRPr="00616000">
        <w:rPr>
          <w:lang w:val="sk-SK"/>
        </w:rPr>
        <w:t>Ústredného portálu verejnej správy slovensko.sk podpísaný  oprávnenou osobou kvalif</w:t>
      </w:r>
      <w:r>
        <w:rPr>
          <w:lang w:val="sk-SK"/>
        </w:rPr>
        <w:t xml:space="preserve">ikovaným elektronickým podpisom. </w:t>
      </w:r>
      <w:r w:rsidRPr="00616000">
        <w:rPr>
          <w:lang w:val="sk-SK"/>
        </w:rPr>
        <w:t xml:space="preserve"> V tomto prípade odporúčame využiť funkcionalitu ITMS2014+</w:t>
      </w:r>
      <w:r>
        <w:rPr>
          <w:lang w:val="sk-SK"/>
        </w:rPr>
        <w:t xml:space="preserve">; </w:t>
      </w:r>
    </w:p>
    <w:p w14:paraId="128B7F35" w14:textId="77777777" w:rsidR="00747501" w:rsidRPr="0063712E" w:rsidRDefault="00747501" w:rsidP="0063712E">
      <w:pPr>
        <w:pStyle w:val="Textpoznmkypodiarou"/>
        <w:jc w:val="both"/>
        <w:rPr>
          <w:lang w:val="sk-SK"/>
        </w:rPr>
      </w:pPr>
      <w:r>
        <w:rPr>
          <w:lang w:val="sk-SK"/>
        </w:rPr>
        <w:t>b.) v listinnej podobe poštou, kuriérskou službou  alebo osobne do podateľne.</w:t>
      </w:r>
    </w:p>
  </w:footnote>
  <w:footnote w:id="12">
    <w:p w14:paraId="0C9BCBDB" w14:textId="77777777" w:rsidR="00747501" w:rsidRPr="009D7F63" w:rsidRDefault="00747501" w:rsidP="00764D25">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13">
    <w:p w14:paraId="4FE83B7E" w14:textId="77777777" w:rsidR="00747501" w:rsidRPr="0063712E" w:rsidRDefault="00747501" w:rsidP="00516E54">
      <w:pPr>
        <w:pStyle w:val="Textpoznmkypodiarou"/>
        <w:rPr>
          <w:lang w:val="sk-SK"/>
        </w:rPr>
      </w:pPr>
      <w:r>
        <w:rPr>
          <w:rStyle w:val="Odkaznapoznmkupodiarou"/>
        </w:rPr>
        <w:footnoteRef/>
      </w:r>
      <w:r>
        <w:t xml:space="preserve"> </w:t>
      </w:r>
      <w:r>
        <w:rPr>
          <w:lang w:val="sk-SK"/>
        </w:rPr>
        <w:t xml:space="preserve">Postup krok po kroku je popísaný v Usmernení CKO č. 6 k elektronickej komunikácii v systéme ITMS2014+. </w:t>
      </w:r>
    </w:p>
  </w:footnote>
  <w:footnote w:id="14">
    <w:p w14:paraId="61D79BDF" w14:textId="77777777" w:rsidR="00747501" w:rsidRPr="00992A14" w:rsidRDefault="00747501" w:rsidP="00563120">
      <w:pPr>
        <w:pStyle w:val="Textpoznmkypodiarou"/>
      </w:pPr>
      <w:r>
        <w:rPr>
          <w:rStyle w:val="Odkaznapoznmkupodiarou"/>
        </w:rPr>
        <w:footnoteRef/>
      </w:r>
      <w:r>
        <w:t xml:space="preserve"> </w:t>
      </w:r>
      <w:r>
        <w:rPr>
          <w:lang w:val="sk-SK"/>
        </w:rPr>
        <w:t>Originál podpísanej monitorovacej správy musí žiadateľ uchovávať v zmluvnej dobe pre overenie kontrolných orgánov</w:t>
      </w:r>
    </w:p>
  </w:footnote>
  <w:footnote w:id="15">
    <w:p w14:paraId="1B3F2DB0" w14:textId="38A0C8B9" w:rsidR="00747501" w:rsidRPr="003911A6" w:rsidRDefault="00747501">
      <w:pPr>
        <w:pStyle w:val="Textpoznmkypodiarou"/>
        <w:rPr>
          <w:lang w:val="sk-SK"/>
        </w:rPr>
      </w:pPr>
      <w:r>
        <w:rPr>
          <w:rStyle w:val="Odkaznapoznmkupodiarou"/>
        </w:rPr>
        <w:footnoteRef/>
      </w:r>
      <w:r>
        <w:t xml:space="preserve"> </w:t>
      </w:r>
      <w:r>
        <w:rPr>
          <w:lang w:val="sk-SK"/>
        </w:rPr>
        <w:t>Osoby v zmysle  definície pojmu účastníka v časti 1.3 Definícia pojmov  tejto príručke pre prijímateľa</w:t>
      </w:r>
    </w:p>
  </w:footnote>
  <w:footnote w:id="16">
    <w:p w14:paraId="61C87567" w14:textId="77777777" w:rsidR="00747501" w:rsidRPr="00F20EE9" w:rsidRDefault="00747501">
      <w:pPr>
        <w:pStyle w:val="Textpoznmkypodiarou"/>
        <w:rPr>
          <w:lang w:val="sk-SK"/>
        </w:rPr>
      </w:pP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p>
  </w:footnote>
  <w:footnote w:id="17">
    <w:p w14:paraId="624CE0A9" w14:textId="77777777" w:rsidR="00747501" w:rsidRPr="005D70A1" w:rsidRDefault="00747501">
      <w:pPr>
        <w:pStyle w:val="Textpoznmkypodiarou"/>
        <w:rPr>
          <w:lang w:val="sk-SK"/>
        </w:rPr>
      </w:pP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p>
  </w:footnote>
  <w:footnote w:id="18">
    <w:p w14:paraId="0EF3109E" w14:textId="3F44290D" w:rsidR="00747501" w:rsidRPr="00C44602" w:rsidRDefault="00747501" w:rsidP="00B25E05">
      <w:pPr>
        <w:pStyle w:val="Textpoznmkypodiarou"/>
        <w:jc w:val="both"/>
        <w:rPr>
          <w:lang w:val="sk-SK"/>
        </w:rPr>
      </w:pPr>
      <w:r>
        <w:rPr>
          <w:rStyle w:val="Odkaznapoznmkupodiarou"/>
        </w:rPr>
        <w:footnoteRef/>
      </w:r>
      <w:r>
        <w:t xml:space="preserve"> </w:t>
      </w:r>
      <w:r w:rsidRPr="007D2198">
        <w:rPr>
          <w:szCs w:val="22"/>
        </w:rPr>
        <w:t>Monitorova</w:t>
      </w:r>
      <w:r>
        <w:rPr>
          <w:szCs w:val="22"/>
        </w:rPr>
        <w:t>né</w:t>
      </w:r>
      <w:r w:rsidRPr="007D2198">
        <w:rPr>
          <w:szCs w:val="22"/>
        </w:rPr>
        <w:t xml:space="preserve"> obdobie </w:t>
      </w:r>
      <w:r>
        <w:rPr>
          <w:szCs w:val="22"/>
        </w:rPr>
        <w:t xml:space="preserve">prvých Doplňujúcich monitorovacích údajoch k ŽoP je obdobie od účinnosti zmluvy o NFP alebo začiatku realizácie hlavných aktivít projektu (podľa toho čo nastalo skôr) do dňa predloženia ŽoP prostredníctvom ITMS2014+. </w:t>
      </w:r>
      <w:r w:rsidRPr="00F16E8E">
        <w:rPr>
          <w:szCs w:val="22"/>
        </w:rPr>
        <w:t>Monitorované</w:t>
      </w:r>
      <w:r>
        <w:rPr>
          <w:szCs w:val="22"/>
        </w:rPr>
        <w:t xml:space="preserve"> obdobie ďalších Doplňujúcich monitorovacích údajov k ŽoP (predložených v ďalších rokoch) </w:t>
      </w:r>
      <w:r w:rsidRPr="00F16E8E">
        <w:rPr>
          <w:szCs w:val="22"/>
        </w:rPr>
        <w:t>je stanovené od 1.1. roku</w:t>
      </w:r>
      <w:r>
        <w:rPr>
          <w:szCs w:val="22"/>
        </w:rPr>
        <w:t>, v ktorom je ŽoP predkladaná, d</w:t>
      </w:r>
      <w:r w:rsidRPr="00F16E8E">
        <w:rPr>
          <w:szCs w:val="22"/>
        </w:rPr>
        <w:t xml:space="preserve">o </w:t>
      </w:r>
      <w:r>
        <w:rPr>
          <w:szCs w:val="22"/>
        </w:rPr>
        <w:t>dňa predloženia ŽoP, prostredníctvom ITMS2014+</w:t>
      </w:r>
      <w:r>
        <w:rPr>
          <w:szCs w:val="22"/>
          <w:lang w:val="sk-SK"/>
        </w:rPr>
        <w:t>.</w:t>
      </w:r>
    </w:p>
  </w:footnote>
  <w:footnote w:id="19">
    <w:p w14:paraId="3A5390FB" w14:textId="77777777" w:rsidR="00747501" w:rsidRPr="00EA330D" w:rsidRDefault="00747501" w:rsidP="00200770">
      <w:pPr>
        <w:pStyle w:val="Textpoznmkypodiarou"/>
        <w:jc w:val="both"/>
        <w:rPr>
          <w:lang w:val="sk-SK"/>
        </w:rPr>
      </w:pPr>
      <w:r>
        <w:rPr>
          <w:rStyle w:val="Odkaznapoznmkupodiarou"/>
        </w:rPr>
        <w:footnoteRef/>
      </w:r>
      <w:r>
        <w:t xml:space="preserve">  </w:t>
      </w:r>
      <w:r>
        <w:rPr>
          <w:lang w:val="sk-SK"/>
        </w:rPr>
        <w:t xml:space="preserve">V prípade projektov so stanovenou paušálnou sadzbou </w:t>
      </w:r>
      <w:r w:rsidRPr="00EA330D">
        <w:rPr>
          <w:lang w:val="sk-SK"/>
        </w:rPr>
        <w:t xml:space="preserve"> </w:t>
      </w:r>
      <w:r>
        <w:rPr>
          <w:lang w:val="sk-SK"/>
        </w:rPr>
        <w:t>sa pojmy podľa Zmluvy o poskytnutí NFP - Realizácia projektu (Realizácia</w:t>
      </w:r>
      <w:r w:rsidRPr="00EA330D">
        <w:rPr>
          <w:lang w:val="sk-SK"/>
        </w:rPr>
        <w:t xml:space="preserve"> aktivít projektu</w:t>
      </w:r>
      <w:r>
        <w:rPr>
          <w:lang w:val="sk-SK"/>
        </w:rPr>
        <w:t>) a R</w:t>
      </w:r>
      <w:r w:rsidRPr="00EA330D">
        <w:rPr>
          <w:lang w:val="sk-SK"/>
        </w:rPr>
        <w:t>ealizácii hlavných aktivít projektu</w:t>
      </w:r>
      <w:r>
        <w:rPr>
          <w:lang w:val="sk-SK"/>
        </w:rPr>
        <w:t xml:space="preserve"> vecne rovnajú, čo znamená, že dátum ukončenia Realizácie hlavných aktivít projektu sa rovná ukončeniu Realizácia projektu (Realizácia</w:t>
      </w:r>
      <w:r w:rsidRPr="00EA330D">
        <w:rPr>
          <w:lang w:val="sk-SK"/>
        </w:rPr>
        <w:t xml:space="preserve"> aktivít projektu</w:t>
      </w:r>
      <w:r>
        <w:rPr>
          <w:lang w:val="sk-SK"/>
        </w:rPr>
        <w:t xml:space="preserve">). </w:t>
      </w:r>
    </w:p>
  </w:footnote>
  <w:footnote w:id="20">
    <w:p w14:paraId="32EDC201" w14:textId="77777777" w:rsidR="00747501" w:rsidRPr="00852446" w:rsidRDefault="00747501" w:rsidP="00852446">
      <w:pPr>
        <w:pStyle w:val="Textpoznmkypodiarou"/>
        <w:jc w:val="both"/>
        <w:rPr>
          <w:lang w:val="sk-SK"/>
        </w:rPr>
      </w:pPr>
      <w:r>
        <w:rPr>
          <w:rStyle w:val="Odkaznapoznmkupodiarou"/>
        </w:rPr>
        <w:footnoteRef/>
      </w:r>
      <w:r>
        <w:t xml:space="preserve"> </w:t>
      </w:r>
      <w:r w:rsidRPr="003C16A5">
        <w:t>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w:t>
      </w:r>
      <w:r>
        <w:rPr>
          <w:lang w:val="sk-SK"/>
        </w:rPr>
        <w:t xml:space="preserve"> </w:t>
      </w:r>
      <w:r w:rsidRPr="003C16A5">
        <w:t xml:space="preserve"> je </w:t>
      </w:r>
      <w:r>
        <w:rPr>
          <w:lang w:val="sk-SK"/>
        </w:rPr>
        <w:t xml:space="preserve"> Prijímateľ povinný  na vyzvanie  RO pre O PEVS zabezpečiť  preklad do slovenského jazyka</w:t>
      </w:r>
      <w:r w:rsidRPr="003C16A5">
        <w:t xml:space="preserve"> </w:t>
      </w:r>
      <w:r>
        <w:rPr>
          <w:lang w:val="sk-SK"/>
        </w:rPr>
        <w:t xml:space="preserve">alebo </w:t>
      </w:r>
      <w:r w:rsidRPr="003C16A5">
        <w:t>úradný preklad do slovenského jazyka.</w:t>
      </w:r>
    </w:p>
  </w:footnote>
  <w:footnote w:id="21">
    <w:p w14:paraId="66386B84" w14:textId="77777777" w:rsidR="00747501" w:rsidRPr="00E25071" w:rsidRDefault="00747501" w:rsidP="00F651CD">
      <w:pPr>
        <w:pStyle w:val="Default"/>
        <w:jc w:val="both"/>
        <w:rPr>
          <w:sz w:val="16"/>
          <w:szCs w:val="16"/>
          <w:lang w:val="sk-SK"/>
        </w:rPr>
      </w:pPr>
      <w:r w:rsidRPr="0017330F">
        <w:rPr>
          <w:rStyle w:val="Odkaznapoznmkupodiarou"/>
          <w:szCs w:val="16"/>
        </w:rPr>
        <w:footnoteRef/>
      </w:r>
      <w:r w:rsidRPr="008F3E68">
        <w:rPr>
          <w:sz w:val="16"/>
          <w:szCs w:val="16"/>
          <w:lang w:val="sk-SK"/>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22">
    <w:p w14:paraId="1D8187EA" w14:textId="77777777" w:rsidR="00747501" w:rsidRPr="00EA00BD" w:rsidRDefault="00747501">
      <w:pPr>
        <w:pStyle w:val="Textpoznmkypodiarou"/>
        <w:rPr>
          <w:lang w:val="sk-SK"/>
        </w:rPr>
      </w:pPr>
      <w:r>
        <w:rPr>
          <w:rStyle w:val="Odkaznapoznmkupodiarou"/>
        </w:rPr>
        <w:footnoteRef/>
      </w:r>
      <w:r>
        <w:t xml:space="preserve"> </w:t>
      </w:r>
      <w:r>
        <w:rPr>
          <w:lang w:val="sk-SK"/>
        </w:rPr>
        <w:t>Tu uvedené osobitné druhy zmien na ktoré je možné uplatniť zmenové konanie ex post môžu byť  ešte bližšie špecifikované  v rámci tých častí príručky,  do ktorej zmena  vecne náleží, napr. 2.4.3 oprávnenosť výdavkov</w:t>
      </w:r>
    </w:p>
  </w:footnote>
  <w:footnote w:id="23">
    <w:p w14:paraId="0D47D123" w14:textId="77777777" w:rsidR="00747501" w:rsidRPr="00597E10" w:rsidRDefault="00747501" w:rsidP="00331B12">
      <w:pPr>
        <w:pStyle w:val="Textpoznmkypodiarou"/>
        <w:rPr>
          <w:lang w:val="sk-SK"/>
        </w:rPr>
      </w:pPr>
      <w:r>
        <w:rPr>
          <w:rStyle w:val="Odkaznapoznmkupodiarou"/>
        </w:rPr>
        <w:footnoteRef/>
      </w:r>
      <w:r>
        <w:t xml:space="preserve"> </w:t>
      </w:r>
      <w:r>
        <w:rPr>
          <w:lang w:val="sk-SK"/>
        </w:rPr>
        <w:t>O</w:t>
      </w:r>
      <w:r w:rsidRPr="002D3BB7">
        <w:t>bdobie mimoriadnej situácie, núdzového stavu alebo výnimočného stavu vyhláseného v súvislosti s ochorením COVID-19 a obdobie šiestich mesiacov po</w:t>
      </w:r>
      <w:r>
        <w:t> </w:t>
      </w:r>
      <w:r w:rsidRPr="002D3BB7">
        <w:t>ich odvolaní</w:t>
      </w:r>
      <w:r>
        <w:rPr>
          <w:lang w:val="sk-SK"/>
        </w:rPr>
        <w:t>.</w:t>
      </w:r>
    </w:p>
  </w:footnote>
  <w:footnote w:id="24">
    <w:p w14:paraId="603C2210" w14:textId="6BC3D375" w:rsidR="00747501" w:rsidRPr="00B25E05" w:rsidRDefault="00747501">
      <w:pPr>
        <w:pStyle w:val="Textpoznmkypodiarou"/>
        <w:rPr>
          <w:lang w:val="sk-SK"/>
        </w:rPr>
      </w:pPr>
      <w:r>
        <w:rPr>
          <w:rStyle w:val="Odkaznapoznmkupodiarou"/>
        </w:rPr>
        <w:footnoteRef/>
      </w:r>
      <w:r>
        <w:t xml:space="preserve"> </w:t>
      </w:r>
      <w:r>
        <w:rPr>
          <w:lang w:val="sk-SK"/>
        </w:rPr>
        <w:t>Originál podpísanej žiadosti o zmenu musí Prijímateľ uchovávať u seba  počas zmluvne  vymedzeného obdobia pre potreby k nahliadnutiu  oprávneným orgánom kontroly.</w:t>
      </w:r>
    </w:p>
  </w:footnote>
  <w:footnote w:id="25">
    <w:p w14:paraId="4E700D7B" w14:textId="77777777" w:rsidR="00747501" w:rsidRPr="009D7F63" w:rsidRDefault="00747501"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26">
    <w:p w14:paraId="3BC21933" w14:textId="77777777" w:rsidR="00747501" w:rsidRPr="009D7F63" w:rsidRDefault="00747501">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27">
    <w:p w14:paraId="204D9A7D" w14:textId="77777777" w:rsidR="00747501" w:rsidRPr="007D7535" w:rsidRDefault="00747501"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28">
    <w:p w14:paraId="5C2C6288" w14:textId="77777777" w:rsidR="00747501" w:rsidRPr="009D7F63" w:rsidRDefault="00747501"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2DCCF34B" w14:textId="77777777" w:rsidR="00747501" w:rsidRPr="009D7F63" w:rsidRDefault="00747501"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2A9E4FB3" w14:textId="77777777" w:rsidR="00747501" w:rsidRPr="009D7F63" w:rsidRDefault="00747501"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16645C7F" w14:textId="77777777" w:rsidR="00747501" w:rsidRPr="009D7F63" w:rsidRDefault="00747501"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233D3F24" w14:textId="77777777" w:rsidR="00747501" w:rsidRPr="009D7F63" w:rsidRDefault="00747501" w:rsidP="00C8683A">
      <w:pPr>
        <w:pStyle w:val="Textpoznmkypodiarou"/>
        <w:rPr>
          <w:rFonts w:cs="Arial"/>
          <w:szCs w:val="16"/>
          <w:lang w:val="sk-SK"/>
        </w:rPr>
      </w:pPr>
      <w:r w:rsidRPr="009D7F63">
        <w:rPr>
          <w:rFonts w:cs="Arial"/>
          <w:szCs w:val="16"/>
          <w:lang w:val="sk-SK" w:eastAsia="cs-CZ"/>
        </w:rPr>
        <w:t>4. pohonné hmoty.</w:t>
      </w:r>
    </w:p>
  </w:footnote>
  <w:footnote w:id="29">
    <w:p w14:paraId="7FAC1B18" w14:textId="77777777" w:rsidR="00747501" w:rsidRPr="009D7F63" w:rsidRDefault="00747501"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089871D1" w14:textId="77777777" w:rsidR="00747501" w:rsidRPr="009D7F63" w:rsidRDefault="00747501"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B530969" w14:textId="77777777" w:rsidR="00747501" w:rsidRPr="009D7F63" w:rsidRDefault="00747501"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1B9CDA9D" w14:textId="77777777" w:rsidR="00747501" w:rsidRPr="009D7F63" w:rsidRDefault="00747501"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6B7B67DD" w14:textId="77777777" w:rsidR="00747501" w:rsidRPr="00041D2E" w:rsidRDefault="00747501" w:rsidP="00041D2E">
      <w:pPr>
        <w:pStyle w:val="Textpoznmkypodiarou"/>
        <w:rPr>
          <w:lang w:val="sk-SK"/>
        </w:rPr>
      </w:pPr>
      <w:r w:rsidRPr="009D7F63">
        <w:rPr>
          <w:rFonts w:cs="Arial"/>
          <w:szCs w:val="16"/>
          <w:lang w:val="sk-SK" w:eastAsia="cs-CZ"/>
        </w:rPr>
        <w:t>4. pohonné hmoty.</w:t>
      </w:r>
    </w:p>
  </w:footnote>
  <w:footnote w:id="30">
    <w:p w14:paraId="784C7747" w14:textId="77777777" w:rsidR="00747501" w:rsidRPr="009D7F63" w:rsidRDefault="00747501"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31">
    <w:p w14:paraId="2888D183" w14:textId="77777777" w:rsidR="00747501" w:rsidRDefault="00747501" w:rsidP="004F34F5">
      <w:pPr>
        <w:pStyle w:val="Textpoznmkypodiarou"/>
        <w:jc w:val="both"/>
        <w:rPr>
          <w:szCs w:val="16"/>
        </w:rPr>
      </w:pPr>
      <w:r>
        <w:rPr>
          <w:rStyle w:val="Odkaznapoznmkupodiarou"/>
        </w:rPr>
        <w:footnoteRef/>
      </w:r>
      <w:r>
        <w:t xml:space="preserve"> V prípade obstarania tovarov a služieb podľa ZVO, kedy sa zákon na príslušnú zákazku nevzťahuje (uplatnenie výnimky na nákup tovarov, resp. služieb zo zahraničia) môže byť za podmienky dodržania hospodárnosti, efektívnosti, účelnosti a účinnosti použitia verejných financií v rámci uplatnenia záväzkového alebo spotrebiteľského práva použitý aj iný právny rámec ako právny rámec SR.</w:t>
      </w:r>
    </w:p>
    <w:p w14:paraId="23DA45AA" w14:textId="77777777" w:rsidR="00747501" w:rsidRPr="00735615" w:rsidRDefault="00747501" w:rsidP="00735615">
      <w:pPr>
        <w:pStyle w:val="Textpoznmkypodiarou"/>
        <w:jc w:val="both"/>
        <w:rPr>
          <w:lang w:val="sk-SK"/>
        </w:rPr>
      </w:pPr>
      <w:r>
        <w:t>Rovnako v prípadoch kedy je uplatnený postup, kde služby predstavujú náhradu oprávnených nákladov spolupráce členského štátu s medzinárodnou organizáciou a tieto nie sú považované za zákazku podľa ZVO, je možné použiť aj iný právny rámec ako právny rámec SR</w:t>
      </w:r>
      <w:r>
        <w:rPr>
          <w:lang w:val="sk-SK"/>
        </w:rPr>
        <w:t>.</w:t>
      </w:r>
    </w:p>
  </w:footnote>
  <w:footnote w:id="32">
    <w:p w14:paraId="07AF51A5" w14:textId="77777777" w:rsidR="00747501" w:rsidRPr="009D7F63" w:rsidRDefault="00747501"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33">
    <w:p w14:paraId="6BDBD3F9" w14:textId="77777777" w:rsidR="00747501" w:rsidRPr="009D7F63" w:rsidRDefault="00747501"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34">
    <w:p w14:paraId="6B5FD7AA" w14:textId="77777777" w:rsidR="00747501" w:rsidRDefault="00747501"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56E1774A" w14:textId="77777777" w:rsidR="00747501" w:rsidRPr="009D7F63" w:rsidRDefault="00747501">
      <w:pPr>
        <w:pStyle w:val="Textpoznmkypodiarou"/>
        <w:rPr>
          <w:rFonts w:cs="Arial"/>
          <w:szCs w:val="16"/>
          <w:lang w:val="sk-SK"/>
        </w:rPr>
      </w:pPr>
    </w:p>
  </w:footnote>
  <w:footnote w:id="35">
    <w:p w14:paraId="7F1147A2" w14:textId="3AB753A1" w:rsidR="00747501" w:rsidRPr="001B311E" w:rsidRDefault="00747501">
      <w:pPr>
        <w:pStyle w:val="Textpoznmkypodiarou"/>
        <w:rPr>
          <w:lang w:val="sk-SK"/>
        </w:rPr>
      </w:pPr>
      <w:r>
        <w:rPr>
          <w:rStyle w:val="Odkaznapoznmkupodiarou"/>
        </w:rPr>
        <w:footnoteRef/>
      </w:r>
      <w:r>
        <w:t xml:space="preserve"> </w:t>
      </w:r>
      <w:r w:rsidRPr="00D11C96">
        <w:t>Podľa § 2 ods. 15 zákona č. 431/2002 Z. z. o účtovníctve</w:t>
      </w:r>
    </w:p>
  </w:footnote>
  <w:footnote w:id="36">
    <w:p w14:paraId="5434812D" w14:textId="12BC4F64" w:rsidR="00747501" w:rsidRPr="001B311E" w:rsidRDefault="00747501">
      <w:pPr>
        <w:pStyle w:val="Textpoznmkypodiarou"/>
        <w:rPr>
          <w:lang w:val="sk-SK"/>
        </w:rPr>
      </w:pPr>
      <w:r>
        <w:rPr>
          <w:rStyle w:val="Odkaznapoznmkupodiarou"/>
        </w:rPr>
        <w:footnoteRef/>
      </w:r>
      <w:r>
        <w:t xml:space="preserve"> </w:t>
      </w:r>
      <w:r w:rsidRPr="00D11C96">
        <w:t>Ide o pracovnoprávny vzťah (pracovný pomer, dohody o prácach vykonávaných mimo pracovného pomeru) alebo obdobný pracovný vzťah (štátnozamestnanecký pomer, výkon práce vo verejnom záujme).</w:t>
      </w:r>
    </w:p>
  </w:footnote>
  <w:footnote w:id="37">
    <w:p w14:paraId="22AA2654" w14:textId="77777777" w:rsidR="00747501" w:rsidRPr="002D4628" w:rsidRDefault="00747501" w:rsidP="00735615">
      <w:pPr>
        <w:pStyle w:val="Textpoznmkypodiarou"/>
        <w:jc w:val="both"/>
        <w:rPr>
          <w:lang w:val="sk-SK"/>
        </w:rPr>
      </w:pPr>
      <w:r>
        <w:rPr>
          <w:rStyle w:val="Odkaznapoznmkupodiarou"/>
        </w:rPr>
        <w:footnoteRef/>
      </w:r>
      <w:r>
        <w:t xml:space="preserve"> </w:t>
      </w:r>
      <w:r>
        <w:rPr>
          <w:rFonts w:cs="Arial"/>
          <w:szCs w:val="19"/>
        </w:rPr>
        <w:t>Vo výnimočných prípadoch a na základe objektívne zdôvodnenej situácie, ktorá môže mať za následok nemožnosť realizovať schválený projekt, oprávnenú/-é aktivitu/-y projektu alebo ich podstatné časti, môže Poskytovateľ na základe posúdenia žiadosti o zmenu zmluvy vyjadriť písomný súhlas s realizáciou tejto zmeny projektu na základe uzavretej vhodnej zmluvy o spolupráci pri realizovaní projektu medzi prijímateľom a spolupracujúcim subjektom. Na základe takejto zmluvy môžu vznikať oprávnené výdavky projektu (predovšetkým personálne výdavky) na úrovni spolupracujúceho subjektu, za ktoré nesie plnú vecnú aj právnu zodpovednosť prijímateľ. Táto situácia môže nastať výhradne</w:t>
      </w:r>
      <w:r w:rsidRPr="002D4628">
        <w:t xml:space="preserve"> v čase realizácie projektu</w:t>
      </w:r>
      <w:r>
        <w:rPr>
          <w:rFonts w:cs="Arial"/>
          <w:szCs w:val="19"/>
        </w:rPr>
        <w:t>,</w:t>
      </w:r>
      <w:r w:rsidRPr="002D4628">
        <w:t xml:space="preserve"> po </w:t>
      </w:r>
      <w:r>
        <w:rPr>
          <w:rFonts w:cs="Arial"/>
          <w:szCs w:val="19"/>
        </w:rPr>
        <w:t xml:space="preserve">nadobudnutí </w:t>
      </w:r>
      <w:r w:rsidRPr="002D4628">
        <w:t>účinnosti Zmluvy o</w:t>
      </w:r>
      <w:r>
        <w:rPr>
          <w:rFonts w:cs="Arial"/>
          <w:szCs w:val="19"/>
        </w:rPr>
        <w:t> </w:t>
      </w:r>
      <w:r w:rsidRPr="002D4628">
        <w:t>NFP/ Rozhodnutia NFP</w:t>
      </w:r>
      <w:r>
        <w:rPr>
          <w:rFonts w:cs="Arial"/>
          <w:szCs w:val="19"/>
        </w:rPr>
        <w:t>,</w:t>
      </w:r>
      <w:r w:rsidRPr="002D4628">
        <w:t xml:space="preserve"> v</w:t>
      </w:r>
      <w:r>
        <w:rPr>
          <w:rFonts w:cs="Arial"/>
          <w:szCs w:val="19"/>
        </w:rPr>
        <w:t> </w:t>
      </w:r>
      <w:r w:rsidRPr="002D4628">
        <w:t>súlade s podmienkou oprávnenosti výdavkov realizácie projektu dotknutej výzvy/vyzvania</w:t>
      </w:r>
      <w:r>
        <w:rPr>
          <w:rFonts w:cs="Arial"/>
          <w:szCs w:val="19"/>
          <w:lang w:val="sk-SK"/>
        </w:rPr>
        <w:t>.</w:t>
      </w:r>
    </w:p>
  </w:footnote>
  <w:footnote w:id="38">
    <w:p w14:paraId="748D3330" w14:textId="77777777" w:rsidR="00747501" w:rsidRPr="009D7F63" w:rsidRDefault="00747501" w:rsidP="00735615">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39">
    <w:p w14:paraId="67F1ADFF" w14:textId="77777777" w:rsidR="00747501" w:rsidRPr="006E4CC8" w:rsidRDefault="00747501"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3DAD0FB1" w14:textId="77777777" w:rsidR="00747501" w:rsidRPr="007F7349" w:rsidRDefault="00747501" w:rsidP="005B7173">
      <w:pPr>
        <w:pStyle w:val="Odsekzoznamu"/>
        <w:numPr>
          <w:ilvl w:val="0"/>
          <w:numId w:val="86"/>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333FBD09" w14:textId="77777777" w:rsidR="00747501" w:rsidRPr="007F7349" w:rsidRDefault="00747501" w:rsidP="005B7173">
      <w:pPr>
        <w:pStyle w:val="Odsekzoznamu"/>
        <w:numPr>
          <w:ilvl w:val="0"/>
          <w:numId w:val="86"/>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2F43E3E7" w14:textId="77777777" w:rsidR="00747501" w:rsidRPr="007F7349" w:rsidRDefault="00747501" w:rsidP="005B7173">
      <w:pPr>
        <w:pStyle w:val="Odsekzoznamu"/>
        <w:numPr>
          <w:ilvl w:val="0"/>
          <w:numId w:val="86"/>
        </w:numPr>
        <w:tabs>
          <w:tab w:val="left" w:pos="426"/>
        </w:tabs>
        <w:ind w:left="426" w:hanging="284"/>
        <w:jc w:val="both"/>
        <w:rPr>
          <w:sz w:val="16"/>
          <w:szCs w:val="20"/>
        </w:rPr>
      </w:pPr>
      <w:r w:rsidRPr="007F7349">
        <w:rPr>
          <w:sz w:val="16"/>
          <w:szCs w:val="20"/>
        </w:rPr>
        <w:t>aj napriek používaniu si uchováva pôvodný tvar a vzhľad</w:t>
      </w:r>
    </w:p>
    <w:p w14:paraId="5A8AE264" w14:textId="77777777" w:rsidR="00747501" w:rsidRPr="00F41F62" w:rsidRDefault="00747501"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40">
    <w:p w14:paraId="1D1C0F7D" w14:textId="77777777" w:rsidR="00747501" w:rsidRPr="009D7F63" w:rsidRDefault="00747501"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41">
    <w:p w14:paraId="588AFD3C" w14:textId="77777777" w:rsidR="00747501" w:rsidRDefault="00747501" w:rsidP="00987382">
      <w:pPr>
        <w:pStyle w:val="Textpoznmkypodiarou"/>
        <w:jc w:val="both"/>
        <w:rPr>
          <w:lang w:val="sk-SK"/>
        </w:rPr>
      </w:pPr>
      <w:r>
        <w:rPr>
          <w:rStyle w:val="Odkaznapoznmkupodiarou"/>
        </w:rPr>
        <w:footnoteRef/>
      </w:r>
      <w:r>
        <w:t xml:space="preserve"> </w:t>
      </w:r>
      <w:r>
        <w:rPr>
          <w:lang w:val="sk-SK"/>
        </w:rPr>
        <w:t>Individuálne písomné (e-mailové) stanovisko RO pre OP EVS alebo podmienka poskytnutia príspevku pre oprávnenú aplikáciu zálohových/preddavkových platieb v rámci výzvy/vyzvania nie je potrebná pri realizácii preddavkov za úhradu nájmu priestorov ako aj úhrad preddavkov režijných nákladov súvisiacich s prevádzkou nehnuteľností (najmä úhrada preddavkov za energie, vodné a stočné, odvoz a likvidáciu odpadov a pod.) s tým, že prijímateľ/partner sú povinný dodržiavať všetky pravidlá vyplývajúce z osobitných predpisov a primeraného naplnenia rámcových  podmienok uvedených nižšie pri zabezpečovaní uvedených režijných nákladov. Obdobne ako pri režijných nákladoch platí postup aj pri realizácii preddavkov za poštové a telekomunikačné služby alebo zákazky s nízkou hodnotou pri zabezpečení hotelových a konferenčných priestorov a keteringových služieb.</w:t>
      </w:r>
    </w:p>
  </w:footnote>
  <w:footnote w:id="42">
    <w:p w14:paraId="6721C3EE" w14:textId="77777777" w:rsidR="00747501" w:rsidRDefault="00747501"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43">
    <w:p w14:paraId="15667933" w14:textId="77777777" w:rsidR="00747501" w:rsidRDefault="00747501"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44">
    <w:p w14:paraId="1744570C" w14:textId="77777777" w:rsidR="00747501" w:rsidRPr="004F28ED" w:rsidRDefault="00747501">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45">
    <w:p w14:paraId="3E8DE04D" w14:textId="64BA11DB" w:rsidR="00747501" w:rsidRPr="00B25E05" w:rsidRDefault="00747501" w:rsidP="00B25E05">
      <w:pPr>
        <w:pStyle w:val="Textpoznmkypodiarou"/>
        <w:jc w:val="both"/>
        <w:rPr>
          <w:lang w:val="sk-SK"/>
        </w:rPr>
      </w:pPr>
      <w:r>
        <w:rPr>
          <w:rStyle w:val="Odkaznapoznmkupodiarou"/>
        </w:rPr>
        <w:footnoteRef/>
      </w:r>
      <w:r>
        <w:t xml:space="preserve"> </w:t>
      </w:r>
      <w:r w:rsidRPr="00320628">
        <w:t xml:space="preserve">Ak sa </w:t>
      </w:r>
      <w:r w:rsidRPr="00B25E05">
        <w:t>nepožaduje kvalifikácia, alebo odborná spôsobilosť musí poskytovateľ vedieť posúdiť, či kvalita výstupu je v požadovanej kvalite.</w:t>
      </w:r>
    </w:p>
  </w:footnote>
  <w:footnote w:id="46">
    <w:p w14:paraId="33CC1FB5" w14:textId="77777777" w:rsidR="00747501" w:rsidRPr="0031793F" w:rsidRDefault="00747501">
      <w:pPr>
        <w:pStyle w:val="Textpoznmkypodiarou"/>
        <w:rPr>
          <w:lang w:val="sk-SK"/>
        </w:rPr>
      </w:pPr>
      <w:r>
        <w:rPr>
          <w:rStyle w:val="Odkaznapoznmkupodiarou"/>
        </w:rPr>
        <w:footnoteRef/>
      </w:r>
      <w:r>
        <w:t xml:space="preserve"> </w:t>
      </w:r>
      <w:r>
        <w:rPr>
          <w:lang w:val="sk-SK"/>
        </w:rPr>
        <w:t xml:space="preserve">Takýto pracovný pomer môže zamestnávateľ s vlastným zamestnancom uzavrieť  aj ako ďalší samostatný pracovný pomer zamestnanca v súlade s § 50 Zákonníka práce, teda </w:t>
      </w:r>
      <w:r w:rsidRPr="00614195">
        <w:rPr>
          <w:lang w:val="sk-SK"/>
        </w:rPr>
        <w:t>len na činnosti spočívajúce v prácach iného druhu</w:t>
      </w:r>
    </w:p>
  </w:footnote>
  <w:footnote w:id="47">
    <w:p w14:paraId="38E92D02" w14:textId="77777777" w:rsidR="00747501" w:rsidRPr="00E1641D" w:rsidRDefault="00747501" w:rsidP="00346CD1">
      <w:pPr>
        <w:pStyle w:val="Textpoznmkypodiarou"/>
        <w:jc w:val="both"/>
        <w:rPr>
          <w:lang w:val="sk-SK"/>
        </w:rPr>
      </w:pPr>
      <w:r>
        <w:rPr>
          <w:rStyle w:val="Odkaznapoznmkupodiarou"/>
        </w:rPr>
        <w:footnoteRef/>
      </w:r>
      <w:r w:rsidRPr="00E1641D">
        <w:rPr>
          <w:szCs w:val="16"/>
          <w:lang w:val="sk-SK"/>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lang w:val="sk-SK"/>
        </w:rPr>
        <w:t>25</w:t>
      </w:r>
      <w:r w:rsidRPr="00E1641D">
        <w:rPr>
          <w:szCs w:val="16"/>
          <w:lang w:val="sk-SK"/>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w:t>
      </w:r>
      <w:r>
        <w:rPr>
          <w:szCs w:val="16"/>
          <w:lang w:val="sk-SK"/>
        </w:rPr>
        <w:t xml:space="preserve"> alebo žiadateľa dopytovo-orientovaného projektu, ktorý je subjektom verejnej správy</w:t>
      </w:r>
      <w:r w:rsidRPr="00E1641D">
        <w:rPr>
          <w:szCs w:val="16"/>
          <w:lang w:val="sk-SK"/>
        </w:rPr>
        <w:t xml:space="preserve">. </w:t>
      </w:r>
      <w:r w:rsidRPr="00E1641D">
        <w:rPr>
          <w:lang w:val="sk-SK"/>
        </w:rPr>
        <w:t xml:space="preserve"> </w:t>
      </w:r>
    </w:p>
  </w:footnote>
  <w:footnote w:id="48">
    <w:p w14:paraId="64707FCA" w14:textId="77777777" w:rsidR="00747501" w:rsidRPr="0029658C" w:rsidRDefault="00747501" w:rsidP="00346CD1">
      <w:pPr>
        <w:pStyle w:val="Default"/>
        <w:jc w:val="both"/>
        <w:rPr>
          <w:szCs w:val="16"/>
          <w:lang w:val="x-none"/>
        </w:rPr>
      </w:pPr>
      <w:r w:rsidRPr="00E1641D">
        <w:rPr>
          <w:rStyle w:val="Odkaznapoznmkupodiarou"/>
          <w:lang w:val="sk-SK"/>
        </w:rPr>
        <w:footnoteRef/>
      </w:r>
      <w:r w:rsidRPr="00E1641D">
        <w:rPr>
          <w:rFonts w:ascii="Arial" w:hAnsi="Arial"/>
          <w:color w:val="auto"/>
          <w:sz w:val="16"/>
          <w:szCs w:val="16"/>
          <w:lang w:val="sk-SK" w:eastAsia="x-none"/>
        </w:rPr>
        <w:t>Index sa vypočíta ako priemerná hodnota ročných indexov</w:t>
      </w:r>
      <w:r w:rsidRPr="0029658C">
        <w:rPr>
          <w:rFonts w:ascii="Arial" w:hAnsi="Arial"/>
          <w:color w:val="auto"/>
          <w:sz w:val="16"/>
          <w:szCs w:val="16"/>
          <w:lang w:val="x-none" w:eastAsia="x-none"/>
        </w:rPr>
        <w:t xml:space="preserve"> za tri ostatné kalendárne roky. Aplikuje sa oblasť „Demografia a sociálne štatistiky - Náklady práce - Priemerná mesačná mzda podľa odvetví“, obdobie 1. - 4. Q.</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49">
    <w:p w14:paraId="4AE34EF6" w14:textId="77777777" w:rsidR="00747501" w:rsidRDefault="00747501" w:rsidP="00A052EC">
      <w:pPr>
        <w:pStyle w:val="Default"/>
        <w:jc w:val="both"/>
        <w:rPr>
          <w:rFonts w:ascii="Arial" w:hAnsi="Arial"/>
          <w:color w:val="auto"/>
          <w:sz w:val="16"/>
          <w:szCs w:val="16"/>
          <w:lang w:val="sk-SK" w:eastAsia="x-none"/>
        </w:rPr>
      </w:pPr>
      <w:r>
        <w:rPr>
          <w:rStyle w:val="Odkaznapoznmkupodiarou"/>
        </w:rPr>
        <w:footnoteRef/>
      </w:r>
      <w:r>
        <w:rPr>
          <w:rFonts w:ascii="Arial" w:hAnsi="Arial"/>
          <w:color w:val="auto"/>
          <w:sz w:val="16"/>
          <w:szCs w:val="16"/>
          <w:lang w:val="sk-SK" w:eastAsia="x-none"/>
        </w:rPr>
        <w:t xml:space="preserve">T.j. </w:t>
      </w:r>
      <w:r w:rsidRPr="0084507C">
        <w:rPr>
          <w:rFonts w:ascii="Arial" w:hAnsi="Arial"/>
          <w:color w:val="auto"/>
          <w:sz w:val="16"/>
          <w:szCs w:val="16"/>
          <w:lang w:val="sk-SK" w:eastAsia="x-none"/>
        </w:rPr>
        <w:t xml:space="preserve"> </w:t>
      </w:r>
      <w:r>
        <w:rPr>
          <w:rFonts w:ascii="Arial" w:hAnsi="Arial"/>
          <w:color w:val="auto"/>
          <w:sz w:val="16"/>
          <w:szCs w:val="16"/>
          <w:lang w:val="sk-SK" w:eastAsia="x-none"/>
        </w:rPr>
        <w:t>funkčný plat</w:t>
      </w:r>
      <w:r w:rsidRPr="009B5F76">
        <w:rPr>
          <w:rFonts w:ascii="Arial" w:hAnsi="Arial"/>
          <w:color w:val="auto"/>
          <w:sz w:val="16"/>
          <w:szCs w:val="16"/>
          <w:lang w:val="sk-SK" w:eastAsia="x-none"/>
        </w:rPr>
        <w:t xml:space="preserve"> </w:t>
      </w:r>
      <w:r>
        <w:rPr>
          <w:rFonts w:ascii="Arial" w:hAnsi="Arial"/>
          <w:color w:val="auto"/>
          <w:sz w:val="16"/>
          <w:szCs w:val="16"/>
          <w:lang w:val="sk-SK" w:eastAsia="x-none"/>
        </w:rPr>
        <w:t>zamestnanca, resp. jeho ekvivalent je v každom mesiaci rovnaký a vo vzťahu k počtu pracovných dní/hodín v jednotlivých mesiacoch roka sa mení výška priemernej hodinovej ceny práce v príslušnom kalendárnom mesiaci</w:t>
      </w:r>
      <w:r w:rsidRPr="0029658C">
        <w:rPr>
          <w:rFonts w:ascii="Arial" w:hAnsi="Arial"/>
          <w:color w:val="auto"/>
          <w:sz w:val="16"/>
          <w:szCs w:val="16"/>
          <w:lang w:val="x-none" w:eastAsia="x-none"/>
        </w:rPr>
        <w:t>.</w:t>
      </w:r>
      <w:r>
        <w:rPr>
          <w:rFonts w:ascii="Arial" w:hAnsi="Arial"/>
          <w:color w:val="auto"/>
          <w:sz w:val="16"/>
          <w:szCs w:val="16"/>
          <w:lang w:val="sk-SK" w:eastAsia="x-none"/>
        </w:rPr>
        <w:t xml:space="preserve"> </w:t>
      </w:r>
    </w:p>
    <w:p w14:paraId="0D590066" w14:textId="77777777" w:rsidR="00747501" w:rsidRPr="0029658C" w:rsidRDefault="00747501" w:rsidP="00A052EC">
      <w:pPr>
        <w:pStyle w:val="Default"/>
        <w:jc w:val="both"/>
        <w:rPr>
          <w:rFonts w:ascii="Arial" w:hAnsi="Arial"/>
          <w:color w:val="auto"/>
          <w:sz w:val="16"/>
          <w:szCs w:val="16"/>
          <w:lang w:val="x-none" w:eastAsia="x-none"/>
        </w:rPr>
      </w:pPr>
      <w:r w:rsidRPr="00765644">
        <w:rPr>
          <w:rFonts w:ascii="Arial" w:hAnsi="Arial"/>
          <w:color w:val="auto"/>
          <w:sz w:val="16"/>
          <w:szCs w:val="16"/>
          <w:lang w:val="sk-SK" w:eastAsia="x-none"/>
        </w:rPr>
        <w:t>V</w:t>
      </w:r>
      <w:r>
        <w:rPr>
          <w:rFonts w:ascii="Arial" w:hAnsi="Arial"/>
          <w:color w:val="auto"/>
          <w:sz w:val="16"/>
          <w:szCs w:val="16"/>
          <w:lang w:val="sk-SK" w:eastAsia="x-none"/>
        </w:rPr>
        <w:t> </w:t>
      </w:r>
      <w:r w:rsidRPr="00765644">
        <w:rPr>
          <w:rFonts w:ascii="Arial" w:hAnsi="Arial"/>
          <w:color w:val="auto"/>
          <w:sz w:val="16"/>
          <w:szCs w:val="16"/>
          <w:lang w:val="sk-SK" w:eastAsia="x-none"/>
        </w:rPr>
        <w:t>uvedeno</w:t>
      </w:r>
      <w:r>
        <w:rPr>
          <w:rFonts w:ascii="Arial" w:hAnsi="Arial"/>
          <w:color w:val="auto"/>
          <w:sz w:val="16"/>
          <w:szCs w:val="16"/>
          <w:lang w:val="sk-SK" w:eastAsia="x-none"/>
        </w:rPr>
        <w:t xml:space="preserve">m prípade vychádza prijímateľ z maximálnej schválenej jednotkovej ceny v rozpočte, ktorá zodpovedá úrovni tarifného platu v čase schválenia ŽoNFP (buď ako priemerná/mediánová alebo ako maximálna v závislosti od mzdovej politiky predloženej v ŽoNFP). </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50">
    <w:p w14:paraId="2A70F20B" w14:textId="77777777" w:rsidR="00747501" w:rsidRPr="00765644" w:rsidRDefault="00747501" w:rsidP="00A052EC">
      <w:pPr>
        <w:pStyle w:val="Textpoznmkypodiarou"/>
        <w:jc w:val="both"/>
        <w:rPr>
          <w:lang w:val="sk-SK"/>
        </w:rPr>
      </w:pPr>
      <w:r>
        <w:rPr>
          <w:rStyle w:val="Odkaznapoznmkupodiarou"/>
        </w:rPr>
        <w:footnoteRef/>
      </w:r>
      <w:r>
        <w:t xml:space="preserve"> </w:t>
      </w:r>
      <w:r>
        <w:rPr>
          <w:lang w:val="sk-SK"/>
        </w:rPr>
        <w:t xml:space="preserve">Prijímateľ musí akceptovať pri určení oprávnenej výšky výdavkov v každom mesiaci kedy je uhradená mzda zamestnancovi, že zodpovedajúca mzda na každej projektovej pozícii v mesiaci neprekročí určený maximálny limit projektovej pozície podľa </w:t>
      </w:r>
      <w:r>
        <w:t>Usmernenia RO pre OP EVS č. 5</w:t>
      </w:r>
      <w:r>
        <w:rPr>
          <w:lang w:val="sk-SK"/>
        </w:rPr>
        <w:t>..</w:t>
      </w:r>
    </w:p>
  </w:footnote>
  <w:footnote w:id="51">
    <w:p w14:paraId="4A02512F" w14:textId="77777777" w:rsidR="00747501" w:rsidRDefault="00747501" w:rsidP="006A2DA0">
      <w:pPr>
        <w:pStyle w:val="Textpoznmkypodiarou"/>
        <w:jc w:val="both"/>
        <w:rPr>
          <w:lang w:val="sk-SK"/>
        </w:rPr>
      </w:pPr>
      <w:r>
        <w:rPr>
          <w:rStyle w:val="Odkaznapoznmkupodiarou"/>
        </w:rPr>
        <w:footnoteRef/>
      </w:r>
      <w:r>
        <w:rPr>
          <w:lang w:val="sk-SK"/>
        </w:rPr>
        <w:t>Výstupmi sa rozumejú predovšetkým výstupy projektu definované v popise, resp. opise projektu, najmä v prípade ak sa takýmito výstupmi preukazuje plnenie merateľných ukazovateľov projektu. Zároveň prijímateľ vo vzťahu k vykonanej pracovnej činnosti zamestnancov pre potreby preukazovania oprávnenosti výdavkov môže v rámci vykonávanej pracovnej agendy dokladovať činnosť zamestnancov aj inými výstupmi (ktoré nie sú priamo výstupmi projektu definovanými v rámci opisu projektu), napr. pracovnými podkladmi alebo záznamami o výsledku pracovnej činnosti, ktoré najmä podporujú vypracovanie regulérneho výstupu projektu. Všetky podstatné pracovné podklady a záznamy k projektovým výstupom ako aj samotné výstupy projektu, v prípade ak je to relevantné, je prijímateľ po vypracovaní uceleného výstupu pracovnej činnosti a projektu zamestancom/--ami povinný udržiavať v rámci projektového spisu (registratúry alebo archívu) výhradne vo finálnej verzii (prijímateľ nie je povinný evidovať čiastkové, pracovné výstupy, resp. pracovné verzie dokumentov) a ak je to účelné aj so schválením štatutárnym orgánom alebo ním splnomocnenou osobou, prípadne aj s označením osôb, ktoré na príslušnom výstupe pracovali.</w:t>
      </w:r>
    </w:p>
    <w:p w14:paraId="55F152F6" w14:textId="77777777" w:rsidR="00747501" w:rsidRDefault="00747501" w:rsidP="006A2DA0">
      <w:pPr>
        <w:pStyle w:val="Textpoznmkypodiarou"/>
        <w:jc w:val="both"/>
        <w:rPr>
          <w:lang w:val="sk-SK"/>
        </w:rPr>
      </w:pPr>
      <w:r>
        <w:rPr>
          <w:lang w:val="sk-SK"/>
        </w:rPr>
        <w:t>Vyššie uvedené nezbavuje povinnosti prijímateľa a jeho zamestnancov udržiavať priebežné výstupy pracovnej činnosti najmä v prípadoch, keď sa samotná pracovná činnosť týka konkrétneho výstupu a časový rámec jeho realizácie presahuje viac ako jeden kalendárny mesiac a pre účely finančnej kontroly nie je možné na strane prijímateľa objektívne zdokladovať oprávnenú činnosť zamestnancov.</w:t>
      </w:r>
    </w:p>
    <w:p w14:paraId="26088DDF" w14:textId="77777777" w:rsidR="00747501" w:rsidRDefault="00747501" w:rsidP="006A2DA0">
      <w:pPr>
        <w:pStyle w:val="Textpoznmkypodiarou"/>
        <w:jc w:val="both"/>
        <w:rPr>
          <w:lang w:val="sk-SK"/>
        </w:rPr>
      </w:pPr>
      <w:r>
        <w:rPr>
          <w:lang w:val="sk-SK"/>
        </w:rPr>
        <w:t xml:space="preserve">V prípade ak sú projektové činnosti orgánu verejnej moci orientované procesne a predmetom oprávnenosti výdavkov je výkon samotnej pracovnej činnosti zamestnanca v prospech zamestnávateľa a ak takto určí poskytovateľ vo výzve/vyzvaní,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w:t>
      </w:r>
    </w:p>
    <w:p w14:paraId="31376A12" w14:textId="77777777" w:rsidR="00747501" w:rsidRPr="00033E1E" w:rsidRDefault="00747501"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52">
    <w:p w14:paraId="35ED0803" w14:textId="77777777" w:rsidR="00747501" w:rsidRPr="00B8602D" w:rsidRDefault="00747501">
      <w:pPr>
        <w:pStyle w:val="Textpoznmkypodiarou"/>
        <w:rPr>
          <w:lang w:val="sk-SK"/>
        </w:rPr>
      </w:pPr>
      <w:r>
        <w:rPr>
          <w:rStyle w:val="Odkaznapoznmkupodiarou"/>
        </w:rPr>
        <w:footnoteRef/>
      </w:r>
      <w:r>
        <w:t xml:space="preserve"> Zamestnancovi na kratší pracovný pomer nemôže zamestnávateľ nariadiť prácu nadčas, môže sa na nej so zamestnancom </w:t>
      </w:r>
      <w:r>
        <w:rPr>
          <w:lang w:val="sk-SK"/>
        </w:rPr>
        <w:t xml:space="preserve">len </w:t>
      </w:r>
      <w:r>
        <w:t>dohodnúť</w:t>
      </w:r>
      <w:r>
        <w:rPr>
          <w:lang w:val="sk-SK"/>
        </w:rPr>
        <w:t>.</w:t>
      </w:r>
    </w:p>
  </w:footnote>
  <w:footnote w:id="53">
    <w:p w14:paraId="61591BE7" w14:textId="77777777" w:rsidR="00747501" w:rsidRPr="00BD5C09" w:rsidRDefault="00747501" w:rsidP="00736D46">
      <w:pPr>
        <w:pStyle w:val="Textpoznmkypodiarou"/>
        <w:jc w:val="both"/>
        <w:rPr>
          <w:lang w:val="sk-SK"/>
        </w:rPr>
      </w:pPr>
      <w:r>
        <w:rPr>
          <w:rStyle w:val="Odkaznapoznmkupodiarou"/>
        </w:rPr>
        <w:footnoteRef/>
      </w:r>
      <w:r>
        <w:t xml:space="preserve">  Realiz</w:t>
      </w:r>
      <w:r>
        <w:rPr>
          <w:lang w:val="sk-SK"/>
        </w:rPr>
        <w:t>ácia projektových činností výhradne v rámci nadčasového fondu sa neakceptuje pri pracovných pozíciách týkajúcich sa analytických pozícií a pracovných pozícií, ktorými dochádza k tvorbe nových pracovných miest alebo posilňovaniu existujúcich pracovných miest kapacít orgánov verejnej správy a inštitúcií nimi zriadenými ako aj ostatnými organizáciami na účel výkonu verejnej moci alebo určenými na poskytovanie verejných služieb.</w:t>
      </w:r>
    </w:p>
  </w:footnote>
  <w:footnote w:id="54">
    <w:p w14:paraId="32904B54" w14:textId="77777777" w:rsidR="00747501" w:rsidRPr="00867B4C" w:rsidRDefault="00747501" w:rsidP="0099542E">
      <w:pPr>
        <w:autoSpaceDE w:val="0"/>
        <w:autoSpaceDN w:val="0"/>
        <w:adjustRightInd w:val="0"/>
        <w:jc w:val="both"/>
      </w:pPr>
      <w:r>
        <w:rPr>
          <w:rStyle w:val="Odkaznapoznmkupodiarou"/>
        </w:rPr>
        <w:footnoteRef/>
      </w:r>
      <w:r w:rsidRPr="0099542E">
        <w:rPr>
          <w:sz w:val="16"/>
          <w:szCs w:val="20"/>
          <w:lang w:eastAsia="x-none"/>
        </w:rPr>
        <w:t xml:space="preserve">T.j. v prípade pracovného výkazu štatutárneho orgánu prijímateľa podpisuje pracovný výkaz orgán v zmysle osobitného predpisu alebo iná </w:t>
      </w:r>
      <w:r>
        <w:rPr>
          <w:sz w:val="16"/>
          <w:szCs w:val="20"/>
          <w:lang w:eastAsia="x-none"/>
        </w:rPr>
        <w:t xml:space="preserve">(splnomocnená) </w:t>
      </w:r>
      <w:r w:rsidRPr="0099542E">
        <w:rPr>
          <w:sz w:val="16"/>
          <w:szCs w:val="20"/>
          <w:lang w:eastAsia="x-none"/>
        </w:rPr>
        <w:t xml:space="preserve">osoba/osoby tak, aby nedošlo k strate kontrolného prostredia a aby vykonanie práce bolo nespochybniteľné (napr. prácu preberú </w:t>
      </w:r>
      <w:r>
        <w:rPr>
          <w:sz w:val="16"/>
          <w:szCs w:val="20"/>
          <w:lang w:eastAsia="x-none"/>
        </w:rPr>
        <w:t>minimálne dvaja</w:t>
      </w:r>
      <w:r w:rsidRPr="0099542E">
        <w:rPr>
          <w:sz w:val="16"/>
          <w:szCs w:val="20"/>
          <w:lang w:eastAsia="x-none"/>
        </w:rPr>
        <w:t xml:space="preserve"> riadiaci zamestnanci projektového tímu, napr. projektový manažér a finančný manažér).</w:t>
      </w:r>
      <w:r w:rsidRPr="0073389C">
        <w:t xml:space="preserve"> </w:t>
      </w:r>
    </w:p>
  </w:footnote>
  <w:footnote w:id="55">
    <w:p w14:paraId="64A6AA42" w14:textId="77777777" w:rsidR="00747501" w:rsidRPr="00EA00BD" w:rsidRDefault="00747501" w:rsidP="00EA00BD">
      <w:pPr>
        <w:pStyle w:val="Textpoznmkypodiarou"/>
        <w:jc w:val="both"/>
        <w:rPr>
          <w:lang w:val="sk-SK"/>
        </w:rPr>
      </w:pPr>
      <w:r>
        <w:rPr>
          <w:rStyle w:val="Odkaznapoznmkupodiarou"/>
        </w:rPr>
        <w:footnoteRef/>
      </w:r>
      <w:r>
        <w:rPr>
          <w:lang w:val="sk-SK"/>
        </w:rPr>
        <w:t xml:space="preserve">Štatutárny orgán, resp. splnomocnená osoba na výkon činností štatutárneho orgánu je povinná činnosti súvisiace s riadením organizácie preukázať v pracovnom výkaze ako inú činnosť nesúvisiacu s činnosťami v prospech EŠIF projektov. V prípade, že štatutárny orgán, resp. splnomocnená osoba nepreukáže v pracovnom výkaze činnosti súvisiace s riadením organizácie v požadovanej minimálnej miere (zodpovedajúcej aspoň 50%-nému pracovnému úväzku) je poskytovateľ oprávnený považovať v režime pracovného dňa a vo vzťahu k maximálnemu 12-hodinovému dennému pracovnému času zamestnanca za oprávnenú pre EŠIF projekty dennú alokáciu pracovného času maximálne do výšky 8,00 odpracovaných hodín. </w:t>
      </w:r>
    </w:p>
  </w:footnote>
  <w:footnote w:id="56">
    <w:p w14:paraId="68DE9086" w14:textId="77777777" w:rsidR="00747501" w:rsidRPr="00EA00BD" w:rsidRDefault="00747501" w:rsidP="00EA00BD">
      <w:pPr>
        <w:pStyle w:val="Textpoznmkypodiarou"/>
        <w:jc w:val="both"/>
        <w:rPr>
          <w:lang w:val="sk-SK"/>
        </w:rPr>
      </w:pPr>
      <w:r>
        <w:rPr>
          <w:rStyle w:val="Odkaznapoznmkupodiarou"/>
        </w:rPr>
        <w:footnoteRef/>
      </w:r>
      <w:r>
        <w:rPr>
          <w:lang w:val="sk-SK"/>
        </w:rPr>
        <w:t>V odôvodnených prípadoch, ak ide o vedúceho riadiaceho pracovníka alebo vedúceho zamestnanca, ktorý riadi kolektív na nižšej úrovni hierarchie organizácie, kde sú všetci zamestnanci zapojení v plnej miere do projektu a ktorý vykonáva výhradne činnosti súvisiace s projektom, môže byť takýto zamestnanec financovaný až do výšky 100% svojho riadneho pracovného úväzku.</w:t>
      </w:r>
    </w:p>
  </w:footnote>
  <w:footnote w:id="57">
    <w:p w14:paraId="3D5B49C2" w14:textId="77777777" w:rsidR="00747501" w:rsidRPr="00736D46" w:rsidRDefault="00747501" w:rsidP="00C8515B">
      <w:pPr>
        <w:autoSpaceDE w:val="0"/>
        <w:autoSpaceDN w:val="0"/>
        <w:adjustRightInd w:val="0"/>
        <w:spacing w:before="120" w:after="120" w:line="288" w:lineRule="auto"/>
        <w:jc w:val="both"/>
        <w:rPr>
          <w:sz w:val="16"/>
          <w:szCs w:val="16"/>
        </w:rPr>
      </w:pPr>
      <w:r>
        <w:rPr>
          <w:rStyle w:val="Odkaznapoznmkupodiarou"/>
        </w:rPr>
        <w:footnoteRef/>
      </w:r>
      <w:r w:rsidRPr="00736D46">
        <w:rPr>
          <w:sz w:val="16"/>
          <w:szCs w:val="16"/>
        </w:rPr>
        <w:t xml:space="preserve"> </w:t>
      </w:r>
      <w:r>
        <w:rPr>
          <w:sz w:val="16"/>
          <w:szCs w:val="16"/>
        </w:rPr>
        <w:t>Č</w:t>
      </w:r>
      <w:r w:rsidRPr="00736D46">
        <w:rPr>
          <w:sz w:val="16"/>
          <w:szCs w:val="16"/>
        </w:rPr>
        <w:t>innosti</w:t>
      </w:r>
      <w:r>
        <w:rPr>
          <w:sz w:val="16"/>
          <w:szCs w:val="16"/>
        </w:rPr>
        <w:t xml:space="preserve">, </w:t>
      </w:r>
      <w:r w:rsidRPr="00683DFB">
        <w:rPr>
          <w:sz w:val="16"/>
          <w:szCs w:val="16"/>
        </w:rPr>
        <w:t xml:space="preserve">ktoré vyplývajú organizácii z jej postavenia </w:t>
      </w:r>
      <w:r w:rsidRPr="00736D46">
        <w:rPr>
          <w:sz w:val="16"/>
          <w:szCs w:val="16"/>
        </w:rPr>
        <w:t>má organizácia zabezpečiť vo vlastnom mene a na vlastnú zodpovednosť predovšetkým vlastnými personálnymi kapacitami na pracovný pomer (napr. v prípade subjektov štátnej alebo verejnej správy alebo nimi zriadenými organizáciami, ostatných verejnoprávnych inštitúcií, náplň činnosti vyplývajúca zo zakladacej zmluvy, predmetu činnosti alebo obdobného dokumentu popisujúceho činnosť organizácie).</w:t>
      </w:r>
      <w:r>
        <w:rPr>
          <w:sz w:val="16"/>
          <w:szCs w:val="16"/>
        </w:rPr>
        <w:t xml:space="preserve"> </w:t>
      </w:r>
    </w:p>
    <w:p w14:paraId="72297296" w14:textId="77777777" w:rsidR="00747501" w:rsidRPr="00736D46" w:rsidRDefault="00747501">
      <w:pPr>
        <w:pStyle w:val="Textpoznmkypodiarou"/>
        <w:rPr>
          <w:lang w:val="sk-SK"/>
        </w:rPr>
      </w:pPr>
    </w:p>
  </w:footnote>
  <w:footnote w:id="58">
    <w:p w14:paraId="3B1DDFE6" w14:textId="77777777" w:rsidR="00747501" w:rsidRPr="00965E93" w:rsidRDefault="00747501"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59">
    <w:p w14:paraId="04235AB1" w14:textId="77777777" w:rsidR="00747501" w:rsidRPr="009D7F63" w:rsidRDefault="00747501"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60">
    <w:p w14:paraId="5B5AED80" w14:textId="77777777" w:rsidR="00747501" w:rsidRPr="009D7F63" w:rsidRDefault="00747501"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61">
    <w:p w14:paraId="4A561FFD" w14:textId="77777777" w:rsidR="00747501" w:rsidRPr="009D7F63" w:rsidRDefault="00747501"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62">
    <w:p w14:paraId="65161A9A" w14:textId="77777777" w:rsidR="00747501" w:rsidRPr="009D7F63" w:rsidRDefault="00747501"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1C078327" w14:textId="77777777" w:rsidR="00747501" w:rsidRPr="009D7F63" w:rsidRDefault="00747501"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63">
    <w:p w14:paraId="673F36A6" w14:textId="77777777" w:rsidR="00747501" w:rsidRPr="009D7F63" w:rsidRDefault="00747501"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64">
    <w:p w14:paraId="7F206314" w14:textId="77777777" w:rsidR="00747501" w:rsidRPr="009D7F63" w:rsidRDefault="00747501"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65">
    <w:p w14:paraId="1886023C" w14:textId="77777777" w:rsidR="00747501" w:rsidRPr="009D7F63" w:rsidRDefault="00747501"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681076F6" w14:textId="77777777" w:rsidR="00747501" w:rsidRPr="009D7F63" w:rsidRDefault="00747501"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66">
    <w:p w14:paraId="63554002" w14:textId="48DF0BE4" w:rsidR="00747501" w:rsidRPr="0064452F" w:rsidRDefault="00747501" w:rsidP="0064452F">
      <w:pPr>
        <w:pStyle w:val="Textpoznmkypodiarou"/>
        <w:jc w:val="both"/>
        <w:rPr>
          <w:lang w:val="sk-SK"/>
        </w:rPr>
      </w:pPr>
      <w:r>
        <w:rPr>
          <w:rStyle w:val="Odkaznapoznmkupodiarou"/>
        </w:rPr>
        <w:footnoteRef/>
      </w:r>
      <w:r>
        <w:t xml:space="preserve"> </w:t>
      </w:r>
      <w:r w:rsidRPr="00EF6EFE">
        <w:t>V prípade dohôd o prácach vykonávaných mimo pracovného pomeru (§§ 223 až 228a Zákonníka práce) ide o obdobie najviac 12 mesiacov.</w:t>
      </w:r>
    </w:p>
  </w:footnote>
  <w:footnote w:id="67">
    <w:p w14:paraId="5AB099ED" w14:textId="77777777" w:rsidR="00747501" w:rsidRPr="00062F88" w:rsidRDefault="00747501"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68">
    <w:p w14:paraId="440DFBC7" w14:textId="77777777" w:rsidR="00747501" w:rsidRDefault="00747501" w:rsidP="009B4AEF">
      <w:pPr>
        <w:pStyle w:val="Textpoznmkypodiarou"/>
        <w:jc w:val="both"/>
      </w:pPr>
      <w:r>
        <w:rPr>
          <w:rStyle w:val="Odkaznapoznmkupodiarou"/>
        </w:rPr>
        <w:footnoteRef/>
      </w:r>
      <w:r>
        <w:t xml:space="preserve"> Priznanie odmeny príslušnému zamestnancovi musí byť náležite zdôvodnené.</w:t>
      </w:r>
    </w:p>
  </w:footnote>
  <w:footnote w:id="69">
    <w:p w14:paraId="6780E399" w14:textId="77777777" w:rsidR="00747501" w:rsidRPr="00F72B7B" w:rsidRDefault="00747501" w:rsidP="00F72B7B">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70">
    <w:p w14:paraId="56A84A69" w14:textId="77777777" w:rsidR="00747501" w:rsidRDefault="00747501"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w:t>
      </w:r>
      <w:r>
        <w:rPr>
          <w:lang w:val="sk-SK"/>
        </w:rPr>
        <w:t>bežný</w:t>
      </w:r>
      <w:r>
        <w:t xml:space="preserve"> rok, oprávnená výška mesačnej odmeny vychádza z počtu odpracovaných mesiacov v </w:t>
      </w:r>
      <w:r>
        <w:rPr>
          <w:lang w:val="sk-SK"/>
        </w:rPr>
        <w:t>bežnom</w:t>
      </w:r>
      <w:r>
        <w:t xml:space="preserve">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71">
    <w:p w14:paraId="113B7238" w14:textId="77777777" w:rsidR="00747501" w:rsidRDefault="00747501" w:rsidP="009B4AEF">
      <w:pPr>
        <w:pStyle w:val="Textpoznmkypodiarou"/>
        <w:jc w:val="both"/>
      </w:pPr>
      <w:r>
        <w:rPr>
          <w:rStyle w:val="Odkaznapoznmkupodiarou"/>
        </w:rPr>
        <w:footnoteRef/>
      </w:r>
      <w:r>
        <w:t xml:space="preserve"> Kumulovaná výška priznaných odmien za </w:t>
      </w:r>
      <w:r>
        <w:rPr>
          <w:lang w:val="sk-SK"/>
        </w:rPr>
        <w:t>bežný</w:t>
      </w:r>
      <w:r>
        <w:t xml:space="preserve"> rok musí pomerne zodpovedať počtu odpracovaných mesiacov príslušného zamestnanca za </w:t>
      </w:r>
      <w:r>
        <w:rPr>
          <w:lang w:val="sk-SK"/>
        </w:rPr>
        <w:t>bežný</w:t>
      </w:r>
      <w:r>
        <w:t xml:space="preserve"> rok (napr. ak príslušný zamestnanec odpracoval 8 mesiacov za </w:t>
      </w:r>
      <w:r>
        <w:rPr>
          <w:lang w:val="sk-SK"/>
        </w:rPr>
        <w:t>bežný</w:t>
      </w:r>
      <w:r>
        <w:t xml:space="preserve"> rok, oprávnená výška odmeny bude 1/8 vyššie uvedeného ročného limitu</w:t>
      </w:r>
      <w:r>
        <w:rPr>
          <w:lang w:val="sk-SK"/>
        </w:rPr>
        <w:t>)</w:t>
      </w:r>
      <w:r>
        <w:t xml:space="preserve">. </w:t>
      </w:r>
    </w:p>
  </w:footnote>
  <w:footnote w:id="72">
    <w:p w14:paraId="0AF0F428" w14:textId="77777777" w:rsidR="00747501" w:rsidRPr="00AF0A84" w:rsidRDefault="00747501">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73">
    <w:p w14:paraId="58D353E8" w14:textId="77777777" w:rsidR="00747501" w:rsidRPr="009D7F63" w:rsidRDefault="00747501"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74">
    <w:p w14:paraId="400CF982" w14:textId="68214655" w:rsidR="00747501" w:rsidRPr="00B275B2" w:rsidRDefault="00747501" w:rsidP="00AB15E6">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w:t>
      </w:r>
      <w:r>
        <w:rPr>
          <w:lang w:val="sk-SK"/>
        </w:rPr>
        <w:t xml:space="preserve">y </w:t>
      </w:r>
      <w:r w:rsidRPr="006E2282">
        <w:rPr>
          <w:lang w:val="sk-SK"/>
        </w:rPr>
        <w:t xml:space="preserve">uvedené v „GUIDELINES FOR THE APPLICATION TO THE EXCHANGE OF THE OFFICIALS PROGRAMME AND REIMBURSEMENT OF TRAVEL AND SUBSISTENCE EXPENSES“ - </w:t>
      </w:r>
      <w:hyperlink r:id="rId1" w:history="1">
        <w:r w:rsidRPr="006E2282">
          <w:rPr>
            <w:rStyle w:val="Hypertextovprepojenie"/>
            <w:sz w:val="16"/>
            <w:lang w:val="sk-SK"/>
          </w:rPr>
          <w:t>https://ec.europa.eu/chafea/consumers/networks/exchange-of-officials/documents/exo-2020-guidelines_en.pdf</w:t>
        </w:r>
      </w:hyperlink>
    </w:p>
  </w:footnote>
  <w:footnote w:id="75">
    <w:p w14:paraId="4CCCB3F6" w14:textId="77777777" w:rsidR="00747501" w:rsidRPr="001277DD" w:rsidRDefault="00747501"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76">
    <w:p w14:paraId="6420C5FF" w14:textId="29BA432B" w:rsidR="00747501" w:rsidRPr="00EA00BD" w:rsidRDefault="00747501" w:rsidP="007E7D6C">
      <w:pPr>
        <w:pStyle w:val="Textpoznmkypodiarou"/>
        <w:jc w:val="both"/>
        <w:rPr>
          <w:rFonts w:asciiTheme="minorHAnsi" w:hAnsiTheme="minorHAnsi"/>
          <w:color w:val="00A1DE"/>
          <w:szCs w:val="16"/>
          <w:u w:val="single"/>
          <w:lang w:val="sk-SK"/>
        </w:rPr>
      </w:pPr>
      <w:r w:rsidRPr="001277DD">
        <w:rPr>
          <w:rStyle w:val="Odkaznapoznmkupodiarou"/>
          <w:lang w:val="sk-SK"/>
        </w:rPr>
        <w:footnoteRef/>
      </w:r>
      <w:r w:rsidRPr="001277DD">
        <w:rPr>
          <w:lang w:val="sk-SK"/>
        </w:rPr>
        <w:t xml:space="preserve"> </w:t>
      </w:r>
      <w:r w:rsidRPr="001277DD">
        <w:rPr>
          <w:szCs w:val="16"/>
          <w:lang w:val="sk-SK"/>
        </w:rPr>
        <w:t>Aktuálne sadzby „per diems“ sú zverejnené na webovom sídle</w:t>
      </w:r>
      <w:r>
        <w:rPr>
          <w:rStyle w:val="Hypertextovprepojenie"/>
          <w:sz w:val="16"/>
          <w:szCs w:val="16"/>
          <w:lang w:val="sk-SK"/>
        </w:rPr>
        <w:t xml:space="preserve"> </w:t>
      </w:r>
      <w:hyperlink r:id="rId2" w:history="1">
        <w:r w:rsidRPr="006E2282">
          <w:rPr>
            <w:rStyle w:val="Hypertextovprepojenie"/>
            <w:sz w:val="16"/>
            <w:szCs w:val="16"/>
          </w:rPr>
          <w:t>https://ec.europa.eu/international-partnerships/system/files/per-diem-rates-20200201_en.pdf</w:t>
        </w:r>
      </w:hyperlink>
      <w:r w:rsidRPr="00AB15E6">
        <w:rPr>
          <w:szCs w:val="16"/>
          <w:lang w:val="sk-SK"/>
        </w:rPr>
        <w:t xml:space="preserve">  </w:t>
      </w:r>
    </w:p>
  </w:footnote>
  <w:footnote w:id="77">
    <w:p w14:paraId="5858BB7A" w14:textId="77777777" w:rsidR="00747501" w:rsidRPr="001277DD" w:rsidRDefault="00747501" w:rsidP="007E7D6C">
      <w:pPr>
        <w:pStyle w:val="Textpoznmkypodiarou"/>
        <w:jc w:val="both"/>
        <w:rPr>
          <w:lang w:val="sk-SK"/>
        </w:rPr>
      </w:pPr>
      <w:r w:rsidRPr="00AB15E6">
        <w:rPr>
          <w:rStyle w:val="Odkaznapoznmkupodiarou"/>
          <w:szCs w:val="16"/>
          <w:lang w:val="sk-SK"/>
        </w:rPr>
        <w:footnoteRef/>
      </w:r>
      <w:r w:rsidRPr="00AB15E6">
        <w:rPr>
          <w:szCs w:val="16"/>
          <w:lang w:val="sk-SK"/>
        </w:rPr>
        <w:t xml:space="preserve"> Ak nie je možné stanoviť dobu pobytu experta na celé dni, zohľadňuje sa doba</w:t>
      </w:r>
      <w:r w:rsidRPr="001277DD">
        <w:rPr>
          <w:szCs w:val="16"/>
          <w:lang w:val="sk-SK"/>
        </w:rPr>
        <w:t xml:space="preserve">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78">
    <w:p w14:paraId="5F1D0A1D" w14:textId="77777777" w:rsidR="00747501" w:rsidRPr="001277DD" w:rsidRDefault="00747501"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79">
    <w:p w14:paraId="7819EFB8" w14:textId="77777777" w:rsidR="00747501" w:rsidRPr="001277DD" w:rsidRDefault="00747501"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80">
    <w:p w14:paraId="160E6959" w14:textId="77777777" w:rsidR="00747501" w:rsidRPr="00923BC1" w:rsidRDefault="00747501"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81">
    <w:p w14:paraId="41EC266A" w14:textId="77777777" w:rsidR="00747501" w:rsidRPr="00772F95" w:rsidRDefault="00747501"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82">
    <w:p w14:paraId="1B8A9B5C" w14:textId="77777777" w:rsidR="00747501" w:rsidRPr="008A522F" w:rsidRDefault="00747501"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83">
    <w:p w14:paraId="2F76CCA6" w14:textId="77777777" w:rsidR="00747501" w:rsidRPr="00CE0C11" w:rsidRDefault="00747501"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84">
    <w:p w14:paraId="7B95C6EE" w14:textId="77777777" w:rsidR="00747501" w:rsidRPr="00621D47" w:rsidRDefault="00747501"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85">
    <w:p w14:paraId="3BFD955E" w14:textId="77777777" w:rsidR="00747501" w:rsidRPr="00391F1C" w:rsidRDefault="00747501"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86">
    <w:p w14:paraId="0A580933" w14:textId="77777777" w:rsidR="00747501" w:rsidRPr="009D7F63" w:rsidRDefault="00747501"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87">
    <w:p w14:paraId="6E659908" w14:textId="77777777" w:rsidR="00747501" w:rsidRPr="009D7F63" w:rsidRDefault="00747501"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88">
    <w:p w14:paraId="4AACA7E4" w14:textId="77777777" w:rsidR="00747501" w:rsidRPr="009D7F63" w:rsidRDefault="00747501"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89">
    <w:p w14:paraId="5CB1A387" w14:textId="77777777" w:rsidR="00747501" w:rsidRPr="009D7F63" w:rsidRDefault="00747501"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90">
    <w:p w14:paraId="25DB59BF" w14:textId="77777777" w:rsidR="00747501" w:rsidRPr="009D7F63" w:rsidRDefault="00747501"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91">
    <w:p w14:paraId="6B0EB6D9" w14:textId="77777777" w:rsidR="00747501" w:rsidRPr="009D7F63" w:rsidRDefault="00747501"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92">
    <w:p w14:paraId="2E898118" w14:textId="77777777" w:rsidR="00747501" w:rsidRPr="00405EED" w:rsidRDefault="00747501"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93">
    <w:p w14:paraId="6C2A3CAC" w14:textId="77777777" w:rsidR="00747501" w:rsidRPr="009D7F63" w:rsidRDefault="00747501"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94">
    <w:p w14:paraId="2B669336" w14:textId="77777777" w:rsidR="00747501" w:rsidRPr="009D7F63" w:rsidRDefault="00747501"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95">
    <w:p w14:paraId="192A5ADB" w14:textId="77777777" w:rsidR="00747501" w:rsidRPr="009D7F63" w:rsidRDefault="00747501"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96">
    <w:p w14:paraId="08EC4E0A" w14:textId="77777777" w:rsidR="00747501" w:rsidRPr="009D7F63" w:rsidRDefault="00747501"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97">
    <w:p w14:paraId="6C7A9E3C" w14:textId="77777777" w:rsidR="00747501" w:rsidRPr="009D7F63" w:rsidRDefault="00747501"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98">
    <w:p w14:paraId="37156460" w14:textId="77777777" w:rsidR="00747501" w:rsidRPr="009D7F63" w:rsidRDefault="00747501"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99">
    <w:p w14:paraId="4AB88506" w14:textId="77777777" w:rsidR="00747501" w:rsidRPr="009D7F63" w:rsidRDefault="00747501"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100">
    <w:p w14:paraId="23D42254" w14:textId="77777777" w:rsidR="00747501" w:rsidRPr="001A7C8D" w:rsidRDefault="00747501">
      <w:pPr>
        <w:pStyle w:val="Textpoznmkypodiarou"/>
        <w:rPr>
          <w:lang w:val="sk-SK"/>
        </w:rPr>
      </w:pPr>
      <w:r>
        <w:rPr>
          <w:rStyle w:val="Odkaznapoznmkupodiarou"/>
        </w:rPr>
        <w:footnoteRef/>
      </w:r>
      <w:r>
        <w:t xml:space="preserve"> V zmysle ustanovenia § 22 ods. 2 zákona o finančnej kontrole</w:t>
      </w:r>
    </w:p>
  </w:footnote>
  <w:footnote w:id="101">
    <w:p w14:paraId="138B35B1" w14:textId="384DCA14" w:rsidR="00747501" w:rsidRPr="0064452F" w:rsidRDefault="00747501" w:rsidP="0064452F">
      <w:pPr>
        <w:pStyle w:val="Textpoznmkypodiarou"/>
        <w:jc w:val="both"/>
        <w:rPr>
          <w:lang w:val="sk-SK"/>
        </w:rPr>
      </w:pPr>
      <w:r>
        <w:rPr>
          <w:rStyle w:val="Odkaznapoznmkupodiarou"/>
        </w:rPr>
        <w:footnoteRef/>
      </w:r>
      <w:r>
        <w:t xml:space="preserve"> V prípade, ak je to potrebné alebo vhodné z dôvodov technických alebo prevádzkových obmedzení, doručí Prijímateľ formulár  zaslaný cez ITMS2014+ v listinnej podobe</w:t>
      </w:r>
      <w:r w:rsidRPr="0073389C">
        <w:t xml:space="preserve">, </w:t>
      </w:r>
      <w:r>
        <w:t>potvrdený</w:t>
      </w:r>
      <w:r w:rsidRPr="0073389C">
        <w:t xml:space="preserve"> podpisom oprávnenej osoby prijímateľa (v prípade, ak prijímateľ používa pečiatku, vytlačený dokument aj opečiatkuje tak, aby podpis oprávnenej osoby zostal čitateľný</w:t>
      </w:r>
    </w:p>
  </w:footnote>
  <w:footnote w:id="102">
    <w:p w14:paraId="1C35C09E" w14:textId="1C5368EC" w:rsidR="00747501" w:rsidRPr="009D7F63" w:rsidRDefault="00747501"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w:t>
      </w:r>
      <w:r>
        <w:rPr>
          <w:rFonts w:cs="Arial"/>
          <w:sz w:val="16"/>
          <w:szCs w:val="16"/>
        </w:rPr>
        <w:t xml:space="preserve">z NFP </w:t>
      </w:r>
      <w:r w:rsidRPr="009D7F63">
        <w:rPr>
          <w:rFonts w:cs="Arial"/>
          <w:sz w:val="16"/>
          <w:szCs w:val="16"/>
        </w:rPr>
        <w:t>.</w:t>
      </w:r>
    </w:p>
    <w:p w14:paraId="552B278B" w14:textId="77777777" w:rsidR="00747501" w:rsidRPr="009D7F63" w:rsidRDefault="00747501">
      <w:pPr>
        <w:pStyle w:val="Textpoznmkypodiarou"/>
        <w:rPr>
          <w:rFonts w:cs="Arial"/>
          <w:szCs w:val="16"/>
          <w:lang w:val="sk-SK"/>
        </w:rPr>
      </w:pPr>
    </w:p>
  </w:footnote>
  <w:footnote w:id="103">
    <w:p w14:paraId="7398D789" w14:textId="77777777" w:rsidR="00747501" w:rsidRPr="009D7F63" w:rsidRDefault="00747501"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104">
    <w:p w14:paraId="00DAB967" w14:textId="09619F97" w:rsidR="00747501" w:rsidRPr="00594011" w:rsidRDefault="00747501">
      <w:pPr>
        <w:pStyle w:val="Textpoznmkypodiarou"/>
        <w:rPr>
          <w:lang w:val="sk-SK"/>
        </w:rPr>
      </w:pPr>
      <w:r>
        <w:rPr>
          <w:rStyle w:val="Odkaznapoznmkupodiarou"/>
        </w:rPr>
        <w:footnoteRef/>
      </w:r>
      <w:r>
        <w:t xml:space="preserve"> </w:t>
      </w:r>
      <w:r>
        <w:rPr>
          <w:lang w:val="sk-SK"/>
        </w:rPr>
        <w:t xml:space="preserve">V prípade </w:t>
      </w:r>
      <w:r w:rsidRPr="00594011">
        <w:t>predloženia</w:t>
      </w:r>
      <w:r>
        <w:rPr>
          <w:lang w:val="sk-SK"/>
        </w:rPr>
        <w:t xml:space="preserve"> ŽoP prostredníctvom</w:t>
      </w:r>
      <w:r>
        <w:t xml:space="preserve"> </w:t>
      </w:r>
      <w:r w:rsidRPr="00594011">
        <w:t xml:space="preserve"> </w:t>
      </w:r>
      <w:r>
        <w:rPr>
          <w:lang w:val="sk-SK"/>
        </w:rPr>
        <w:t>nástroja ITMS2014+ E</w:t>
      </w:r>
      <w:r w:rsidRPr="00594011">
        <w:t>lektr</w:t>
      </w:r>
      <w:r>
        <w:t xml:space="preserve">onické predloženie </w:t>
      </w:r>
      <w:r w:rsidRPr="00594011">
        <w:rPr>
          <w:b/>
        </w:rPr>
        <w:t>(neformálne</w:t>
      </w:r>
      <w:r>
        <w:t xml:space="preserve">), </w:t>
      </w:r>
      <w:r>
        <w:rPr>
          <w:lang w:val="sk-SK"/>
        </w:rPr>
        <w:t>ne</w:t>
      </w:r>
      <w:r>
        <w:t xml:space="preserve">bude </w:t>
      </w:r>
      <w:r>
        <w:rPr>
          <w:lang w:val="sk-SK"/>
        </w:rPr>
        <w:t>ta</w:t>
      </w:r>
      <w:r w:rsidRPr="00594011">
        <w:t xml:space="preserve">kéto </w:t>
      </w:r>
      <w:r w:rsidRPr="00594011">
        <w:rPr>
          <w:b/>
        </w:rPr>
        <w:t>neformálne</w:t>
      </w:r>
      <w:r w:rsidRPr="00594011">
        <w:t xml:space="preserve"> </w:t>
      </w:r>
      <w:r w:rsidRPr="00594011">
        <w:rPr>
          <w:b/>
        </w:rPr>
        <w:t>predloženie</w:t>
      </w:r>
      <w:r w:rsidRPr="00594011">
        <w:t xml:space="preserve"> zo strany RO pre OP EVS akceptované ako riadne podanie a za týmto účelom </w:t>
      </w:r>
      <w:r w:rsidRPr="00594011">
        <w:rPr>
          <w:b/>
        </w:rPr>
        <w:t>bude  vrátené Prijímateľovi na formálne podanie</w:t>
      </w:r>
      <w:r w:rsidRPr="00594011">
        <w:t>.</w:t>
      </w:r>
    </w:p>
  </w:footnote>
  <w:footnote w:id="105">
    <w:p w14:paraId="729C9F71" w14:textId="7FB2E36E" w:rsidR="00747501" w:rsidRPr="0029700B" w:rsidRDefault="00747501">
      <w:pPr>
        <w:pStyle w:val="Textpoznmkypodiarou"/>
        <w:rPr>
          <w:lang w:val="sk-SK"/>
        </w:rPr>
      </w:pPr>
      <w:r>
        <w:rPr>
          <w:rStyle w:val="Odkaznapoznmkupodiarou"/>
        </w:rPr>
        <w:footnoteRef/>
      </w:r>
      <w:r>
        <w:t xml:space="preserve"> V prípade, ak je to potrebné alebo vhodné z dôvodov technických alebo prevádzkových obmedzení</w:t>
      </w:r>
      <w:r>
        <w:rPr>
          <w:lang w:val="sk-SK"/>
        </w:rPr>
        <w:t xml:space="preserve"> prípadne iných relevantných dôvodov</w:t>
      </w:r>
      <w:r>
        <w:t>, doručí Prijímateľ formulár  zaslaný cez ITMS2014+ v listinnej podobe</w:t>
      </w:r>
      <w:r w:rsidRPr="0073389C">
        <w:t xml:space="preserve">, </w:t>
      </w:r>
      <w:r>
        <w:t>potvrdený</w:t>
      </w:r>
      <w:r w:rsidRPr="0073389C">
        <w:t xml:space="preserve"> podpisom oprávnenej osoby prijímateľa (v prípade, ak prijímateľ používa pečiatku, vytlačený dokument aj opečiatkuje tak, aby podpis oprávnenej osoby zostal čitateľný)</w:t>
      </w:r>
      <w:r>
        <w:rPr>
          <w:lang w:val="sk-SK"/>
        </w:rPr>
        <w:t>.</w:t>
      </w:r>
    </w:p>
  </w:footnote>
  <w:footnote w:id="106">
    <w:p w14:paraId="49918D05" w14:textId="77777777" w:rsidR="00747501" w:rsidRPr="0063712E" w:rsidRDefault="00747501" w:rsidP="00CF0993">
      <w:pPr>
        <w:pStyle w:val="Textpoznmkypodiarou"/>
        <w:rPr>
          <w:lang w:val="sk-SK"/>
        </w:rPr>
      </w:pPr>
      <w:r>
        <w:rPr>
          <w:rStyle w:val="Odkaznapoznmkupodiarou"/>
        </w:rPr>
        <w:footnoteRef/>
      </w:r>
      <w:r>
        <w:t xml:space="preserve"> </w:t>
      </w:r>
      <w:r>
        <w:rPr>
          <w:lang w:val="sk-SK"/>
        </w:rPr>
        <w:t xml:space="preserve">Postup krok po kroku je popísaný v Usmernení CKO č. 6 k elektronickej komunikácii v systéme ITMS2014+. </w:t>
      </w:r>
    </w:p>
  </w:footnote>
  <w:footnote w:id="107">
    <w:p w14:paraId="5F606E25" w14:textId="1CBABB5F" w:rsidR="00747501" w:rsidRPr="0029700B" w:rsidRDefault="00747501">
      <w:pPr>
        <w:pStyle w:val="Textpoznmkypodiarou"/>
        <w:rPr>
          <w:lang w:val="sk-SK"/>
        </w:rPr>
      </w:pPr>
      <w:r>
        <w:rPr>
          <w:rStyle w:val="Odkaznapoznmkupodiarou"/>
        </w:rPr>
        <w:footnoteRef/>
      </w:r>
      <w:r>
        <w:t xml:space="preserve"> </w:t>
      </w:r>
      <w:r w:rsidRPr="0083611B">
        <w:rPr>
          <w:rFonts w:cs="Arial"/>
          <w:szCs w:val="16"/>
        </w:rPr>
        <w:t>V prípade elektronického predkladania dokumentácie sa za moment, od ktorého začína plynúť lehota, považuje deň</w:t>
      </w:r>
      <w:r>
        <w:rPr>
          <w:rFonts w:cs="Arial"/>
          <w:szCs w:val="16"/>
        </w:rPr>
        <w:t xml:space="preserve"> </w:t>
      </w:r>
      <w:r w:rsidRPr="00A46308">
        <w:rPr>
          <w:rFonts w:cs="Arial"/>
          <w:szCs w:val="16"/>
        </w:rPr>
        <w:t xml:space="preserve">nasledujúci po dni doručenia </w:t>
      </w:r>
      <w:r>
        <w:rPr>
          <w:rFonts w:cs="Arial"/>
          <w:szCs w:val="16"/>
        </w:rPr>
        <w:t xml:space="preserve">dokumentu, ktorý je rozhodný pre začatie plynutia lehoty </w:t>
      </w:r>
      <w:r w:rsidRPr="00A46308">
        <w:rPr>
          <w:rFonts w:cs="Arial"/>
          <w:szCs w:val="16"/>
        </w:rPr>
        <w:t>v</w:t>
      </w:r>
      <w:r>
        <w:rPr>
          <w:rFonts w:cs="Arial"/>
          <w:szCs w:val="16"/>
        </w:rPr>
        <w:t> ITMS</w:t>
      </w:r>
      <w:r>
        <w:rPr>
          <w:rFonts w:cs="Arial"/>
          <w:szCs w:val="16"/>
          <w:lang w:val="sk-SK"/>
        </w:rPr>
        <w:t>.</w:t>
      </w:r>
    </w:p>
  </w:footnote>
  <w:footnote w:id="108">
    <w:p w14:paraId="22C7FAFC" w14:textId="77777777" w:rsidR="00747501" w:rsidRPr="009D7F63" w:rsidRDefault="00747501"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109">
    <w:p w14:paraId="33F84496" w14:textId="77777777" w:rsidR="00747501" w:rsidRDefault="00747501" w:rsidP="002C3795">
      <w:pPr>
        <w:pStyle w:val="Textpoznmkypodiarou"/>
      </w:pPr>
      <w:r>
        <w:rPr>
          <w:rStyle w:val="Odkaznapoznmkupodiarou"/>
        </w:rPr>
        <w:footnoteRef/>
      </w:r>
      <w:r>
        <w:t xml:space="preserve"> Obdobie realizácie projektu stanovené vo výzve ohraničuje obdobie, do kedy musí prijímate uhradiť výdavky projektu.</w:t>
      </w:r>
    </w:p>
  </w:footnote>
  <w:footnote w:id="110">
    <w:p w14:paraId="6CF46C03" w14:textId="77777777" w:rsidR="00747501" w:rsidRPr="009D7F63" w:rsidRDefault="00747501"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111">
    <w:p w14:paraId="77E0A074" w14:textId="77777777" w:rsidR="00747501" w:rsidRPr="009D7F63" w:rsidRDefault="00747501"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112">
    <w:p w14:paraId="7F787B99" w14:textId="77777777" w:rsidR="00747501" w:rsidRDefault="00747501" w:rsidP="006A2DA0">
      <w:pPr>
        <w:pStyle w:val="Textpoznmkypodiarou"/>
        <w:jc w:val="both"/>
        <w:rPr>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 xml:space="preserve">Pokiaľ </w:t>
      </w:r>
      <w:r>
        <w:rPr>
          <w:rFonts w:cs="Arial"/>
          <w:szCs w:val="16"/>
        </w:rPr>
        <w:t>poskytovate</w:t>
      </w:r>
      <w:r>
        <w:rPr>
          <w:rFonts w:cs="Arial"/>
          <w:szCs w:val="16"/>
          <w:lang w:val="sk-SK"/>
        </w:rPr>
        <w:t>ľ vo výzve/vyzvaní určil pravidlá pre preukazovanie oprávnenosti personálnych výdavkov inak, potom postupuje prijímateľ v súlade s určeným postupom vo výzve/vyzvaní a v časti 2.4.3 „Oprávnenosť výdavkov“ bod. 2 „Personálne výdavky“ tejto Príručky pre prijímateľa, tzn. v</w:t>
      </w:r>
      <w:r>
        <w:rPr>
          <w:lang w:val="sk-SK"/>
        </w:rPr>
        <w:t xml:space="preserve"> prípade ak sú projektové činnosti orgánu verejnej moci orientované procesne a predmetom oprávnenosti výdavkov je výkon samotnej pracovnej činnosti zamestnanca v prospech zamestnávateľa a ak takto určí poskytovateľ vo 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ktorý je interným účtovným dokladom. </w:t>
      </w:r>
    </w:p>
    <w:p w14:paraId="4C2A875B" w14:textId="77777777" w:rsidR="00747501" w:rsidRPr="0029658C" w:rsidRDefault="00747501"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113">
    <w:p w14:paraId="022F236E" w14:textId="591CF80F" w:rsidR="00747501" w:rsidRPr="00627183" w:rsidRDefault="00747501" w:rsidP="00764D25">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w:t>
      </w:r>
      <w:r>
        <w:rPr>
          <w:rFonts w:ascii="Arial" w:hAnsi="Arial" w:cs="Arial"/>
          <w:sz w:val="16"/>
          <w:szCs w:val="16"/>
        </w:rPr>
        <w:t xml:space="preserve">o ich prílohy ďalej obsahujú aj </w:t>
      </w:r>
      <w:r w:rsidRPr="00627183">
        <w:rPr>
          <w:rFonts w:ascii="Arial" w:hAnsi="Arial" w:cs="Arial"/>
          <w:sz w:val="16"/>
          <w:szCs w:val="16"/>
        </w:rPr>
        <w:t>opis pracovnej činnosti (t. j. náplň práce) relevantnej pre projekt.</w:t>
      </w:r>
    </w:p>
    <w:p w14:paraId="656EE277" w14:textId="77777777" w:rsidR="00747501" w:rsidRPr="002D4DD9" w:rsidRDefault="00747501"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114">
    <w:p w14:paraId="69F2CF37" w14:textId="77777777" w:rsidR="00747501" w:rsidRPr="002D4DD9" w:rsidRDefault="00747501"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115">
    <w:p w14:paraId="2304559C" w14:textId="693606D0" w:rsidR="00747501" w:rsidRPr="00666AC8" w:rsidRDefault="00747501"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w:t>
      </w:r>
      <w:r>
        <w:rPr>
          <w:rFonts w:ascii="Arial" w:hAnsi="Arial"/>
          <w:sz w:val="16"/>
          <w:lang w:val="sk-SK"/>
        </w:rPr>
        <w:t>P</w:t>
      </w:r>
      <w:r w:rsidRPr="00627F92">
        <w:rPr>
          <w:rFonts w:ascii="Arial" w:hAnsi="Arial"/>
          <w:sz w:val="16"/>
          <w:lang w:val="sk-SK"/>
        </w:rPr>
        <w:t xml:space="preserve">racovný výkaz sa </w:t>
      </w:r>
      <w:r>
        <w:rPr>
          <w:rFonts w:ascii="Arial" w:hAnsi="Arial"/>
          <w:sz w:val="16"/>
          <w:lang w:val="sk-SK"/>
        </w:rPr>
        <w:t>vypracováva/</w:t>
      </w:r>
      <w:r w:rsidRPr="00627F92">
        <w:rPr>
          <w:rFonts w:ascii="Arial" w:hAnsi="Arial"/>
          <w:sz w:val="16"/>
          <w:lang w:val="sk-SK"/>
        </w:rPr>
        <w:t>predkladá za zamestnanca, ktorý má pracovný pomer (resp. štátnozamestnanecký pomer) alebo vykonáva práce na základe dohody o prácach vykonávaných mimo pracovného pomeru, pričom tento zamestnanec pracuje na jednom, resp. viacerých projektoch na základe dodatku k pracovnej zmluve, resp. na základe pracovnoprávneh</w:t>
      </w:r>
      <w:r>
        <w:rPr>
          <w:rFonts w:ascii="Arial" w:hAnsi="Arial"/>
          <w:sz w:val="16"/>
          <w:lang w:val="sk-SK"/>
        </w:rPr>
        <w:t>o vzťahu alebo obdobného vzťahu.</w:t>
      </w:r>
      <w:r w:rsidRPr="00627F92">
        <w:rPr>
          <w:rFonts w:ascii="Arial" w:hAnsi="Arial"/>
          <w:sz w:val="16"/>
          <w:lang w:val="sk-SK"/>
        </w:rPr>
        <w:t xml:space="preserve"> </w:t>
      </w:r>
      <w:r w:rsidRPr="007504EE">
        <w:rPr>
          <w:rFonts w:ascii="Arial" w:hAnsi="Arial"/>
          <w:sz w:val="16"/>
          <w:lang w:val="sk-SK"/>
        </w:rPr>
        <w:t xml:space="preserve">V prípade zamestnanca, ktorý pre zamestnávateľa pracuje na plný pracovný úväzok na projekte sa pracovný výkaz </w:t>
      </w:r>
      <w:r w:rsidRPr="00E84FB6">
        <w:rPr>
          <w:rFonts w:ascii="Arial" w:hAnsi="Arial"/>
          <w:b/>
          <w:sz w:val="16"/>
          <w:lang w:val="sk-SK"/>
        </w:rPr>
        <w:t>nevypracováva</w:t>
      </w:r>
      <w:r w:rsidRPr="00E84FB6">
        <w:rPr>
          <w:rFonts w:ascii="Arial" w:hAnsi="Arial"/>
          <w:sz w:val="16"/>
          <w:lang w:val="sk-SK"/>
        </w:rPr>
        <w:t xml:space="preserve"> a v prípade pokiaľ uvedený pracovný úväzok je jediným pracovným úväzkom u zamestnávateľa, ktorý je prijímateľ/partner. Pokiaľ má zamestnanec akýkoľvek ďalší pracovný úväzok u zamestnávateľa – prijímateľa/partnera, resp. u ktoréhokoľvek iného zamestnávateľa je povinný pracovný výkaz vypracovať</w:t>
      </w:r>
      <w:r w:rsidRPr="000814D3">
        <w:rPr>
          <w:rFonts w:ascii="Arial" w:hAnsi="Arial"/>
          <w:sz w:val="16"/>
          <w:lang w:val="sk-SK"/>
        </w:rPr>
        <w:t>.</w:t>
      </w:r>
      <w:r w:rsidRPr="00627F92">
        <w:rPr>
          <w:rFonts w:ascii="Arial" w:hAnsi="Arial"/>
          <w:sz w:val="16"/>
          <w:lang w:val="sk-SK"/>
        </w:rPr>
        <w:t xml:space="preserve"> </w:t>
      </w:r>
    </w:p>
  </w:footnote>
  <w:footnote w:id="116">
    <w:p w14:paraId="78551956" w14:textId="1A76FCAE" w:rsidR="00747501" w:rsidRPr="002D4DD9" w:rsidRDefault="00747501"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r>
        <w:rPr>
          <w:rFonts w:cs="Arial"/>
          <w:szCs w:val="16"/>
          <w:lang w:val="sk-SK"/>
        </w:rPr>
        <w:t xml:space="preserve"> Pri zamestnancoch, </w:t>
      </w:r>
      <w:r w:rsidRPr="00217693">
        <w:rPr>
          <w:rFonts w:cs="Arial"/>
          <w:szCs w:val="16"/>
          <w:lang w:val="sk-SK"/>
        </w:rPr>
        <w:t>kde prijímateľom je ministerstvo alebo ostatný ústredný orgán štátnej správy  alebo organizáci</w:t>
      </w:r>
      <w:r>
        <w:rPr>
          <w:rFonts w:cs="Arial"/>
          <w:szCs w:val="16"/>
          <w:lang w:val="sk-SK"/>
        </w:rPr>
        <w:t>a</w:t>
      </w:r>
      <w:r w:rsidRPr="00217693">
        <w:rPr>
          <w:rFonts w:cs="Arial"/>
          <w:szCs w:val="16"/>
          <w:lang w:val="sk-SK"/>
        </w:rPr>
        <w:t xml:space="preserve"> v ich zriaďovateľskej pôsobnosti </w:t>
      </w:r>
      <w:r>
        <w:rPr>
          <w:rFonts w:cs="Arial"/>
          <w:szCs w:val="16"/>
          <w:lang w:val="sk-SK"/>
        </w:rPr>
        <w:t>sa použije „</w:t>
      </w:r>
      <w:r w:rsidRPr="00217693">
        <w:rPr>
          <w:rFonts w:cs="Arial"/>
          <w:szCs w:val="16"/>
          <w:lang w:val="sk-SK"/>
        </w:rPr>
        <w:t>Príloha č. 4 - Súhrnný zoznam bank. účtov zamestnancov</w:t>
      </w:r>
      <w:r>
        <w:rPr>
          <w:rFonts w:cs="Arial"/>
          <w:szCs w:val="16"/>
          <w:lang w:val="sk-SK"/>
        </w:rPr>
        <w:t>“  - Jednotnej príručky k ŽoP</w:t>
      </w:r>
    </w:p>
  </w:footnote>
  <w:footnote w:id="117">
    <w:p w14:paraId="73B9E602" w14:textId="77777777" w:rsidR="00747501" w:rsidRPr="002D4DD9" w:rsidRDefault="00747501"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r>
        <w:rPr>
          <w:rFonts w:cs="Arial"/>
          <w:szCs w:val="16"/>
          <w:lang w:val="sk-SK"/>
        </w:rPr>
        <w:t>.</w:t>
      </w:r>
    </w:p>
  </w:footnote>
  <w:footnote w:id="118">
    <w:p w14:paraId="3DB9DEFA" w14:textId="77777777" w:rsidR="00747501" w:rsidRPr="009D7F63" w:rsidRDefault="00747501"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119">
    <w:p w14:paraId="2DC72A62" w14:textId="0F1A8D85" w:rsidR="00747501" w:rsidRPr="00764D25" w:rsidRDefault="00747501" w:rsidP="00764D25">
      <w:pPr>
        <w:pStyle w:val="Textpoznmkypodiarou"/>
        <w:jc w:val="both"/>
        <w:rPr>
          <w:lang w:val="sk-SK"/>
        </w:rPr>
      </w:pPr>
      <w:r>
        <w:rPr>
          <w:rStyle w:val="Odkaznapoznmkupodiarou"/>
        </w:rPr>
        <w:footnoteRef/>
      </w:r>
      <w:r>
        <w:t xml:space="preserve"> </w:t>
      </w:r>
      <w:r>
        <w:rPr>
          <w:lang w:val="sk-SK"/>
        </w:rPr>
        <w:t xml:space="preserve">Uvedené na nevzťahuje na </w:t>
      </w:r>
      <w:r w:rsidRPr="00692DA3">
        <w:rPr>
          <w:lang w:val="sk-SK"/>
        </w:rPr>
        <w:t>prijímateľov, ktorí sú v postavení ministerstva alebo ostatného ústredného orgánu štátnej správy</w:t>
      </w:r>
      <w:r>
        <w:rPr>
          <w:lang w:val="sk-SK"/>
        </w:rPr>
        <w:t xml:space="preserve">, v zmysle </w:t>
      </w:r>
      <w:r w:rsidRPr="00692DA3">
        <w:rPr>
          <w:lang w:val="sk-SK"/>
        </w:rPr>
        <w:t>§ 3 a § 21 zákona č. 575/2001 Z. z</w:t>
      </w:r>
      <w:r>
        <w:rPr>
          <w:lang w:val="sk-SK"/>
        </w:rPr>
        <w:t xml:space="preserve">. </w:t>
      </w:r>
      <w:r w:rsidRPr="0008145D">
        <w:t>alebo organizácie v ich zriaďovateľskej pôsobnosti</w:t>
      </w:r>
      <w:r>
        <w:rPr>
          <w:lang w:val="sk-SK"/>
        </w:rPr>
        <w:t xml:space="preserve">. Pre týchto prijímateľov dokladovanie upravuje </w:t>
      </w:r>
      <w:r w:rsidRPr="00764D25">
        <w:t xml:space="preserve">Jednotná príručka k </w:t>
      </w:r>
      <w:r>
        <w:rPr>
          <w:lang w:val="sk-SK"/>
        </w:rPr>
        <w:t>ŽoP. RO pre OP EVS požaduje v zmysle Jednotnej príručky k ŽoP používanie sumarizačných hárkov vydaných ako príloha tejto príručky pre prijímateľa.</w:t>
      </w:r>
    </w:p>
  </w:footnote>
  <w:footnote w:id="120">
    <w:p w14:paraId="1EABE73A" w14:textId="12BE3141" w:rsidR="00747501" w:rsidRPr="00DB1B99" w:rsidRDefault="00747501" w:rsidP="00DB1B99">
      <w:pPr>
        <w:pStyle w:val="Textpoznmkypodiarou"/>
        <w:jc w:val="both"/>
        <w:rPr>
          <w:lang w:val="sk-SK"/>
        </w:rPr>
      </w:pPr>
      <w:r>
        <w:rPr>
          <w:rStyle w:val="Odkaznapoznmkupodiarou"/>
        </w:rPr>
        <w:footnoteRef/>
      </w:r>
      <w:r>
        <w:t xml:space="preserve"> </w:t>
      </w:r>
      <w:r>
        <w:rPr>
          <w:lang w:val="sk-SK"/>
        </w:rPr>
        <w:t>C</w:t>
      </w:r>
      <w:r w:rsidRPr="0042029B">
        <w:rPr>
          <w:lang w:val="sk-SK"/>
        </w:rPr>
        <w:t>hybovosť v</w:t>
      </w:r>
      <w:r>
        <w:rPr>
          <w:lang w:val="sk-SK"/>
        </w:rPr>
        <w:t xml:space="preserve"> sledovaných </w:t>
      </w:r>
      <w:r w:rsidRPr="0042029B">
        <w:rPr>
          <w:lang w:val="sk-SK"/>
        </w:rPr>
        <w:t xml:space="preserve">predložených </w:t>
      </w:r>
      <w:r>
        <w:rPr>
          <w:lang w:val="sk-SK"/>
        </w:rPr>
        <w:t xml:space="preserve">a následne schválených </w:t>
      </w:r>
      <w:r w:rsidRPr="0042029B">
        <w:rPr>
          <w:lang w:val="sk-SK"/>
        </w:rPr>
        <w:t>žiadostiach o platbu (</w:t>
      </w:r>
      <w:r>
        <w:rPr>
          <w:lang w:val="sk-SK"/>
        </w:rPr>
        <w:t>vyhodnocujú sa iba</w:t>
      </w:r>
      <w:r w:rsidRPr="0042029B">
        <w:rPr>
          <w:lang w:val="sk-SK"/>
        </w:rPr>
        <w:t xml:space="preserve"> nárokovan</w:t>
      </w:r>
      <w:r>
        <w:rPr>
          <w:lang w:val="sk-SK"/>
        </w:rPr>
        <w:t>é</w:t>
      </w:r>
      <w:r w:rsidRPr="0042029B">
        <w:rPr>
          <w:lang w:val="sk-SK"/>
        </w:rPr>
        <w:t xml:space="preserve"> intern</w:t>
      </w:r>
      <w:r>
        <w:rPr>
          <w:lang w:val="sk-SK"/>
        </w:rPr>
        <w:t>é</w:t>
      </w:r>
      <w:r w:rsidRPr="0042029B">
        <w:rPr>
          <w:lang w:val="sk-SK"/>
        </w:rPr>
        <w:t xml:space="preserve"> personáln</w:t>
      </w:r>
      <w:r>
        <w:rPr>
          <w:lang w:val="sk-SK"/>
        </w:rPr>
        <w:t>e</w:t>
      </w:r>
      <w:r w:rsidRPr="0042029B">
        <w:rPr>
          <w:lang w:val="sk-SK"/>
        </w:rPr>
        <w:t xml:space="preserve"> výdavk</w:t>
      </w:r>
      <w:r>
        <w:rPr>
          <w:lang w:val="sk-SK"/>
        </w:rPr>
        <w:t>y</w:t>
      </w:r>
      <w:r w:rsidRPr="0042029B">
        <w:rPr>
          <w:lang w:val="sk-SK"/>
        </w:rPr>
        <w:t xml:space="preserve"> v predchádzajúcich uhradených dvoch žiadostiach o platbu ku dňu vyhodnotenia chybovosti</w:t>
      </w:r>
      <w:r>
        <w:rPr>
          <w:lang w:val="sk-SK"/>
        </w:rPr>
        <w:t>)</w:t>
      </w:r>
      <w:r w:rsidRPr="0042029B">
        <w:rPr>
          <w:lang w:val="sk-SK"/>
        </w:rPr>
        <w:t xml:space="preserve"> nesmie presiahnuť 2% z ich hodnoty. V prípade, ak chybovosť nárokovaných interných personálnych výdavkov nepresiahne 2% z ich hodnoty, </w:t>
      </w:r>
      <w:r>
        <w:rPr>
          <w:lang w:val="sk-SK"/>
        </w:rPr>
        <w:t xml:space="preserve">je zadefinovaný oprávnený prijímateľ za seba, resp. za svojho partnera/-ov oprávnený nasledovne </w:t>
      </w:r>
      <w:r w:rsidRPr="0042029B">
        <w:rPr>
          <w:lang w:val="sk-SK"/>
        </w:rPr>
        <w:t>predklada</w:t>
      </w:r>
      <w:r>
        <w:rPr>
          <w:lang w:val="sk-SK"/>
        </w:rPr>
        <w:t>ť</w:t>
      </w:r>
      <w:r w:rsidRPr="0042029B">
        <w:rPr>
          <w:lang w:val="sk-SK"/>
        </w:rPr>
        <w:t xml:space="preserve"> intern</w:t>
      </w:r>
      <w:r>
        <w:rPr>
          <w:lang w:val="sk-SK"/>
        </w:rPr>
        <w:t>é</w:t>
      </w:r>
      <w:r w:rsidRPr="0042029B">
        <w:rPr>
          <w:lang w:val="sk-SK"/>
        </w:rPr>
        <w:t xml:space="preserve"> personáln</w:t>
      </w:r>
      <w:r>
        <w:rPr>
          <w:lang w:val="sk-SK"/>
        </w:rPr>
        <w:t>e</w:t>
      </w:r>
      <w:r w:rsidRPr="0042029B">
        <w:rPr>
          <w:lang w:val="sk-SK"/>
        </w:rPr>
        <w:t xml:space="preserve"> výdavk</w:t>
      </w:r>
      <w:r>
        <w:rPr>
          <w:lang w:val="sk-SK"/>
        </w:rPr>
        <w:t>y</w:t>
      </w:r>
      <w:r w:rsidRPr="0042029B">
        <w:rPr>
          <w:lang w:val="sk-SK"/>
        </w:rPr>
        <w:t xml:space="preserve"> prostredníctvom sumarizačných hárkov – personálne výdavky. Ak poskytovateľ </w:t>
      </w:r>
      <w:r>
        <w:rPr>
          <w:lang w:val="sk-SK"/>
        </w:rPr>
        <w:t xml:space="preserve">v nasledujúcom období </w:t>
      </w:r>
      <w:r w:rsidRPr="0042029B">
        <w:rPr>
          <w:lang w:val="sk-SK"/>
        </w:rPr>
        <w:t xml:space="preserve">identifikuje počas výkonu </w:t>
      </w:r>
      <w:r>
        <w:rPr>
          <w:lang w:val="sk-SK"/>
        </w:rPr>
        <w:t xml:space="preserve">AFK alebo </w:t>
      </w:r>
      <w:r w:rsidRPr="0042029B">
        <w:rPr>
          <w:lang w:val="sk-SK"/>
        </w:rPr>
        <w:t>FKnM chybovosť presahujúcu 2% z hodnoty vzorky nárokovaných interných personálnych výdavkov v žiadosti o platbu, môže rozhodnúť o opätovnej povinnosti predkladať kompletnú podpornú dokumentáciu k interným personálnym výdavkom (časť 2.4.6.3 Dokladovanie oprávnených výdavkov podľa jednotlivých skupín výdavkov)</w:t>
      </w:r>
      <w:r>
        <w:rPr>
          <w:lang w:val="sk-SK"/>
        </w:rPr>
        <w:t>, o čom bude primeranou formou prijímateľa informovať</w:t>
      </w:r>
      <w:r w:rsidRPr="0042029B">
        <w:rPr>
          <w:lang w:val="sk-SK"/>
        </w:rPr>
        <w:t>.</w:t>
      </w:r>
      <w:r>
        <w:rPr>
          <w:lang w:val="sk-SK"/>
        </w:rPr>
        <w:t xml:space="preserve"> </w:t>
      </w:r>
    </w:p>
  </w:footnote>
  <w:footnote w:id="121">
    <w:p w14:paraId="43D25DB5" w14:textId="77777777" w:rsidR="00747501" w:rsidRPr="002D4DD9" w:rsidRDefault="00747501" w:rsidP="00C80E1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Pracovný výkaz sa pri dodávke služieb predkladá v</w:t>
      </w:r>
      <w:r w:rsidRPr="00627F92">
        <w:rPr>
          <w:rFonts w:cs="Arial"/>
          <w:szCs w:val="16"/>
          <w:lang w:val="sk-SK"/>
        </w:rPr>
        <w:t xml:space="preserve"> prípade uzatvorenia zmluvy na dodanie výstupu s použitím mernej jednotky „osobohodina“ </w:t>
      </w:r>
      <w:r>
        <w:rPr>
          <w:rFonts w:cs="Arial"/>
          <w:szCs w:val="16"/>
          <w:lang w:val="sk-SK"/>
        </w:rPr>
        <w:t>a</w:t>
      </w:r>
      <w:r w:rsidRPr="00627F92">
        <w:rPr>
          <w:rFonts w:cs="Arial"/>
          <w:szCs w:val="16"/>
          <w:lang w:val="sk-SK"/>
        </w:rPr>
        <w:t xml:space="preserve"> prijímateľ </w:t>
      </w:r>
      <w:r>
        <w:rPr>
          <w:rFonts w:cs="Arial"/>
          <w:szCs w:val="16"/>
          <w:lang w:val="sk-SK"/>
        </w:rPr>
        <w:t xml:space="preserve">je </w:t>
      </w:r>
      <w:r w:rsidRPr="00627F92">
        <w:rPr>
          <w:rFonts w:cs="Arial"/>
          <w:szCs w:val="16"/>
          <w:lang w:val="sk-SK"/>
        </w:rPr>
        <w:t>povinný predkladať poskytovateľovi aj pracovné výkazy odpracovaných hodín zamestnancov podieľajúcich sa na vypracovaní výstupu.</w:t>
      </w:r>
      <w:r w:rsidRPr="009D7F63">
        <w:rPr>
          <w:rFonts w:cs="Arial"/>
          <w:szCs w:val="16"/>
        </w:rPr>
        <w:t xml:space="preserve"> </w:t>
      </w:r>
    </w:p>
  </w:footnote>
  <w:footnote w:id="122">
    <w:p w14:paraId="7861C716" w14:textId="77777777" w:rsidR="00747501" w:rsidRPr="009D7F63" w:rsidRDefault="00747501"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123">
    <w:p w14:paraId="20652641" w14:textId="1D51212B" w:rsidR="00747501" w:rsidRPr="00764D25" w:rsidRDefault="00747501" w:rsidP="00764D25">
      <w:pPr>
        <w:pStyle w:val="Textpoznmkypodiarou"/>
        <w:jc w:val="both"/>
        <w:rPr>
          <w:lang w:val="sk-SK"/>
        </w:rPr>
      </w:pPr>
      <w:r>
        <w:rPr>
          <w:rStyle w:val="Odkaznapoznmkupodiarou"/>
        </w:rPr>
        <w:footnoteRef/>
      </w:r>
      <w:r>
        <w:t xml:space="preserve"> </w:t>
      </w:r>
      <w:r>
        <w:rPr>
          <w:lang w:val="sk-SK"/>
        </w:rPr>
        <w:t xml:space="preserve">Uvedené na nevzťahuje na </w:t>
      </w:r>
      <w:r w:rsidRPr="00692DA3">
        <w:rPr>
          <w:lang w:val="sk-SK"/>
        </w:rPr>
        <w:t>prijímateľov, ktorí sú v postavení ministerstva alebo ostatného ústredného orgánu štátnej správy</w:t>
      </w:r>
      <w:r>
        <w:rPr>
          <w:lang w:val="sk-SK"/>
        </w:rPr>
        <w:t xml:space="preserve">, v zmysle </w:t>
      </w:r>
      <w:r w:rsidRPr="00692DA3">
        <w:rPr>
          <w:lang w:val="sk-SK"/>
        </w:rPr>
        <w:t>§ 3 a § 21 zákona č. 575/2001 Z. z</w:t>
      </w:r>
      <w:r>
        <w:rPr>
          <w:lang w:val="sk-SK"/>
        </w:rPr>
        <w:t xml:space="preserve">. </w:t>
      </w:r>
      <w:r w:rsidRPr="0008145D">
        <w:t>alebo organizácie v ich zriaďovateľskej pôsobnosti</w:t>
      </w:r>
      <w:r>
        <w:rPr>
          <w:lang w:val="sk-SK"/>
        </w:rPr>
        <w:t xml:space="preserve">. Pre týchto prijímateľov dokladovanie upravuje </w:t>
      </w:r>
      <w:r w:rsidRPr="00764D25">
        <w:t xml:space="preserve">Jednotná príručka k </w:t>
      </w:r>
      <w:r>
        <w:rPr>
          <w:lang w:val="sk-SK"/>
        </w:rPr>
        <w:t>ŽoP. RO pre OP EVS požaduje v zmysle Jednotnej príručky k ŽoP používanie sumarizačných hárkov vydaných ako príloha tejto príručky pre prijímateľa.</w:t>
      </w:r>
    </w:p>
  </w:footnote>
  <w:footnote w:id="124">
    <w:p w14:paraId="5A1F8B21" w14:textId="7C35E428" w:rsidR="00747501" w:rsidRPr="00DD30A9" w:rsidRDefault="00747501" w:rsidP="00DD30A9">
      <w:pPr>
        <w:pStyle w:val="Textpoznmkypodiarou"/>
        <w:jc w:val="both"/>
        <w:rPr>
          <w:lang w:val="sk-SK"/>
        </w:rPr>
      </w:pPr>
      <w:r>
        <w:rPr>
          <w:rStyle w:val="Odkaznapoznmkupodiarou"/>
        </w:rPr>
        <w:footnoteRef/>
      </w:r>
      <w:r>
        <w:t xml:space="preserve"> </w:t>
      </w:r>
      <w:r>
        <w:rPr>
          <w:lang w:val="sk-SK"/>
        </w:rPr>
        <w:t>C</w:t>
      </w:r>
      <w:r w:rsidRPr="009A3563">
        <w:rPr>
          <w:lang w:val="sk-SK"/>
        </w:rPr>
        <w:t xml:space="preserve">hybovosť v </w:t>
      </w:r>
      <w:r>
        <w:rPr>
          <w:lang w:val="sk-SK"/>
        </w:rPr>
        <w:t>sledovaných</w:t>
      </w:r>
      <w:r w:rsidRPr="009A3563">
        <w:rPr>
          <w:lang w:val="sk-SK"/>
        </w:rPr>
        <w:t xml:space="preserve"> predložených </w:t>
      </w:r>
      <w:r>
        <w:rPr>
          <w:lang w:val="sk-SK"/>
        </w:rPr>
        <w:t xml:space="preserve">a následne schválených </w:t>
      </w:r>
      <w:r w:rsidRPr="009A3563">
        <w:rPr>
          <w:lang w:val="sk-SK"/>
        </w:rPr>
        <w:t>žiadostiach o platbu (vyhodno</w:t>
      </w:r>
      <w:r>
        <w:rPr>
          <w:lang w:val="sk-SK"/>
        </w:rPr>
        <w:t>cujú</w:t>
      </w:r>
      <w:r w:rsidRPr="009A3563">
        <w:rPr>
          <w:lang w:val="sk-SK"/>
        </w:rPr>
        <w:t xml:space="preserve"> sa </w:t>
      </w:r>
      <w:r>
        <w:rPr>
          <w:lang w:val="sk-SK"/>
        </w:rPr>
        <w:t xml:space="preserve">iba </w:t>
      </w:r>
      <w:r w:rsidRPr="009A3563">
        <w:rPr>
          <w:lang w:val="sk-SK"/>
        </w:rPr>
        <w:t>nárokovan</w:t>
      </w:r>
      <w:r>
        <w:rPr>
          <w:lang w:val="sk-SK"/>
        </w:rPr>
        <w:t>é</w:t>
      </w:r>
      <w:r w:rsidRPr="009A3563">
        <w:rPr>
          <w:lang w:val="sk-SK"/>
        </w:rPr>
        <w:t xml:space="preserve"> intern</w:t>
      </w:r>
      <w:r>
        <w:rPr>
          <w:lang w:val="sk-SK"/>
        </w:rPr>
        <w:t>é</w:t>
      </w:r>
      <w:r w:rsidRPr="009A3563">
        <w:rPr>
          <w:lang w:val="sk-SK"/>
        </w:rPr>
        <w:t xml:space="preserve"> personáln</w:t>
      </w:r>
      <w:r>
        <w:rPr>
          <w:lang w:val="sk-SK"/>
        </w:rPr>
        <w:t>e</w:t>
      </w:r>
      <w:r w:rsidRPr="009A3563">
        <w:rPr>
          <w:lang w:val="sk-SK"/>
        </w:rPr>
        <w:t xml:space="preserve"> výdavk</w:t>
      </w:r>
      <w:r>
        <w:rPr>
          <w:lang w:val="sk-SK"/>
        </w:rPr>
        <w:t>y</w:t>
      </w:r>
      <w:r w:rsidRPr="009A3563">
        <w:rPr>
          <w:lang w:val="sk-SK"/>
        </w:rPr>
        <w:t xml:space="preserve"> v predchádzajúcich uhradených dvoch žiadostiach o platbu ku dňu vyhodnotenia chybovosti) nesmie presiahnuť 2% z ich hodnoty. V prípade, ak chybovosť nárokovaných interných personálnych výdavkov nepresiahne 2% z ich hodnoty, </w:t>
      </w:r>
      <w:r>
        <w:rPr>
          <w:lang w:val="sk-SK"/>
        </w:rPr>
        <w:t>je zadefinovaný oprávnený prijímateľ za seba, resp. za svojho partnera/-ov oprávnený nasledovne</w:t>
      </w:r>
      <w:r w:rsidRPr="009A3563">
        <w:rPr>
          <w:lang w:val="sk-SK"/>
        </w:rPr>
        <w:t xml:space="preserve"> predklada</w:t>
      </w:r>
      <w:r>
        <w:rPr>
          <w:lang w:val="sk-SK"/>
        </w:rPr>
        <w:t>ť</w:t>
      </w:r>
      <w:r w:rsidRPr="009A3563">
        <w:rPr>
          <w:lang w:val="sk-SK"/>
        </w:rPr>
        <w:t xml:space="preserve"> intern</w:t>
      </w:r>
      <w:r>
        <w:rPr>
          <w:lang w:val="sk-SK"/>
        </w:rPr>
        <w:t>é</w:t>
      </w:r>
      <w:r w:rsidRPr="009A3563">
        <w:rPr>
          <w:lang w:val="sk-SK"/>
        </w:rPr>
        <w:t xml:space="preserve"> personáln</w:t>
      </w:r>
      <w:r>
        <w:rPr>
          <w:lang w:val="sk-SK"/>
        </w:rPr>
        <w:t>e</w:t>
      </w:r>
      <w:r w:rsidRPr="009A3563">
        <w:rPr>
          <w:lang w:val="sk-SK"/>
        </w:rPr>
        <w:t xml:space="preserve"> výdavk</w:t>
      </w:r>
      <w:r>
        <w:rPr>
          <w:lang w:val="sk-SK"/>
        </w:rPr>
        <w:t>y</w:t>
      </w:r>
      <w:r w:rsidRPr="009A3563">
        <w:rPr>
          <w:lang w:val="sk-SK"/>
        </w:rPr>
        <w:t xml:space="preserve"> prostredníctvom sumarizačných hárkov – personálne výdavky. Ak poskytovateľ </w:t>
      </w:r>
      <w:r>
        <w:rPr>
          <w:lang w:val="sk-SK"/>
        </w:rPr>
        <w:t xml:space="preserve">v nasledujúcom období </w:t>
      </w:r>
      <w:r w:rsidRPr="009A3563">
        <w:rPr>
          <w:lang w:val="sk-SK"/>
        </w:rPr>
        <w:t xml:space="preserve">identifikuje počas výkonu </w:t>
      </w:r>
      <w:r>
        <w:rPr>
          <w:lang w:val="sk-SK"/>
        </w:rPr>
        <w:t xml:space="preserve">AFK alebo </w:t>
      </w:r>
      <w:r w:rsidRPr="009A3563">
        <w:rPr>
          <w:lang w:val="sk-SK"/>
        </w:rPr>
        <w:t>FKnM chybovosť presahujúcu 2% z hodnoty vzorky nárokovaných interných personálnych výdavkov v žiadosti o platbu, môže rozhodnúť o opätovnej povinnosti predkladať kompletnú podpornú dokumentáciu k interným personálnym výdavkom (časť 2.4.6.3 Dokladovanie oprávnených výdavkov podľa jednotlivých skupín výdavkov)</w:t>
      </w:r>
      <w:r>
        <w:rPr>
          <w:lang w:val="sk-SK"/>
        </w:rPr>
        <w:t>, o čom bude primeranou formou prijímateľa informovať</w:t>
      </w:r>
      <w:r w:rsidRPr="009A3563">
        <w:rPr>
          <w:lang w:val="sk-SK"/>
        </w:rPr>
        <w:t>.</w:t>
      </w:r>
      <w:r>
        <w:rPr>
          <w:lang w:val="sk-SK"/>
        </w:rPr>
        <w:t xml:space="preserve">    </w:t>
      </w:r>
    </w:p>
  </w:footnote>
  <w:footnote w:id="125">
    <w:p w14:paraId="727F53EE" w14:textId="5EAC881E" w:rsidR="00747501" w:rsidRPr="00365D81" w:rsidRDefault="00747501" w:rsidP="00365D81">
      <w:pPr>
        <w:pStyle w:val="Textpoznmkypodiarou"/>
        <w:jc w:val="both"/>
        <w:rPr>
          <w:lang w:val="sk-SK"/>
        </w:rPr>
      </w:pPr>
      <w:r>
        <w:rPr>
          <w:rStyle w:val="Odkaznapoznmkupodiarou"/>
        </w:rPr>
        <w:footnoteRef/>
      </w:r>
      <w:r>
        <w:t xml:space="preserve"> T</w:t>
      </w:r>
      <w:r w:rsidRPr="00FD767A">
        <w:t>ieto môžu byť nahradené dokladom o úhrade, napríklad faktúrou od dopravnej spoločnosti, alebo výpisom z</w:t>
      </w:r>
      <w:r>
        <w:t> </w:t>
      </w:r>
      <w:r w:rsidRPr="00FD767A">
        <w:t>bankového účtu</w:t>
      </w:r>
      <w:r>
        <w:t>.</w:t>
      </w:r>
    </w:p>
  </w:footnote>
  <w:footnote w:id="126">
    <w:p w14:paraId="07295FD0" w14:textId="77777777" w:rsidR="00747501" w:rsidRPr="009D7F63" w:rsidRDefault="00747501"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127">
    <w:p w14:paraId="45A84E47" w14:textId="59C278D7" w:rsidR="00747501" w:rsidRPr="00657E9E" w:rsidRDefault="00747501" w:rsidP="00296735">
      <w:pPr>
        <w:pStyle w:val="Textpoznmkypodiarou"/>
        <w:jc w:val="both"/>
        <w:rPr>
          <w:lang w:val="sk-SK"/>
        </w:rPr>
      </w:pPr>
      <w:r>
        <w:rPr>
          <w:rStyle w:val="Odkaznapoznmkupodiarou"/>
        </w:rPr>
        <w:footnoteRef/>
      </w:r>
      <w:r>
        <w:t xml:space="preserve"> </w:t>
      </w:r>
      <w:r>
        <w:rPr>
          <w:lang w:val="sk-SK"/>
        </w:rPr>
        <w:t xml:space="preserve">Uvedené na nevzťahuje na </w:t>
      </w:r>
      <w:r w:rsidRPr="00692DA3">
        <w:rPr>
          <w:lang w:val="sk-SK"/>
        </w:rPr>
        <w:t>prijímateľov, ktorí sú v postavení ministerstva alebo ostatného ústredného orgánu štátnej správy</w:t>
      </w:r>
      <w:r>
        <w:rPr>
          <w:lang w:val="sk-SK"/>
        </w:rPr>
        <w:t xml:space="preserve">, v zmysle </w:t>
      </w:r>
      <w:r w:rsidRPr="00692DA3">
        <w:rPr>
          <w:lang w:val="sk-SK"/>
        </w:rPr>
        <w:t>§ 3 a § 21 zákona č. 575/2001 Z. z</w:t>
      </w:r>
      <w:r>
        <w:rPr>
          <w:lang w:val="sk-SK"/>
        </w:rPr>
        <w:t xml:space="preserve">. </w:t>
      </w:r>
      <w:r w:rsidRPr="0008145D">
        <w:t>alebo organizácie v ich zriaďovateľskej pôsobnosti</w:t>
      </w:r>
      <w:r>
        <w:rPr>
          <w:lang w:val="sk-SK"/>
        </w:rPr>
        <w:t xml:space="preserve">. Pre týchto prijímateľov dokladovanie upravuje </w:t>
      </w:r>
      <w:hyperlink r:id="rId3" w:history="1">
        <w:r w:rsidRPr="00F7621D">
          <w:rPr>
            <w:rStyle w:val="Hypertextovprepojenie"/>
            <w:sz w:val="16"/>
            <w:lang w:val="sk-SK"/>
          </w:rPr>
          <w:t xml:space="preserve">Jednotná príručka k </w:t>
        </w:r>
        <w:r>
          <w:rPr>
            <w:rStyle w:val="Hypertextovprepojenie"/>
            <w:sz w:val="16"/>
            <w:lang w:val="sk-SK"/>
          </w:rPr>
          <w:t>ŽoP</w:t>
        </w:r>
      </w:hyperlink>
      <w:r>
        <w:rPr>
          <w:lang w:val="sk-SK"/>
        </w:rPr>
        <w:t>. RO pre OP EVS požaduje v zmysle Jednotnej príručky k ŽoP používanie sumarizačných hárkov vydaných ako príloha tejto príručky pre prijímateľa.</w:t>
      </w:r>
    </w:p>
    <w:p w14:paraId="760D7BD9" w14:textId="26E7E15D" w:rsidR="00747501" w:rsidRPr="00296735" w:rsidRDefault="00747501">
      <w:pPr>
        <w:pStyle w:val="Textpoznmkypodiarou"/>
        <w:rPr>
          <w:lang w:val="sk-SK"/>
        </w:rPr>
      </w:pPr>
    </w:p>
  </w:footnote>
  <w:footnote w:id="128">
    <w:p w14:paraId="52CC40AC" w14:textId="77777777" w:rsidR="00747501" w:rsidRDefault="00747501" w:rsidP="00E402A4">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129">
    <w:p w14:paraId="2733879F" w14:textId="77777777" w:rsidR="00747501" w:rsidRDefault="00747501" w:rsidP="007856B5">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130">
    <w:p w14:paraId="1F01B6FE" w14:textId="77777777" w:rsidR="00747501" w:rsidRDefault="00747501" w:rsidP="00817CE2">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131">
    <w:p w14:paraId="594D547A" w14:textId="77777777" w:rsidR="00747501" w:rsidRPr="008D4874" w:rsidRDefault="00747501">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32">
    <w:p w14:paraId="06AEA2B7" w14:textId="77777777" w:rsidR="00747501" w:rsidRPr="00A9227A" w:rsidRDefault="00747501"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33">
    <w:p w14:paraId="74A50A83" w14:textId="77777777" w:rsidR="00747501" w:rsidRPr="009D7F63" w:rsidRDefault="00747501"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134">
    <w:p w14:paraId="7A914117" w14:textId="77777777" w:rsidR="00747501" w:rsidRPr="009D7F63" w:rsidRDefault="00747501"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135">
    <w:p w14:paraId="2FB92DE1" w14:textId="77777777" w:rsidR="00747501" w:rsidRDefault="00747501" w:rsidP="00426FE3">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p>
  </w:footnote>
  <w:footnote w:id="136">
    <w:p w14:paraId="317B1926" w14:textId="77777777" w:rsidR="00747501" w:rsidRPr="009D7F63" w:rsidRDefault="00747501"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137">
    <w:p w14:paraId="5A80A224" w14:textId="77777777" w:rsidR="00747501" w:rsidRPr="009D7F63" w:rsidRDefault="00747501"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B2960" w14:textId="77777777" w:rsidR="00747501" w:rsidRDefault="00747501">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CF070" w14:textId="77777777" w:rsidR="00747501" w:rsidRDefault="0074750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EE1F8" w14:textId="77777777" w:rsidR="00747501" w:rsidRDefault="0074750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15:restartNumberingAfterBreak="0">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1C51D39"/>
    <w:multiLevelType w:val="hybridMultilevel"/>
    <w:tmpl w:val="20327F18"/>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1FA7ABF"/>
    <w:multiLevelType w:val="hybridMultilevel"/>
    <w:tmpl w:val="6A4A08F4"/>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 w15:restartNumberingAfterBreak="0">
    <w:nsid w:val="0343424E"/>
    <w:multiLevelType w:val="hybridMultilevel"/>
    <w:tmpl w:val="49B4EAC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36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41F561F"/>
    <w:multiLevelType w:val="hybridMultilevel"/>
    <w:tmpl w:val="5EF8D1F8"/>
    <w:lvl w:ilvl="0" w:tplc="39327B22">
      <w:start w:val="1"/>
      <w:numFmt w:val="lowerLetter"/>
      <w:lvlText w:val="%1)"/>
      <w:lvlJc w:val="left"/>
      <w:pPr>
        <w:ind w:left="1079" w:hanging="360"/>
      </w:pPr>
      <w:rPr>
        <w:rFonts w:hint="default"/>
      </w:rPr>
    </w:lvl>
    <w:lvl w:ilvl="1" w:tplc="041B0019" w:tentative="1">
      <w:start w:val="1"/>
      <w:numFmt w:val="lowerLetter"/>
      <w:lvlText w:val="%2."/>
      <w:lvlJc w:val="left"/>
      <w:pPr>
        <w:ind w:left="1799" w:hanging="360"/>
      </w:pPr>
    </w:lvl>
    <w:lvl w:ilvl="2" w:tplc="041B001B" w:tentative="1">
      <w:start w:val="1"/>
      <w:numFmt w:val="lowerRoman"/>
      <w:lvlText w:val="%3."/>
      <w:lvlJc w:val="right"/>
      <w:pPr>
        <w:ind w:left="2519" w:hanging="180"/>
      </w:pPr>
    </w:lvl>
    <w:lvl w:ilvl="3" w:tplc="041B000F" w:tentative="1">
      <w:start w:val="1"/>
      <w:numFmt w:val="decimal"/>
      <w:lvlText w:val="%4."/>
      <w:lvlJc w:val="left"/>
      <w:pPr>
        <w:ind w:left="3239" w:hanging="360"/>
      </w:pPr>
    </w:lvl>
    <w:lvl w:ilvl="4" w:tplc="041B0019" w:tentative="1">
      <w:start w:val="1"/>
      <w:numFmt w:val="lowerLetter"/>
      <w:lvlText w:val="%5."/>
      <w:lvlJc w:val="left"/>
      <w:pPr>
        <w:ind w:left="3959" w:hanging="360"/>
      </w:pPr>
    </w:lvl>
    <w:lvl w:ilvl="5" w:tplc="041B001B" w:tentative="1">
      <w:start w:val="1"/>
      <w:numFmt w:val="lowerRoman"/>
      <w:lvlText w:val="%6."/>
      <w:lvlJc w:val="right"/>
      <w:pPr>
        <w:ind w:left="4679" w:hanging="180"/>
      </w:pPr>
    </w:lvl>
    <w:lvl w:ilvl="6" w:tplc="041B000F" w:tentative="1">
      <w:start w:val="1"/>
      <w:numFmt w:val="decimal"/>
      <w:lvlText w:val="%7."/>
      <w:lvlJc w:val="left"/>
      <w:pPr>
        <w:ind w:left="5399" w:hanging="360"/>
      </w:pPr>
    </w:lvl>
    <w:lvl w:ilvl="7" w:tplc="041B0019" w:tentative="1">
      <w:start w:val="1"/>
      <w:numFmt w:val="lowerLetter"/>
      <w:lvlText w:val="%8."/>
      <w:lvlJc w:val="left"/>
      <w:pPr>
        <w:ind w:left="6119" w:hanging="360"/>
      </w:pPr>
    </w:lvl>
    <w:lvl w:ilvl="8" w:tplc="041B001B" w:tentative="1">
      <w:start w:val="1"/>
      <w:numFmt w:val="lowerRoman"/>
      <w:lvlText w:val="%9."/>
      <w:lvlJc w:val="right"/>
      <w:pPr>
        <w:ind w:left="6839" w:hanging="180"/>
      </w:pPr>
    </w:lvl>
  </w:abstractNum>
  <w:abstractNum w:abstractNumId="10" w15:restartNumberingAfterBreak="0">
    <w:nsid w:val="052A4E36"/>
    <w:multiLevelType w:val="hybridMultilevel"/>
    <w:tmpl w:val="01C89C7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062B3E29"/>
    <w:multiLevelType w:val="hybridMultilevel"/>
    <w:tmpl w:val="8C981C9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 w15:restartNumberingAfterBreak="0">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0AB61466"/>
    <w:multiLevelType w:val="hybridMultilevel"/>
    <w:tmpl w:val="853026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0C293A52"/>
    <w:multiLevelType w:val="hybridMultilevel"/>
    <w:tmpl w:val="12C8ED94"/>
    <w:lvl w:ilvl="0" w:tplc="B2D4E61A">
      <w:start w:val="1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20" w15:restartNumberingAfterBreak="0">
    <w:nsid w:val="0D360CB3"/>
    <w:multiLevelType w:val="hybridMultilevel"/>
    <w:tmpl w:val="7266431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0D645E0A"/>
    <w:multiLevelType w:val="hybridMultilevel"/>
    <w:tmpl w:val="4C68A170"/>
    <w:lvl w:ilvl="0" w:tplc="041B0017">
      <w:start w:val="1"/>
      <w:numFmt w:val="lowerLetter"/>
      <w:lvlText w:val="%1)"/>
      <w:lvlJc w:val="left"/>
      <w:pPr>
        <w:ind w:left="1571" w:hanging="360"/>
      </w:pPr>
    </w:lvl>
    <w:lvl w:ilvl="1" w:tplc="041B0017">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22" w15:restartNumberingAfterBreak="0">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5" w15:restartNumberingAfterBreak="0">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12981604"/>
    <w:multiLevelType w:val="hybridMultilevel"/>
    <w:tmpl w:val="68E0DE1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8" w15:restartNumberingAfterBreak="0">
    <w:nsid w:val="13ED2CF7"/>
    <w:multiLevelType w:val="hybridMultilevel"/>
    <w:tmpl w:val="811A37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31" w15:restartNumberingAfterBreak="0">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2" w15:restartNumberingAfterBreak="0">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16AE4AD5"/>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16"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15:restartNumberingAfterBreak="0">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187735FB"/>
    <w:multiLevelType w:val="hybridMultilevel"/>
    <w:tmpl w:val="237E0426"/>
    <w:lvl w:ilvl="0" w:tplc="6C6026C6">
      <w:start w:val="1"/>
      <w:numFmt w:val="bullet"/>
      <w:lvlText w:val=""/>
      <w:lvlJc w:val="left"/>
      <w:pPr>
        <w:tabs>
          <w:tab w:val="num" w:pos="305"/>
        </w:tabs>
        <w:ind w:left="305" w:hanging="360"/>
      </w:pPr>
      <w:rPr>
        <w:rFonts w:ascii="Symbol" w:hAnsi="Symbol" w:hint="default"/>
        <w:color w:val="auto"/>
      </w:rPr>
    </w:lvl>
    <w:lvl w:ilvl="1" w:tplc="041B0003" w:tentative="1">
      <w:start w:val="1"/>
      <w:numFmt w:val="bullet"/>
      <w:lvlText w:val="o"/>
      <w:lvlJc w:val="left"/>
      <w:pPr>
        <w:ind w:left="1385" w:hanging="360"/>
      </w:pPr>
      <w:rPr>
        <w:rFonts w:ascii="Courier New" w:hAnsi="Courier New" w:cs="Courier New" w:hint="default"/>
      </w:rPr>
    </w:lvl>
    <w:lvl w:ilvl="2" w:tplc="041B0005" w:tentative="1">
      <w:start w:val="1"/>
      <w:numFmt w:val="bullet"/>
      <w:lvlText w:val=""/>
      <w:lvlJc w:val="left"/>
      <w:pPr>
        <w:ind w:left="2105" w:hanging="360"/>
      </w:pPr>
      <w:rPr>
        <w:rFonts w:ascii="Wingdings" w:hAnsi="Wingdings" w:hint="default"/>
      </w:rPr>
    </w:lvl>
    <w:lvl w:ilvl="3" w:tplc="041B0001" w:tentative="1">
      <w:start w:val="1"/>
      <w:numFmt w:val="bullet"/>
      <w:lvlText w:val=""/>
      <w:lvlJc w:val="left"/>
      <w:pPr>
        <w:ind w:left="2825" w:hanging="360"/>
      </w:pPr>
      <w:rPr>
        <w:rFonts w:ascii="Symbol" w:hAnsi="Symbol" w:hint="default"/>
      </w:rPr>
    </w:lvl>
    <w:lvl w:ilvl="4" w:tplc="041B0003" w:tentative="1">
      <w:start w:val="1"/>
      <w:numFmt w:val="bullet"/>
      <w:lvlText w:val="o"/>
      <w:lvlJc w:val="left"/>
      <w:pPr>
        <w:ind w:left="3545" w:hanging="360"/>
      </w:pPr>
      <w:rPr>
        <w:rFonts w:ascii="Courier New" w:hAnsi="Courier New" w:cs="Courier New" w:hint="default"/>
      </w:rPr>
    </w:lvl>
    <w:lvl w:ilvl="5" w:tplc="041B0005" w:tentative="1">
      <w:start w:val="1"/>
      <w:numFmt w:val="bullet"/>
      <w:lvlText w:val=""/>
      <w:lvlJc w:val="left"/>
      <w:pPr>
        <w:ind w:left="4265" w:hanging="360"/>
      </w:pPr>
      <w:rPr>
        <w:rFonts w:ascii="Wingdings" w:hAnsi="Wingdings" w:hint="default"/>
      </w:rPr>
    </w:lvl>
    <w:lvl w:ilvl="6" w:tplc="041B0001" w:tentative="1">
      <w:start w:val="1"/>
      <w:numFmt w:val="bullet"/>
      <w:lvlText w:val=""/>
      <w:lvlJc w:val="left"/>
      <w:pPr>
        <w:ind w:left="4985" w:hanging="360"/>
      </w:pPr>
      <w:rPr>
        <w:rFonts w:ascii="Symbol" w:hAnsi="Symbol" w:hint="default"/>
      </w:rPr>
    </w:lvl>
    <w:lvl w:ilvl="7" w:tplc="041B0003" w:tentative="1">
      <w:start w:val="1"/>
      <w:numFmt w:val="bullet"/>
      <w:lvlText w:val="o"/>
      <w:lvlJc w:val="left"/>
      <w:pPr>
        <w:ind w:left="5705" w:hanging="360"/>
      </w:pPr>
      <w:rPr>
        <w:rFonts w:ascii="Courier New" w:hAnsi="Courier New" w:cs="Courier New" w:hint="default"/>
      </w:rPr>
    </w:lvl>
    <w:lvl w:ilvl="8" w:tplc="041B0005" w:tentative="1">
      <w:start w:val="1"/>
      <w:numFmt w:val="bullet"/>
      <w:lvlText w:val=""/>
      <w:lvlJc w:val="left"/>
      <w:pPr>
        <w:ind w:left="6425" w:hanging="360"/>
      </w:pPr>
      <w:rPr>
        <w:rFonts w:ascii="Wingdings" w:hAnsi="Wingdings" w:hint="default"/>
      </w:rPr>
    </w:lvl>
  </w:abstractNum>
  <w:abstractNum w:abstractNumId="39" w15:restartNumberingAfterBreak="0">
    <w:nsid w:val="18C5793A"/>
    <w:multiLevelType w:val="hybridMultilevel"/>
    <w:tmpl w:val="A7D2B420"/>
    <w:lvl w:ilvl="0" w:tplc="2A90657C">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41" w15:restartNumberingAfterBreak="0">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15:restartNumberingAfterBreak="0">
    <w:nsid w:val="1B427804"/>
    <w:multiLevelType w:val="multilevel"/>
    <w:tmpl w:val="1E7CF17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15:restartNumberingAfterBreak="0">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1ED501CE"/>
    <w:multiLevelType w:val="hybridMultilevel"/>
    <w:tmpl w:val="15A6F3B4"/>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7" w15:restartNumberingAfterBreak="0">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1FDA2963"/>
    <w:multiLevelType w:val="hybridMultilevel"/>
    <w:tmpl w:val="E7EA94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3F06849"/>
    <w:multiLevelType w:val="hybridMultilevel"/>
    <w:tmpl w:val="B18CF198"/>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55" w15:restartNumberingAfterBreak="0">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9" w15:restartNumberingAfterBreak="0">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2C091EAE"/>
    <w:multiLevelType w:val="hybridMultilevel"/>
    <w:tmpl w:val="81E476B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2D8F1423"/>
    <w:multiLevelType w:val="hybridMultilevel"/>
    <w:tmpl w:val="67B0293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4" w15:restartNumberingAfterBreak="0">
    <w:nsid w:val="302E7EDE"/>
    <w:multiLevelType w:val="hybridMultilevel"/>
    <w:tmpl w:val="8BA82728"/>
    <w:lvl w:ilvl="0" w:tplc="CF6A8A0E">
      <w:start w:val="110"/>
      <w:numFmt w:val="bullet"/>
      <w:lvlText w:val="-"/>
      <w:lvlJc w:val="left"/>
      <w:pPr>
        <w:ind w:left="720" w:hanging="360"/>
      </w:pPr>
      <w:rPr>
        <w:rFonts w:ascii="Times New Roman" w:eastAsia="Arial"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66" w15:restartNumberingAfterBreak="0">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67" w15:restartNumberingAfterBreak="0">
    <w:nsid w:val="319A13D2"/>
    <w:multiLevelType w:val="hybridMultilevel"/>
    <w:tmpl w:val="F9A00548"/>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68" w15:restartNumberingAfterBreak="0">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35524656"/>
    <w:multiLevelType w:val="hybridMultilevel"/>
    <w:tmpl w:val="0930D0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853123E"/>
    <w:multiLevelType w:val="hybridMultilevel"/>
    <w:tmpl w:val="8C7C1328"/>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4EAC6BDC">
      <w:start w:val="13"/>
      <w:numFmt w:val="bullet"/>
      <w:lvlText w:val="-"/>
      <w:lvlJc w:val="left"/>
      <w:pPr>
        <w:ind w:left="1069" w:hanging="360"/>
      </w:pPr>
      <w:rPr>
        <w:rFonts w:ascii="Times New Roman" w:eastAsia="Times New Roman" w:hAnsi="Times New Roman" w:cs="Times New Roman"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2" w15:restartNumberingAfterBreak="0">
    <w:nsid w:val="3A021593"/>
    <w:multiLevelType w:val="hybridMultilevel"/>
    <w:tmpl w:val="8DD0D3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4" w15:restartNumberingAfterBreak="0">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5" w15:restartNumberingAfterBreak="0">
    <w:nsid w:val="3C264DF3"/>
    <w:multiLevelType w:val="hybridMultilevel"/>
    <w:tmpl w:val="65840754"/>
    <w:lvl w:ilvl="0" w:tplc="041B000F">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6" w15:restartNumberingAfterBreak="0">
    <w:nsid w:val="3C390D32"/>
    <w:multiLevelType w:val="hybridMultilevel"/>
    <w:tmpl w:val="66565E9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3F7B055B"/>
    <w:multiLevelType w:val="multilevel"/>
    <w:tmpl w:val="04090025"/>
    <w:lvl w:ilvl="0">
      <w:start w:val="1"/>
      <w:numFmt w:val="decimal"/>
      <w:pStyle w:val="Nadpis1"/>
      <w:lvlText w:val="%1"/>
      <w:lvlJc w:val="left"/>
      <w:pPr>
        <w:ind w:left="716" w:hanging="432"/>
      </w:pPr>
    </w:lvl>
    <w:lvl w:ilvl="1">
      <w:start w:val="1"/>
      <w:numFmt w:val="decimal"/>
      <w:pStyle w:val="Nadpis2"/>
      <w:lvlText w:val="%1.%2"/>
      <w:lvlJc w:val="left"/>
      <w:pPr>
        <w:ind w:left="1286" w:hanging="576"/>
      </w:pPr>
    </w:lvl>
    <w:lvl w:ilvl="2">
      <w:start w:val="1"/>
      <w:numFmt w:val="decimal"/>
      <w:pStyle w:val="Nadpis3"/>
      <w:lvlText w:val="%1.%2.%3"/>
      <w:lvlJc w:val="left"/>
      <w:pPr>
        <w:ind w:left="1288"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9" w15:restartNumberingAfterBreak="0">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15:restartNumberingAfterBreak="0">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2" w15:restartNumberingAfterBreak="0">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43C06FE3"/>
    <w:multiLevelType w:val="hybridMultilevel"/>
    <w:tmpl w:val="2D1CFCC6"/>
    <w:lvl w:ilvl="0" w:tplc="CD66729C">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4" w15:restartNumberingAfterBreak="0">
    <w:nsid w:val="44302512"/>
    <w:multiLevelType w:val="hybridMultilevel"/>
    <w:tmpl w:val="A4C0DE98"/>
    <w:lvl w:ilvl="0" w:tplc="2140E252">
      <w:start w:val="1"/>
      <w:numFmt w:val="bullet"/>
      <w:lvlText w:val=""/>
      <w:lvlJc w:val="left"/>
      <w:pPr>
        <w:ind w:left="761" w:hanging="360"/>
      </w:pPr>
      <w:rPr>
        <w:rFonts w:ascii="Symbol" w:hAnsi="Symbol" w:hint="default"/>
      </w:rPr>
    </w:lvl>
    <w:lvl w:ilvl="1" w:tplc="041B0003">
      <w:start w:val="1"/>
      <w:numFmt w:val="bullet"/>
      <w:lvlText w:val="o"/>
      <w:lvlJc w:val="left"/>
      <w:pPr>
        <w:ind w:left="1481" w:hanging="360"/>
      </w:pPr>
      <w:rPr>
        <w:rFonts w:ascii="Courier New" w:hAnsi="Courier New" w:hint="default"/>
      </w:rPr>
    </w:lvl>
    <w:lvl w:ilvl="2" w:tplc="041B0005">
      <w:start w:val="1"/>
      <w:numFmt w:val="bullet"/>
      <w:lvlText w:val=""/>
      <w:lvlJc w:val="left"/>
      <w:pPr>
        <w:ind w:left="2201" w:hanging="360"/>
      </w:pPr>
      <w:rPr>
        <w:rFonts w:ascii="Wingdings" w:hAnsi="Wingdings" w:hint="default"/>
      </w:rPr>
    </w:lvl>
    <w:lvl w:ilvl="3" w:tplc="041B000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85" w15:restartNumberingAfterBreak="0">
    <w:nsid w:val="468E705C"/>
    <w:multiLevelType w:val="hybridMultilevel"/>
    <w:tmpl w:val="79DC859E"/>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6" w15:restartNumberingAfterBreak="0">
    <w:nsid w:val="471A7576"/>
    <w:multiLevelType w:val="hybridMultilevel"/>
    <w:tmpl w:val="17E28062"/>
    <w:lvl w:ilvl="0" w:tplc="041B0015">
      <w:start w:val="1"/>
      <w:numFmt w:val="upp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7" w15:restartNumberingAfterBreak="0">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88" w15:restartNumberingAfterBreak="0">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9" w15:restartNumberingAfterBreak="0">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92" w15:restartNumberingAfterBreak="0">
    <w:nsid w:val="4BD02523"/>
    <w:multiLevelType w:val="hybridMultilevel"/>
    <w:tmpl w:val="B02AAB58"/>
    <w:lvl w:ilvl="0" w:tplc="041B000F">
      <w:start w:val="1"/>
      <w:numFmt w:val="decimal"/>
      <w:lvlText w:val="%1."/>
      <w:lvlJc w:val="left"/>
      <w:pPr>
        <w:ind w:left="1004" w:hanging="360"/>
      </w:pPr>
    </w:lvl>
    <w:lvl w:ilvl="1" w:tplc="BC583132">
      <w:start w:val="1"/>
      <w:numFmt w:val="lowerLetter"/>
      <w:lvlText w:val="%2)"/>
      <w:lvlJc w:val="left"/>
      <w:pPr>
        <w:ind w:left="1724" w:hanging="360"/>
      </w:pPr>
      <w:rPr>
        <w:rFonts w:hint="default"/>
      </w:r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93" w15:restartNumberingAfterBreak="0">
    <w:nsid w:val="4BE96B3B"/>
    <w:multiLevelType w:val="hybridMultilevel"/>
    <w:tmpl w:val="1C5AF6D6"/>
    <w:lvl w:ilvl="0" w:tplc="041B000F">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4" w15:restartNumberingAfterBreak="0">
    <w:nsid w:val="4BFA70D7"/>
    <w:multiLevelType w:val="multilevel"/>
    <w:tmpl w:val="2BDC1B1A"/>
    <w:lvl w:ilvl="0">
      <w:start w:val="3"/>
      <w:numFmt w:val="decimal"/>
      <w:lvlText w:val="%1"/>
      <w:lvlJc w:val="left"/>
      <w:pPr>
        <w:ind w:left="360" w:hanging="360"/>
      </w:pPr>
      <w:rPr>
        <w:rFonts w:hint="default"/>
      </w:rPr>
    </w:lvl>
    <w:lvl w:ilvl="1">
      <w:start w:val="1"/>
      <w:numFmt w:val="bullet"/>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95" w15:restartNumberingAfterBreak="0">
    <w:nsid w:val="4CE65192"/>
    <w:multiLevelType w:val="hybridMultilevel"/>
    <w:tmpl w:val="37E23106"/>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96"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97" w15:restartNumberingAfterBreak="0">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4EDD298A"/>
    <w:multiLevelType w:val="hybridMultilevel"/>
    <w:tmpl w:val="A58427E2"/>
    <w:lvl w:ilvl="0" w:tplc="E0780E72">
      <w:numFmt w:val="bullet"/>
      <w:lvlText w:val="-"/>
      <w:lvlJc w:val="left"/>
      <w:pPr>
        <w:ind w:left="1287" w:hanging="360"/>
      </w:pPr>
      <w:rPr>
        <w:rFonts w:ascii="Times New Roman" w:eastAsia="Times New Roman" w:hAnsi="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99" w15:restartNumberingAfterBreak="0">
    <w:nsid w:val="4EE43ADE"/>
    <w:multiLevelType w:val="hybridMultilevel"/>
    <w:tmpl w:val="CCD82FA2"/>
    <w:lvl w:ilvl="0" w:tplc="559C918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15:restartNumberingAfterBreak="0">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1" w15:restartNumberingAfterBreak="0">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02" w15:restartNumberingAfterBreak="0">
    <w:nsid w:val="513828A4"/>
    <w:multiLevelType w:val="hybridMultilevel"/>
    <w:tmpl w:val="F3FE1BC2"/>
    <w:lvl w:ilvl="0" w:tplc="6C6026C6">
      <w:start w:val="1"/>
      <w:numFmt w:val="bullet"/>
      <w:lvlText w:val=""/>
      <w:lvlJc w:val="left"/>
      <w:pPr>
        <w:tabs>
          <w:tab w:val="num" w:pos="360"/>
        </w:tabs>
        <w:ind w:left="360" w:hanging="360"/>
      </w:pPr>
      <w:rPr>
        <w:rFonts w:ascii="Symbol" w:hAnsi="Symbol" w:hint="default"/>
        <w:color w:val="auto"/>
      </w:rPr>
    </w:lvl>
    <w:lvl w:ilvl="1" w:tplc="041B0003">
      <w:start w:val="1"/>
      <w:numFmt w:val="bullet"/>
      <w:lvlText w:val="o"/>
      <w:lvlJc w:val="left"/>
      <w:pPr>
        <w:tabs>
          <w:tab w:val="num" w:pos="1080"/>
        </w:tabs>
        <w:ind w:left="1080" w:hanging="360"/>
      </w:pPr>
      <w:rPr>
        <w:rFonts w:ascii="Courier New" w:hAnsi="Courier New" w:cs="Times New Roman" w:hint="default"/>
      </w:rPr>
    </w:lvl>
    <w:lvl w:ilvl="2" w:tplc="041B0005">
      <w:start w:val="1"/>
      <w:numFmt w:val="bullet"/>
      <w:lvlText w:val=""/>
      <w:lvlJc w:val="left"/>
      <w:pPr>
        <w:tabs>
          <w:tab w:val="num" w:pos="1800"/>
        </w:tabs>
        <w:ind w:left="1800" w:hanging="360"/>
      </w:pPr>
      <w:rPr>
        <w:rFonts w:ascii="Wingdings" w:hAnsi="Wingdings" w:hint="default"/>
      </w:rPr>
    </w:lvl>
    <w:lvl w:ilvl="3" w:tplc="041B0001">
      <w:start w:val="1"/>
      <w:numFmt w:val="bullet"/>
      <w:lvlText w:val=""/>
      <w:lvlJc w:val="left"/>
      <w:pPr>
        <w:tabs>
          <w:tab w:val="num" w:pos="2520"/>
        </w:tabs>
        <w:ind w:left="2520" w:hanging="360"/>
      </w:pPr>
      <w:rPr>
        <w:rFonts w:ascii="Symbol" w:hAnsi="Symbol" w:hint="default"/>
      </w:rPr>
    </w:lvl>
    <w:lvl w:ilvl="4" w:tplc="041B0003">
      <w:start w:val="1"/>
      <w:numFmt w:val="bullet"/>
      <w:lvlText w:val="o"/>
      <w:lvlJc w:val="left"/>
      <w:pPr>
        <w:tabs>
          <w:tab w:val="num" w:pos="3240"/>
        </w:tabs>
        <w:ind w:left="3240" w:hanging="360"/>
      </w:pPr>
      <w:rPr>
        <w:rFonts w:ascii="Courier New" w:hAnsi="Courier New" w:cs="Times New Roman" w:hint="default"/>
      </w:rPr>
    </w:lvl>
    <w:lvl w:ilvl="5" w:tplc="041B0005">
      <w:start w:val="1"/>
      <w:numFmt w:val="bullet"/>
      <w:lvlText w:val=""/>
      <w:lvlJc w:val="left"/>
      <w:pPr>
        <w:tabs>
          <w:tab w:val="num" w:pos="3960"/>
        </w:tabs>
        <w:ind w:left="3960" w:hanging="360"/>
      </w:pPr>
      <w:rPr>
        <w:rFonts w:ascii="Wingdings" w:hAnsi="Wingdings" w:hint="default"/>
      </w:rPr>
    </w:lvl>
    <w:lvl w:ilvl="6" w:tplc="041B0001">
      <w:start w:val="1"/>
      <w:numFmt w:val="bullet"/>
      <w:lvlText w:val=""/>
      <w:lvlJc w:val="left"/>
      <w:pPr>
        <w:tabs>
          <w:tab w:val="num" w:pos="4680"/>
        </w:tabs>
        <w:ind w:left="4680" w:hanging="360"/>
      </w:pPr>
      <w:rPr>
        <w:rFonts w:ascii="Symbol" w:hAnsi="Symbol" w:hint="default"/>
      </w:rPr>
    </w:lvl>
    <w:lvl w:ilvl="7" w:tplc="041B0003">
      <w:start w:val="1"/>
      <w:numFmt w:val="bullet"/>
      <w:lvlText w:val="o"/>
      <w:lvlJc w:val="left"/>
      <w:pPr>
        <w:tabs>
          <w:tab w:val="num" w:pos="5400"/>
        </w:tabs>
        <w:ind w:left="5400" w:hanging="360"/>
      </w:pPr>
      <w:rPr>
        <w:rFonts w:ascii="Courier New" w:hAnsi="Courier New" w:cs="Times New Roman" w:hint="default"/>
      </w:rPr>
    </w:lvl>
    <w:lvl w:ilvl="8" w:tplc="041B0005">
      <w:start w:val="1"/>
      <w:numFmt w:val="bullet"/>
      <w:lvlText w:val=""/>
      <w:lvlJc w:val="left"/>
      <w:pPr>
        <w:tabs>
          <w:tab w:val="num" w:pos="6120"/>
        </w:tabs>
        <w:ind w:left="6120" w:hanging="360"/>
      </w:pPr>
      <w:rPr>
        <w:rFonts w:ascii="Wingdings" w:hAnsi="Wingdings" w:hint="default"/>
      </w:rPr>
    </w:lvl>
  </w:abstractNum>
  <w:abstractNum w:abstractNumId="103" w15:restartNumberingAfterBreak="0">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519C0474"/>
    <w:multiLevelType w:val="hybridMultilevel"/>
    <w:tmpl w:val="E890994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15:restartNumberingAfterBreak="0">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15:restartNumberingAfterBreak="0">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7" w15:restartNumberingAfterBreak="0">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9" w15:restartNumberingAfterBreak="0">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15:restartNumberingAfterBreak="0">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15:restartNumberingAfterBreak="0">
    <w:nsid w:val="57471A08"/>
    <w:multiLevelType w:val="hybridMultilevel"/>
    <w:tmpl w:val="A87041F4"/>
    <w:lvl w:ilvl="0" w:tplc="CF6A8A0E">
      <w:start w:val="110"/>
      <w:numFmt w:val="bullet"/>
      <w:lvlText w:val="-"/>
      <w:lvlJc w:val="left"/>
      <w:pPr>
        <w:ind w:left="720" w:hanging="360"/>
      </w:pPr>
      <w:rPr>
        <w:rFonts w:ascii="Times New Roman" w:eastAsia="Arial"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15:restartNumberingAfterBreak="0">
    <w:nsid w:val="576E7094"/>
    <w:multiLevelType w:val="hybridMultilevel"/>
    <w:tmpl w:val="64F0E8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15:restartNumberingAfterBreak="0">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15:restartNumberingAfterBreak="0">
    <w:nsid w:val="59EC7055"/>
    <w:multiLevelType w:val="hybridMultilevel"/>
    <w:tmpl w:val="96DE4552"/>
    <w:lvl w:ilvl="0" w:tplc="041B0017">
      <w:start w:val="1"/>
      <w:numFmt w:val="lowerLetter"/>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116" w15:restartNumberingAfterBreak="0">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15:restartNumberingAfterBreak="0">
    <w:nsid w:val="5EB5039C"/>
    <w:multiLevelType w:val="hybridMultilevel"/>
    <w:tmpl w:val="2B5CCD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8" w15:restartNumberingAfterBreak="0">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15:restartNumberingAfterBreak="0">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0" w15:restartNumberingAfterBreak="0">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15:restartNumberingAfterBreak="0">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22" w15:restartNumberingAfterBreak="0">
    <w:nsid w:val="625769A8"/>
    <w:multiLevelType w:val="hybridMultilevel"/>
    <w:tmpl w:val="6B7E26B0"/>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3" w15:restartNumberingAfterBreak="0">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5" w15:restartNumberingAfterBreak="0">
    <w:nsid w:val="636B3D13"/>
    <w:multiLevelType w:val="hybridMultilevel"/>
    <w:tmpl w:val="76DE9178"/>
    <w:lvl w:ilvl="0" w:tplc="E0780E72">
      <w:numFmt w:val="bullet"/>
      <w:lvlText w:val="-"/>
      <w:lvlJc w:val="left"/>
      <w:pPr>
        <w:ind w:left="1287" w:hanging="360"/>
      </w:pPr>
      <w:rPr>
        <w:rFonts w:ascii="Times New Roman" w:eastAsia="Times New Roman" w:hAnsi="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26" w15:restartNumberingAfterBreak="0">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8" w15:restartNumberingAfterBreak="0">
    <w:nsid w:val="65BA5D5D"/>
    <w:multiLevelType w:val="hybridMultilevel"/>
    <w:tmpl w:val="14F68D8C"/>
    <w:lvl w:ilvl="0" w:tplc="6AA6E5F0">
      <w:numFmt w:val="bullet"/>
      <w:lvlText w:val="-"/>
      <w:lvlJc w:val="left"/>
      <w:pPr>
        <w:ind w:left="1004" w:hanging="360"/>
      </w:pPr>
      <w:rPr>
        <w:rFonts w:ascii="Arial Narrow" w:eastAsia="Times New Roman" w:hAnsi="Arial Narrow" w:cs="Mang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29" w15:restartNumberingAfterBreak="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15:restartNumberingAfterBreak="0">
    <w:nsid w:val="673F296D"/>
    <w:multiLevelType w:val="hybridMultilevel"/>
    <w:tmpl w:val="0B226978"/>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1" w15:restartNumberingAfterBreak="0">
    <w:nsid w:val="677F3CA6"/>
    <w:multiLevelType w:val="hybridMultilevel"/>
    <w:tmpl w:val="276C9EA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15:restartNumberingAfterBreak="0">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5" w15:restartNumberingAfterBreak="0">
    <w:nsid w:val="6B3D5965"/>
    <w:multiLevelType w:val="hybridMultilevel"/>
    <w:tmpl w:val="91DAC77E"/>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6" w15:restartNumberingAfterBreak="0">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38" w15:restartNumberingAfterBreak="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9" w15:restartNumberingAfterBreak="0">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0" w15:restartNumberingAfterBreak="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41" w15:restartNumberingAfterBreak="0">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15:restartNumberingAfterBreak="0">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45" w15:restartNumberingAfterBreak="0">
    <w:nsid w:val="715D5BED"/>
    <w:multiLevelType w:val="hybridMultilevel"/>
    <w:tmpl w:val="C2721B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6" w15:restartNumberingAfterBreak="0">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7" w15:restartNumberingAfterBreak="0">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8" w15:restartNumberingAfterBreak="0">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9" w15:restartNumberingAfterBreak="0">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736535A5"/>
    <w:multiLevelType w:val="hybridMultilevel"/>
    <w:tmpl w:val="94D4FA20"/>
    <w:lvl w:ilvl="0" w:tplc="5A5834E6">
      <w:start w:val="3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1" w15:restartNumberingAfterBreak="0">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15:restartNumberingAfterBreak="0">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54" w15:restartNumberingAfterBreak="0">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5" w15:restartNumberingAfterBreak="0">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6" w15:restartNumberingAfterBreak="0">
    <w:nsid w:val="7BBE0A9D"/>
    <w:multiLevelType w:val="hybridMultilevel"/>
    <w:tmpl w:val="514057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7" w15:restartNumberingAfterBreak="0">
    <w:nsid w:val="7BC165D1"/>
    <w:multiLevelType w:val="multilevel"/>
    <w:tmpl w:val="B93CAC40"/>
    <w:lvl w:ilvl="0">
      <w:start w:val="1"/>
      <w:numFmt w:val="decimal"/>
      <w:lvlText w:val="%1."/>
      <w:lvlJc w:val="left"/>
      <w:pPr>
        <w:tabs>
          <w:tab w:val="num" w:pos="720"/>
        </w:tabs>
        <w:ind w:left="720" w:hanging="360"/>
      </w:pPr>
      <w:rPr>
        <w:rFonts w:cs="Times New Roman" w:hint="default"/>
        <w:b w:val="0"/>
        <w:color w:val="auto"/>
      </w:rPr>
    </w:lvl>
    <w:lvl w:ilvl="1">
      <w:start w:val="1"/>
      <w:numFmt w:val="lowerLetter"/>
      <w:lvlText w:val="%2)"/>
      <w:lvlJc w:val="left"/>
      <w:pPr>
        <w:ind w:left="720" w:hanging="360"/>
      </w:pPr>
      <w:rPr>
        <w:rFonts w:cs="Times New Roman" w:hint="default"/>
        <w:b w:val="0"/>
      </w:rPr>
    </w:lvl>
    <w:lvl w:ilvl="2">
      <w:start w:val="1"/>
      <w:numFmt w:val="decimal"/>
      <w:isLgl/>
      <w:lvlText w:val="%1.%2.%3"/>
      <w:lvlJc w:val="left"/>
      <w:pPr>
        <w:ind w:left="720" w:hanging="36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080" w:hanging="72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440" w:hanging="1080"/>
      </w:pPr>
      <w:rPr>
        <w:rFonts w:cs="Times New Roman" w:hint="default"/>
        <w:b/>
      </w:rPr>
    </w:lvl>
    <w:lvl w:ilvl="7">
      <w:start w:val="1"/>
      <w:numFmt w:val="decimal"/>
      <w:isLgl/>
      <w:lvlText w:val="%1.%2.%3.%4.%5.%6.%7.%8"/>
      <w:lvlJc w:val="left"/>
      <w:pPr>
        <w:ind w:left="1440" w:hanging="1080"/>
      </w:pPr>
      <w:rPr>
        <w:rFonts w:cs="Times New Roman" w:hint="default"/>
        <w:b/>
      </w:rPr>
    </w:lvl>
    <w:lvl w:ilvl="8">
      <w:start w:val="1"/>
      <w:numFmt w:val="decimal"/>
      <w:isLgl/>
      <w:lvlText w:val="%1.%2.%3.%4.%5.%6.%7.%8.%9"/>
      <w:lvlJc w:val="left"/>
      <w:pPr>
        <w:ind w:left="1800" w:hanging="1440"/>
      </w:pPr>
      <w:rPr>
        <w:rFonts w:cs="Times New Roman" w:hint="default"/>
        <w:b/>
      </w:rPr>
    </w:lvl>
  </w:abstractNum>
  <w:abstractNum w:abstractNumId="158" w15:restartNumberingAfterBreak="0">
    <w:nsid w:val="7C7B589B"/>
    <w:multiLevelType w:val="hybridMultilevel"/>
    <w:tmpl w:val="252EA9FA"/>
    <w:lvl w:ilvl="0" w:tplc="53820406">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9" w15:restartNumberingAfterBreak="0">
    <w:nsid w:val="7D724922"/>
    <w:multiLevelType w:val="hybridMultilevel"/>
    <w:tmpl w:val="E2CC66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0" w15:restartNumberingAfterBreak="0">
    <w:nsid w:val="7F470F7D"/>
    <w:multiLevelType w:val="hybridMultilevel"/>
    <w:tmpl w:val="E26035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78"/>
  </w:num>
  <w:num w:numId="2">
    <w:abstractNumId w:val="33"/>
  </w:num>
  <w:num w:numId="3">
    <w:abstractNumId w:val="124"/>
  </w:num>
  <w:num w:numId="4">
    <w:abstractNumId w:val="27"/>
  </w:num>
  <w:num w:numId="5">
    <w:abstractNumId w:val="56"/>
  </w:num>
  <w:num w:numId="6">
    <w:abstractNumId w:val="155"/>
  </w:num>
  <w:num w:numId="7">
    <w:abstractNumId w:val="154"/>
  </w:num>
  <w:num w:numId="8">
    <w:abstractNumId w:val="111"/>
  </w:num>
  <w:num w:numId="9">
    <w:abstractNumId w:val="133"/>
  </w:num>
  <w:num w:numId="10">
    <w:abstractNumId w:val="68"/>
  </w:num>
  <w:num w:numId="11">
    <w:abstractNumId w:val="108"/>
  </w:num>
  <w:num w:numId="12">
    <w:abstractNumId w:val="142"/>
  </w:num>
  <w:num w:numId="13">
    <w:abstractNumId w:val="1"/>
  </w:num>
  <w:num w:numId="14">
    <w:abstractNumId w:val="40"/>
  </w:num>
  <w:num w:numId="15">
    <w:abstractNumId w:val="81"/>
  </w:num>
  <w:num w:numId="16">
    <w:abstractNumId w:val="11"/>
  </w:num>
  <w:num w:numId="17">
    <w:abstractNumId w:val="12"/>
  </w:num>
  <w:num w:numId="18">
    <w:abstractNumId w:val="77"/>
  </w:num>
  <w:num w:numId="19">
    <w:abstractNumId w:val="114"/>
  </w:num>
  <w:num w:numId="20">
    <w:abstractNumId w:val="37"/>
  </w:num>
  <w:num w:numId="21">
    <w:abstractNumId w:val="79"/>
  </w:num>
  <w:num w:numId="22">
    <w:abstractNumId w:val="97"/>
  </w:num>
  <w:num w:numId="23">
    <w:abstractNumId w:val="126"/>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03"/>
  </w:num>
  <w:num w:numId="28">
    <w:abstractNumId w:val="101"/>
  </w:num>
  <w:num w:numId="29">
    <w:abstractNumId w:val="134"/>
  </w:num>
  <w:num w:numId="30">
    <w:abstractNumId w:val="109"/>
  </w:num>
  <w:num w:numId="31">
    <w:abstractNumId w:val="149"/>
  </w:num>
  <w:num w:numId="32">
    <w:abstractNumId w:val="129"/>
  </w:num>
  <w:num w:numId="33">
    <w:abstractNumId w:val="138"/>
  </w:num>
  <w:num w:numId="34">
    <w:abstractNumId w:val="144"/>
  </w:num>
  <w:num w:numId="35">
    <w:abstractNumId w:val="55"/>
  </w:num>
  <w:num w:numId="36">
    <w:abstractNumId w:val="66"/>
  </w:num>
  <w:num w:numId="37">
    <w:abstractNumId w:val="63"/>
  </w:num>
  <w:num w:numId="38">
    <w:abstractNumId w:val="74"/>
  </w:num>
  <w:num w:numId="39">
    <w:abstractNumId w:val="94"/>
  </w:num>
  <w:num w:numId="40">
    <w:abstractNumId w:val="148"/>
  </w:num>
  <w:num w:numId="41">
    <w:abstractNumId w:val="2"/>
  </w:num>
  <w:num w:numId="42">
    <w:abstractNumId w:val="72"/>
  </w:num>
  <w:num w:numId="43">
    <w:abstractNumId w:val="7"/>
  </w:num>
  <w:num w:numId="44">
    <w:abstractNumId w:val="49"/>
  </w:num>
  <w:num w:numId="45">
    <w:abstractNumId w:val="121"/>
  </w:num>
  <w:num w:numId="46">
    <w:abstractNumId w:val="132"/>
  </w:num>
  <w:num w:numId="47">
    <w:abstractNumId w:val="70"/>
  </w:num>
  <w:num w:numId="48">
    <w:abstractNumId w:val="143"/>
  </w:num>
  <w:num w:numId="49">
    <w:abstractNumId w:val="48"/>
  </w:num>
  <w:num w:numId="50">
    <w:abstractNumId w:val="29"/>
  </w:num>
  <w:num w:numId="51">
    <w:abstractNumId w:val="14"/>
  </w:num>
  <w:num w:numId="52">
    <w:abstractNumId w:val="52"/>
  </w:num>
  <w:num w:numId="53">
    <w:abstractNumId w:val="34"/>
  </w:num>
  <w:num w:numId="54">
    <w:abstractNumId w:val="24"/>
  </w:num>
  <w:num w:numId="55">
    <w:abstractNumId w:val="106"/>
  </w:num>
  <w:num w:numId="56">
    <w:abstractNumId w:val="73"/>
  </w:num>
  <w:num w:numId="57">
    <w:abstractNumId w:val="57"/>
  </w:num>
  <w:num w:numId="58">
    <w:abstractNumId w:val="118"/>
  </w:num>
  <w:num w:numId="59">
    <w:abstractNumId w:val="127"/>
  </w:num>
  <w:num w:numId="60">
    <w:abstractNumId w:val="89"/>
  </w:num>
  <w:num w:numId="61">
    <w:abstractNumId w:val="8"/>
  </w:num>
  <w:num w:numId="62">
    <w:abstractNumId w:val="47"/>
  </w:num>
  <w:num w:numId="63">
    <w:abstractNumId w:val="54"/>
  </w:num>
  <w:num w:numId="64">
    <w:abstractNumId w:val="23"/>
  </w:num>
  <w:num w:numId="65">
    <w:abstractNumId w:val="105"/>
  </w:num>
  <w:num w:numId="66">
    <w:abstractNumId w:val="25"/>
  </w:num>
  <w:num w:numId="67">
    <w:abstractNumId w:val="146"/>
  </w:num>
  <w:num w:numId="68">
    <w:abstractNumId w:val="80"/>
  </w:num>
  <w:num w:numId="69">
    <w:abstractNumId w:val="44"/>
  </w:num>
  <w:num w:numId="70">
    <w:abstractNumId w:val="139"/>
  </w:num>
  <w:num w:numId="71">
    <w:abstractNumId w:val="22"/>
  </w:num>
  <w:num w:numId="72">
    <w:abstractNumId w:val="152"/>
  </w:num>
  <w:num w:numId="73">
    <w:abstractNumId w:val="30"/>
  </w:num>
  <w:num w:numId="74">
    <w:abstractNumId w:val="151"/>
  </w:num>
  <w:num w:numId="75">
    <w:abstractNumId w:val="58"/>
  </w:num>
  <w:num w:numId="76">
    <w:abstractNumId w:val="156"/>
  </w:num>
  <w:num w:numId="77">
    <w:abstractNumId w:val="59"/>
  </w:num>
  <w:num w:numId="78">
    <w:abstractNumId w:val="41"/>
  </w:num>
  <w:num w:numId="79">
    <w:abstractNumId w:val="136"/>
  </w:num>
  <w:num w:numId="80">
    <w:abstractNumId w:val="87"/>
  </w:num>
  <w:num w:numId="81">
    <w:abstractNumId w:val="16"/>
  </w:num>
  <w:num w:numId="82">
    <w:abstractNumId w:val="45"/>
  </w:num>
  <w:num w:numId="83">
    <w:abstractNumId w:val="32"/>
  </w:num>
  <w:num w:numId="84">
    <w:abstractNumId w:val="110"/>
  </w:num>
  <w:num w:numId="85">
    <w:abstractNumId w:val="82"/>
  </w:num>
  <w:num w:numId="86">
    <w:abstractNumId w:val="51"/>
  </w:num>
  <w:num w:numId="87">
    <w:abstractNumId w:val="3"/>
  </w:num>
  <w:num w:numId="88">
    <w:abstractNumId w:val="147"/>
  </w:num>
  <w:num w:numId="89">
    <w:abstractNumId w:val="19"/>
  </w:num>
  <w:num w:numId="90">
    <w:abstractNumId w:val="65"/>
  </w:num>
  <w:num w:numId="91">
    <w:abstractNumId w:val="122"/>
  </w:num>
  <w:num w:numId="92">
    <w:abstractNumId w:val="116"/>
  </w:num>
  <w:num w:numId="93">
    <w:abstractNumId w:val="60"/>
  </w:num>
  <w:num w:numId="94">
    <w:abstractNumId w:val="96"/>
  </w:num>
  <w:num w:numId="95">
    <w:abstractNumId w:val="5"/>
  </w:num>
  <w:num w:numId="96">
    <w:abstractNumId w:val="100"/>
  </w:num>
  <w:num w:numId="97">
    <w:abstractNumId w:val="137"/>
  </w:num>
  <w:num w:numId="98">
    <w:abstractNumId w:val="123"/>
  </w:num>
  <w:num w:numId="99">
    <w:abstractNumId w:val="18"/>
  </w:num>
  <w:num w:numId="100">
    <w:abstractNumId w:val="90"/>
  </w:num>
  <w:num w:numId="101">
    <w:abstractNumId w:val="153"/>
  </w:num>
  <w:num w:numId="102">
    <w:abstractNumId w:val="88"/>
  </w:num>
  <w:num w:numId="103">
    <w:abstractNumId w:val="91"/>
  </w:num>
  <w:num w:numId="104">
    <w:abstractNumId w:val="42"/>
  </w:num>
  <w:num w:numId="105">
    <w:abstractNumId w:val="120"/>
  </w:num>
  <w:num w:numId="106">
    <w:abstractNumId w:val="141"/>
  </w:num>
  <w:num w:numId="107">
    <w:abstractNumId w:val="85"/>
  </w:num>
  <w:num w:numId="108">
    <w:abstractNumId w:val="38"/>
  </w:num>
  <w:num w:numId="109">
    <w:abstractNumId w:val="159"/>
  </w:num>
  <w:num w:numId="110">
    <w:abstractNumId w:val="104"/>
  </w:num>
  <w:num w:numId="111">
    <w:abstractNumId w:val="99"/>
  </w:num>
  <w:num w:numId="112">
    <w:abstractNumId w:val="135"/>
  </w:num>
  <w:num w:numId="113">
    <w:abstractNumId w:val="62"/>
  </w:num>
  <w:num w:numId="114">
    <w:abstractNumId w:val="86"/>
  </w:num>
  <w:num w:numId="115">
    <w:abstractNumId w:val="13"/>
  </w:num>
  <w:num w:numId="116">
    <w:abstractNumId w:val="10"/>
  </w:num>
  <w:num w:numId="117">
    <w:abstractNumId w:val="128"/>
  </w:num>
  <w:num w:numId="118">
    <w:abstractNumId w:val="115"/>
  </w:num>
  <w:num w:numId="119">
    <w:abstractNumId w:val="145"/>
  </w:num>
  <w:num w:numId="120">
    <w:abstractNumId w:val="131"/>
  </w:num>
  <w:num w:numId="121">
    <w:abstractNumId w:val="76"/>
  </w:num>
  <w:num w:numId="122">
    <w:abstractNumId w:val="61"/>
  </w:num>
  <w:num w:numId="123">
    <w:abstractNumId w:val="160"/>
  </w:num>
  <w:num w:numId="124">
    <w:abstractNumId w:val="50"/>
  </w:num>
  <w:num w:numId="125">
    <w:abstractNumId w:val="113"/>
  </w:num>
  <w:num w:numId="126">
    <w:abstractNumId w:val="39"/>
  </w:num>
  <w:num w:numId="127">
    <w:abstractNumId w:val="64"/>
  </w:num>
  <w:num w:numId="128">
    <w:abstractNumId w:val="112"/>
  </w:num>
  <w:num w:numId="129">
    <w:abstractNumId w:val="53"/>
  </w:num>
  <w:num w:numId="130">
    <w:abstractNumId w:val="43"/>
  </w:num>
  <w:num w:numId="131">
    <w:abstractNumId w:val="158"/>
  </w:num>
  <w:num w:numId="132">
    <w:abstractNumId w:val="71"/>
  </w:num>
  <w:num w:numId="133">
    <w:abstractNumId w:val="46"/>
  </w:num>
  <w:num w:numId="134">
    <w:abstractNumId w:val="107"/>
  </w:num>
  <w:num w:numId="135">
    <w:abstractNumId w:val="92"/>
  </w:num>
  <w:num w:numId="136">
    <w:abstractNumId w:val="21"/>
  </w:num>
  <w:num w:numId="137">
    <w:abstractNumId w:val="20"/>
  </w:num>
  <w:num w:numId="138">
    <w:abstractNumId w:val="130"/>
  </w:num>
  <w:num w:numId="139">
    <w:abstractNumId w:val="84"/>
  </w:num>
  <w:num w:numId="140">
    <w:abstractNumId w:val="117"/>
  </w:num>
  <w:num w:numId="141">
    <w:abstractNumId w:val="15"/>
  </w:num>
  <w:num w:numId="142">
    <w:abstractNumId w:val="6"/>
  </w:num>
  <w:num w:numId="143">
    <w:abstractNumId w:val="67"/>
  </w:num>
  <w:num w:numId="144">
    <w:abstractNumId w:val="26"/>
  </w:num>
  <w:num w:numId="145">
    <w:abstractNumId w:val="4"/>
  </w:num>
  <w:num w:numId="146">
    <w:abstractNumId w:val="83"/>
  </w:num>
  <w:num w:numId="147">
    <w:abstractNumId w:val="69"/>
  </w:num>
  <w:num w:numId="148">
    <w:abstractNumId w:val="28"/>
  </w:num>
  <w:num w:numId="149">
    <w:abstractNumId w:val="35"/>
  </w:num>
  <w:num w:numId="150">
    <w:abstractNumId w:val="36"/>
  </w:num>
  <w:num w:numId="151">
    <w:abstractNumId w:val="157"/>
  </w:num>
  <w:num w:numId="152">
    <w:abstractNumId w:val="9"/>
  </w:num>
  <w:num w:numId="153">
    <w:abstractNumId w:val="125"/>
  </w:num>
  <w:num w:numId="154">
    <w:abstractNumId w:val="98"/>
  </w:num>
  <w:num w:numId="155">
    <w:abstractNumId w:val="95"/>
  </w:num>
  <w:num w:numId="156">
    <w:abstractNumId w:val="150"/>
  </w:num>
  <w:num w:numId="157">
    <w:abstractNumId w:val="78"/>
  </w:num>
  <w:num w:numId="158">
    <w:abstractNumId w:val="75"/>
  </w:num>
  <w:num w:numId="159">
    <w:abstractNumId w:val="93"/>
  </w:num>
  <w:num w:numId="160">
    <w:abstractNumId w:val="94"/>
  </w:num>
  <w:num w:numId="161">
    <w:abstractNumId w:val="102"/>
  </w:num>
  <w:num w:numId="162">
    <w:abstractNumId w:val="17"/>
  </w:num>
  <w:num w:numId="163">
    <w:abstractNumId w:val="150"/>
    <w:lvlOverride w:ilvl="0">
      <w:startOverride w:val="3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enka Lamoš">
    <w15:presenceInfo w15:providerId="None" w15:userId="Lenka Lamoš"/>
  </w15:person>
  <w15:person w15:author="Branislav Horák">
    <w15:presenceInfo w15:providerId="None" w15:userId="Branislav Horá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03D"/>
    <w:rsid w:val="000036FF"/>
    <w:rsid w:val="00003B20"/>
    <w:rsid w:val="00003B82"/>
    <w:rsid w:val="00003E89"/>
    <w:rsid w:val="000044DF"/>
    <w:rsid w:val="00004CD8"/>
    <w:rsid w:val="00004F58"/>
    <w:rsid w:val="00005011"/>
    <w:rsid w:val="00005C8D"/>
    <w:rsid w:val="000064C7"/>
    <w:rsid w:val="000067C4"/>
    <w:rsid w:val="00006D7F"/>
    <w:rsid w:val="00006FBC"/>
    <w:rsid w:val="00007692"/>
    <w:rsid w:val="00007D00"/>
    <w:rsid w:val="00007FF4"/>
    <w:rsid w:val="000106A5"/>
    <w:rsid w:val="00010B20"/>
    <w:rsid w:val="0001101D"/>
    <w:rsid w:val="0001103D"/>
    <w:rsid w:val="00011F21"/>
    <w:rsid w:val="000124A2"/>
    <w:rsid w:val="00012D16"/>
    <w:rsid w:val="000142E2"/>
    <w:rsid w:val="00014B19"/>
    <w:rsid w:val="00014E9C"/>
    <w:rsid w:val="00016775"/>
    <w:rsid w:val="000168FF"/>
    <w:rsid w:val="000172F9"/>
    <w:rsid w:val="0001732F"/>
    <w:rsid w:val="000176A5"/>
    <w:rsid w:val="00017B24"/>
    <w:rsid w:val="00017C8D"/>
    <w:rsid w:val="00017EC2"/>
    <w:rsid w:val="000201F9"/>
    <w:rsid w:val="00020216"/>
    <w:rsid w:val="00020290"/>
    <w:rsid w:val="00020660"/>
    <w:rsid w:val="00020664"/>
    <w:rsid w:val="0002069E"/>
    <w:rsid w:val="00020A5B"/>
    <w:rsid w:val="00020BC8"/>
    <w:rsid w:val="00020F84"/>
    <w:rsid w:val="0002167D"/>
    <w:rsid w:val="00021776"/>
    <w:rsid w:val="000220D0"/>
    <w:rsid w:val="0002218E"/>
    <w:rsid w:val="000223B8"/>
    <w:rsid w:val="0002243F"/>
    <w:rsid w:val="0002295C"/>
    <w:rsid w:val="00022C78"/>
    <w:rsid w:val="00023031"/>
    <w:rsid w:val="00023313"/>
    <w:rsid w:val="00023A70"/>
    <w:rsid w:val="00023BC6"/>
    <w:rsid w:val="00023F39"/>
    <w:rsid w:val="000249E4"/>
    <w:rsid w:val="00024BF3"/>
    <w:rsid w:val="0002539A"/>
    <w:rsid w:val="00025457"/>
    <w:rsid w:val="00025B00"/>
    <w:rsid w:val="00026010"/>
    <w:rsid w:val="000269FB"/>
    <w:rsid w:val="00026A63"/>
    <w:rsid w:val="00026AF7"/>
    <w:rsid w:val="00026E36"/>
    <w:rsid w:val="00026F3B"/>
    <w:rsid w:val="000271FC"/>
    <w:rsid w:val="00027286"/>
    <w:rsid w:val="00027461"/>
    <w:rsid w:val="000278B3"/>
    <w:rsid w:val="00027AB5"/>
    <w:rsid w:val="0003016C"/>
    <w:rsid w:val="000303FB"/>
    <w:rsid w:val="000304FA"/>
    <w:rsid w:val="00030ADB"/>
    <w:rsid w:val="00030C0A"/>
    <w:rsid w:val="00030C5B"/>
    <w:rsid w:val="000310F7"/>
    <w:rsid w:val="00031457"/>
    <w:rsid w:val="000314F5"/>
    <w:rsid w:val="00032219"/>
    <w:rsid w:val="00032417"/>
    <w:rsid w:val="00032465"/>
    <w:rsid w:val="00033016"/>
    <w:rsid w:val="00033319"/>
    <w:rsid w:val="00033C04"/>
    <w:rsid w:val="00033C14"/>
    <w:rsid w:val="00033F4A"/>
    <w:rsid w:val="00034271"/>
    <w:rsid w:val="00034716"/>
    <w:rsid w:val="000349C2"/>
    <w:rsid w:val="00034A36"/>
    <w:rsid w:val="00034E03"/>
    <w:rsid w:val="00035050"/>
    <w:rsid w:val="00035304"/>
    <w:rsid w:val="0003557C"/>
    <w:rsid w:val="0003598D"/>
    <w:rsid w:val="00035D7A"/>
    <w:rsid w:val="000364DD"/>
    <w:rsid w:val="00036BD8"/>
    <w:rsid w:val="00036C37"/>
    <w:rsid w:val="00036DB2"/>
    <w:rsid w:val="00036E4D"/>
    <w:rsid w:val="000370EE"/>
    <w:rsid w:val="00037CF2"/>
    <w:rsid w:val="00037E1B"/>
    <w:rsid w:val="000400B6"/>
    <w:rsid w:val="00040373"/>
    <w:rsid w:val="00040457"/>
    <w:rsid w:val="00040847"/>
    <w:rsid w:val="00040B88"/>
    <w:rsid w:val="00040BA7"/>
    <w:rsid w:val="00040E9F"/>
    <w:rsid w:val="00041252"/>
    <w:rsid w:val="00041D2E"/>
    <w:rsid w:val="000434BC"/>
    <w:rsid w:val="00043A75"/>
    <w:rsid w:val="00043AA9"/>
    <w:rsid w:val="00044188"/>
    <w:rsid w:val="00044512"/>
    <w:rsid w:val="00044B59"/>
    <w:rsid w:val="000451D4"/>
    <w:rsid w:val="00045270"/>
    <w:rsid w:val="0004560B"/>
    <w:rsid w:val="00045CFC"/>
    <w:rsid w:val="00046039"/>
    <w:rsid w:val="00046CD7"/>
    <w:rsid w:val="00046F0A"/>
    <w:rsid w:val="00047055"/>
    <w:rsid w:val="00050242"/>
    <w:rsid w:val="000508B0"/>
    <w:rsid w:val="00050F84"/>
    <w:rsid w:val="000512FF"/>
    <w:rsid w:val="00051598"/>
    <w:rsid w:val="00051A82"/>
    <w:rsid w:val="00052155"/>
    <w:rsid w:val="000524BE"/>
    <w:rsid w:val="000527E6"/>
    <w:rsid w:val="00052951"/>
    <w:rsid w:val="000531DD"/>
    <w:rsid w:val="000534D6"/>
    <w:rsid w:val="00053553"/>
    <w:rsid w:val="000538A0"/>
    <w:rsid w:val="00053ED1"/>
    <w:rsid w:val="00054333"/>
    <w:rsid w:val="000543D6"/>
    <w:rsid w:val="00055486"/>
    <w:rsid w:val="00055BC3"/>
    <w:rsid w:val="00055F7A"/>
    <w:rsid w:val="00056BC3"/>
    <w:rsid w:val="00056E8E"/>
    <w:rsid w:val="000573B5"/>
    <w:rsid w:val="00057969"/>
    <w:rsid w:val="0005799D"/>
    <w:rsid w:val="00057DD1"/>
    <w:rsid w:val="00060426"/>
    <w:rsid w:val="0006086F"/>
    <w:rsid w:val="00060961"/>
    <w:rsid w:val="00060C6C"/>
    <w:rsid w:val="00060D25"/>
    <w:rsid w:val="00061BA9"/>
    <w:rsid w:val="00061C71"/>
    <w:rsid w:val="00061DAB"/>
    <w:rsid w:val="000623F2"/>
    <w:rsid w:val="000627E6"/>
    <w:rsid w:val="00062854"/>
    <w:rsid w:val="00062F88"/>
    <w:rsid w:val="00063A25"/>
    <w:rsid w:val="00063DFD"/>
    <w:rsid w:val="00063EAB"/>
    <w:rsid w:val="0006412C"/>
    <w:rsid w:val="000643D3"/>
    <w:rsid w:val="00064638"/>
    <w:rsid w:val="000647EC"/>
    <w:rsid w:val="00064894"/>
    <w:rsid w:val="00064DDF"/>
    <w:rsid w:val="000653DA"/>
    <w:rsid w:val="00065B6C"/>
    <w:rsid w:val="00065C76"/>
    <w:rsid w:val="0006646D"/>
    <w:rsid w:val="000665C7"/>
    <w:rsid w:val="00066651"/>
    <w:rsid w:val="00066941"/>
    <w:rsid w:val="00066CB2"/>
    <w:rsid w:val="00066E17"/>
    <w:rsid w:val="00066EF9"/>
    <w:rsid w:val="0006754E"/>
    <w:rsid w:val="000676E5"/>
    <w:rsid w:val="00067B0A"/>
    <w:rsid w:val="00067CDC"/>
    <w:rsid w:val="00067D7F"/>
    <w:rsid w:val="00067F0D"/>
    <w:rsid w:val="000705BD"/>
    <w:rsid w:val="00070FC4"/>
    <w:rsid w:val="000711BA"/>
    <w:rsid w:val="00071622"/>
    <w:rsid w:val="00071987"/>
    <w:rsid w:val="0007255C"/>
    <w:rsid w:val="00072BED"/>
    <w:rsid w:val="00072DE5"/>
    <w:rsid w:val="00073209"/>
    <w:rsid w:val="000733AD"/>
    <w:rsid w:val="00073471"/>
    <w:rsid w:val="000735FD"/>
    <w:rsid w:val="00073791"/>
    <w:rsid w:val="00073878"/>
    <w:rsid w:val="00073908"/>
    <w:rsid w:val="00073AEF"/>
    <w:rsid w:val="000740DE"/>
    <w:rsid w:val="000743C8"/>
    <w:rsid w:val="00074543"/>
    <w:rsid w:val="0007494C"/>
    <w:rsid w:val="00074D2F"/>
    <w:rsid w:val="00074E7D"/>
    <w:rsid w:val="000751E9"/>
    <w:rsid w:val="000754B9"/>
    <w:rsid w:val="0007555C"/>
    <w:rsid w:val="00075C1E"/>
    <w:rsid w:val="0007626F"/>
    <w:rsid w:val="000765C3"/>
    <w:rsid w:val="00076A57"/>
    <w:rsid w:val="00076EC0"/>
    <w:rsid w:val="000777A9"/>
    <w:rsid w:val="00077FB0"/>
    <w:rsid w:val="00077FE5"/>
    <w:rsid w:val="0008051F"/>
    <w:rsid w:val="00080933"/>
    <w:rsid w:val="00080E75"/>
    <w:rsid w:val="00080FF6"/>
    <w:rsid w:val="00081220"/>
    <w:rsid w:val="0008145D"/>
    <w:rsid w:val="000814A8"/>
    <w:rsid w:val="000814D3"/>
    <w:rsid w:val="000818F8"/>
    <w:rsid w:val="00081B61"/>
    <w:rsid w:val="00081D9F"/>
    <w:rsid w:val="00081E56"/>
    <w:rsid w:val="00081FC1"/>
    <w:rsid w:val="000822CA"/>
    <w:rsid w:val="000824D7"/>
    <w:rsid w:val="00082BA9"/>
    <w:rsid w:val="00082DF1"/>
    <w:rsid w:val="00083000"/>
    <w:rsid w:val="00083192"/>
    <w:rsid w:val="000834A4"/>
    <w:rsid w:val="00083547"/>
    <w:rsid w:val="00083C26"/>
    <w:rsid w:val="00083EE0"/>
    <w:rsid w:val="0008428B"/>
    <w:rsid w:val="00084411"/>
    <w:rsid w:val="00084575"/>
    <w:rsid w:val="00084681"/>
    <w:rsid w:val="000846E8"/>
    <w:rsid w:val="00085070"/>
    <w:rsid w:val="00085367"/>
    <w:rsid w:val="000854D0"/>
    <w:rsid w:val="000854EC"/>
    <w:rsid w:val="00085554"/>
    <w:rsid w:val="0008794A"/>
    <w:rsid w:val="00090C0E"/>
    <w:rsid w:val="00090D59"/>
    <w:rsid w:val="0009110C"/>
    <w:rsid w:val="000918D7"/>
    <w:rsid w:val="00091A23"/>
    <w:rsid w:val="00091E4F"/>
    <w:rsid w:val="000922B4"/>
    <w:rsid w:val="0009249B"/>
    <w:rsid w:val="0009277D"/>
    <w:rsid w:val="00092CE0"/>
    <w:rsid w:val="00093A3C"/>
    <w:rsid w:val="000940F9"/>
    <w:rsid w:val="000941E5"/>
    <w:rsid w:val="0009430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1988"/>
    <w:rsid w:val="000A231D"/>
    <w:rsid w:val="000A25AE"/>
    <w:rsid w:val="000A2AD4"/>
    <w:rsid w:val="000A3642"/>
    <w:rsid w:val="000A3664"/>
    <w:rsid w:val="000A3690"/>
    <w:rsid w:val="000A3901"/>
    <w:rsid w:val="000A3ABA"/>
    <w:rsid w:val="000A3DD4"/>
    <w:rsid w:val="000A3EA9"/>
    <w:rsid w:val="000A3F94"/>
    <w:rsid w:val="000A44EA"/>
    <w:rsid w:val="000A48D2"/>
    <w:rsid w:val="000A533C"/>
    <w:rsid w:val="000A541F"/>
    <w:rsid w:val="000A57EE"/>
    <w:rsid w:val="000A6538"/>
    <w:rsid w:val="000A667B"/>
    <w:rsid w:val="000A6B83"/>
    <w:rsid w:val="000A6C15"/>
    <w:rsid w:val="000A709E"/>
    <w:rsid w:val="000A70DC"/>
    <w:rsid w:val="000A74CB"/>
    <w:rsid w:val="000A76AD"/>
    <w:rsid w:val="000A788E"/>
    <w:rsid w:val="000A7909"/>
    <w:rsid w:val="000A7D72"/>
    <w:rsid w:val="000B01F3"/>
    <w:rsid w:val="000B024D"/>
    <w:rsid w:val="000B0A1D"/>
    <w:rsid w:val="000B0BB1"/>
    <w:rsid w:val="000B17DE"/>
    <w:rsid w:val="000B1D63"/>
    <w:rsid w:val="000B1E6A"/>
    <w:rsid w:val="000B2403"/>
    <w:rsid w:val="000B36A9"/>
    <w:rsid w:val="000B3D21"/>
    <w:rsid w:val="000B3DA3"/>
    <w:rsid w:val="000B3E1C"/>
    <w:rsid w:val="000B4396"/>
    <w:rsid w:val="000B4445"/>
    <w:rsid w:val="000B448F"/>
    <w:rsid w:val="000B47CC"/>
    <w:rsid w:val="000B487A"/>
    <w:rsid w:val="000B4C3F"/>
    <w:rsid w:val="000B4DEF"/>
    <w:rsid w:val="000B520F"/>
    <w:rsid w:val="000B5E70"/>
    <w:rsid w:val="000B61B5"/>
    <w:rsid w:val="000B669E"/>
    <w:rsid w:val="000B66A1"/>
    <w:rsid w:val="000B6D6B"/>
    <w:rsid w:val="000B701E"/>
    <w:rsid w:val="000B7161"/>
    <w:rsid w:val="000B7751"/>
    <w:rsid w:val="000B7965"/>
    <w:rsid w:val="000B7C9A"/>
    <w:rsid w:val="000B7E76"/>
    <w:rsid w:val="000C000D"/>
    <w:rsid w:val="000C039F"/>
    <w:rsid w:val="000C0542"/>
    <w:rsid w:val="000C05C2"/>
    <w:rsid w:val="000C07D2"/>
    <w:rsid w:val="000C0A2A"/>
    <w:rsid w:val="000C0D03"/>
    <w:rsid w:val="000C1179"/>
    <w:rsid w:val="000C1453"/>
    <w:rsid w:val="000C1A3B"/>
    <w:rsid w:val="000C1DCB"/>
    <w:rsid w:val="000C2317"/>
    <w:rsid w:val="000C26E9"/>
    <w:rsid w:val="000C3743"/>
    <w:rsid w:val="000C385D"/>
    <w:rsid w:val="000C3EAE"/>
    <w:rsid w:val="000C4B3E"/>
    <w:rsid w:val="000C4D3E"/>
    <w:rsid w:val="000C50D7"/>
    <w:rsid w:val="000C5177"/>
    <w:rsid w:val="000C520E"/>
    <w:rsid w:val="000C522E"/>
    <w:rsid w:val="000C54E7"/>
    <w:rsid w:val="000C5740"/>
    <w:rsid w:val="000C5D42"/>
    <w:rsid w:val="000C6018"/>
    <w:rsid w:val="000C618D"/>
    <w:rsid w:val="000C63F2"/>
    <w:rsid w:val="000C683F"/>
    <w:rsid w:val="000C6DD9"/>
    <w:rsid w:val="000C6E3D"/>
    <w:rsid w:val="000C7113"/>
    <w:rsid w:val="000C730D"/>
    <w:rsid w:val="000C73ED"/>
    <w:rsid w:val="000C7A5D"/>
    <w:rsid w:val="000C7E1E"/>
    <w:rsid w:val="000D017F"/>
    <w:rsid w:val="000D0210"/>
    <w:rsid w:val="000D0257"/>
    <w:rsid w:val="000D046E"/>
    <w:rsid w:val="000D06A7"/>
    <w:rsid w:val="000D0B21"/>
    <w:rsid w:val="000D0D07"/>
    <w:rsid w:val="000D0EA0"/>
    <w:rsid w:val="000D1069"/>
    <w:rsid w:val="000D12F0"/>
    <w:rsid w:val="000D19CA"/>
    <w:rsid w:val="000D1B0E"/>
    <w:rsid w:val="000D2025"/>
    <w:rsid w:val="000D22CB"/>
    <w:rsid w:val="000D2728"/>
    <w:rsid w:val="000D285C"/>
    <w:rsid w:val="000D28F2"/>
    <w:rsid w:val="000D305A"/>
    <w:rsid w:val="000D3307"/>
    <w:rsid w:val="000D38CE"/>
    <w:rsid w:val="000D3959"/>
    <w:rsid w:val="000D3984"/>
    <w:rsid w:val="000D3E9A"/>
    <w:rsid w:val="000D4456"/>
    <w:rsid w:val="000D49B0"/>
    <w:rsid w:val="000D4EAA"/>
    <w:rsid w:val="000D5517"/>
    <w:rsid w:val="000D5577"/>
    <w:rsid w:val="000D64B3"/>
    <w:rsid w:val="000D680B"/>
    <w:rsid w:val="000D6CD4"/>
    <w:rsid w:val="000D77B7"/>
    <w:rsid w:val="000D7C5D"/>
    <w:rsid w:val="000D7DB9"/>
    <w:rsid w:val="000E0C7E"/>
    <w:rsid w:val="000E0DE2"/>
    <w:rsid w:val="000E0E71"/>
    <w:rsid w:val="000E12B3"/>
    <w:rsid w:val="000E14C2"/>
    <w:rsid w:val="000E2389"/>
    <w:rsid w:val="000E2751"/>
    <w:rsid w:val="000E35D3"/>
    <w:rsid w:val="000E3D7A"/>
    <w:rsid w:val="000E3DB2"/>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E7E91"/>
    <w:rsid w:val="000F001C"/>
    <w:rsid w:val="000F029A"/>
    <w:rsid w:val="000F046F"/>
    <w:rsid w:val="000F0479"/>
    <w:rsid w:val="000F050C"/>
    <w:rsid w:val="000F0819"/>
    <w:rsid w:val="000F08C8"/>
    <w:rsid w:val="000F1488"/>
    <w:rsid w:val="000F1F94"/>
    <w:rsid w:val="000F2203"/>
    <w:rsid w:val="000F2BEF"/>
    <w:rsid w:val="000F2DB9"/>
    <w:rsid w:val="000F30D8"/>
    <w:rsid w:val="000F4B74"/>
    <w:rsid w:val="000F4C77"/>
    <w:rsid w:val="000F5174"/>
    <w:rsid w:val="000F5700"/>
    <w:rsid w:val="000F5793"/>
    <w:rsid w:val="000F5FC0"/>
    <w:rsid w:val="000F620B"/>
    <w:rsid w:val="000F62D2"/>
    <w:rsid w:val="000F684D"/>
    <w:rsid w:val="000F6D86"/>
    <w:rsid w:val="000F70CD"/>
    <w:rsid w:val="000F7236"/>
    <w:rsid w:val="000F7397"/>
    <w:rsid w:val="000F78B5"/>
    <w:rsid w:val="00100931"/>
    <w:rsid w:val="00100E0C"/>
    <w:rsid w:val="00100F1D"/>
    <w:rsid w:val="001014C1"/>
    <w:rsid w:val="001017AA"/>
    <w:rsid w:val="00101B6F"/>
    <w:rsid w:val="00101F35"/>
    <w:rsid w:val="001020BC"/>
    <w:rsid w:val="00102208"/>
    <w:rsid w:val="0010260B"/>
    <w:rsid w:val="00102643"/>
    <w:rsid w:val="00103054"/>
    <w:rsid w:val="00103131"/>
    <w:rsid w:val="001033DC"/>
    <w:rsid w:val="0010354E"/>
    <w:rsid w:val="001038CE"/>
    <w:rsid w:val="00103C32"/>
    <w:rsid w:val="001041DD"/>
    <w:rsid w:val="00104924"/>
    <w:rsid w:val="00104E2D"/>
    <w:rsid w:val="00105500"/>
    <w:rsid w:val="00105A43"/>
    <w:rsid w:val="00105CA5"/>
    <w:rsid w:val="00105CAF"/>
    <w:rsid w:val="00105EE7"/>
    <w:rsid w:val="001061DC"/>
    <w:rsid w:val="00106380"/>
    <w:rsid w:val="00106510"/>
    <w:rsid w:val="001067A8"/>
    <w:rsid w:val="001072C6"/>
    <w:rsid w:val="001072D3"/>
    <w:rsid w:val="0010743E"/>
    <w:rsid w:val="00110014"/>
    <w:rsid w:val="0011037A"/>
    <w:rsid w:val="0011069A"/>
    <w:rsid w:val="001107FE"/>
    <w:rsid w:val="00110B85"/>
    <w:rsid w:val="00111724"/>
    <w:rsid w:val="00112021"/>
    <w:rsid w:val="001128CA"/>
    <w:rsid w:val="00112C15"/>
    <w:rsid w:val="00112CCE"/>
    <w:rsid w:val="00112D38"/>
    <w:rsid w:val="001144FB"/>
    <w:rsid w:val="00114CB3"/>
    <w:rsid w:val="0011528C"/>
    <w:rsid w:val="001155EE"/>
    <w:rsid w:val="00115A2F"/>
    <w:rsid w:val="00115CEF"/>
    <w:rsid w:val="001165FB"/>
    <w:rsid w:val="0011692E"/>
    <w:rsid w:val="0011695F"/>
    <w:rsid w:val="001176EF"/>
    <w:rsid w:val="00117B4C"/>
    <w:rsid w:val="00117BF4"/>
    <w:rsid w:val="001201C0"/>
    <w:rsid w:val="001206DF"/>
    <w:rsid w:val="00120A50"/>
    <w:rsid w:val="00120B9A"/>
    <w:rsid w:val="00120FED"/>
    <w:rsid w:val="001210E9"/>
    <w:rsid w:val="001212D6"/>
    <w:rsid w:val="00121570"/>
    <w:rsid w:val="001217D9"/>
    <w:rsid w:val="00121938"/>
    <w:rsid w:val="00121A92"/>
    <w:rsid w:val="00121BF8"/>
    <w:rsid w:val="00121E0B"/>
    <w:rsid w:val="00121EBC"/>
    <w:rsid w:val="00122865"/>
    <w:rsid w:val="00122BEB"/>
    <w:rsid w:val="00122CEF"/>
    <w:rsid w:val="00123250"/>
    <w:rsid w:val="0012336B"/>
    <w:rsid w:val="00123D3D"/>
    <w:rsid w:val="00123F3F"/>
    <w:rsid w:val="00123F5E"/>
    <w:rsid w:val="00124228"/>
    <w:rsid w:val="001244B0"/>
    <w:rsid w:val="00124E6D"/>
    <w:rsid w:val="00124F19"/>
    <w:rsid w:val="001253FC"/>
    <w:rsid w:val="0012580E"/>
    <w:rsid w:val="00125927"/>
    <w:rsid w:val="00125B3D"/>
    <w:rsid w:val="00125C24"/>
    <w:rsid w:val="00125F16"/>
    <w:rsid w:val="001276C5"/>
    <w:rsid w:val="00127A89"/>
    <w:rsid w:val="00130936"/>
    <w:rsid w:val="00130AD9"/>
    <w:rsid w:val="00130CFA"/>
    <w:rsid w:val="00130FFA"/>
    <w:rsid w:val="00131297"/>
    <w:rsid w:val="00132055"/>
    <w:rsid w:val="001325C0"/>
    <w:rsid w:val="0013262C"/>
    <w:rsid w:val="00132F37"/>
    <w:rsid w:val="00133697"/>
    <w:rsid w:val="00133741"/>
    <w:rsid w:val="0013383C"/>
    <w:rsid w:val="00133886"/>
    <w:rsid w:val="00133A51"/>
    <w:rsid w:val="00134616"/>
    <w:rsid w:val="00134645"/>
    <w:rsid w:val="00134C92"/>
    <w:rsid w:val="00135A01"/>
    <w:rsid w:val="00135BDB"/>
    <w:rsid w:val="00135D12"/>
    <w:rsid w:val="00136305"/>
    <w:rsid w:val="00137153"/>
    <w:rsid w:val="001371DA"/>
    <w:rsid w:val="001374AE"/>
    <w:rsid w:val="00137558"/>
    <w:rsid w:val="0013764A"/>
    <w:rsid w:val="00137817"/>
    <w:rsid w:val="00137B33"/>
    <w:rsid w:val="0014042C"/>
    <w:rsid w:val="00140667"/>
    <w:rsid w:val="001407FE"/>
    <w:rsid w:val="00140CE3"/>
    <w:rsid w:val="00140EA8"/>
    <w:rsid w:val="0014162C"/>
    <w:rsid w:val="00141705"/>
    <w:rsid w:val="00141B0E"/>
    <w:rsid w:val="00141B59"/>
    <w:rsid w:val="0014207F"/>
    <w:rsid w:val="001420EC"/>
    <w:rsid w:val="001420F5"/>
    <w:rsid w:val="0014261F"/>
    <w:rsid w:val="0014269A"/>
    <w:rsid w:val="00142948"/>
    <w:rsid w:val="001429B2"/>
    <w:rsid w:val="001429D0"/>
    <w:rsid w:val="001430EB"/>
    <w:rsid w:val="001435C2"/>
    <w:rsid w:val="00143AD7"/>
    <w:rsid w:val="001440E5"/>
    <w:rsid w:val="00144248"/>
    <w:rsid w:val="0014439F"/>
    <w:rsid w:val="00144C4E"/>
    <w:rsid w:val="0014525C"/>
    <w:rsid w:val="001452B6"/>
    <w:rsid w:val="001456CE"/>
    <w:rsid w:val="0014634E"/>
    <w:rsid w:val="001463A1"/>
    <w:rsid w:val="00146657"/>
    <w:rsid w:val="001471BE"/>
    <w:rsid w:val="0014799B"/>
    <w:rsid w:val="00147E0C"/>
    <w:rsid w:val="0015072F"/>
    <w:rsid w:val="00150853"/>
    <w:rsid w:val="001509EB"/>
    <w:rsid w:val="00151D4D"/>
    <w:rsid w:val="00152083"/>
    <w:rsid w:val="0015249A"/>
    <w:rsid w:val="00152AF4"/>
    <w:rsid w:val="001532F6"/>
    <w:rsid w:val="001536FA"/>
    <w:rsid w:val="0015434D"/>
    <w:rsid w:val="001549ED"/>
    <w:rsid w:val="00155321"/>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88A"/>
    <w:rsid w:val="00161949"/>
    <w:rsid w:val="00161D13"/>
    <w:rsid w:val="001626D3"/>
    <w:rsid w:val="00162FFA"/>
    <w:rsid w:val="00163432"/>
    <w:rsid w:val="00163695"/>
    <w:rsid w:val="00163733"/>
    <w:rsid w:val="00164D9A"/>
    <w:rsid w:val="00164E19"/>
    <w:rsid w:val="00165B9D"/>
    <w:rsid w:val="00166989"/>
    <w:rsid w:val="001669C6"/>
    <w:rsid w:val="00166B3A"/>
    <w:rsid w:val="00166D35"/>
    <w:rsid w:val="0016704B"/>
    <w:rsid w:val="00167090"/>
    <w:rsid w:val="00167288"/>
    <w:rsid w:val="0016783A"/>
    <w:rsid w:val="0017048A"/>
    <w:rsid w:val="001704AB"/>
    <w:rsid w:val="001705F3"/>
    <w:rsid w:val="00170BDB"/>
    <w:rsid w:val="00170C82"/>
    <w:rsid w:val="00170D3E"/>
    <w:rsid w:val="00170E77"/>
    <w:rsid w:val="001716AD"/>
    <w:rsid w:val="00171765"/>
    <w:rsid w:val="001717E4"/>
    <w:rsid w:val="001718FA"/>
    <w:rsid w:val="0017198C"/>
    <w:rsid w:val="00171B3B"/>
    <w:rsid w:val="00171BF6"/>
    <w:rsid w:val="0017266A"/>
    <w:rsid w:val="00172FC1"/>
    <w:rsid w:val="00173067"/>
    <w:rsid w:val="0017330F"/>
    <w:rsid w:val="00174118"/>
    <w:rsid w:val="00174AFE"/>
    <w:rsid w:val="00175802"/>
    <w:rsid w:val="001758AC"/>
    <w:rsid w:val="001758DF"/>
    <w:rsid w:val="001759EA"/>
    <w:rsid w:val="00175DF3"/>
    <w:rsid w:val="00175F79"/>
    <w:rsid w:val="00176343"/>
    <w:rsid w:val="0017656A"/>
    <w:rsid w:val="001765D5"/>
    <w:rsid w:val="00176D7E"/>
    <w:rsid w:val="0017789F"/>
    <w:rsid w:val="00177B63"/>
    <w:rsid w:val="00180AAE"/>
    <w:rsid w:val="00180C06"/>
    <w:rsid w:val="00181671"/>
    <w:rsid w:val="0018179C"/>
    <w:rsid w:val="001818D2"/>
    <w:rsid w:val="00182536"/>
    <w:rsid w:val="00182989"/>
    <w:rsid w:val="00182B8C"/>
    <w:rsid w:val="00182C05"/>
    <w:rsid w:val="00182CBF"/>
    <w:rsid w:val="0018303A"/>
    <w:rsid w:val="001837F9"/>
    <w:rsid w:val="00184031"/>
    <w:rsid w:val="0018478B"/>
    <w:rsid w:val="00184791"/>
    <w:rsid w:val="00185080"/>
    <w:rsid w:val="0018559D"/>
    <w:rsid w:val="001855FA"/>
    <w:rsid w:val="00185BD2"/>
    <w:rsid w:val="00185EA4"/>
    <w:rsid w:val="00186BF1"/>
    <w:rsid w:val="00186CD8"/>
    <w:rsid w:val="001874BF"/>
    <w:rsid w:val="001874C5"/>
    <w:rsid w:val="00187D4D"/>
    <w:rsid w:val="00187DE6"/>
    <w:rsid w:val="00187E2D"/>
    <w:rsid w:val="00190006"/>
    <w:rsid w:val="001907E2"/>
    <w:rsid w:val="00190B4D"/>
    <w:rsid w:val="00191392"/>
    <w:rsid w:val="001917F5"/>
    <w:rsid w:val="00192379"/>
    <w:rsid w:val="00192867"/>
    <w:rsid w:val="00192F34"/>
    <w:rsid w:val="001939D3"/>
    <w:rsid w:val="00193CB6"/>
    <w:rsid w:val="0019433E"/>
    <w:rsid w:val="00194ACF"/>
    <w:rsid w:val="00195411"/>
    <w:rsid w:val="00195603"/>
    <w:rsid w:val="00195FBB"/>
    <w:rsid w:val="00196D66"/>
    <w:rsid w:val="00197755"/>
    <w:rsid w:val="0019796C"/>
    <w:rsid w:val="00197D86"/>
    <w:rsid w:val="00197E35"/>
    <w:rsid w:val="001A021A"/>
    <w:rsid w:val="001A0863"/>
    <w:rsid w:val="001A0E58"/>
    <w:rsid w:val="001A1872"/>
    <w:rsid w:val="001A19F7"/>
    <w:rsid w:val="001A1A7C"/>
    <w:rsid w:val="001A22E8"/>
    <w:rsid w:val="001A3026"/>
    <w:rsid w:val="001A33B4"/>
    <w:rsid w:val="001A341F"/>
    <w:rsid w:val="001A3801"/>
    <w:rsid w:val="001A3939"/>
    <w:rsid w:val="001A397C"/>
    <w:rsid w:val="001A3AD2"/>
    <w:rsid w:val="001A3F06"/>
    <w:rsid w:val="001A3F3D"/>
    <w:rsid w:val="001A411A"/>
    <w:rsid w:val="001A429C"/>
    <w:rsid w:val="001A42C2"/>
    <w:rsid w:val="001A430C"/>
    <w:rsid w:val="001A44D1"/>
    <w:rsid w:val="001A4B95"/>
    <w:rsid w:val="001A4E24"/>
    <w:rsid w:val="001A4FE8"/>
    <w:rsid w:val="001A5528"/>
    <w:rsid w:val="001A58B7"/>
    <w:rsid w:val="001A59AC"/>
    <w:rsid w:val="001A5B5A"/>
    <w:rsid w:val="001A5F29"/>
    <w:rsid w:val="001A6747"/>
    <w:rsid w:val="001A6BC9"/>
    <w:rsid w:val="001A6E82"/>
    <w:rsid w:val="001A7974"/>
    <w:rsid w:val="001A7C8D"/>
    <w:rsid w:val="001A7EF7"/>
    <w:rsid w:val="001B0812"/>
    <w:rsid w:val="001B09EA"/>
    <w:rsid w:val="001B0BC3"/>
    <w:rsid w:val="001B11EA"/>
    <w:rsid w:val="001B142C"/>
    <w:rsid w:val="001B1708"/>
    <w:rsid w:val="001B190A"/>
    <w:rsid w:val="001B1936"/>
    <w:rsid w:val="001B1C19"/>
    <w:rsid w:val="001B2121"/>
    <w:rsid w:val="001B2531"/>
    <w:rsid w:val="001B2672"/>
    <w:rsid w:val="001B295E"/>
    <w:rsid w:val="001B2D6D"/>
    <w:rsid w:val="001B311E"/>
    <w:rsid w:val="001B3120"/>
    <w:rsid w:val="001B3386"/>
    <w:rsid w:val="001B3A72"/>
    <w:rsid w:val="001B411C"/>
    <w:rsid w:val="001B42EC"/>
    <w:rsid w:val="001B46EA"/>
    <w:rsid w:val="001B4C46"/>
    <w:rsid w:val="001B5626"/>
    <w:rsid w:val="001B56EE"/>
    <w:rsid w:val="001B5750"/>
    <w:rsid w:val="001B57CA"/>
    <w:rsid w:val="001B57D6"/>
    <w:rsid w:val="001B6925"/>
    <w:rsid w:val="001B6C64"/>
    <w:rsid w:val="001B6E17"/>
    <w:rsid w:val="001B717B"/>
    <w:rsid w:val="001B74CF"/>
    <w:rsid w:val="001C0497"/>
    <w:rsid w:val="001C08A1"/>
    <w:rsid w:val="001C0CF9"/>
    <w:rsid w:val="001C0D3F"/>
    <w:rsid w:val="001C1268"/>
    <w:rsid w:val="001C1849"/>
    <w:rsid w:val="001C1954"/>
    <w:rsid w:val="001C1B30"/>
    <w:rsid w:val="001C1F0B"/>
    <w:rsid w:val="001C21D3"/>
    <w:rsid w:val="001C22F3"/>
    <w:rsid w:val="001C271B"/>
    <w:rsid w:val="001C28BD"/>
    <w:rsid w:val="001C2EF4"/>
    <w:rsid w:val="001C3332"/>
    <w:rsid w:val="001C3382"/>
    <w:rsid w:val="001C3BB0"/>
    <w:rsid w:val="001C3C2F"/>
    <w:rsid w:val="001C44CA"/>
    <w:rsid w:val="001C44F5"/>
    <w:rsid w:val="001C46CF"/>
    <w:rsid w:val="001C47DE"/>
    <w:rsid w:val="001C4AFD"/>
    <w:rsid w:val="001C5311"/>
    <w:rsid w:val="001C578C"/>
    <w:rsid w:val="001C5A8D"/>
    <w:rsid w:val="001C5F00"/>
    <w:rsid w:val="001C68A3"/>
    <w:rsid w:val="001C6962"/>
    <w:rsid w:val="001C6D1C"/>
    <w:rsid w:val="001C782A"/>
    <w:rsid w:val="001C7C81"/>
    <w:rsid w:val="001D0050"/>
    <w:rsid w:val="001D040E"/>
    <w:rsid w:val="001D08FF"/>
    <w:rsid w:val="001D0B65"/>
    <w:rsid w:val="001D0BA9"/>
    <w:rsid w:val="001D0CE5"/>
    <w:rsid w:val="001D12B8"/>
    <w:rsid w:val="001D16F5"/>
    <w:rsid w:val="001D22A8"/>
    <w:rsid w:val="001D27DC"/>
    <w:rsid w:val="001D3A7D"/>
    <w:rsid w:val="001D3CAE"/>
    <w:rsid w:val="001D431B"/>
    <w:rsid w:val="001D4D5C"/>
    <w:rsid w:val="001D4FF0"/>
    <w:rsid w:val="001D519D"/>
    <w:rsid w:val="001D5650"/>
    <w:rsid w:val="001D616E"/>
    <w:rsid w:val="001D62DB"/>
    <w:rsid w:val="001D6639"/>
    <w:rsid w:val="001D6817"/>
    <w:rsid w:val="001D6C8C"/>
    <w:rsid w:val="001D70A3"/>
    <w:rsid w:val="001D76D4"/>
    <w:rsid w:val="001D7FBA"/>
    <w:rsid w:val="001E046B"/>
    <w:rsid w:val="001E0502"/>
    <w:rsid w:val="001E0594"/>
    <w:rsid w:val="001E0598"/>
    <w:rsid w:val="001E05E2"/>
    <w:rsid w:val="001E0F6D"/>
    <w:rsid w:val="001E143A"/>
    <w:rsid w:val="001E1915"/>
    <w:rsid w:val="001E1E0A"/>
    <w:rsid w:val="001E1ECB"/>
    <w:rsid w:val="001E30B3"/>
    <w:rsid w:val="001E3710"/>
    <w:rsid w:val="001E3C46"/>
    <w:rsid w:val="001E43BE"/>
    <w:rsid w:val="001E445D"/>
    <w:rsid w:val="001E473C"/>
    <w:rsid w:val="001E4B56"/>
    <w:rsid w:val="001E6748"/>
    <w:rsid w:val="001E6863"/>
    <w:rsid w:val="001E69FC"/>
    <w:rsid w:val="001E7236"/>
    <w:rsid w:val="001E799E"/>
    <w:rsid w:val="001F0C13"/>
    <w:rsid w:val="001F1B50"/>
    <w:rsid w:val="001F240A"/>
    <w:rsid w:val="001F2A24"/>
    <w:rsid w:val="001F303B"/>
    <w:rsid w:val="001F364C"/>
    <w:rsid w:val="001F3C6B"/>
    <w:rsid w:val="001F3CA3"/>
    <w:rsid w:val="001F3DF5"/>
    <w:rsid w:val="001F3F48"/>
    <w:rsid w:val="001F4430"/>
    <w:rsid w:val="001F4E16"/>
    <w:rsid w:val="001F4EE7"/>
    <w:rsid w:val="001F5146"/>
    <w:rsid w:val="001F60D9"/>
    <w:rsid w:val="001F659B"/>
    <w:rsid w:val="001F66B1"/>
    <w:rsid w:val="001F6709"/>
    <w:rsid w:val="001F6828"/>
    <w:rsid w:val="001F6E20"/>
    <w:rsid w:val="001F6FFC"/>
    <w:rsid w:val="001F73A1"/>
    <w:rsid w:val="001F7670"/>
    <w:rsid w:val="001F7AAE"/>
    <w:rsid w:val="001F7B91"/>
    <w:rsid w:val="001F7F84"/>
    <w:rsid w:val="00200264"/>
    <w:rsid w:val="00200770"/>
    <w:rsid w:val="00200780"/>
    <w:rsid w:val="00200C61"/>
    <w:rsid w:val="00200FB9"/>
    <w:rsid w:val="00201151"/>
    <w:rsid w:val="002016D2"/>
    <w:rsid w:val="0020194A"/>
    <w:rsid w:val="002019C2"/>
    <w:rsid w:val="00201F84"/>
    <w:rsid w:val="002025F9"/>
    <w:rsid w:val="00202AA7"/>
    <w:rsid w:val="00203E5D"/>
    <w:rsid w:val="00204380"/>
    <w:rsid w:val="00204650"/>
    <w:rsid w:val="00204DF2"/>
    <w:rsid w:val="00204FD4"/>
    <w:rsid w:val="002050DF"/>
    <w:rsid w:val="002055DC"/>
    <w:rsid w:val="0020630C"/>
    <w:rsid w:val="002066F3"/>
    <w:rsid w:val="00206919"/>
    <w:rsid w:val="002072C3"/>
    <w:rsid w:val="00207D7C"/>
    <w:rsid w:val="00207EEA"/>
    <w:rsid w:val="00207FCC"/>
    <w:rsid w:val="002102B1"/>
    <w:rsid w:val="002102BC"/>
    <w:rsid w:val="00210C02"/>
    <w:rsid w:val="00210E5E"/>
    <w:rsid w:val="0021107C"/>
    <w:rsid w:val="0021123E"/>
    <w:rsid w:val="00211BF6"/>
    <w:rsid w:val="00211C12"/>
    <w:rsid w:val="00211E36"/>
    <w:rsid w:val="0021200F"/>
    <w:rsid w:val="0021247D"/>
    <w:rsid w:val="00212A8A"/>
    <w:rsid w:val="00212CD1"/>
    <w:rsid w:val="00213203"/>
    <w:rsid w:val="0021355F"/>
    <w:rsid w:val="00213684"/>
    <w:rsid w:val="0021541F"/>
    <w:rsid w:val="00215466"/>
    <w:rsid w:val="002157BB"/>
    <w:rsid w:val="00215CFC"/>
    <w:rsid w:val="00215D0B"/>
    <w:rsid w:val="00216302"/>
    <w:rsid w:val="0021643E"/>
    <w:rsid w:val="002164B9"/>
    <w:rsid w:val="00216A38"/>
    <w:rsid w:val="00216A51"/>
    <w:rsid w:val="00216EBA"/>
    <w:rsid w:val="00217115"/>
    <w:rsid w:val="002171BB"/>
    <w:rsid w:val="00217693"/>
    <w:rsid w:val="00217AA1"/>
    <w:rsid w:val="00217C3D"/>
    <w:rsid w:val="00220042"/>
    <w:rsid w:val="00220277"/>
    <w:rsid w:val="0022055C"/>
    <w:rsid w:val="002205B9"/>
    <w:rsid w:val="002205F8"/>
    <w:rsid w:val="002207DD"/>
    <w:rsid w:val="00220928"/>
    <w:rsid w:val="00220CBF"/>
    <w:rsid w:val="00220D89"/>
    <w:rsid w:val="00221AB5"/>
    <w:rsid w:val="00221CEF"/>
    <w:rsid w:val="0022207D"/>
    <w:rsid w:val="00222571"/>
    <w:rsid w:val="002226C6"/>
    <w:rsid w:val="00222884"/>
    <w:rsid w:val="00222952"/>
    <w:rsid w:val="00223438"/>
    <w:rsid w:val="00224304"/>
    <w:rsid w:val="00224458"/>
    <w:rsid w:val="002244BF"/>
    <w:rsid w:val="002245BB"/>
    <w:rsid w:val="00224796"/>
    <w:rsid w:val="00224AEA"/>
    <w:rsid w:val="00224D4D"/>
    <w:rsid w:val="00224E8A"/>
    <w:rsid w:val="0022511C"/>
    <w:rsid w:val="002255A5"/>
    <w:rsid w:val="002255EE"/>
    <w:rsid w:val="00226396"/>
    <w:rsid w:val="002265D1"/>
    <w:rsid w:val="00226F1C"/>
    <w:rsid w:val="0022748B"/>
    <w:rsid w:val="00227757"/>
    <w:rsid w:val="00227E16"/>
    <w:rsid w:val="00227E3D"/>
    <w:rsid w:val="00227EDD"/>
    <w:rsid w:val="002300CB"/>
    <w:rsid w:val="002304E6"/>
    <w:rsid w:val="002317C7"/>
    <w:rsid w:val="0023193D"/>
    <w:rsid w:val="00231C06"/>
    <w:rsid w:val="00231C9E"/>
    <w:rsid w:val="00232B3A"/>
    <w:rsid w:val="00232BCC"/>
    <w:rsid w:val="00232E50"/>
    <w:rsid w:val="00232F37"/>
    <w:rsid w:val="00233419"/>
    <w:rsid w:val="002335B6"/>
    <w:rsid w:val="002335F1"/>
    <w:rsid w:val="002336A1"/>
    <w:rsid w:val="00233889"/>
    <w:rsid w:val="00234125"/>
    <w:rsid w:val="002344C5"/>
    <w:rsid w:val="00234C70"/>
    <w:rsid w:val="00235D74"/>
    <w:rsid w:val="0023611D"/>
    <w:rsid w:val="00236144"/>
    <w:rsid w:val="002364A3"/>
    <w:rsid w:val="00236A86"/>
    <w:rsid w:val="002373FB"/>
    <w:rsid w:val="00237752"/>
    <w:rsid w:val="00237DEE"/>
    <w:rsid w:val="00237FB6"/>
    <w:rsid w:val="00240271"/>
    <w:rsid w:val="00240C75"/>
    <w:rsid w:val="00240FC0"/>
    <w:rsid w:val="00241017"/>
    <w:rsid w:val="002413C3"/>
    <w:rsid w:val="0024143B"/>
    <w:rsid w:val="00241627"/>
    <w:rsid w:val="0024197E"/>
    <w:rsid w:val="00241B3C"/>
    <w:rsid w:val="00242FB6"/>
    <w:rsid w:val="00244626"/>
    <w:rsid w:val="0024484F"/>
    <w:rsid w:val="002450F6"/>
    <w:rsid w:val="002452B7"/>
    <w:rsid w:val="0024576C"/>
    <w:rsid w:val="0024615E"/>
    <w:rsid w:val="00246358"/>
    <w:rsid w:val="00246422"/>
    <w:rsid w:val="00246530"/>
    <w:rsid w:val="0024660C"/>
    <w:rsid w:val="00246A18"/>
    <w:rsid w:val="00247155"/>
    <w:rsid w:val="00247852"/>
    <w:rsid w:val="00247BFB"/>
    <w:rsid w:val="00247F9D"/>
    <w:rsid w:val="0025058F"/>
    <w:rsid w:val="002506E4"/>
    <w:rsid w:val="00250DB3"/>
    <w:rsid w:val="002510F3"/>
    <w:rsid w:val="0025131A"/>
    <w:rsid w:val="0025132B"/>
    <w:rsid w:val="0025146A"/>
    <w:rsid w:val="00251889"/>
    <w:rsid w:val="00251D9D"/>
    <w:rsid w:val="002521CE"/>
    <w:rsid w:val="002526AA"/>
    <w:rsid w:val="00252807"/>
    <w:rsid w:val="00252AC1"/>
    <w:rsid w:val="00252BE0"/>
    <w:rsid w:val="00252D59"/>
    <w:rsid w:val="002531E0"/>
    <w:rsid w:val="00253675"/>
    <w:rsid w:val="002539E1"/>
    <w:rsid w:val="00253A02"/>
    <w:rsid w:val="00253BF6"/>
    <w:rsid w:val="00253DEB"/>
    <w:rsid w:val="0025419B"/>
    <w:rsid w:val="002548F4"/>
    <w:rsid w:val="0025493F"/>
    <w:rsid w:val="00254B54"/>
    <w:rsid w:val="002550C1"/>
    <w:rsid w:val="002550F5"/>
    <w:rsid w:val="002557C9"/>
    <w:rsid w:val="00255D9C"/>
    <w:rsid w:val="00255DA0"/>
    <w:rsid w:val="002560F9"/>
    <w:rsid w:val="00256785"/>
    <w:rsid w:val="0025703F"/>
    <w:rsid w:val="0025748E"/>
    <w:rsid w:val="002578D9"/>
    <w:rsid w:val="00257DC0"/>
    <w:rsid w:val="002600B0"/>
    <w:rsid w:val="00260A1D"/>
    <w:rsid w:val="00260B27"/>
    <w:rsid w:val="00260EC5"/>
    <w:rsid w:val="00261448"/>
    <w:rsid w:val="00261BCE"/>
    <w:rsid w:val="002621CD"/>
    <w:rsid w:val="00262267"/>
    <w:rsid w:val="00263750"/>
    <w:rsid w:val="00264002"/>
    <w:rsid w:val="00264363"/>
    <w:rsid w:val="002647D2"/>
    <w:rsid w:val="00264D1C"/>
    <w:rsid w:val="00264FE0"/>
    <w:rsid w:val="00265C8A"/>
    <w:rsid w:val="00266507"/>
    <w:rsid w:val="00266E0A"/>
    <w:rsid w:val="00266E1F"/>
    <w:rsid w:val="00267334"/>
    <w:rsid w:val="00267484"/>
    <w:rsid w:val="00267952"/>
    <w:rsid w:val="00267B42"/>
    <w:rsid w:val="00267EF8"/>
    <w:rsid w:val="002703A8"/>
    <w:rsid w:val="002706D6"/>
    <w:rsid w:val="00270716"/>
    <w:rsid w:val="00270992"/>
    <w:rsid w:val="002709D2"/>
    <w:rsid w:val="00270C89"/>
    <w:rsid w:val="00270DC5"/>
    <w:rsid w:val="002710A1"/>
    <w:rsid w:val="0027192A"/>
    <w:rsid w:val="00271DA6"/>
    <w:rsid w:val="00271FD5"/>
    <w:rsid w:val="002721C8"/>
    <w:rsid w:val="00272DDD"/>
    <w:rsid w:val="00272EE5"/>
    <w:rsid w:val="002730CB"/>
    <w:rsid w:val="00273108"/>
    <w:rsid w:val="00273E39"/>
    <w:rsid w:val="00273E7B"/>
    <w:rsid w:val="0027405B"/>
    <w:rsid w:val="002746F7"/>
    <w:rsid w:val="00274E01"/>
    <w:rsid w:val="00274E05"/>
    <w:rsid w:val="00274ECC"/>
    <w:rsid w:val="00275415"/>
    <w:rsid w:val="002754D1"/>
    <w:rsid w:val="00275986"/>
    <w:rsid w:val="00275D14"/>
    <w:rsid w:val="00275D9A"/>
    <w:rsid w:val="00275E00"/>
    <w:rsid w:val="00276090"/>
    <w:rsid w:val="002763AB"/>
    <w:rsid w:val="002763BD"/>
    <w:rsid w:val="002771FC"/>
    <w:rsid w:val="00277213"/>
    <w:rsid w:val="00277273"/>
    <w:rsid w:val="0027727F"/>
    <w:rsid w:val="0027754A"/>
    <w:rsid w:val="002779D9"/>
    <w:rsid w:val="00277B9E"/>
    <w:rsid w:val="00277C68"/>
    <w:rsid w:val="00277D97"/>
    <w:rsid w:val="00280722"/>
    <w:rsid w:val="0028097F"/>
    <w:rsid w:val="00280A28"/>
    <w:rsid w:val="00280BB0"/>
    <w:rsid w:val="00280BB4"/>
    <w:rsid w:val="00280C33"/>
    <w:rsid w:val="00281143"/>
    <w:rsid w:val="002811F2"/>
    <w:rsid w:val="00281682"/>
    <w:rsid w:val="00281B3D"/>
    <w:rsid w:val="00281B8F"/>
    <w:rsid w:val="00281F08"/>
    <w:rsid w:val="0028248E"/>
    <w:rsid w:val="002824B1"/>
    <w:rsid w:val="00282591"/>
    <w:rsid w:val="00282CAB"/>
    <w:rsid w:val="00282F65"/>
    <w:rsid w:val="00283586"/>
    <w:rsid w:val="002835FF"/>
    <w:rsid w:val="00283A45"/>
    <w:rsid w:val="00283AD7"/>
    <w:rsid w:val="00283B03"/>
    <w:rsid w:val="00283B0A"/>
    <w:rsid w:val="00284048"/>
    <w:rsid w:val="00284061"/>
    <w:rsid w:val="0028416A"/>
    <w:rsid w:val="00284255"/>
    <w:rsid w:val="002846B1"/>
    <w:rsid w:val="00284B27"/>
    <w:rsid w:val="00285265"/>
    <w:rsid w:val="002853F8"/>
    <w:rsid w:val="00285CCF"/>
    <w:rsid w:val="00285EAC"/>
    <w:rsid w:val="002865E7"/>
    <w:rsid w:val="00286952"/>
    <w:rsid w:val="002869B8"/>
    <w:rsid w:val="00286F1F"/>
    <w:rsid w:val="00287265"/>
    <w:rsid w:val="00287819"/>
    <w:rsid w:val="00287A77"/>
    <w:rsid w:val="00287F26"/>
    <w:rsid w:val="00290CC2"/>
    <w:rsid w:val="00290DAA"/>
    <w:rsid w:val="002913A3"/>
    <w:rsid w:val="00291BD2"/>
    <w:rsid w:val="00292482"/>
    <w:rsid w:val="00292487"/>
    <w:rsid w:val="002924ED"/>
    <w:rsid w:val="00292BD2"/>
    <w:rsid w:val="00293533"/>
    <w:rsid w:val="002938B2"/>
    <w:rsid w:val="00293A94"/>
    <w:rsid w:val="00293BCD"/>
    <w:rsid w:val="00293C4A"/>
    <w:rsid w:val="002944A2"/>
    <w:rsid w:val="0029575D"/>
    <w:rsid w:val="0029599A"/>
    <w:rsid w:val="002961A6"/>
    <w:rsid w:val="0029645E"/>
    <w:rsid w:val="0029660B"/>
    <w:rsid w:val="00296693"/>
    <w:rsid w:val="00296735"/>
    <w:rsid w:val="00296766"/>
    <w:rsid w:val="00296BB9"/>
    <w:rsid w:val="0029700B"/>
    <w:rsid w:val="002979F9"/>
    <w:rsid w:val="00297C08"/>
    <w:rsid w:val="002A053C"/>
    <w:rsid w:val="002A0B1F"/>
    <w:rsid w:val="002A0EA7"/>
    <w:rsid w:val="002A1482"/>
    <w:rsid w:val="002A1774"/>
    <w:rsid w:val="002A19B4"/>
    <w:rsid w:val="002A1C28"/>
    <w:rsid w:val="002A227E"/>
    <w:rsid w:val="002A22B1"/>
    <w:rsid w:val="002A2509"/>
    <w:rsid w:val="002A2D62"/>
    <w:rsid w:val="002A3AA2"/>
    <w:rsid w:val="002A3B04"/>
    <w:rsid w:val="002A3E46"/>
    <w:rsid w:val="002A4AF5"/>
    <w:rsid w:val="002A4BF8"/>
    <w:rsid w:val="002A57AB"/>
    <w:rsid w:val="002A58D6"/>
    <w:rsid w:val="002A5EF9"/>
    <w:rsid w:val="002A64E9"/>
    <w:rsid w:val="002A6563"/>
    <w:rsid w:val="002A668F"/>
    <w:rsid w:val="002A6D4B"/>
    <w:rsid w:val="002A6F9F"/>
    <w:rsid w:val="002A7699"/>
    <w:rsid w:val="002A795B"/>
    <w:rsid w:val="002A7C84"/>
    <w:rsid w:val="002A7FA5"/>
    <w:rsid w:val="002B0810"/>
    <w:rsid w:val="002B091C"/>
    <w:rsid w:val="002B1708"/>
    <w:rsid w:val="002B28DF"/>
    <w:rsid w:val="002B2C7D"/>
    <w:rsid w:val="002B3245"/>
    <w:rsid w:val="002B35C9"/>
    <w:rsid w:val="002B374B"/>
    <w:rsid w:val="002B3D3B"/>
    <w:rsid w:val="002B4167"/>
    <w:rsid w:val="002B42F3"/>
    <w:rsid w:val="002B43B9"/>
    <w:rsid w:val="002B4F7B"/>
    <w:rsid w:val="002B537F"/>
    <w:rsid w:val="002B5505"/>
    <w:rsid w:val="002B617B"/>
    <w:rsid w:val="002B6307"/>
    <w:rsid w:val="002B64DE"/>
    <w:rsid w:val="002B687A"/>
    <w:rsid w:val="002B6D86"/>
    <w:rsid w:val="002B6E2E"/>
    <w:rsid w:val="002B7065"/>
    <w:rsid w:val="002B7154"/>
    <w:rsid w:val="002B7510"/>
    <w:rsid w:val="002B75FF"/>
    <w:rsid w:val="002B7A67"/>
    <w:rsid w:val="002B7DDF"/>
    <w:rsid w:val="002B7E0E"/>
    <w:rsid w:val="002C00C9"/>
    <w:rsid w:val="002C07C6"/>
    <w:rsid w:val="002C0AE4"/>
    <w:rsid w:val="002C0F7B"/>
    <w:rsid w:val="002C1076"/>
    <w:rsid w:val="002C10FA"/>
    <w:rsid w:val="002C2805"/>
    <w:rsid w:val="002C379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305"/>
    <w:rsid w:val="002D17E5"/>
    <w:rsid w:val="002D186E"/>
    <w:rsid w:val="002D19E8"/>
    <w:rsid w:val="002D1B05"/>
    <w:rsid w:val="002D44E2"/>
    <w:rsid w:val="002D4628"/>
    <w:rsid w:val="002D46A4"/>
    <w:rsid w:val="002D4CB0"/>
    <w:rsid w:val="002D4DD9"/>
    <w:rsid w:val="002D5972"/>
    <w:rsid w:val="002D5B69"/>
    <w:rsid w:val="002D5FCD"/>
    <w:rsid w:val="002D6509"/>
    <w:rsid w:val="002D6559"/>
    <w:rsid w:val="002D6FF0"/>
    <w:rsid w:val="002D7107"/>
    <w:rsid w:val="002D754D"/>
    <w:rsid w:val="002D75A6"/>
    <w:rsid w:val="002D7602"/>
    <w:rsid w:val="002D7680"/>
    <w:rsid w:val="002D76F3"/>
    <w:rsid w:val="002D7801"/>
    <w:rsid w:val="002E02DE"/>
    <w:rsid w:val="002E06B3"/>
    <w:rsid w:val="002E082D"/>
    <w:rsid w:val="002E0980"/>
    <w:rsid w:val="002E0A41"/>
    <w:rsid w:val="002E10B1"/>
    <w:rsid w:val="002E150B"/>
    <w:rsid w:val="002E17A0"/>
    <w:rsid w:val="002E1D0D"/>
    <w:rsid w:val="002E1D57"/>
    <w:rsid w:val="002E20FE"/>
    <w:rsid w:val="002E21F3"/>
    <w:rsid w:val="002E2446"/>
    <w:rsid w:val="002E2481"/>
    <w:rsid w:val="002E278D"/>
    <w:rsid w:val="002E2814"/>
    <w:rsid w:val="002E28CE"/>
    <w:rsid w:val="002E32BC"/>
    <w:rsid w:val="002E351D"/>
    <w:rsid w:val="002E3856"/>
    <w:rsid w:val="002E3CCD"/>
    <w:rsid w:val="002E3F7C"/>
    <w:rsid w:val="002E410E"/>
    <w:rsid w:val="002E4204"/>
    <w:rsid w:val="002E4316"/>
    <w:rsid w:val="002E4440"/>
    <w:rsid w:val="002E49D4"/>
    <w:rsid w:val="002E4B5C"/>
    <w:rsid w:val="002E4C40"/>
    <w:rsid w:val="002E4E50"/>
    <w:rsid w:val="002E4E65"/>
    <w:rsid w:val="002E4E93"/>
    <w:rsid w:val="002E4FDE"/>
    <w:rsid w:val="002E54DD"/>
    <w:rsid w:val="002E56C8"/>
    <w:rsid w:val="002E5882"/>
    <w:rsid w:val="002E5BAC"/>
    <w:rsid w:val="002E6B80"/>
    <w:rsid w:val="002E7084"/>
    <w:rsid w:val="002E7650"/>
    <w:rsid w:val="002E7EC9"/>
    <w:rsid w:val="002F0121"/>
    <w:rsid w:val="002F0342"/>
    <w:rsid w:val="002F0379"/>
    <w:rsid w:val="002F0881"/>
    <w:rsid w:val="002F0C44"/>
    <w:rsid w:val="002F0ECE"/>
    <w:rsid w:val="002F11F2"/>
    <w:rsid w:val="002F183D"/>
    <w:rsid w:val="002F1973"/>
    <w:rsid w:val="002F1D77"/>
    <w:rsid w:val="002F2349"/>
    <w:rsid w:val="002F2866"/>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6EF7"/>
    <w:rsid w:val="002F709C"/>
    <w:rsid w:val="002F7372"/>
    <w:rsid w:val="002F7DED"/>
    <w:rsid w:val="002F7F31"/>
    <w:rsid w:val="00300103"/>
    <w:rsid w:val="00301466"/>
    <w:rsid w:val="00301A14"/>
    <w:rsid w:val="00301D4D"/>
    <w:rsid w:val="003023FB"/>
    <w:rsid w:val="00302881"/>
    <w:rsid w:val="00302991"/>
    <w:rsid w:val="003029B2"/>
    <w:rsid w:val="00302A5F"/>
    <w:rsid w:val="00302BC5"/>
    <w:rsid w:val="00302F97"/>
    <w:rsid w:val="003033D8"/>
    <w:rsid w:val="003038D5"/>
    <w:rsid w:val="00303CC8"/>
    <w:rsid w:val="00303DE5"/>
    <w:rsid w:val="00303F2B"/>
    <w:rsid w:val="0030423E"/>
    <w:rsid w:val="003048C9"/>
    <w:rsid w:val="0030581F"/>
    <w:rsid w:val="00305BFA"/>
    <w:rsid w:val="00305FDC"/>
    <w:rsid w:val="003063CA"/>
    <w:rsid w:val="003067EB"/>
    <w:rsid w:val="0030790D"/>
    <w:rsid w:val="00307D8F"/>
    <w:rsid w:val="00307DD9"/>
    <w:rsid w:val="00310173"/>
    <w:rsid w:val="00310A76"/>
    <w:rsid w:val="0031134D"/>
    <w:rsid w:val="00311D40"/>
    <w:rsid w:val="00312317"/>
    <w:rsid w:val="00312331"/>
    <w:rsid w:val="00312575"/>
    <w:rsid w:val="00312657"/>
    <w:rsid w:val="00313667"/>
    <w:rsid w:val="0031390F"/>
    <w:rsid w:val="00313E1F"/>
    <w:rsid w:val="0031415F"/>
    <w:rsid w:val="00314BAF"/>
    <w:rsid w:val="003154B1"/>
    <w:rsid w:val="00315559"/>
    <w:rsid w:val="00315570"/>
    <w:rsid w:val="0031599A"/>
    <w:rsid w:val="00315B7A"/>
    <w:rsid w:val="003173A2"/>
    <w:rsid w:val="0031754A"/>
    <w:rsid w:val="0031793F"/>
    <w:rsid w:val="003179F4"/>
    <w:rsid w:val="00317A6B"/>
    <w:rsid w:val="00317C3A"/>
    <w:rsid w:val="00317C99"/>
    <w:rsid w:val="00320085"/>
    <w:rsid w:val="003202A9"/>
    <w:rsid w:val="00320628"/>
    <w:rsid w:val="00320FAE"/>
    <w:rsid w:val="00321074"/>
    <w:rsid w:val="003212C6"/>
    <w:rsid w:val="0032172E"/>
    <w:rsid w:val="00321A41"/>
    <w:rsid w:val="00321C03"/>
    <w:rsid w:val="00321FF8"/>
    <w:rsid w:val="00322106"/>
    <w:rsid w:val="00322445"/>
    <w:rsid w:val="00322BF3"/>
    <w:rsid w:val="00323228"/>
    <w:rsid w:val="00323465"/>
    <w:rsid w:val="003238F9"/>
    <w:rsid w:val="003246D6"/>
    <w:rsid w:val="00324999"/>
    <w:rsid w:val="003249AF"/>
    <w:rsid w:val="00324F88"/>
    <w:rsid w:val="00325568"/>
    <w:rsid w:val="00325AB9"/>
    <w:rsid w:val="00325B26"/>
    <w:rsid w:val="00325F6E"/>
    <w:rsid w:val="0032670F"/>
    <w:rsid w:val="00326847"/>
    <w:rsid w:val="003268FA"/>
    <w:rsid w:val="00327003"/>
    <w:rsid w:val="00327EDD"/>
    <w:rsid w:val="00330366"/>
    <w:rsid w:val="00330891"/>
    <w:rsid w:val="0033144E"/>
    <w:rsid w:val="003314F6"/>
    <w:rsid w:val="00331AA2"/>
    <w:rsid w:val="00331B12"/>
    <w:rsid w:val="00331B5B"/>
    <w:rsid w:val="003324C5"/>
    <w:rsid w:val="00332A61"/>
    <w:rsid w:val="00332C62"/>
    <w:rsid w:val="00332E9E"/>
    <w:rsid w:val="003332EF"/>
    <w:rsid w:val="00333386"/>
    <w:rsid w:val="003342EC"/>
    <w:rsid w:val="00334533"/>
    <w:rsid w:val="00334CCD"/>
    <w:rsid w:val="0033513C"/>
    <w:rsid w:val="00335685"/>
    <w:rsid w:val="00335736"/>
    <w:rsid w:val="00335968"/>
    <w:rsid w:val="00335D1C"/>
    <w:rsid w:val="0033601B"/>
    <w:rsid w:val="0033642D"/>
    <w:rsid w:val="00336A1C"/>
    <w:rsid w:val="003371D6"/>
    <w:rsid w:val="003375AB"/>
    <w:rsid w:val="00337EBD"/>
    <w:rsid w:val="00337F5D"/>
    <w:rsid w:val="00337F7D"/>
    <w:rsid w:val="00340D5E"/>
    <w:rsid w:val="003413AC"/>
    <w:rsid w:val="003415A5"/>
    <w:rsid w:val="00341C78"/>
    <w:rsid w:val="00341E79"/>
    <w:rsid w:val="003424EA"/>
    <w:rsid w:val="00342A84"/>
    <w:rsid w:val="00342CDE"/>
    <w:rsid w:val="00342D37"/>
    <w:rsid w:val="00343B7D"/>
    <w:rsid w:val="003445E9"/>
    <w:rsid w:val="00344FB3"/>
    <w:rsid w:val="00344FDD"/>
    <w:rsid w:val="0034546E"/>
    <w:rsid w:val="003457B8"/>
    <w:rsid w:val="003458F7"/>
    <w:rsid w:val="00345EA5"/>
    <w:rsid w:val="00345EF7"/>
    <w:rsid w:val="0034629E"/>
    <w:rsid w:val="00346752"/>
    <w:rsid w:val="003468ED"/>
    <w:rsid w:val="00346985"/>
    <w:rsid w:val="00346AE5"/>
    <w:rsid w:val="00346CD1"/>
    <w:rsid w:val="00346DA0"/>
    <w:rsid w:val="0034702F"/>
    <w:rsid w:val="003470B7"/>
    <w:rsid w:val="00347136"/>
    <w:rsid w:val="00347194"/>
    <w:rsid w:val="00347239"/>
    <w:rsid w:val="003472BD"/>
    <w:rsid w:val="00347388"/>
    <w:rsid w:val="00347407"/>
    <w:rsid w:val="00347C45"/>
    <w:rsid w:val="00350973"/>
    <w:rsid w:val="00350A79"/>
    <w:rsid w:val="00350D93"/>
    <w:rsid w:val="00350DAC"/>
    <w:rsid w:val="00350E18"/>
    <w:rsid w:val="003512CD"/>
    <w:rsid w:val="0035150F"/>
    <w:rsid w:val="00351D2B"/>
    <w:rsid w:val="00351E13"/>
    <w:rsid w:val="00352C25"/>
    <w:rsid w:val="00352E8D"/>
    <w:rsid w:val="00352EEF"/>
    <w:rsid w:val="003530AF"/>
    <w:rsid w:val="00353929"/>
    <w:rsid w:val="0035422B"/>
    <w:rsid w:val="00354650"/>
    <w:rsid w:val="003548EB"/>
    <w:rsid w:val="0035493E"/>
    <w:rsid w:val="00354E64"/>
    <w:rsid w:val="00354FB7"/>
    <w:rsid w:val="00355C29"/>
    <w:rsid w:val="00355CD9"/>
    <w:rsid w:val="003562A0"/>
    <w:rsid w:val="003566EA"/>
    <w:rsid w:val="003569BD"/>
    <w:rsid w:val="003569EE"/>
    <w:rsid w:val="00357753"/>
    <w:rsid w:val="003577E0"/>
    <w:rsid w:val="00357851"/>
    <w:rsid w:val="0035794D"/>
    <w:rsid w:val="0036009D"/>
    <w:rsid w:val="003601E6"/>
    <w:rsid w:val="00360204"/>
    <w:rsid w:val="00360EB6"/>
    <w:rsid w:val="003620A9"/>
    <w:rsid w:val="0036236B"/>
    <w:rsid w:val="00362839"/>
    <w:rsid w:val="00362BC5"/>
    <w:rsid w:val="00362F83"/>
    <w:rsid w:val="003631CC"/>
    <w:rsid w:val="003635F6"/>
    <w:rsid w:val="00363781"/>
    <w:rsid w:val="003639C7"/>
    <w:rsid w:val="00363B7E"/>
    <w:rsid w:val="00363FEA"/>
    <w:rsid w:val="003649F8"/>
    <w:rsid w:val="003655F7"/>
    <w:rsid w:val="0036563C"/>
    <w:rsid w:val="00365850"/>
    <w:rsid w:val="00365975"/>
    <w:rsid w:val="00365D81"/>
    <w:rsid w:val="00365F6D"/>
    <w:rsid w:val="00366834"/>
    <w:rsid w:val="003669AF"/>
    <w:rsid w:val="00366D80"/>
    <w:rsid w:val="003671F0"/>
    <w:rsid w:val="003672C3"/>
    <w:rsid w:val="00367544"/>
    <w:rsid w:val="00367928"/>
    <w:rsid w:val="00367E6F"/>
    <w:rsid w:val="00367EF8"/>
    <w:rsid w:val="00367F27"/>
    <w:rsid w:val="00370739"/>
    <w:rsid w:val="00371430"/>
    <w:rsid w:val="003716E4"/>
    <w:rsid w:val="00371A51"/>
    <w:rsid w:val="003724F2"/>
    <w:rsid w:val="0037267D"/>
    <w:rsid w:val="00372AD7"/>
    <w:rsid w:val="00372DDC"/>
    <w:rsid w:val="00372E28"/>
    <w:rsid w:val="00373163"/>
    <w:rsid w:val="003734BD"/>
    <w:rsid w:val="003735F0"/>
    <w:rsid w:val="00373D00"/>
    <w:rsid w:val="00373E26"/>
    <w:rsid w:val="00374171"/>
    <w:rsid w:val="00374214"/>
    <w:rsid w:val="00374347"/>
    <w:rsid w:val="003743A7"/>
    <w:rsid w:val="00374862"/>
    <w:rsid w:val="00374D29"/>
    <w:rsid w:val="00374F59"/>
    <w:rsid w:val="00375271"/>
    <w:rsid w:val="003754B1"/>
    <w:rsid w:val="00375C69"/>
    <w:rsid w:val="00375E74"/>
    <w:rsid w:val="00376C28"/>
    <w:rsid w:val="003777E5"/>
    <w:rsid w:val="00377836"/>
    <w:rsid w:val="003778ED"/>
    <w:rsid w:val="0037794F"/>
    <w:rsid w:val="00377C90"/>
    <w:rsid w:val="00377D3B"/>
    <w:rsid w:val="00377DA2"/>
    <w:rsid w:val="00377DD5"/>
    <w:rsid w:val="00380495"/>
    <w:rsid w:val="00380CB2"/>
    <w:rsid w:val="00380E73"/>
    <w:rsid w:val="00380F77"/>
    <w:rsid w:val="00381206"/>
    <w:rsid w:val="00381676"/>
    <w:rsid w:val="00381D2F"/>
    <w:rsid w:val="0038216F"/>
    <w:rsid w:val="0038243A"/>
    <w:rsid w:val="003825A5"/>
    <w:rsid w:val="0038263D"/>
    <w:rsid w:val="00382936"/>
    <w:rsid w:val="00383C79"/>
    <w:rsid w:val="0038462D"/>
    <w:rsid w:val="00384FFC"/>
    <w:rsid w:val="00385275"/>
    <w:rsid w:val="003857C2"/>
    <w:rsid w:val="003859BF"/>
    <w:rsid w:val="00385FC5"/>
    <w:rsid w:val="00385FC9"/>
    <w:rsid w:val="00386E21"/>
    <w:rsid w:val="00387590"/>
    <w:rsid w:val="00387966"/>
    <w:rsid w:val="00387C2C"/>
    <w:rsid w:val="003900AB"/>
    <w:rsid w:val="003902B5"/>
    <w:rsid w:val="00390509"/>
    <w:rsid w:val="003911A6"/>
    <w:rsid w:val="00391C3C"/>
    <w:rsid w:val="00391F1C"/>
    <w:rsid w:val="00392286"/>
    <w:rsid w:val="0039294A"/>
    <w:rsid w:val="00392AFA"/>
    <w:rsid w:val="00392F8B"/>
    <w:rsid w:val="00392FE4"/>
    <w:rsid w:val="00393C33"/>
    <w:rsid w:val="00393D17"/>
    <w:rsid w:val="00393DBE"/>
    <w:rsid w:val="0039421B"/>
    <w:rsid w:val="003942B5"/>
    <w:rsid w:val="003944E1"/>
    <w:rsid w:val="00394A19"/>
    <w:rsid w:val="00394BCE"/>
    <w:rsid w:val="00394C79"/>
    <w:rsid w:val="00394FCE"/>
    <w:rsid w:val="00394FFD"/>
    <w:rsid w:val="00395F43"/>
    <w:rsid w:val="003960F5"/>
    <w:rsid w:val="003966DC"/>
    <w:rsid w:val="0039678C"/>
    <w:rsid w:val="00396871"/>
    <w:rsid w:val="0039694B"/>
    <w:rsid w:val="00396FB2"/>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2BB"/>
    <w:rsid w:val="003A5868"/>
    <w:rsid w:val="003A59E9"/>
    <w:rsid w:val="003A5A8F"/>
    <w:rsid w:val="003A5FDB"/>
    <w:rsid w:val="003A6390"/>
    <w:rsid w:val="003A6B51"/>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4DA7"/>
    <w:rsid w:val="003B55C6"/>
    <w:rsid w:val="003B564C"/>
    <w:rsid w:val="003B5B43"/>
    <w:rsid w:val="003B61E9"/>
    <w:rsid w:val="003B6F5E"/>
    <w:rsid w:val="003B71D1"/>
    <w:rsid w:val="003B73F3"/>
    <w:rsid w:val="003B791E"/>
    <w:rsid w:val="003B7AD8"/>
    <w:rsid w:val="003B7CBB"/>
    <w:rsid w:val="003B7EE7"/>
    <w:rsid w:val="003C0101"/>
    <w:rsid w:val="003C0922"/>
    <w:rsid w:val="003C0A8F"/>
    <w:rsid w:val="003C0B55"/>
    <w:rsid w:val="003C0EFA"/>
    <w:rsid w:val="003C13D3"/>
    <w:rsid w:val="003C16A5"/>
    <w:rsid w:val="003C1900"/>
    <w:rsid w:val="003C1B4F"/>
    <w:rsid w:val="003C1CB1"/>
    <w:rsid w:val="003C1D0B"/>
    <w:rsid w:val="003C286B"/>
    <w:rsid w:val="003C2DD6"/>
    <w:rsid w:val="003C2E2F"/>
    <w:rsid w:val="003C328F"/>
    <w:rsid w:val="003C3480"/>
    <w:rsid w:val="003C372A"/>
    <w:rsid w:val="003C3869"/>
    <w:rsid w:val="003C38A4"/>
    <w:rsid w:val="003C3AAC"/>
    <w:rsid w:val="003C470E"/>
    <w:rsid w:val="003C5086"/>
    <w:rsid w:val="003C52D6"/>
    <w:rsid w:val="003C5746"/>
    <w:rsid w:val="003C5FDB"/>
    <w:rsid w:val="003C6377"/>
    <w:rsid w:val="003C688A"/>
    <w:rsid w:val="003C6AFC"/>
    <w:rsid w:val="003C6E8B"/>
    <w:rsid w:val="003C7C88"/>
    <w:rsid w:val="003C7F68"/>
    <w:rsid w:val="003D00E1"/>
    <w:rsid w:val="003D04C8"/>
    <w:rsid w:val="003D0A0B"/>
    <w:rsid w:val="003D0A59"/>
    <w:rsid w:val="003D0ECB"/>
    <w:rsid w:val="003D1052"/>
    <w:rsid w:val="003D1376"/>
    <w:rsid w:val="003D140B"/>
    <w:rsid w:val="003D1609"/>
    <w:rsid w:val="003D162B"/>
    <w:rsid w:val="003D19D7"/>
    <w:rsid w:val="003D1C71"/>
    <w:rsid w:val="003D1C82"/>
    <w:rsid w:val="003D1DD7"/>
    <w:rsid w:val="003D1EA3"/>
    <w:rsid w:val="003D1FE8"/>
    <w:rsid w:val="003D2459"/>
    <w:rsid w:val="003D2976"/>
    <w:rsid w:val="003D2B51"/>
    <w:rsid w:val="003D2CE8"/>
    <w:rsid w:val="003D2CF8"/>
    <w:rsid w:val="003D2D61"/>
    <w:rsid w:val="003D34BE"/>
    <w:rsid w:val="003D375A"/>
    <w:rsid w:val="003D40DF"/>
    <w:rsid w:val="003D424B"/>
    <w:rsid w:val="003D436C"/>
    <w:rsid w:val="003D4B0D"/>
    <w:rsid w:val="003D4BC3"/>
    <w:rsid w:val="003D4F93"/>
    <w:rsid w:val="003D50B6"/>
    <w:rsid w:val="003D5302"/>
    <w:rsid w:val="003D53DD"/>
    <w:rsid w:val="003D5844"/>
    <w:rsid w:val="003D5A0D"/>
    <w:rsid w:val="003D5CE9"/>
    <w:rsid w:val="003D5D6F"/>
    <w:rsid w:val="003D6254"/>
    <w:rsid w:val="003D6630"/>
    <w:rsid w:val="003D67D9"/>
    <w:rsid w:val="003D6AF4"/>
    <w:rsid w:val="003D6D42"/>
    <w:rsid w:val="003D74D1"/>
    <w:rsid w:val="003D7597"/>
    <w:rsid w:val="003E050D"/>
    <w:rsid w:val="003E06ED"/>
    <w:rsid w:val="003E07AA"/>
    <w:rsid w:val="003E0ABD"/>
    <w:rsid w:val="003E1348"/>
    <w:rsid w:val="003E154B"/>
    <w:rsid w:val="003E1FFC"/>
    <w:rsid w:val="003E245B"/>
    <w:rsid w:val="003E28CE"/>
    <w:rsid w:val="003E2B16"/>
    <w:rsid w:val="003E2E6B"/>
    <w:rsid w:val="003E2F47"/>
    <w:rsid w:val="003E33A9"/>
    <w:rsid w:val="003E3489"/>
    <w:rsid w:val="003E37B5"/>
    <w:rsid w:val="003E39CA"/>
    <w:rsid w:val="003E4693"/>
    <w:rsid w:val="003E4866"/>
    <w:rsid w:val="003E4BC1"/>
    <w:rsid w:val="003E4CCB"/>
    <w:rsid w:val="003E510F"/>
    <w:rsid w:val="003E554F"/>
    <w:rsid w:val="003E60AF"/>
    <w:rsid w:val="003E6203"/>
    <w:rsid w:val="003E6CC2"/>
    <w:rsid w:val="003E74DE"/>
    <w:rsid w:val="003E74FA"/>
    <w:rsid w:val="003E75C2"/>
    <w:rsid w:val="003E775E"/>
    <w:rsid w:val="003E7C84"/>
    <w:rsid w:val="003F036D"/>
    <w:rsid w:val="003F0555"/>
    <w:rsid w:val="003F0676"/>
    <w:rsid w:val="003F06E8"/>
    <w:rsid w:val="003F0A8F"/>
    <w:rsid w:val="003F0B10"/>
    <w:rsid w:val="003F13B2"/>
    <w:rsid w:val="003F18CD"/>
    <w:rsid w:val="003F1ECA"/>
    <w:rsid w:val="003F22DC"/>
    <w:rsid w:val="003F2ACD"/>
    <w:rsid w:val="003F30FC"/>
    <w:rsid w:val="003F3124"/>
    <w:rsid w:val="003F318B"/>
    <w:rsid w:val="003F321D"/>
    <w:rsid w:val="003F3BF9"/>
    <w:rsid w:val="003F3CEE"/>
    <w:rsid w:val="003F40DA"/>
    <w:rsid w:val="003F4522"/>
    <w:rsid w:val="003F4693"/>
    <w:rsid w:val="003F46FE"/>
    <w:rsid w:val="003F490B"/>
    <w:rsid w:val="003F548B"/>
    <w:rsid w:val="003F548D"/>
    <w:rsid w:val="003F54AC"/>
    <w:rsid w:val="003F5736"/>
    <w:rsid w:val="003F601C"/>
    <w:rsid w:val="003F626E"/>
    <w:rsid w:val="003F672D"/>
    <w:rsid w:val="003F6A6C"/>
    <w:rsid w:val="003F717C"/>
    <w:rsid w:val="003F76F4"/>
    <w:rsid w:val="003F7733"/>
    <w:rsid w:val="003F77E4"/>
    <w:rsid w:val="003F7BC9"/>
    <w:rsid w:val="004016F0"/>
    <w:rsid w:val="00401899"/>
    <w:rsid w:val="004019DE"/>
    <w:rsid w:val="00401EA5"/>
    <w:rsid w:val="00402075"/>
    <w:rsid w:val="00402129"/>
    <w:rsid w:val="0040246A"/>
    <w:rsid w:val="004025BA"/>
    <w:rsid w:val="00402DEA"/>
    <w:rsid w:val="0040309B"/>
    <w:rsid w:val="004036F6"/>
    <w:rsid w:val="00403C58"/>
    <w:rsid w:val="00403E06"/>
    <w:rsid w:val="00403E86"/>
    <w:rsid w:val="00403F3B"/>
    <w:rsid w:val="004040B0"/>
    <w:rsid w:val="004044A4"/>
    <w:rsid w:val="00404616"/>
    <w:rsid w:val="00404A2A"/>
    <w:rsid w:val="00404BD0"/>
    <w:rsid w:val="004056A2"/>
    <w:rsid w:val="00405978"/>
    <w:rsid w:val="00405A32"/>
    <w:rsid w:val="00405AEE"/>
    <w:rsid w:val="00405EED"/>
    <w:rsid w:val="004063F2"/>
    <w:rsid w:val="0040641A"/>
    <w:rsid w:val="00406757"/>
    <w:rsid w:val="00406828"/>
    <w:rsid w:val="004068CA"/>
    <w:rsid w:val="00406E29"/>
    <w:rsid w:val="00406FD8"/>
    <w:rsid w:val="00407291"/>
    <w:rsid w:val="00407296"/>
    <w:rsid w:val="004077C4"/>
    <w:rsid w:val="00407A10"/>
    <w:rsid w:val="00407B17"/>
    <w:rsid w:val="00407CF7"/>
    <w:rsid w:val="00407DCB"/>
    <w:rsid w:val="00410160"/>
    <w:rsid w:val="00410C6B"/>
    <w:rsid w:val="00410D56"/>
    <w:rsid w:val="004114B7"/>
    <w:rsid w:val="004118A5"/>
    <w:rsid w:val="00411D74"/>
    <w:rsid w:val="00411D87"/>
    <w:rsid w:val="0041215C"/>
    <w:rsid w:val="00412726"/>
    <w:rsid w:val="004127EC"/>
    <w:rsid w:val="00412A84"/>
    <w:rsid w:val="00412CB8"/>
    <w:rsid w:val="004132E7"/>
    <w:rsid w:val="004138A6"/>
    <w:rsid w:val="00413EB8"/>
    <w:rsid w:val="00413ED9"/>
    <w:rsid w:val="00414167"/>
    <w:rsid w:val="004145D0"/>
    <w:rsid w:val="00414842"/>
    <w:rsid w:val="00414B07"/>
    <w:rsid w:val="00414B4F"/>
    <w:rsid w:val="00415079"/>
    <w:rsid w:val="00415CF0"/>
    <w:rsid w:val="00415FC3"/>
    <w:rsid w:val="0041610A"/>
    <w:rsid w:val="00416460"/>
    <w:rsid w:val="004164D6"/>
    <w:rsid w:val="004164ED"/>
    <w:rsid w:val="0041655A"/>
    <w:rsid w:val="0041676B"/>
    <w:rsid w:val="004169EC"/>
    <w:rsid w:val="00416D32"/>
    <w:rsid w:val="00416D7B"/>
    <w:rsid w:val="0041707C"/>
    <w:rsid w:val="004173D0"/>
    <w:rsid w:val="004178CD"/>
    <w:rsid w:val="0041791C"/>
    <w:rsid w:val="00417B5B"/>
    <w:rsid w:val="00417B99"/>
    <w:rsid w:val="00417E35"/>
    <w:rsid w:val="0042029B"/>
    <w:rsid w:val="004206D2"/>
    <w:rsid w:val="00420F50"/>
    <w:rsid w:val="00420F96"/>
    <w:rsid w:val="0042148A"/>
    <w:rsid w:val="0042180A"/>
    <w:rsid w:val="00421D77"/>
    <w:rsid w:val="00421DB4"/>
    <w:rsid w:val="004221C7"/>
    <w:rsid w:val="004228E6"/>
    <w:rsid w:val="004229DA"/>
    <w:rsid w:val="00422E08"/>
    <w:rsid w:val="00422ECD"/>
    <w:rsid w:val="00422F8C"/>
    <w:rsid w:val="004235B0"/>
    <w:rsid w:val="0042368D"/>
    <w:rsid w:val="0042370B"/>
    <w:rsid w:val="00423CB5"/>
    <w:rsid w:val="00424082"/>
    <w:rsid w:val="0042442A"/>
    <w:rsid w:val="00424B94"/>
    <w:rsid w:val="00424EF7"/>
    <w:rsid w:val="004257D7"/>
    <w:rsid w:val="00425CD2"/>
    <w:rsid w:val="0042644A"/>
    <w:rsid w:val="004267D9"/>
    <w:rsid w:val="00426AC3"/>
    <w:rsid w:val="00426FE3"/>
    <w:rsid w:val="0042793D"/>
    <w:rsid w:val="00427A80"/>
    <w:rsid w:val="00427FEF"/>
    <w:rsid w:val="004306B9"/>
    <w:rsid w:val="004306BE"/>
    <w:rsid w:val="004308E8"/>
    <w:rsid w:val="00430AE4"/>
    <w:rsid w:val="00430F03"/>
    <w:rsid w:val="00431254"/>
    <w:rsid w:val="0043146E"/>
    <w:rsid w:val="0043198F"/>
    <w:rsid w:val="00432304"/>
    <w:rsid w:val="00432476"/>
    <w:rsid w:val="00432638"/>
    <w:rsid w:val="004327C6"/>
    <w:rsid w:val="004328C2"/>
    <w:rsid w:val="004328E4"/>
    <w:rsid w:val="00432DCA"/>
    <w:rsid w:val="00432E67"/>
    <w:rsid w:val="0043355A"/>
    <w:rsid w:val="00433E0B"/>
    <w:rsid w:val="00433EE7"/>
    <w:rsid w:val="00434257"/>
    <w:rsid w:val="00434B5D"/>
    <w:rsid w:val="00434F2E"/>
    <w:rsid w:val="0043548F"/>
    <w:rsid w:val="00435BC5"/>
    <w:rsid w:val="00435D45"/>
    <w:rsid w:val="00436121"/>
    <w:rsid w:val="00436526"/>
    <w:rsid w:val="004365EB"/>
    <w:rsid w:val="00436CEA"/>
    <w:rsid w:val="00436D66"/>
    <w:rsid w:val="00437094"/>
    <w:rsid w:val="0043783A"/>
    <w:rsid w:val="0044060D"/>
    <w:rsid w:val="00440F9B"/>
    <w:rsid w:val="0044155C"/>
    <w:rsid w:val="00441561"/>
    <w:rsid w:val="00441746"/>
    <w:rsid w:val="004418D0"/>
    <w:rsid w:val="004419A7"/>
    <w:rsid w:val="00442073"/>
    <w:rsid w:val="00442403"/>
    <w:rsid w:val="00442478"/>
    <w:rsid w:val="00442D7E"/>
    <w:rsid w:val="00442ED1"/>
    <w:rsid w:val="00442FDB"/>
    <w:rsid w:val="00443644"/>
    <w:rsid w:val="00443722"/>
    <w:rsid w:val="0044377D"/>
    <w:rsid w:val="00444424"/>
    <w:rsid w:val="004445E7"/>
    <w:rsid w:val="00445661"/>
    <w:rsid w:val="004456DC"/>
    <w:rsid w:val="00445B9F"/>
    <w:rsid w:val="00445CC0"/>
    <w:rsid w:val="004473BF"/>
    <w:rsid w:val="0044761F"/>
    <w:rsid w:val="00447D71"/>
    <w:rsid w:val="00450344"/>
    <w:rsid w:val="004503DA"/>
    <w:rsid w:val="00450647"/>
    <w:rsid w:val="004506D5"/>
    <w:rsid w:val="004508B6"/>
    <w:rsid w:val="00450A63"/>
    <w:rsid w:val="00450CAD"/>
    <w:rsid w:val="00450E5E"/>
    <w:rsid w:val="00450EC1"/>
    <w:rsid w:val="00451C50"/>
    <w:rsid w:val="00451E96"/>
    <w:rsid w:val="00452297"/>
    <w:rsid w:val="00453006"/>
    <w:rsid w:val="00453935"/>
    <w:rsid w:val="004539AA"/>
    <w:rsid w:val="00453E4C"/>
    <w:rsid w:val="0045429D"/>
    <w:rsid w:val="004543D0"/>
    <w:rsid w:val="00454946"/>
    <w:rsid w:val="0045514B"/>
    <w:rsid w:val="00455529"/>
    <w:rsid w:val="00455568"/>
    <w:rsid w:val="00455C50"/>
    <w:rsid w:val="00455D65"/>
    <w:rsid w:val="0045620B"/>
    <w:rsid w:val="004562EE"/>
    <w:rsid w:val="00456D94"/>
    <w:rsid w:val="0045726F"/>
    <w:rsid w:val="00457696"/>
    <w:rsid w:val="00457A73"/>
    <w:rsid w:val="0046005C"/>
    <w:rsid w:val="0046019A"/>
    <w:rsid w:val="004602D7"/>
    <w:rsid w:val="00460337"/>
    <w:rsid w:val="00460378"/>
    <w:rsid w:val="00460483"/>
    <w:rsid w:val="00460926"/>
    <w:rsid w:val="00460E83"/>
    <w:rsid w:val="0046138F"/>
    <w:rsid w:val="00462023"/>
    <w:rsid w:val="00462B66"/>
    <w:rsid w:val="00462D28"/>
    <w:rsid w:val="00463313"/>
    <w:rsid w:val="00463344"/>
    <w:rsid w:val="00463533"/>
    <w:rsid w:val="0046377D"/>
    <w:rsid w:val="00463D71"/>
    <w:rsid w:val="00463F54"/>
    <w:rsid w:val="00464551"/>
    <w:rsid w:val="00464629"/>
    <w:rsid w:val="0046490D"/>
    <w:rsid w:val="004653A4"/>
    <w:rsid w:val="00465766"/>
    <w:rsid w:val="00465EE5"/>
    <w:rsid w:val="00466405"/>
    <w:rsid w:val="00466A54"/>
    <w:rsid w:val="0046711B"/>
    <w:rsid w:val="0046756F"/>
    <w:rsid w:val="00467728"/>
    <w:rsid w:val="004678A9"/>
    <w:rsid w:val="0046791B"/>
    <w:rsid w:val="00467D01"/>
    <w:rsid w:val="00471968"/>
    <w:rsid w:val="00471C24"/>
    <w:rsid w:val="00471EA7"/>
    <w:rsid w:val="00471EEC"/>
    <w:rsid w:val="00472AF4"/>
    <w:rsid w:val="00472BC4"/>
    <w:rsid w:val="00472C88"/>
    <w:rsid w:val="00472F18"/>
    <w:rsid w:val="004739EF"/>
    <w:rsid w:val="00473C8F"/>
    <w:rsid w:val="00473D32"/>
    <w:rsid w:val="0047419E"/>
    <w:rsid w:val="00474527"/>
    <w:rsid w:val="004745AF"/>
    <w:rsid w:val="004747D4"/>
    <w:rsid w:val="00474893"/>
    <w:rsid w:val="00474A8C"/>
    <w:rsid w:val="004751E9"/>
    <w:rsid w:val="00475892"/>
    <w:rsid w:val="00475E48"/>
    <w:rsid w:val="00475F3C"/>
    <w:rsid w:val="0047601B"/>
    <w:rsid w:val="0047616A"/>
    <w:rsid w:val="004767E2"/>
    <w:rsid w:val="00476AA0"/>
    <w:rsid w:val="00477641"/>
    <w:rsid w:val="004779A4"/>
    <w:rsid w:val="004779C2"/>
    <w:rsid w:val="00477CCC"/>
    <w:rsid w:val="00480327"/>
    <w:rsid w:val="00480471"/>
    <w:rsid w:val="00480AAA"/>
    <w:rsid w:val="00480ACD"/>
    <w:rsid w:val="00480D9E"/>
    <w:rsid w:val="00481880"/>
    <w:rsid w:val="00481C12"/>
    <w:rsid w:val="00481EA2"/>
    <w:rsid w:val="00481F5B"/>
    <w:rsid w:val="0048247A"/>
    <w:rsid w:val="004824EA"/>
    <w:rsid w:val="004832FF"/>
    <w:rsid w:val="00483B64"/>
    <w:rsid w:val="0048445B"/>
    <w:rsid w:val="004847D0"/>
    <w:rsid w:val="004850EE"/>
    <w:rsid w:val="00485137"/>
    <w:rsid w:val="00485275"/>
    <w:rsid w:val="004852A1"/>
    <w:rsid w:val="004858F1"/>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2025"/>
    <w:rsid w:val="00492D41"/>
    <w:rsid w:val="00492E5D"/>
    <w:rsid w:val="004937D2"/>
    <w:rsid w:val="004941F1"/>
    <w:rsid w:val="00494389"/>
    <w:rsid w:val="00494640"/>
    <w:rsid w:val="00495033"/>
    <w:rsid w:val="004951AF"/>
    <w:rsid w:val="00495213"/>
    <w:rsid w:val="004952A7"/>
    <w:rsid w:val="00495A68"/>
    <w:rsid w:val="00495F2B"/>
    <w:rsid w:val="00496010"/>
    <w:rsid w:val="0049605A"/>
    <w:rsid w:val="0049656D"/>
    <w:rsid w:val="00496B11"/>
    <w:rsid w:val="00496CE1"/>
    <w:rsid w:val="00496E02"/>
    <w:rsid w:val="00497046"/>
    <w:rsid w:val="004973D7"/>
    <w:rsid w:val="00497425"/>
    <w:rsid w:val="00497CFC"/>
    <w:rsid w:val="00497D19"/>
    <w:rsid w:val="00497EA6"/>
    <w:rsid w:val="004A049A"/>
    <w:rsid w:val="004A1327"/>
    <w:rsid w:val="004A1434"/>
    <w:rsid w:val="004A1494"/>
    <w:rsid w:val="004A1D06"/>
    <w:rsid w:val="004A1F79"/>
    <w:rsid w:val="004A2007"/>
    <w:rsid w:val="004A2034"/>
    <w:rsid w:val="004A25BE"/>
    <w:rsid w:val="004A263A"/>
    <w:rsid w:val="004A2795"/>
    <w:rsid w:val="004A298B"/>
    <w:rsid w:val="004A3293"/>
    <w:rsid w:val="004A3B24"/>
    <w:rsid w:val="004A3CBA"/>
    <w:rsid w:val="004A4041"/>
    <w:rsid w:val="004A404C"/>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6F5D"/>
    <w:rsid w:val="004A7C03"/>
    <w:rsid w:val="004A7CA4"/>
    <w:rsid w:val="004A7CB6"/>
    <w:rsid w:val="004B094A"/>
    <w:rsid w:val="004B110F"/>
    <w:rsid w:val="004B11AB"/>
    <w:rsid w:val="004B12B7"/>
    <w:rsid w:val="004B14A6"/>
    <w:rsid w:val="004B173C"/>
    <w:rsid w:val="004B180C"/>
    <w:rsid w:val="004B1F1F"/>
    <w:rsid w:val="004B224D"/>
    <w:rsid w:val="004B28D1"/>
    <w:rsid w:val="004B2E39"/>
    <w:rsid w:val="004B3064"/>
    <w:rsid w:val="004B38EE"/>
    <w:rsid w:val="004B4384"/>
    <w:rsid w:val="004B4FFD"/>
    <w:rsid w:val="004B53E6"/>
    <w:rsid w:val="004B6129"/>
    <w:rsid w:val="004B6310"/>
    <w:rsid w:val="004B6416"/>
    <w:rsid w:val="004B64F6"/>
    <w:rsid w:val="004B67CC"/>
    <w:rsid w:val="004B6A26"/>
    <w:rsid w:val="004B6A9B"/>
    <w:rsid w:val="004B6AA0"/>
    <w:rsid w:val="004B6D62"/>
    <w:rsid w:val="004B72D2"/>
    <w:rsid w:val="004B73FD"/>
    <w:rsid w:val="004B7995"/>
    <w:rsid w:val="004B7AF5"/>
    <w:rsid w:val="004C0023"/>
    <w:rsid w:val="004C06C8"/>
    <w:rsid w:val="004C0726"/>
    <w:rsid w:val="004C08E8"/>
    <w:rsid w:val="004C1000"/>
    <w:rsid w:val="004C1428"/>
    <w:rsid w:val="004C1E53"/>
    <w:rsid w:val="004C2086"/>
    <w:rsid w:val="004C2130"/>
    <w:rsid w:val="004C2382"/>
    <w:rsid w:val="004C23A3"/>
    <w:rsid w:val="004C2448"/>
    <w:rsid w:val="004C257C"/>
    <w:rsid w:val="004C26FA"/>
    <w:rsid w:val="004C31E4"/>
    <w:rsid w:val="004C3E6E"/>
    <w:rsid w:val="004C43BE"/>
    <w:rsid w:val="004C43DB"/>
    <w:rsid w:val="004C45AE"/>
    <w:rsid w:val="004C46E4"/>
    <w:rsid w:val="004C48BE"/>
    <w:rsid w:val="004C504B"/>
    <w:rsid w:val="004C539A"/>
    <w:rsid w:val="004C549F"/>
    <w:rsid w:val="004C568B"/>
    <w:rsid w:val="004C65E2"/>
    <w:rsid w:val="004C66CE"/>
    <w:rsid w:val="004C6A01"/>
    <w:rsid w:val="004C6B89"/>
    <w:rsid w:val="004C75BD"/>
    <w:rsid w:val="004C7CA3"/>
    <w:rsid w:val="004D0353"/>
    <w:rsid w:val="004D0994"/>
    <w:rsid w:val="004D0C97"/>
    <w:rsid w:val="004D0E2A"/>
    <w:rsid w:val="004D0F3D"/>
    <w:rsid w:val="004D123B"/>
    <w:rsid w:val="004D1328"/>
    <w:rsid w:val="004D1383"/>
    <w:rsid w:val="004D1E44"/>
    <w:rsid w:val="004D282A"/>
    <w:rsid w:val="004D2DF9"/>
    <w:rsid w:val="004D32BA"/>
    <w:rsid w:val="004D363D"/>
    <w:rsid w:val="004D3866"/>
    <w:rsid w:val="004D412F"/>
    <w:rsid w:val="004D499E"/>
    <w:rsid w:val="004D54C1"/>
    <w:rsid w:val="004D5DEE"/>
    <w:rsid w:val="004D61A7"/>
    <w:rsid w:val="004D62B7"/>
    <w:rsid w:val="004D6400"/>
    <w:rsid w:val="004D6521"/>
    <w:rsid w:val="004D6553"/>
    <w:rsid w:val="004D6681"/>
    <w:rsid w:val="004D6FDB"/>
    <w:rsid w:val="004D79E2"/>
    <w:rsid w:val="004E001D"/>
    <w:rsid w:val="004E01E7"/>
    <w:rsid w:val="004E053C"/>
    <w:rsid w:val="004E08AB"/>
    <w:rsid w:val="004E0A5E"/>
    <w:rsid w:val="004E0FC1"/>
    <w:rsid w:val="004E10FB"/>
    <w:rsid w:val="004E27E6"/>
    <w:rsid w:val="004E28D2"/>
    <w:rsid w:val="004E2ACA"/>
    <w:rsid w:val="004E2E28"/>
    <w:rsid w:val="004E2F98"/>
    <w:rsid w:val="004E30E9"/>
    <w:rsid w:val="004E33E6"/>
    <w:rsid w:val="004E3753"/>
    <w:rsid w:val="004E3FB2"/>
    <w:rsid w:val="004E415E"/>
    <w:rsid w:val="004E4504"/>
    <w:rsid w:val="004E457E"/>
    <w:rsid w:val="004E46A2"/>
    <w:rsid w:val="004E48E8"/>
    <w:rsid w:val="004E49C9"/>
    <w:rsid w:val="004E4BC0"/>
    <w:rsid w:val="004E4CF2"/>
    <w:rsid w:val="004E5184"/>
    <w:rsid w:val="004E5198"/>
    <w:rsid w:val="004E56EC"/>
    <w:rsid w:val="004E646D"/>
    <w:rsid w:val="004E6612"/>
    <w:rsid w:val="004E69BC"/>
    <w:rsid w:val="004E6B28"/>
    <w:rsid w:val="004E6C80"/>
    <w:rsid w:val="004E73ED"/>
    <w:rsid w:val="004E7690"/>
    <w:rsid w:val="004F0270"/>
    <w:rsid w:val="004F0568"/>
    <w:rsid w:val="004F09D2"/>
    <w:rsid w:val="004F0AD6"/>
    <w:rsid w:val="004F14B2"/>
    <w:rsid w:val="004F18FF"/>
    <w:rsid w:val="004F27DE"/>
    <w:rsid w:val="004F28ED"/>
    <w:rsid w:val="004F34F5"/>
    <w:rsid w:val="004F3504"/>
    <w:rsid w:val="004F37D4"/>
    <w:rsid w:val="004F3922"/>
    <w:rsid w:val="004F5296"/>
    <w:rsid w:val="004F6344"/>
    <w:rsid w:val="004F6E30"/>
    <w:rsid w:val="004F6E61"/>
    <w:rsid w:val="004F71A2"/>
    <w:rsid w:val="004F74AE"/>
    <w:rsid w:val="004F7641"/>
    <w:rsid w:val="004F7D7A"/>
    <w:rsid w:val="004F7EB5"/>
    <w:rsid w:val="004F7F59"/>
    <w:rsid w:val="004F7F92"/>
    <w:rsid w:val="00500538"/>
    <w:rsid w:val="00501447"/>
    <w:rsid w:val="00502648"/>
    <w:rsid w:val="005028A6"/>
    <w:rsid w:val="00502A77"/>
    <w:rsid w:val="0050343D"/>
    <w:rsid w:val="005035DD"/>
    <w:rsid w:val="0050375E"/>
    <w:rsid w:val="00503AC0"/>
    <w:rsid w:val="00503BF2"/>
    <w:rsid w:val="00503DED"/>
    <w:rsid w:val="00504718"/>
    <w:rsid w:val="00504A4F"/>
    <w:rsid w:val="00504ECA"/>
    <w:rsid w:val="00505140"/>
    <w:rsid w:val="0050522F"/>
    <w:rsid w:val="00505316"/>
    <w:rsid w:val="00505422"/>
    <w:rsid w:val="005057DE"/>
    <w:rsid w:val="00505FF4"/>
    <w:rsid w:val="005066FB"/>
    <w:rsid w:val="00506C97"/>
    <w:rsid w:val="00507360"/>
    <w:rsid w:val="00507711"/>
    <w:rsid w:val="00507DEF"/>
    <w:rsid w:val="00507FC9"/>
    <w:rsid w:val="0051012E"/>
    <w:rsid w:val="005106EC"/>
    <w:rsid w:val="0051084F"/>
    <w:rsid w:val="00510A70"/>
    <w:rsid w:val="00510DA3"/>
    <w:rsid w:val="00510EBA"/>
    <w:rsid w:val="0051119D"/>
    <w:rsid w:val="00511B48"/>
    <w:rsid w:val="00511DC7"/>
    <w:rsid w:val="005122B5"/>
    <w:rsid w:val="00512FE0"/>
    <w:rsid w:val="005130DD"/>
    <w:rsid w:val="00513960"/>
    <w:rsid w:val="00513A1A"/>
    <w:rsid w:val="00513A25"/>
    <w:rsid w:val="005140D9"/>
    <w:rsid w:val="00514221"/>
    <w:rsid w:val="005153BC"/>
    <w:rsid w:val="00515B75"/>
    <w:rsid w:val="00515E23"/>
    <w:rsid w:val="005162C5"/>
    <w:rsid w:val="0051642E"/>
    <w:rsid w:val="0051655E"/>
    <w:rsid w:val="00516943"/>
    <w:rsid w:val="00516E54"/>
    <w:rsid w:val="00517DEE"/>
    <w:rsid w:val="00517E0F"/>
    <w:rsid w:val="00517E7A"/>
    <w:rsid w:val="005208ED"/>
    <w:rsid w:val="00520A16"/>
    <w:rsid w:val="00520D3E"/>
    <w:rsid w:val="00520D9B"/>
    <w:rsid w:val="00521222"/>
    <w:rsid w:val="00521CFB"/>
    <w:rsid w:val="0052260B"/>
    <w:rsid w:val="0052279F"/>
    <w:rsid w:val="005229BB"/>
    <w:rsid w:val="00522BEC"/>
    <w:rsid w:val="00523433"/>
    <w:rsid w:val="005234CC"/>
    <w:rsid w:val="00523595"/>
    <w:rsid w:val="005235EA"/>
    <w:rsid w:val="005238C1"/>
    <w:rsid w:val="005238D3"/>
    <w:rsid w:val="005241CB"/>
    <w:rsid w:val="00524364"/>
    <w:rsid w:val="005244A0"/>
    <w:rsid w:val="0052450D"/>
    <w:rsid w:val="00524982"/>
    <w:rsid w:val="00525644"/>
    <w:rsid w:val="00525654"/>
    <w:rsid w:val="00525A9D"/>
    <w:rsid w:val="00525BD3"/>
    <w:rsid w:val="00525D08"/>
    <w:rsid w:val="005260D8"/>
    <w:rsid w:val="005263F5"/>
    <w:rsid w:val="00526ADB"/>
    <w:rsid w:val="00526B00"/>
    <w:rsid w:val="00526C31"/>
    <w:rsid w:val="00526EBE"/>
    <w:rsid w:val="0052720E"/>
    <w:rsid w:val="0052795D"/>
    <w:rsid w:val="00527CD4"/>
    <w:rsid w:val="00530526"/>
    <w:rsid w:val="005309BA"/>
    <w:rsid w:val="00530F71"/>
    <w:rsid w:val="0053139E"/>
    <w:rsid w:val="0053177B"/>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377BD"/>
    <w:rsid w:val="0054011F"/>
    <w:rsid w:val="00540373"/>
    <w:rsid w:val="00540627"/>
    <w:rsid w:val="005408C4"/>
    <w:rsid w:val="00540D68"/>
    <w:rsid w:val="00541144"/>
    <w:rsid w:val="005414F9"/>
    <w:rsid w:val="00541821"/>
    <w:rsid w:val="00541C65"/>
    <w:rsid w:val="00541EA6"/>
    <w:rsid w:val="0054244F"/>
    <w:rsid w:val="00542AC3"/>
    <w:rsid w:val="005431F4"/>
    <w:rsid w:val="005431FA"/>
    <w:rsid w:val="005437A9"/>
    <w:rsid w:val="005439A0"/>
    <w:rsid w:val="00543C0F"/>
    <w:rsid w:val="00543EF9"/>
    <w:rsid w:val="00544DA0"/>
    <w:rsid w:val="0054520F"/>
    <w:rsid w:val="00545FA8"/>
    <w:rsid w:val="00546218"/>
    <w:rsid w:val="0054641F"/>
    <w:rsid w:val="00546843"/>
    <w:rsid w:val="00546E11"/>
    <w:rsid w:val="00547DBC"/>
    <w:rsid w:val="00550201"/>
    <w:rsid w:val="005502D1"/>
    <w:rsid w:val="005507D4"/>
    <w:rsid w:val="00550803"/>
    <w:rsid w:val="005508C0"/>
    <w:rsid w:val="00550E13"/>
    <w:rsid w:val="00550EF1"/>
    <w:rsid w:val="0055101C"/>
    <w:rsid w:val="0055114F"/>
    <w:rsid w:val="00551917"/>
    <w:rsid w:val="00552D97"/>
    <w:rsid w:val="00552EAD"/>
    <w:rsid w:val="00552FC4"/>
    <w:rsid w:val="005534C7"/>
    <w:rsid w:val="005539ED"/>
    <w:rsid w:val="00553B96"/>
    <w:rsid w:val="0055404E"/>
    <w:rsid w:val="00554271"/>
    <w:rsid w:val="005544A4"/>
    <w:rsid w:val="005548CA"/>
    <w:rsid w:val="00554970"/>
    <w:rsid w:val="00554C41"/>
    <w:rsid w:val="005557D5"/>
    <w:rsid w:val="005557FA"/>
    <w:rsid w:val="00555E6F"/>
    <w:rsid w:val="00556189"/>
    <w:rsid w:val="0055628F"/>
    <w:rsid w:val="005563BC"/>
    <w:rsid w:val="00556C5C"/>
    <w:rsid w:val="00556DB3"/>
    <w:rsid w:val="00556EB0"/>
    <w:rsid w:val="00556EBF"/>
    <w:rsid w:val="0055763A"/>
    <w:rsid w:val="00557AF6"/>
    <w:rsid w:val="00557D2C"/>
    <w:rsid w:val="00557F72"/>
    <w:rsid w:val="00560229"/>
    <w:rsid w:val="005602D1"/>
    <w:rsid w:val="00560345"/>
    <w:rsid w:val="005609A6"/>
    <w:rsid w:val="00560AB1"/>
    <w:rsid w:val="00560FD0"/>
    <w:rsid w:val="0056123B"/>
    <w:rsid w:val="00561314"/>
    <w:rsid w:val="00562B26"/>
    <w:rsid w:val="00562E90"/>
    <w:rsid w:val="00563120"/>
    <w:rsid w:val="005631BB"/>
    <w:rsid w:val="00563241"/>
    <w:rsid w:val="00563905"/>
    <w:rsid w:val="00563AE9"/>
    <w:rsid w:val="00564152"/>
    <w:rsid w:val="005641FB"/>
    <w:rsid w:val="005645BA"/>
    <w:rsid w:val="00564C0A"/>
    <w:rsid w:val="005650CE"/>
    <w:rsid w:val="0056520A"/>
    <w:rsid w:val="005652B0"/>
    <w:rsid w:val="00565490"/>
    <w:rsid w:val="005655F8"/>
    <w:rsid w:val="00565A3B"/>
    <w:rsid w:val="00565CAE"/>
    <w:rsid w:val="00565F87"/>
    <w:rsid w:val="005668B8"/>
    <w:rsid w:val="00566C38"/>
    <w:rsid w:val="00567ACF"/>
    <w:rsid w:val="00567B0A"/>
    <w:rsid w:val="00567BFD"/>
    <w:rsid w:val="00567E07"/>
    <w:rsid w:val="0057057D"/>
    <w:rsid w:val="00570775"/>
    <w:rsid w:val="00570A3C"/>
    <w:rsid w:val="00570AE1"/>
    <w:rsid w:val="00570C84"/>
    <w:rsid w:val="00570CC0"/>
    <w:rsid w:val="00570EDC"/>
    <w:rsid w:val="00570FA4"/>
    <w:rsid w:val="005710B4"/>
    <w:rsid w:val="00571126"/>
    <w:rsid w:val="00571C9A"/>
    <w:rsid w:val="005722A1"/>
    <w:rsid w:val="005722E2"/>
    <w:rsid w:val="0057239C"/>
    <w:rsid w:val="005724A6"/>
    <w:rsid w:val="0057284A"/>
    <w:rsid w:val="00572884"/>
    <w:rsid w:val="00572B5D"/>
    <w:rsid w:val="00572E04"/>
    <w:rsid w:val="00573D9A"/>
    <w:rsid w:val="00573EA6"/>
    <w:rsid w:val="005743DA"/>
    <w:rsid w:val="00574752"/>
    <w:rsid w:val="00574AC5"/>
    <w:rsid w:val="00574D00"/>
    <w:rsid w:val="00574D6F"/>
    <w:rsid w:val="005752B8"/>
    <w:rsid w:val="005752E0"/>
    <w:rsid w:val="005755D7"/>
    <w:rsid w:val="00575791"/>
    <w:rsid w:val="005757A2"/>
    <w:rsid w:val="005760AB"/>
    <w:rsid w:val="00576253"/>
    <w:rsid w:val="005764B4"/>
    <w:rsid w:val="00576AFA"/>
    <w:rsid w:val="00577329"/>
    <w:rsid w:val="00577449"/>
    <w:rsid w:val="00577450"/>
    <w:rsid w:val="0057766C"/>
    <w:rsid w:val="005776D0"/>
    <w:rsid w:val="0057799B"/>
    <w:rsid w:val="005779A5"/>
    <w:rsid w:val="00577A62"/>
    <w:rsid w:val="00577C36"/>
    <w:rsid w:val="00580EE1"/>
    <w:rsid w:val="0058112B"/>
    <w:rsid w:val="00581427"/>
    <w:rsid w:val="0058162C"/>
    <w:rsid w:val="0058168F"/>
    <w:rsid w:val="00581694"/>
    <w:rsid w:val="0058182D"/>
    <w:rsid w:val="00581844"/>
    <w:rsid w:val="00582010"/>
    <w:rsid w:val="0058241D"/>
    <w:rsid w:val="00582696"/>
    <w:rsid w:val="00582B72"/>
    <w:rsid w:val="00582BC4"/>
    <w:rsid w:val="00582BDE"/>
    <w:rsid w:val="00582CB5"/>
    <w:rsid w:val="0058469A"/>
    <w:rsid w:val="00584B41"/>
    <w:rsid w:val="00584EAE"/>
    <w:rsid w:val="005851FA"/>
    <w:rsid w:val="00585552"/>
    <w:rsid w:val="0058614F"/>
    <w:rsid w:val="0058636F"/>
    <w:rsid w:val="005867F1"/>
    <w:rsid w:val="00586BA1"/>
    <w:rsid w:val="00586BEF"/>
    <w:rsid w:val="00586C81"/>
    <w:rsid w:val="00587015"/>
    <w:rsid w:val="005875D9"/>
    <w:rsid w:val="005879C9"/>
    <w:rsid w:val="00587F64"/>
    <w:rsid w:val="00590020"/>
    <w:rsid w:val="00590391"/>
    <w:rsid w:val="005907EF"/>
    <w:rsid w:val="00590889"/>
    <w:rsid w:val="0059089A"/>
    <w:rsid w:val="005908C6"/>
    <w:rsid w:val="005918D7"/>
    <w:rsid w:val="0059280E"/>
    <w:rsid w:val="00592859"/>
    <w:rsid w:val="00592FE0"/>
    <w:rsid w:val="005935F3"/>
    <w:rsid w:val="005936FF"/>
    <w:rsid w:val="00594011"/>
    <w:rsid w:val="005940A7"/>
    <w:rsid w:val="0059478B"/>
    <w:rsid w:val="00594863"/>
    <w:rsid w:val="005949E2"/>
    <w:rsid w:val="00594C0C"/>
    <w:rsid w:val="005951B6"/>
    <w:rsid w:val="005954CC"/>
    <w:rsid w:val="005960EC"/>
    <w:rsid w:val="005964CA"/>
    <w:rsid w:val="00596582"/>
    <w:rsid w:val="00596743"/>
    <w:rsid w:val="00596796"/>
    <w:rsid w:val="00597199"/>
    <w:rsid w:val="00597284"/>
    <w:rsid w:val="005975A9"/>
    <w:rsid w:val="00597885"/>
    <w:rsid w:val="005979B7"/>
    <w:rsid w:val="005979E1"/>
    <w:rsid w:val="00597CB6"/>
    <w:rsid w:val="005A0664"/>
    <w:rsid w:val="005A0CB8"/>
    <w:rsid w:val="005A0F15"/>
    <w:rsid w:val="005A1152"/>
    <w:rsid w:val="005A1257"/>
    <w:rsid w:val="005A12D1"/>
    <w:rsid w:val="005A1806"/>
    <w:rsid w:val="005A1D2F"/>
    <w:rsid w:val="005A1D95"/>
    <w:rsid w:val="005A236A"/>
    <w:rsid w:val="005A2676"/>
    <w:rsid w:val="005A28B2"/>
    <w:rsid w:val="005A2A18"/>
    <w:rsid w:val="005A39AE"/>
    <w:rsid w:val="005A43F3"/>
    <w:rsid w:val="005A4DDB"/>
    <w:rsid w:val="005A5274"/>
    <w:rsid w:val="005A555C"/>
    <w:rsid w:val="005A5B92"/>
    <w:rsid w:val="005A601A"/>
    <w:rsid w:val="005A62FE"/>
    <w:rsid w:val="005A6BCC"/>
    <w:rsid w:val="005A6D66"/>
    <w:rsid w:val="005A6FA5"/>
    <w:rsid w:val="005A72AB"/>
    <w:rsid w:val="005A750C"/>
    <w:rsid w:val="005A7D62"/>
    <w:rsid w:val="005A7EC1"/>
    <w:rsid w:val="005B01BB"/>
    <w:rsid w:val="005B08A1"/>
    <w:rsid w:val="005B1215"/>
    <w:rsid w:val="005B13D4"/>
    <w:rsid w:val="005B1477"/>
    <w:rsid w:val="005B15B7"/>
    <w:rsid w:val="005B18CF"/>
    <w:rsid w:val="005B19C6"/>
    <w:rsid w:val="005B1A8B"/>
    <w:rsid w:val="005B203E"/>
    <w:rsid w:val="005B2493"/>
    <w:rsid w:val="005B2575"/>
    <w:rsid w:val="005B25F1"/>
    <w:rsid w:val="005B2DE9"/>
    <w:rsid w:val="005B3164"/>
    <w:rsid w:val="005B3E66"/>
    <w:rsid w:val="005B4CAD"/>
    <w:rsid w:val="005B4CBA"/>
    <w:rsid w:val="005B4E16"/>
    <w:rsid w:val="005B5500"/>
    <w:rsid w:val="005B57ED"/>
    <w:rsid w:val="005B5A86"/>
    <w:rsid w:val="005B5C10"/>
    <w:rsid w:val="005B63EF"/>
    <w:rsid w:val="005B658C"/>
    <w:rsid w:val="005B68B5"/>
    <w:rsid w:val="005B6AD4"/>
    <w:rsid w:val="005B6C20"/>
    <w:rsid w:val="005B6EDD"/>
    <w:rsid w:val="005B7173"/>
    <w:rsid w:val="005B7659"/>
    <w:rsid w:val="005B78C9"/>
    <w:rsid w:val="005B7BCB"/>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2C50"/>
    <w:rsid w:val="005C38CB"/>
    <w:rsid w:val="005C3923"/>
    <w:rsid w:val="005C3D6C"/>
    <w:rsid w:val="005C3DC3"/>
    <w:rsid w:val="005C4127"/>
    <w:rsid w:val="005C41F3"/>
    <w:rsid w:val="005C433D"/>
    <w:rsid w:val="005C4730"/>
    <w:rsid w:val="005C47C8"/>
    <w:rsid w:val="005C50A4"/>
    <w:rsid w:val="005C5C0B"/>
    <w:rsid w:val="005C5DDC"/>
    <w:rsid w:val="005C6432"/>
    <w:rsid w:val="005C64E2"/>
    <w:rsid w:val="005C67A9"/>
    <w:rsid w:val="005C6D3B"/>
    <w:rsid w:val="005C6EC6"/>
    <w:rsid w:val="005C766A"/>
    <w:rsid w:val="005C7EAB"/>
    <w:rsid w:val="005D0624"/>
    <w:rsid w:val="005D0A4F"/>
    <w:rsid w:val="005D1BFD"/>
    <w:rsid w:val="005D1CFA"/>
    <w:rsid w:val="005D2AE4"/>
    <w:rsid w:val="005D2C35"/>
    <w:rsid w:val="005D314F"/>
    <w:rsid w:val="005D3D44"/>
    <w:rsid w:val="005D4B2D"/>
    <w:rsid w:val="005D4EE3"/>
    <w:rsid w:val="005D51D9"/>
    <w:rsid w:val="005D5451"/>
    <w:rsid w:val="005D55BD"/>
    <w:rsid w:val="005D5D04"/>
    <w:rsid w:val="005D6000"/>
    <w:rsid w:val="005D604F"/>
    <w:rsid w:val="005D670E"/>
    <w:rsid w:val="005D70A1"/>
    <w:rsid w:val="005D74F8"/>
    <w:rsid w:val="005D7B9B"/>
    <w:rsid w:val="005E02F1"/>
    <w:rsid w:val="005E051A"/>
    <w:rsid w:val="005E0D17"/>
    <w:rsid w:val="005E1B57"/>
    <w:rsid w:val="005E215D"/>
    <w:rsid w:val="005E2EDA"/>
    <w:rsid w:val="005E3330"/>
    <w:rsid w:val="005E37DE"/>
    <w:rsid w:val="005E3DBE"/>
    <w:rsid w:val="005E421D"/>
    <w:rsid w:val="005E44E8"/>
    <w:rsid w:val="005E4740"/>
    <w:rsid w:val="005E4F6F"/>
    <w:rsid w:val="005E5587"/>
    <w:rsid w:val="005E5A69"/>
    <w:rsid w:val="005E5BF8"/>
    <w:rsid w:val="005E5E18"/>
    <w:rsid w:val="005E6061"/>
    <w:rsid w:val="005E6319"/>
    <w:rsid w:val="005E643E"/>
    <w:rsid w:val="005E6851"/>
    <w:rsid w:val="005E6C97"/>
    <w:rsid w:val="005E6F58"/>
    <w:rsid w:val="005E7042"/>
    <w:rsid w:val="005E75E9"/>
    <w:rsid w:val="005E77C0"/>
    <w:rsid w:val="005E7D55"/>
    <w:rsid w:val="005E7DD8"/>
    <w:rsid w:val="005F0693"/>
    <w:rsid w:val="005F0849"/>
    <w:rsid w:val="005F10F8"/>
    <w:rsid w:val="005F1143"/>
    <w:rsid w:val="005F12FA"/>
    <w:rsid w:val="005F1360"/>
    <w:rsid w:val="005F16AB"/>
    <w:rsid w:val="005F1AB2"/>
    <w:rsid w:val="005F1E04"/>
    <w:rsid w:val="005F243B"/>
    <w:rsid w:val="005F2C73"/>
    <w:rsid w:val="005F2EBC"/>
    <w:rsid w:val="005F3291"/>
    <w:rsid w:val="005F3BBA"/>
    <w:rsid w:val="005F3C3C"/>
    <w:rsid w:val="005F429B"/>
    <w:rsid w:val="005F4AB9"/>
    <w:rsid w:val="005F4D43"/>
    <w:rsid w:val="005F4DE9"/>
    <w:rsid w:val="005F4F3D"/>
    <w:rsid w:val="005F551A"/>
    <w:rsid w:val="005F5C6C"/>
    <w:rsid w:val="005F5EA3"/>
    <w:rsid w:val="005F6276"/>
    <w:rsid w:val="005F775A"/>
    <w:rsid w:val="005F7912"/>
    <w:rsid w:val="005F7D1A"/>
    <w:rsid w:val="005F7EEE"/>
    <w:rsid w:val="005F7F64"/>
    <w:rsid w:val="005F7F8E"/>
    <w:rsid w:val="0060029F"/>
    <w:rsid w:val="00600313"/>
    <w:rsid w:val="00600867"/>
    <w:rsid w:val="006008A0"/>
    <w:rsid w:val="006008AF"/>
    <w:rsid w:val="00600C9F"/>
    <w:rsid w:val="00601351"/>
    <w:rsid w:val="006017E0"/>
    <w:rsid w:val="00601EC4"/>
    <w:rsid w:val="00602261"/>
    <w:rsid w:val="0060226D"/>
    <w:rsid w:val="006022F1"/>
    <w:rsid w:val="00602CB7"/>
    <w:rsid w:val="00602F9D"/>
    <w:rsid w:val="006038C1"/>
    <w:rsid w:val="0060469F"/>
    <w:rsid w:val="00604BCB"/>
    <w:rsid w:val="0060536C"/>
    <w:rsid w:val="00605F7E"/>
    <w:rsid w:val="006062A4"/>
    <w:rsid w:val="006062DF"/>
    <w:rsid w:val="00606405"/>
    <w:rsid w:val="0060663D"/>
    <w:rsid w:val="00606A3A"/>
    <w:rsid w:val="00606BC7"/>
    <w:rsid w:val="00606FAF"/>
    <w:rsid w:val="00607315"/>
    <w:rsid w:val="00607318"/>
    <w:rsid w:val="006073E6"/>
    <w:rsid w:val="006075AD"/>
    <w:rsid w:val="006077B1"/>
    <w:rsid w:val="0060788D"/>
    <w:rsid w:val="00607F3A"/>
    <w:rsid w:val="00610E17"/>
    <w:rsid w:val="00610EEA"/>
    <w:rsid w:val="006112F2"/>
    <w:rsid w:val="006114E9"/>
    <w:rsid w:val="006115B5"/>
    <w:rsid w:val="006115F9"/>
    <w:rsid w:val="00611CAA"/>
    <w:rsid w:val="00611E51"/>
    <w:rsid w:val="0061250D"/>
    <w:rsid w:val="00612704"/>
    <w:rsid w:val="00612D6B"/>
    <w:rsid w:val="00612EE0"/>
    <w:rsid w:val="0061357E"/>
    <w:rsid w:val="006140FA"/>
    <w:rsid w:val="00614195"/>
    <w:rsid w:val="00614307"/>
    <w:rsid w:val="006145FE"/>
    <w:rsid w:val="00614746"/>
    <w:rsid w:val="006147A3"/>
    <w:rsid w:val="006147C5"/>
    <w:rsid w:val="00614BFC"/>
    <w:rsid w:val="006159D2"/>
    <w:rsid w:val="00615AC7"/>
    <w:rsid w:val="00615B2D"/>
    <w:rsid w:val="00615C3A"/>
    <w:rsid w:val="00616000"/>
    <w:rsid w:val="006162A9"/>
    <w:rsid w:val="00616485"/>
    <w:rsid w:val="00616B25"/>
    <w:rsid w:val="00616CE3"/>
    <w:rsid w:val="00616F42"/>
    <w:rsid w:val="00617706"/>
    <w:rsid w:val="00620BEA"/>
    <w:rsid w:val="00621251"/>
    <w:rsid w:val="006217D5"/>
    <w:rsid w:val="006218BD"/>
    <w:rsid w:val="00621957"/>
    <w:rsid w:val="00621B33"/>
    <w:rsid w:val="00621B55"/>
    <w:rsid w:val="00621D47"/>
    <w:rsid w:val="00622224"/>
    <w:rsid w:val="006222D1"/>
    <w:rsid w:val="006228C0"/>
    <w:rsid w:val="00622962"/>
    <w:rsid w:val="00623209"/>
    <w:rsid w:val="006236CF"/>
    <w:rsid w:val="00623704"/>
    <w:rsid w:val="00623D70"/>
    <w:rsid w:val="0062459E"/>
    <w:rsid w:val="00624A78"/>
    <w:rsid w:val="00624B0B"/>
    <w:rsid w:val="00624C81"/>
    <w:rsid w:val="00624D5A"/>
    <w:rsid w:val="00624DC2"/>
    <w:rsid w:val="00624E18"/>
    <w:rsid w:val="0062511A"/>
    <w:rsid w:val="006255F4"/>
    <w:rsid w:val="0062573B"/>
    <w:rsid w:val="00625919"/>
    <w:rsid w:val="00625C2A"/>
    <w:rsid w:val="006260B1"/>
    <w:rsid w:val="00626463"/>
    <w:rsid w:val="006266E4"/>
    <w:rsid w:val="00627183"/>
    <w:rsid w:val="0062736D"/>
    <w:rsid w:val="006273A6"/>
    <w:rsid w:val="00627B35"/>
    <w:rsid w:val="00627C7E"/>
    <w:rsid w:val="00627F92"/>
    <w:rsid w:val="00630662"/>
    <w:rsid w:val="00630DFE"/>
    <w:rsid w:val="00630EE9"/>
    <w:rsid w:val="00631B15"/>
    <w:rsid w:val="00631C47"/>
    <w:rsid w:val="00631EA1"/>
    <w:rsid w:val="0063226E"/>
    <w:rsid w:val="006325AF"/>
    <w:rsid w:val="006327CF"/>
    <w:rsid w:val="006327E6"/>
    <w:rsid w:val="006328F5"/>
    <w:rsid w:val="0063290F"/>
    <w:rsid w:val="006329AE"/>
    <w:rsid w:val="006329C7"/>
    <w:rsid w:val="00633266"/>
    <w:rsid w:val="00633B83"/>
    <w:rsid w:val="00633DAC"/>
    <w:rsid w:val="00634987"/>
    <w:rsid w:val="00634E49"/>
    <w:rsid w:val="006357A9"/>
    <w:rsid w:val="00635B64"/>
    <w:rsid w:val="00635BB5"/>
    <w:rsid w:val="00635D33"/>
    <w:rsid w:val="006368D7"/>
    <w:rsid w:val="0063694E"/>
    <w:rsid w:val="00636BED"/>
    <w:rsid w:val="00636C0F"/>
    <w:rsid w:val="0063712E"/>
    <w:rsid w:val="006375FE"/>
    <w:rsid w:val="00637A59"/>
    <w:rsid w:val="00637C5E"/>
    <w:rsid w:val="00637DBF"/>
    <w:rsid w:val="00637DE4"/>
    <w:rsid w:val="006401E5"/>
    <w:rsid w:val="00640205"/>
    <w:rsid w:val="00640289"/>
    <w:rsid w:val="00640326"/>
    <w:rsid w:val="00640413"/>
    <w:rsid w:val="006405AA"/>
    <w:rsid w:val="00640A58"/>
    <w:rsid w:val="00640EE0"/>
    <w:rsid w:val="0064173D"/>
    <w:rsid w:val="0064241F"/>
    <w:rsid w:val="006424D6"/>
    <w:rsid w:val="00642A18"/>
    <w:rsid w:val="00642A8B"/>
    <w:rsid w:val="00642FB0"/>
    <w:rsid w:val="006433ED"/>
    <w:rsid w:val="00643753"/>
    <w:rsid w:val="006438A6"/>
    <w:rsid w:val="00643CE3"/>
    <w:rsid w:val="0064452F"/>
    <w:rsid w:val="00644A67"/>
    <w:rsid w:val="00644FA0"/>
    <w:rsid w:val="00644FA4"/>
    <w:rsid w:val="006451E8"/>
    <w:rsid w:val="006457E8"/>
    <w:rsid w:val="00645BD2"/>
    <w:rsid w:val="00646FF6"/>
    <w:rsid w:val="00646FFA"/>
    <w:rsid w:val="00647468"/>
    <w:rsid w:val="0064768F"/>
    <w:rsid w:val="00647715"/>
    <w:rsid w:val="0064775B"/>
    <w:rsid w:val="006505DE"/>
    <w:rsid w:val="00650DB6"/>
    <w:rsid w:val="0065135E"/>
    <w:rsid w:val="0065174C"/>
    <w:rsid w:val="00651E04"/>
    <w:rsid w:val="00652463"/>
    <w:rsid w:val="00652B82"/>
    <w:rsid w:val="00652CEC"/>
    <w:rsid w:val="00652E37"/>
    <w:rsid w:val="00653204"/>
    <w:rsid w:val="0065389F"/>
    <w:rsid w:val="00653C36"/>
    <w:rsid w:val="00653DCB"/>
    <w:rsid w:val="006544A6"/>
    <w:rsid w:val="006545A0"/>
    <w:rsid w:val="00654725"/>
    <w:rsid w:val="0065498C"/>
    <w:rsid w:val="006552A6"/>
    <w:rsid w:val="0065534E"/>
    <w:rsid w:val="006555E5"/>
    <w:rsid w:val="00655BF0"/>
    <w:rsid w:val="006560A9"/>
    <w:rsid w:val="00656554"/>
    <w:rsid w:val="00656971"/>
    <w:rsid w:val="00656D55"/>
    <w:rsid w:val="0065717C"/>
    <w:rsid w:val="006572A3"/>
    <w:rsid w:val="0065738A"/>
    <w:rsid w:val="00657768"/>
    <w:rsid w:val="006577A2"/>
    <w:rsid w:val="00657C95"/>
    <w:rsid w:val="006600BF"/>
    <w:rsid w:val="00660164"/>
    <w:rsid w:val="00660186"/>
    <w:rsid w:val="00660B38"/>
    <w:rsid w:val="00660F15"/>
    <w:rsid w:val="00660FD2"/>
    <w:rsid w:val="0066158B"/>
    <w:rsid w:val="006620EF"/>
    <w:rsid w:val="006621C0"/>
    <w:rsid w:val="006623B0"/>
    <w:rsid w:val="00662488"/>
    <w:rsid w:val="00662B41"/>
    <w:rsid w:val="00662CF6"/>
    <w:rsid w:val="006632F3"/>
    <w:rsid w:val="006635D7"/>
    <w:rsid w:val="006636F0"/>
    <w:rsid w:val="006639B8"/>
    <w:rsid w:val="00664561"/>
    <w:rsid w:val="00664641"/>
    <w:rsid w:val="0066538E"/>
    <w:rsid w:val="0066562F"/>
    <w:rsid w:val="00665FF9"/>
    <w:rsid w:val="00666AC8"/>
    <w:rsid w:val="00667313"/>
    <w:rsid w:val="006678DA"/>
    <w:rsid w:val="00667A53"/>
    <w:rsid w:val="00667C12"/>
    <w:rsid w:val="00670284"/>
    <w:rsid w:val="0067054C"/>
    <w:rsid w:val="006705A5"/>
    <w:rsid w:val="0067095A"/>
    <w:rsid w:val="00670A96"/>
    <w:rsid w:val="00670B6A"/>
    <w:rsid w:val="0067100F"/>
    <w:rsid w:val="006710DE"/>
    <w:rsid w:val="006716B6"/>
    <w:rsid w:val="006719C8"/>
    <w:rsid w:val="00671D23"/>
    <w:rsid w:val="00671D4D"/>
    <w:rsid w:val="0067210F"/>
    <w:rsid w:val="00672FF6"/>
    <w:rsid w:val="00673478"/>
    <w:rsid w:val="006739C3"/>
    <w:rsid w:val="00673ACA"/>
    <w:rsid w:val="00673AFE"/>
    <w:rsid w:val="0067438F"/>
    <w:rsid w:val="00674670"/>
    <w:rsid w:val="00674BCE"/>
    <w:rsid w:val="00674FB6"/>
    <w:rsid w:val="00675275"/>
    <w:rsid w:val="00675571"/>
    <w:rsid w:val="0067602B"/>
    <w:rsid w:val="0067648B"/>
    <w:rsid w:val="006765DB"/>
    <w:rsid w:val="00676BCF"/>
    <w:rsid w:val="00676BDC"/>
    <w:rsid w:val="00676C50"/>
    <w:rsid w:val="00676D26"/>
    <w:rsid w:val="00676E31"/>
    <w:rsid w:val="00676F77"/>
    <w:rsid w:val="006770B3"/>
    <w:rsid w:val="0067737B"/>
    <w:rsid w:val="00677384"/>
    <w:rsid w:val="00677767"/>
    <w:rsid w:val="00677AC3"/>
    <w:rsid w:val="0068003C"/>
    <w:rsid w:val="00680A98"/>
    <w:rsid w:val="00680C8B"/>
    <w:rsid w:val="00680D0B"/>
    <w:rsid w:val="00680E39"/>
    <w:rsid w:val="00681189"/>
    <w:rsid w:val="00681213"/>
    <w:rsid w:val="006814BB"/>
    <w:rsid w:val="0068166A"/>
    <w:rsid w:val="00681BA3"/>
    <w:rsid w:val="006828A4"/>
    <w:rsid w:val="00682B40"/>
    <w:rsid w:val="00682DBF"/>
    <w:rsid w:val="006839FC"/>
    <w:rsid w:val="00683D6C"/>
    <w:rsid w:val="00683DFB"/>
    <w:rsid w:val="00683F31"/>
    <w:rsid w:val="006844AE"/>
    <w:rsid w:val="0068463D"/>
    <w:rsid w:val="00684752"/>
    <w:rsid w:val="006849CA"/>
    <w:rsid w:val="00684FFD"/>
    <w:rsid w:val="006853DD"/>
    <w:rsid w:val="0068564C"/>
    <w:rsid w:val="006859B7"/>
    <w:rsid w:val="00685B52"/>
    <w:rsid w:val="00686662"/>
    <w:rsid w:val="00686855"/>
    <w:rsid w:val="00686CDA"/>
    <w:rsid w:val="00686D17"/>
    <w:rsid w:val="00687044"/>
    <w:rsid w:val="00687B34"/>
    <w:rsid w:val="00690169"/>
    <w:rsid w:val="006902C5"/>
    <w:rsid w:val="006905E9"/>
    <w:rsid w:val="0069163C"/>
    <w:rsid w:val="00691BCB"/>
    <w:rsid w:val="00691C33"/>
    <w:rsid w:val="006923CE"/>
    <w:rsid w:val="00692491"/>
    <w:rsid w:val="0069277A"/>
    <w:rsid w:val="006928BC"/>
    <w:rsid w:val="00692BBE"/>
    <w:rsid w:val="00692C3D"/>
    <w:rsid w:val="00692C86"/>
    <w:rsid w:val="00692DA3"/>
    <w:rsid w:val="00692DD1"/>
    <w:rsid w:val="00692EEF"/>
    <w:rsid w:val="00693310"/>
    <w:rsid w:val="0069356C"/>
    <w:rsid w:val="006939A5"/>
    <w:rsid w:val="0069413B"/>
    <w:rsid w:val="0069425A"/>
    <w:rsid w:val="00694363"/>
    <w:rsid w:val="00694375"/>
    <w:rsid w:val="00694449"/>
    <w:rsid w:val="006945CA"/>
    <w:rsid w:val="006945CD"/>
    <w:rsid w:val="00694A32"/>
    <w:rsid w:val="0069512A"/>
    <w:rsid w:val="00695D78"/>
    <w:rsid w:val="00695F9E"/>
    <w:rsid w:val="006961CD"/>
    <w:rsid w:val="006966E8"/>
    <w:rsid w:val="00696B30"/>
    <w:rsid w:val="00696D46"/>
    <w:rsid w:val="00696EC9"/>
    <w:rsid w:val="006972A2"/>
    <w:rsid w:val="00697310"/>
    <w:rsid w:val="006977B2"/>
    <w:rsid w:val="00697E52"/>
    <w:rsid w:val="006A044E"/>
    <w:rsid w:val="006A050F"/>
    <w:rsid w:val="006A06A4"/>
    <w:rsid w:val="006A06B9"/>
    <w:rsid w:val="006A09D3"/>
    <w:rsid w:val="006A0B17"/>
    <w:rsid w:val="006A0CA0"/>
    <w:rsid w:val="006A0F6E"/>
    <w:rsid w:val="006A185F"/>
    <w:rsid w:val="006A2332"/>
    <w:rsid w:val="006A2C84"/>
    <w:rsid w:val="006A2DA0"/>
    <w:rsid w:val="006A3280"/>
    <w:rsid w:val="006A3931"/>
    <w:rsid w:val="006A3BBA"/>
    <w:rsid w:val="006A3FA6"/>
    <w:rsid w:val="006A494E"/>
    <w:rsid w:val="006A4AD1"/>
    <w:rsid w:val="006A4AF5"/>
    <w:rsid w:val="006A4E3D"/>
    <w:rsid w:val="006A5612"/>
    <w:rsid w:val="006A58DC"/>
    <w:rsid w:val="006A65BF"/>
    <w:rsid w:val="006A75CB"/>
    <w:rsid w:val="006A7611"/>
    <w:rsid w:val="006A7705"/>
    <w:rsid w:val="006A7B30"/>
    <w:rsid w:val="006A7B9C"/>
    <w:rsid w:val="006B033F"/>
    <w:rsid w:val="006B0728"/>
    <w:rsid w:val="006B081B"/>
    <w:rsid w:val="006B099D"/>
    <w:rsid w:val="006B09EE"/>
    <w:rsid w:val="006B1076"/>
    <w:rsid w:val="006B19E4"/>
    <w:rsid w:val="006B1F58"/>
    <w:rsid w:val="006B227E"/>
    <w:rsid w:val="006B280D"/>
    <w:rsid w:val="006B2821"/>
    <w:rsid w:val="006B29B8"/>
    <w:rsid w:val="006B2B96"/>
    <w:rsid w:val="006B317A"/>
    <w:rsid w:val="006B33FB"/>
    <w:rsid w:val="006B360C"/>
    <w:rsid w:val="006B39DB"/>
    <w:rsid w:val="006B3CC6"/>
    <w:rsid w:val="006B3DCE"/>
    <w:rsid w:val="006B3E3A"/>
    <w:rsid w:val="006B3F51"/>
    <w:rsid w:val="006B41B2"/>
    <w:rsid w:val="006B41BD"/>
    <w:rsid w:val="006B480D"/>
    <w:rsid w:val="006B5CAE"/>
    <w:rsid w:val="006B5F3E"/>
    <w:rsid w:val="006B672E"/>
    <w:rsid w:val="006B7BC3"/>
    <w:rsid w:val="006B7BE8"/>
    <w:rsid w:val="006B7CFE"/>
    <w:rsid w:val="006C050E"/>
    <w:rsid w:val="006C069C"/>
    <w:rsid w:val="006C0742"/>
    <w:rsid w:val="006C07EF"/>
    <w:rsid w:val="006C0CE6"/>
    <w:rsid w:val="006C0FBC"/>
    <w:rsid w:val="006C0FF5"/>
    <w:rsid w:val="006C12E3"/>
    <w:rsid w:val="006C144D"/>
    <w:rsid w:val="006C167D"/>
    <w:rsid w:val="006C1BEC"/>
    <w:rsid w:val="006C1E79"/>
    <w:rsid w:val="006C1E8E"/>
    <w:rsid w:val="006C1E93"/>
    <w:rsid w:val="006C206A"/>
    <w:rsid w:val="006C2645"/>
    <w:rsid w:val="006C279E"/>
    <w:rsid w:val="006C296C"/>
    <w:rsid w:val="006C2AFD"/>
    <w:rsid w:val="006C2BF6"/>
    <w:rsid w:val="006C2CD9"/>
    <w:rsid w:val="006C2F09"/>
    <w:rsid w:val="006C2F11"/>
    <w:rsid w:val="006C2F72"/>
    <w:rsid w:val="006C31B7"/>
    <w:rsid w:val="006C36F7"/>
    <w:rsid w:val="006C3826"/>
    <w:rsid w:val="006C3C6D"/>
    <w:rsid w:val="006C3D49"/>
    <w:rsid w:val="006C44C7"/>
    <w:rsid w:val="006C4985"/>
    <w:rsid w:val="006C5301"/>
    <w:rsid w:val="006C5CD9"/>
    <w:rsid w:val="006C644E"/>
    <w:rsid w:val="006C693A"/>
    <w:rsid w:val="006C7043"/>
    <w:rsid w:val="006C753E"/>
    <w:rsid w:val="006C75BB"/>
    <w:rsid w:val="006C7A4C"/>
    <w:rsid w:val="006C7FDB"/>
    <w:rsid w:val="006D026A"/>
    <w:rsid w:val="006D02FC"/>
    <w:rsid w:val="006D0381"/>
    <w:rsid w:val="006D05D4"/>
    <w:rsid w:val="006D062B"/>
    <w:rsid w:val="006D1787"/>
    <w:rsid w:val="006D17A6"/>
    <w:rsid w:val="006D17E0"/>
    <w:rsid w:val="006D1938"/>
    <w:rsid w:val="006D1D9C"/>
    <w:rsid w:val="006D1F84"/>
    <w:rsid w:val="006D2330"/>
    <w:rsid w:val="006D2BCA"/>
    <w:rsid w:val="006D2E1C"/>
    <w:rsid w:val="006D2F8B"/>
    <w:rsid w:val="006D3B5E"/>
    <w:rsid w:val="006D4344"/>
    <w:rsid w:val="006D482A"/>
    <w:rsid w:val="006D4D04"/>
    <w:rsid w:val="006D4FE2"/>
    <w:rsid w:val="006D565B"/>
    <w:rsid w:val="006D584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82"/>
    <w:rsid w:val="006E22FD"/>
    <w:rsid w:val="006E23E0"/>
    <w:rsid w:val="006E2435"/>
    <w:rsid w:val="006E2859"/>
    <w:rsid w:val="006E2C01"/>
    <w:rsid w:val="006E2CE0"/>
    <w:rsid w:val="006E3806"/>
    <w:rsid w:val="006E3DC6"/>
    <w:rsid w:val="006E3E6C"/>
    <w:rsid w:val="006E419D"/>
    <w:rsid w:val="006E4351"/>
    <w:rsid w:val="006E466C"/>
    <w:rsid w:val="006E479D"/>
    <w:rsid w:val="006E4B36"/>
    <w:rsid w:val="006E4DBE"/>
    <w:rsid w:val="006E4FF0"/>
    <w:rsid w:val="006E51C4"/>
    <w:rsid w:val="006E531D"/>
    <w:rsid w:val="006E53FF"/>
    <w:rsid w:val="006E55AE"/>
    <w:rsid w:val="006E64A2"/>
    <w:rsid w:val="006E6C06"/>
    <w:rsid w:val="006E7454"/>
    <w:rsid w:val="006E753F"/>
    <w:rsid w:val="006E76EE"/>
    <w:rsid w:val="006E7A2C"/>
    <w:rsid w:val="006E7AFE"/>
    <w:rsid w:val="006E7C56"/>
    <w:rsid w:val="006F0C86"/>
    <w:rsid w:val="006F0E7A"/>
    <w:rsid w:val="006F0EA9"/>
    <w:rsid w:val="006F0EBE"/>
    <w:rsid w:val="006F10E8"/>
    <w:rsid w:val="006F183C"/>
    <w:rsid w:val="006F1F1D"/>
    <w:rsid w:val="006F20BF"/>
    <w:rsid w:val="006F24DA"/>
    <w:rsid w:val="006F2520"/>
    <w:rsid w:val="006F273A"/>
    <w:rsid w:val="006F2C90"/>
    <w:rsid w:val="006F35E8"/>
    <w:rsid w:val="006F3981"/>
    <w:rsid w:val="006F3BFC"/>
    <w:rsid w:val="006F3CE3"/>
    <w:rsid w:val="006F3E58"/>
    <w:rsid w:val="006F3F87"/>
    <w:rsid w:val="006F425A"/>
    <w:rsid w:val="006F42EB"/>
    <w:rsid w:val="006F4668"/>
    <w:rsid w:val="006F4A2D"/>
    <w:rsid w:val="006F4D58"/>
    <w:rsid w:val="006F5007"/>
    <w:rsid w:val="006F5124"/>
    <w:rsid w:val="006F54F2"/>
    <w:rsid w:val="006F57FC"/>
    <w:rsid w:val="006F58BF"/>
    <w:rsid w:val="006F5DF9"/>
    <w:rsid w:val="006F5EFC"/>
    <w:rsid w:val="006F5FF1"/>
    <w:rsid w:val="006F6166"/>
    <w:rsid w:val="006F61B6"/>
    <w:rsid w:val="006F6424"/>
    <w:rsid w:val="006F656E"/>
    <w:rsid w:val="006F6C05"/>
    <w:rsid w:val="006F6F5B"/>
    <w:rsid w:val="006F71E5"/>
    <w:rsid w:val="006F77CE"/>
    <w:rsid w:val="006F7929"/>
    <w:rsid w:val="006F79C0"/>
    <w:rsid w:val="006F7CC3"/>
    <w:rsid w:val="006F7F89"/>
    <w:rsid w:val="007004AB"/>
    <w:rsid w:val="00700586"/>
    <w:rsid w:val="00700600"/>
    <w:rsid w:val="00700B24"/>
    <w:rsid w:val="00701911"/>
    <w:rsid w:val="007021D8"/>
    <w:rsid w:val="00702314"/>
    <w:rsid w:val="00702401"/>
    <w:rsid w:val="00702A08"/>
    <w:rsid w:val="0070385A"/>
    <w:rsid w:val="007039BD"/>
    <w:rsid w:val="00703AFF"/>
    <w:rsid w:val="0070419D"/>
    <w:rsid w:val="007047CC"/>
    <w:rsid w:val="00705218"/>
    <w:rsid w:val="0070581C"/>
    <w:rsid w:val="007064CF"/>
    <w:rsid w:val="00706517"/>
    <w:rsid w:val="00706771"/>
    <w:rsid w:val="00706A47"/>
    <w:rsid w:val="00706B7C"/>
    <w:rsid w:val="00707341"/>
    <w:rsid w:val="0070742A"/>
    <w:rsid w:val="00707447"/>
    <w:rsid w:val="00707654"/>
    <w:rsid w:val="00707C42"/>
    <w:rsid w:val="00710242"/>
    <w:rsid w:val="00710705"/>
    <w:rsid w:val="00710C75"/>
    <w:rsid w:val="00711003"/>
    <w:rsid w:val="00711905"/>
    <w:rsid w:val="00711B63"/>
    <w:rsid w:val="00711CB5"/>
    <w:rsid w:val="00711EB6"/>
    <w:rsid w:val="007121EF"/>
    <w:rsid w:val="007122CF"/>
    <w:rsid w:val="00712361"/>
    <w:rsid w:val="007123BC"/>
    <w:rsid w:val="00712424"/>
    <w:rsid w:val="00712531"/>
    <w:rsid w:val="00713278"/>
    <w:rsid w:val="0071335C"/>
    <w:rsid w:val="00713EF7"/>
    <w:rsid w:val="00713FBA"/>
    <w:rsid w:val="00714770"/>
    <w:rsid w:val="007151CF"/>
    <w:rsid w:val="007156C6"/>
    <w:rsid w:val="007156E3"/>
    <w:rsid w:val="007158DD"/>
    <w:rsid w:val="007166AE"/>
    <w:rsid w:val="00716707"/>
    <w:rsid w:val="007169EA"/>
    <w:rsid w:val="00716F4B"/>
    <w:rsid w:val="007172BA"/>
    <w:rsid w:val="00717328"/>
    <w:rsid w:val="00720C57"/>
    <w:rsid w:val="00720E90"/>
    <w:rsid w:val="00721741"/>
    <w:rsid w:val="0072184C"/>
    <w:rsid w:val="007218BC"/>
    <w:rsid w:val="00721B2C"/>
    <w:rsid w:val="00721BDB"/>
    <w:rsid w:val="00721EF6"/>
    <w:rsid w:val="0072218C"/>
    <w:rsid w:val="00722340"/>
    <w:rsid w:val="007223B7"/>
    <w:rsid w:val="007228D4"/>
    <w:rsid w:val="00723679"/>
    <w:rsid w:val="00723D18"/>
    <w:rsid w:val="0072500F"/>
    <w:rsid w:val="0072510F"/>
    <w:rsid w:val="00725179"/>
    <w:rsid w:val="00725383"/>
    <w:rsid w:val="00725443"/>
    <w:rsid w:val="00725825"/>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19F8"/>
    <w:rsid w:val="00731E9A"/>
    <w:rsid w:val="00732626"/>
    <w:rsid w:val="0073290B"/>
    <w:rsid w:val="00732EDD"/>
    <w:rsid w:val="0073389C"/>
    <w:rsid w:val="00733B1E"/>
    <w:rsid w:val="00733BAF"/>
    <w:rsid w:val="00733DFB"/>
    <w:rsid w:val="0073418C"/>
    <w:rsid w:val="00734E0B"/>
    <w:rsid w:val="007352BE"/>
    <w:rsid w:val="007355D0"/>
    <w:rsid w:val="00735605"/>
    <w:rsid w:val="00735615"/>
    <w:rsid w:val="00736511"/>
    <w:rsid w:val="00736D46"/>
    <w:rsid w:val="00736D4F"/>
    <w:rsid w:val="00736F83"/>
    <w:rsid w:val="00736FD4"/>
    <w:rsid w:val="00737589"/>
    <w:rsid w:val="00737592"/>
    <w:rsid w:val="00737A7E"/>
    <w:rsid w:val="00737B72"/>
    <w:rsid w:val="00737DD2"/>
    <w:rsid w:val="007403EA"/>
    <w:rsid w:val="0074051A"/>
    <w:rsid w:val="00740565"/>
    <w:rsid w:val="00740762"/>
    <w:rsid w:val="0074076F"/>
    <w:rsid w:val="0074082C"/>
    <w:rsid w:val="00740B7A"/>
    <w:rsid w:val="0074101F"/>
    <w:rsid w:val="00741244"/>
    <w:rsid w:val="0074146A"/>
    <w:rsid w:val="00741583"/>
    <w:rsid w:val="00742256"/>
    <w:rsid w:val="0074280D"/>
    <w:rsid w:val="00742CF3"/>
    <w:rsid w:val="00743008"/>
    <w:rsid w:val="00743316"/>
    <w:rsid w:val="00743C38"/>
    <w:rsid w:val="00744070"/>
    <w:rsid w:val="007440D5"/>
    <w:rsid w:val="00744155"/>
    <w:rsid w:val="0074460B"/>
    <w:rsid w:val="007447EB"/>
    <w:rsid w:val="007448DF"/>
    <w:rsid w:val="00744E05"/>
    <w:rsid w:val="00745CE7"/>
    <w:rsid w:val="00745F4B"/>
    <w:rsid w:val="007461FA"/>
    <w:rsid w:val="00746470"/>
    <w:rsid w:val="007466F9"/>
    <w:rsid w:val="00746F0F"/>
    <w:rsid w:val="00747501"/>
    <w:rsid w:val="007475B6"/>
    <w:rsid w:val="00747E72"/>
    <w:rsid w:val="00747F97"/>
    <w:rsid w:val="00750258"/>
    <w:rsid w:val="007502CA"/>
    <w:rsid w:val="0075033C"/>
    <w:rsid w:val="00750341"/>
    <w:rsid w:val="007504EE"/>
    <w:rsid w:val="00750EA4"/>
    <w:rsid w:val="007511F8"/>
    <w:rsid w:val="0075137F"/>
    <w:rsid w:val="00751C91"/>
    <w:rsid w:val="00752289"/>
    <w:rsid w:val="0075271A"/>
    <w:rsid w:val="00752BD0"/>
    <w:rsid w:val="00752E41"/>
    <w:rsid w:val="007537C9"/>
    <w:rsid w:val="00753A70"/>
    <w:rsid w:val="00753B05"/>
    <w:rsid w:val="00753CA2"/>
    <w:rsid w:val="00753F0D"/>
    <w:rsid w:val="00754599"/>
    <w:rsid w:val="0075469C"/>
    <w:rsid w:val="00754903"/>
    <w:rsid w:val="00754C9C"/>
    <w:rsid w:val="00754FE6"/>
    <w:rsid w:val="00755063"/>
    <w:rsid w:val="007554D4"/>
    <w:rsid w:val="007556CE"/>
    <w:rsid w:val="00755CCA"/>
    <w:rsid w:val="0075678A"/>
    <w:rsid w:val="00756D3C"/>
    <w:rsid w:val="007578C5"/>
    <w:rsid w:val="00757F37"/>
    <w:rsid w:val="0076012A"/>
    <w:rsid w:val="00760222"/>
    <w:rsid w:val="0076046E"/>
    <w:rsid w:val="00760722"/>
    <w:rsid w:val="0076110D"/>
    <w:rsid w:val="0076115B"/>
    <w:rsid w:val="00761383"/>
    <w:rsid w:val="00761C4C"/>
    <w:rsid w:val="00761CCE"/>
    <w:rsid w:val="00761E63"/>
    <w:rsid w:val="00761EAD"/>
    <w:rsid w:val="00761F07"/>
    <w:rsid w:val="00762353"/>
    <w:rsid w:val="00762C5E"/>
    <w:rsid w:val="00762DB4"/>
    <w:rsid w:val="0076410A"/>
    <w:rsid w:val="007641A6"/>
    <w:rsid w:val="00764B78"/>
    <w:rsid w:val="00764B9A"/>
    <w:rsid w:val="00764D25"/>
    <w:rsid w:val="00765B0C"/>
    <w:rsid w:val="00765BFD"/>
    <w:rsid w:val="00765CB1"/>
    <w:rsid w:val="00766068"/>
    <w:rsid w:val="00766467"/>
    <w:rsid w:val="00767576"/>
    <w:rsid w:val="00767B44"/>
    <w:rsid w:val="00767D9D"/>
    <w:rsid w:val="00770133"/>
    <w:rsid w:val="0077136E"/>
    <w:rsid w:val="00771421"/>
    <w:rsid w:val="007714AD"/>
    <w:rsid w:val="007714EE"/>
    <w:rsid w:val="0077163E"/>
    <w:rsid w:val="00771817"/>
    <w:rsid w:val="00771D73"/>
    <w:rsid w:val="007720E6"/>
    <w:rsid w:val="00772344"/>
    <w:rsid w:val="007725CE"/>
    <w:rsid w:val="00772F95"/>
    <w:rsid w:val="007738BC"/>
    <w:rsid w:val="00773E5D"/>
    <w:rsid w:val="00774183"/>
    <w:rsid w:val="0077456B"/>
    <w:rsid w:val="0077462E"/>
    <w:rsid w:val="00774DF5"/>
    <w:rsid w:val="00774EA9"/>
    <w:rsid w:val="00775636"/>
    <w:rsid w:val="00775CFE"/>
    <w:rsid w:val="007763FE"/>
    <w:rsid w:val="007765C4"/>
    <w:rsid w:val="00776697"/>
    <w:rsid w:val="007768B4"/>
    <w:rsid w:val="00776A8A"/>
    <w:rsid w:val="00776EA0"/>
    <w:rsid w:val="00777423"/>
    <w:rsid w:val="0077771C"/>
    <w:rsid w:val="00777B34"/>
    <w:rsid w:val="00777E6E"/>
    <w:rsid w:val="007809CA"/>
    <w:rsid w:val="00780D9E"/>
    <w:rsid w:val="00780F98"/>
    <w:rsid w:val="007815A9"/>
    <w:rsid w:val="007817BD"/>
    <w:rsid w:val="00781B17"/>
    <w:rsid w:val="0078250C"/>
    <w:rsid w:val="0078296F"/>
    <w:rsid w:val="00782C97"/>
    <w:rsid w:val="00782E16"/>
    <w:rsid w:val="00783127"/>
    <w:rsid w:val="00783902"/>
    <w:rsid w:val="00783A20"/>
    <w:rsid w:val="00783A4A"/>
    <w:rsid w:val="00783ACB"/>
    <w:rsid w:val="00783DEF"/>
    <w:rsid w:val="00784165"/>
    <w:rsid w:val="007846A8"/>
    <w:rsid w:val="00784AB1"/>
    <w:rsid w:val="00784B57"/>
    <w:rsid w:val="0078507F"/>
    <w:rsid w:val="007853DB"/>
    <w:rsid w:val="007855AB"/>
    <w:rsid w:val="007856B5"/>
    <w:rsid w:val="00785730"/>
    <w:rsid w:val="007858E2"/>
    <w:rsid w:val="00785CF8"/>
    <w:rsid w:val="00785D23"/>
    <w:rsid w:val="00786243"/>
    <w:rsid w:val="00786470"/>
    <w:rsid w:val="00786BCD"/>
    <w:rsid w:val="00786C23"/>
    <w:rsid w:val="007870A8"/>
    <w:rsid w:val="007877D4"/>
    <w:rsid w:val="00787DA7"/>
    <w:rsid w:val="00787E05"/>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8C9"/>
    <w:rsid w:val="0079594D"/>
    <w:rsid w:val="00795A52"/>
    <w:rsid w:val="00796420"/>
    <w:rsid w:val="00796597"/>
    <w:rsid w:val="00797630"/>
    <w:rsid w:val="00797CA5"/>
    <w:rsid w:val="007A0459"/>
    <w:rsid w:val="007A0798"/>
    <w:rsid w:val="007A0A13"/>
    <w:rsid w:val="007A0C19"/>
    <w:rsid w:val="007A119E"/>
    <w:rsid w:val="007A11D1"/>
    <w:rsid w:val="007A1253"/>
    <w:rsid w:val="007A1AEE"/>
    <w:rsid w:val="007A1C3C"/>
    <w:rsid w:val="007A1F5B"/>
    <w:rsid w:val="007A2C93"/>
    <w:rsid w:val="007A2F6F"/>
    <w:rsid w:val="007A2FE6"/>
    <w:rsid w:val="007A3F8D"/>
    <w:rsid w:val="007A3FF0"/>
    <w:rsid w:val="007A419A"/>
    <w:rsid w:val="007A42F0"/>
    <w:rsid w:val="007A44D3"/>
    <w:rsid w:val="007A4CA6"/>
    <w:rsid w:val="007A4E8A"/>
    <w:rsid w:val="007A4FDD"/>
    <w:rsid w:val="007A5186"/>
    <w:rsid w:val="007A54C8"/>
    <w:rsid w:val="007A55FD"/>
    <w:rsid w:val="007A58F6"/>
    <w:rsid w:val="007A59C2"/>
    <w:rsid w:val="007A6325"/>
    <w:rsid w:val="007A65A7"/>
    <w:rsid w:val="007A660E"/>
    <w:rsid w:val="007A6A91"/>
    <w:rsid w:val="007A6C13"/>
    <w:rsid w:val="007B0026"/>
    <w:rsid w:val="007B0464"/>
    <w:rsid w:val="007B0759"/>
    <w:rsid w:val="007B0B36"/>
    <w:rsid w:val="007B14FA"/>
    <w:rsid w:val="007B1C0A"/>
    <w:rsid w:val="007B1C86"/>
    <w:rsid w:val="007B2216"/>
    <w:rsid w:val="007B2419"/>
    <w:rsid w:val="007B29C4"/>
    <w:rsid w:val="007B2F40"/>
    <w:rsid w:val="007B3007"/>
    <w:rsid w:val="007B32CB"/>
    <w:rsid w:val="007B3383"/>
    <w:rsid w:val="007B3C6E"/>
    <w:rsid w:val="007B40FE"/>
    <w:rsid w:val="007B415D"/>
    <w:rsid w:val="007B4165"/>
    <w:rsid w:val="007B41D3"/>
    <w:rsid w:val="007B44B0"/>
    <w:rsid w:val="007B47DA"/>
    <w:rsid w:val="007B4885"/>
    <w:rsid w:val="007B4A12"/>
    <w:rsid w:val="007B520F"/>
    <w:rsid w:val="007B5322"/>
    <w:rsid w:val="007B559B"/>
    <w:rsid w:val="007B5A32"/>
    <w:rsid w:val="007B5CEB"/>
    <w:rsid w:val="007B5DF6"/>
    <w:rsid w:val="007B5E5B"/>
    <w:rsid w:val="007B5F7C"/>
    <w:rsid w:val="007B605E"/>
    <w:rsid w:val="007B6DEA"/>
    <w:rsid w:val="007B7551"/>
    <w:rsid w:val="007B75F6"/>
    <w:rsid w:val="007B77CC"/>
    <w:rsid w:val="007C00B1"/>
    <w:rsid w:val="007C0277"/>
    <w:rsid w:val="007C097B"/>
    <w:rsid w:val="007C0AF5"/>
    <w:rsid w:val="007C0EC3"/>
    <w:rsid w:val="007C0F76"/>
    <w:rsid w:val="007C13BB"/>
    <w:rsid w:val="007C1906"/>
    <w:rsid w:val="007C1980"/>
    <w:rsid w:val="007C1B0C"/>
    <w:rsid w:val="007C245A"/>
    <w:rsid w:val="007C2AE0"/>
    <w:rsid w:val="007C2AED"/>
    <w:rsid w:val="007C2C9B"/>
    <w:rsid w:val="007C2FF4"/>
    <w:rsid w:val="007C31B8"/>
    <w:rsid w:val="007C3819"/>
    <w:rsid w:val="007C5280"/>
    <w:rsid w:val="007C5383"/>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1E84"/>
    <w:rsid w:val="007D22CE"/>
    <w:rsid w:val="007D236C"/>
    <w:rsid w:val="007D2598"/>
    <w:rsid w:val="007D3611"/>
    <w:rsid w:val="007D3B89"/>
    <w:rsid w:val="007D4021"/>
    <w:rsid w:val="007D43BF"/>
    <w:rsid w:val="007D4496"/>
    <w:rsid w:val="007D480B"/>
    <w:rsid w:val="007D4E7A"/>
    <w:rsid w:val="007D4FED"/>
    <w:rsid w:val="007D5041"/>
    <w:rsid w:val="007D54BB"/>
    <w:rsid w:val="007D58F8"/>
    <w:rsid w:val="007D5930"/>
    <w:rsid w:val="007D5C2B"/>
    <w:rsid w:val="007D5D14"/>
    <w:rsid w:val="007D5EF0"/>
    <w:rsid w:val="007D5FFA"/>
    <w:rsid w:val="007D6010"/>
    <w:rsid w:val="007D62A1"/>
    <w:rsid w:val="007D6B84"/>
    <w:rsid w:val="007D6C43"/>
    <w:rsid w:val="007D6CC2"/>
    <w:rsid w:val="007D6D19"/>
    <w:rsid w:val="007D7991"/>
    <w:rsid w:val="007E01AC"/>
    <w:rsid w:val="007E0F10"/>
    <w:rsid w:val="007E1017"/>
    <w:rsid w:val="007E12F6"/>
    <w:rsid w:val="007E1486"/>
    <w:rsid w:val="007E1CD7"/>
    <w:rsid w:val="007E1D00"/>
    <w:rsid w:val="007E1EA9"/>
    <w:rsid w:val="007E216F"/>
    <w:rsid w:val="007E243E"/>
    <w:rsid w:val="007E247B"/>
    <w:rsid w:val="007E26C8"/>
    <w:rsid w:val="007E2E5E"/>
    <w:rsid w:val="007E3782"/>
    <w:rsid w:val="007E37BB"/>
    <w:rsid w:val="007E3869"/>
    <w:rsid w:val="007E394B"/>
    <w:rsid w:val="007E3D4F"/>
    <w:rsid w:val="007E436B"/>
    <w:rsid w:val="007E444D"/>
    <w:rsid w:val="007E4E79"/>
    <w:rsid w:val="007E5D8D"/>
    <w:rsid w:val="007E614B"/>
    <w:rsid w:val="007E6877"/>
    <w:rsid w:val="007E728A"/>
    <w:rsid w:val="007E740A"/>
    <w:rsid w:val="007E742B"/>
    <w:rsid w:val="007E7D6C"/>
    <w:rsid w:val="007F00D1"/>
    <w:rsid w:val="007F01C4"/>
    <w:rsid w:val="007F059F"/>
    <w:rsid w:val="007F0833"/>
    <w:rsid w:val="007F09E9"/>
    <w:rsid w:val="007F11EE"/>
    <w:rsid w:val="007F133F"/>
    <w:rsid w:val="007F17A2"/>
    <w:rsid w:val="007F24A3"/>
    <w:rsid w:val="007F2AB0"/>
    <w:rsid w:val="007F2BF8"/>
    <w:rsid w:val="007F3779"/>
    <w:rsid w:val="007F3A23"/>
    <w:rsid w:val="007F3C02"/>
    <w:rsid w:val="007F3D71"/>
    <w:rsid w:val="007F4089"/>
    <w:rsid w:val="007F429B"/>
    <w:rsid w:val="007F4567"/>
    <w:rsid w:val="007F4E20"/>
    <w:rsid w:val="007F4EB6"/>
    <w:rsid w:val="007F4F0F"/>
    <w:rsid w:val="007F4F78"/>
    <w:rsid w:val="007F508F"/>
    <w:rsid w:val="007F52F7"/>
    <w:rsid w:val="007F558C"/>
    <w:rsid w:val="007F60A4"/>
    <w:rsid w:val="007F6594"/>
    <w:rsid w:val="007F66C3"/>
    <w:rsid w:val="007F6E8C"/>
    <w:rsid w:val="007F7219"/>
    <w:rsid w:val="007F761F"/>
    <w:rsid w:val="007F77C1"/>
    <w:rsid w:val="007F7A00"/>
    <w:rsid w:val="007F7AE1"/>
    <w:rsid w:val="007F7D12"/>
    <w:rsid w:val="007F7FBF"/>
    <w:rsid w:val="008002A1"/>
    <w:rsid w:val="008008CA"/>
    <w:rsid w:val="008009FF"/>
    <w:rsid w:val="0080116A"/>
    <w:rsid w:val="008011E2"/>
    <w:rsid w:val="00801743"/>
    <w:rsid w:val="00801B86"/>
    <w:rsid w:val="00802C4F"/>
    <w:rsid w:val="0080361F"/>
    <w:rsid w:val="00803762"/>
    <w:rsid w:val="00803DB1"/>
    <w:rsid w:val="00803F1A"/>
    <w:rsid w:val="0080412D"/>
    <w:rsid w:val="00804576"/>
    <w:rsid w:val="008047B2"/>
    <w:rsid w:val="008049F1"/>
    <w:rsid w:val="00804A9F"/>
    <w:rsid w:val="00804F25"/>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80D"/>
    <w:rsid w:val="00810AC0"/>
    <w:rsid w:val="00810D35"/>
    <w:rsid w:val="00811F62"/>
    <w:rsid w:val="00811FC2"/>
    <w:rsid w:val="008121D0"/>
    <w:rsid w:val="00812671"/>
    <w:rsid w:val="00812984"/>
    <w:rsid w:val="00812B59"/>
    <w:rsid w:val="00813C9C"/>
    <w:rsid w:val="0081409F"/>
    <w:rsid w:val="00814670"/>
    <w:rsid w:val="0081492E"/>
    <w:rsid w:val="00814938"/>
    <w:rsid w:val="00814B1D"/>
    <w:rsid w:val="00814BFC"/>
    <w:rsid w:val="0081511E"/>
    <w:rsid w:val="00815470"/>
    <w:rsid w:val="00815A40"/>
    <w:rsid w:val="00817272"/>
    <w:rsid w:val="00817371"/>
    <w:rsid w:val="00817CE2"/>
    <w:rsid w:val="00817D0D"/>
    <w:rsid w:val="0082016D"/>
    <w:rsid w:val="0082019F"/>
    <w:rsid w:val="008201A2"/>
    <w:rsid w:val="00820318"/>
    <w:rsid w:val="00820CA3"/>
    <w:rsid w:val="00820CE9"/>
    <w:rsid w:val="00820DED"/>
    <w:rsid w:val="00821A36"/>
    <w:rsid w:val="00821B5D"/>
    <w:rsid w:val="0082258E"/>
    <w:rsid w:val="00822655"/>
    <w:rsid w:val="00823396"/>
    <w:rsid w:val="00824614"/>
    <w:rsid w:val="008247DD"/>
    <w:rsid w:val="0082520C"/>
    <w:rsid w:val="00825B0B"/>
    <w:rsid w:val="00825E27"/>
    <w:rsid w:val="008272E5"/>
    <w:rsid w:val="0082781E"/>
    <w:rsid w:val="00827A18"/>
    <w:rsid w:val="0083151D"/>
    <w:rsid w:val="00831824"/>
    <w:rsid w:val="00831FF3"/>
    <w:rsid w:val="008324CE"/>
    <w:rsid w:val="0083263F"/>
    <w:rsid w:val="00832B23"/>
    <w:rsid w:val="00832ED6"/>
    <w:rsid w:val="00832FAC"/>
    <w:rsid w:val="00833197"/>
    <w:rsid w:val="00833812"/>
    <w:rsid w:val="00833A5F"/>
    <w:rsid w:val="00833C33"/>
    <w:rsid w:val="00834537"/>
    <w:rsid w:val="0083458A"/>
    <w:rsid w:val="008345B6"/>
    <w:rsid w:val="008350B5"/>
    <w:rsid w:val="0083514B"/>
    <w:rsid w:val="00835F95"/>
    <w:rsid w:val="00836462"/>
    <w:rsid w:val="00836835"/>
    <w:rsid w:val="008368CE"/>
    <w:rsid w:val="00836B04"/>
    <w:rsid w:val="00837135"/>
    <w:rsid w:val="0083730A"/>
    <w:rsid w:val="00837993"/>
    <w:rsid w:val="008379A9"/>
    <w:rsid w:val="00837FA0"/>
    <w:rsid w:val="008400AB"/>
    <w:rsid w:val="008404E8"/>
    <w:rsid w:val="0084082D"/>
    <w:rsid w:val="008416F1"/>
    <w:rsid w:val="00842275"/>
    <w:rsid w:val="00842524"/>
    <w:rsid w:val="00842791"/>
    <w:rsid w:val="00842833"/>
    <w:rsid w:val="00842A00"/>
    <w:rsid w:val="00842B68"/>
    <w:rsid w:val="00842C0E"/>
    <w:rsid w:val="00842E3F"/>
    <w:rsid w:val="0084342F"/>
    <w:rsid w:val="00843A9C"/>
    <w:rsid w:val="00843B20"/>
    <w:rsid w:val="0084408F"/>
    <w:rsid w:val="008440AB"/>
    <w:rsid w:val="0084426E"/>
    <w:rsid w:val="00844B7C"/>
    <w:rsid w:val="00844D22"/>
    <w:rsid w:val="0084545B"/>
    <w:rsid w:val="00845789"/>
    <w:rsid w:val="0084578B"/>
    <w:rsid w:val="00845F73"/>
    <w:rsid w:val="0084621D"/>
    <w:rsid w:val="00846426"/>
    <w:rsid w:val="00846844"/>
    <w:rsid w:val="00846ECE"/>
    <w:rsid w:val="00847181"/>
    <w:rsid w:val="0084792A"/>
    <w:rsid w:val="00847CA7"/>
    <w:rsid w:val="00847D0D"/>
    <w:rsid w:val="00847D5C"/>
    <w:rsid w:val="00847FB7"/>
    <w:rsid w:val="008502C7"/>
    <w:rsid w:val="008503A8"/>
    <w:rsid w:val="008508B9"/>
    <w:rsid w:val="00850EDD"/>
    <w:rsid w:val="00850FA2"/>
    <w:rsid w:val="008510AB"/>
    <w:rsid w:val="00851661"/>
    <w:rsid w:val="00851E5C"/>
    <w:rsid w:val="00851ECB"/>
    <w:rsid w:val="00851F3A"/>
    <w:rsid w:val="00852446"/>
    <w:rsid w:val="0085271A"/>
    <w:rsid w:val="00852922"/>
    <w:rsid w:val="00853898"/>
    <w:rsid w:val="008545F0"/>
    <w:rsid w:val="00854B03"/>
    <w:rsid w:val="008555A8"/>
    <w:rsid w:val="0085571F"/>
    <w:rsid w:val="00855DDD"/>
    <w:rsid w:val="00855FBF"/>
    <w:rsid w:val="0085627A"/>
    <w:rsid w:val="0085674B"/>
    <w:rsid w:val="0085688E"/>
    <w:rsid w:val="00856B36"/>
    <w:rsid w:val="00856E82"/>
    <w:rsid w:val="00857029"/>
    <w:rsid w:val="0085763C"/>
    <w:rsid w:val="00857ADC"/>
    <w:rsid w:val="008601CC"/>
    <w:rsid w:val="00860448"/>
    <w:rsid w:val="00860775"/>
    <w:rsid w:val="008609DD"/>
    <w:rsid w:val="00860B07"/>
    <w:rsid w:val="00861061"/>
    <w:rsid w:val="008610B4"/>
    <w:rsid w:val="008611DB"/>
    <w:rsid w:val="0086126D"/>
    <w:rsid w:val="008615B1"/>
    <w:rsid w:val="0086172D"/>
    <w:rsid w:val="00861C4B"/>
    <w:rsid w:val="00861D37"/>
    <w:rsid w:val="00861D55"/>
    <w:rsid w:val="00862116"/>
    <w:rsid w:val="008624EB"/>
    <w:rsid w:val="00863220"/>
    <w:rsid w:val="008638A6"/>
    <w:rsid w:val="00863D7C"/>
    <w:rsid w:val="00864433"/>
    <w:rsid w:val="008646BC"/>
    <w:rsid w:val="00864DCA"/>
    <w:rsid w:val="00864E30"/>
    <w:rsid w:val="00865414"/>
    <w:rsid w:val="00865602"/>
    <w:rsid w:val="0086577C"/>
    <w:rsid w:val="0086688B"/>
    <w:rsid w:val="00866918"/>
    <w:rsid w:val="00866C54"/>
    <w:rsid w:val="00866E63"/>
    <w:rsid w:val="00867253"/>
    <w:rsid w:val="00867707"/>
    <w:rsid w:val="00867B4C"/>
    <w:rsid w:val="00867D1D"/>
    <w:rsid w:val="00867FF7"/>
    <w:rsid w:val="0087003B"/>
    <w:rsid w:val="00870BE4"/>
    <w:rsid w:val="00871245"/>
    <w:rsid w:val="00871EA4"/>
    <w:rsid w:val="00871F71"/>
    <w:rsid w:val="00872271"/>
    <w:rsid w:val="008724A1"/>
    <w:rsid w:val="00872B41"/>
    <w:rsid w:val="00872BB8"/>
    <w:rsid w:val="0087316D"/>
    <w:rsid w:val="0087345A"/>
    <w:rsid w:val="0087372A"/>
    <w:rsid w:val="00873BD1"/>
    <w:rsid w:val="0087432D"/>
    <w:rsid w:val="00874529"/>
    <w:rsid w:val="00874BCC"/>
    <w:rsid w:val="00874BD7"/>
    <w:rsid w:val="00874D3F"/>
    <w:rsid w:val="00875348"/>
    <w:rsid w:val="008753C6"/>
    <w:rsid w:val="00875421"/>
    <w:rsid w:val="008757DE"/>
    <w:rsid w:val="00875A6F"/>
    <w:rsid w:val="00875AD8"/>
    <w:rsid w:val="00875B8E"/>
    <w:rsid w:val="00875E04"/>
    <w:rsid w:val="00875E6E"/>
    <w:rsid w:val="00876669"/>
    <w:rsid w:val="00876C4A"/>
    <w:rsid w:val="00877020"/>
    <w:rsid w:val="00877323"/>
    <w:rsid w:val="00877685"/>
    <w:rsid w:val="00877A6D"/>
    <w:rsid w:val="00877ACC"/>
    <w:rsid w:val="00877B59"/>
    <w:rsid w:val="00880045"/>
    <w:rsid w:val="00880F49"/>
    <w:rsid w:val="008813EE"/>
    <w:rsid w:val="0088145A"/>
    <w:rsid w:val="00881E11"/>
    <w:rsid w:val="008821C9"/>
    <w:rsid w:val="008827B8"/>
    <w:rsid w:val="00882891"/>
    <w:rsid w:val="00882DE8"/>
    <w:rsid w:val="008831F4"/>
    <w:rsid w:val="008832B5"/>
    <w:rsid w:val="0088392D"/>
    <w:rsid w:val="00883C93"/>
    <w:rsid w:val="00883FA6"/>
    <w:rsid w:val="00884F3E"/>
    <w:rsid w:val="00885064"/>
    <w:rsid w:val="00886B51"/>
    <w:rsid w:val="00886D5D"/>
    <w:rsid w:val="008870BC"/>
    <w:rsid w:val="008872A6"/>
    <w:rsid w:val="008879F8"/>
    <w:rsid w:val="0089027E"/>
    <w:rsid w:val="008905FD"/>
    <w:rsid w:val="00890AFF"/>
    <w:rsid w:val="00891160"/>
    <w:rsid w:val="0089147D"/>
    <w:rsid w:val="008915B6"/>
    <w:rsid w:val="0089180C"/>
    <w:rsid w:val="00891AE5"/>
    <w:rsid w:val="00891EB7"/>
    <w:rsid w:val="0089237A"/>
    <w:rsid w:val="00892386"/>
    <w:rsid w:val="00892B23"/>
    <w:rsid w:val="00892D55"/>
    <w:rsid w:val="00892F5D"/>
    <w:rsid w:val="0089343C"/>
    <w:rsid w:val="00893531"/>
    <w:rsid w:val="008939F6"/>
    <w:rsid w:val="0089425F"/>
    <w:rsid w:val="00894654"/>
    <w:rsid w:val="00894819"/>
    <w:rsid w:val="00894A29"/>
    <w:rsid w:val="00894D05"/>
    <w:rsid w:val="0089506D"/>
    <w:rsid w:val="008950FF"/>
    <w:rsid w:val="008957AD"/>
    <w:rsid w:val="00895CB0"/>
    <w:rsid w:val="00895EFD"/>
    <w:rsid w:val="00896742"/>
    <w:rsid w:val="00896953"/>
    <w:rsid w:val="008A047E"/>
    <w:rsid w:val="008A09EC"/>
    <w:rsid w:val="008A0B25"/>
    <w:rsid w:val="008A0C3A"/>
    <w:rsid w:val="008A0CE1"/>
    <w:rsid w:val="008A1A13"/>
    <w:rsid w:val="008A1B7D"/>
    <w:rsid w:val="008A213D"/>
    <w:rsid w:val="008A2258"/>
    <w:rsid w:val="008A2C57"/>
    <w:rsid w:val="008A2F9E"/>
    <w:rsid w:val="008A30B1"/>
    <w:rsid w:val="008A37E6"/>
    <w:rsid w:val="008A43C8"/>
    <w:rsid w:val="008A49CF"/>
    <w:rsid w:val="008A4ACB"/>
    <w:rsid w:val="008A5172"/>
    <w:rsid w:val="008A522F"/>
    <w:rsid w:val="008A5331"/>
    <w:rsid w:val="008A54A2"/>
    <w:rsid w:val="008A55A1"/>
    <w:rsid w:val="008A576C"/>
    <w:rsid w:val="008A57E5"/>
    <w:rsid w:val="008A6289"/>
    <w:rsid w:val="008A62E7"/>
    <w:rsid w:val="008A63FB"/>
    <w:rsid w:val="008A64C0"/>
    <w:rsid w:val="008A682E"/>
    <w:rsid w:val="008A69E2"/>
    <w:rsid w:val="008A6E87"/>
    <w:rsid w:val="008A71B2"/>
    <w:rsid w:val="008A7985"/>
    <w:rsid w:val="008A7E44"/>
    <w:rsid w:val="008B04AD"/>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5463"/>
    <w:rsid w:val="008B549E"/>
    <w:rsid w:val="008B5560"/>
    <w:rsid w:val="008B67B6"/>
    <w:rsid w:val="008B72B7"/>
    <w:rsid w:val="008B74E2"/>
    <w:rsid w:val="008B797A"/>
    <w:rsid w:val="008C07F7"/>
    <w:rsid w:val="008C0C22"/>
    <w:rsid w:val="008C10EA"/>
    <w:rsid w:val="008C1F4B"/>
    <w:rsid w:val="008C22B3"/>
    <w:rsid w:val="008C23B4"/>
    <w:rsid w:val="008C2456"/>
    <w:rsid w:val="008C2505"/>
    <w:rsid w:val="008C28F5"/>
    <w:rsid w:val="008C290B"/>
    <w:rsid w:val="008C2938"/>
    <w:rsid w:val="008C2DFD"/>
    <w:rsid w:val="008C3017"/>
    <w:rsid w:val="008C3031"/>
    <w:rsid w:val="008C3256"/>
    <w:rsid w:val="008C35E7"/>
    <w:rsid w:val="008C3B3D"/>
    <w:rsid w:val="008C3E00"/>
    <w:rsid w:val="008C3FA4"/>
    <w:rsid w:val="008C4194"/>
    <w:rsid w:val="008C41FE"/>
    <w:rsid w:val="008C4814"/>
    <w:rsid w:val="008C4B84"/>
    <w:rsid w:val="008C55A0"/>
    <w:rsid w:val="008C57D2"/>
    <w:rsid w:val="008C5D90"/>
    <w:rsid w:val="008C5EDC"/>
    <w:rsid w:val="008C6108"/>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5DB2"/>
    <w:rsid w:val="008D6336"/>
    <w:rsid w:val="008D673E"/>
    <w:rsid w:val="008D701A"/>
    <w:rsid w:val="008D7217"/>
    <w:rsid w:val="008D77CA"/>
    <w:rsid w:val="008D7B3B"/>
    <w:rsid w:val="008D7BEE"/>
    <w:rsid w:val="008E07BF"/>
    <w:rsid w:val="008E08A2"/>
    <w:rsid w:val="008E08AF"/>
    <w:rsid w:val="008E0A07"/>
    <w:rsid w:val="008E0A45"/>
    <w:rsid w:val="008E0C51"/>
    <w:rsid w:val="008E0EDD"/>
    <w:rsid w:val="008E0FE9"/>
    <w:rsid w:val="008E1016"/>
    <w:rsid w:val="008E162F"/>
    <w:rsid w:val="008E1792"/>
    <w:rsid w:val="008E1AC5"/>
    <w:rsid w:val="008E1E6D"/>
    <w:rsid w:val="008E29B1"/>
    <w:rsid w:val="008E2E7C"/>
    <w:rsid w:val="008E2FD8"/>
    <w:rsid w:val="008E33F3"/>
    <w:rsid w:val="008E39ED"/>
    <w:rsid w:val="008E3BB9"/>
    <w:rsid w:val="008E3D68"/>
    <w:rsid w:val="008E3DFE"/>
    <w:rsid w:val="008E41A1"/>
    <w:rsid w:val="008E4721"/>
    <w:rsid w:val="008E4C1F"/>
    <w:rsid w:val="008E4E07"/>
    <w:rsid w:val="008E5107"/>
    <w:rsid w:val="008E59E1"/>
    <w:rsid w:val="008E5E55"/>
    <w:rsid w:val="008E628B"/>
    <w:rsid w:val="008E6769"/>
    <w:rsid w:val="008E69AD"/>
    <w:rsid w:val="008E6C02"/>
    <w:rsid w:val="008E6EA9"/>
    <w:rsid w:val="008E7105"/>
    <w:rsid w:val="008E7300"/>
    <w:rsid w:val="008E7432"/>
    <w:rsid w:val="008E75D4"/>
    <w:rsid w:val="008E77F7"/>
    <w:rsid w:val="008E7AC6"/>
    <w:rsid w:val="008E7ED1"/>
    <w:rsid w:val="008F00FE"/>
    <w:rsid w:val="008F0217"/>
    <w:rsid w:val="008F0AB5"/>
    <w:rsid w:val="008F0BE9"/>
    <w:rsid w:val="008F0DFC"/>
    <w:rsid w:val="008F11D8"/>
    <w:rsid w:val="008F126A"/>
    <w:rsid w:val="008F130D"/>
    <w:rsid w:val="008F183F"/>
    <w:rsid w:val="008F1923"/>
    <w:rsid w:val="008F19C3"/>
    <w:rsid w:val="008F1E1B"/>
    <w:rsid w:val="008F2415"/>
    <w:rsid w:val="008F2496"/>
    <w:rsid w:val="008F261A"/>
    <w:rsid w:val="008F2861"/>
    <w:rsid w:val="008F2958"/>
    <w:rsid w:val="008F2E18"/>
    <w:rsid w:val="008F2E8B"/>
    <w:rsid w:val="008F34DC"/>
    <w:rsid w:val="008F3511"/>
    <w:rsid w:val="008F3850"/>
    <w:rsid w:val="008F3B72"/>
    <w:rsid w:val="008F3E50"/>
    <w:rsid w:val="008F3E68"/>
    <w:rsid w:val="008F4188"/>
    <w:rsid w:val="008F4189"/>
    <w:rsid w:val="008F41AB"/>
    <w:rsid w:val="008F4C12"/>
    <w:rsid w:val="008F4F7B"/>
    <w:rsid w:val="008F5611"/>
    <w:rsid w:val="008F583A"/>
    <w:rsid w:val="008F5878"/>
    <w:rsid w:val="008F63C7"/>
    <w:rsid w:val="008F69C1"/>
    <w:rsid w:val="008F6AE6"/>
    <w:rsid w:val="008F7E85"/>
    <w:rsid w:val="008F7F8A"/>
    <w:rsid w:val="00900322"/>
    <w:rsid w:val="009005E4"/>
    <w:rsid w:val="00900826"/>
    <w:rsid w:val="00900A27"/>
    <w:rsid w:val="00901374"/>
    <w:rsid w:val="009016BA"/>
    <w:rsid w:val="00901DA6"/>
    <w:rsid w:val="009026F8"/>
    <w:rsid w:val="00902DBE"/>
    <w:rsid w:val="00902E2E"/>
    <w:rsid w:val="00903459"/>
    <w:rsid w:val="00903A5B"/>
    <w:rsid w:val="00903DF9"/>
    <w:rsid w:val="00903F0A"/>
    <w:rsid w:val="00904171"/>
    <w:rsid w:val="00904332"/>
    <w:rsid w:val="00904671"/>
    <w:rsid w:val="00906201"/>
    <w:rsid w:val="009065B3"/>
    <w:rsid w:val="00906ACF"/>
    <w:rsid w:val="00906DC5"/>
    <w:rsid w:val="00907043"/>
    <w:rsid w:val="009072D1"/>
    <w:rsid w:val="009074B7"/>
    <w:rsid w:val="00907754"/>
    <w:rsid w:val="00907A28"/>
    <w:rsid w:val="00910594"/>
    <w:rsid w:val="0091097D"/>
    <w:rsid w:val="009111A2"/>
    <w:rsid w:val="009112EB"/>
    <w:rsid w:val="00911D75"/>
    <w:rsid w:val="00911D97"/>
    <w:rsid w:val="00911DA0"/>
    <w:rsid w:val="00911FE1"/>
    <w:rsid w:val="009122BA"/>
    <w:rsid w:val="009126AF"/>
    <w:rsid w:val="00912C17"/>
    <w:rsid w:val="00912E85"/>
    <w:rsid w:val="00912ECF"/>
    <w:rsid w:val="009134A0"/>
    <w:rsid w:val="009135B9"/>
    <w:rsid w:val="00913C8C"/>
    <w:rsid w:val="0091408D"/>
    <w:rsid w:val="0091454A"/>
    <w:rsid w:val="00914736"/>
    <w:rsid w:val="00914914"/>
    <w:rsid w:val="009151AC"/>
    <w:rsid w:val="0091544E"/>
    <w:rsid w:val="00916A95"/>
    <w:rsid w:val="00916FD1"/>
    <w:rsid w:val="00917823"/>
    <w:rsid w:val="00917C09"/>
    <w:rsid w:val="00917EFE"/>
    <w:rsid w:val="00917F03"/>
    <w:rsid w:val="00917F38"/>
    <w:rsid w:val="00917FB8"/>
    <w:rsid w:val="009206B9"/>
    <w:rsid w:val="00920ECA"/>
    <w:rsid w:val="00920FA5"/>
    <w:rsid w:val="00920FE8"/>
    <w:rsid w:val="0092131C"/>
    <w:rsid w:val="00921CF7"/>
    <w:rsid w:val="0092208D"/>
    <w:rsid w:val="009222A7"/>
    <w:rsid w:val="00922A0E"/>
    <w:rsid w:val="00922FCF"/>
    <w:rsid w:val="009230C3"/>
    <w:rsid w:val="009234C3"/>
    <w:rsid w:val="00923BC1"/>
    <w:rsid w:val="00923C1E"/>
    <w:rsid w:val="009240C6"/>
    <w:rsid w:val="0092444B"/>
    <w:rsid w:val="00924461"/>
    <w:rsid w:val="00924489"/>
    <w:rsid w:val="00924A67"/>
    <w:rsid w:val="0092532E"/>
    <w:rsid w:val="009253C6"/>
    <w:rsid w:val="00925458"/>
    <w:rsid w:val="00925731"/>
    <w:rsid w:val="009258CF"/>
    <w:rsid w:val="00925AD5"/>
    <w:rsid w:val="0092603C"/>
    <w:rsid w:val="00927522"/>
    <w:rsid w:val="009279D6"/>
    <w:rsid w:val="00927D81"/>
    <w:rsid w:val="00927EBE"/>
    <w:rsid w:val="009300D2"/>
    <w:rsid w:val="00930AE7"/>
    <w:rsid w:val="00930D61"/>
    <w:rsid w:val="00930E6D"/>
    <w:rsid w:val="0093156C"/>
    <w:rsid w:val="009316FD"/>
    <w:rsid w:val="009318AB"/>
    <w:rsid w:val="00931C99"/>
    <w:rsid w:val="00931F23"/>
    <w:rsid w:val="0093216E"/>
    <w:rsid w:val="00932204"/>
    <w:rsid w:val="00932C64"/>
    <w:rsid w:val="00932DA5"/>
    <w:rsid w:val="00933124"/>
    <w:rsid w:val="0093353B"/>
    <w:rsid w:val="009336CC"/>
    <w:rsid w:val="009338D8"/>
    <w:rsid w:val="00933A15"/>
    <w:rsid w:val="00933C1D"/>
    <w:rsid w:val="00933C9A"/>
    <w:rsid w:val="00934072"/>
    <w:rsid w:val="00934766"/>
    <w:rsid w:val="00934910"/>
    <w:rsid w:val="00935030"/>
    <w:rsid w:val="009351C6"/>
    <w:rsid w:val="0093522F"/>
    <w:rsid w:val="00935360"/>
    <w:rsid w:val="009356CC"/>
    <w:rsid w:val="0093573A"/>
    <w:rsid w:val="00935A00"/>
    <w:rsid w:val="00935DC2"/>
    <w:rsid w:val="00935EA3"/>
    <w:rsid w:val="00936036"/>
    <w:rsid w:val="0093607A"/>
    <w:rsid w:val="00936089"/>
    <w:rsid w:val="00936ABD"/>
    <w:rsid w:val="00936C83"/>
    <w:rsid w:val="00937019"/>
    <w:rsid w:val="0093709E"/>
    <w:rsid w:val="0093742B"/>
    <w:rsid w:val="0094008C"/>
    <w:rsid w:val="00940198"/>
    <w:rsid w:val="0094026B"/>
    <w:rsid w:val="009415FF"/>
    <w:rsid w:val="0094161B"/>
    <w:rsid w:val="00941793"/>
    <w:rsid w:val="009417B0"/>
    <w:rsid w:val="00941920"/>
    <w:rsid w:val="00941A40"/>
    <w:rsid w:val="00941E7F"/>
    <w:rsid w:val="00941FC3"/>
    <w:rsid w:val="00942318"/>
    <w:rsid w:val="00942523"/>
    <w:rsid w:val="009429D0"/>
    <w:rsid w:val="00942F8A"/>
    <w:rsid w:val="00943069"/>
    <w:rsid w:val="009431DC"/>
    <w:rsid w:val="00943768"/>
    <w:rsid w:val="00943DD7"/>
    <w:rsid w:val="00943E56"/>
    <w:rsid w:val="009447B9"/>
    <w:rsid w:val="00944AE4"/>
    <w:rsid w:val="00944B40"/>
    <w:rsid w:val="009456A5"/>
    <w:rsid w:val="00946586"/>
    <w:rsid w:val="009465D7"/>
    <w:rsid w:val="00947245"/>
    <w:rsid w:val="009473DA"/>
    <w:rsid w:val="00950575"/>
    <w:rsid w:val="00950AEE"/>
    <w:rsid w:val="00950C3C"/>
    <w:rsid w:val="00950C87"/>
    <w:rsid w:val="009514EA"/>
    <w:rsid w:val="009516DC"/>
    <w:rsid w:val="00952159"/>
    <w:rsid w:val="0095248F"/>
    <w:rsid w:val="00952586"/>
    <w:rsid w:val="0095270F"/>
    <w:rsid w:val="00952782"/>
    <w:rsid w:val="009527A2"/>
    <w:rsid w:val="009533A0"/>
    <w:rsid w:val="0095349D"/>
    <w:rsid w:val="009538E8"/>
    <w:rsid w:val="009541EB"/>
    <w:rsid w:val="00954ACE"/>
    <w:rsid w:val="00954BE3"/>
    <w:rsid w:val="00954EA9"/>
    <w:rsid w:val="00954FAE"/>
    <w:rsid w:val="00955DFB"/>
    <w:rsid w:val="0095601B"/>
    <w:rsid w:val="0095649D"/>
    <w:rsid w:val="009565FF"/>
    <w:rsid w:val="00956973"/>
    <w:rsid w:val="00956980"/>
    <w:rsid w:val="00956A88"/>
    <w:rsid w:val="00957006"/>
    <w:rsid w:val="0095721B"/>
    <w:rsid w:val="0095730C"/>
    <w:rsid w:val="00957896"/>
    <w:rsid w:val="00957B19"/>
    <w:rsid w:val="00957CB8"/>
    <w:rsid w:val="009608FA"/>
    <w:rsid w:val="00960F6B"/>
    <w:rsid w:val="009610E1"/>
    <w:rsid w:val="00961697"/>
    <w:rsid w:val="00961EBB"/>
    <w:rsid w:val="0096221F"/>
    <w:rsid w:val="00962584"/>
    <w:rsid w:val="00962D9E"/>
    <w:rsid w:val="0096313E"/>
    <w:rsid w:val="00963236"/>
    <w:rsid w:val="009635E6"/>
    <w:rsid w:val="0096390E"/>
    <w:rsid w:val="00963E0D"/>
    <w:rsid w:val="00963F1B"/>
    <w:rsid w:val="009640DD"/>
    <w:rsid w:val="00965627"/>
    <w:rsid w:val="009659D8"/>
    <w:rsid w:val="00965E0D"/>
    <w:rsid w:val="00965EFB"/>
    <w:rsid w:val="00965FF2"/>
    <w:rsid w:val="00966154"/>
    <w:rsid w:val="0096663C"/>
    <w:rsid w:val="00966753"/>
    <w:rsid w:val="009669DA"/>
    <w:rsid w:val="00966D8C"/>
    <w:rsid w:val="009675D0"/>
    <w:rsid w:val="00967A21"/>
    <w:rsid w:val="00967B43"/>
    <w:rsid w:val="00970782"/>
    <w:rsid w:val="009709A1"/>
    <w:rsid w:val="00970F6A"/>
    <w:rsid w:val="009710B4"/>
    <w:rsid w:val="00971520"/>
    <w:rsid w:val="009718D5"/>
    <w:rsid w:val="009719B7"/>
    <w:rsid w:val="00971D19"/>
    <w:rsid w:val="00972164"/>
    <w:rsid w:val="009722F8"/>
    <w:rsid w:val="00972737"/>
    <w:rsid w:val="00972A6B"/>
    <w:rsid w:val="00972ABB"/>
    <w:rsid w:val="00972C0D"/>
    <w:rsid w:val="00972CBE"/>
    <w:rsid w:val="00972CDF"/>
    <w:rsid w:val="009739AC"/>
    <w:rsid w:val="00973B43"/>
    <w:rsid w:val="00973F9F"/>
    <w:rsid w:val="00974315"/>
    <w:rsid w:val="009746A1"/>
    <w:rsid w:val="00974980"/>
    <w:rsid w:val="00974C5C"/>
    <w:rsid w:val="0097503D"/>
    <w:rsid w:val="009750E6"/>
    <w:rsid w:val="009751B8"/>
    <w:rsid w:val="009751E7"/>
    <w:rsid w:val="009754B9"/>
    <w:rsid w:val="0097608B"/>
    <w:rsid w:val="009763D1"/>
    <w:rsid w:val="00976F3B"/>
    <w:rsid w:val="00977918"/>
    <w:rsid w:val="00977AD2"/>
    <w:rsid w:val="00977E5D"/>
    <w:rsid w:val="0098049D"/>
    <w:rsid w:val="00980AB1"/>
    <w:rsid w:val="00980CFE"/>
    <w:rsid w:val="0098100C"/>
    <w:rsid w:val="00981022"/>
    <w:rsid w:val="0098177C"/>
    <w:rsid w:val="00982306"/>
    <w:rsid w:val="00982432"/>
    <w:rsid w:val="0098342E"/>
    <w:rsid w:val="0098371C"/>
    <w:rsid w:val="00983EFA"/>
    <w:rsid w:val="0098465B"/>
    <w:rsid w:val="00984D7B"/>
    <w:rsid w:val="009858D3"/>
    <w:rsid w:val="00985BE6"/>
    <w:rsid w:val="00986274"/>
    <w:rsid w:val="009867C3"/>
    <w:rsid w:val="00987173"/>
    <w:rsid w:val="0098730C"/>
    <w:rsid w:val="00987382"/>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4EC8"/>
    <w:rsid w:val="0099512F"/>
    <w:rsid w:val="0099542E"/>
    <w:rsid w:val="009958FB"/>
    <w:rsid w:val="00996934"/>
    <w:rsid w:val="00996973"/>
    <w:rsid w:val="009969EC"/>
    <w:rsid w:val="00996B6C"/>
    <w:rsid w:val="009973D7"/>
    <w:rsid w:val="009974B4"/>
    <w:rsid w:val="00997944"/>
    <w:rsid w:val="00997AA0"/>
    <w:rsid w:val="00997DF4"/>
    <w:rsid w:val="009A0528"/>
    <w:rsid w:val="009A0658"/>
    <w:rsid w:val="009A0DAE"/>
    <w:rsid w:val="009A16A6"/>
    <w:rsid w:val="009A16CA"/>
    <w:rsid w:val="009A1EBF"/>
    <w:rsid w:val="009A1F8B"/>
    <w:rsid w:val="009A2054"/>
    <w:rsid w:val="009A27FA"/>
    <w:rsid w:val="009A3563"/>
    <w:rsid w:val="009A3863"/>
    <w:rsid w:val="009A3B71"/>
    <w:rsid w:val="009A3DB2"/>
    <w:rsid w:val="009A3F62"/>
    <w:rsid w:val="009A4156"/>
    <w:rsid w:val="009A41D4"/>
    <w:rsid w:val="009A420D"/>
    <w:rsid w:val="009A4965"/>
    <w:rsid w:val="009A4E01"/>
    <w:rsid w:val="009A5181"/>
    <w:rsid w:val="009A5D87"/>
    <w:rsid w:val="009A6038"/>
    <w:rsid w:val="009A640F"/>
    <w:rsid w:val="009A70F7"/>
    <w:rsid w:val="009A7117"/>
    <w:rsid w:val="009A76D6"/>
    <w:rsid w:val="009A7718"/>
    <w:rsid w:val="009A78AB"/>
    <w:rsid w:val="009B046B"/>
    <w:rsid w:val="009B14A0"/>
    <w:rsid w:val="009B14EA"/>
    <w:rsid w:val="009B1751"/>
    <w:rsid w:val="009B1A0C"/>
    <w:rsid w:val="009B21C5"/>
    <w:rsid w:val="009B291F"/>
    <w:rsid w:val="009B2A5C"/>
    <w:rsid w:val="009B2C3C"/>
    <w:rsid w:val="009B3269"/>
    <w:rsid w:val="009B4054"/>
    <w:rsid w:val="009B4AEF"/>
    <w:rsid w:val="009B4E64"/>
    <w:rsid w:val="009B5708"/>
    <w:rsid w:val="009B5A3C"/>
    <w:rsid w:val="009B5B97"/>
    <w:rsid w:val="009B5D33"/>
    <w:rsid w:val="009B626C"/>
    <w:rsid w:val="009B679C"/>
    <w:rsid w:val="009B6D66"/>
    <w:rsid w:val="009B73A0"/>
    <w:rsid w:val="009B73F5"/>
    <w:rsid w:val="009B7979"/>
    <w:rsid w:val="009C0263"/>
    <w:rsid w:val="009C0886"/>
    <w:rsid w:val="009C0939"/>
    <w:rsid w:val="009C098D"/>
    <w:rsid w:val="009C1147"/>
    <w:rsid w:val="009C1221"/>
    <w:rsid w:val="009C14E2"/>
    <w:rsid w:val="009C17FB"/>
    <w:rsid w:val="009C2947"/>
    <w:rsid w:val="009C340B"/>
    <w:rsid w:val="009C3914"/>
    <w:rsid w:val="009C3F6C"/>
    <w:rsid w:val="009C414E"/>
    <w:rsid w:val="009C4906"/>
    <w:rsid w:val="009C4C06"/>
    <w:rsid w:val="009C4DB8"/>
    <w:rsid w:val="009C5087"/>
    <w:rsid w:val="009C52B1"/>
    <w:rsid w:val="009C5EFE"/>
    <w:rsid w:val="009C63C2"/>
    <w:rsid w:val="009C68E2"/>
    <w:rsid w:val="009C6CD6"/>
    <w:rsid w:val="009C6E13"/>
    <w:rsid w:val="009C7440"/>
    <w:rsid w:val="009C795A"/>
    <w:rsid w:val="009D0882"/>
    <w:rsid w:val="009D0EC2"/>
    <w:rsid w:val="009D0EE3"/>
    <w:rsid w:val="009D16CB"/>
    <w:rsid w:val="009D23D6"/>
    <w:rsid w:val="009D2855"/>
    <w:rsid w:val="009D29AC"/>
    <w:rsid w:val="009D2CA4"/>
    <w:rsid w:val="009D312F"/>
    <w:rsid w:val="009D32A9"/>
    <w:rsid w:val="009D388F"/>
    <w:rsid w:val="009D3D32"/>
    <w:rsid w:val="009D406A"/>
    <w:rsid w:val="009D419C"/>
    <w:rsid w:val="009D432A"/>
    <w:rsid w:val="009D4E1C"/>
    <w:rsid w:val="009D50B1"/>
    <w:rsid w:val="009D55EF"/>
    <w:rsid w:val="009D5963"/>
    <w:rsid w:val="009D5B72"/>
    <w:rsid w:val="009D5E56"/>
    <w:rsid w:val="009D5ED6"/>
    <w:rsid w:val="009D60EA"/>
    <w:rsid w:val="009D657F"/>
    <w:rsid w:val="009D6587"/>
    <w:rsid w:val="009D685F"/>
    <w:rsid w:val="009D6C52"/>
    <w:rsid w:val="009D6C85"/>
    <w:rsid w:val="009D766B"/>
    <w:rsid w:val="009D7A65"/>
    <w:rsid w:val="009D7DE7"/>
    <w:rsid w:val="009D7ED9"/>
    <w:rsid w:val="009D7F63"/>
    <w:rsid w:val="009E0508"/>
    <w:rsid w:val="009E0634"/>
    <w:rsid w:val="009E0B83"/>
    <w:rsid w:val="009E0BB3"/>
    <w:rsid w:val="009E0DE4"/>
    <w:rsid w:val="009E1D8F"/>
    <w:rsid w:val="009E1E21"/>
    <w:rsid w:val="009E1F0F"/>
    <w:rsid w:val="009E21D5"/>
    <w:rsid w:val="009E23C2"/>
    <w:rsid w:val="009E240C"/>
    <w:rsid w:val="009E27C5"/>
    <w:rsid w:val="009E29D2"/>
    <w:rsid w:val="009E2A8B"/>
    <w:rsid w:val="009E2F53"/>
    <w:rsid w:val="009E3B3A"/>
    <w:rsid w:val="009E3F33"/>
    <w:rsid w:val="009E4096"/>
    <w:rsid w:val="009E429E"/>
    <w:rsid w:val="009E479A"/>
    <w:rsid w:val="009E4A1F"/>
    <w:rsid w:val="009E53B8"/>
    <w:rsid w:val="009E5404"/>
    <w:rsid w:val="009E58E8"/>
    <w:rsid w:val="009E5B0C"/>
    <w:rsid w:val="009E5C37"/>
    <w:rsid w:val="009E5C98"/>
    <w:rsid w:val="009E604C"/>
    <w:rsid w:val="009E6935"/>
    <w:rsid w:val="009E6FE9"/>
    <w:rsid w:val="009F0A28"/>
    <w:rsid w:val="009F0A6A"/>
    <w:rsid w:val="009F0CD6"/>
    <w:rsid w:val="009F1329"/>
    <w:rsid w:val="009F152F"/>
    <w:rsid w:val="009F1746"/>
    <w:rsid w:val="009F1BCA"/>
    <w:rsid w:val="009F1F82"/>
    <w:rsid w:val="009F27ED"/>
    <w:rsid w:val="009F2A5A"/>
    <w:rsid w:val="009F2CE8"/>
    <w:rsid w:val="009F2E56"/>
    <w:rsid w:val="009F30F5"/>
    <w:rsid w:val="009F31BC"/>
    <w:rsid w:val="009F3DEE"/>
    <w:rsid w:val="009F4290"/>
    <w:rsid w:val="009F4429"/>
    <w:rsid w:val="009F4B10"/>
    <w:rsid w:val="009F4C61"/>
    <w:rsid w:val="009F4DFF"/>
    <w:rsid w:val="009F4F2F"/>
    <w:rsid w:val="009F568A"/>
    <w:rsid w:val="009F56AB"/>
    <w:rsid w:val="009F57EA"/>
    <w:rsid w:val="009F5995"/>
    <w:rsid w:val="009F5FB6"/>
    <w:rsid w:val="009F63A7"/>
    <w:rsid w:val="009F66F9"/>
    <w:rsid w:val="009F6725"/>
    <w:rsid w:val="009F6B75"/>
    <w:rsid w:val="009F6F4D"/>
    <w:rsid w:val="009F7210"/>
    <w:rsid w:val="009F7292"/>
    <w:rsid w:val="009F784D"/>
    <w:rsid w:val="009F78BE"/>
    <w:rsid w:val="009F79A0"/>
    <w:rsid w:val="00A00580"/>
    <w:rsid w:val="00A00695"/>
    <w:rsid w:val="00A00A66"/>
    <w:rsid w:val="00A00ACA"/>
    <w:rsid w:val="00A010AF"/>
    <w:rsid w:val="00A01DA7"/>
    <w:rsid w:val="00A028FD"/>
    <w:rsid w:val="00A02E8E"/>
    <w:rsid w:val="00A03429"/>
    <w:rsid w:val="00A0350F"/>
    <w:rsid w:val="00A03989"/>
    <w:rsid w:val="00A03CB8"/>
    <w:rsid w:val="00A03D1D"/>
    <w:rsid w:val="00A03D26"/>
    <w:rsid w:val="00A03EFC"/>
    <w:rsid w:val="00A040F1"/>
    <w:rsid w:val="00A0414C"/>
    <w:rsid w:val="00A04191"/>
    <w:rsid w:val="00A04279"/>
    <w:rsid w:val="00A04868"/>
    <w:rsid w:val="00A04BFA"/>
    <w:rsid w:val="00A04D2A"/>
    <w:rsid w:val="00A04EE7"/>
    <w:rsid w:val="00A050ED"/>
    <w:rsid w:val="00A052AA"/>
    <w:rsid w:val="00A052EC"/>
    <w:rsid w:val="00A0573F"/>
    <w:rsid w:val="00A05828"/>
    <w:rsid w:val="00A05CDD"/>
    <w:rsid w:val="00A0681B"/>
    <w:rsid w:val="00A06919"/>
    <w:rsid w:val="00A06A00"/>
    <w:rsid w:val="00A06F8F"/>
    <w:rsid w:val="00A07536"/>
    <w:rsid w:val="00A07ED1"/>
    <w:rsid w:val="00A106FF"/>
    <w:rsid w:val="00A1080A"/>
    <w:rsid w:val="00A10CB2"/>
    <w:rsid w:val="00A10CCC"/>
    <w:rsid w:val="00A11418"/>
    <w:rsid w:val="00A11661"/>
    <w:rsid w:val="00A11D9F"/>
    <w:rsid w:val="00A1317C"/>
    <w:rsid w:val="00A13551"/>
    <w:rsid w:val="00A1375F"/>
    <w:rsid w:val="00A13BEB"/>
    <w:rsid w:val="00A13F37"/>
    <w:rsid w:val="00A154CC"/>
    <w:rsid w:val="00A1598A"/>
    <w:rsid w:val="00A15E8E"/>
    <w:rsid w:val="00A161AA"/>
    <w:rsid w:val="00A161D4"/>
    <w:rsid w:val="00A16592"/>
    <w:rsid w:val="00A16E43"/>
    <w:rsid w:val="00A1702A"/>
    <w:rsid w:val="00A1719A"/>
    <w:rsid w:val="00A1762F"/>
    <w:rsid w:val="00A1772E"/>
    <w:rsid w:val="00A17A4C"/>
    <w:rsid w:val="00A202DC"/>
    <w:rsid w:val="00A20873"/>
    <w:rsid w:val="00A20962"/>
    <w:rsid w:val="00A211AA"/>
    <w:rsid w:val="00A212DF"/>
    <w:rsid w:val="00A217F5"/>
    <w:rsid w:val="00A21885"/>
    <w:rsid w:val="00A21913"/>
    <w:rsid w:val="00A22270"/>
    <w:rsid w:val="00A228A7"/>
    <w:rsid w:val="00A2290C"/>
    <w:rsid w:val="00A238CC"/>
    <w:rsid w:val="00A23913"/>
    <w:rsid w:val="00A23E6D"/>
    <w:rsid w:val="00A240B9"/>
    <w:rsid w:val="00A24508"/>
    <w:rsid w:val="00A24AD0"/>
    <w:rsid w:val="00A24B3A"/>
    <w:rsid w:val="00A24C9C"/>
    <w:rsid w:val="00A24CBB"/>
    <w:rsid w:val="00A24E08"/>
    <w:rsid w:val="00A2535D"/>
    <w:rsid w:val="00A25FEF"/>
    <w:rsid w:val="00A26186"/>
    <w:rsid w:val="00A26354"/>
    <w:rsid w:val="00A269AA"/>
    <w:rsid w:val="00A2742B"/>
    <w:rsid w:val="00A27619"/>
    <w:rsid w:val="00A27620"/>
    <w:rsid w:val="00A27749"/>
    <w:rsid w:val="00A30050"/>
    <w:rsid w:val="00A30418"/>
    <w:rsid w:val="00A30713"/>
    <w:rsid w:val="00A309B4"/>
    <w:rsid w:val="00A30CEC"/>
    <w:rsid w:val="00A3150C"/>
    <w:rsid w:val="00A3154D"/>
    <w:rsid w:val="00A31A7B"/>
    <w:rsid w:val="00A31FFB"/>
    <w:rsid w:val="00A326C9"/>
    <w:rsid w:val="00A327BE"/>
    <w:rsid w:val="00A3365E"/>
    <w:rsid w:val="00A3367F"/>
    <w:rsid w:val="00A33BD2"/>
    <w:rsid w:val="00A34259"/>
    <w:rsid w:val="00A3459D"/>
    <w:rsid w:val="00A346A5"/>
    <w:rsid w:val="00A34702"/>
    <w:rsid w:val="00A34A5C"/>
    <w:rsid w:val="00A35539"/>
    <w:rsid w:val="00A358CD"/>
    <w:rsid w:val="00A35C94"/>
    <w:rsid w:val="00A361CB"/>
    <w:rsid w:val="00A3639D"/>
    <w:rsid w:val="00A36C9C"/>
    <w:rsid w:val="00A36DB7"/>
    <w:rsid w:val="00A37465"/>
    <w:rsid w:val="00A3784E"/>
    <w:rsid w:val="00A3793A"/>
    <w:rsid w:val="00A4017F"/>
    <w:rsid w:val="00A40201"/>
    <w:rsid w:val="00A40230"/>
    <w:rsid w:val="00A408BF"/>
    <w:rsid w:val="00A411B4"/>
    <w:rsid w:val="00A41349"/>
    <w:rsid w:val="00A41DD3"/>
    <w:rsid w:val="00A42288"/>
    <w:rsid w:val="00A43A30"/>
    <w:rsid w:val="00A44133"/>
    <w:rsid w:val="00A44425"/>
    <w:rsid w:val="00A44436"/>
    <w:rsid w:val="00A44592"/>
    <w:rsid w:val="00A44714"/>
    <w:rsid w:val="00A449E3"/>
    <w:rsid w:val="00A44A5D"/>
    <w:rsid w:val="00A44C26"/>
    <w:rsid w:val="00A461FC"/>
    <w:rsid w:val="00A4628B"/>
    <w:rsid w:val="00A46536"/>
    <w:rsid w:val="00A46637"/>
    <w:rsid w:val="00A46FFA"/>
    <w:rsid w:val="00A47F6A"/>
    <w:rsid w:val="00A5020F"/>
    <w:rsid w:val="00A5076C"/>
    <w:rsid w:val="00A50A40"/>
    <w:rsid w:val="00A50F57"/>
    <w:rsid w:val="00A5273B"/>
    <w:rsid w:val="00A52A8E"/>
    <w:rsid w:val="00A533A1"/>
    <w:rsid w:val="00A537D1"/>
    <w:rsid w:val="00A5421C"/>
    <w:rsid w:val="00A54746"/>
    <w:rsid w:val="00A54BD7"/>
    <w:rsid w:val="00A54D62"/>
    <w:rsid w:val="00A54DDD"/>
    <w:rsid w:val="00A55067"/>
    <w:rsid w:val="00A553F1"/>
    <w:rsid w:val="00A56D76"/>
    <w:rsid w:val="00A577B4"/>
    <w:rsid w:val="00A57973"/>
    <w:rsid w:val="00A57BEF"/>
    <w:rsid w:val="00A57E12"/>
    <w:rsid w:val="00A57E51"/>
    <w:rsid w:val="00A57FC3"/>
    <w:rsid w:val="00A6002A"/>
    <w:rsid w:val="00A60416"/>
    <w:rsid w:val="00A605CA"/>
    <w:rsid w:val="00A60741"/>
    <w:rsid w:val="00A608AB"/>
    <w:rsid w:val="00A60BD2"/>
    <w:rsid w:val="00A60E8A"/>
    <w:rsid w:val="00A60FAE"/>
    <w:rsid w:val="00A610E0"/>
    <w:rsid w:val="00A6150F"/>
    <w:rsid w:val="00A62935"/>
    <w:rsid w:val="00A62A29"/>
    <w:rsid w:val="00A62AD0"/>
    <w:rsid w:val="00A6328C"/>
    <w:rsid w:val="00A63392"/>
    <w:rsid w:val="00A634C8"/>
    <w:rsid w:val="00A63DDE"/>
    <w:rsid w:val="00A63EA7"/>
    <w:rsid w:val="00A63F7F"/>
    <w:rsid w:val="00A64620"/>
    <w:rsid w:val="00A64CCC"/>
    <w:rsid w:val="00A65A71"/>
    <w:rsid w:val="00A65C6E"/>
    <w:rsid w:val="00A65C8E"/>
    <w:rsid w:val="00A66361"/>
    <w:rsid w:val="00A667D8"/>
    <w:rsid w:val="00A66A99"/>
    <w:rsid w:val="00A66C6C"/>
    <w:rsid w:val="00A67256"/>
    <w:rsid w:val="00A672C4"/>
    <w:rsid w:val="00A672FF"/>
    <w:rsid w:val="00A6742C"/>
    <w:rsid w:val="00A674D1"/>
    <w:rsid w:val="00A675F0"/>
    <w:rsid w:val="00A67788"/>
    <w:rsid w:val="00A67B8D"/>
    <w:rsid w:val="00A70535"/>
    <w:rsid w:val="00A711F4"/>
    <w:rsid w:val="00A713E6"/>
    <w:rsid w:val="00A71494"/>
    <w:rsid w:val="00A71B73"/>
    <w:rsid w:val="00A72E43"/>
    <w:rsid w:val="00A7336C"/>
    <w:rsid w:val="00A73382"/>
    <w:rsid w:val="00A734B0"/>
    <w:rsid w:val="00A734EE"/>
    <w:rsid w:val="00A73798"/>
    <w:rsid w:val="00A737AA"/>
    <w:rsid w:val="00A737D2"/>
    <w:rsid w:val="00A738A9"/>
    <w:rsid w:val="00A7391F"/>
    <w:rsid w:val="00A73A95"/>
    <w:rsid w:val="00A73B44"/>
    <w:rsid w:val="00A74267"/>
    <w:rsid w:val="00A751E6"/>
    <w:rsid w:val="00A756AE"/>
    <w:rsid w:val="00A75978"/>
    <w:rsid w:val="00A75AD7"/>
    <w:rsid w:val="00A76000"/>
    <w:rsid w:val="00A761B3"/>
    <w:rsid w:val="00A7681F"/>
    <w:rsid w:val="00A802B1"/>
    <w:rsid w:val="00A80568"/>
    <w:rsid w:val="00A8066B"/>
    <w:rsid w:val="00A8074F"/>
    <w:rsid w:val="00A816A3"/>
    <w:rsid w:val="00A81A66"/>
    <w:rsid w:val="00A81AFE"/>
    <w:rsid w:val="00A81CF2"/>
    <w:rsid w:val="00A82124"/>
    <w:rsid w:val="00A82239"/>
    <w:rsid w:val="00A82579"/>
    <w:rsid w:val="00A825F3"/>
    <w:rsid w:val="00A828C5"/>
    <w:rsid w:val="00A82AC0"/>
    <w:rsid w:val="00A82D53"/>
    <w:rsid w:val="00A83298"/>
    <w:rsid w:val="00A839D9"/>
    <w:rsid w:val="00A83C79"/>
    <w:rsid w:val="00A83DBD"/>
    <w:rsid w:val="00A83EB5"/>
    <w:rsid w:val="00A83F23"/>
    <w:rsid w:val="00A83F48"/>
    <w:rsid w:val="00A84476"/>
    <w:rsid w:val="00A845BD"/>
    <w:rsid w:val="00A84AB5"/>
    <w:rsid w:val="00A85003"/>
    <w:rsid w:val="00A854DE"/>
    <w:rsid w:val="00A85572"/>
    <w:rsid w:val="00A856C5"/>
    <w:rsid w:val="00A85741"/>
    <w:rsid w:val="00A85808"/>
    <w:rsid w:val="00A85F2C"/>
    <w:rsid w:val="00A86443"/>
    <w:rsid w:val="00A86E51"/>
    <w:rsid w:val="00A86F1F"/>
    <w:rsid w:val="00A87670"/>
    <w:rsid w:val="00A879BE"/>
    <w:rsid w:val="00A87AC0"/>
    <w:rsid w:val="00A9041A"/>
    <w:rsid w:val="00A9074C"/>
    <w:rsid w:val="00A90DB6"/>
    <w:rsid w:val="00A913B4"/>
    <w:rsid w:val="00A914D7"/>
    <w:rsid w:val="00A91B33"/>
    <w:rsid w:val="00A91C18"/>
    <w:rsid w:val="00A91CA5"/>
    <w:rsid w:val="00A91CC2"/>
    <w:rsid w:val="00A9227A"/>
    <w:rsid w:val="00A93044"/>
    <w:rsid w:val="00A93470"/>
    <w:rsid w:val="00A93795"/>
    <w:rsid w:val="00A94FDC"/>
    <w:rsid w:val="00A9515A"/>
    <w:rsid w:val="00A952C1"/>
    <w:rsid w:val="00A95633"/>
    <w:rsid w:val="00A9571F"/>
    <w:rsid w:val="00A95724"/>
    <w:rsid w:val="00A9580C"/>
    <w:rsid w:val="00A95A3E"/>
    <w:rsid w:val="00A95B11"/>
    <w:rsid w:val="00A96516"/>
    <w:rsid w:val="00A9656E"/>
    <w:rsid w:val="00A9661F"/>
    <w:rsid w:val="00A9671A"/>
    <w:rsid w:val="00A9697E"/>
    <w:rsid w:val="00A96997"/>
    <w:rsid w:val="00A96BE9"/>
    <w:rsid w:val="00A96D1C"/>
    <w:rsid w:val="00A97651"/>
    <w:rsid w:val="00AA01F0"/>
    <w:rsid w:val="00AA04BE"/>
    <w:rsid w:val="00AA0568"/>
    <w:rsid w:val="00AA06BC"/>
    <w:rsid w:val="00AA0981"/>
    <w:rsid w:val="00AA1060"/>
    <w:rsid w:val="00AA1ADC"/>
    <w:rsid w:val="00AA1C85"/>
    <w:rsid w:val="00AA2316"/>
    <w:rsid w:val="00AA2718"/>
    <w:rsid w:val="00AA3481"/>
    <w:rsid w:val="00AA3C9F"/>
    <w:rsid w:val="00AA532A"/>
    <w:rsid w:val="00AA5523"/>
    <w:rsid w:val="00AA590C"/>
    <w:rsid w:val="00AA59C0"/>
    <w:rsid w:val="00AA5BCC"/>
    <w:rsid w:val="00AA5C33"/>
    <w:rsid w:val="00AA5FAA"/>
    <w:rsid w:val="00AA5FCB"/>
    <w:rsid w:val="00AA6482"/>
    <w:rsid w:val="00AA6A7C"/>
    <w:rsid w:val="00AA6E55"/>
    <w:rsid w:val="00AA6E86"/>
    <w:rsid w:val="00AB0681"/>
    <w:rsid w:val="00AB0913"/>
    <w:rsid w:val="00AB0D08"/>
    <w:rsid w:val="00AB0D9A"/>
    <w:rsid w:val="00AB135A"/>
    <w:rsid w:val="00AB15E6"/>
    <w:rsid w:val="00AB1B6C"/>
    <w:rsid w:val="00AB1CC9"/>
    <w:rsid w:val="00AB2351"/>
    <w:rsid w:val="00AB2DF3"/>
    <w:rsid w:val="00AB3049"/>
    <w:rsid w:val="00AB3329"/>
    <w:rsid w:val="00AB3396"/>
    <w:rsid w:val="00AB3529"/>
    <w:rsid w:val="00AB3993"/>
    <w:rsid w:val="00AB39EA"/>
    <w:rsid w:val="00AB3C58"/>
    <w:rsid w:val="00AB3FE2"/>
    <w:rsid w:val="00AB47D1"/>
    <w:rsid w:val="00AB4B3A"/>
    <w:rsid w:val="00AB4EDA"/>
    <w:rsid w:val="00AB55E0"/>
    <w:rsid w:val="00AB589D"/>
    <w:rsid w:val="00AB5A1B"/>
    <w:rsid w:val="00AB5F73"/>
    <w:rsid w:val="00AB6896"/>
    <w:rsid w:val="00AB693C"/>
    <w:rsid w:val="00AB6EC5"/>
    <w:rsid w:val="00AC02A1"/>
    <w:rsid w:val="00AC0AE0"/>
    <w:rsid w:val="00AC0DDE"/>
    <w:rsid w:val="00AC0EAB"/>
    <w:rsid w:val="00AC113D"/>
    <w:rsid w:val="00AC135A"/>
    <w:rsid w:val="00AC13AF"/>
    <w:rsid w:val="00AC1ECF"/>
    <w:rsid w:val="00AC1F3D"/>
    <w:rsid w:val="00AC1F75"/>
    <w:rsid w:val="00AC1FE8"/>
    <w:rsid w:val="00AC24B5"/>
    <w:rsid w:val="00AC292D"/>
    <w:rsid w:val="00AC2CCE"/>
    <w:rsid w:val="00AC3040"/>
    <w:rsid w:val="00AC3154"/>
    <w:rsid w:val="00AC4BB7"/>
    <w:rsid w:val="00AC57FD"/>
    <w:rsid w:val="00AC5AB0"/>
    <w:rsid w:val="00AC6581"/>
    <w:rsid w:val="00AC6E50"/>
    <w:rsid w:val="00AC6FFA"/>
    <w:rsid w:val="00AC70E4"/>
    <w:rsid w:val="00AC7621"/>
    <w:rsid w:val="00AC76B1"/>
    <w:rsid w:val="00AC7747"/>
    <w:rsid w:val="00AC7E15"/>
    <w:rsid w:val="00AD0266"/>
    <w:rsid w:val="00AD07E2"/>
    <w:rsid w:val="00AD16CB"/>
    <w:rsid w:val="00AD1AAF"/>
    <w:rsid w:val="00AD2134"/>
    <w:rsid w:val="00AD234A"/>
    <w:rsid w:val="00AD27E9"/>
    <w:rsid w:val="00AD2AB4"/>
    <w:rsid w:val="00AD2D5A"/>
    <w:rsid w:val="00AD2E3F"/>
    <w:rsid w:val="00AD3AB8"/>
    <w:rsid w:val="00AD3B83"/>
    <w:rsid w:val="00AD3E6A"/>
    <w:rsid w:val="00AD3E78"/>
    <w:rsid w:val="00AD411A"/>
    <w:rsid w:val="00AD41A1"/>
    <w:rsid w:val="00AD52B8"/>
    <w:rsid w:val="00AD53AB"/>
    <w:rsid w:val="00AD5432"/>
    <w:rsid w:val="00AD5562"/>
    <w:rsid w:val="00AD5579"/>
    <w:rsid w:val="00AD5789"/>
    <w:rsid w:val="00AD57D6"/>
    <w:rsid w:val="00AD58B5"/>
    <w:rsid w:val="00AD59C9"/>
    <w:rsid w:val="00AD5C83"/>
    <w:rsid w:val="00AD5D13"/>
    <w:rsid w:val="00AD5D29"/>
    <w:rsid w:val="00AD5E08"/>
    <w:rsid w:val="00AD5E82"/>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325"/>
    <w:rsid w:val="00AE2AEC"/>
    <w:rsid w:val="00AE2E88"/>
    <w:rsid w:val="00AE3F87"/>
    <w:rsid w:val="00AE5044"/>
    <w:rsid w:val="00AE52E8"/>
    <w:rsid w:val="00AE5A8F"/>
    <w:rsid w:val="00AE5FAD"/>
    <w:rsid w:val="00AE6114"/>
    <w:rsid w:val="00AE6793"/>
    <w:rsid w:val="00AE7005"/>
    <w:rsid w:val="00AE75F5"/>
    <w:rsid w:val="00AE7CC2"/>
    <w:rsid w:val="00AE7D12"/>
    <w:rsid w:val="00AE7DCC"/>
    <w:rsid w:val="00AF0521"/>
    <w:rsid w:val="00AF0747"/>
    <w:rsid w:val="00AF0A84"/>
    <w:rsid w:val="00AF11CC"/>
    <w:rsid w:val="00AF164C"/>
    <w:rsid w:val="00AF1FF2"/>
    <w:rsid w:val="00AF24D9"/>
    <w:rsid w:val="00AF24EB"/>
    <w:rsid w:val="00AF3DAC"/>
    <w:rsid w:val="00AF40C8"/>
    <w:rsid w:val="00AF467A"/>
    <w:rsid w:val="00AF476F"/>
    <w:rsid w:val="00AF4B3F"/>
    <w:rsid w:val="00AF4CE5"/>
    <w:rsid w:val="00AF4E5E"/>
    <w:rsid w:val="00AF5079"/>
    <w:rsid w:val="00AF5881"/>
    <w:rsid w:val="00AF619C"/>
    <w:rsid w:val="00AF635C"/>
    <w:rsid w:val="00AF66F8"/>
    <w:rsid w:val="00AF6F35"/>
    <w:rsid w:val="00AF7279"/>
    <w:rsid w:val="00AF77DB"/>
    <w:rsid w:val="00B00188"/>
    <w:rsid w:val="00B00944"/>
    <w:rsid w:val="00B00D5D"/>
    <w:rsid w:val="00B00E0D"/>
    <w:rsid w:val="00B0190A"/>
    <w:rsid w:val="00B0190C"/>
    <w:rsid w:val="00B01DCE"/>
    <w:rsid w:val="00B01E0C"/>
    <w:rsid w:val="00B024C5"/>
    <w:rsid w:val="00B02AF6"/>
    <w:rsid w:val="00B02F35"/>
    <w:rsid w:val="00B03535"/>
    <w:rsid w:val="00B037E1"/>
    <w:rsid w:val="00B04438"/>
    <w:rsid w:val="00B044F5"/>
    <w:rsid w:val="00B04BC5"/>
    <w:rsid w:val="00B05451"/>
    <w:rsid w:val="00B05A18"/>
    <w:rsid w:val="00B05D15"/>
    <w:rsid w:val="00B067E1"/>
    <w:rsid w:val="00B06D25"/>
    <w:rsid w:val="00B07713"/>
    <w:rsid w:val="00B1000B"/>
    <w:rsid w:val="00B10150"/>
    <w:rsid w:val="00B10CAF"/>
    <w:rsid w:val="00B1101C"/>
    <w:rsid w:val="00B112E5"/>
    <w:rsid w:val="00B1153F"/>
    <w:rsid w:val="00B11D33"/>
    <w:rsid w:val="00B12249"/>
    <w:rsid w:val="00B124A8"/>
    <w:rsid w:val="00B12976"/>
    <w:rsid w:val="00B129BA"/>
    <w:rsid w:val="00B12BFA"/>
    <w:rsid w:val="00B12BFB"/>
    <w:rsid w:val="00B12C89"/>
    <w:rsid w:val="00B12D7E"/>
    <w:rsid w:val="00B12E52"/>
    <w:rsid w:val="00B1319C"/>
    <w:rsid w:val="00B13305"/>
    <w:rsid w:val="00B1362E"/>
    <w:rsid w:val="00B13755"/>
    <w:rsid w:val="00B13C61"/>
    <w:rsid w:val="00B13C9A"/>
    <w:rsid w:val="00B1421C"/>
    <w:rsid w:val="00B147A5"/>
    <w:rsid w:val="00B14FDB"/>
    <w:rsid w:val="00B1502F"/>
    <w:rsid w:val="00B1516C"/>
    <w:rsid w:val="00B15F58"/>
    <w:rsid w:val="00B16067"/>
    <w:rsid w:val="00B1667C"/>
    <w:rsid w:val="00B1693B"/>
    <w:rsid w:val="00B17102"/>
    <w:rsid w:val="00B17D1C"/>
    <w:rsid w:val="00B20289"/>
    <w:rsid w:val="00B2067D"/>
    <w:rsid w:val="00B20754"/>
    <w:rsid w:val="00B20785"/>
    <w:rsid w:val="00B217EE"/>
    <w:rsid w:val="00B21875"/>
    <w:rsid w:val="00B219B5"/>
    <w:rsid w:val="00B21F97"/>
    <w:rsid w:val="00B22053"/>
    <w:rsid w:val="00B222A0"/>
    <w:rsid w:val="00B223ED"/>
    <w:rsid w:val="00B224FF"/>
    <w:rsid w:val="00B2259B"/>
    <w:rsid w:val="00B22724"/>
    <w:rsid w:val="00B238EE"/>
    <w:rsid w:val="00B23943"/>
    <w:rsid w:val="00B23AC8"/>
    <w:rsid w:val="00B23BB8"/>
    <w:rsid w:val="00B23BCD"/>
    <w:rsid w:val="00B2422C"/>
    <w:rsid w:val="00B243CB"/>
    <w:rsid w:val="00B2452D"/>
    <w:rsid w:val="00B24827"/>
    <w:rsid w:val="00B24995"/>
    <w:rsid w:val="00B25894"/>
    <w:rsid w:val="00B25992"/>
    <w:rsid w:val="00B25E05"/>
    <w:rsid w:val="00B25F75"/>
    <w:rsid w:val="00B261BA"/>
    <w:rsid w:val="00B26337"/>
    <w:rsid w:val="00B26AB7"/>
    <w:rsid w:val="00B26B5C"/>
    <w:rsid w:val="00B26D11"/>
    <w:rsid w:val="00B26D31"/>
    <w:rsid w:val="00B270D6"/>
    <w:rsid w:val="00B27108"/>
    <w:rsid w:val="00B275B2"/>
    <w:rsid w:val="00B27B38"/>
    <w:rsid w:val="00B30659"/>
    <w:rsid w:val="00B3087A"/>
    <w:rsid w:val="00B30F80"/>
    <w:rsid w:val="00B3113C"/>
    <w:rsid w:val="00B318C6"/>
    <w:rsid w:val="00B32509"/>
    <w:rsid w:val="00B33312"/>
    <w:rsid w:val="00B33892"/>
    <w:rsid w:val="00B344E8"/>
    <w:rsid w:val="00B34D9C"/>
    <w:rsid w:val="00B351B9"/>
    <w:rsid w:val="00B35408"/>
    <w:rsid w:val="00B3605D"/>
    <w:rsid w:val="00B3675D"/>
    <w:rsid w:val="00B367F2"/>
    <w:rsid w:val="00B36B06"/>
    <w:rsid w:val="00B36F24"/>
    <w:rsid w:val="00B3797D"/>
    <w:rsid w:val="00B37F6D"/>
    <w:rsid w:val="00B40210"/>
    <w:rsid w:val="00B409AD"/>
    <w:rsid w:val="00B41557"/>
    <w:rsid w:val="00B4244B"/>
    <w:rsid w:val="00B42C95"/>
    <w:rsid w:val="00B42CEB"/>
    <w:rsid w:val="00B4332C"/>
    <w:rsid w:val="00B43943"/>
    <w:rsid w:val="00B43B92"/>
    <w:rsid w:val="00B43CC5"/>
    <w:rsid w:val="00B4406D"/>
    <w:rsid w:val="00B445BA"/>
    <w:rsid w:val="00B446A5"/>
    <w:rsid w:val="00B449FC"/>
    <w:rsid w:val="00B44AFF"/>
    <w:rsid w:val="00B461DD"/>
    <w:rsid w:val="00B46555"/>
    <w:rsid w:val="00B475C9"/>
    <w:rsid w:val="00B478AC"/>
    <w:rsid w:val="00B50230"/>
    <w:rsid w:val="00B50275"/>
    <w:rsid w:val="00B50459"/>
    <w:rsid w:val="00B50E09"/>
    <w:rsid w:val="00B51264"/>
    <w:rsid w:val="00B514D1"/>
    <w:rsid w:val="00B5151E"/>
    <w:rsid w:val="00B51B03"/>
    <w:rsid w:val="00B51C6B"/>
    <w:rsid w:val="00B51E89"/>
    <w:rsid w:val="00B525C0"/>
    <w:rsid w:val="00B525F3"/>
    <w:rsid w:val="00B52BB0"/>
    <w:rsid w:val="00B52C8A"/>
    <w:rsid w:val="00B53445"/>
    <w:rsid w:val="00B536C0"/>
    <w:rsid w:val="00B53F45"/>
    <w:rsid w:val="00B54364"/>
    <w:rsid w:val="00B54ADA"/>
    <w:rsid w:val="00B54F5B"/>
    <w:rsid w:val="00B55477"/>
    <w:rsid w:val="00B5584A"/>
    <w:rsid w:val="00B55870"/>
    <w:rsid w:val="00B56136"/>
    <w:rsid w:val="00B564A1"/>
    <w:rsid w:val="00B566B0"/>
    <w:rsid w:val="00B56763"/>
    <w:rsid w:val="00B56C8E"/>
    <w:rsid w:val="00B56D6B"/>
    <w:rsid w:val="00B572EF"/>
    <w:rsid w:val="00B573C4"/>
    <w:rsid w:val="00B57471"/>
    <w:rsid w:val="00B57A88"/>
    <w:rsid w:val="00B57F52"/>
    <w:rsid w:val="00B602F5"/>
    <w:rsid w:val="00B60622"/>
    <w:rsid w:val="00B60C55"/>
    <w:rsid w:val="00B60D5F"/>
    <w:rsid w:val="00B60FBA"/>
    <w:rsid w:val="00B616BA"/>
    <w:rsid w:val="00B61865"/>
    <w:rsid w:val="00B61902"/>
    <w:rsid w:val="00B62003"/>
    <w:rsid w:val="00B6248F"/>
    <w:rsid w:val="00B62895"/>
    <w:rsid w:val="00B632A3"/>
    <w:rsid w:val="00B6346F"/>
    <w:rsid w:val="00B638A9"/>
    <w:rsid w:val="00B64838"/>
    <w:rsid w:val="00B64E8A"/>
    <w:rsid w:val="00B6511E"/>
    <w:rsid w:val="00B6538B"/>
    <w:rsid w:val="00B65522"/>
    <w:rsid w:val="00B659E3"/>
    <w:rsid w:val="00B66541"/>
    <w:rsid w:val="00B66982"/>
    <w:rsid w:val="00B66B8D"/>
    <w:rsid w:val="00B66C6C"/>
    <w:rsid w:val="00B670CC"/>
    <w:rsid w:val="00B67265"/>
    <w:rsid w:val="00B67818"/>
    <w:rsid w:val="00B67A31"/>
    <w:rsid w:val="00B67CE8"/>
    <w:rsid w:val="00B67E15"/>
    <w:rsid w:val="00B67E94"/>
    <w:rsid w:val="00B70097"/>
    <w:rsid w:val="00B703A8"/>
    <w:rsid w:val="00B70613"/>
    <w:rsid w:val="00B71474"/>
    <w:rsid w:val="00B72042"/>
    <w:rsid w:val="00B7214D"/>
    <w:rsid w:val="00B72499"/>
    <w:rsid w:val="00B72556"/>
    <w:rsid w:val="00B72CD0"/>
    <w:rsid w:val="00B732AE"/>
    <w:rsid w:val="00B73527"/>
    <w:rsid w:val="00B73EC8"/>
    <w:rsid w:val="00B73F1D"/>
    <w:rsid w:val="00B73F34"/>
    <w:rsid w:val="00B74721"/>
    <w:rsid w:val="00B74801"/>
    <w:rsid w:val="00B74A96"/>
    <w:rsid w:val="00B74D91"/>
    <w:rsid w:val="00B74ED3"/>
    <w:rsid w:val="00B75161"/>
    <w:rsid w:val="00B7605C"/>
    <w:rsid w:val="00B760D4"/>
    <w:rsid w:val="00B763D2"/>
    <w:rsid w:val="00B77BC5"/>
    <w:rsid w:val="00B77EFE"/>
    <w:rsid w:val="00B8070C"/>
    <w:rsid w:val="00B80975"/>
    <w:rsid w:val="00B80D94"/>
    <w:rsid w:val="00B81188"/>
    <w:rsid w:val="00B81C59"/>
    <w:rsid w:val="00B82168"/>
    <w:rsid w:val="00B82292"/>
    <w:rsid w:val="00B8285B"/>
    <w:rsid w:val="00B82961"/>
    <w:rsid w:val="00B82B66"/>
    <w:rsid w:val="00B83092"/>
    <w:rsid w:val="00B83300"/>
    <w:rsid w:val="00B83528"/>
    <w:rsid w:val="00B8365F"/>
    <w:rsid w:val="00B83720"/>
    <w:rsid w:val="00B8405E"/>
    <w:rsid w:val="00B8471E"/>
    <w:rsid w:val="00B8478F"/>
    <w:rsid w:val="00B84A16"/>
    <w:rsid w:val="00B8590E"/>
    <w:rsid w:val="00B85F6E"/>
    <w:rsid w:val="00B85FF1"/>
    <w:rsid w:val="00B8602D"/>
    <w:rsid w:val="00B8656C"/>
    <w:rsid w:val="00B866FC"/>
    <w:rsid w:val="00B86ABD"/>
    <w:rsid w:val="00B86CAC"/>
    <w:rsid w:val="00B86E56"/>
    <w:rsid w:val="00B86F16"/>
    <w:rsid w:val="00B8756C"/>
    <w:rsid w:val="00B87B0D"/>
    <w:rsid w:val="00B907C0"/>
    <w:rsid w:val="00B907E6"/>
    <w:rsid w:val="00B90DFA"/>
    <w:rsid w:val="00B91389"/>
    <w:rsid w:val="00B91912"/>
    <w:rsid w:val="00B91EC2"/>
    <w:rsid w:val="00B92007"/>
    <w:rsid w:val="00B92214"/>
    <w:rsid w:val="00B92A83"/>
    <w:rsid w:val="00B92FE5"/>
    <w:rsid w:val="00B9332E"/>
    <w:rsid w:val="00B9414D"/>
    <w:rsid w:val="00B94B80"/>
    <w:rsid w:val="00B94C06"/>
    <w:rsid w:val="00B958F0"/>
    <w:rsid w:val="00B95F68"/>
    <w:rsid w:val="00B961B1"/>
    <w:rsid w:val="00B96300"/>
    <w:rsid w:val="00B967C2"/>
    <w:rsid w:val="00B96875"/>
    <w:rsid w:val="00B968B2"/>
    <w:rsid w:val="00B96DC3"/>
    <w:rsid w:val="00B970AB"/>
    <w:rsid w:val="00B970FB"/>
    <w:rsid w:val="00BA041D"/>
    <w:rsid w:val="00BA0FF4"/>
    <w:rsid w:val="00BA1020"/>
    <w:rsid w:val="00BA1560"/>
    <w:rsid w:val="00BA1626"/>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60"/>
    <w:rsid w:val="00BA72A4"/>
    <w:rsid w:val="00BA7A9E"/>
    <w:rsid w:val="00BB0706"/>
    <w:rsid w:val="00BB07BF"/>
    <w:rsid w:val="00BB095D"/>
    <w:rsid w:val="00BB0E3E"/>
    <w:rsid w:val="00BB0E89"/>
    <w:rsid w:val="00BB0EBF"/>
    <w:rsid w:val="00BB0F8B"/>
    <w:rsid w:val="00BB1F0F"/>
    <w:rsid w:val="00BB1F7B"/>
    <w:rsid w:val="00BB25FA"/>
    <w:rsid w:val="00BB28C5"/>
    <w:rsid w:val="00BB2B77"/>
    <w:rsid w:val="00BB3322"/>
    <w:rsid w:val="00BB4058"/>
    <w:rsid w:val="00BB4457"/>
    <w:rsid w:val="00BB4535"/>
    <w:rsid w:val="00BB45CE"/>
    <w:rsid w:val="00BB4814"/>
    <w:rsid w:val="00BB488C"/>
    <w:rsid w:val="00BB4FCD"/>
    <w:rsid w:val="00BB53CD"/>
    <w:rsid w:val="00BB583B"/>
    <w:rsid w:val="00BB58EF"/>
    <w:rsid w:val="00BB5B8E"/>
    <w:rsid w:val="00BB5FE8"/>
    <w:rsid w:val="00BB61E8"/>
    <w:rsid w:val="00BB649C"/>
    <w:rsid w:val="00BB6A98"/>
    <w:rsid w:val="00BB71C5"/>
    <w:rsid w:val="00BB74DA"/>
    <w:rsid w:val="00BB75AF"/>
    <w:rsid w:val="00BB7680"/>
    <w:rsid w:val="00BB7FCA"/>
    <w:rsid w:val="00BC0885"/>
    <w:rsid w:val="00BC0E9F"/>
    <w:rsid w:val="00BC103F"/>
    <w:rsid w:val="00BC1454"/>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672E"/>
    <w:rsid w:val="00BC6E15"/>
    <w:rsid w:val="00BC769F"/>
    <w:rsid w:val="00BC7BE5"/>
    <w:rsid w:val="00BC7E17"/>
    <w:rsid w:val="00BD025E"/>
    <w:rsid w:val="00BD0270"/>
    <w:rsid w:val="00BD02F9"/>
    <w:rsid w:val="00BD0A5F"/>
    <w:rsid w:val="00BD1235"/>
    <w:rsid w:val="00BD1265"/>
    <w:rsid w:val="00BD1430"/>
    <w:rsid w:val="00BD151C"/>
    <w:rsid w:val="00BD1932"/>
    <w:rsid w:val="00BD1D5F"/>
    <w:rsid w:val="00BD202B"/>
    <w:rsid w:val="00BD22AF"/>
    <w:rsid w:val="00BD3255"/>
    <w:rsid w:val="00BD3971"/>
    <w:rsid w:val="00BD4014"/>
    <w:rsid w:val="00BD4993"/>
    <w:rsid w:val="00BD5881"/>
    <w:rsid w:val="00BD5C09"/>
    <w:rsid w:val="00BD637D"/>
    <w:rsid w:val="00BD66E3"/>
    <w:rsid w:val="00BD6B7C"/>
    <w:rsid w:val="00BD7124"/>
    <w:rsid w:val="00BD734F"/>
    <w:rsid w:val="00BD7B7D"/>
    <w:rsid w:val="00BD7F13"/>
    <w:rsid w:val="00BE033C"/>
    <w:rsid w:val="00BE073C"/>
    <w:rsid w:val="00BE087B"/>
    <w:rsid w:val="00BE0B38"/>
    <w:rsid w:val="00BE0E63"/>
    <w:rsid w:val="00BE13C0"/>
    <w:rsid w:val="00BE1988"/>
    <w:rsid w:val="00BE23E8"/>
    <w:rsid w:val="00BE328B"/>
    <w:rsid w:val="00BE34A5"/>
    <w:rsid w:val="00BE3E5B"/>
    <w:rsid w:val="00BE3F15"/>
    <w:rsid w:val="00BE3FA2"/>
    <w:rsid w:val="00BE4037"/>
    <w:rsid w:val="00BE416E"/>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0D0"/>
    <w:rsid w:val="00BF31BC"/>
    <w:rsid w:val="00BF325C"/>
    <w:rsid w:val="00BF38BA"/>
    <w:rsid w:val="00BF3FAD"/>
    <w:rsid w:val="00BF4149"/>
    <w:rsid w:val="00BF4401"/>
    <w:rsid w:val="00BF44D7"/>
    <w:rsid w:val="00BF4605"/>
    <w:rsid w:val="00BF5909"/>
    <w:rsid w:val="00BF62C8"/>
    <w:rsid w:val="00BF632D"/>
    <w:rsid w:val="00BF6CBB"/>
    <w:rsid w:val="00BF6FF2"/>
    <w:rsid w:val="00BF70BA"/>
    <w:rsid w:val="00BF70C7"/>
    <w:rsid w:val="00BF743F"/>
    <w:rsid w:val="00BF74B6"/>
    <w:rsid w:val="00BF776A"/>
    <w:rsid w:val="00BF7859"/>
    <w:rsid w:val="00BF7A74"/>
    <w:rsid w:val="00C0124D"/>
    <w:rsid w:val="00C01A6B"/>
    <w:rsid w:val="00C01C08"/>
    <w:rsid w:val="00C01CA5"/>
    <w:rsid w:val="00C0210A"/>
    <w:rsid w:val="00C022D6"/>
    <w:rsid w:val="00C0260C"/>
    <w:rsid w:val="00C02760"/>
    <w:rsid w:val="00C02934"/>
    <w:rsid w:val="00C02B42"/>
    <w:rsid w:val="00C03150"/>
    <w:rsid w:val="00C03358"/>
    <w:rsid w:val="00C03581"/>
    <w:rsid w:val="00C03639"/>
    <w:rsid w:val="00C03B5D"/>
    <w:rsid w:val="00C040B1"/>
    <w:rsid w:val="00C04422"/>
    <w:rsid w:val="00C047D6"/>
    <w:rsid w:val="00C04FC2"/>
    <w:rsid w:val="00C0528B"/>
    <w:rsid w:val="00C05618"/>
    <w:rsid w:val="00C05940"/>
    <w:rsid w:val="00C059AD"/>
    <w:rsid w:val="00C05C51"/>
    <w:rsid w:val="00C05CC7"/>
    <w:rsid w:val="00C05F55"/>
    <w:rsid w:val="00C05F87"/>
    <w:rsid w:val="00C05FCE"/>
    <w:rsid w:val="00C0630D"/>
    <w:rsid w:val="00C064D9"/>
    <w:rsid w:val="00C06595"/>
    <w:rsid w:val="00C0665C"/>
    <w:rsid w:val="00C072E9"/>
    <w:rsid w:val="00C0773C"/>
    <w:rsid w:val="00C07985"/>
    <w:rsid w:val="00C07DDC"/>
    <w:rsid w:val="00C07E7C"/>
    <w:rsid w:val="00C1077C"/>
    <w:rsid w:val="00C10B76"/>
    <w:rsid w:val="00C10F37"/>
    <w:rsid w:val="00C10F92"/>
    <w:rsid w:val="00C10FA5"/>
    <w:rsid w:val="00C113A9"/>
    <w:rsid w:val="00C1181B"/>
    <w:rsid w:val="00C1294D"/>
    <w:rsid w:val="00C12A2D"/>
    <w:rsid w:val="00C13C2D"/>
    <w:rsid w:val="00C14013"/>
    <w:rsid w:val="00C141AA"/>
    <w:rsid w:val="00C14239"/>
    <w:rsid w:val="00C1431C"/>
    <w:rsid w:val="00C14497"/>
    <w:rsid w:val="00C148B0"/>
    <w:rsid w:val="00C14A75"/>
    <w:rsid w:val="00C14C5E"/>
    <w:rsid w:val="00C14C9D"/>
    <w:rsid w:val="00C153C0"/>
    <w:rsid w:val="00C15591"/>
    <w:rsid w:val="00C15DDE"/>
    <w:rsid w:val="00C1685A"/>
    <w:rsid w:val="00C16A55"/>
    <w:rsid w:val="00C16B1B"/>
    <w:rsid w:val="00C16DA0"/>
    <w:rsid w:val="00C16E56"/>
    <w:rsid w:val="00C16F04"/>
    <w:rsid w:val="00C17135"/>
    <w:rsid w:val="00C175A1"/>
    <w:rsid w:val="00C17698"/>
    <w:rsid w:val="00C179F4"/>
    <w:rsid w:val="00C17A35"/>
    <w:rsid w:val="00C17ACC"/>
    <w:rsid w:val="00C17C54"/>
    <w:rsid w:val="00C17CAE"/>
    <w:rsid w:val="00C204A7"/>
    <w:rsid w:val="00C20764"/>
    <w:rsid w:val="00C20B7C"/>
    <w:rsid w:val="00C211D2"/>
    <w:rsid w:val="00C21245"/>
    <w:rsid w:val="00C21732"/>
    <w:rsid w:val="00C217F9"/>
    <w:rsid w:val="00C2182F"/>
    <w:rsid w:val="00C21C65"/>
    <w:rsid w:val="00C228F8"/>
    <w:rsid w:val="00C2321A"/>
    <w:rsid w:val="00C2399A"/>
    <w:rsid w:val="00C23C37"/>
    <w:rsid w:val="00C23E82"/>
    <w:rsid w:val="00C2412C"/>
    <w:rsid w:val="00C24148"/>
    <w:rsid w:val="00C256BE"/>
    <w:rsid w:val="00C258E0"/>
    <w:rsid w:val="00C2599E"/>
    <w:rsid w:val="00C2640A"/>
    <w:rsid w:val="00C265FA"/>
    <w:rsid w:val="00C2699B"/>
    <w:rsid w:val="00C26AFF"/>
    <w:rsid w:val="00C270B2"/>
    <w:rsid w:val="00C27195"/>
    <w:rsid w:val="00C2761D"/>
    <w:rsid w:val="00C276BE"/>
    <w:rsid w:val="00C2776E"/>
    <w:rsid w:val="00C27B8C"/>
    <w:rsid w:val="00C27BA9"/>
    <w:rsid w:val="00C305A5"/>
    <w:rsid w:val="00C30B50"/>
    <w:rsid w:val="00C315AD"/>
    <w:rsid w:val="00C31C08"/>
    <w:rsid w:val="00C31FD2"/>
    <w:rsid w:val="00C324F5"/>
    <w:rsid w:val="00C327E3"/>
    <w:rsid w:val="00C32CA4"/>
    <w:rsid w:val="00C33174"/>
    <w:rsid w:val="00C33D17"/>
    <w:rsid w:val="00C33D1F"/>
    <w:rsid w:val="00C33FF5"/>
    <w:rsid w:val="00C340D9"/>
    <w:rsid w:val="00C34202"/>
    <w:rsid w:val="00C348B3"/>
    <w:rsid w:val="00C34924"/>
    <w:rsid w:val="00C34C11"/>
    <w:rsid w:val="00C35571"/>
    <w:rsid w:val="00C357D3"/>
    <w:rsid w:val="00C35820"/>
    <w:rsid w:val="00C35B9E"/>
    <w:rsid w:val="00C36716"/>
    <w:rsid w:val="00C369CF"/>
    <w:rsid w:val="00C3772E"/>
    <w:rsid w:val="00C37A90"/>
    <w:rsid w:val="00C40434"/>
    <w:rsid w:val="00C4049A"/>
    <w:rsid w:val="00C4052D"/>
    <w:rsid w:val="00C40808"/>
    <w:rsid w:val="00C40954"/>
    <w:rsid w:val="00C40AD6"/>
    <w:rsid w:val="00C40D0B"/>
    <w:rsid w:val="00C40EBA"/>
    <w:rsid w:val="00C40ED7"/>
    <w:rsid w:val="00C41654"/>
    <w:rsid w:val="00C41823"/>
    <w:rsid w:val="00C41A03"/>
    <w:rsid w:val="00C41D1B"/>
    <w:rsid w:val="00C41F25"/>
    <w:rsid w:val="00C4276F"/>
    <w:rsid w:val="00C42B90"/>
    <w:rsid w:val="00C42D08"/>
    <w:rsid w:val="00C42D70"/>
    <w:rsid w:val="00C431C4"/>
    <w:rsid w:val="00C4343D"/>
    <w:rsid w:val="00C43500"/>
    <w:rsid w:val="00C444B3"/>
    <w:rsid w:val="00C445B3"/>
    <w:rsid w:val="00C445C2"/>
    <w:rsid w:val="00C44602"/>
    <w:rsid w:val="00C4496F"/>
    <w:rsid w:val="00C44D39"/>
    <w:rsid w:val="00C45109"/>
    <w:rsid w:val="00C4557E"/>
    <w:rsid w:val="00C45668"/>
    <w:rsid w:val="00C45CE7"/>
    <w:rsid w:val="00C46405"/>
    <w:rsid w:val="00C46EA8"/>
    <w:rsid w:val="00C46F4D"/>
    <w:rsid w:val="00C47255"/>
    <w:rsid w:val="00C477B0"/>
    <w:rsid w:val="00C477FA"/>
    <w:rsid w:val="00C47D9E"/>
    <w:rsid w:val="00C500FF"/>
    <w:rsid w:val="00C50230"/>
    <w:rsid w:val="00C510FE"/>
    <w:rsid w:val="00C51B26"/>
    <w:rsid w:val="00C51DF5"/>
    <w:rsid w:val="00C5254C"/>
    <w:rsid w:val="00C52CC7"/>
    <w:rsid w:val="00C542BF"/>
    <w:rsid w:val="00C54321"/>
    <w:rsid w:val="00C545D8"/>
    <w:rsid w:val="00C5467A"/>
    <w:rsid w:val="00C54C4D"/>
    <w:rsid w:val="00C552BF"/>
    <w:rsid w:val="00C55526"/>
    <w:rsid w:val="00C55A45"/>
    <w:rsid w:val="00C55AD4"/>
    <w:rsid w:val="00C55DCC"/>
    <w:rsid w:val="00C55E9B"/>
    <w:rsid w:val="00C56063"/>
    <w:rsid w:val="00C56191"/>
    <w:rsid w:val="00C561A3"/>
    <w:rsid w:val="00C5627A"/>
    <w:rsid w:val="00C56831"/>
    <w:rsid w:val="00C568FD"/>
    <w:rsid w:val="00C56BC3"/>
    <w:rsid w:val="00C56E9B"/>
    <w:rsid w:val="00C56F04"/>
    <w:rsid w:val="00C571E5"/>
    <w:rsid w:val="00C57815"/>
    <w:rsid w:val="00C578E0"/>
    <w:rsid w:val="00C57DC5"/>
    <w:rsid w:val="00C6030F"/>
    <w:rsid w:val="00C6039F"/>
    <w:rsid w:val="00C60417"/>
    <w:rsid w:val="00C6051A"/>
    <w:rsid w:val="00C606E2"/>
    <w:rsid w:val="00C6072B"/>
    <w:rsid w:val="00C60815"/>
    <w:rsid w:val="00C60CFD"/>
    <w:rsid w:val="00C60DD7"/>
    <w:rsid w:val="00C61611"/>
    <w:rsid w:val="00C618D5"/>
    <w:rsid w:val="00C619B2"/>
    <w:rsid w:val="00C61A29"/>
    <w:rsid w:val="00C61F50"/>
    <w:rsid w:val="00C62ACF"/>
    <w:rsid w:val="00C633B4"/>
    <w:rsid w:val="00C63973"/>
    <w:rsid w:val="00C63C76"/>
    <w:rsid w:val="00C63D13"/>
    <w:rsid w:val="00C64418"/>
    <w:rsid w:val="00C64C1C"/>
    <w:rsid w:val="00C64E63"/>
    <w:rsid w:val="00C65ED5"/>
    <w:rsid w:val="00C660D7"/>
    <w:rsid w:val="00C664FF"/>
    <w:rsid w:val="00C66753"/>
    <w:rsid w:val="00C668D1"/>
    <w:rsid w:val="00C66B03"/>
    <w:rsid w:val="00C67387"/>
    <w:rsid w:val="00C67932"/>
    <w:rsid w:val="00C67C76"/>
    <w:rsid w:val="00C67CE4"/>
    <w:rsid w:val="00C67EFA"/>
    <w:rsid w:val="00C70459"/>
    <w:rsid w:val="00C708FE"/>
    <w:rsid w:val="00C709A5"/>
    <w:rsid w:val="00C7176A"/>
    <w:rsid w:val="00C71C0C"/>
    <w:rsid w:val="00C71D02"/>
    <w:rsid w:val="00C71E8D"/>
    <w:rsid w:val="00C71EC4"/>
    <w:rsid w:val="00C7207C"/>
    <w:rsid w:val="00C72152"/>
    <w:rsid w:val="00C72429"/>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0E10"/>
    <w:rsid w:val="00C81ABE"/>
    <w:rsid w:val="00C826AF"/>
    <w:rsid w:val="00C827CD"/>
    <w:rsid w:val="00C833E6"/>
    <w:rsid w:val="00C83460"/>
    <w:rsid w:val="00C8399F"/>
    <w:rsid w:val="00C83FFA"/>
    <w:rsid w:val="00C84649"/>
    <w:rsid w:val="00C8486A"/>
    <w:rsid w:val="00C84AD8"/>
    <w:rsid w:val="00C84D97"/>
    <w:rsid w:val="00C8515B"/>
    <w:rsid w:val="00C853A5"/>
    <w:rsid w:val="00C855B1"/>
    <w:rsid w:val="00C85DAE"/>
    <w:rsid w:val="00C86607"/>
    <w:rsid w:val="00C867D1"/>
    <w:rsid w:val="00C8683A"/>
    <w:rsid w:val="00C870F9"/>
    <w:rsid w:val="00C8717F"/>
    <w:rsid w:val="00C87446"/>
    <w:rsid w:val="00C87533"/>
    <w:rsid w:val="00C878BC"/>
    <w:rsid w:val="00C87C31"/>
    <w:rsid w:val="00C901B0"/>
    <w:rsid w:val="00C9022F"/>
    <w:rsid w:val="00C903D1"/>
    <w:rsid w:val="00C90720"/>
    <w:rsid w:val="00C907D0"/>
    <w:rsid w:val="00C90B27"/>
    <w:rsid w:val="00C90EF8"/>
    <w:rsid w:val="00C90F13"/>
    <w:rsid w:val="00C90FF6"/>
    <w:rsid w:val="00C91095"/>
    <w:rsid w:val="00C9151E"/>
    <w:rsid w:val="00C9178C"/>
    <w:rsid w:val="00C92A1F"/>
    <w:rsid w:val="00C92BE6"/>
    <w:rsid w:val="00C93115"/>
    <w:rsid w:val="00C9370F"/>
    <w:rsid w:val="00C93888"/>
    <w:rsid w:val="00C938D6"/>
    <w:rsid w:val="00C93A9F"/>
    <w:rsid w:val="00C94748"/>
    <w:rsid w:val="00C95AC8"/>
    <w:rsid w:val="00C95B37"/>
    <w:rsid w:val="00C9625B"/>
    <w:rsid w:val="00C96792"/>
    <w:rsid w:val="00C976C1"/>
    <w:rsid w:val="00C97A0D"/>
    <w:rsid w:val="00C97A33"/>
    <w:rsid w:val="00CA01E2"/>
    <w:rsid w:val="00CA07A5"/>
    <w:rsid w:val="00CA0961"/>
    <w:rsid w:val="00CA0D9D"/>
    <w:rsid w:val="00CA1332"/>
    <w:rsid w:val="00CA16B2"/>
    <w:rsid w:val="00CA1B3C"/>
    <w:rsid w:val="00CA1DEE"/>
    <w:rsid w:val="00CA1EF2"/>
    <w:rsid w:val="00CA20BE"/>
    <w:rsid w:val="00CA2336"/>
    <w:rsid w:val="00CA2738"/>
    <w:rsid w:val="00CA2CC9"/>
    <w:rsid w:val="00CA2F82"/>
    <w:rsid w:val="00CA3154"/>
    <w:rsid w:val="00CA3395"/>
    <w:rsid w:val="00CA3480"/>
    <w:rsid w:val="00CA3C40"/>
    <w:rsid w:val="00CA3C9F"/>
    <w:rsid w:val="00CA3E20"/>
    <w:rsid w:val="00CA4705"/>
    <w:rsid w:val="00CA4943"/>
    <w:rsid w:val="00CA4960"/>
    <w:rsid w:val="00CA4977"/>
    <w:rsid w:val="00CA4B13"/>
    <w:rsid w:val="00CA4B4E"/>
    <w:rsid w:val="00CA4C26"/>
    <w:rsid w:val="00CA4D4A"/>
    <w:rsid w:val="00CA5224"/>
    <w:rsid w:val="00CA5286"/>
    <w:rsid w:val="00CA53F3"/>
    <w:rsid w:val="00CA56B7"/>
    <w:rsid w:val="00CA5CAB"/>
    <w:rsid w:val="00CA64B9"/>
    <w:rsid w:val="00CA697B"/>
    <w:rsid w:val="00CA6A29"/>
    <w:rsid w:val="00CA6FBB"/>
    <w:rsid w:val="00CA742A"/>
    <w:rsid w:val="00CA7FCE"/>
    <w:rsid w:val="00CB0293"/>
    <w:rsid w:val="00CB05C2"/>
    <w:rsid w:val="00CB0B6E"/>
    <w:rsid w:val="00CB13FD"/>
    <w:rsid w:val="00CB1C8A"/>
    <w:rsid w:val="00CB21B9"/>
    <w:rsid w:val="00CB28CF"/>
    <w:rsid w:val="00CB2921"/>
    <w:rsid w:val="00CB2A99"/>
    <w:rsid w:val="00CB33A3"/>
    <w:rsid w:val="00CB37F8"/>
    <w:rsid w:val="00CB3854"/>
    <w:rsid w:val="00CB3F46"/>
    <w:rsid w:val="00CB40D6"/>
    <w:rsid w:val="00CB4268"/>
    <w:rsid w:val="00CB4603"/>
    <w:rsid w:val="00CB491A"/>
    <w:rsid w:val="00CB4D82"/>
    <w:rsid w:val="00CB541B"/>
    <w:rsid w:val="00CB59CC"/>
    <w:rsid w:val="00CB5B29"/>
    <w:rsid w:val="00CB6020"/>
    <w:rsid w:val="00CB667C"/>
    <w:rsid w:val="00CB68E0"/>
    <w:rsid w:val="00CB6BB6"/>
    <w:rsid w:val="00CB6F0A"/>
    <w:rsid w:val="00CB778D"/>
    <w:rsid w:val="00CB7BA5"/>
    <w:rsid w:val="00CB7DAE"/>
    <w:rsid w:val="00CB7EA5"/>
    <w:rsid w:val="00CC0152"/>
    <w:rsid w:val="00CC0386"/>
    <w:rsid w:val="00CC04B1"/>
    <w:rsid w:val="00CC08EE"/>
    <w:rsid w:val="00CC0C60"/>
    <w:rsid w:val="00CC1210"/>
    <w:rsid w:val="00CC17AE"/>
    <w:rsid w:val="00CC193F"/>
    <w:rsid w:val="00CC1AB8"/>
    <w:rsid w:val="00CC1EFC"/>
    <w:rsid w:val="00CC2373"/>
    <w:rsid w:val="00CC246E"/>
    <w:rsid w:val="00CC25C1"/>
    <w:rsid w:val="00CC25E6"/>
    <w:rsid w:val="00CC2D1C"/>
    <w:rsid w:val="00CC3329"/>
    <w:rsid w:val="00CC35BE"/>
    <w:rsid w:val="00CC3BA3"/>
    <w:rsid w:val="00CC3FB2"/>
    <w:rsid w:val="00CC4956"/>
    <w:rsid w:val="00CC514B"/>
    <w:rsid w:val="00CC53E9"/>
    <w:rsid w:val="00CC5402"/>
    <w:rsid w:val="00CC5712"/>
    <w:rsid w:val="00CC5DD6"/>
    <w:rsid w:val="00CC633A"/>
    <w:rsid w:val="00CC63EC"/>
    <w:rsid w:val="00CC6969"/>
    <w:rsid w:val="00CC75FB"/>
    <w:rsid w:val="00CC76D2"/>
    <w:rsid w:val="00CC78BC"/>
    <w:rsid w:val="00CC7DDB"/>
    <w:rsid w:val="00CD03A4"/>
    <w:rsid w:val="00CD0AA8"/>
    <w:rsid w:val="00CD1101"/>
    <w:rsid w:val="00CD1873"/>
    <w:rsid w:val="00CD199D"/>
    <w:rsid w:val="00CD1E81"/>
    <w:rsid w:val="00CD1EE2"/>
    <w:rsid w:val="00CD2357"/>
    <w:rsid w:val="00CD2BBF"/>
    <w:rsid w:val="00CD2D77"/>
    <w:rsid w:val="00CD307A"/>
    <w:rsid w:val="00CD3123"/>
    <w:rsid w:val="00CD3981"/>
    <w:rsid w:val="00CD3EC9"/>
    <w:rsid w:val="00CD44BA"/>
    <w:rsid w:val="00CD4DB2"/>
    <w:rsid w:val="00CD4ECC"/>
    <w:rsid w:val="00CD57AE"/>
    <w:rsid w:val="00CD5FF0"/>
    <w:rsid w:val="00CD6077"/>
    <w:rsid w:val="00CD6080"/>
    <w:rsid w:val="00CD60A6"/>
    <w:rsid w:val="00CD6174"/>
    <w:rsid w:val="00CD6240"/>
    <w:rsid w:val="00CD679D"/>
    <w:rsid w:val="00CD6870"/>
    <w:rsid w:val="00CD6872"/>
    <w:rsid w:val="00CD6C3B"/>
    <w:rsid w:val="00CD75A3"/>
    <w:rsid w:val="00CD7B31"/>
    <w:rsid w:val="00CD7E26"/>
    <w:rsid w:val="00CE00BE"/>
    <w:rsid w:val="00CE0136"/>
    <w:rsid w:val="00CE04BC"/>
    <w:rsid w:val="00CE0F2A"/>
    <w:rsid w:val="00CE1046"/>
    <w:rsid w:val="00CE1761"/>
    <w:rsid w:val="00CE17BA"/>
    <w:rsid w:val="00CE1FBE"/>
    <w:rsid w:val="00CE233F"/>
    <w:rsid w:val="00CE269B"/>
    <w:rsid w:val="00CE277C"/>
    <w:rsid w:val="00CE29BC"/>
    <w:rsid w:val="00CE2E96"/>
    <w:rsid w:val="00CE2EAE"/>
    <w:rsid w:val="00CE301E"/>
    <w:rsid w:val="00CE34C2"/>
    <w:rsid w:val="00CE3FEB"/>
    <w:rsid w:val="00CE47B7"/>
    <w:rsid w:val="00CE4B16"/>
    <w:rsid w:val="00CE4B99"/>
    <w:rsid w:val="00CE4E01"/>
    <w:rsid w:val="00CE56E1"/>
    <w:rsid w:val="00CE5789"/>
    <w:rsid w:val="00CE5A81"/>
    <w:rsid w:val="00CE5F7E"/>
    <w:rsid w:val="00CE6043"/>
    <w:rsid w:val="00CE6423"/>
    <w:rsid w:val="00CE6503"/>
    <w:rsid w:val="00CE6552"/>
    <w:rsid w:val="00CE6C5C"/>
    <w:rsid w:val="00CE6E9B"/>
    <w:rsid w:val="00CE73FC"/>
    <w:rsid w:val="00CE766D"/>
    <w:rsid w:val="00CE76DF"/>
    <w:rsid w:val="00CE775E"/>
    <w:rsid w:val="00CE77E6"/>
    <w:rsid w:val="00CE7D91"/>
    <w:rsid w:val="00CF018A"/>
    <w:rsid w:val="00CF0899"/>
    <w:rsid w:val="00CF0928"/>
    <w:rsid w:val="00CF0963"/>
    <w:rsid w:val="00CF0993"/>
    <w:rsid w:val="00CF0BAF"/>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0F2"/>
    <w:rsid w:val="00D00A53"/>
    <w:rsid w:val="00D00C72"/>
    <w:rsid w:val="00D00FC0"/>
    <w:rsid w:val="00D01064"/>
    <w:rsid w:val="00D010C5"/>
    <w:rsid w:val="00D01150"/>
    <w:rsid w:val="00D01551"/>
    <w:rsid w:val="00D02A81"/>
    <w:rsid w:val="00D03101"/>
    <w:rsid w:val="00D031C6"/>
    <w:rsid w:val="00D03440"/>
    <w:rsid w:val="00D039FB"/>
    <w:rsid w:val="00D03D1C"/>
    <w:rsid w:val="00D03F7F"/>
    <w:rsid w:val="00D040FA"/>
    <w:rsid w:val="00D04337"/>
    <w:rsid w:val="00D04339"/>
    <w:rsid w:val="00D04407"/>
    <w:rsid w:val="00D049A5"/>
    <w:rsid w:val="00D049AE"/>
    <w:rsid w:val="00D05047"/>
    <w:rsid w:val="00D05D1C"/>
    <w:rsid w:val="00D05DC1"/>
    <w:rsid w:val="00D05DFF"/>
    <w:rsid w:val="00D061DD"/>
    <w:rsid w:val="00D061E7"/>
    <w:rsid w:val="00D06AC9"/>
    <w:rsid w:val="00D06B71"/>
    <w:rsid w:val="00D06CBA"/>
    <w:rsid w:val="00D077F7"/>
    <w:rsid w:val="00D07DAD"/>
    <w:rsid w:val="00D10722"/>
    <w:rsid w:val="00D108DC"/>
    <w:rsid w:val="00D1104D"/>
    <w:rsid w:val="00D111B5"/>
    <w:rsid w:val="00D1152E"/>
    <w:rsid w:val="00D11568"/>
    <w:rsid w:val="00D115B1"/>
    <w:rsid w:val="00D11BA9"/>
    <w:rsid w:val="00D11C1D"/>
    <w:rsid w:val="00D11C96"/>
    <w:rsid w:val="00D12012"/>
    <w:rsid w:val="00D12944"/>
    <w:rsid w:val="00D130C0"/>
    <w:rsid w:val="00D1329B"/>
    <w:rsid w:val="00D13384"/>
    <w:rsid w:val="00D13400"/>
    <w:rsid w:val="00D13DB7"/>
    <w:rsid w:val="00D1430A"/>
    <w:rsid w:val="00D150FE"/>
    <w:rsid w:val="00D154D7"/>
    <w:rsid w:val="00D15902"/>
    <w:rsid w:val="00D1638B"/>
    <w:rsid w:val="00D16509"/>
    <w:rsid w:val="00D16A39"/>
    <w:rsid w:val="00D17360"/>
    <w:rsid w:val="00D17F24"/>
    <w:rsid w:val="00D20978"/>
    <w:rsid w:val="00D20C43"/>
    <w:rsid w:val="00D20FD8"/>
    <w:rsid w:val="00D21209"/>
    <w:rsid w:val="00D218EA"/>
    <w:rsid w:val="00D22203"/>
    <w:rsid w:val="00D2239E"/>
    <w:rsid w:val="00D2249E"/>
    <w:rsid w:val="00D22A59"/>
    <w:rsid w:val="00D22CC1"/>
    <w:rsid w:val="00D24486"/>
    <w:rsid w:val="00D244EE"/>
    <w:rsid w:val="00D24609"/>
    <w:rsid w:val="00D249C3"/>
    <w:rsid w:val="00D2517B"/>
    <w:rsid w:val="00D254FB"/>
    <w:rsid w:val="00D2563E"/>
    <w:rsid w:val="00D25938"/>
    <w:rsid w:val="00D25A6D"/>
    <w:rsid w:val="00D25E29"/>
    <w:rsid w:val="00D262A4"/>
    <w:rsid w:val="00D26809"/>
    <w:rsid w:val="00D26B6F"/>
    <w:rsid w:val="00D26E37"/>
    <w:rsid w:val="00D272DE"/>
    <w:rsid w:val="00D273E8"/>
    <w:rsid w:val="00D27792"/>
    <w:rsid w:val="00D27A8E"/>
    <w:rsid w:val="00D27CAE"/>
    <w:rsid w:val="00D27CB6"/>
    <w:rsid w:val="00D30279"/>
    <w:rsid w:val="00D3030C"/>
    <w:rsid w:val="00D30579"/>
    <w:rsid w:val="00D309B7"/>
    <w:rsid w:val="00D3100C"/>
    <w:rsid w:val="00D31955"/>
    <w:rsid w:val="00D31AC1"/>
    <w:rsid w:val="00D31BFA"/>
    <w:rsid w:val="00D32840"/>
    <w:rsid w:val="00D33B3A"/>
    <w:rsid w:val="00D33C86"/>
    <w:rsid w:val="00D33E75"/>
    <w:rsid w:val="00D346E8"/>
    <w:rsid w:val="00D34A39"/>
    <w:rsid w:val="00D34C40"/>
    <w:rsid w:val="00D35342"/>
    <w:rsid w:val="00D35CC4"/>
    <w:rsid w:val="00D35E63"/>
    <w:rsid w:val="00D361F3"/>
    <w:rsid w:val="00D368AB"/>
    <w:rsid w:val="00D372BF"/>
    <w:rsid w:val="00D373D7"/>
    <w:rsid w:val="00D37971"/>
    <w:rsid w:val="00D37AEA"/>
    <w:rsid w:val="00D37C0E"/>
    <w:rsid w:val="00D40C96"/>
    <w:rsid w:val="00D4111C"/>
    <w:rsid w:val="00D41171"/>
    <w:rsid w:val="00D4170F"/>
    <w:rsid w:val="00D417EF"/>
    <w:rsid w:val="00D419AB"/>
    <w:rsid w:val="00D428C8"/>
    <w:rsid w:val="00D42E00"/>
    <w:rsid w:val="00D4322E"/>
    <w:rsid w:val="00D436BE"/>
    <w:rsid w:val="00D4448D"/>
    <w:rsid w:val="00D4467F"/>
    <w:rsid w:val="00D44BD3"/>
    <w:rsid w:val="00D44DA3"/>
    <w:rsid w:val="00D45062"/>
    <w:rsid w:val="00D45295"/>
    <w:rsid w:val="00D45ACF"/>
    <w:rsid w:val="00D45E7A"/>
    <w:rsid w:val="00D45EB6"/>
    <w:rsid w:val="00D46BCD"/>
    <w:rsid w:val="00D472A7"/>
    <w:rsid w:val="00D476F2"/>
    <w:rsid w:val="00D47728"/>
    <w:rsid w:val="00D502D1"/>
    <w:rsid w:val="00D50945"/>
    <w:rsid w:val="00D50A04"/>
    <w:rsid w:val="00D50CD2"/>
    <w:rsid w:val="00D5183D"/>
    <w:rsid w:val="00D519DF"/>
    <w:rsid w:val="00D51F8C"/>
    <w:rsid w:val="00D52444"/>
    <w:rsid w:val="00D5262D"/>
    <w:rsid w:val="00D527C7"/>
    <w:rsid w:val="00D52837"/>
    <w:rsid w:val="00D52A89"/>
    <w:rsid w:val="00D535D4"/>
    <w:rsid w:val="00D53B82"/>
    <w:rsid w:val="00D53C88"/>
    <w:rsid w:val="00D53E24"/>
    <w:rsid w:val="00D542DF"/>
    <w:rsid w:val="00D543C8"/>
    <w:rsid w:val="00D54581"/>
    <w:rsid w:val="00D54717"/>
    <w:rsid w:val="00D548A4"/>
    <w:rsid w:val="00D55920"/>
    <w:rsid w:val="00D55A91"/>
    <w:rsid w:val="00D55D90"/>
    <w:rsid w:val="00D56B79"/>
    <w:rsid w:val="00D57297"/>
    <w:rsid w:val="00D60F2D"/>
    <w:rsid w:val="00D610CE"/>
    <w:rsid w:val="00D61556"/>
    <w:rsid w:val="00D615B9"/>
    <w:rsid w:val="00D6170F"/>
    <w:rsid w:val="00D62225"/>
    <w:rsid w:val="00D6293E"/>
    <w:rsid w:val="00D62B87"/>
    <w:rsid w:val="00D630B1"/>
    <w:rsid w:val="00D631FE"/>
    <w:rsid w:val="00D63506"/>
    <w:rsid w:val="00D636B8"/>
    <w:rsid w:val="00D63A61"/>
    <w:rsid w:val="00D63FA2"/>
    <w:rsid w:val="00D64068"/>
    <w:rsid w:val="00D642ED"/>
    <w:rsid w:val="00D64653"/>
    <w:rsid w:val="00D64C6B"/>
    <w:rsid w:val="00D65342"/>
    <w:rsid w:val="00D65BC4"/>
    <w:rsid w:val="00D66321"/>
    <w:rsid w:val="00D6678B"/>
    <w:rsid w:val="00D66C7A"/>
    <w:rsid w:val="00D701C7"/>
    <w:rsid w:val="00D704E5"/>
    <w:rsid w:val="00D7059F"/>
    <w:rsid w:val="00D706D4"/>
    <w:rsid w:val="00D70A64"/>
    <w:rsid w:val="00D71201"/>
    <w:rsid w:val="00D71359"/>
    <w:rsid w:val="00D71B39"/>
    <w:rsid w:val="00D71B72"/>
    <w:rsid w:val="00D72CCC"/>
    <w:rsid w:val="00D72FDB"/>
    <w:rsid w:val="00D73705"/>
    <w:rsid w:val="00D73CC2"/>
    <w:rsid w:val="00D73F49"/>
    <w:rsid w:val="00D74BE4"/>
    <w:rsid w:val="00D74CF8"/>
    <w:rsid w:val="00D7508E"/>
    <w:rsid w:val="00D75741"/>
    <w:rsid w:val="00D75922"/>
    <w:rsid w:val="00D75A2A"/>
    <w:rsid w:val="00D760E8"/>
    <w:rsid w:val="00D76B43"/>
    <w:rsid w:val="00D76CFE"/>
    <w:rsid w:val="00D76DD9"/>
    <w:rsid w:val="00D773D8"/>
    <w:rsid w:val="00D77BB1"/>
    <w:rsid w:val="00D80B10"/>
    <w:rsid w:val="00D80C31"/>
    <w:rsid w:val="00D814FE"/>
    <w:rsid w:val="00D819DB"/>
    <w:rsid w:val="00D820C3"/>
    <w:rsid w:val="00D8276A"/>
    <w:rsid w:val="00D829A0"/>
    <w:rsid w:val="00D8307A"/>
    <w:rsid w:val="00D830FC"/>
    <w:rsid w:val="00D83979"/>
    <w:rsid w:val="00D83B75"/>
    <w:rsid w:val="00D83CFF"/>
    <w:rsid w:val="00D83EE6"/>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29"/>
    <w:rsid w:val="00D90263"/>
    <w:rsid w:val="00D9073F"/>
    <w:rsid w:val="00D909C2"/>
    <w:rsid w:val="00D90E07"/>
    <w:rsid w:val="00D91086"/>
    <w:rsid w:val="00D91249"/>
    <w:rsid w:val="00D91343"/>
    <w:rsid w:val="00D914E6"/>
    <w:rsid w:val="00D92179"/>
    <w:rsid w:val="00D924FD"/>
    <w:rsid w:val="00D925D8"/>
    <w:rsid w:val="00D929F0"/>
    <w:rsid w:val="00D933EE"/>
    <w:rsid w:val="00D935EC"/>
    <w:rsid w:val="00D9374B"/>
    <w:rsid w:val="00D94187"/>
    <w:rsid w:val="00D949AC"/>
    <w:rsid w:val="00D94F29"/>
    <w:rsid w:val="00D953A2"/>
    <w:rsid w:val="00D957BF"/>
    <w:rsid w:val="00D95871"/>
    <w:rsid w:val="00D95C62"/>
    <w:rsid w:val="00D95C9F"/>
    <w:rsid w:val="00D95E48"/>
    <w:rsid w:val="00D96259"/>
    <w:rsid w:val="00D9630C"/>
    <w:rsid w:val="00D9646E"/>
    <w:rsid w:val="00D96AD0"/>
    <w:rsid w:val="00D96AE1"/>
    <w:rsid w:val="00D96C95"/>
    <w:rsid w:val="00D96E41"/>
    <w:rsid w:val="00D9714D"/>
    <w:rsid w:val="00D9739F"/>
    <w:rsid w:val="00D9767D"/>
    <w:rsid w:val="00D97919"/>
    <w:rsid w:val="00D97E57"/>
    <w:rsid w:val="00DA041F"/>
    <w:rsid w:val="00DA0734"/>
    <w:rsid w:val="00DA083E"/>
    <w:rsid w:val="00DA0B7D"/>
    <w:rsid w:val="00DA0EED"/>
    <w:rsid w:val="00DA1206"/>
    <w:rsid w:val="00DA1422"/>
    <w:rsid w:val="00DA1816"/>
    <w:rsid w:val="00DA182F"/>
    <w:rsid w:val="00DA2314"/>
    <w:rsid w:val="00DA23ED"/>
    <w:rsid w:val="00DA2B01"/>
    <w:rsid w:val="00DA2D4C"/>
    <w:rsid w:val="00DA305C"/>
    <w:rsid w:val="00DA32AE"/>
    <w:rsid w:val="00DA3470"/>
    <w:rsid w:val="00DA3893"/>
    <w:rsid w:val="00DA3A41"/>
    <w:rsid w:val="00DA3DFD"/>
    <w:rsid w:val="00DA5734"/>
    <w:rsid w:val="00DA5757"/>
    <w:rsid w:val="00DA5FD1"/>
    <w:rsid w:val="00DA60C8"/>
    <w:rsid w:val="00DA665E"/>
    <w:rsid w:val="00DA671B"/>
    <w:rsid w:val="00DA67E2"/>
    <w:rsid w:val="00DA6A7E"/>
    <w:rsid w:val="00DA6FA3"/>
    <w:rsid w:val="00DA7632"/>
    <w:rsid w:val="00DA78EB"/>
    <w:rsid w:val="00DA7AFD"/>
    <w:rsid w:val="00DB01A3"/>
    <w:rsid w:val="00DB0239"/>
    <w:rsid w:val="00DB0C33"/>
    <w:rsid w:val="00DB11EB"/>
    <w:rsid w:val="00DB141B"/>
    <w:rsid w:val="00DB1814"/>
    <w:rsid w:val="00DB1B99"/>
    <w:rsid w:val="00DB1EE6"/>
    <w:rsid w:val="00DB1F65"/>
    <w:rsid w:val="00DB209F"/>
    <w:rsid w:val="00DB20EB"/>
    <w:rsid w:val="00DB237A"/>
    <w:rsid w:val="00DB28F2"/>
    <w:rsid w:val="00DB2AD2"/>
    <w:rsid w:val="00DB2D08"/>
    <w:rsid w:val="00DB3C0C"/>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044B"/>
    <w:rsid w:val="00DC061E"/>
    <w:rsid w:val="00DC149F"/>
    <w:rsid w:val="00DC221E"/>
    <w:rsid w:val="00DC2368"/>
    <w:rsid w:val="00DC296E"/>
    <w:rsid w:val="00DC2D9F"/>
    <w:rsid w:val="00DC2DD6"/>
    <w:rsid w:val="00DC2E9A"/>
    <w:rsid w:val="00DC32AA"/>
    <w:rsid w:val="00DC337F"/>
    <w:rsid w:val="00DC3424"/>
    <w:rsid w:val="00DC410B"/>
    <w:rsid w:val="00DC42FF"/>
    <w:rsid w:val="00DC4741"/>
    <w:rsid w:val="00DC4AF0"/>
    <w:rsid w:val="00DC4D6D"/>
    <w:rsid w:val="00DC52B1"/>
    <w:rsid w:val="00DC53D8"/>
    <w:rsid w:val="00DC55DD"/>
    <w:rsid w:val="00DC58F6"/>
    <w:rsid w:val="00DC68B7"/>
    <w:rsid w:val="00DC6AE1"/>
    <w:rsid w:val="00DC6C4A"/>
    <w:rsid w:val="00DC6EB5"/>
    <w:rsid w:val="00DC7385"/>
    <w:rsid w:val="00DC7489"/>
    <w:rsid w:val="00DC7630"/>
    <w:rsid w:val="00DC785A"/>
    <w:rsid w:val="00DC7C19"/>
    <w:rsid w:val="00DD0321"/>
    <w:rsid w:val="00DD0AA1"/>
    <w:rsid w:val="00DD1155"/>
    <w:rsid w:val="00DD1333"/>
    <w:rsid w:val="00DD1A71"/>
    <w:rsid w:val="00DD1BA5"/>
    <w:rsid w:val="00DD1C63"/>
    <w:rsid w:val="00DD2378"/>
    <w:rsid w:val="00DD2B55"/>
    <w:rsid w:val="00DD2B63"/>
    <w:rsid w:val="00DD2ED3"/>
    <w:rsid w:val="00DD30A9"/>
    <w:rsid w:val="00DD32C7"/>
    <w:rsid w:val="00DD380E"/>
    <w:rsid w:val="00DD4060"/>
    <w:rsid w:val="00DD40CC"/>
    <w:rsid w:val="00DD4628"/>
    <w:rsid w:val="00DD4C70"/>
    <w:rsid w:val="00DD4D2F"/>
    <w:rsid w:val="00DD526F"/>
    <w:rsid w:val="00DD5DEA"/>
    <w:rsid w:val="00DD642A"/>
    <w:rsid w:val="00DD68AE"/>
    <w:rsid w:val="00DD6A18"/>
    <w:rsid w:val="00DD6BAD"/>
    <w:rsid w:val="00DD6DB6"/>
    <w:rsid w:val="00DD72C5"/>
    <w:rsid w:val="00DD7399"/>
    <w:rsid w:val="00DD74CC"/>
    <w:rsid w:val="00DD78AC"/>
    <w:rsid w:val="00DD7B10"/>
    <w:rsid w:val="00DD7E39"/>
    <w:rsid w:val="00DE0887"/>
    <w:rsid w:val="00DE095C"/>
    <w:rsid w:val="00DE09A7"/>
    <w:rsid w:val="00DE0B56"/>
    <w:rsid w:val="00DE0BAD"/>
    <w:rsid w:val="00DE0F69"/>
    <w:rsid w:val="00DE0FE8"/>
    <w:rsid w:val="00DE1D24"/>
    <w:rsid w:val="00DE24BE"/>
    <w:rsid w:val="00DE2902"/>
    <w:rsid w:val="00DE2E32"/>
    <w:rsid w:val="00DE31AD"/>
    <w:rsid w:val="00DE32EC"/>
    <w:rsid w:val="00DE330E"/>
    <w:rsid w:val="00DE38A0"/>
    <w:rsid w:val="00DE3971"/>
    <w:rsid w:val="00DE3B4E"/>
    <w:rsid w:val="00DE419B"/>
    <w:rsid w:val="00DE4AC6"/>
    <w:rsid w:val="00DE4D88"/>
    <w:rsid w:val="00DE50F2"/>
    <w:rsid w:val="00DE5148"/>
    <w:rsid w:val="00DE552E"/>
    <w:rsid w:val="00DE55B4"/>
    <w:rsid w:val="00DE5AFA"/>
    <w:rsid w:val="00DE6112"/>
    <w:rsid w:val="00DE67D4"/>
    <w:rsid w:val="00DE69FF"/>
    <w:rsid w:val="00DE6D58"/>
    <w:rsid w:val="00DE6E09"/>
    <w:rsid w:val="00DE6FD1"/>
    <w:rsid w:val="00DE7874"/>
    <w:rsid w:val="00DF003A"/>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B88"/>
    <w:rsid w:val="00DF4CD2"/>
    <w:rsid w:val="00DF4F7B"/>
    <w:rsid w:val="00DF5383"/>
    <w:rsid w:val="00DF544E"/>
    <w:rsid w:val="00DF5577"/>
    <w:rsid w:val="00DF5D23"/>
    <w:rsid w:val="00DF609C"/>
    <w:rsid w:val="00DF6B9A"/>
    <w:rsid w:val="00DF7500"/>
    <w:rsid w:val="00DF76CE"/>
    <w:rsid w:val="00DF791F"/>
    <w:rsid w:val="00DF7C5A"/>
    <w:rsid w:val="00DF7C9B"/>
    <w:rsid w:val="00E00561"/>
    <w:rsid w:val="00E00612"/>
    <w:rsid w:val="00E008D8"/>
    <w:rsid w:val="00E00A07"/>
    <w:rsid w:val="00E00B6A"/>
    <w:rsid w:val="00E00E89"/>
    <w:rsid w:val="00E0115F"/>
    <w:rsid w:val="00E01782"/>
    <w:rsid w:val="00E01967"/>
    <w:rsid w:val="00E01BEB"/>
    <w:rsid w:val="00E01D2B"/>
    <w:rsid w:val="00E0259F"/>
    <w:rsid w:val="00E03B29"/>
    <w:rsid w:val="00E03E83"/>
    <w:rsid w:val="00E0452A"/>
    <w:rsid w:val="00E045E6"/>
    <w:rsid w:val="00E046D8"/>
    <w:rsid w:val="00E047AE"/>
    <w:rsid w:val="00E048B0"/>
    <w:rsid w:val="00E04C93"/>
    <w:rsid w:val="00E0540A"/>
    <w:rsid w:val="00E0547A"/>
    <w:rsid w:val="00E059B4"/>
    <w:rsid w:val="00E05D90"/>
    <w:rsid w:val="00E05DFA"/>
    <w:rsid w:val="00E065AC"/>
    <w:rsid w:val="00E0694C"/>
    <w:rsid w:val="00E07746"/>
    <w:rsid w:val="00E0774C"/>
    <w:rsid w:val="00E07ECA"/>
    <w:rsid w:val="00E07F5B"/>
    <w:rsid w:val="00E10202"/>
    <w:rsid w:val="00E1030B"/>
    <w:rsid w:val="00E1054E"/>
    <w:rsid w:val="00E10C04"/>
    <w:rsid w:val="00E125CB"/>
    <w:rsid w:val="00E1275F"/>
    <w:rsid w:val="00E12851"/>
    <w:rsid w:val="00E12AC6"/>
    <w:rsid w:val="00E12F10"/>
    <w:rsid w:val="00E13479"/>
    <w:rsid w:val="00E1358D"/>
    <w:rsid w:val="00E135DC"/>
    <w:rsid w:val="00E136B6"/>
    <w:rsid w:val="00E13C1A"/>
    <w:rsid w:val="00E13CCE"/>
    <w:rsid w:val="00E1411A"/>
    <w:rsid w:val="00E14C2C"/>
    <w:rsid w:val="00E16312"/>
    <w:rsid w:val="00E16B50"/>
    <w:rsid w:val="00E16C18"/>
    <w:rsid w:val="00E16E48"/>
    <w:rsid w:val="00E170BD"/>
    <w:rsid w:val="00E17426"/>
    <w:rsid w:val="00E17F1F"/>
    <w:rsid w:val="00E17FCD"/>
    <w:rsid w:val="00E202DA"/>
    <w:rsid w:val="00E20497"/>
    <w:rsid w:val="00E205DA"/>
    <w:rsid w:val="00E206E4"/>
    <w:rsid w:val="00E214B3"/>
    <w:rsid w:val="00E2153F"/>
    <w:rsid w:val="00E21CD6"/>
    <w:rsid w:val="00E21F9F"/>
    <w:rsid w:val="00E2262C"/>
    <w:rsid w:val="00E22685"/>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496"/>
    <w:rsid w:val="00E245FE"/>
    <w:rsid w:val="00E2462F"/>
    <w:rsid w:val="00E24DD1"/>
    <w:rsid w:val="00E25071"/>
    <w:rsid w:val="00E2543B"/>
    <w:rsid w:val="00E25454"/>
    <w:rsid w:val="00E25E6F"/>
    <w:rsid w:val="00E2665E"/>
    <w:rsid w:val="00E26AA3"/>
    <w:rsid w:val="00E26CCF"/>
    <w:rsid w:val="00E275A6"/>
    <w:rsid w:val="00E2777D"/>
    <w:rsid w:val="00E27925"/>
    <w:rsid w:val="00E27DF3"/>
    <w:rsid w:val="00E301B5"/>
    <w:rsid w:val="00E30611"/>
    <w:rsid w:val="00E308E0"/>
    <w:rsid w:val="00E308E4"/>
    <w:rsid w:val="00E31C7A"/>
    <w:rsid w:val="00E31CFA"/>
    <w:rsid w:val="00E31E08"/>
    <w:rsid w:val="00E31E87"/>
    <w:rsid w:val="00E31F7C"/>
    <w:rsid w:val="00E32247"/>
    <w:rsid w:val="00E322E9"/>
    <w:rsid w:val="00E3235F"/>
    <w:rsid w:val="00E32DE3"/>
    <w:rsid w:val="00E33255"/>
    <w:rsid w:val="00E33525"/>
    <w:rsid w:val="00E33544"/>
    <w:rsid w:val="00E33A42"/>
    <w:rsid w:val="00E33AE9"/>
    <w:rsid w:val="00E33B5B"/>
    <w:rsid w:val="00E33B7D"/>
    <w:rsid w:val="00E33C71"/>
    <w:rsid w:val="00E33FFB"/>
    <w:rsid w:val="00E34A10"/>
    <w:rsid w:val="00E34C8A"/>
    <w:rsid w:val="00E34D5E"/>
    <w:rsid w:val="00E34F0D"/>
    <w:rsid w:val="00E35080"/>
    <w:rsid w:val="00E3540B"/>
    <w:rsid w:val="00E360E2"/>
    <w:rsid w:val="00E368BC"/>
    <w:rsid w:val="00E369DA"/>
    <w:rsid w:val="00E36D49"/>
    <w:rsid w:val="00E36D81"/>
    <w:rsid w:val="00E37090"/>
    <w:rsid w:val="00E402A4"/>
    <w:rsid w:val="00E40792"/>
    <w:rsid w:val="00E40816"/>
    <w:rsid w:val="00E411B1"/>
    <w:rsid w:val="00E41D7C"/>
    <w:rsid w:val="00E420D3"/>
    <w:rsid w:val="00E421C0"/>
    <w:rsid w:val="00E42428"/>
    <w:rsid w:val="00E42491"/>
    <w:rsid w:val="00E425C2"/>
    <w:rsid w:val="00E42C5B"/>
    <w:rsid w:val="00E44157"/>
    <w:rsid w:val="00E442D8"/>
    <w:rsid w:val="00E443AA"/>
    <w:rsid w:val="00E4456F"/>
    <w:rsid w:val="00E447D3"/>
    <w:rsid w:val="00E44A18"/>
    <w:rsid w:val="00E452C2"/>
    <w:rsid w:val="00E45383"/>
    <w:rsid w:val="00E45587"/>
    <w:rsid w:val="00E455E2"/>
    <w:rsid w:val="00E459F5"/>
    <w:rsid w:val="00E45EB5"/>
    <w:rsid w:val="00E45F35"/>
    <w:rsid w:val="00E46613"/>
    <w:rsid w:val="00E46BBE"/>
    <w:rsid w:val="00E4734A"/>
    <w:rsid w:val="00E47923"/>
    <w:rsid w:val="00E47BCB"/>
    <w:rsid w:val="00E50545"/>
    <w:rsid w:val="00E50572"/>
    <w:rsid w:val="00E5073A"/>
    <w:rsid w:val="00E5084E"/>
    <w:rsid w:val="00E50BC9"/>
    <w:rsid w:val="00E50FF1"/>
    <w:rsid w:val="00E5103B"/>
    <w:rsid w:val="00E51A8F"/>
    <w:rsid w:val="00E51F33"/>
    <w:rsid w:val="00E52032"/>
    <w:rsid w:val="00E521F2"/>
    <w:rsid w:val="00E52511"/>
    <w:rsid w:val="00E529F8"/>
    <w:rsid w:val="00E53156"/>
    <w:rsid w:val="00E533C0"/>
    <w:rsid w:val="00E53453"/>
    <w:rsid w:val="00E538ED"/>
    <w:rsid w:val="00E5394F"/>
    <w:rsid w:val="00E53FED"/>
    <w:rsid w:val="00E540B7"/>
    <w:rsid w:val="00E54477"/>
    <w:rsid w:val="00E5526B"/>
    <w:rsid w:val="00E55485"/>
    <w:rsid w:val="00E554FB"/>
    <w:rsid w:val="00E55A2F"/>
    <w:rsid w:val="00E55ACE"/>
    <w:rsid w:val="00E55B8B"/>
    <w:rsid w:val="00E55C38"/>
    <w:rsid w:val="00E56954"/>
    <w:rsid w:val="00E56C00"/>
    <w:rsid w:val="00E56C27"/>
    <w:rsid w:val="00E56E69"/>
    <w:rsid w:val="00E56F7C"/>
    <w:rsid w:val="00E572B1"/>
    <w:rsid w:val="00E5740D"/>
    <w:rsid w:val="00E575D3"/>
    <w:rsid w:val="00E57ECE"/>
    <w:rsid w:val="00E60279"/>
    <w:rsid w:val="00E6085F"/>
    <w:rsid w:val="00E6119B"/>
    <w:rsid w:val="00E613DA"/>
    <w:rsid w:val="00E613DB"/>
    <w:rsid w:val="00E61650"/>
    <w:rsid w:val="00E622A5"/>
    <w:rsid w:val="00E62ACD"/>
    <w:rsid w:val="00E6343D"/>
    <w:rsid w:val="00E63D7A"/>
    <w:rsid w:val="00E648B0"/>
    <w:rsid w:val="00E65525"/>
    <w:rsid w:val="00E65A60"/>
    <w:rsid w:val="00E65E97"/>
    <w:rsid w:val="00E66009"/>
    <w:rsid w:val="00E66084"/>
    <w:rsid w:val="00E665C7"/>
    <w:rsid w:val="00E665CA"/>
    <w:rsid w:val="00E66819"/>
    <w:rsid w:val="00E669A7"/>
    <w:rsid w:val="00E66C1E"/>
    <w:rsid w:val="00E67640"/>
    <w:rsid w:val="00E67987"/>
    <w:rsid w:val="00E67A60"/>
    <w:rsid w:val="00E705BD"/>
    <w:rsid w:val="00E70644"/>
    <w:rsid w:val="00E70656"/>
    <w:rsid w:val="00E70BFA"/>
    <w:rsid w:val="00E70DF8"/>
    <w:rsid w:val="00E70F98"/>
    <w:rsid w:val="00E716A5"/>
    <w:rsid w:val="00E716B7"/>
    <w:rsid w:val="00E717DB"/>
    <w:rsid w:val="00E71DC9"/>
    <w:rsid w:val="00E71F54"/>
    <w:rsid w:val="00E7204E"/>
    <w:rsid w:val="00E72207"/>
    <w:rsid w:val="00E722D9"/>
    <w:rsid w:val="00E73118"/>
    <w:rsid w:val="00E733C3"/>
    <w:rsid w:val="00E734FF"/>
    <w:rsid w:val="00E73573"/>
    <w:rsid w:val="00E738A8"/>
    <w:rsid w:val="00E73DF9"/>
    <w:rsid w:val="00E7405E"/>
    <w:rsid w:val="00E758CB"/>
    <w:rsid w:val="00E75D3A"/>
    <w:rsid w:val="00E769AF"/>
    <w:rsid w:val="00E76C27"/>
    <w:rsid w:val="00E76E38"/>
    <w:rsid w:val="00E77102"/>
    <w:rsid w:val="00E77AE2"/>
    <w:rsid w:val="00E77BF4"/>
    <w:rsid w:val="00E8012F"/>
    <w:rsid w:val="00E8058D"/>
    <w:rsid w:val="00E8068E"/>
    <w:rsid w:val="00E80745"/>
    <w:rsid w:val="00E81221"/>
    <w:rsid w:val="00E814FF"/>
    <w:rsid w:val="00E8151A"/>
    <w:rsid w:val="00E817A6"/>
    <w:rsid w:val="00E8188C"/>
    <w:rsid w:val="00E825AC"/>
    <w:rsid w:val="00E82DEC"/>
    <w:rsid w:val="00E83090"/>
    <w:rsid w:val="00E832B4"/>
    <w:rsid w:val="00E8341E"/>
    <w:rsid w:val="00E836FA"/>
    <w:rsid w:val="00E840D7"/>
    <w:rsid w:val="00E841D2"/>
    <w:rsid w:val="00E84247"/>
    <w:rsid w:val="00E847CA"/>
    <w:rsid w:val="00E84AF1"/>
    <w:rsid w:val="00E84FB6"/>
    <w:rsid w:val="00E85179"/>
    <w:rsid w:val="00E853EE"/>
    <w:rsid w:val="00E8679A"/>
    <w:rsid w:val="00E86852"/>
    <w:rsid w:val="00E86CC3"/>
    <w:rsid w:val="00E86D9B"/>
    <w:rsid w:val="00E86F96"/>
    <w:rsid w:val="00E87279"/>
    <w:rsid w:val="00E8739A"/>
    <w:rsid w:val="00E87DE3"/>
    <w:rsid w:val="00E87EBC"/>
    <w:rsid w:val="00E900CE"/>
    <w:rsid w:val="00E90488"/>
    <w:rsid w:val="00E907BE"/>
    <w:rsid w:val="00E90D75"/>
    <w:rsid w:val="00E911B7"/>
    <w:rsid w:val="00E91EAE"/>
    <w:rsid w:val="00E91F62"/>
    <w:rsid w:val="00E92482"/>
    <w:rsid w:val="00E927CF"/>
    <w:rsid w:val="00E92A2D"/>
    <w:rsid w:val="00E93331"/>
    <w:rsid w:val="00E9354C"/>
    <w:rsid w:val="00E9383A"/>
    <w:rsid w:val="00E93C7D"/>
    <w:rsid w:val="00E93D39"/>
    <w:rsid w:val="00E93E52"/>
    <w:rsid w:val="00E94353"/>
    <w:rsid w:val="00E945AA"/>
    <w:rsid w:val="00E94AF4"/>
    <w:rsid w:val="00E94B31"/>
    <w:rsid w:val="00E94DCA"/>
    <w:rsid w:val="00E955BD"/>
    <w:rsid w:val="00E95A9F"/>
    <w:rsid w:val="00E95B5E"/>
    <w:rsid w:val="00E95F27"/>
    <w:rsid w:val="00E965EE"/>
    <w:rsid w:val="00E96E4C"/>
    <w:rsid w:val="00E97529"/>
    <w:rsid w:val="00E97BF2"/>
    <w:rsid w:val="00E97F4A"/>
    <w:rsid w:val="00E97FC0"/>
    <w:rsid w:val="00EA002F"/>
    <w:rsid w:val="00EA00BD"/>
    <w:rsid w:val="00EA0459"/>
    <w:rsid w:val="00EA04FB"/>
    <w:rsid w:val="00EA09BF"/>
    <w:rsid w:val="00EA09DD"/>
    <w:rsid w:val="00EA0BE8"/>
    <w:rsid w:val="00EA0C99"/>
    <w:rsid w:val="00EA0FA4"/>
    <w:rsid w:val="00EA100E"/>
    <w:rsid w:val="00EA11E6"/>
    <w:rsid w:val="00EA1587"/>
    <w:rsid w:val="00EA1A1D"/>
    <w:rsid w:val="00EA216D"/>
    <w:rsid w:val="00EA27CC"/>
    <w:rsid w:val="00EA2BE7"/>
    <w:rsid w:val="00EA330D"/>
    <w:rsid w:val="00EA3725"/>
    <w:rsid w:val="00EA37A6"/>
    <w:rsid w:val="00EA37F5"/>
    <w:rsid w:val="00EA3957"/>
    <w:rsid w:val="00EA3C65"/>
    <w:rsid w:val="00EA3D40"/>
    <w:rsid w:val="00EA3EB9"/>
    <w:rsid w:val="00EA3ED8"/>
    <w:rsid w:val="00EA4707"/>
    <w:rsid w:val="00EA4B11"/>
    <w:rsid w:val="00EA4CB8"/>
    <w:rsid w:val="00EA4D23"/>
    <w:rsid w:val="00EA4EBD"/>
    <w:rsid w:val="00EA57FB"/>
    <w:rsid w:val="00EA592C"/>
    <w:rsid w:val="00EA59D6"/>
    <w:rsid w:val="00EA5D2B"/>
    <w:rsid w:val="00EA5DC6"/>
    <w:rsid w:val="00EA5EA8"/>
    <w:rsid w:val="00EA61D8"/>
    <w:rsid w:val="00EA61F9"/>
    <w:rsid w:val="00EA65FA"/>
    <w:rsid w:val="00EA6FA1"/>
    <w:rsid w:val="00EA724F"/>
    <w:rsid w:val="00EA7281"/>
    <w:rsid w:val="00EA7338"/>
    <w:rsid w:val="00EA7E3A"/>
    <w:rsid w:val="00EB04C4"/>
    <w:rsid w:val="00EB050C"/>
    <w:rsid w:val="00EB0573"/>
    <w:rsid w:val="00EB09E1"/>
    <w:rsid w:val="00EB0D0B"/>
    <w:rsid w:val="00EB1B63"/>
    <w:rsid w:val="00EB1F4F"/>
    <w:rsid w:val="00EB21CF"/>
    <w:rsid w:val="00EB2275"/>
    <w:rsid w:val="00EB29DB"/>
    <w:rsid w:val="00EB2E87"/>
    <w:rsid w:val="00EB3907"/>
    <w:rsid w:val="00EB3923"/>
    <w:rsid w:val="00EB39A3"/>
    <w:rsid w:val="00EB40FB"/>
    <w:rsid w:val="00EB4BBD"/>
    <w:rsid w:val="00EB4DB8"/>
    <w:rsid w:val="00EB4F10"/>
    <w:rsid w:val="00EB4F31"/>
    <w:rsid w:val="00EB5640"/>
    <w:rsid w:val="00EB58C6"/>
    <w:rsid w:val="00EB5BB5"/>
    <w:rsid w:val="00EB5C82"/>
    <w:rsid w:val="00EB60EC"/>
    <w:rsid w:val="00EB65D8"/>
    <w:rsid w:val="00EB6DD6"/>
    <w:rsid w:val="00EB70E5"/>
    <w:rsid w:val="00EB7510"/>
    <w:rsid w:val="00EB764B"/>
    <w:rsid w:val="00EC028B"/>
    <w:rsid w:val="00EC0303"/>
    <w:rsid w:val="00EC0928"/>
    <w:rsid w:val="00EC0D1E"/>
    <w:rsid w:val="00EC111E"/>
    <w:rsid w:val="00EC116B"/>
    <w:rsid w:val="00EC1383"/>
    <w:rsid w:val="00EC1621"/>
    <w:rsid w:val="00EC17ED"/>
    <w:rsid w:val="00EC1C1A"/>
    <w:rsid w:val="00EC2105"/>
    <w:rsid w:val="00EC2278"/>
    <w:rsid w:val="00EC29B1"/>
    <w:rsid w:val="00EC2BA1"/>
    <w:rsid w:val="00EC2EF8"/>
    <w:rsid w:val="00EC33B1"/>
    <w:rsid w:val="00EC3570"/>
    <w:rsid w:val="00EC3F60"/>
    <w:rsid w:val="00EC4569"/>
    <w:rsid w:val="00EC4BDB"/>
    <w:rsid w:val="00EC4C51"/>
    <w:rsid w:val="00EC5388"/>
    <w:rsid w:val="00EC5498"/>
    <w:rsid w:val="00EC593D"/>
    <w:rsid w:val="00EC5C2A"/>
    <w:rsid w:val="00EC5C6C"/>
    <w:rsid w:val="00EC5C98"/>
    <w:rsid w:val="00EC638D"/>
    <w:rsid w:val="00EC6577"/>
    <w:rsid w:val="00EC6799"/>
    <w:rsid w:val="00EC6FBF"/>
    <w:rsid w:val="00EC7816"/>
    <w:rsid w:val="00EC795A"/>
    <w:rsid w:val="00EC7CEF"/>
    <w:rsid w:val="00EC7F3A"/>
    <w:rsid w:val="00ED03C8"/>
    <w:rsid w:val="00ED0943"/>
    <w:rsid w:val="00ED14F6"/>
    <w:rsid w:val="00ED1B50"/>
    <w:rsid w:val="00ED1D79"/>
    <w:rsid w:val="00ED2832"/>
    <w:rsid w:val="00ED2ABC"/>
    <w:rsid w:val="00ED2B17"/>
    <w:rsid w:val="00ED34A9"/>
    <w:rsid w:val="00ED34C0"/>
    <w:rsid w:val="00ED39F8"/>
    <w:rsid w:val="00ED3C74"/>
    <w:rsid w:val="00ED3F2B"/>
    <w:rsid w:val="00ED49EF"/>
    <w:rsid w:val="00ED4A35"/>
    <w:rsid w:val="00ED53FB"/>
    <w:rsid w:val="00ED6066"/>
    <w:rsid w:val="00ED682D"/>
    <w:rsid w:val="00ED6A1B"/>
    <w:rsid w:val="00ED6B25"/>
    <w:rsid w:val="00EE0111"/>
    <w:rsid w:val="00EE0795"/>
    <w:rsid w:val="00EE0832"/>
    <w:rsid w:val="00EE0B0C"/>
    <w:rsid w:val="00EE0F08"/>
    <w:rsid w:val="00EE1752"/>
    <w:rsid w:val="00EE182D"/>
    <w:rsid w:val="00EE19EE"/>
    <w:rsid w:val="00EE1D0D"/>
    <w:rsid w:val="00EE1D49"/>
    <w:rsid w:val="00EE296A"/>
    <w:rsid w:val="00EE2BF2"/>
    <w:rsid w:val="00EE2EE2"/>
    <w:rsid w:val="00EE3198"/>
    <w:rsid w:val="00EE33DF"/>
    <w:rsid w:val="00EE3B9F"/>
    <w:rsid w:val="00EE3BA7"/>
    <w:rsid w:val="00EE3CDF"/>
    <w:rsid w:val="00EE3DD9"/>
    <w:rsid w:val="00EE436B"/>
    <w:rsid w:val="00EE4C06"/>
    <w:rsid w:val="00EE4E1B"/>
    <w:rsid w:val="00EE4F45"/>
    <w:rsid w:val="00EE570E"/>
    <w:rsid w:val="00EE59F9"/>
    <w:rsid w:val="00EE5CDF"/>
    <w:rsid w:val="00EE5E05"/>
    <w:rsid w:val="00EE5EF9"/>
    <w:rsid w:val="00EE62E9"/>
    <w:rsid w:val="00EE67A7"/>
    <w:rsid w:val="00EE6B61"/>
    <w:rsid w:val="00EE6E0A"/>
    <w:rsid w:val="00EE7133"/>
    <w:rsid w:val="00EE7414"/>
    <w:rsid w:val="00EE7472"/>
    <w:rsid w:val="00EE7701"/>
    <w:rsid w:val="00EE7AA6"/>
    <w:rsid w:val="00EF02A8"/>
    <w:rsid w:val="00EF048F"/>
    <w:rsid w:val="00EF06F6"/>
    <w:rsid w:val="00EF0FC0"/>
    <w:rsid w:val="00EF1C64"/>
    <w:rsid w:val="00EF1D82"/>
    <w:rsid w:val="00EF2066"/>
    <w:rsid w:val="00EF2628"/>
    <w:rsid w:val="00EF2BCB"/>
    <w:rsid w:val="00EF2F55"/>
    <w:rsid w:val="00EF35DA"/>
    <w:rsid w:val="00EF3696"/>
    <w:rsid w:val="00EF3AF8"/>
    <w:rsid w:val="00EF414D"/>
    <w:rsid w:val="00EF41E0"/>
    <w:rsid w:val="00EF4612"/>
    <w:rsid w:val="00EF466A"/>
    <w:rsid w:val="00EF4D5E"/>
    <w:rsid w:val="00EF50B2"/>
    <w:rsid w:val="00EF53C1"/>
    <w:rsid w:val="00EF5654"/>
    <w:rsid w:val="00EF5932"/>
    <w:rsid w:val="00EF596F"/>
    <w:rsid w:val="00EF5E62"/>
    <w:rsid w:val="00EF60B6"/>
    <w:rsid w:val="00EF6184"/>
    <w:rsid w:val="00EF6696"/>
    <w:rsid w:val="00EF6BC2"/>
    <w:rsid w:val="00EF6EFE"/>
    <w:rsid w:val="00EF6FB9"/>
    <w:rsid w:val="00EF71CD"/>
    <w:rsid w:val="00EF7587"/>
    <w:rsid w:val="00EF7652"/>
    <w:rsid w:val="00EF7817"/>
    <w:rsid w:val="00EF7B0F"/>
    <w:rsid w:val="00F0027F"/>
    <w:rsid w:val="00F004CC"/>
    <w:rsid w:val="00F00653"/>
    <w:rsid w:val="00F00A2A"/>
    <w:rsid w:val="00F010A7"/>
    <w:rsid w:val="00F01B47"/>
    <w:rsid w:val="00F01E96"/>
    <w:rsid w:val="00F01EF9"/>
    <w:rsid w:val="00F01FCC"/>
    <w:rsid w:val="00F0254C"/>
    <w:rsid w:val="00F0262B"/>
    <w:rsid w:val="00F02928"/>
    <w:rsid w:val="00F02967"/>
    <w:rsid w:val="00F02D1B"/>
    <w:rsid w:val="00F02E65"/>
    <w:rsid w:val="00F02F62"/>
    <w:rsid w:val="00F03AC4"/>
    <w:rsid w:val="00F042AB"/>
    <w:rsid w:val="00F048B7"/>
    <w:rsid w:val="00F0558E"/>
    <w:rsid w:val="00F05D51"/>
    <w:rsid w:val="00F06354"/>
    <w:rsid w:val="00F066DC"/>
    <w:rsid w:val="00F06909"/>
    <w:rsid w:val="00F06929"/>
    <w:rsid w:val="00F0699D"/>
    <w:rsid w:val="00F06C6E"/>
    <w:rsid w:val="00F06DA9"/>
    <w:rsid w:val="00F06E37"/>
    <w:rsid w:val="00F0718F"/>
    <w:rsid w:val="00F07C32"/>
    <w:rsid w:val="00F07C82"/>
    <w:rsid w:val="00F1017E"/>
    <w:rsid w:val="00F10255"/>
    <w:rsid w:val="00F102F0"/>
    <w:rsid w:val="00F10AB1"/>
    <w:rsid w:val="00F10BB5"/>
    <w:rsid w:val="00F110B8"/>
    <w:rsid w:val="00F114A1"/>
    <w:rsid w:val="00F1171F"/>
    <w:rsid w:val="00F11C12"/>
    <w:rsid w:val="00F11D35"/>
    <w:rsid w:val="00F11DA6"/>
    <w:rsid w:val="00F11DD8"/>
    <w:rsid w:val="00F11FEB"/>
    <w:rsid w:val="00F1208E"/>
    <w:rsid w:val="00F121A3"/>
    <w:rsid w:val="00F12286"/>
    <w:rsid w:val="00F123E1"/>
    <w:rsid w:val="00F12A3A"/>
    <w:rsid w:val="00F12B5C"/>
    <w:rsid w:val="00F12BFB"/>
    <w:rsid w:val="00F13168"/>
    <w:rsid w:val="00F1322F"/>
    <w:rsid w:val="00F13278"/>
    <w:rsid w:val="00F136C2"/>
    <w:rsid w:val="00F138FD"/>
    <w:rsid w:val="00F13F3C"/>
    <w:rsid w:val="00F13FF9"/>
    <w:rsid w:val="00F14793"/>
    <w:rsid w:val="00F14A1A"/>
    <w:rsid w:val="00F14A1C"/>
    <w:rsid w:val="00F14DC9"/>
    <w:rsid w:val="00F15580"/>
    <w:rsid w:val="00F15623"/>
    <w:rsid w:val="00F15857"/>
    <w:rsid w:val="00F158F9"/>
    <w:rsid w:val="00F15BA5"/>
    <w:rsid w:val="00F15CE3"/>
    <w:rsid w:val="00F15F78"/>
    <w:rsid w:val="00F169F8"/>
    <w:rsid w:val="00F1784D"/>
    <w:rsid w:val="00F17929"/>
    <w:rsid w:val="00F17C26"/>
    <w:rsid w:val="00F17D47"/>
    <w:rsid w:val="00F17DE9"/>
    <w:rsid w:val="00F17F4C"/>
    <w:rsid w:val="00F2063C"/>
    <w:rsid w:val="00F20A00"/>
    <w:rsid w:val="00F20EE9"/>
    <w:rsid w:val="00F210F2"/>
    <w:rsid w:val="00F21491"/>
    <w:rsid w:val="00F21C9B"/>
    <w:rsid w:val="00F221E3"/>
    <w:rsid w:val="00F2248B"/>
    <w:rsid w:val="00F229E5"/>
    <w:rsid w:val="00F22CB9"/>
    <w:rsid w:val="00F2306B"/>
    <w:rsid w:val="00F2335A"/>
    <w:rsid w:val="00F237B0"/>
    <w:rsid w:val="00F24C7A"/>
    <w:rsid w:val="00F24FC5"/>
    <w:rsid w:val="00F251BF"/>
    <w:rsid w:val="00F254B8"/>
    <w:rsid w:val="00F25EBB"/>
    <w:rsid w:val="00F26474"/>
    <w:rsid w:val="00F2672A"/>
    <w:rsid w:val="00F2676F"/>
    <w:rsid w:val="00F278B1"/>
    <w:rsid w:val="00F2791B"/>
    <w:rsid w:val="00F27E5C"/>
    <w:rsid w:val="00F27F2E"/>
    <w:rsid w:val="00F27F58"/>
    <w:rsid w:val="00F306BD"/>
    <w:rsid w:val="00F30830"/>
    <w:rsid w:val="00F30AAA"/>
    <w:rsid w:val="00F30B0D"/>
    <w:rsid w:val="00F30FD1"/>
    <w:rsid w:val="00F310A0"/>
    <w:rsid w:val="00F316B4"/>
    <w:rsid w:val="00F31F1B"/>
    <w:rsid w:val="00F31F8F"/>
    <w:rsid w:val="00F32302"/>
    <w:rsid w:val="00F3249A"/>
    <w:rsid w:val="00F32954"/>
    <w:rsid w:val="00F33071"/>
    <w:rsid w:val="00F33BC6"/>
    <w:rsid w:val="00F33DDB"/>
    <w:rsid w:val="00F34603"/>
    <w:rsid w:val="00F34C2B"/>
    <w:rsid w:val="00F34F0B"/>
    <w:rsid w:val="00F34FD0"/>
    <w:rsid w:val="00F35307"/>
    <w:rsid w:val="00F35321"/>
    <w:rsid w:val="00F35371"/>
    <w:rsid w:val="00F358AC"/>
    <w:rsid w:val="00F36504"/>
    <w:rsid w:val="00F36774"/>
    <w:rsid w:val="00F36A2D"/>
    <w:rsid w:val="00F40689"/>
    <w:rsid w:val="00F406EF"/>
    <w:rsid w:val="00F40C74"/>
    <w:rsid w:val="00F41178"/>
    <w:rsid w:val="00F41658"/>
    <w:rsid w:val="00F41875"/>
    <w:rsid w:val="00F41EF2"/>
    <w:rsid w:val="00F41F27"/>
    <w:rsid w:val="00F41F62"/>
    <w:rsid w:val="00F421E9"/>
    <w:rsid w:val="00F42952"/>
    <w:rsid w:val="00F42B0A"/>
    <w:rsid w:val="00F42B9D"/>
    <w:rsid w:val="00F433F7"/>
    <w:rsid w:val="00F435FD"/>
    <w:rsid w:val="00F43A68"/>
    <w:rsid w:val="00F4411F"/>
    <w:rsid w:val="00F44B25"/>
    <w:rsid w:val="00F44E20"/>
    <w:rsid w:val="00F44F89"/>
    <w:rsid w:val="00F45144"/>
    <w:rsid w:val="00F4554E"/>
    <w:rsid w:val="00F457A3"/>
    <w:rsid w:val="00F45806"/>
    <w:rsid w:val="00F45BDA"/>
    <w:rsid w:val="00F45F3F"/>
    <w:rsid w:val="00F463AA"/>
    <w:rsid w:val="00F47300"/>
    <w:rsid w:val="00F4774D"/>
    <w:rsid w:val="00F4777D"/>
    <w:rsid w:val="00F50030"/>
    <w:rsid w:val="00F5054B"/>
    <w:rsid w:val="00F5089A"/>
    <w:rsid w:val="00F51205"/>
    <w:rsid w:val="00F51820"/>
    <w:rsid w:val="00F51A52"/>
    <w:rsid w:val="00F51BE5"/>
    <w:rsid w:val="00F5267E"/>
    <w:rsid w:val="00F53825"/>
    <w:rsid w:val="00F538F2"/>
    <w:rsid w:val="00F5410A"/>
    <w:rsid w:val="00F54938"/>
    <w:rsid w:val="00F54DFD"/>
    <w:rsid w:val="00F54F85"/>
    <w:rsid w:val="00F550E2"/>
    <w:rsid w:val="00F55932"/>
    <w:rsid w:val="00F55BE1"/>
    <w:rsid w:val="00F55FD7"/>
    <w:rsid w:val="00F5620C"/>
    <w:rsid w:val="00F56274"/>
    <w:rsid w:val="00F56510"/>
    <w:rsid w:val="00F56513"/>
    <w:rsid w:val="00F5655D"/>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28B0"/>
    <w:rsid w:val="00F62FA8"/>
    <w:rsid w:val="00F63275"/>
    <w:rsid w:val="00F63401"/>
    <w:rsid w:val="00F63B3C"/>
    <w:rsid w:val="00F63D40"/>
    <w:rsid w:val="00F63E12"/>
    <w:rsid w:val="00F642F2"/>
    <w:rsid w:val="00F64B17"/>
    <w:rsid w:val="00F64F56"/>
    <w:rsid w:val="00F651CD"/>
    <w:rsid w:val="00F659B0"/>
    <w:rsid w:val="00F65A07"/>
    <w:rsid w:val="00F65BCE"/>
    <w:rsid w:val="00F662AB"/>
    <w:rsid w:val="00F66465"/>
    <w:rsid w:val="00F66470"/>
    <w:rsid w:val="00F66B4D"/>
    <w:rsid w:val="00F670ED"/>
    <w:rsid w:val="00F67A04"/>
    <w:rsid w:val="00F67B1B"/>
    <w:rsid w:val="00F67EFD"/>
    <w:rsid w:val="00F70840"/>
    <w:rsid w:val="00F7119D"/>
    <w:rsid w:val="00F713F0"/>
    <w:rsid w:val="00F7150C"/>
    <w:rsid w:val="00F71544"/>
    <w:rsid w:val="00F7192F"/>
    <w:rsid w:val="00F72B7B"/>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621D"/>
    <w:rsid w:val="00F77091"/>
    <w:rsid w:val="00F7714E"/>
    <w:rsid w:val="00F77437"/>
    <w:rsid w:val="00F77680"/>
    <w:rsid w:val="00F77C86"/>
    <w:rsid w:val="00F77D25"/>
    <w:rsid w:val="00F77E9D"/>
    <w:rsid w:val="00F806FA"/>
    <w:rsid w:val="00F80BC5"/>
    <w:rsid w:val="00F814E9"/>
    <w:rsid w:val="00F815E9"/>
    <w:rsid w:val="00F8192B"/>
    <w:rsid w:val="00F81B90"/>
    <w:rsid w:val="00F81BCE"/>
    <w:rsid w:val="00F82F2B"/>
    <w:rsid w:val="00F83EE3"/>
    <w:rsid w:val="00F847DF"/>
    <w:rsid w:val="00F849D6"/>
    <w:rsid w:val="00F84A33"/>
    <w:rsid w:val="00F84D46"/>
    <w:rsid w:val="00F84F81"/>
    <w:rsid w:val="00F85309"/>
    <w:rsid w:val="00F8595D"/>
    <w:rsid w:val="00F85A01"/>
    <w:rsid w:val="00F85AF8"/>
    <w:rsid w:val="00F85BD5"/>
    <w:rsid w:val="00F85DDA"/>
    <w:rsid w:val="00F864B6"/>
    <w:rsid w:val="00F86A2B"/>
    <w:rsid w:val="00F86CC8"/>
    <w:rsid w:val="00F86DFA"/>
    <w:rsid w:val="00F87338"/>
    <w:rsid w:val="00F87512"/>
    <w:rsid w:val="00F877F0"/>
    <w:rsid w:val="00F87915"/>
    <w:rsid w:val="00F87B99"/>
    <w:rsid w:val="00F90095"/>
    <w:rsid w:val="00F9051D"/>
    <w:rsid w:val="00F909D6"/>
    <w:rsid w:val="00F90A44"/>
    <w:rsid w:val="00F9139B"/>
    <w:rsid w:val="00F921F2"/>
    <w:rsid w:val="00F9250E"/>
    <w:rsid w:val="00F92F45"/>
    <w:rsid w:val="00F93253"/>
    <w:rsid w:val="00F93335"/>
    <w:rsid w:val="00F9375A"/>
    <w:rsid w:val="00F9395F"/>
    <w:rsid w:val="00F93B83"/>
    <w:rsid w:val="00F93F4E"/>
    <w:rsid w:val="00F94549"/>
    <w:rsid w:val="00F94734"/>
    <w:rsid w:val="00F94DA8"/>
    <w:rsid w:val="00F950D9"/>
    <w:rsid w:val="00F953DC"/>
    <w:rsid w:val="00F95512"/>
    <w:rsid w:val="00F95657"/>
    <w:rsid w:val="00F95DB2"/>
    <w:rsid w:val="00F95F53"/>
    <w:rsid w:val="00F9691A"/>
    <w:rsid w:val="00F969D5"/>
    <w:rsid w:val="00F97D6F"/>
    <w:rsid w:val="00F97DB7"/>
    <w:rsid w:val="00F97ECE"/>
    <w:rsid w:val="00F97F85"/>
    <w:rsid w:val="00FA0151"/>
    <w:rsid w:val="00FA02AF"/>
    <w:rsid w:val="00FA03AA"/>
    <w:rsid w:val="00FA04BB"/>
    <w:rsid w:val="00FA0730"/>
    <w:rsid w:val="00FA09D2"/>
    <w:rsid w:val="00FA0BB7"/>
    <w:rsid w:val="00FA128B"/>
    <w:rsid w:val="00FA139D"/>
    <w:rsid w:val="00FA1843"/>
    <w:rsid w:val="00FA1C76"/>
    <w:rsid w:val="00FA2BBC"/>
    <w:rsid w:val="00FA2E42"/>
    <w:rsid w:val="00FA2E79"/>
    <w:rsid w:val="00FA3804"/>
    <w:rsid w:val="00FA39A5"/>
    <w:rsid w:val="00FA3CE1"/>
    <w:rsid w:val="00FA3F95"/>
    <w:rsid w:val="00FA4B20"/>
    <w:rsid w:val="00FA4BA0"/>
    <w:rsid w:val="00FA4BF9"/>
    <w:rsid w:val="00FA5082"/>
    <w:rsid w:val="00FA5AC1"/>
    <w:rsid w:val="00FA5BE8"/>
    <w:rsid w:val="00FA5EF3"/>
    <w:rsid w:val="00FA5FD7"/>
    <w:rsid w:val="00FA62C1"/>
    <w:rsid w:val="00FA640A"/>
    <w:rsid w:val="00FA6979"/>
    <w:rsid w:val="00FA6F58"/>
    <w:rsid w:val="00FA74FC"/>
    <w:rsid w:val="00FA7852"/>
    <w:rsid w:val="00FA7B07"/>
    <w:rsid w:val="00FB062E"/>
    <w:rsid w:val="00FB082D"/>
    <w:rsid w:val="00FB16C6"/>
    <w:rsid w:val="00FB1F93"/>
    <w:rsid w:val="00FB212B"/>
    <w:rsid w:val="00FB26F5"/>
    <w:rsid w:val="00FB2A78"/>
    <w:rsid w:val="00FB2DAB"/>
    <w:rsid w:val="00FB321F"/>
    <w:rsid w:val="00FB33D8"/>
    <w:rsid w:val="00FB3771"/>
    <w:rsid w:val="00FB38DD"/>
    <w:rsid w:val="00FB3C92"/>
    <w:rsid w:val="00FB4048"/>
    <w:rsid w:val="00FB533A"/>
    <w:rsid w:val="00FB5549"/>
    <w:rsid w:val="00FB585F"/>
    <w:rsid w:val="00FB5D5F"/>
    <w:rsid w:val="00FB6497"/>
    <w:rsid w:val="00FB72DE"/>
    <w:rsid w:val="00FB7462"/>
    <w:rsid w:val="00FB7AA3"/>
    <w:rsid w:val="00FB7D1E"/>
    <w:rsid w:val="00FB7D4B"/>
    <w:rsid w:val="00FC06C2"/>
    <w:rsid w:val="00FC0B48"/>
    <w:rsid w:val="00FC0D0A"/>
    <w:rsid w:val="00FC0E93"/>
    <w:rsid w:val="00FC0FC1"/>
    <w:rsid w:val="00FC110F"/>
    <w:rsid w:val="00FC1976"/>
    <w:rsid w:val="00FC1A2D"/>
    <w:rsid w:val="00FC1C54"/>
    <w:rsid w:val="00FC21D9"/>
    <w:rsid w:val="00FC22D0"/>
    <w:rsid w:val="00FC25FC"/>
    <w:rsid w:val="00FC2706"/>
    <w:rsid w:val="00FC275A"/>
    <w:rsid w:val="00FC2858"/>
    <w:rsid w:val="00FC2D4A"/>
    <w:rsid w:val="00FC2EC9"/>
    <w:rsid w:val="00FC31BD"/>
    <w:rsid w:val="00FC33FD"/>
    <w:rsid w:val="00FC3721"/>
    <w:rsid w:val="00FC3C85"/>
    <w:rsid w:val="00FC41B7"/>
    <w:rsid w:val="00FC42F8"/>
    <w:rsid w:val="00FC4322"/>
    <w:rsid w:val="00FC44C9"/>
    <w:rsid w:val="00FC46D0"/>
    <w:rsid w:val="00FC4921"/>
    <w:rsid w:val="00FC4C02"/>
    <w:rsid w:val="00FC4CCE"/>
    <w:rsid w:val="00FC4DC2"/>
    <w:rsid w:val="00FC5128"/>
    <w:rsid w:val="00FC5A9D"/>
    <w:rsid w:val="00FC62AE"/>
    <w:rsid w:val="00FC6468"/>
    <w:rsid w:val="00FC68F8"/>
    <w:rsid w:val="00FC723A"/>
    <w:rsid w:val="00FD00B0"/>
    <w:rsid w:val="00FD0603"/>
    <w:rsid w:val="00FD0CF4"/>
    <w:rsid w:val="00FD1509"/>
    <w:rsid w:val="00FD1AB7"/>
    <w:rsid w:val="00FD1ECF"/>
    <w:rsid w:val="00FD1F0E"/>
    <w:rsid w:val="00FD2207"/>
    <w:rsid w:val="00FD2560"/>
    <w:rsid w:val="00FD2701"/>
    <w:rsid w:val="00FD278C"/>
    <w:rsid w:val="00FD2BDF"/>
    <w:rsid w:val="00FD35E9"/>
    <w:rsid w:val="00FD3EF2"/>
    <w:rsid w:val="00FD432E"/>
    <w:rsid w:val="00FD5234"/>
    <w:rsid w:val="00FD5A49"/>
    <w:rsid w:val="00FD5B36"/>
    <w:rsid w:val="00FD609C"/>
    <w:rsid w:val="00FD60E9"/>
    <w:rsid w:val="00FD6620"/>
    <w:rsid w:val="00FD74A7"/>
    <w:rsid w:val="00FD7BC6"/>
    <w:rsid w:val="00FD7D7B"/>
    <w:rsid w:val="00FD7D7C"/>
    <w:rsid w:val="00FD7E98"/>
    <w:rsid w:val="00FE024C"/>
    <w:rsid w:val="00FE07E4"/>
    <w:rsid w:val="00FE08C9"/>
    <w:rsid w:val="00FE0EAA"/>
    <w:rsid w:val="00FE156B"/>
    <w:rsid w:val="00FE1607"/>
    <w:rsid w:val="00FE1FAE"/>
    <w:rsid w:val="00FE228B"/>
    <w:rsid w:val="00FE2536"/>
    <w:rsid w:val="00FE2865"/>
    <w:rsid w:val="00FE343F"/>
    <w:rsid w:val="00FE3D56"/>
    <w:rsid w:val="00FE4103"/>
    <w:rsid w:val="00FE41F1"/>
    <w:rsid w:val="00FE44B0"/>
    <w:rsid w:val="00FE46AF"/>
    <w:rsid w:val="00FE4FFC"/>
    <w:rsid w:val="00FE5813"/>
    <w:rsid w:val="00FE5983"/>
    <w:rsid w:val="00FE5B66"/>
    <w:rsid w:val="00FE5FF4"/>
    <w:rsid w:val="00FE63B8"/>
    <w:rsid w:val="00FE6689"/>
    <w:rsid w:val="00FE6967"/>
    <w:rsid w:val="00FE69AF"/>
    <w:rsid w:val="00FE7016"/>
    <w:rsid w:val="00FE7044"/>
    <w:rsid w:val="00FE723A"/>
    <w:rsid w:val="00FE77D1"/>
    <w:rsid w:val="00FE7987"/>
    <w:rsid w:val="00FF01C9"/>
    <w:rsid w:val="00FF01D7"/>
    <w:rsid w:val="00FF07EA"/>
    <w:rsid w:val="00FF0C6D"/>
    <w:rsid w:val="00FF104B"/>
    <w:rsid w:val="00FF10CF"/>
    <w:rsid w:val="00FF1252"/>
    <w:rsid w:val="00FF127B"/>
    <w:rsid w:val="00FF1E4C"/>
    <w:rsid w:val="00FF1E5E"/>
    <w:rsid w:val="00FF1FCD"/>
    <w:rsid w:val="00FF209C"/>
    <w:rsid w:val="00FF2166"/>
    <w:rsid w:val="00FF2343"/>
    <w:rsid w:val="00FF2438"/>
    <w:rsid w:val="00FF2475"/>
    <w:rsid w:val="00FF24EF"/>
    <w:rsid w:val="00FF286D"/>
    <w:rsid w:val="00FF2C89"/>
    <w:rsid w:val="00FF2FF8"/>
    <w:rsid w:val="00FF33C1"/>
    <w:rsid w:val="00FF33DE"/>
    <w:rsid w:val="00FF387F"/>
    <w:rsid w:val="00FF3954"/>
    <w:rsid w:val="00FF3B36"/>
    <w:rsid w:val="00FF3B4B"/>
    <w:rsid w:val="00FF3D23"/>
    <w:rsid w:val="00FF3F1E"/>
    <w:rsid w:val="00FF3FC8"/>
    <w:rsid w:val="00FF43B1"/>
    <w:rsid w:val="00FF4932"/>
    <w:rsid w:val="00FF5117"/>
    <w:rsid w:val="00FF5F17"/>
    <w:rsid w:val="00FF6159"/>
    <w:rsid w:val="00FF6537"/>
    <w:rsid w:val="00FF7554"/>
    <w:rsid w:val="00FF7998"/>
    <w:rsid w:val="00FF7D5A"/>
    <w:rsid w:val="00FF7EC0"/>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681DAC05"/>
  <w15:docId w15:val="{00A9ACEE-781B-4A33-8A2B-91837B841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33197"/>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spacing w:before="120"/>
      <w:ind w:left="1069" w:hanging="36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4"/>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4"/>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4"/>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4"/>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4"/>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 w:type="paragraph" w:customStyle="1" w:styleId="SRK5">
    <w:name w:val="SRK 5"/>
    <w:basedOn w:val="Nadpis5"/>
    <w:next w:val="Normlny"/>
    <w:qFormat/>
    <w:rsid w:val="0046019A"/>
    <w:pPr>
      <w:numPr>
        <w:ilvl w:val="0"/>
        <w:numId w:val="0"/>
      </w:numPr>
      <w:spacing w:before="200" w:after="0"/>
      <w:jc w:val="both"/>
    </w:pPr>
    <w:rPr>
      <w:rFonts w:cs="Arial"/>
      <w:i w:val="0"/>
      <w:color w:val="1E4E9D"/>
      <w:lang w:val="sk-SK" w:eastAsia="sk-SK"/>
    </w:rPr>
  </w:style>
  <w:style w:type="paragraph" w:customStyle="1" w:styleId="Nadpis2-IM">
    <w:name w:val="Nadpis 2 - IM"/>
    <w:basedOn w:val="Nadpis2"/>
    <w:autoRedefine/>
    <w:uiPriority w:val="99"/>
    <w:rsid w:val="00CB6020"/>
    <w:pPr>
      <w:numPr>
        <w:ilvl w:val="0"/>
        <w:numId w:val="0"/>
      </w:numPr>
      <w:tabs>
        <w:tab w:val="num" w:pos="738"/>
      </w:tabs>
      <w:spacing w:before="0" w:after="0"/>
      <w:ind w:left="738" w:hanging="454"/>
    </w:pPr>
    <w:rPr>
      <w:rFonts w:ascii="Arial Narrow" w:hAnsi="Arial Narrow" w:cs="Times New Roman"/>
      <w:iCs w:val="0"/>
      <w:color w:val="auto"/>
      <w:kern w:val="0"/>
      <w:sz w:val="28"/>
      <w:szCs w:val="32"/>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44909874">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118436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0842925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48878567">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656689339">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45881543">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789327422">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59796087">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136874328">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82509556">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31728928">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32872878">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partnerskadohoda.gov.sk"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zbierka.sk/sk/predpisy/401-2012-z-z.p-34960.pdf"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hyperlink" Target="https://www.partnerskadohoda.gov.sk/zakladne-dokumenty/" TargetMode="External"/><Relationship Id="rId25" Type="http://schemas.openxmlformats.org/officeDocument/2006/relationships/hyperlink" Target="http://www.partnerskadohoda.gov.sk" TargetMode="Externa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reformuj.sk/dokument/projektove-dokumenty/" TargetMode="External"/><Relationship Id="rId20" Type="http://schemas.openxmlformats.org/officeDocument/2006/relationships/hyperlink" Target="http://www.employment.gov.sk/filemanager/opatrenie-248_2012zz.pdf"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partnerskadohoda.gov.sk"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partnerskadohoda.gov.sk/zakladne-dokumenty/" TargetMode="External"/><Relationship Id="rId23" Type="http://schemas.openxmlformats.org/officeDocument/2006/relationships/hyperlink" Target="http://www.reformuj.sk/dokument/projektove-dokumenty/"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minv.sk/swift_data/source/mvsr_a_eu/gdpr/Informacny%20list%20ak%20neboli%20osobne%20udaje%20ziskane%20od%20dotknutej%20osoby.pdf"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eformuj.sk/dokument/projektove-dokumenty/" TargetMode="External"/><Relationship Id="rId22" Type="http://schemas.openxmlformats.org/officeDocument/2006/relationships/hyperlink" Target="http://www.partnerskadohoda.gov.sk" TargetMode="External"/><Relationship Id="rId27" Type="http://schemas.openxmlformats.org/officeDocument/2006/relationships/header" Target="header2.xml"/><Relationship Id="rId30"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s://www.partnerskadohoda.gov.sk/data/files/5754_jednotna-prirucka-k-predkladaniu-dokumentacie-k-zop.zip" TargetMode="External"/><Relationship Id="rId2" Type="http://schemas.openxmlformats.org/officeDocument/2006/relationships/hyperlink" Target="https://ec.europa.eu/international-partnerships/system/files/per-diem-rates-20200201_en.pdf" TargetMode="External"/><Relationship Id="rId1" Type="http://schemas.openxmlformats.org/officeDocument/2006/relationships/hyperlink" Target="https://ec.europa.eu/chafea/consumers/networks/exchange-of-officials/documents/exo-2020-guidelines_en.pdf"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3E29E-3CC5-41AA-8CE7-E35FD2321C2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3.xml><?xml version="1.0" encoding="utf-8"?>
<ds:datastoreItem xmlns:ds="http://schemas.openxmlformats.org/officeDocument/2006/customXml" ds:itemID="{9AD95716-EE23-403D-AA66-FB0576B85C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B0863CE-D6A1-4954-84EA-14E8B874D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1516</TotalTime>
  <Pages>111</Pages>
  <Words>52090</Words>
  <Characters>296914</Characters>
  <Application>Microsoft Office Word</Application>
  <DocSecurity>0</DocSecurity>
  <Lines>2474</Lines>
  <Paragraphs>696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348308</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Zuzana Hušeková</dc:creator>
  <cp:lastModifiedBy>Lenka Lamoš</cp:lastModifiedBy>
  <cp:revision>146</cp:revision>
  <cp:lastPrinted>2021-06-07T11:02:00Z</cp:lastPrinted>
  <dcterms:created xsi:type="dcterms:W3CDTF">2021-08-25T13:24:00Z</dcterms:created>
  <dcterms:modified xsi:type="dcterms:W3CDTF">2022-06-30T11:34:00Z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