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numbering.xml" ContentType="application/vnd.openxmlformats-officedocument.wordprocessingml.numbering+xml"/>
  <Override PartName="/word/people.xml" ContentType="application/vnd.openxmlformats-officedocument.wordprocessingml.peop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177989" w14:textId="37EBC90D" w:rsidR="00B715FA" w:rsidRPr="0014645C" w:rsidRDefault="003E3B20" w:rsidP="003E3B20">
      <w:pPr>
        <w:jc w:val="center"/>
        <w:rPr>
          <w:rFonts w:ascii="Verdana" w:eastAsia="MS Gothic" w:hAnsi="Verdana" w:cs="Arial"/>
          <w:caps/>
          <w:sz w:val="28"/>
          <w:szCs w:val="28"/>
          <w:lang w:eastAsia="cs-CZ"/>
        </w:rPr>
      </w:pPr>
      <w:r w:rsidRPr="0014645C">
        <w:rPr>
          <w:rFonts w:ascii="Verdana" w:hAnsi="Verdana" w:cs="Arial"/>
          <w:b/>
          <w:bCs/>
          <w:smallCaps/>
          <w:noProof/>
          <w:sz w:val="28"/>
          <w:szCs w:val="28"/>
          <w:lang w:eastAsia="sk-SK"/>
        </w:rPr>
        <w:drawing>
          <wp:anchor distT="0" distB="0" distL="114300" distR="114300" simplePos="0" relativeHeight="251658240" behindDoc="1" locked="0" layoutInCell="1" allowOverlap="1" wp14:anchorId="318E6F93" wp14:editId="7BC0FFAF">
            <wp:simplePos x="0" y="0"/>
            <wp:positionH relativeFrom="page">
              <wp:posOffset>-52070</wp:posOffset>
            </wp:positionH>
            <wp:positionV relativeFrom="margin">
              <wp:posOffset>-844550</wp:posOffset>
            </wp:positionV>
            <wp:extent cx="7560000" cy="10699200"/>
            <wp:effectExtent l="0" t="0" r="3175" b="6985"/>
            <wp:wrapNone/>
            <wp:docPr id="3" name="Obrázok 3"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anchor>
        </w:drawing>
      </w:r>
      <w:r w:rsidR="00B715FA" w:rsidRPr="0014645C">
        <w:rPr>
          <w:rFonts w:ascii="Verdana" w:eastAsia="MS Gothic" w:hAnsi="Verdana" w:cs="Arial"/>
          <w:caps/>
          <w:sz w:val="28"/>
          <w:szCs w:val="28"/>
          <w:lang w:eastAsia="cs-CZ"/>
        </w:rPr>
        <w:t>MINISTERSTVO VNÚTRA SLOVENSKEJ REPUBLIKY</w:t>
      </w:r>
    </w:p>
    <w:p w14:paraId="0B9E5FAE" w14:textId="77777777" w:rsidR="00B715FA" w:rsidRPr="0014645C" w:rsidRDefault="00B715FA" w:rsidP="00B715FA">
      <w:pPr>
        <w:jc w:val="center"/>
        <w:rPr>
          <w:rFonts w:ascii="Verdana" w:eastAsia="MS Gothic" w:hAnsi="Verdana" w:cs="Arial"/>
          <w:caps/>
          <w:sz w:val="28"/>
          <w:szCs w:val="28"/>
          <w:lang w:eastAsia="cs-CZ"/>
        </w:rPr>
      </w:pPr>
    </w:p>
    <w:p w14:paraId="55C940B2" w14:textId="77777777" w:rsidR="00B715FA" w:rsidRPr="0014645C" w:rsidRDefault="00B715FA" w:rsidP="00B715FA">
      <w:pPr>
        <w:tabs>
          <w:tab w:val="left" w:pos="709"/>
          <w:tab w:val="right" w:pos="8789"/>
        </w:tabs>
        <w:rPr>
          <w:rFonts w:ascii="Verdana" w:hAnsi="Verdana"/>
          <w:b/>
          <w:color w:val="FF0000"/>
          <w:sz w:val="20"/>
          <w:lang w:eastAsia="cs-CZ"/>
        </w:rPr>
      </w:pPr>
      <w:r w:rsidRPr="0014645C">
        <w:rPr>
          <w:rFonts w:ascii="Verdana" w:hAnsi="Verdana"/>
          <w:b/>
          <w:color w:val="FF0000"/>
          <w:sz w:val="20"/>
          <w:lang w:eastAsia="cs-CZ"/>
        </w:rPr>
        <w:tab/>
      </w:r>
    </w:p>
    <w:p w14:paraId="24C3C621" w14:textId="77777777" w:rsidR="00874735" w:rsidRPr="0014645C" w:rsidRDefault="00B715FA" w:rsidP="00874735">
      <w:pPr>
        <w:jc w:val="center"/>
        <w:rPr>
          <w:rFonts w:ascii="Verdana" w:hAnsi="Verdana"/>
          <w:b/>
          <w:color w:val="FF0000"/>
          <w:sz w:val="36"/>
          <w:szCs w:val="36"/>
          <w:lang w:eastAsia="cs-CZ"/>
        </w:rPr>
      </w:pPr>
      <w:r w:rsidRPr="0014645C">
        <w:rPr>
          <w:rFonts w:ascii="Verdana" w:eastAsia="Arial Unicode MS" w:hAnsi="Verdana" w:cs="Arial"/>
          <w:bCs/>
          <w:sz w:val="36"/>
          <w:szCs w:val="36"/>
          <w:bdr w:val="nil"/>
        </w:rPr>
        <w:t xml:space="preserve">Príručka pre žiadateľa </w:t>
      </w:r>
      <w:r w:rsidR="007C4726" w:rsidRPr="0014645C">
        <w:rPr>
          <w:rFonts w:ascii="Verdana" w:eastAsia="Arial Unicode MS" w:hAnsi="Verdana" w:cs="Arial"/>
          <w:bCs/>
          <w:sz w:val="36"/>
          <w:szCs w:val="36"/>
          <w:bdr w:val="nil"/>
        </w:rPr>
        <w:t>o</w:t>
      </w:r>
      <w:r w:rsidR="004D2FEE" w:rsidRPr="0014645C">
        <w:rPr>
          <w:rFonts w:ascii="Verdana" w:eastAsia="Arial Unicode MS" w:hAnsi="Verdana" w:cs="Arial"/>
          <w:bCs/>
          <w:sz w:val="36"/>
          <w:szCs w:val="36"/>
          <w:bdr w:val="nil"/>
        </w:rPr>
        <w:t xml:space="preserve"> </w:t>
      </w:r>
      <w:r w:rsidRPr="0014645C">
        <w:rPr>
          <w:rFonts w:ascii="Verdana" w:eastAsia="Arial Unicode MS" w:hAnsi="Verdana" w:cs="Arial"/>
          <w:bCs/>
          <w:sz w:val="36"/>
          <w:szCs w:val="36"/>
          <w:bdr w:val="nil"/>
        </w:rPr>
        <w:t>nenávratný finančný príspe</w:t>
      </w:r>
      <w:r w:rsidR="009F69E1" w:rsidRPr="0014645C">
        <w:rPr>
          <w:rFonts w:ascii="Verdana" w:eastAsia="Arial Unicode MS" w:hAnsi="Verdana" w:cs="Arial"/>
          <w:bCs/>
          <w:sz w:val="36"/>
          <w:szCs w:val="36"/>
          <w:bdr w:val="nil"/>
        </w:rPr>
        <w:t>vok</w:t>
      </w:r>
    </w:p>
    <w:p w14:paraId="0594B530" w14:textId="77777777" w:rsidR="00B715FA" w:rsidRPr="0014645C" w:rsidRDefault="00874735" w:rsidP="00B715FA">
      <w:pPr>
        <w:pBdr>
          <w:top w:val="nil"/>
          <w:left w:val="nil"/>
          <w:bottom w:val="nil"/>
          <w:right w:val="nil"/>
          <w:between w:val="nil"/>
          <w:bar w:val="nil"/>
        </w:pBdr>
        <w:ind w:right="289"/>
        <w:jc w:val="center"/>
        <w:rPr>
          <w:rFonts w:ascii="Verdana" w:eastAsia="Arial Unicode MS" w:hAnsi="Verdana" w:cs="Arial"/>
          <w:bCs/>
          <w:sz w:val="36"/>
          <w:szCs w:val="36"/>
          <w:bdr w:val="nil"/>
        </w:rPr>
      </w:pPr>
      <w:r w:rsidRPr="0014645C">
        <w:rPr>
          <w:rFonts w:ascii="Verdana" w:eastAsia="Arial Unicode MS" w:hAnsi="Verdana" w:cs="Arial"/>
          <w:bCs/>
          <w:sz w:val="36"/>
          <w:szCs w:val="36"/>
          <w:bdr w:val="nil"/>
        </w:rPr>
        <w:t xml:space="preserve">  </w:t>
      </w:r>
      <w:r w:rsidR="00B715FA" w:rsidRPr="0014645C">
        <w:rPr>
          <w:rFonts w:ascii="Verdana" w:eastAsia="Arial Unicode MS" w:hAnsi="Verdana" w:cs="Arial"/>
          <w:bCs/>
          <w:sz w:val="36"/>
          <w:szCs w:val="36"/>
          <w:bdr w:val="nil"/>
        </w:rPr>
        <w:t>OP EVS</w:t>
      </w:r>
    </w:p>
    <w:p w14:paraId="34F793B5" w14:textId="77777777" w:rsidR="00B715FA" w:rsidRPr="0014645C" w:rsidRDefault="00B715FA" w:rsidP="00B715FA">
      <w:pPr>
        <w:pBdr>
          <w:top w:val="nil"/>
          <w:left w:val="nil"/>
          <w:bottom w:val="nil"/>
          <w:right w:val="nil"/>
          <w:between w:val="nil"/>
          <w:bar w:val="nil"/>
        </w:pBdr>
        <w:ind w:right="289"/>
        <w:jc w:val="center"/>
        <w:rPr>
          <w:rFonts w:ascii="Verdana" w:eastAsia="Arial Unicode MS" w:hAnsi="Verdana" w:cs="Arial"/>
          <w:bCs/>
          <w:color w:val="003889"/>
          <w:sz w:val="28"/>
          <w:szCs w:val="28"/>
          <w:bdr w:val="nil"/>
        </w:rPr>
      </w:pPr>
    </w:p>
    <w:p w14:paraId="18EA531C" w14:textId="77777777" w:rsidR="00B715FA" w:rsidRPr="0014645C" w:rsidRDefault="00B715FA" w:rsidP="00B715FA">
      <w:pPr>
        <w:pBdr>
          <w:top w:val="nil"/>
          <w:left w:val="nil"/>
          <w:bottom w:val="nil"/>
          <w:right w:val="nil"/>
          <w:between w:val="nil"/>
          <w:bar w:val="nil"/>
        </w:pBdr>
        <w:spacing w:before="120"/>
        <w:ind w:right="289"/>
        <w:jc w:val="center"/>
        <w:rPr>
          <w:rFonts w:ascii="Verdana" w:eastAsia="MS Gothic" w:hAnsi="Verdana" w:cs="Arial"/>
          <w:b/>
          <w:color w:val="000000"/>
          <w:sz w:val="28"/>
          <w:szCs w:val="28"/>
          <w:bdr w:val="nil"/>
        </w:rPr>
      </w:pPr>
      <w:r w:rsidRPr="0014645C">
        <w:rPr>
          <w:rFonts w:ascii="Verdana" w:eastAsia="MS Gothic" w:hAnsi="Verdana" w:cs="Arial"/>
          <w:b/>
          <w:color w:val="000000"/>
          <w:sz w:val="28"/>
          <w:szCs w:val="28"/>
          <w:bdr w:val="nil"/>
        </w:rPr>
        <w:t>Operačný program Efektívna verejná správa</w:t>
      </w:r>
    </w:p>
    <w:p w14:paraId="7083102B" w14:textId="77777777" w:rsidR="00B715FA" w:rsidRPr="0014645C" w:rsidRDefault="00B715FA" w:rsidP="00B715FA">
      <w:pPr>
        <w:pBdr>
          <w:top w:val="nil"/>
          <w:left w:val="nil"/>
          <w:bottom w:val="nil"/>
          <w:right w:val="nil"/>
          <w:between w:val="nil"/>
          <w:bar w:val="nil"/>
        </w:pBdr>
        <w:spacing w:before="120"/>
        <w:ind w:right="289"/>
        <w:jc w:val="center"/>
        <w:rPr>
          <w:rFonts w:ascii="Verdana" w:eastAsia="MS Gothic" w:hAnsi="Verdana" w:cs="Arial"/>
          <w:color w:val="000000"/>
          <w:sz w:val="28"/>
          <w:szCs w:val="28"/>
          <w:bdr w:val="nil"/>
        </w:rPr>
      </w:pPr>
      <w:r w:rsidRPr="0014645C">
        <w:rPr>
          <w:rFonts w:ascii="Verdana" w:eastAsia="MS Gothic" w:hAnsi="Verdana" w:cs="Arial"/>
          <w:color w:val="000000"/>
          <w:sz w:val="28"/>
          <w:szCs w:val="28"/>
          <w:bdr w:val="nil"/>
        </w:rPr>
        <w:t>Programové obdobie 2014 – 2020</w:t>
      </w:r>
    </w:p>
    <w:p w14:paraId="6F1027E5" w14:textId="77777777" w:rsidR="00B715FA" w:rsidRPr="0014645C" w:rsidRDefault="00B715FA" w:rsidP="00B715FA">
      <w:pPr>
        <w:rPr>
          <w:rFonts w:ascii="Verdana" w:hAnsi="Verdana"/>
          <w:b/>
          <w:sz w:val="28"/>
          <w:szCs w:val="28"/>
          <w:lang w:eastAsia="cs-CZ"/>
        </w:rPr>
      </w:pPr>
    </w:p>
    <w:p w14:paraId="59D77A25" w14:textId="77777777" w:rsidR="00B715FA" w:rsidRPr="0014645C" w:rsidRDefault="00B715FA" w:rsidP="00B715FA">
      <w:pPr>
        <w:spacing w:line="360" w:lineRule="auto"/>
        <w:rPr>
          <w:rFonts w:ascii="Verdana" w:hAnsi="Verdana"/>
          <w:sz w:val="16"/>
          <w:szCs w:val="16"/>
          <w:lang w:eastAsia="cs-CZ"/>
        </w:rPr>
      </w:pPr>
      <w:r w:rsidRPr="0014645C">
        <w:rPr>
          <w:rFonts w:ascii="Verdana" w:hAnsi="Verdana"/>
          <w:sz w:val="16"/>
          <w:szCs w:val="16"/>
          <w:lang w:eastAsia="cs-CZ"/>
        </w:rPr>
        <w:t>Vypracoval:</w:t>
      </w:r>
    </w:p>
    <w:p w14:paraId="3A75C452" w14:textId="786654BD" w:rsidR="00B715FA" w:rsidRPr="0014645C" w:rsidRDefault="0064180A" w:rsidP="00B715FA">
      <w:pPr>
        <w:tabs>
          <w:tab w:val="left" w:pos="6804"/>
          <w:tab w:val="left" w:leader="dot" w:pos="9071"/>
        </w:tabs>
        <w:spacing w:line="360" w:lineRule="auto"/>
        <w:rPr>
          <w:rFonts w:ascii="Verdana" w:hAnsi="Verdana"/>
          <w:sz w:val="16"/>
          <w:szCs w:val="16"/>
          <w:lang w:eastAsia="cs-CZ"/>
        </w:rPr>
      </w:pPr>
      <w:r>
        <w:rPr>
          <w:rFonts w:ascii="Verdana" w:hAnsi="Verdana"/>
          <w:sz w:val="16"/>
          <w:szCs w:val="16"/>
          <w:lang w:eastAsia="cs-CZ"/>
        </w:rPr>
        <w:t>Ing</w:t>
      </w:r>
      <w:r w:rsidR="003E3B20" w:rsidRPr="0014645C">
        <w:rPr>
          <w:rFonts w:ascii="Verdana" w:hAnsi="Verdana"/>
          <w:sz w:val="16"/>
          <w:szCs w:val="16"/>
          <w:lang w:eastAsia="cs-CZ"/>
        </w:rPr>
        <w:t xml:space="preserve">. </w:t>
      </w:r>
      <w:r>
        <w:rPr>
          <w:rFonts w:ascii="Verdana" w:hAnsi="Verdana"/>
          <w:sz w:val="16"/>
          <w:szCs w:val="16"/>
          <w:lang w:eastAsia="cs-CZ"/>
        </w:rPr>
        <w:t>Peter Vlček, PhD.</w:t>
      </w:r>
      <w:r w:rsidR="003E3B20" w:rsidRPr="0014645C" w:rsidDel="003E3B20">
        <w:rPr>
          <w:rFonts w:ascii="Verdana" w:hAnsi="Verdana"/>
          <w:sz w:val="16"/>
          <w:szCs w:val="16"/>
          <w:lang w:eastAsia="cs-CZ"/>
        </w:rPr>
        <w:t xml:space="preserve"> </w:t>
      </w:r>
      <w:r w:rsidR="00B715FA" w:rsidRPr="0014645C">
        <w:rPr>
          <w:rFonts w:ascii="Verdana" w:hAnsi="Verdana"/>
          <w:sz w:val="16"/>
          <w:szCs w:val="16"/>
          <w:lang w:eastAsia="cs-CZ"/>
        </w:rPr>
        <w:tab/>
        <w:t>..............................</w:t>
      </w:r>
    </w:p>
    <w:p w14:paraId="52F94053" w14:textId="77777777" w:rsidR="00B715FA" w:rsidRPr="0014645C" w:rsidRDefault="00B715FA" w:rsidP="00B715FA">
      <w:pPr>
        <w:tabs>
          <w:tab w:val="left" w:pos="2268"/>
          <w:tab w:val="left" w:pos="4395"/>
          <w:tab w:val="left" w:pos="6946"/>
          <w:tab w:val="left" w:leader="dot" w:pos="9071"/>
        </w:tabs>
        <w:spacing w:line="360" w:lineRule="auto"/>
        <w:rPr>
          <w:rFonts w:ascii="Verdana" w:hAnsi="Verdana"/>
          <w:sz w:val="16"/>
          <w:szCs w:val="16"/>
          <w:lang w:eastAsia="cs-CZ"/>
        </w:rPr>
      </w:pPr>
      <w:r w:rsidRPr="0014645C">
        <w:rPr>
          <w:rFonts w:ascii="Verdana" w:hAnsi="Verdana"/>
          <w:sz w:val="16"/>
          <w:szCs w:val="16"/>
          <w:lang w:eastAsia="cs-CZ"/>
        </w:rPr>
        <w:t>oddeleni</w:t>
      </w:r>
      <w:r w:rsidR="003E3B20" w:rsidRPr="0014645C">
        <w:rPr>
          <w:rFonts w:ascii="Verdana" w:hAnsi="Verdana"/>
          <w:sz w:val="16"/>
          <w:szCs w:val="16"/>
          <w:lang w:eastAsia="cs-CZ"/>
        </w:rPr>
        <w:t>e</w:t>
      </w:r>
      <w:r w:rsidRPr="0014645C">
        <w:rPr>
          <w:rFonts w:ascii="Verdana" w:hAnsi="Verdana"/>
          <w:sz w:val="16"/>
          <w:szCs w:val="16"/>
          <w:lang w:eastAsia="cs-CZ"/>
        </w:rPr>
        <w:t xml:space="preserve"> metodiky</w:t>
      </w:r>
      <w:r w:rsidR="0097180C" w:rsidRPr="0097180C">
        <w:rPr>
          <w:rFonts w:ascii="Verdana" w:hAnsi="Verdana"/>
          <w:sz w:val="16"/>
          <w:szCs w:val="16"/>
          <w:lang w:eastAsia="cs-CZ"/>
        </w:rPr>
        <w:t xml:space="preserve"> </w:t>
      </w:r>
      <w:r w:rsidR="0097180C" w:rsidRPr="0014645C">
        <w:rPr>
          <w:rFonts w:ascii="Verdana" w:hAnsi="Verdana"/>
          <w:sz w:val="16"/>
          <w:szCs w:val="16"/>
          <w:lang w:eastAsia="cs-CZ"/>
        </w:rPr>
        <w:t>a</w:t>
      </w:r>
      <w:r w:rsidR="0097180C">
        <w:rPr>
          <w:rFonts w:ascii="Verdana" w:hAnsi="Verdana"/>
          <w:sz w:val="16"/>
          <w:szCs w:val="16"/>
          <w:lang w:eastAsia="cs-CZ"/>
        </w:rPr>
        <w:t> prípravy projektov</w:t>
      </w:r>
    </w:p>
    <w:p w14:paraId="3F259561" w14:textId="216CD38B" w:rsidR="00B715FA" w:rsidRPr="0014645C" w:rsidRDefault="00B715FA" w:rsidP="00B715FA">
      <w:pPr>
        <w:spacing w:line="360" w:lineRule="auto"/>
        <w:rPr>
          <w:rFonts w:ascii="Verdana" w:hAnsi="Verdana"/>
          <w:sz w:val="16"/>
          <w:szCs w:val="16"/>
          <w:lang w:eastAsia="cs-CZ"/>
        </w:rPr>
      </w:pPr>
      <w:r w:rsidRPr="0014645C">
        <w:rPr>
          <w:rFonts w:ascii="Verdana" w:hAnsi="Verdana"/>
          <w:sz w:val="16"/>
          <w:szCs w:val="16"/>
          <w:lang w:eastAsia="cs-CZ"/>
        </w:rPr>
        <w:t>Dátum:</w:t>
      </w:r>
      <w:r w:rsidR="002C4675">
        <w:rPr>
          <w:rFonts w:ascii="Verdana" w:hAnsi="Verdana"/>
          <w:sz w:val="16"/>
          <w:szCs w:val="16"/>
          <w:lang w:eastAsia="cs-CZ"/>
        </w:rPr>
        <w:t xml:space="preserve"> </w:t>
      </w:r>
      <w:r w:rsidR="00D06B76">
        <w:rPr>
          <w:rFonts w:ascii="Verdana" w:hAnsi="Verdana"/>
          <w:sz w:val="16"/>
          <w:szCs w:val="16"/>
          <w:lang w:eastAsia="cs-CZ"/>
        </w:rPr>
        <w:t>1</w:t>
      </w:r>
      <w:ins w:id="0" w:author="Autor">
        <w:r w:rsidR="007F25C1">
          <w:rPr>
            <w:rFonts w:ascii="Verdana" w:hAnsi="Verdana"/>
            <w:sz w:val="16"/>
            <w:szCs w:val="16"/>
            <w:lang w:eastAsia="cs-CZ"/>
          </w:rPr>
          <w:t>7</w:t>
        </w:r>
      </w:ins>
      <w:del w:id="1" w:author="Autor">
        <w:r w:rsidR="00D06B76" w:rsidDel="007F25C1">
          <w:rPr>
            <w:rFonts w:ascii="Verdana" w:hAnsi="Verdana"/>
            <w:sz w:val="16"/>
            <w:szCs w:val="16"/>
            <w:lang w:eastAsia="cs-CZ"/>
          </w:rPr>
          <w:delText>5</w:delText>
        </w:r>
      </w:del>
      <w:r w:rsidR="008713DE">
        <w:rPr>
          <w:rFonts w:ascii="Verdana" w:hAnsi="Verdana"/>
          <w:sz w:val="16"/>
          <w:szCs w:val="16"/>
          <w:lang w:eastAsia="cs-CZ"/>
        </w:rPr>
        <w:t xml:space="preserve">. </w:t>
      </w:r>
      <w:ins w:id="2" w:author="Autor">
        <w:r w:rsidR="007F25C1">
          <w:rPr>
            <w:rFonts w:ascii="Verdana" w:hAnsi="Verdana"/>
            <w:sz w:val="16"/>
            <w:szCs w:val="16"/>
            <w:lang w:eastAsia="cs-CZ"/>
          </w:rPr>
          <w:t>06</w:t>
        </w:r>
      </w:ins>
      <w:del w:id="3" w:author="Autor">
        <w:r w:rsidR="00D06B76" w:rsidDel="007F25C1">
          <w:rPr>
            <w:rFonts w:ascii="Verdana" w:hAnsi="Verdana"/>
            <w:sz w:val="16"/>
            <w:szCs w:val="16"/>
            <w:lang w:eastAsia="cs-CZ"/>
          </w:rPr>
          <w:delText>12</w:delText>
        </w:r>
      </w:del>
      <w:r w:rsidR="008713DE">
        <w:rPr>
          <w:rFonts w:ascii="Verdana" w:hAnsi="Verdana"/>
          <w:sz w:val="16"/>
          <w:szCs w:val="16"/>
          <w:lang w:eastAsia="cs-CZ"/>
        </w:rPr>
        <w:t>. 202</w:t>
      </w:r>
      <w:ins w:id="4" w:author="Autor">
        <w:r w:rsidR="007F25C1">
          <w:rPr>
            <w:rFonts w:ascii="Verdana" w:hAnsi="Verdana"/>
            <w:sz w:val="16"/>
            <w:szCs w:val="16"/>
            <w:lang w:eastAsia="cs-CZ"/>
          </w:rPr>
          <w:t>2</w:t>
        </w:r>
      </w:ins>
      <w:del w:id="5" w:author="Autor">
        <w:r w:rsidR="008713DE" w:rsidDel="007F25C1">
          <w:rPr>
            <w:rFonts w:ascii="Verdana" w:hAnsi="Verdana"/>
            <w:sz w:val="16"/>
            <w:szCs w:val="16"/>
            <w:lang w:eastAsia="cs-CZ"/>
          </w:rPr>
          <w:delText>1</w:delText>
        </w:r>
      </w:del>
    </w:p>
    <w:p w14:paraId="1FE0934A" w14:textId="77777777" w:rsidR="00B715FA" w:rsidRPr="0014645C" w:rsidRDefault="00B715FA" w:rsidP="00B715FA">
      <w:pPr>
        <w:spacing w:line="360" w:lineRule="auto"/>
        <w:rPr>
          <w:rFonts w:ascii="Verdana" w:hAnsi="Verdana"/>
          <w:sz w:val="16"/>
          <w:szCs w:val="16"/>
          <w:lang w:eastAsia="cs-CZ"/>
        </w:rPr>
      </w:pPr>
    </w:p>
    <w:p w14:paraId="057F4AB0" w14:textId="77777777" w:rsidR="00B715FA" w:rsidRPr="0014645C" w:rsidRDefault="00B715FA" w:rsidP="00B715FA">
      <w:pPr>
        <w:tabs>
          <w:tab w:val="left" w:pos="1134"/>
        </w:tabs>
        <w:spacing w:line="360" w:lineRule="auto"/>
        <w:ind w:left="426" w:hanging="426"/>
        <w:rPr>
          <w:rFonts w:ascii="Verdana" w:hAnsi="Verdana"/>
          <w:sz w:val="16"/>
          <w:szCs w:val="16"/>
          <w:lang w:eastAsia="cs-CZ"/>
        </w:rPr>
      </w:pPr>
      <w:r w:rsidRPr="0014645C">
        <w:rPr>
          <w:rFonts w:ascii="Verdana" w:hAnsi="Verdana"/>
          <w:sz w:val="16"/>
          <w:szCs w:val="16"/>
          <w:lang w:eastAsia="cs-CZ"/>
        </w:rPr>
        <w:t>Predkladá:</w:t>
      </w:r>
    </w:p>
    <w:p w14:paraId="7F60FC61" w14:textId="77777777" w:rsidR="00B715FA" w:rsidRPr="0014645C" w:rsidRDefault="0097180C" w:rsidP="00B715FA">
      <w:pPr>
        <w:tabs>
          <w:tab w:val="left" w:pos="6804"/>
        </w:tabs>
        <w:spacing w:line="360" w:lineRule="auto"/>
        <w:ind w:left="425" w:hanging="425"/>
        <w:rPr>
          <w:rFonts w:ascii="Verdana" w:hAnsi="Verdana"/>
          <w:sz w:val="16"/>
          <w:szCs w:val="16"/>
          <w:lang w:eastAsia="cs-CZ"/>
        </w:rPr>
      </w:pPr>
      <w:r w:rsidRPr="0014645C">
        <w:rPr>
          <w:rFonts w:ascii="Verdana" w:hAnsi="Verdana"/>
          <w:sz w:val="16"/>
          <w:szCs w:val="16"/>
          <w:lang w:eastAsia="cs-CZ"/>
        </w:rPr>
        <w:t>JUDr. Matúš Dubovský</w:t>
      </w:r>
      <w:r w:rsidRPr="0014645C" w:rsidDel="0097180C">
        <w:rPr>
          <w:rFonts w:ascii="Verdana" w:hAnsi="Verdana"/>
          <w:sz w:val="16"/>
          <w:szCs w:val="16"/>
          <w:lang w:eastAsia="cs-CZ"/>
        </w:rPr>
        <w:t xml:space="preserve"> </w:t>
      </w:r>
      <w:r w:rsidR="00B715FA" w:rsidRPr="0014645C">
        <w:rPr>
          <w:rFonts w:ascii="Verdana" w:hAnsi="Verdana"/>
          <w:sz w:val="16"/>
          <w:szCs w:val="16"/>
          <w:lang w:eastAsia="cs-CZ"/>
        </w:rPr>
        <w:tab/>
        <w:t>..............................</w:t>
      </w:r>
    </w:p>
    <w:p w14:paraId="46BF0927" w14:textId="58016FC8" w:rsidR="00B715FA" w:rsidRPr="0014645C" w:rsidRDefault="00B715FA" w:rsidP="005D68F2">
      <w:pPr>
        <w:tabs>
          <w:tab w:val="left" w:pos="1134"/>
          <w:tab w:val="left" w:pos="6946"/>
        </w:tabs>
        <w:spacing w:line="360" w:lineRule="auto"/>
        <w:ind w:left="425" w:hanging="425"/>
        <w:rPr>
          <w:rFonts w:ascii="Verdana" w:hAnsi="Verdana"/>
          <w:sz w:val="16"/>
          <w:szCs w:val="16"/>
          <w:lang w:eastAsia="cs-CZ"/>
        </w:rPr>
      </w:pPr>
      <w:r w:rsidRPr="0014645C">
        <w:rPr>
          <w:rFonts w:ascii="Verdana" w:hAnsi="Verdana"/>
          <w:sz w:val="16"/>
          <w:szCs w:val="16"/>
          <w:lang w:eastAsia="cs-CZ"/>
        </w:rPr>
        <w:t>riad</w:t>
      </w:r>
      <w:r w:rsidR="0064180A">
        <w:rPr>
          <w:rFonts w:ascii="Verdana" w:hAnsi="Verdana"/>
          <w:sz w:val="16"/>
          <w:szCs w:val="16"/>
          <w:lang w:eastAsia="cs-CZ"/>
        </w:rPr>
        <w:t>iteľ</w:t>
      </w:r>
      <w:r w:rsidRPr="0014645C">
        <w:rPr>
          <w:rFonts w:ascii="Verdana" w:hAnsi="Verdana"/>
          <w:sz w:val="16"/>
          <w:szCs w:val="16"/>
          <w:lang w:eastAsia="cs-CZ"/>
        </w:rPr>
        <w:t xml:space="preserve"> odboru operačného programu Efektívna verejná správa</w:t>
      </w:r>
    </w:p>
    <w:p w14:paraId="29CEF702" w14:textId="6012190F" w:rsidR="00B715FA" w:rsidRPr="0014645C" w:rsidRDefault="00B715FA" w:rsidP="00B715FA">
      <w:pPr>
        <w:spacing w:line="360" w:lineRule="auto"/>
        <w:rPr>
          <w:rFonts w:ascii="Verdana" w:hAnsi="Verdana"/>
          <w:sz w:val="16"/>
          <w:szCs w:val="16"/>
          <w:lang w:eastAsia="cs-CZ"/>
        </w:rPr>
      </w:pPr>
      <w:r w:rsidRPr="0014645C">
        <w:rPr>
          <w:rFonts w:ascii="Verdana" w:hAnsi="Verdana"/>
          <w:sz w:val="16"/>
          <w:szCs w:val="16"/>
          <w:lang w:eastAsia="cs-CZ"/>
        </w:rPr>
        <w:t>Dátum:</w:t>
      </w:r>
      <w:r w:rsidR="008713DE" w:rsidRPr="008713DE">
        <w:rPr>
          <w:rFonts w:ascii="Verdana" w:hAnsi="Verdana"/>
          <w:sz w:val="16"/>
          <w:szCs w:val="16"/>
          <w:lang w:eastAsia="cs-CZ"/>
        </w:rPr>
        <w:t xml:space="preserve"> </w:t>
      </w:r>
      <w:r w:rsidR="00D06B76">
        <w:rPr>
          <w:rFonts w:ascii="Verdana" w:hAnsi="Verdana"/>
          <w:sz w:val="16"/>
          <w:szCs w:val="16"/>
          <w:lang w:eastAsia="cs-CZ"/>
        </w:rPr>
        <w:t>1</w:t>
      </w:r>
      <w:ins w:id="6" w:author="Autor">
        <w:r w:rsidR="007F25C1">
          <w:rPr>
            <w:rFonts w:ascii="Verdana" w:hAnsi="Verdana"/>
            <w:sz w:val="16"/>
            <w:szCs w:val="16"/>
            <w:lang w:eastAsia="cs-CZ"/>
          </w:rPr>
          <w:t>7</w:t>
        </w:r>
      </w:ins>
      <w:del w:id="7" w:author="Autor">
        <w:r w:rsidR="00D06B76" w:rsidDel="007F25C1">
          <w:rPr>
            <w:rFonts w:ascii="Verdana" w:hAnsi="Verdana"/>
            <w:sz w:val="16"/>
            <w:szCs w:val="16"/>
            <w:lang w:eastAsia="cs-CZ"/>
          </w:rPr>
          <w:delText>5</w:delText>
        </w:r>
      </w:del>
      <w:r w:rsidR="008713DE">
        <w:rPr>
          <w:rFonts w:ascii="Verdana" w:hAnsi="Verdana"/>
          <w:sz w:val="16"/>
          <w:szCs w:val="16"/>
          <w:lang w:eastAsia="cs-CZ"/>
        </w:rPr>
        <w:t xml:space="preserve">. </w:t>
      </w:r>
      <w:ins w:id="8" w:author="Autor">
        <w:r w:rsidR="007F25C1">
          <w:rPr>
            <w:rFonts w:ascii="Verdana" w:hAnsi="Verdana"/>
            <w:sz w:val="16"/>
            <w:szCs w:val="16"/>
            <w:lang w:eastAsia="cs-CZ"/>
          </w:rPr>
          <w:t>06</w:t>
        </w:r>
      </w:ins>
      <w:del w:id="9" w:author="Autor">
        <w:r w:rsidR="00D06B76" w:rsidDel="007F25C1">
          <w:rPr>
            <w:rFonts w:ascii="Verdana" w:hAnsi="Verdana"/>
            <w:sz w:val="16"/>
            <w:szCs w:val="16"/>
            <w:lang w:eastAsia="cs-CZ"/>
          </w:rPr>
          <w:delText>12</w:delText>
        </w:r>
      </w:del>
      <w:r w:rsidR="008713DE">
        <w:rPr>
          <w:rFonts w:ascii="Verdana" w:hAnsi="Verdana"/>
          <w:sz w:val="16"/>
          <w:szCs w:val="16"/>
          <w:lang w:eastAsia="cs-CZ"/>
        </w:rPr>
        <w:t>. 202</w:t>
      </w:r>
      <w:ins w:id="10" w:author="Autor">
        <w:r w:rsidR="007F25C1">
          <w:rPr>
            <w:rFonts w:ascii="Verdana" w:hAnsi="Verdana"/>
            <w:sz w:val="16"/>
            <w:szCs w:val="16"/>
            <w:lang w:eastAsia="cs-CZ"/>
          </w:rPr>
          <w:t>2</w:t>
        </w:r>
      </w:ins>
      <w:del w:id="11" w:author="Autor">
        <w:r w:rsidR="008713DE" w:rsidDel="007F25C1">
          <w:rPr>
            <w:rFonts w:ascii="Verdana" w:hAnsi="Verdana"/>
            <w:sz w:val="16"/>
            <w:szCs w:val="16"/>
            <w:lang w:eastAsia="cs-CZ"/>
          </w:rPr>
          <w:delText>1</w:delText>
        </w:r>
      </w:del>
    </w:p>
    <w:p w14:paraId="03E6D967" w14:textId="77777777" w:rsidR="00B715FA" w:rsidRPr="0014645C" w:rsidRDefault="00B715FA" w:rsidP="00B715FA">
      <w:pPr>
        <w:tabs>
          <w:tab w:val="left" w:pos="1134"/>
        </w:tabs>
        <w:spacing w:line="360" w:lineRule="auto"/>
        <w:ind w:left="426" w:hanging="426"/>
        <w:rPr>
          <w:rFonts w:ascii="Verdana" w:hAnsi="Verdana"/>
          <w:sz w:val="16"/>
          <w:szCs w:val="16"/>
          <w:lang w:eastAsia="cs-CZ"/>
        </w:rPr>
      </w:pPr>
    </w:p>
    <w:p w14:paraId="4A2EF772" w14:textId="77777777" w:rsidR="00B715FA" w:rsidRPr="0014645C" w:rsidRDefault="00B715FA" w:rsidP="00B715FA">
      <w:pPr>
        <w:tabs>
          <w:tab w:val="left" w:pos="1134"/>
        </w:tabs>
        <w:spacing w:line="360" w:lineRule="auto"/>
        <w:ind w:left="426" w:hanging="426"/>
        <w:rPr>
          <w:rFonts w:ascii="Verdana" w:hAnsi="Verdana"/>
          <w:sz w:val="16"/>
          <w:szCs w:val="16"/>
          <w:lang w:eastAsia="cs-CZ"/>
        </w:rPr>
      </w:pPr>
      <w:r w:rsidRPr="0014645C">
        <w:rPr>
          <w:rFonts w:ascii="Verdana" w:hAnsi="Verdana"/>
          <w:sz w:val="16"/>
          <w:szCs w:val="16"/>
          <w:lang w:eastAsia="cs-CZ"/>
        </w:rPr>
        <w:t>Schválil:</w:t>
      </w:r>
    </w:p>
    <w:p w14:paraId="06D79EA5" w14:textId="77777777" w:rsidR="00B715FA" w:rsidRPr="0014645C" w:rsidRDefault="005408D8" w:rsidP="00B715FA">
      <w:pPr>
        <w:tabs>
          <w:tab w:val="left" w:pos="6804"/>
        </w:tabs>
        <w:spacing w:line="360" w:lineRule="auto"/>
        <w:rPr>
          <w:rFonts w:ascii="Verdana" w:hAnsi="Verdana"/>
          <w:sz w:val="16"/>
          <w:szCs w:val="16"/>
          <w:lang w:eastAsia="cs-CZ"/>
        </w:rPr>
      </w:pPr>
      <w:r w:rsidRPr="0014645C">
        <w:rPr>
          <w:rFonts w:ascii="Verdana" w:hAnsi="Verdana"/>
          <w:sz w:val="16"/>
          <w:szCs w:val="16"/>
          <w:lang w:eastAsia="cs-CZ"/>
        </w:rPr>
        <w:t>JUD</w:t>
      </w:r>
      <w:r w:rsidR="00B715FA" w:rsidRPr="0014645C">
        <w:rPr>
          <w:rFonts w:ascii="Verdana" w:hAnsi="Verdana"/>
          <w:sz w:val="16"/>
          <w:szCs w:val="16"/>
          <w:lang w:eastAsia="cs-CZ"/>
        </w:rPr>
        <w:t xml:space="preserve">r. </w:t>
      </w:r>
      <w:r w:rsidRPr="0014645C">
        <w:rPr>
          <w:rFonts w:ascii="Verdana" w:hAnsi="Verdana"/>
          <w:sz w:val="16"/>
          <w:szCs w:val="16"/>
          <w:lang w:eastAsia="cs-CZ"/>
        </w:rPr>
        <w:t>Adela Danišková</w:t>
      </w:r>
      <w:r w:rsidR="00B715FA" w:rsidRPr="0014645C">
        <w:rPr>
          <w:rFonts w:ascii="Verdana" w:hAnsi="Verdana"/>
          <w:sz w:val="16"/>
          <w:szCs w:val="16"/>
          <w:lang w:eastAsia="cs-CZ"/>
        </w:rPr>
        <w:tab/>
        <w:t>..............................</w:t>
      </w:r>
    </w:p>
    <w:p w14:paraId="18EDC555" w14:textId="77777777" w:rsidR="00B715FA" w:rsidRPr="0014645C" w:rsidRDefault="00B715FA" w:rsidP="00B715FA">
      <w:pPr>
        <w:spacing w:line="360" w:lineRule="auto"/>
        <w:rPr>
          <w:rFonts w:ascii="Verdana" w:hAnsi="Verdana"/>
          <w:sz w:val="16"/>
          <w:szCs w:val="16"/>
          <w:lang w:eastAsia="cs-CZ"/>
        </w:rPr>
      </w:pPr>
      <w:r w:rsidRPr="0014645C">
        <w:rPr>
          <w:rFonts w:ascii="Verdana" w:hAnsi="Verdana"/>
          <w:sz w:val="16"/>
          <w:szCs w:val="16"/>
          <w:lang w:eastAsia="cs-CZ"/>
        </w:rPr>
        <w:t>generálna riaditeľka sekcie európskych programov</w:t>
      </w:r>
      <w:r w:rsidRPr="0014645C">
        <w:rPr>
          <w:rFonts w:ascii="Verdana" w:hAnsi="Verdana"/>
          <w:sz w:val="16"/>
          <w:szCs w:val="16"/>
          <w:lang w:eastAsia="cs-CZ"/>
        </w:rPr>
        <w:tab/>
      </w:r>
      <w:r w:rsidRPr="0014645C">
        <w:rPr>
          <w:rFonts w:ascii="Verdana" w:hAnsi="Verdana"/>
          <w:sz w:val="16"/>
          <w:szCs w:val="16"/>
          <w:lang w:eastAsia="cs-CZ"/>
        </w:rPr>
        <w:tab/>
      </w:r>
      <w:r w:rsidRPr="0014645C">
        <w:rPr>
          <w:rFonts w:ascii="Verdana" w:hAnsi="Verdana"/>
          <w:sz w:val="16"/>
          <w:szCs w:val="16"/>
          <w:lang w:eastAsia="cs-CZ"/>
        </w:rPr>
        <w:tab/>
      </w:r>
    </w:p>
    <w:p w14:paraId="74B819DA" w14:textId="4B5385DF" w:rsidR="00B715FA" w:rsidRPr="0014645C" w:rsidRDefault="00B715FA" w:rsidP="00B715FA">
      <w:pPr>
        <w:spacing w:line="360" w:lineRule="auto"/>
        <w:rPr>
          <w:rFonts w:ascii="Verdana" w:hAnsi="Verdana"/>
          <w:sz w:val="16"/>
          <w:szCs w:val="16"/>
          <w:lang w:eastAsia="cs-CZ"/>
        </w:rPr>
      </w:pPr>
      <w:r w:rsidRPr="0014645C">
        <w:rPr>
          <w:rFonts w:ascii="Verdana" w:hAnsi="Verdana"/>
          <w:sz w:val="16"/>
          <w:szCs w:val="16"/>
          <w:lang w:eastAsia="cs-CZ"/>
        </w:rPr>
        <w:t>Dátum:</w:t>
      </w:r>
      <w:r w:rsidR="008713DE" w:rsidRPr="008713DE">
        <w:rPr>
          <w:rFonts w:ascii="Verdana" w:hAnsi="Verdana"/>
          <w:sz w:val="16"/>
          <w:szCs w:val="16"/>
          <w:lang w:eastAsia="cs-CZ"/>
        </w:rPr>
        <w:t xml:space="preserve"> </w:t>
      </w:r>
      <w:r w:rsidR="00D06B76">
        <w:rPr>
          <w:rFonts w:ascii="Verdana" w:hAnsi="Verdana"/>
          <w:sz w:val="16"/>
          <w:szCs w:val="16"/>
          <w:lang w:eastAsia="cs-CZ"/>
        </w:rPr>
        <w:t>1</w:t>
      </w:r>
      <w:ins w:id="12" w:author="Autor">
        <w:r w:rsidR="007F25C1">
          <w:rPr>
            <w:rFonts w:ascii="Verdana" w:hAnsi="Verdana"/>
            <w:sz w:val="16"/>
            <w:szCs w:val="16"/>
            <w:lang w:eastAsia="cs-CZ"/>
          </w:rPr>
          <w:t>7</w:t>
        </w:r>
      </w:ins>
      <w:del w:id="13" w:author="Autor">
        <w:r w:rsidR="00D06B76" w:rsidDel="007F25C1">
          <w:rPr>
            <w:rFonts w:ascii="Verdana" w:hAnsi="Verdana"/>
            <w:sz w:val="16"/>
            <w:szCs w:val="16"/>
            <w:lang w:eastAsia="cs-CZ"/>
          </w:rPr>
          <w:delText>5</w:delText>
        </w:r>
      </w:del>
      <w:r w:rsidR="008713DE">
        <w:rPr>
          <w:rFonts w:ascii="Verdana" w:hAnsi="Verdana"/>
          <w:sz w:val="16"/>
          <w:szCs w:val="16"/>
          <w:lang w:eastAsia="cs-CZ"/>
        </w:rPr>
        <w:t xml:space="preserve">. </w:t>
      </w:r>
      <w:ins w:id="14" w:author="Autor">
        <w:r w:rsidR="007F25C1">
          <w:rPr>
            <w:rFonts w:ascii="Verdana" w:hAnsi="Verdana"/>
            <w:sz w:val="16"/>
            <w:szCs w:val="16"/>
            <w:lang w:eastAsia="cs-CZ"/>
          </w:rPr>
          <w:t>06</w:t>
        </w:r>
      </w:ins>
      <w:del w:id="15" w:author="Autor">
        <w:r w:rsidR="00D06B76" w:rsidDel="007F25C1">
          <w:rPr>
            <w:rFonts w:ascii="Verdana" w:hAnsi="Verdana"/>
            <w:sz w:val="16"/>
            <w:szCs w:val="16"/>
            <w:lang w:eastAsia="cs-CZ"/>
          </w:rPr>
          <w:delText>12</w:delText>
        </w:r>
      </w:del>
      <w:r w:rsidR="008713DE">
        <w:rPr>
          <w:rFonts w:ascii="Verdana" w:hAnsi="Verdana"/>
          <w:sz w:val="16"/>
          <w:szCs w:val="16"/>
          <w:lang w:eastAsia="cs-CZ"/>
        </w:rPr>
        <w:t>. 202</w:t>
      </w:r>
      <w:ins w:id="16" w:author="Autor">
        <w:r w:rsidR="007F25C1">
          <w:rPr>
            <w:rFonts w:ascii="Verdana" w:hAnsi="Verdana"/>
            <w:sz w:val="16"/>
            <w:szCs w:val="16"/>
            <w:lang w:eastAsia="cs-CZ"/>
          </w:rPr>
          <w:t>2</w:t>
        </w:r>
      </w:ins>
      <w:del w:id="17" w:author="Autor">
        <w:r w:rsidR="008713DE" w:rsidDel="007F25C1">
          <w:rPr>
            <w:rFonts w:ascii="Verdana" w:hAnsi="Verdana"/>
            <w:sz w:val="16"/>
            <w:szCs w:val="16"/>
            <w:lang w:eastAsia="cs-CZ"/>
          </w:rPr>
          <w:delText>1</w:delText>
        </w:r>
      </w:del>
    </w:p>
    <w:p w14:paraId="55C4C771" w14:textId="77777777" w:rsidR="003E3B20" w:rsidRPr="0014645C" w:rsidRDefault="00B715FA" w:rsidP="00B715FA">
      <w:pPr>
        <w:tabs>
          <w:tab w:val="center" w:pos="4536"/>
          <w:tab w:val="right" w:pos="9072"/>
        </w:tabs>
        <w:rPr>
          <w:rFonts w:ascii="Verdana" w:hAnsi="Verdana"/>
          <w:sz w:val="16"/>
          <w:szCs w:val="16"/>
          <w:lang w:eastAsia="cs-CZ"/>
        </w:rPr>
      </w:pPr>
      <w:r w:rsidRPr="0014645C">
        <w:rPr>
          <w:rFonts w:ascii="Verdana" w:hAnsi="Verdana"/>
          <w:sz w:val="16"/>
          <w:szCs w:val="16"/>
          <w:lang w:eastAsia="cs-CZ"/>
        </w:rPr>
        <w:tab/>
      </w:r>
    </w:p>
    <w:p w14:paraId="79240EA4" w14:textId="44CA09D4" w:rsidR="00B715FA" w:rsidRPr="0014645C" w:rsidRDefault="003E3B20" w:rsidP="00874735">
      <w:pPr>
        <w:tabs>
          <w:tab w:val="center" w:pos="4536"/>
          <w:tab w:val="right" w:pos="9072"/>
        </w:tabs>
        <w:jc w:val="center"/>
        <w:rPr>
          <w:rFonts w:ascii="Verdana" w:hAnsi="Verdana"/>
          <w:sz w:val="16"/>
          <w:szCs w:val="16"/>
          <w:lang w:eastAsia="cs-CZ"/>
        </w:rPr>
      </w:pPr>
      <w:r w:rsidRPr="0014645C">
        <w:rPr>
          <w:rFonts w:ascii="Verdana" w:hAnsi="Verdana"/>
          <w:sz w:val="16"/>
          <w:szCs w:val="16"/>
          <w:lang w:eastAsia="cs-CZ"/>
        </w:rPr>
        <w:t xml:space="preserve">Verzia: </w:t>
      </w:r>
      <w:ins w:id="18" w:author="Autor">
        <w:r w:rsidR="007F25C1">
          <w:rPr>
            <w:rFonts w:ascii="Verdana" w:hAnsi="Verdana"/>
            <w:sz w:val="16"/>
            <w:szCs w:val="16"/>
            <w:lang w:eastAsia="cs-CZ"/>
          </w:rPr>
          <w:t>8</w:t>
        </w:r>
      </w:ins>
      <w:del w:id="19" w:author="Autor">
        <w:r w:rsidR="008713DE" w:rsidDel="007F25C1">
          <w:rPr>
            <w:rFonts w:ascii="Verdana" w:hAnsi="Verdana"/>
            <w:sz w:val="16"/>
            <w:szCs w:val="16"/>
            <w:lang w:eastAsia="cs-CZ"/>
          </w:rPr>
          <w:delText>7</w:delText>
        </w:r>
      </w:del>
      <w:r w:rsidR="008713DE">
        <w:rPr>
          <w:rFonts w:ascii="Verdana" w:hAnsi="Verdana"/>
          <w:sz w:val="16"/>
          <w:szCs w:val="16"/>
          <w:lang w:eastAsia="cs-CZ"/>
        </w:rPr>
        <w:t>.</w:t>
      </w:r>
      <w:ins w:id="20" w:author="Autor">
        <w:r w:rsidR="007F25C1">
          <w:rPr>
            <w:rFonts w:ascii="Verdana" w:hAnsi="Verdana"/>
            <w:sz w:val="16"/>
            <w:szCs w:val="16"/>
            <w:lang w:eastAsia="cs-CZ"/>
          </w:rPr>
          <w:t>0</w:t>
        </w:r>
      </w:ins>
      <w:del w:id="21" w:author="Autor">
        <w:r w:rsidR="00D06B76" w:rsidDel="007F25C1">
          <w:rPr>
            <w:rFonts w:ascii="Verdana" w:hAnsi="Verdana"/>
            <w:sz w:val="16"/>
            <w:szCs w:val="16"/>
            <w:lang w:eastAsia="cs-CZ"/>
          </w:rPr>
          <w:delText>2</w:delText>
        </w:r>
      </w:del>
      <w:r w:rsidRPr="0014645C">
        <w:rPr>
          <w:rFonts w:ascii="Verdana" w:hAnsi="Verdana"/>
          <w:sz w:val="16"/>
          <w:szCs w:val="16"/>
          <w:lang w:eastAsia="cs-CZ"/>
        </w:rPr>
        <w:t>; platnosť od:</w:t>
      </w:r>
      <w:r w:rsidR="008713DE" w:rsidRPr="008713DE">
        <w:rPr>
          <w:rFonts w:ascii="Verdana" w:hAnsi="Verdana"/>
          <w:sz w:val="16"/>
          <w:szCs w:val="16"/>
          <w:lang w:eastAsia="cs-CZ"/>
        </w:rPr>
        <w:t xml:space="preserve"> </w:t>
      </w:r>
      <w:r w:rsidR="00D06B76">
        <w:rPr>
          <w:rFonts w:ascii="Verdana" w:hAnsi="Verdana"/>
          <w:sz w:val="16"/>
          <w:szCs w:val="16"/>
          <w:lang w:eastAsia="cs-CZ"/>
        </w:rPr>
        <w:t>1</w:t>
      </w:r>
      <w:ins w:id="22" w:author="Autor">
        <w:r w:rsidR="007F25C1">
          <w:rPr>
            <w:rFonts w:ascii="Verdana" w:hAnsi="Verdana"/>
            <w:sz w:val="16"/>
            <w:szCs w:val="16"/>
            <w:lang w:eastAsia="cs-CZ"/>
          </w:rPr>
          <w:t>7</w:t>
        </w:r>
      </w:ins>
      <w:del w:id="23" w:author="Autor">
        <w:r w:rsidR="00D06B76" w:rsidDel="007F25C1">
          <w:rPr>
            <w:rFonts w:ascii="Verdana" w:hAnsi="Verdana"/>
            <w:sz w:val="16"/>
            <w:szCs w:val="16"/>
            <w:lang w:eastAsia="cs-CZ"/>
          </w:rPr>
          <w:delText>5</w:delText>
        </w:r>
      </w:del>
      <w:r w:rsidR="008713DE">
        <w:rPr>
          <w:rFonts w:ascii="Verdana" w:hAnsi="Verdana"/>
          <w:sz w:val="16"/>
          <w:szCs w:val="16"/>
          <w:lang w:eastAsia="cs-CZ"/>
        </w:rPr>
        <w:t xml:space="preserve">. </w:t>
      </w:r>
      <w:ins w:id="24" w:author="Autor">
        <w:r w:rsidR="007F25C1">
          <w:rPr>
            <w:rFonts w:ascii="Verdana" w:hAnsi="Verdana"/>
            <w:sz w:val="16"/>
            <w:szCs w:val="16"/>
            <w:lang w:eastAsia="cs-CZ"/>
          </w:rPr>
          <w:t>06</w:t>
        </w:r>
      </w:ins>
      <w:del w:id="25" w:author="Autor">
        <w:r w:rsidR="00D06B76" w:rsidDel="007F25C1">
          <w:rPr>
            <w:rFonts w:ascii="Verdana" w:hAnsi="Verdana"/>
            <w:sz w:val="16"/>
            <w:szCs w:val="16"/>
            <w:lang w:eastAsia="cs-CZ"/>
          </w:rPr>
          <w:delText>12</w:delText>
        </w:r>
      </w:del>
      <w:r w:rsidR="008713DE">
        <w:rPr>
          <w:rFonts w:ascii="Verdana" w:hAnsi="Verdana"/>
          <w:sz w:val="16"/>
          <w:szCs w:val="16"/>
          <w:lang w:eastAsia="cs-CZ"/>
        </w:rPr>
        <w:t>. 202</w:t>
      </w:r>
      <w:ins w:id="26" w:author="Autor">
        <w:r w:rsidR="007F25C1">
          <w:rPr>
            <w:rFonts w:ascii="Verdana" w:hAnsi="Verdana"/>
            <w:sz w:val="16"/>
            <w:szCs w:val="16"/>
            <w:lang w:eastAsia="cs-CZ"/>
          </w:rPr>
          <w:t>2</w:t>
        </w:r>
      </w:ins>
      <w:del w:id="27" w:author="Autor">
        <w:r w:rsidR="008713DE" w:rsidDel="007F25C1">
          <w:rPr>
            <w:rFonts w:ascii="Verdana" w:hAnsi="Verdana"/>
            <w:sz w:val="16"/>
            <w:szCs w:val="16"/>
            <w:lang w:eastAsia="cs-CZ"/>
          </w:rPr>
          <w:delText>1</w:delText>
        </w:r>
      </w:del>
      <w:r w:rsidRPr="0014645C">
        <w:rPr>
          <w:rFonts w:ascii="Verdana" w:hAnsi="Verdana"/>
          <w:sz w:val="16"/>
          <w:szCs w:val="16"/>
          <w:lang w:eastAsia="cs-CZ"/>
        </w:rPr>
        <w:t>, účinnosť od:</w:t>
      </w:r>
      <w:r w:rsidR="008713DE" w:rsidRPr="008713DE">
        <w:rPr>
          <w:rFonts w:ascii="Verdana" w:hAnsi="Verdana"/>
          <w:sz w:val="16"/>
          <w:szCs w:val="16"/>
          <w:lang w:eastAsia="cs-CZ"/>
        </w:rPr>
        <w:t xml:space="preserve"> </w:t>
      </w:r>
      <w:r w:rsidR="00D06B76">
        <w:rPr>
          <w:rFonts w:ascii="Verdana" w:hAnsi="Verdana"/>
          <w:sz w:val="16"/>
          <w:szCs w:val="16"/>
          <w:lang w:eastAsia="cs-CZ"/>
        </w:rPr>
        <w:t>1</w:t>
      </w:r>
      <w:ins w:id="28" w:author="Autor">
        <w:r w:rsidR="007F25C1">
          <w:rPr>
            <w:rFonts w:ascii="Verdana" w:hAnsi="Verdana"/>
            <w:sz w:val="16"/>
            <w:szCs w:val="16"/>
            <w:lang w:eastAsia="cs-CZ"/>
          </w:rPr>
          <w:t>7</w:t>
        </w:r>
      </w:ins>
      <w:del w:id="29" w:author="Autor">
        <w:r w:rsidR="00D06B76" w:rsidDel="007F25C1">
          <w:rPr>
            <w:rFonts w:ascii="Verdana" w:hAnsi="Verdana"/>
            <w:sz w:val="16"/>
            <w:szCs w:val="16"/>
            <w:lang w:eastAsia="cs-CZ"/>
          </w:rPr>
          <w:delText>5</w:delText>
        </w:r>
      </w:del>
      <w:r w:rsidR="008713DE">
        <w:rPr>
          <w:rFonts w:ascii="Verdana" w:hAnsi="Verdana"/>
          <w:sz w:val="16"/>
          <w:szCs w:val="16"/>
          <w:lang w:eastAsia="cs-CZ"/>
        </w:rPr>
        <w:t xml:space="preserve">. </w:t>
      </w:r>
      <w:ins w:id="30" w:author="Autor">
        <w:r w:rsidR="007F25C1">
          <w:rPr>
            <w:rFonts w:ascii="Verdana" w:hAnsi="Verdana"/>
            <w:sz w:val="16"/>
            <w:szCs w:val="16"/>
            <w:lang w:eastAsia="cs-CZ"/>
          </w:rPr>
          <w:t>06</w:t>
        </w:r>
      </w:ins>
      <w:del w:id="31" w:author="Autor">
        <w:r w:rsidR="00D06B76" w:rsidDel="007F25C1">
          <w:rPr>
            <w:rFonts w:ascii="Verdana" w:hAnsi="Verdana"/>
            <w:sz w:val="16"/>
            <w:szCs w:val="16"/>
            <w:lang w:eastAsia="cs-CZ"/>
          </w:rPr>
          <w:delText>12</w:delText>
        </w:r>
      </w:del>
      <w:r w:rsidR="008713DE">
        <w:rPr>
          <w:rFonts w:ascii="Verdana" w:hAnsi="Verdana"/>
          <w:sz w:val="16"/>
          <w:szCs w:val="16"/>
          <w:lang w:eastAsia="cs-CZ"/>
        </w:rPr>
        <w:t>. 202</w:t>
      </w:r>
      <w:ins w:id="32" w:author="Autor">
        <w:r w:rsidR="007F25C1">
          <w:rPr>
            <w:rFonts w:ascii="Verdana" w:hAnsi="Verdana"/>
            <w:sz w:val="16"/>
            <w:szCs w:val="16"/>
            <w:lang w:eastAsia="cs-CZ"/>
          </w:rPr>
          <w:t>2</w:t>
        </w:r>
      </w:ins>
      <w:del w:id="33" w:author="Autor">
        <w:r w:rsidR="008713DE" w:rsidDel="007F25C1">
          <w:rPr>
            <w:rFonts w:ascii="Verdana" w:hAnsi="Verdana"/>
            <w:sz w:val="16"/>
            <w:szCs w:val="16"/>
            <w:lang w:eastAsia="cs-CZ"/>
          </w:rPr>
          <w:delText>1</w:delText>
        </w:r>
      </w:del>
    </w:p>
    <w:sdt>
      <w:sdtPr>
        <w:rPr>
          <w:rFonts w:asciiTheme="minorHAnsi" w:eastAsiaTheme="minorEastAsia" w:hAnsiTheme="minorHAnsi" w:cstheme="minorBidi"/>
          <w:i w:val="0"/>
          <w:iCs w:val="0"/>
          <w:color w:val="auto"/>
          <w:sz w:val="17"/>
          <w:szCs w:val="17"/>
          <w:lang w:val="sk-SK"/>
        </w:rPr>
        <w:id w:val="207918216"/>
        <w:docPartObj>
          <w:docPartGallery w:val="Table of Contents"/>
          <w:docPartUnique/>
        </w:docPartObj>
      </w:sdtPr>
      <w:sdtEndPr>
        <w:rPr>
          <w:b/>
          <w:bCs/>
        </w:rPr>
      </w:sdtEndPr>
      <w:sdtContent>
        <w:p w14:paraId="7752AC8D" w14:textId="77777777" w:rsidR="00551D65" w:rsidRPr="0070136F" w:rsidRDefault="00551D65" w:rsidP="00551D65">
          <w:pPr>
            <w:pStyle w:val="Hlavikaobsahu"/>
            <w:spacing w:line="480" w:lineRule="auto"/>
            <w:rPr>
              <w:rFonts w:ascii="Arial" w:hAnsi="Arial" w:cs="Arial"/>
              <w:i w:val="0"/>
              <w:sz w:val="56"/>
              <w:szCs w:val="56"/>
              <w:lang w:val="sk-SK"/>
            </w:rPr>
          </w:pPr>
          <w:r w:rsidRPr="0070136F">
            <w:rPr>
              <w:rFonts w:ascii="Arial" w:hAnsi="Arial" w:cs="Arial"/>
              <w:sz w:val="56"/>
              <w:szCs w:val="56"/>
              <w:lang w:val="sk-SK"/>
            </w:rPr>
            <w:t>Obsah</w:t>
          </w:r>
        </w:p>
        <w:p w14:paraId="601DE908" w14:textId="77777777" w:rsidR="0070136F" w:rsidRPr="0070136F" w:rsidRDefault="00A455E9">
          <w:pPr>
            <w:pStyle w:val="Obsah1"/>
            <w:rPr>
              <w:b w:val="0"/>
              <w:noProof/>
              <w:sz w:val="17"/>
              <w:szCs w:val="17"/>
              <w:lang w:eastAsia="sk-SK"/>
            </w:rPr>
          </w:pPr>
          <w:r w:rsidRPr="0070136F">
            <w:rPr>
              <w:rFonts w:ascii="Arial" w:hAnsi="Arial"/>
              <w:b w:val="0"/>
              <w:sz w:val="17"/>
              <w:szCs w:val="17"/>
            </w:rPr>
            <w:fldChar w:fldCharType="begin"/>
          </w:r>
          <w:r w:rsidR="00551D65" w:rsidRPr="0070136F">
            <w:rPr>
              <w:rFonts w:ascii="Arial" w:hAnsi="Arial"/>
              <w:b w:val="0"/>
              <w:sz w:val="17"/>
              <w:szCs w:val="17"/>
            </w:rPr>
            <w:instrText xml:space="preserve"> TOC \o "1-3" \h \z \u </w:instrText>
          </w:r>
          <w:r w:rsidRPr="0070136F">
            <w:rPr>
              <w:rFonts w:ascii="Arial" w:hAnsi="Arial"/>
              <w:b w:val="0"/>
              <w:sz w:val="17"/>
              <w:szCs w:val="17"/>
            </w:rPr>
            <w:fldChar w:fldCharType="separate"/>
          </w:r>
          <w:hyperlink w:anchor="_Toc74742615" w:history="1">
            <w:r w:rsidR="0070136F" w:rsidRPr="0070136F">
              <w:rPr>
                <w:rStyle w:val="Hypertextovprepojenie"/>
                <w:b w:val="0"/>
                <w:noProof/>
                <w:sz w:val="17"/>
                <w:szCs w:val="17"/>
              </w:rPr>
              <w:t>1.</w:t>
            </w:r>
            <w:r w:rsidR="0070136F" w:rsidRPr="0070136F">
              <w:rPr>
                <w:b w:val="0"/>
                <w:noProof/>
                <w:sz w:val="17"/>
                <w:szCs w:val="17"/>
                <w:lang w:eastAsia="sk-SK"/>
              </w:rPr>
              <w:tab/>
            </w:r>
            <w:r w:rsidR="0070136F" w:rsidRPr="0070136F">
              <w:rPr>
                <w:rStyle w:val="Hypertextovprepojenie"/>
                <w:b w:val="0"/>
                <w:noProof/>
                <w:sz w:val="17"/>
                <w:szCs w:val="17"/>
              </w:rPr>
              <w:t>Všeobecné informácie</w:t>
            </w:r>
            <w:r w:rsidR="0070136F" w:rsidRPr="0070136F">
              <w:rPr>
                <w:b w:val="0"/>
                <w:noProof/>
                <w:webHidden/>
                <w:sz w:val="17"/>
                <w:szCs w:val="17"/>
              </w:rPr>
              <w:tab/>
            </w:r>
            <w:r w:rsidR="0070136F" w:rsidRPr="0070136F">
              <w:rPr>
                <w:b w:val="0"/>
                <w:noProof/>
                <w:webHidden/>
                <w:sz w:val="17"/>
                <w:szCs w:val="17"/>
              </w:rPr>
              <w:fldChar w:fldCharType="begin"/>
            </w:r>
            <w:r w:rsidR="0070136F" w:rsidRPr="0070136F">
              <w:rPr>
                <w:b w:val="0"/>
                <w:noProof/>
                <w:webHidden/>
                <w:sz w:val="17"/>
                <w:szCs w:val="17"/>
              </w:rPr>
              <w:instrText xml:space="preserve"> PAGEREF _Toc74742615 \h </w:instrText>
            </w:r>
            <w:r w:rsidR="0070136F" w:rsidRPr="0070136F">
              <w:rPr>
                <w:b w:val="0"/>
                <w:noProof/>
                <w:webHidden/>
                <w:sz w:val="17"/>
                <w:szCs w:val="17"/>
              </w:rPr>
            </w:r>
            <w:r w:rsidR="0070136F" w:rsidRPr="0070136F">
              <w:rPr>
                <w:b w:val="0"/>
                <w:noProof/>
                <w:webHidden/>
                <w:sz w:val="17"/>
                <w:szCs w:val="17"/>
              </w:rPr>
              <w:fldChar w:fldCharType="separate"/>
            </w:r>
            <w:r w:rsidR="0070136F" w:rsidRPr="0070136F">
              <w:rPr>
                <w:b w:val="0"/>
                <w:noProof/>
                <w:webHidden/>
                <w:sz w:val="17"/>
                <w:szCs w:val="17"/>
              </w:rPr>
              <w:t>5</w:t>
            </w:r>
            <w:r w:rsidR="0070136F" w:rsidRPr="0070136F">
              <w:rPr>
                <w:b w:val="0"/>
                <w:noProof/>
                <w:webHidden/>
                <w:sz w:val="17"/>
                <w:szCs w:val="17"/>
              </w:rPr>
              <w:fldChar w:fldCharType="end"/>
            </w:r>
          </w:hyperlink>
        </w:p>
        <w:p w14:paraId="7681D46F" w14:textId="77777777" w:rsidR="0070136F" w:rsidRPr="0070136F" w:rsidRDefault="00CB5055">
          <w:pPr>
            <w:pStyle w:val="Obsah2"/>
            <w:rPr>
              <w:sz w:val="17"/>
              <w:szCs w:val="17"/>
              <w:lang w:eastAsia="sk-SK"/>
            </w:rPr>
          </w:pPr>
          <w:hyperlink w:anchor="_Toc74742616" w:history="1">
            <w:r w:rsidR="0070136F" w:rsidRPr="0070136F">
              <w:rPr>
                <w:rStyle w:val="Hypertextovprepojenie"/>
                <w:sz w:val="17"/>
                <w:szCs w:val="17"/>
              </w:rPr>
              <w:t>1.1</w:t>
            </w:r>
            <w:r w:rsidR="0070136F" w:rsidRPr="0070136F">
              <w:rPr>
                <w:sz w:val="17"/>
                <w:szCs w:val="17"/>
                <w:lang w:eastAsia="sk-SK"/>
              </w:rPr>
              <w:tab/>
            </w:r>
            <w:r w:rsidR="0070136F" w:rsidRPr="0070136F">
              <w:rPr>
                <w:rStyle w:val="Hypertextovprepojenie"/>
                <w:sz w:val="17"/>
                <w:szCs w:val="17"/>
              </w:rPr>
              <w:t>Cieľ príručky</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_Toc74742616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5</w:t>
            </w:r>
            <w:r w:rsidR="0070136F" w:rsidRPr="0070136F">
              <w:rPr>
                <w:webHidden/>
                <w:sz w:val="17"/>
                <w:szCs w:val="17"/>
              </w:rPr>
              <w:fldChar w:fldCharType="end"/>
            </w:r>
          </w:hyperlink>
        </w:p>
        <w:p w14:paraId="6DBFA22E" w14:textId="77777777" w:rsidR="0070136F" w:rsidRPr="0070136F" w:rsidRDefault="00CB5055">
          <w:pPr>
            <w:pStyle w:val="Obsah2"/>
            <w:rPr>
              <w:sz w:val="17"/>
              <w:szCs w:val="17"/>
              <w:lang w:eastAsia="sk-SK"/>
            </w:rPr>
          </w:pPr>
          <w:hyperlink w:anchor="_Toc74742617" w:history="1">
            <w:r w:rsidR="0070136F" w:rsidRPr="0070136F">
              <w:rPr>
                <w:rStyle w:val="Hypertextovprepojenie"/>
                <w:sz w:val="17"/>
                <w:szCs w:val="17"/>
              </w:rPr>
              <w:t>1.2</w:t>
            </w:r>
            <w:r w:rsidR="0070136F" w:rsidRPr="0070136F">
              <w:rPr>
                <w:sz w:val="17"/>
                <w:szCs w:val="17"/>
                <w:lang w:eastAsia="sk-SK"/>
              </w:rPr>
              <w:tab/>
            </w:r>
            <w:r w:rsidR="0070136F" w:rsidRPr="0070136F">
              <w:rPr>
                <w:rStyle w:val="Hypertextovprepojenie"/>
                <w:sz w:val="17"/>
                <w:szCs w:val="17"/>
              </w:rPr>
              <w:t>Platnosť príručky</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_Toc74742617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5</w:t>
            </w:r>
            <w:r w:rsidR="0070136F" w:rsidRPr="0070136F">
              <w:rPr>
                <w:webHidden/>
                <w:sz w:val="17"/>
                <w:szCs w:val="17"/>
              </w:rPr>
              <w:fldChar w:fldCharType="end"/>
            </w:r>
          </w:hyperlink>
        </w:p>
        <w:p w14:paraId="6BBDA24A" w14:textId="77777777" w:rsidR="0070136F" w:rsidRPr="0070136F" w:rsidRDefault="00CB5055">
          <w:pPr>
            <w:pStyle w:val="Obsah2"/>
            <w:rPr>
              <w:sz w:val="17"/>
              <w:szCs w:val="17"/>
              <w:lang w:eastAsia="sk-SK"/>
            </w:rPr>
          </w:pPr>
          <w:hyperlink w:anchor="_Toc74742618" w:history="1">
            <w:r w:rsidR="0070136F" w:rsidRPr="0070136F">
              <w:rPr>
                <w:rStyle w:val="Hypertextovprepojenie"/>
                <w:sz w:val="17"/>
                <w:szCs w:val="17"/>
              </w:rPr>
              <w:t>1.3</w:t>
            </w:r>
            <w:r w:rsidR="0070136F" w:rsidRPr="0070136F">
              <w:rPr>
                <w:sz w:val="17"/>
                <w:szCs w:val="17"/>
                <w:lang w:eastAsia="sk-SK"/>
              </w:rPr>
              <w:tab/>
            </w:r>
            <w:r w:rsidR="0070136F" w:rsidRPr="0070136F">
              <w:rPr>
                <w:rStyle w:val="Hypertextovprepojenie"/>
                <w:sz w:val="17"/>
                <w:szCs w:val="17"/>
              </w:rPr>
              <w:t>Definícia pojmov</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_Toc74742618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6</w:t>
            </w:r>
            <w:r w:rsidR="0070136F" w:rsidRPr="0070136F">
              <w:rPr>
                <w:webHidden/>
                <w:sz w:val="17"/>
                <w:szCs w:val="17"/>
              </w:rPr>
              <w:fldChar w:fldCharType="end"/>
            </w:r>
          </w:hyperlink>
        </w:p>
        <w:p w14:paraId="6507DA28" w14:textId="77777777" w:rsidR="0070136F" w:rsidRPr="0070136F" w:rsidRDefault="00CB5055">
          <w:pPr>
            <w:pStyle w:val="Obsah2"/>
            <w:rPr>
              <w:sz w:val="17"/>
              <w:szCs w:val="17"/>
              <w:lang w:eastAsia="sk-SK"/>
            </w:rPr>
          </w:pPr>
          <w:hyperlink w:anchor="_Toc74742619" w:history="1">
            <w:r w:rsidR="0070136F" w:rsidRPr="0070136F">
              <w:rPr>
                <w:rStyle w:val="Hypertextovprepojenie"/>
                <w:sz w:val="17"/>
                <w:szCs w:val="17"/>
              </w:rPr>
              <w:t>1.4</w:t>
            </w:r>
            <w:r w:rsidR="0070136F" w:rsidRPr="0070136F">
              <w:rPr>
                <w:sz w:val="17"/>
                <w:szCs w:val="17"/>
                <w:lang w:eastAsia="sk-SK"/>
              </w:rPr>
              <w:tab/>
            </w:r>
            <w:r w:rsidR="0070136F" w:rsidRPr="0070136F">
              <w:rPr>
                <w:rStyle w:val="Hypertextovprepojenie"/>
                <w:sz w:val="17"/>
                <w:szCs w:val="17"/>
              </w:rPr>
              <w:t>Použité skratky</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_Toc74742619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15</w:t>
            </w:r>
            <w:r w:rsidR="0070136F" w:rsidRPr="0070136F">
              <w:rPr>
                <w:webHidden/>
                <w:sz w:val="17"/>
                <w:szCs w:val="17"/>
              </w:rPr>
              <w:fldChar w:fldCharType="end"/>
            </w:r>
          </w:hyperlink>
        </w:p>
        <w:p w14:paraId="7949124F" w14:textId="77777777" w:rsidR="0070136F" w:rsidRPr="0070136F" w:rsidRDefault="00CB5055">
          <w:pPr>
            <w:pStyle w:val="Obsah2"/>
            <w:rPr>
              <w:sz w:val="17"/>
              <w:szCs w:val="17"/>
              <w:lang w:eastAsia="sk-SK"/>
            </w:rPr>
          </w:pPr>
          <w:hyperlink w:anchor="_Toc74742620" w:history="1">
            <w:r w:rsidR="0070136F" w:rsidRPr="0070136F">
              <w:rPr>
                <w:rStyle w:val="Hypertextovprepojenie"/>
                <w:sz w:val="17"/>
                <w:szCs w:val="17"/>
              </w:rPr>
              <w:t>1.5</w:t>
            </w:r>
            <w:r w:rsidR="0070136F" w:rsidRPr="0070136F">
              <w:rPr>
                <w:sz w:val="17"/>
                <w:szCs w:val="17"/>
                <w:lang w:eastAsia="sk-SK"/>
              </w:rPr>
              <w:tab/>
            </w:r>
            <w:r w:rsidR="0070136F" w:rsidRPr="0070136F">
              <w:rPr>
                <w:rStyle w:val="Hypertextovprepojenie"/>
                <w:sz w:val="17"/>
                <w:szCs w:val="17"/>
              </w:rPr>
              <w:t>Čo by mal každý záujemca o NFP vedieť a urobiť skôr, než sa rozhodne stať žiadateľom</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_Toc74742620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16</w:t>
            </w:r>
            <w:r w:rsidR="0070136F" w:rsidRPr="0070136F">
              <w:rPr>
                <w:webHidden/>
                <w:sz w:val="17"/>
                <w:szCs w:val="17"/>
              </w:rPr>
              <w:fldChar w:fldCharType="end"/>
            </w:r>
          </w:hyperlink>
        </w:p>
        <w:p w14:paraId="0350627B" w14:textId="77777777" w:rsidR="0070136F" w:rsidRPr="0070136F" w:rsidRDefault="00CB5055">
          <w:pPr>
            <w:pStyle w:val="Obsah3"/>
            <w:tabs>
              <w:tab w:val="left" w:pos="1702"/>
            </w:tabs>
            <w:rPr>
              <w:noProof/>
              <w:sz w:val="17"/>
              <w:szCs w:val="17"/>
              <w:lang w:eastAsia="sk-SK"/>
            </w:rPr>
          </w:pPr>
          <w:hyperlink w:anchor="_Toc74742621" w:history="1">
            <w:r w:rsidR="0070136F" w:rsidRPr="0070136F">
              <w:rPr>
                <w:rStyle w:val="Hypertextovprepojenie"/>
                <w:noProof/>
                <w:sz w:val="17"/>
                <w:szCs w:val="17"/>
              </w:rPr>
              <w:t>1.5.1</w:t>
            </w:r>
            <w:r w:rsidR="0070136F" w:rsidRPr="0070136F">
              <w:rPr>
                <w:noProof/>
                <w:sz w:val="17"/>
                <w:szCs w:val="17"/>
                <w:lang w:eastAsia="sk-SK"/>
              </w:rPr>
              <w:tab/>
            </w:r>
            <w:r w:rsidR="0070136F" w:rsidRPr="0070136F">
              <w:rPr>
                <w:rStyle w:val="Hypertextovprepojenie"/>
                <w:noProof/>
                <w:sz w:val="17"/>
                <w:szCs w:val="17"/>
              </w:rPr>
              <w:t>Výzva na dopytovo-orientované projekty</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_Toc74742621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16</w:t>
            </w:r>
            <w:r w:rsidR="0070136F" w:rsidRPr="0070136F">
              <w:rPr>
                <w:noProof/>
                <w:webHidden/>
                <w:sz w:val="17"/>
                <w:szCs w:val="17"/>
              </w:rPr>
              <w:fldChar w:fldCharType="end"/>
            </w:r>
          </w:hyperlink>
        </w:p>
        <w:p w14:paraId="3DDEACE0" w14:textId="77777777" w:rsidR="0070136F" w:rsidRPr="0070136F" w:rsidRDefault="00CB5055">
          <w:pPr>
            <w:pStyle w:val="Obsah3"/>
            <w:tabs>
              <w:tab w:val="left" w:pos="1702"/>
            </w:tabs>
            <w:rPr>
              <w:noProof/>
              <w:sz w:val="17"/>
              <w:szCs w:val="17"/>
              <w:lang w:eastAsia="sk-SK"/>
            </w:rPr>
          </w:pPr>
          <w:hyperlink w:anchor="_Toc74742622" w:history="1">
            <w:r w:rsidR="0070136F" w:rsidRPr="0070136F">
              <w:rPr>
                <w:rStyle w:val="Hypertextovprepojenie"/>
                <w:noProof/>
                <w:sz w:val="17"/>
                <w:szCs w:val="17"/>
              </w:rPr>
              <w:t>1.5.2</w:t>
            </w:r>
            <w:r w:rsidR="0070136F" w:rsidRPr="0070136F">
              <w:rPr>
                <w:noProof/>
                <w:sz w:val="17"/>
                <w:szCs w:val="17"/>
                <w:lang w:eastAsia="sk-SK"/>
              </w:rPr>
              <w:tab/>
            </w:r>
            <w:r w:rsidR="0070136F" w:rsidRPr="0070136F">
              <w:rPr>
                <w:rStyle w:val="Hypertextovprepojenie"/>
                <w:noProof/>
                <w:sz w:val="17"/>
                <w:szCs w:val="17"/>
              </w:rPr>
              <w:t>Vyzvanie na národný projekt</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_Toc74742622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16</w:t>
            </w:r>
            <w:r w:rsidR="0070136F" w:rsidRPr="0070136F">
              <w:rPr>
                <w:noProof/>
                <w:webHidden/>
                <w:sz w:val="17"/>
                <w:szCs w:val="17"/>
              </w:rPr>
              <w:fldChar w:fldCharType="end"/>
            </w:r>
          </w:hyperlink>
        </w:p>
        <w:p w14:paraId="229ADCF4" w14:textId="77777777" w:rsidR="0070136F" w:rsidRPr="0070136F" w:rsidRDefault="00CB5055">
          <w:pPr>
            <w:pStyle w:val="Obsah1"/>
            <w:rPr>
              <w:b w:val="0"/>
              <w:noProof/>
              <w:sz w:val="17"/>
              <w:szCs w:val="17"/>
              <w:lang w:eastAsia="sk-SK"/>
            </w:rPr>
          </w:pPr>
          <w:hyperlink w:anchor="_Toc74742623" w:history="1">
            <w:r w:rsidR="0070136F" w:rsidRPr="0070136F">
              <w:rPr>
                <w:rStyle w:val="Hypertextovprepojenie"/>
                <w:b w:val="0"/>
                <w:noProof/>
                <w:sz w:val="17"/>
                <w:szCs w:val="17"/>
              </w:rPr>
              <w:t>2.</w:t>
            </w:r>
            <w:r w:rsidR="0070136F" w:rsidRPr="0070136F">
              <w:rPr>
                <w:b w:val="0"/>
                <w:noProof/>
                <w:sz w:val="17"/>
                <w:szCs w:val="17"/>
                <w:lang w:eastAsia="sk-SK"/>
              </w:rPr>
              <w:tab/>
            </w:r>
            <w:r w:rsidR="0070136F" w:rsidRPr="0070136F">
              <w:rPr>
                <w:rStyle w:val="Hypertextovprepojenie"/>
                <w:b w:val="0"/>
                <w:noProof/>
                <w:sz w:val="17"/>
                <w:szCs w:val="17"/>
              </w:rPr>
              <w:t>Podmienky poskytnutia príspevku</w:t>
            </w:r>
            <w:r w:rsidR="0070136F" w:rsidRPr="0070136F">
              <w:rPr>
                <w:b w:val="0"/>
                <w:noProof/>
                <w:webHidden/>
                <w:sz w:val="17"/>
                <w:szCs w:val="17"/>
              </w:rPr>
              <w:tab/>
            </w:r>
            <w:r w:rsidR="0070136F" w:rsidRPr="0070136F">
              <w:rPr>
                <w:b w:val="0"/>
                <w:noProof/>
                <w:webHidden/>
                <w:sz w:val="17"/>
                <w:szCs w:val="17"/>
              </w:rPr>
              <w:fldChar w:fldCharType="begin"/>
            </w:r>
            <w:r w:rsidR="0070136F" w:rsidRPr="0070136F">
              <w:rPr>
                <w:b w:val="0"/>
                <w:noProof/>
                <w:webHidden/>
                <w:sz w:val="17"/>
                <w:szCs w:val="17"/>
              </w:rPr>
              <w:instrText xml:space="preserve"> PAGEREF _Toc74742623 \h </w:instrText>
            </w:r>
            <w:r w:rsidR="0070136F" w:rsidRPr="0070136F">
              <w:rPr>
                <w:b w:val="0"/>
                <w:noProof/>
                <w:webHidden/>
                <w:sz w:val="17"/>
                <w:szCs w:val="17"/>
              </w:rPr>
            </w:r>
            <w:r w:rsidR="0070136F" w:rsidRPr="0070136F">
              <w:rPr>
                <w:b w:val="0"/>
                <w:noProof/>
                <w:webHidden/>
                <w:sz w:val="17"/>
                <w:szCs w:val="17"/>
              </w:rPr>
              <w:fldChar w:fldCharType="separate"/>
            </w:r>
            <w:r w:rsidR="0070136F" w:rsidRPr="0070136F">
              <w:rPr>
                <w:b w:val="0"/>
                <w:noProof/>
                <w:webHidden/>
                <w:sz w:val="17"/>
                <w:szCs w:val="17"/>
              </w:rPr>
              <w:t>18</w:t>
            </w:r>
            <w:r w:rsidR="0070136F" w:rsidRPr="0070136F">
              <w:rPr>
                <w:b w:val="0"/>
                <w:noProof/>
                <w:webHidden/>
                <w:sz w:val="17"/>
                <w:szCs w:val="17"/>
              </w:rPr>
              <w:fldChar w:fldCharType="end"/>
            </w:r>
          </w:hyperlink>
        </w:p>
        <w:p w14:paraId="2A1B4360" w14:textId="77777777" w:rsidR="0070136F" w:rsidRPr="0070136F" w:rsidRDefault="00CB5055">
          <w:pPr>
            <w:pStyle w:val="Obsah2"/>
            <w:rPr>
              <w:sz w:val="17"/>
              <w:szCs w:val="17"/>
              <w:lang w:eastAsia="sk-SK"/>
            </w:rPr>
          </w:pPr>
          <w:hyperlink w:anchor="_Toc74742624" w:history="1">
            <w:r w:rsidR="0070136F" w:rsidRPr="0070136F">
              <w:rPr>
                <w:rStyle w:val="Hypertextovprepojenie"/>
                <w:sz w:val="17"/>
                <w:szCs w:val="17"/>
              </w:rPr>
              <w:t>2.1</w:t>
            </w:r>
            <w:r w:rsidR="0070136F" w:rsidRPr="0070136F">
              <w:rPr>
                <w:sz w:val="17"/>
                <w:szCs w:val="17"/>
                <w:lang w:eastAsia="sk-SK"/>
              </w:rPr>
              <w:tab/>
            </w:r>
            <w:r w:rsidR="0070136F" w:rsidRPr="0070136F">
              <w:rPr>
                <w:rStyle w:val="Hypertextovprepojenie"/>
                <w:sz w:val="17"/>
                <w:szCs w:val="17"/>
              </w:rPr>
              <w:t>Oprávnenosť žiadateľa</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_Toc74742624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19</w:t>
            </w:r>
            <w:r w:rsidR="0070136F" w:rsidRPr="0070136F">
              <w:rPr>
                <w:webHidden/>
                <w:sz w:val="17"/>
                <w:szCs w:val="17"/>
              </w:rPr>
              <w:fldChar w:fldCharType="end"/>
            </w:r>
          </w:hyperlink>
        </w:p>
        <w:p w14:paraId="72F47F55" w14:textId="77777777" w:rsidR="0070136F" w:rsidRPr="0070136F" w:rsidRDefault="00CB5055">
          <w:pPr>
            <w:pStyle w:val="Obsah2"/>
            <w:rPr>
              <w:sz w:val="17"/>
              <w:szCs w:val="17"/>
              <w:lang w:eastAsia="sk-SK"/>
            </w:rPr>
          </w:pPr>
          <w:hyperlink w:anchor="_Toc74742625" w:history="1">
            <w:r w:rsidR="0070136F" w:rsidRPr="0070136F">
              <w:rPr>
                <w:rStyle w:val="Hypertextovprepojenie"/>
                <w:sz w:val="17"/>
                <w:szCs w:val="17"/>
              </w:rPr>
              <w:t>2.2</w:t>
            </w:r>
            <w:r w:rsidR="0070136F" w:rsidRPr="0070136F">
              <w:rPr>
                <w:sz w:val="17"/>
                <w:szCs w:val="17"/>
                <w:lang w:eastAsia="sk-SK"/>
              </w:rPr>
              <w:tab/>
            </w:r>
            <w:r w:rsidR="0070136F" w:rsidRPr="0070136F">
              <w:rPr>
                <w:rStyle w:val="Hypertextovprepojenie"/>
                <w:sz w:val="17"/>
                <w:szCs w:val="17"/>
              </w:rPr>
              <w:t>Oprávnenosť partnera</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_Toc74742625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19</w:t>
            </w:r>
            <w:r w:rsidR="0070136F" w:rsidRPr="0070136F">
              <w:rPr>
                <w:webHidden/>
                <w:sz w:val="17"/>
                <w:szCs w:val="17"/>
              </w:rPr>
              <w:fldChar w:fldCharType="end"/>
            </w:r>
          </w:hyperlink>
        </w:p>
        <w:p w14:paraId="28C5C855" w14:textId="77777777" w:rsidR="0070136F" w:rsidRPr="0070136F" w:rsidRDefault="00CB5055">
          <w:pPr>
            <w:pStyle w:val="Obsah2"/>
            <w:rPr>
              <w:sz w:val="17"/>
              <w:szCs w:val="17"/>
              <w:lang w:eastAsia="sk-SK"/>
            </w:rPr>
          </w:pPr>
          <w:hyperlink w:anchor="_Toc74742626" w:history="1">
            <w:r w:rsidR="0070136F" w:rsidRPr="0070136F">
              <w:rPr>
                <w:rStyle w:val="Hypertextovprepojenie"/>
                <w:sz w:val="17"/>
                <w:szCs w:val="17"/>
              </w:rPr>
              <w:t>2.3</w:t>
            </w:r>
            <w:r w:rsidR="0070136F" w:rsidRPr="0070136F">
              <w:rPr>
                <w:sz w:val="17"/>
                <w:szCs w:val="17"/>
                <w:lang w:eastAsia="sk-SK"/>
              </w:rPr>
              <w:tab/>
            </w:r>
            <w:r w:rsidR="0070136F" w:rsidRPr="0070136F">
              <w:rPr>
                <w:rStyle w:val="Hypertextovprepojenie"/>
                <w:sz w:val="17"/>
                <w:szCs w:val="17"/>
              </w:rPr>
              <w:t>Oprávnenosť aktivít realizácie projektu</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_Toc74742626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19</w:t>
            </w:r>
            <w:r w:rsidR="0070136F" w:rsidRPr="0070136F">
              <w:rPr>
                <w:webHidden/>
                <w:sz w:val="17"/>
                <w:szCs w:val="17"/>
              </w:rPr>
              <w:fldChar w:fldCharType="end"/>
            </w:r>
          </w:hyperlink>
        </w:p>
        <w:p w14:paraId="46A32072" w14:textId="77777777" w:rsidR="0070136F" w:rsidRPr="0070136F" w:rsidRDefault="00CB5055">
          <w:pPr>
            <w:pStyle w:val="Obsah2"/>
            <w:rPr>
              <w:sz w:val="17"/>
              <w:szCs w:val="17"/>
              <w:lang w:eastAsia="sk-SK"/>
            </w:rPr>
          </w:pPr>
          <w:hyperlink w:anchor="_Toc74742627" w:history="1">
            <w:r w:rsidR="0070136F" w:rsidRPr="0070136F">
              <w:rPr>
                <w:rStyle w:val="Hypertextovprepojenie"/>
                <w:sz w:val="17"/>
                <w:szCs w:val="17"/>
              </w:rPr>
              <w:t>2.4</w:t>
            </w:r>
            <w:r w:rsidR="0070136F" w:rsidRPr="0070136F">
              <w:rPr>
                <w:sz w:val="17"/>
                <w:szCs w:val="17"/>
                <w:lang w:eastAsia="sk-SK"/>
              </w:rPr>
              <w:tab/>
            </w:r>
            <w:r w:rsidR="0070136F" w:rsidRPr="0070136F">
              <w:rPr>
                <w:rStyle w:val="Hypertextovprepojenie"/>
                <w:sz w:val="17"/>
                <w:szCs w:val="17"/>
              </w:rPr>
              <w:t>Oprávnenosť výdavkov realizácie projektu</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_Toc74742627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19</w:t>
            </w:r>
            <w:r w:rsidR="0070136F" w:rsidRPr="0070136F">
              <w:rPr>
                <w:webHidden/>
                <w:sz w:val="17"/>
                <w:szCs w:val="17"/>
              </w:rPr>
              <w:fldChar w:fldCharType="end"/>
            </w:r>
          </w:hyperlink>
        </w:p>
        <w:p w14:paraId="7B209EC3" w14:textId="77777777" w:rsidR="0070136F" w:rsidRPr="0070136F" w:rsidRDefault="00CB5055">
          <w:pPr>
            <w:pStyle w:val="Obsah3"/>
            <w:tabs>
              <w:tab w:val="left" w:pos="1702"/>
            </w:tabs>
            <w:rPr>
              <w:noProof/>
              <w:sz w:val="17"/>
              <w:szCs w:val="17"/>
              <w:lang w:eastAsia="sk-SK"/>
            </w:rPr>
          </w:pPr>
          <w:hyperlink w:anchor="_Toc74742628" w:history="1">
            <w:r w:rsidR="0070136F" w:rsidRPr="0070136F">
              <w:rPr>
                <w:rStyle w:val="Hypertextovprepojenie"/>
                <w:noProof/>
                <w:sz w:val="17"/>
                <w:szCs w:val="17"/>
              </w:rPr>
              <w:t>2.4.1</w:t>
            </w:r>
            <w:r w:rsidR="0070136F" w:rsidRPr="0070136F">
              <w:rPr>
                <w:noProof/>
                <w:sz w:val="17"/>
                <w:szCs w:val="17"/>
                <w:lang w:eastAsia="sk-SK"/>
              </w:rPr>
              <w:tab/>
            </w:r>
            <w:r w:rsidR="0070136F" w:rsidRPr="0070136F">
              <w:rPr>
                <w:rStyle w:val="Hypertextovprepojenie"/>
                <w:noProof/>
                <w:sz w:val="17"/>
                <w:szCs w:val="17"/>
              </w:rPr>
              <w:t>Členenie oprávnených výdavkov</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_Toc74742628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26</w:t>
            </w:r>
            <w:r w:rsidR="0070136F" w:rsidRPr="0070136F">
              <w:rPr>
                <w:noProof/>
                <w:webHidden/>
                <w:sz w:val="17"/>
                <w:szCs w:val="17"/>
              </w:rPr>
              <w:fldChar w:fldCharType="end"/>
            </w:r>
          </w:hyperlink>
        </w:p>
        <w:p w14:paraId="2D778784" w14:textId="77777777" w:rsidR="0070136F" w:rsidRPr="0070136F" w:rsidRDefault="00CB5055">
          <w:pPr>
            <w:pStyle w:val="Obsah3"/>
            <w:tabs>
              <w:tab w:val="left" w:pos="1702"/>
            </w:tabs>
            <w:rPr>
              <w:noProof/>
              <w:sz w:val="17"/>
              <w:szCs w:val="17"/>
              <w:lang w:eastAsia="sk-SK"/>
            </w:rPr>
          </w:pPr>
          <w:hyperlink w:anchor="_Toc74742629" w:history="1">
            <w:r w:rsidR="0070136F" w:rsidRPr="0070136F">
              <w:rPr>
                <w:rStyle w:val="Hypertextovprepojenie"/>
                <w:noProof/>
                <w:sz w:val="17"/>
                <w:szCs w:val="17"/>
              </w:rPr>
              <w:t>2.4.2</w:t>
            </w:r>
            <w:r w:rsidR="0070136F" w:rsidRPr="0070136F">
              <w:rPr>
                <w:noProof/>
                <w:sz w:val="17"/>
                <w:szCs w:val="17"/>
                <w:lang w:eastAsia="sk-SK"/>
              </w:rPr>
              <w:tab/>
            </w:r>
            <w:r w:rsidR="0070136F" w:rsidRPr="0070136F">
              <w:rPr>
                <w:rStyle w:val="Hypertextovprepojenie"/>
                <w:noProof/>
                <w:sz w:val="17"/>
                <w:szCs w:val="17"/>
              </w:rPr>
              <w:t>Projekty generujúce čisté príjmy</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_Toc74742629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26</w:t>
            </w:r>
            <w:r w:rsidR="0070136F" w:rsidRPr="0070136F">
              <w:rPr>
                <w:noProof/>
                <w:webHidden/>
                <w:sz w:val="17"/>
                <w:szCs w:val="17"/>
              </w:rPr>
              <w:fldChar w:fldCharType="end"/>
            </w:r>
          </w:hyperlink>
        </w:p>
        <w:p w14:paraId="5D96A35A" w14:textId="77777777" w:rsidR="0070136F" w:rsidRPr="0070136F" w:rsidRDefault="00CB5055">
          <w:pPr>
            <w:pStyle w:val="Obsah3"/>
            <w:tabs>
              <w:tab w:val="left" w:pos="1702"/>
            </w:tabs>
            <w:rPr>
              <w:noProof/>
              <w:sz w:val="17"/>
              <w:szCs w:val="17"/>
              <w:lang w:eastAsia="sk-SK"/>
            </w:rPr>
          </w:pPr>
          <w:hyperlink w:anchor="_Toc74742630" w:history="1">
            <w:r w:rsidR="0070136F" w:rsidRPr="0070136F">
              <w:rPr>
                <w:rStyle w:val="Hypertextovprepojenie"/>
                <w:noProof/>
                <w:sz w:val="17"/>
                <w:szCs w:val="17"/>
              </w:rPr>
              <w:t>2.4.3</w:t>
            </w:r>
            <w:r w:rsidR="0070136F" w:rsidRPr="0070136F">
              <w:rPr>
                <w:noProof/>
                <w:sz w:val="17"/>
                <w:szCs w:val="17"/>
                <w:lang w:eastAsia="sk-SK"/>
              </w:rPr>
              <w:tab/>
            </w:r>
            <w:r w:rsidR="0070136F" w:rsidRPr="0070136F">
              <w:rPr>
                <w:rStyle w:val="Hypertextovprepojenie"/>
                <w:noProof/>
                <w:sz w:val="17"/>
                <w:szCs w:val="17"/>
              </w:rPr>
              <w:t>Projekty, ktoré vytvárajú čisté príjmy v priebehu ich implementácie a na ktoré sa ustanovenia čl. 61 ods. 1 až 6 všeobecného nariadenia nevzťahujú</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_Toc74742630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27</w:t>
            </w:r>
            <w:r w:rsidR="0070136F" w:rsidRPr="0070136F">
              <w:rPr>
                <w:noProof/>
                <w:webHidden/>
                <w:sz w:val="17"/>
                <w:szCs w:val="17"/>
              </w:rPr>
              <w:fldChar w:fldCharType="end"/>
            </w:r>
          </w:hyperlink>
        </w:p>
        <w:p w14:paraId="770589B6" w14:textId="77777777" w:rsidR="0070136F" w:rsidRPr="0070136F" w:rsidRDefault="00CB5055">
          <w:pPr>
            <w:pStyle w:val="Obsah3"/>
            <w:tabs>
              <w:tab w:val="left" w:pos="1702"/>
            </w:tabs>
            <w:rPr>
              <w:noProof/>
              <w:sz w:val="17"/>
              <w:szCs w:val="17"/>
              <w:lang w:eastAsia="sk-SK"/>
            </w:rPr>
          </w:pPr>
          <w:hyperlink w:anchor="_Toc74742631" w:history="1">
            <w:r w:rsidR="0070136F" w:rsidRPr="0070136F">
              <w:rPr>
                <w:rStyle w:val="Hypertextovprepojenie"/>
                <w:noProof/>
                <w:sz w:val="17"/>
                <w:szCs w:val="17"/>
              </w:rPr>
              <w:t>2.4.4</w:t>
            </w:r>
            <w:r w:rsidR="0070136F" w:rsidRPr="0070136F">
              <w:rPr>
                <w:noProof/>
                <w:sz w:val="17"/>
                <w:szCs w:val="17"/>
                <w:lang w:eastAsia="sk-SK"/>
              </w:rPr>
              <w:tab/>
            </w:r>
            <w:r w:rsidR="0070136F" w:rsidRPr="0070136F">
              <w:rPr>
                <w:rStyle w:val="Hypertextovprepojenie"/>
                <w:noProof/>
                <w:sz w:val="17"/>
                <w:szCs w:val="17"/>
              </w:rPr>
              <w:t>Hotovostné platby</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_Toc74742631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28</w:t>
            </w:r>
            <w:r w:rsidR="0070136F" w:rsidRPr="0070136F">
              <w:rPr>
                <w:noProof/>
                <w:webHidden/>
                <w:sz w:val="17"/>
                <w:szCs w:val="17"/>
              </w:rPr>
              <w:fldChar w:fldCharType="end"/>
            </w:r>
          </w:hyperlink>
        </w:p>
        <w:p w14:paraId="2A80F90A" w14:textId="77777777" w:rsidR="0070136F" w:rsidRPr="0070136F" w:rsidRDefault="00CB5055">
          <w:pPr>
            <w:pStyle w:val="Obsah3"/>
            <w:tabs>
              <w:tab w:val="left" w:pos="1702"/>
            </w:tabs>
            <w:rPr>
              <w:noProof/>
              <w:sz w:val="17"/>
              <w:szCs w:val="17"/>
              <w:lang w:eastAsia="sk-SK"/>
            </w:rPr>
          </w:pPr>
          <w:hyperlink w:anchor="_Toc74742632" w:history="1">
            <w:r w:rsidR="0070136F" w:rsidRPr="0070136F">
              <w:rPr>
                <w:rStyle w:val="Hypertextovprepojenie"/>
                <w:noProof/>
                <w:sz w:val="17"/>
                <w:szCs w:val="17"/>
              </w:rPr>
              <w:t>2.4.5</w:t>
            </w:r>
            <w:r w:rsidR="0070136F" w:rsidRPr="0070136F">
              <w:rPr>
                <w:noProof/>
                <w:sz w:val="17"/>
                <w:szCs w:val="17"/>
                <w:lang w:eastAsia="sk-SK"/>
              </w:rPr>
              <w:tab/>
            </w:r>
            <w:r w:rsidR="0070136F" w:rsidRPr="0070136F">
              <w:rPr>
                <w:rStyle w:val="Hypertextovprepojenie"/>
                <w:noProof/>
                <w:sz w:val="17"/>
                <w:szCs w:val="17"/>
              </w:rPr>
              <w:t>Zjednodušené vykazovanie výdavkov</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_Toc74742632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28</w:t>
            </w:r>
            <w:r w:rsidR="0070136F" w:rsidRPr="0070136F">
              <w:rPr>
                <w:noProof/>
                <w:webHidden/>
                <w:sz w:val="17"/>
                <w:szCs w:val="17"/>
              </w:rPr>
              <w:fldChar w:fldCharType="end"/>
            </w:r>
          </w:hyperlink>
        </w:p>
        <w:p w14:paraId="30DEBA18" w14:textId="77777777" w:rsidR="0070136F" w:rsidRPr="0070136F" w:rsidRDefault="00CB5055">
          <w:pPr>
            <w:pStyle w:val="Obsah3"/>
            <w:tabs>
              <w:tab w:val="left" w:pos="1702"/>
            </w:tabs>
            <w:rPr>
              <w:noProof/>
              <w:sz w:val="17"/>
              <w:szCs w:val="17"/>
              <w:lang w:eastAsia="sk-SK"/>
            </w:rPr>
          </w:pPr>
          <w:hyperlink w:anchor="_Toc74742633" w:history="1">
            <w:r w:rsidR="0070136F" w:rsidRPr="0070136F">
              <w:rPr>
                <w:rStyle w:val="Hypertextovprepojenie"/>
                <w:noProof/>
                <w:sz w:val="17"/>
                <w:szCs w:val="17"/>
              </w:rPr>
              <w:t>2.4.6</w:t>
            </w:r>
            <w:r w:rsidR="0070136F" w:rsidRPr="0070136F">
              <w:rPr>
                <w:noProof/>
                <w:sz w:val="17"/>
                <w:szCs w:val="17"/>
                <w:lang w:eastAsia="sk-SK"/>
              </w:rPr>
              <w:tab/>
            </w:r>
            <w:r w:rsidR="0070136F" w:rsidRPr="0070136F">
              <w:rPr>
                <w:rStyle w:val="Hypertextovprepojenie"/>
                <w:noProof/>
                <w:sz w:val="17"/>
                <w:szCs w:val="17"/>
              </w:rPr>
              <w:t>Krížové financovanie</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_Toc74742633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29</w:t>
            </w:r>
            <w:r w:rsidR="0070136F" w:rsidRPr="0070136F">
              <w:rPr>
                <w:noProof/>
                <w:webHidden/>
                <w:sz w:val="17"/>
                <w:szCs w:val="17"/>
              </w:rPr>
              <w:fldChar w:fldCharType="end"/>
            </w:r>
          </w:hyperlink>
        </w:p>
        <w:p w14:paraId="6B95ECCE" w14:textId="77777777" w:rsidR="0070136F" w:rsidRPr="0070136F" w:rsidRDefault="00CB5055">
          <w:pPr>
            <w:pStyle w:val="Obsah2"/>
            <w:rPr>
              <w:sz w:val="17"/>
              <w:szCs w:val="17"/>
              <w:lang w:eastAsia="sk-SK"/>
            </w:rPr>
          </w:pPr>
          <w:hyperlink w:anchor="_Toc74742634" w:history="1">
            <w:r w:rsidR="0070136F" w:rsidRPr="0070136F">
              <w:rPr>
                <w:rStyle w:val="Hypertextovprepojenie"/>
                <w:sz w:val="17"/>
                <w:szCs w:val="17"/>
              </w:rPr>
              <w:t>2.5</w:t>
            </w:r>
            <w:r w:rsidR="0070136F" w:rsidRPr="0070136F">
              <w:rPr>
                <w:sz w:val="17"/>
                <w:szCs w:val="17"/>
                <w:lang w:eastAsia="sk-SK"/>
              </w:rPr>
              <w:tab/>
            </w:r>
            <w:r w:rsidR="0070136F" w:rsidRPr="0070136F">
              <w:rPr>
                <w:rStyle w:val="Hypertextovprepojenie"/>
                <w:sz w:val="17"/>
                <w:szCs w:val="17"/>
              </w:rPr>
              <w:t>Oprávnenosť cieľovej skupiny</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_Toc74742634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30</w:t>
            </w:r>
            <w:r w:rsidR="0070136F" w:rsidRPr="0070136F">
              <w:rPr>
                <w:webHidden/>
                <w:sz w:val="17"/>
                <w:szCs w:val="17"/>
              </w:rPr>
              <w:fldChar w:fldCharType="end"/>
            </w:r>
          </w:hyperlink>
        </w:p>
        <w:p w14:paraId="71AA7C9D" w14:textId="77777777" w:rsidR="0070136F" w:rsidRPr="0070136F" w:rsidRDefault="00CB5055">
          <w:pPr>
            <w:pStyle w:val="Obsah2"/>
            <w:rPr>
              <w:sz w:val="17"/>
              <w:szCs w:val="17"/>
              <w:lang w:eastAsia="sk-SK"/>
            </w:rPr>
          </w:pPr>
          <w:hyperlink w:anchor="_Toc74742635" w:history="1">
            <w:r w:rsidR="0070136F" w:rsidRPr="0070136F">
              <w:rPr>
                <w:rStyle w:val="Hypertextovprepojenie"/>
                <w:sz w:val="17"/>
                <w:szCs w:val="17"/>
              </w:rPr>
              <w:t>2.6</w:t>
            </w:r>
            <w:r w:rsidR="0070136F" w:rsidRPr="0070136F">
              <w:rPr>
                <w:sz w:val="17"/>
                <w:szCs w:val="17"/>
                <w:lang w:eastAsia="sk-SK"/>
              </w:rPr>
              <w:tab/>
            </w:r>
            <w:r w:rsidR="0070136F" w:rsidRPr="0070136F">
              <w:rPr>
                <w:rStyle w:val="Hypertextovprepojenie"/>
                <w:sz w:val="17"/>
                <w:szCs w:val="17"/>
              </w:rPr>
              <w:t>Oprávnenosť miesta realizácie projektu</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_Toc74742635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30</w:t>
            </w:r>
            <w:r w:rsidR="0070136F" w:rsidRPr="0070136F">
              <w:rPr>
                <w:webHidden/>
                <w:sz w:val="17"/>
                <w:szCs w:val="17"/>
              </w:rPr>
              <w:fldChar w:fldCharType="end"/>
            </w:r>
          </w:hyperlink>
        </w:p>
        <w:p w14:paraId="347B94E3" w14:textId="77777777" w:rsidR="0070136F" w:rsidRPr="0070136F" w:rsidRDefault="00CB5055">
          <w:pPr>
            <w:pStyle w:val="Obsah2"/>
            <w:rPr>
              <w:sz w:val="17"/>
              <w:szCs w:val="17"/>
              <w:lang w:eastAsia="sk-SK"/>
            </w:rPr>
          </w:pPr>
          <w:hyperlink w:anchor="_Toc74742636" w:history="1">
            <w:r w:rsidR="0070136F" w:rsidRPr="0070136F">
              <w:rPr>
                <w:rStyle w:val="Hypertextovprepojenie"/>
                <w:sz w:val="17"/>
                <w:szCs w:val="17"/>
              </w:rPr>
              <w:t>2.7</w:t>
            </w:r>
            <w:r w:rsidR="0070136F" w:rsidRPr="0070136F">
              <w:rPr>
                <w:sz w:val="17"/>
                <w:szCs w:val="17"/>
                <w:lang w:eastAsia="sk-SK"/>
              </w:rPr>
              <w:tab/>
            </w:r>
            <w:r w:rsidR="0070136F" w:rsidRPr="0070136F">
              <w:rPr>
                <w:rStyle w:val="Hypertextovprepojenie"/>
                <w:sz w:val="17"/>
                <w:szCs w:val="17"/>
              </w:rPr>
              <w:t>Kritériá pre výber projektov</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_Toc74742636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30</w:t>
            </w:r>
            <w:r w:rsidR="0070136F" w:rsidRPr="0070136F">
              <w:rPr>
                <w:webHidden/>
                <w:sz w:val="17"/>
                <w:szCs w:val="17"/>
              </w:rPr>
              <w:fldChar w:fldCharType="end"/>
            </w:r>
          </w:hyperlink>
        </w:p>
        <w:p w14:paraId="040B9A11" w14:textId="77777777" w:rsidR="0070136F" w:rsidRPr="0070136F" w:rsidRDefault="00CB5055">
          <w:pPr>
            <w:pStyle w:val="Obsah2"/>
            <w:rPr>
              <w:sz w:val="17"/>
              <w:szCs w:val="17"/>
              <w:lang w:eastAsia="sk-SK"/>
            </w:rPr>
          </w:pPr>
          <w:hyperlink w:anchor="_Toc74742637" w:history="1">
            <w:r w:rsidR="0070136F" w:rsidRPr="0070136F">
              <w:rPr>
                <w:rStyle w:val="Hypertextovprepojenie"/>
                <w:sz w:val="17"/>
                <w:szCs w:val="17"/>
              </w:rPr>
              <w:t>2.9</w:t>
            </w:r>
            <w:r w:rsidR="0070136F" w:rsidRPr="0070136F">
              <w:rPr>
                <w:sz w:val="17"/>
                <w:szCs w:val="17"/>
                <w:lang w:eastAsia="sk-SK"/>
              </w:rPr>
              <w:tab/>
            </w:r>
            <w:r w:rsidR="0070136F" w:rsidRPr="0070136F">
              <w:rPr>
                <w:rStyle w:val="Hypertextovprepojenie"/>
                <w:sz w:val="17"/>
                <w:szCs w:val="17"/>
              </w:rPr>
              <w:t>Splnenie podmienok ustanovených v osobitných predpisov</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_Toc74742637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31</w:t>
            </w:r>
            <w:r w:rsidR="0070136F" w:rsidRPr="0070136F">
              <w:rPr>
                <w:webHidden/>
                <w:sz w:val="17"/>
                <w:szCs w:val="17"/>
              </w:rPr>
              <w:fldChar w:fldCharType="end"/>
            </w:r>
          </w:hyperlink>
        </w:p>
        <w:p w14:paraId="4C222A3C" w14:textId="77777777" w:rsidR="0070136F" w:rsidRPr="0070136F" w:rsidRDefault="00CB5055">
          <w:pPr>
            <w:pStyle w:val="Obsah3"/>
            <w:rPr>
              <w:noProof/>
              <w:sz w:val="17"/>
              <w:szCs w:val="17"/>
              <w:lang w:eastAsia="sk-SK"/>
            </w:rPr>
          </w:pPr>
          <w:hyperlink w:anchor="_Toc74742638" w:history="1">
            <w:r w:rsidR="0070136F" w:rsidRPr="0070136F">
              <w:rPr>
                <w:rStyle w:val="Hypertextovprepojenie"/>
                <w:noProof/>
                <w:sz w:val="17"/>
                <w:szCs w:val="17"/>
              </w:rPr>
              <w:t>2.9.1 Podmienky týkajúce sa štátnej pomoci a vyplývajúce zo schém štátnej pomoci/pomoc de minimis</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_Toc74742638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31</w:t>
            </w:r>
            <w:r w:rsidR="0070136F" w:rsidRPr="0070136F">
              <w:rPr>
                <w:noProof/>
                <w:webHidden/>
                <w:sz w:val="17"/>
                <w:szCs w:val="17"/>
              </w:rPr>
              <w:fldChar w:fldCharType="end"/>
            </w:r>
          </w:hyperlink>
        </w:p>
        <w:p w14:paraId="55BB1224" w14:textId="77777777" w:rsidR="0070136F" w:rsidRPr="0070136F" w:rsidRDefault="00CB5055">
          <w:pPr>
            <w:pStyle w:val="Obsah3"/>
            <w:tabs>
              <w:tab w:val="left" w:pos="1702"/>
            </w:tabs>
            <w:rPr>
              <w:noProof/>
              <w:sz w:val="17"/>
              <w:szCs w:val="17"/>
              <w:lang w:eastAsia="sk-SK"/>
            </w:rPr>
          </w:pPr>
          <w:hyperlink w:anchor="_Toc74742639" w:history="1">
            <w:r w:rsidR="0070136F" w:rsidRPr="0070136F">
              <w:rPr>
                <w:rStyle w:val="Hypertextovprepojenie"/>
                <w:noProof/>
                <w:sz w:val="17"/>
                <w:szCs w:val="17"/>
              </w:rPr>
              <w:t>2.9.2</w:t>
            </w:r>
            <w:r w:rsidR="0070136F" w:rsidRPr="0070136F">
              <w:rPr>
                <w:noProof/>
                <w:sz w:val="17"/>
                <w:szCs w:val="17"/>
                <w:lang w:eastAsia="sk-SK"/>
              </w:rPr>
              <w:tab/>
            </w:r>
            <w:r w:rsidR="0070136F" w:rsidRPr="0070136F">
              <w:rPr>
                <w:rStyle w:val="Hypertextovprepojenie"/>
                <w:noProof/>
                <w:sz w:val="17"/>
                <w:szCs w:val="17"/>
              </w:rPr>
              <w:t>Oprávnenosť z hľadiska verejného obstarávania na hlavné aktivity projektu</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_Toc74742639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31</w:t>
            </w:r>
            <w:r w:rsidR="0070136F" w:rsidRPr="0070136F">
              <w:rPr>
                <w:noProof/>
                <w:webHidden/>
                <w:sz w:val="17"/>
                <w:szCs w:val="17"/>
              </w:rPr>
              <w:fldChar w:fldCharType="end"/>
            </w:r>
          </w:hyperlink>
        </w:p>
        <w:p w14:paraId="04B3E0D3" w14:textId="77777777" w:rsidR="0070136F" w:rsidRPr="0070136F" w:rsidRDefault="00CB5055">
          <w:pPr>
            <w:pStyle w:val="Obsah3"/>
            <w:rPr>
              <w:noProof/>
              <w:sz w:val="17"/>
              <w:szCs w:val="17"/>
              <w:lang w:eastAsia="sk-SK"/>
            </w:rPr>
          </w:pPr>
          <w:hyperlink w:anchor="_Toc74742640" w:history="1">
            <w:r w:rsidR="0070136F" w:rsidRPr="0070136F">
              <w:rPr>
                <w:rStyle w:val="Hypertextovprepojenie"/>
                <w:noProof/>
                <w:sz w:val="17"/>
                <w:szCs w:val="17"/>
              </w:rPr>
              <w:t>2.9.3 Zákaz nelegálnej práce a nelegálneho zamestnávania</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_Toc74742640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31</w:t>
            </w:r>
            <w:r w:rsidR="0070136F" w:rsidRPr="0070136F">
              <w:rPr>
                <w:noProof/>
                <w:webHidden/>
                <w:sz w:val="17"/>
                <w:szCs w:val="17"/>
              </w:rPr>
              <w:fldChar w:fldCharType="end"/>
            </w:r>
          </w:hyperlink>
        </w:p>
        <w:p w14:paraId="2A65BF82" w14:textId="77777777" w:rsidR="0070136F" w:rsidRPr="0070136F" w:rsidRDefault="00CB5055">
          <w:pPr>
            <w:pStyle w:val="Obsah2"/>
            <w:rPr>
              <w:sz w:val="17"/>
              <w:szCs w:val="17"/>
              <w:lang w:eastAsia="sk-SK"/>
            </w:rPr>
          </w:pPr>
          <w:hyperlink w:anchor="_Toc74742642" w:history="1">
            <w:r w:rsidR="0070136F" w:rsidRPr="0070136F">
              <w:rPr>
                <w:rStyle w:val="Hypertextovprepojenie"/>
                <w:sz w:val="17"/>
                <w:szCs w:val="17"/>
              </w:rPr>
              <w:t>2.10</w:t>
            </w:r>
            <w:r w:rsidR="0070136F" w:rsidRPr="0070136F">
              <w:rPr>
                <w:sz w:val="17"/>
                <w:szCs w:val="17"/>
                <w:lang w:eastAsia="sk-SK"/>
              </w:rPr>
              <w:tab/>
            </w:r>
            <w:r w:rsidR="0070136F" w:rsidRPr="0070136F">
              <w:rPr>
                <w:rStyle w:val="Hypertextovprepojenie"/>
                <w:sz w:val="17"/>
                <w:szCs w:val="17"/>
              </w:rPr>
              <w:t>Ďalšie podmienky poskytnutia príspevku</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_Toc74742642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32</w:t>
            </w:r>
            <w:r w:rsidR="0070136F" w:rsidRPr="0070136F">
              <w:rPr>
                <w:webHidden/>
                <w:sz w:val="17"/>
                <w:szCs w:val="17"/>
              </w:rPr>
              <w:fldChar w:fldCharType="end"/>
            </w:r>
          </w:hyperlink>
        </w:p>
        <w:p w14:paraId="1C70B0E0" w14:textId="77777777" w:rsidR="0070136F" w:rsidRPr="0070136F" w:rsidRDefault="00CB5055">
          <w:pPr>
            <w:pStyle w:val="Obsah3"/>
            <w:rPr>
              <w:noProof/>
              <w:sz w:val="17"/>
              <w:szCs w:val="17"/>
              <w:lang w:eastAsia="sk-SK"/>
            </w:rPr>
          </w:pPr>
          <w:hyperlink w:anchor="_Toc74742643" w:history="1">
            <w:r w:rsidR="0070136F" w:rsidRPr="0070136F">
              <w:rPr>
                <w:rStyle w:val="Hypertextovprepojenie"/>
                <w:noProof/>
                <w:sz w:val="17"/>
                <w:szCs w:val="17"/>
              </w:rPr>
              <w:t>2.10.1 Časová oprávnenosť realizácie projektu</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_Toc74742643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32</w:t>
            </w:r>
            <w:r w:rsidR="0070136F" w:rsidRPr="0070136F">
              <w:rPr>
                <w:noProof/>
                <w:webHidden/>
                <w:sz w:val="17"/>
                <w:szCs w:val="17"/>
              </w:rPr>
              <w:fldChar w:fldCharType="end"/>
            </w:r>
          </w:hyperlink>
        </w:p>
        <w:p w14:paraId="2A3E4244" w14:textId="77777777" w:rsidR="0070136F" w:rsidRPr="0070136F" w:rsidRDefault="00CB5055">
          <w:pPr>
            <w:pStyle w:val="Obsah3"/>
            <w:rPr>
              <w:noProof/>
              <w:sz w:val="17"/>
              <w:szCs w:val="17"/>
              <w:lang w:eastAsia="sk-SK"/>
            </w:rPr>
          </w:pPr>
          <w:hyperlink w:anchor="_Toc74742644" w:history="1">
            <w:r w:rsidR="0070136F" w:rsidRPr="0070136F">
              <w:rPr>
                <w:rStyle w:val="Hypertextovprepojenie"/>
                <w:noProof/>
                <w:sz w:val="17"/>
                <w:szCs w:val="17"/>
              </w:rPr>
              <w:t>2.10.2 Oprávnenosť z hľadiska súladu s HP</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_Toc74742644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32</w:t>
            </w:r>
            <w:r w:rsidR="0070136F" w:rsidRPr="0070136F">
              <w:rPr>
                <w:noProof/>
                <w:webHidden/>
                <w:sz w:val="17"/>
                <w:szCs w:val="17"/>
              </w:rPr>
              <w:fldChar w:fldCharType="end"/>
            </w:r>
          </w:hyperlink>
        </w:p>
        <w:p w14:paraId="3180E9B8" w14:textId="77777777" w:rsidR="0070136F" w:rsidRPr="0070136F" w:rsidRDefault="00CB5055">
          <w:pPr>
            <w:pStyle w:val="Obsah3"/>
            <w:rPr>
              <w:noProof/>
              <w:sz w:val="17"/>
              <w:szCs w:val="17"/>
              <w:lang w:eastAsia="sk-SK"/>
            </w:rPr>
          </w:pPr>
          <w:hyperlink w:anchor="_Toc74742645" w:history="1">
            <w:r w:rsidR="0070136F" w:rsidRPr="0070136F">
              <w:rPr>
                <w:rStyle w:val="Hypertextovprepojenie"/>
                <w:noProof/>
                <w:sz w:val="17"/>
                <w:szCs w:val="17"/>
              </w:rPr>
              <w:t>2.10.3 Maximálna a minimálna výška pomoci</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_Toc74742645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32</w:t>
            </w:r>
            <w:r w:rsidR="0070136F" w:rsidRPr="0070136F">
              <w:rPr>
                <w:noProof/>
                <w:webHidden/>
                <w:sz w:val="17"/>
                <w:szCs w:val="17"/>
              </w:rPr>
              <w:fldChar w:fldCharType="end"/>
            </w:r>
          </w:hyperlink>
        </w:p>
        <w:p w14:paraId="39930878" w14:textId="77777777" w:rsidR="0070136F" w:rsidRPr="0070136F" w:rsidRDefault="00CB5055">
          <w:pPr>
            <w:pStyle w:val="Obsah3"/>
            <w:rPr>
              <w:noProof/>
              <w:sz w:val="17"/>
              <w:szCs w:val="17"/>
              <w:lang w:eastAsia="sk-SK"/>
            </w:rPr>
          </w:pPr>
          <w:hyperlink w:anchor="_Toc74742646" w:history="1">
            <w:r w:rsidR="0070136F" w:rsidRPr="0070136F">
              <w:rPr>
                <w:rStyle w:val="Hypertextovprepojenie"/>
                <w:rFonts w:cs="Arial"/>
                <w:noProof/>
                <w:sz w:val="17"/>
                <w:szCs w:val="17"/>
              </w:rPr>
              <w:t>2.10.4 Podmienky poskytnutia príspevku z hľadiska definovania merateľných ukazovateľov projektu</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_Toc74742646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32</w:t>
            </w:r>
            <w:r w:rsidR="0070136F" w:rsidRPr="0070136F">
              <w:rPr>
                <w:noProof/>
                <w:webHidden/>
                <w:sz w:val="17"/>
                <w:szCs w:val="17"/>
              </w:rPr>
              <w:fldChar w:fldCharType="end"/>
            </w:r>
          </w:hyperlink>
        </w:p>
        <w:p w14:paraId="58B8A827" w14:textId="77777777" w:rsidR="0070136F" w:rsidRPr="0070136F" w:rsidRDefault="00CB5055">
          <w:pPr>
            <w:pStyle w:val="Obsah3"/>
            <w:rPr>
              <w:noProof/>
              <w:sz w:val="17"/>
              <w:szCs w:val="17"/>
              <w:lang w:eastAsia="sk-SK"/>
            </w:rPr>
          </w:pPr>
          <w:hyperlink w:anchor="_Toc74742647" w:history="1">
            <w:r w:rsidR="0070136F" w:rsidRPr="0070136F">
              <w:rPr>
                <w:rStyle w:val="Hypertextovprepojenie"/>
                <w:rFonts w:cs="Arial"/>
                <w:noProof/>
                <w:sz w:val="17"/>
                <w:szCs w:val="17"/>
              </w:rPr>
              <w:t>2.10.5  Oprávnenosť subjektu na spoluprácu</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_Toc74742647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33</w:t>
            </w:r>
            <w:r w:rsidR="0070136F" w:rsidRPr="0070136F">
              <w:rPr>
                <w:noProof/>
                <w:webHidden/>
                <w:sz w:val="17"/>
                <w:szCs w:val="17"/>
              </w:rPr>
              <w:fldChar w:fldCharType="end"/>
            </w:r>
          </w:hyperlink>
        </w:p>
        <w:p w14:paraId="3F17C1BA" w14:textId="77777777" w:rsidR="0070136F" w:rsidRPr="0070136F" w:rsidRDefault="00CB5055">
          <w:pPr>
            <w:pStyle w:val="Obsah3"/>
            <w:tabs>
              <w:tab w:val="left" w:pos="1702"/>
            </w:tabs>
            <w:rPr>
              <w:noProof/>
              <w:sz w:val="17"/>
              <w:szCs w:val="17"/>
              <w:lang w:eastAsia="sk-SK"/>
            </w:rPr>
          </w:pPr>
          <w:hyperlink w:anchor="_Toc74742648" w:history="1">
            <w:r w:rsidR="0070136F" w:rsidRPr="0070136F">
              <w:rPr>
                <w:rStyle w:val="Hypertextovprepojenie"/>
                <w:noProof/>
                <w:sz w:val="17"/>
                <w:szCs w:val="17"/>
              </w:rPr>
              <w:t>2.10.6</w:t>
            </w:r>
            <w:r w:rsidR="0070136F" w:rsidRPr="0070136F">
              <w:rPr>
                <w:noProof/>
                <w:sz w:val="17"/>
                <w:szCs w:val="17"/>
                <w:lang w:eastAsia="sk-SK"/>
              </w:rPr>
              <w:tab/>
            </w:r>
            <w:r w:rsidR="0070136F" w:rsidRPr="0070136F">
              <w:rPr>
                <w:rStyle w:val="Hypertextovprepojenie"/>
                <w:noProof/>
                <w:sz w:val="17"/>
                <w:szCs w:val="17"/>
              </w:rPr>
              <w:t>Intenzita pomoci</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_Toc74742648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34</w:t>
            </w:r>
            <w:r w:rsidR="0070136F" w:rsidRPr="0070136F">
              <w:rPr>
                <w:noProof/>
                <w:webHidden/>
                <w:sz w:val="17"/>
                <w:szCs w:val="17"/>
              </w:rPr>
              <w:fldChar w:fldCharType="end"/>
            </w:r>
          </w:hyperlink>
        </w:p>
        <w:p w14:paraId="0D6FC315" w14:textId="77777777" w:rsidR="0070136F" w:rsidRPr="0070136F" w:rsidRDefault="00CB5055">
          <w:pPr>
            <w:pStyle w:val="Obsah1"/>
            <w:rPr>
              <w:b w:val="0"/>
              <w:noProof/>
              <w:sz w:val="17"/>
              <w:szCs w:val="17"/>
              <w:lang w:eastAsia="sk-SK"/>
            </w:rPr>
          </w:pPr>
          <w:hyperlink w:anchor="_Toc74742649" w:history="1">
            <w:r w:rsidR="0070136F" w:rsidRPr="0070136F">
              <w:rPr>
                <w:rStyle w:val="Hypertextovprepojenie"/>
                <w:b w:val="0"/>
                <w:noProof/>
                <w:sz w:val="17"/>
                <w:szCs w:val="17"/>
              </w:rPr>
              <w:t>3.</w:t>
            </w:r>
            <w:r w:rsidR="0070136F" w:rsidRPr="0070136F">
              <w:rPr>
                <w:b w:val="0"/>
                <w:noProof/>
                <w:sz w:val="17"/>
                <w:szCs w:val="17"/>
                <w:lang w:eastAsia="sk-SK"/>
              </w:rPr>
              <w:tab/>
            </w:r>
            <w:r w:rsidR="0070136F" w:rsidRPr="0070136F">
              <w:rPr>
                <w:rStyle w:val="Hypertextovprepojenie"/>
                <w:b w:val="0"/>
                <w:noProof/>
                <w:sz w:val="17"/>
                <w:szCs w:val="17"/>
              </w:rPr>
              <w:t>Ako požiadať o NFP</w:t>
            </w:r>
            <w:r w:rsidR="0070136F" w:rsidRPr="0070136F">
              <w:rPr>
                <w:b w:val="0"/>
                <w:noProof/>
                <w:webHidden/>
                <w:sz w:val="17"/>
                <w:szCs w:val="17"/>
              </w:rPr>
              <w:tab/>
            </w:r>
            <w:r w:rsidR="0070136F" w:rsidRPr="0070136F">
              <w:rPr>
                <w:b w:val="0"/>
                <w:noProof/>
                <w:webHidden/>
                <w:sz w:val="17"/>
                <w:szCs w:val="17"/>
              </w:rPr>
              <w:fldChar w:fldCharType="begin"/>
            </w:r>
            <w:r w:rsidR="0070136F" w:rsidRPr="0070136F">
              <w:rPr>
                <w:b w:val="0"/>
                <w:noProof/>
                <w:webHidden/>
                <w:sz w:val="17"/>
                <w:szCs w:val="17"/>
              </w:rPr>
              <w:instrText xml:space="preserve"> PAGEREF _Toc74742649 \h </w:instrText>
            </w:r>
            <w:r w:rsidR="0070136F" w:rsidRPr="0070136F">
              <w:rPr>
                <w:b w:val="0"/>
                <w:noProof/>
                <w:webHidden/>
                <w:sz w:val="17"/>
                <w:szCs w:val="17"/>
              </w:rPr>
            </w:r>
            <w:r w:rsidR="0070136F" w:rsidRPr="0070136F">
              <w:rPr>
                <w:b w:val="0"/>
                <w:noProof/>
                <w:webHidden/>
                <w:sz w:val="17"/>
                <w:szCs w:val="17"/>
              </w:rPr>
              <w:fldChar w:fldCharType="separate"/>
            </w:r>
            <w:r w:rsidR="0070136F" w:rsidRPr="0070136F">
              <w:rPr>
                <w:b w:val="0"/>
                <w:noProof/>
                <w:webHidden/>
                <w:sz w:val="17"/>
                <w:szCs w:val="17"/>
              </w:rPr>
              <w:t>39</w:t>
            </w:r>
            <w:r w:rsidR="0070136F" w:rsidRPr="0070136F">
              <w:rPr>
                <w:b w:val="0"/>
                <w:noProof/>
                <w:webHidden/>
                <w:sz w:val="17"/>
                <w:szCs w:val="17"/>
              </w:rPr>
              <w:fldChar w:fldCharType="end"/>
            </w:r>
          </w:hyperlink>
        </w:p>
        <w:p w14:paraId="139BAD2F" w14:textId="77777777" w:rsidR="0070136F" w:rsidRPr="0070136F" w:rsidRDefault="00CB5055">
          <w:pPr>
            <w:pStyle w:val="Obsah2"/>
            <w:rPr>
              <w:sz w:val="17"/>
              <w:szCs w:val="17"/>
              <w:lang w:eastAsia="sk-SK"/>
            </w:rPr>
          </w:pPr>
          <w:hyperlink w:anchor="_Toc74742650" w:history="1">
            <w:r w:rsidR="0070136F" w:rsidRPr="0070136F">
              <w:rPr>
                <w:rStyle w:val="Hypertextovprepojenie"/>
                <w:sz w:val="17"/>
                <w:szCs w:val="17"/>
              </w:rPr>
              <w:t>3.1</w:t>
            </w:r>
            <w:r w:rsidR="0070136F" w:rsidRPr="0070136F">
              <w:rPr>
                <w:sz w:val="17"/>
                <w:szCs w:val="17"/>
                <w:lang w:eastAsia="sk-SK"/>
              </w:rPr>
              <w:tab/>
            </w:r>
            <w:r w:rsidR="0070136F" w:rsidRPr="0070136F">
              <w:rPr>
                <w:rStyle w:val="Hypertextovprepojenie"/>
                <w:sz w:val="17"/>
                <w:szCs w:val="17"/>
              </w:rPr>
              <w:t>Základné informácie k ŽoNFP v časovej postupnosti jednotlivých krokov</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_Toc74742650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39</w:t>
            </w:r>
            <w:r w:rsidR="0070136F" w:rsidRPr="0070136F">
              <w:rPr>
                <w:webHidden/>
                <w:sz w:val="17"/>
                <w:szCs w:val="17"/>
              </w:rPr>
              <w:fldChar w:fldCharType="end"/>
            </w:r>
          </w:hyperlink>
        </w:p>
        <w:p w14:paraId="564FB286" w14:textId="77777777" w:rsidR="0070136F" w:rsidRPr="0070136F" w:rsidRDefault="00CB5055">
          <w:pPr>
            <w:pStyle w:val="Obsah3"/>
            <w:tabs>
              <w:tab w:val="left" w:pos="1702"/>
            </w:tabs>
            <w:rPr>
              <w:noProof/>
              <w:sz w:val="17"/>
              <w:szCs w:val="17"/>
              <w:lang w:eastAsia="sk-SK"/>
            </w:rPr>
          </w:pPr>
          <w:hyperlink w:anchor="_Toc74742651" w:history="1">
            <w:r w:rsidR="0070136F" w:rsidRPr="0070136F">
              <w:rPr>
                <w:rStyle w:val="Hypertextovprepojenie"/>
                <w:noProof/>
                <w:sz w:val="17"/>
                <w:szCs w:val="17"/>
              </w:rPr>
              <w:t>3.1.1</w:t>
            </w:r>
            <w:r w:rsidR="0070136F" w:rsidRPr="0070136F">
              <w:rPr>
                <w:noProof/>
                <w:sz w:val="17"/>
                <w:szCs w:val="17"/>
                <w:lang w:eastAsia="sk-SK"/>
              </w:rPr>
              <w:tab/>
            </w:r>
            <w:r w:rsidR="0070136F" w:rsidRPr="0070136F">
              <w:rPr>
                <w:rStyle w:val="Hypertextovprepojenie"/>
                <w:noProof/>
                <w:sz w:val="17"/>
                <w:szCs w:val="17"/>
              </w:rPr>
              <w:t>Zoznam príloh</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_Toc74742651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40</w:t>
            </w:r>
            <w:r w:rsidR="0070136F" w:rsidRPr="0070136F">
              <w:rPr>
                <w:noProof/>
                <w:webHidden/>
                <w:sz w:val="17"/>
                <w:szCs w:val="17"/>
              </w:rPr>
              <w:fldChar w:fldCharType="end"/>
            </w:r>
          </w:hyperlink>
        </w:p>
        <w:p w14:paraId="4A809F56" w14:textId="77777777" w:rsidR="0070136F" w:rsidRPr="0070136F" w:rsidRDefault="00CB5055">
          <w:pPr>
            <w:pStyle w:val="Obsah2"/>
            <w:rPr>
              <w:sz w:val="17"/>
              <w:szCs w:val="17"/>
              <w:lang w:eastAsia="sk-SK"/>
            </w:rPr>
          </w:pPr>
          <w:hyperlink w:anchor="_Toc74742652" w:history="1">
            <w:r w:rsidR="0070136F" w:rsidRPr="0070136F">
              <w:rPr>
                <w:rStyle w:val="Hypertextovprepojenie"/>
                <w:sz w:val="17"/>
                <w:szCs w:val="17"/>
              </w:rPr>
              <w:t>3.2 Pokyny pre vyplnenie formulára ŽoNFP a príloh</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_Toc74742652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41</w:t>
            </w:r>
            <w:r w:rsidR="0070136F" w:rsidRPr="0070136F">
              <w:rPr>
                <w:webHidden/>
                <w:sz w:val="17"/>
                <w:szCs w:val="17"/>
              </w:rPr>
              <w:fldChar w:fldCharType="end"/>
            </w:r>
          </w:hyperlink>
        </w:p>
        <w:p w14:paraId="436D8C38" w14:textId="77777777" w:rsidR="0070136F" w:rsidRPr="0070136F" w:rsidRDefault="00CB5055">
          <w:pPr>
            <w:pStyle w:val="Obsah3"/>
            <w:rPr>
              <w:noProof/>
              <w:sz w:val="17"/>
              <w:szCs w:val="17"/>
              <w:lang w:eastAsia="sk-SK"/>
            </w:rPr>
          </w:pPr>
          <w:hyperlink w:anchor="_Toc74742653" w:history="1">
            <w:r w:rsidR="0070136F" w:rsidRPr="0070136F">
              <w:rPr>
                <w:rStyle w:val="Hypertextovprepojenie"/>
                <w:noProof/>
                <w:sz w:val="17"/>
                <w:szCs w:val="17"/>
              </w:rPr>
              <w:t>3.2.1 Všeobecné ustanovenia k niektorým typom výdavkov</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_Toc74742653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45</w:t>
            </w:r>
            <w:r w:rsidR="0070136F" w:rsidRPr="0070136F">
              <w:rPr>
                <w:noProof/>
                <w:webHidden/>
                <w:sz w:val="17"/>
                <w:szCs w:val="17"/>
              </w:rPr>
              <w:fldChar w:fldCharType="end"/>
            </w:r>
          </w:hyperlink>
        </w:p>
        <w:p w14:paraId="5CA92259" w14:textId="77777777" w:rsidR="0070136F" w:rsidRPr="0070136F" w:rsidRDefault="00CB5055">
          <w:pPr>
            <w:pStyle w:val="Obsah2"/>
            <w:rPr>
              <w:sz w:val="17"/>
              <w:szCs w:val="17"/>
              <w:lang w:eastAsia="sk-SK"/>
            </w:rPr>
          </w:pPr>
          <w:hyperlink w:anchor="_Toc74742654" w:history="1">
            <w:r w:rsidR="0070136F" w:rsidRPr="0070136F">
              <w:rPr>
                <w:rStyle w:val="Hypertextovprepojenie"/>
                <w:sz w:val="17"/>
                <w:szCs w:val="17"/>
              </w:rPr>
              <w:t>3.3</w:t>
            </w:r>
            <w:r w:rsidR="0070136F" w:rsidRPr="0070136F">
              <w:rPr>
                <w:sz w:val="17"/>
                <w:szCs w:val="17"/>
                <w:lang w:eastAsia="sk-SK"/>
              </w:rPr>
              <w:tab/>
            </w:r>
            <w:r w:rsidR="0070136F" w:rsidRPr="0070136F">
              <w:rPr>
                <w:rStyle w:val="Hypertextovprepojenie"/>
                <w:sz w:val="17"/>
                <w:szCs w:val="17"/>
              </w:rPr>
              <w:t>Spôsob predloženia ŽoNFP</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_Toc74742654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71</w:t>
            </w:r>
            <w:r w:rsidR="0070136F" w:rsidRPr="0070136F">
              <w:rPr>
                <w:webHidden/>
                <w:sz w:val="17"/>
                <w:szCs w:val="17"/>
              </w:rPr>
              <w:fldChar w:fldCharType="end"/>
            </w:r>
          </w:hyperlink>
        </w:p>
        <w:p w14:paraId="5F97A0A6" w14:textId="77777777" w:rsidR="0070136F" w:rsidRPr="0070136F" w:rsidRDefault="00CB5055">
          <w:pPr>
            <w:pStyle w:val="Obsah3"/>
            <w:tabs>
              <w:tab w:val="left" w:pos="1702"/>
            </w:tabs>
            <w:rPr>
              <w:noProof/>
              <w:sz w:val="17"/>
              <w:szCs w:val="17"/>
              <w:lang w:eastAsia="sk-SK"/>
            </w:rPr>
          </w:pPr>
          <w:hyperlink w:anchor="_Toc74742655" w:history="1">
            <w:r w:rsidR="0070136F" w:rsidRPr="0070136F">
              <w:rPr>
                <w:rStyle w:val="Hypertextovprepojenie"/>
                <w:noProof/>
                <w:sz w:val="17"/>
                <w:szCs w:val="17"/>
              </w:rPr>
              <w:t>3.3.1</w:t>
            </w:r>
            <w:r w:rsidR="0070136F" w:rsidRPr="0070136F">
              <w:rPr>
                <w:noProof/>
                <w:sz w:val="17"/>
                <w:szCs w:val="17"/>
                <w:lang w:eastAsia="sk-SK"/>
              </w:rPr>
              <w:tab/>
            </w:r>
            <w:r w:rsidR="0070136F" w:rsidRPr="0070136F">
              <w:rPr>
                <w:rStyle w:val="Hypertextovprepojenie"/>
                <w:noProof/>
                <w:sz w:val="17"/>
                <w:szCs w:val="17"/>
              </w:rPr>
              <w:t>Predloženie ŽoNFP prostredníctvom ITMS2014+</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_Toc74742655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72</w:t>
            </w:r>
            <w:r w:rsidR="0070136F" w:rsidRPr="0070136F">
              <w:rPr>
                <w:noProof/>
                <w:webHidden/>
                <w:sz w:val="17"/>
                <w:szCs w:val="17"/>
              </w:rPr>
              <w:fldChar w:fldCharType="end"/>
            </w:r>
          </w:hyperlink>
        </w:p>
        <w:p w14:paraId="56FAE4DB" w14:textId="77777777" w:rsidR="0070136F" w:rsidRPr="0070136F" w:rsidRDefault="00CB5055">
          <w:pPr>
            <w:pStyle w:val="Obsah3"/>
            <w:tabs>
              <w:tab w:val="left" w:pos="1702"/>
            </w:tabs>
            <w:rPr>
              <w:noProof/>
              <w:sz w:val="17"/>
              <w:szCs w:val="17"/>
              <w:lang w:eastAsia="sk-SK"/>
            </w:rPr>
          </w:pPr>
          <w:hyperlink w:anchor="_Toc74742656" w:history="1">
            <w:r w:rsidR="0070136F" w:rsidRPr="0070136F">
              <w:rPr>
                <w:rStyle w:val="Hypertextovprepojenie"/>
                <w:noProof/>
                <w:sz w:val="17"/>
                <w:szCs w:val="17"/>
              </w:rPr>
              <w:t>3.3.2</w:t>
            </w:r>
            <w:r w:rsidR="0070136F" w:rsidRPr="0070136F">
              <w:rPr>
                <w:noProof/>
                <w:sz w:val="17"/>
                <w:szCs w:val="17"/>
                <w:lang w:eastAsia="sk-SK"/>
              </w:rPr>
              <w:tab/>
            </w:r>
            <w:r w:rsidR="0070136F" w:rsidRPr="0070136F">
              <w:rPr>
                <w:rStyle w:val="Hypertextovprepojenie"/>
                <w:noProof/>
                <w:sz w:val="17"/>
                <w:szCs w:val="17"/>
              </w:rPr>
              <w:t>Predloženie ŽoNFP v určenej forme</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_Toc74742656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73</w:t>
            </w:r>
            <w:r w:rsidR="0070136F" w:rsidRPr="0070136F">
              <w:rPr>
                <w:noProof/>
                <w:webHidden/>
                <w:sz w:val="17"/>
                <w:szCs w:val="17"/>
              </w:rPr>
              <w:fldChar w:fldCharType="end"/>
            </w:r>
          </w:hyperlink>
        </w:p>
        <w:p w14:paraId="722A9C9E" w14:textId="77777777" w:rsidR="0070136F" w:rsidRPr="0070136F" w:rsidRDefault="00CB5055">
          <w:pPr>
            <w:pStyle w:val="Obsah1"/>
            <w:rPr>
              <w:b w:val="0"/>
              <w:noProof/>
              <w:sz w:val="17"/>
              <w:szCs w:val="17"/>
              <w:lang w:eastAsia="sk-SK"/>
            </w:rPr>
          </w:pPr>
          <w:hyperlink w:anchor="_Toc74742657" w:history="1">
            <w:r w:rsidR="0070136F" w:rsidRPr="0070136F">
              <w:rPr>
                <w:rStyle w:val="Hypertextovprepojenie"/>
                <w:b w:val="0"/>
                <w:noProof/>
                <w:sz w:val="17"/>
                <w:szCs w:val="17"/>
              </w:rPr>
              <w:t>4.</w:t>
            </w:r>
            <w:r w:rsidR="0070136F" w:rsidRPr="0070136F">
              <w:rPr>
                <w:b w:val="0"/>
                <w:noProof/>
                <w:sz w:val="17"/>
                <w:szCs w:val="17"/>
                <w:lang w:eastAsia="sk-SK"/>
              </w:rPr>
              <w:tab/>
            </w:r>
            <w:r w:rsidR="0070136F" w:rsidRPr="0070136F">
              <w:rPr>
                <w:rStyle w:val="Hypertextovprepojenie"/>
                <w:b w:val="0"/>
                <w:noProof/>
                <w:sz w:val="17"/>
                <w:szCs w:val="17"/>
              </w:rPr>
              <w:t>Postup schvaľovania ŽoNFP</w:t>
            </w:r>
            <w:r w:rsidR="0070136F" w:rsidRPr="0070136F">
              <w:rPr>
                <w:b w:val="0"/>
                <w:noProof/>
                <w:webHidden/>
                <w:sz w:val="17"/>
                <w:szCs w:val="17"/>
              </w:rPr>
              <w:tab/>
            </w:r>
            <w:r w:rsidR="0070136F" w:rsidRPr="0070136F">
              <w:rPr>
                <w:b w:val="0"/>
                <w:noProof/>
                <w:webHidden/>
                <w:sz w:val="17"/>
                <w:szCs w:val="17"/>
              </w:rPr>
              <w:fldChar w:fldCharType="begin"/>
            </w:r>
            <w:r w:rsidR="0070136F" w:rsidRPr="0070136F">
              <w:rPr>
                <w:b w:val="0"/>
                <w:noProof/>
                <w:webHidden/>
                <w:sz w:val="17"/>
                <w:szCs w:val="17"/>
              </w:rPr>
              <w:instrText xml:space="preserve"> PAGEREF _Toc74742657 \h </w:instrText>
            </w:r>
            <w:r w:rsidR="0070136F" w:rsidRPr="0070136F">
              <w:rPr>
                <w:b w:val="0"/>
                <w:noProof/>
                <w:webHidden/>
                <w:sz w:val="17"/>
                <w:szCs w:val="17"/>
              </w:rPr>
            </w:r>
            <w:r w:rsidR="0070136F" w:rsidRPr="0070136F">
              <w:rPr>
                <w:b w:val="0"/>
                <w:noProof/>
                <w:webHidden/>
                <w:sz w:val="17"/>
                <w:szCs w:val="17"/>
              </w:rPr>
              <w:fldChar w:fldCharType="separate"/>
            </w:r>
            <w:r w:rsidR="0070136F" w:rsidRPr="0070136F">
              <w:rPr>
                <w:b w:val="0"/>
                <w:noProof/>
                <w:webHidden/>
                <w:sz w:val="17"/>
                <w:szCs w:val="17"/>
              </w:rPr>
              <w:t>75</w:t>
            </w:r>
            <w:r w:rsidR="0070136F" w:rsidRPr="0070136F">
              <w:rPr>
                <w:b w:val="0"/>
                <w:noProof/>
                <w:webHidden/>
                <w:sz w:val="17"/>
                <w:szCs w:val="17"/>
              </w:rPr>
              <w:fldChar w:fldCharType="end"/>
            </w:r>
          </w:hyperlink>
        </w:p>
        <w:p w14:paraId="67C74B4A" w14:textId="77777777" w:rsidR="0070136F" w:rsidRPr="0070136F" w:rsidRDefault="00CB5055">
          <w:pPr>
            <w:pStyle w:val="Obsah2"/>
            <w:rPr>
              <w:sz w:val="17"/>
              <w:szCs w:val="17"/>
              <w:lang w:eastAsia="sk-SK"/>
            </w:rPr>
          </w:pPr>
          <w:hyperlink w:anchor="_Toc74742658" w:history="1">
            <w:r w:rsidR="0070136F" w:rsidRPr="0070136F">
              <w:rPr>
                <w:rStyle w:val="Hypertextovprepojenie"/>
                <w:sz w:val="17"/>
                <w:szCs w:val="17"/>
              </w:rPr>
              <w:t>4.1</w:t>
            </w:r>
            <w:r w:rsidR="0070136F" w:rsidRPr="0070136F">
              <w:rPr>
                <w:sz w:val="17"/>
                <w:szCs w:val="17"/>
                <w:lang w:eastAsia="sk-SK"/>
              </w:rPr>
              <w:tab/>
            </w:r>
            <w:r w:rsidR="0070136F" w:rsidRPr="0070136F">
              <w:rPr>
                <w:rStyle w:val="Hypertextovprepojenie"/>
                <w:sz w:val="17"/>
                <w:szCs w:val="17"/>
              </w:rPr>
              <w:t>Administratívne overenie ŽoNFP</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_Toc74742658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75</w:t>
            </w:r>
            <w:r w:rsidR="0070136F" w:rsidRPr="0070136F">
              <w:rPr>
                <w:webHidden/>
                <w:sz w:val="17"/>
                <w:szCs w:val="17"/>
              </w:rPr>
              <w:fldChar w:fldCharType="end"/>
            </w:r>
          </w:hyperlink>
        </w:p>
        <w:p w14:paraId="63A03351" w14:textId="77777777" w:rsidR="0070136F" w:rsidRPr="0070136F" w:rsidRDefault="00CB5055">
          <w:pPr>
            <w:pStyle w:val="Obsah2"/>
            <w:rPr>
              <w:sz w:val="17"/>
              <w:szCs w:val="17"/>
              <w:lang w:eastAsia="sk-SK"/>
            </w:rPr>
          </w:pPr>
          <w:hyperlink w:anchor="_Toc74742659" w:history="1">
            <w:r w:rsidR="0070136F" w:rsidRPr="0070136F">
              <w:rPr>
                <w:rStyle w:val="Hypertextovprepojenie"/>
                <w:sz w:val="17"/>
                <w:szCs w:val="17"/>
              </w:rPr>
              <w:t>4.2</w:t>
            </w:r>
            <w:r w:rsidR="0070136F" w:rsidRPr="0070136F">
              <w:rPr>
                <w:sz w:val="17"/>
                <w:szCs w:val="17"/>
                <w:lang w:eastAsia="sk-SK"/>
              </w:rPr>
              <w:tab/>
            </w:r>
            <w:r w:rsidR="0070136F" w:rsidRPr="0070136F">
              <w:rPr>
                <w:rStyle w:val="Hypertextovprepojenie"/>
                <w:sz w:val="17"/>
                <w:szCs w:val="17"/>
              </w:rPr>
              <w:t>Odborné hodnotenie ŽoNFP</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_Toc74742659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76</w:t>
            </w:r>
            <w:r w:rsidR="0070136F" w:rsidRPr="0070136F">
              <w:rPr>
                <w:webHidden/>
                <w:sz w:val="17"/>
                <w:szCs w:val="17"/>
              </w:rPr>
              <w:fldChar w:fldCharType="end"/>
            </w:r>
          </w:hyperlink>
        </w:p>
        <w:p w14:paraId="13DD97AD" w14:textId="77777777" w:rsidR="0070136F" w:rsidRPr="0070136F" w:rsidRDefault="00CB5055">
          <w:pPr>
            <w:pStyle w:val="Obsah2"/>
            <w:rPr>
              <w:sz w:val="17"/>
              <w:szCs w:val="17"/>
              <w:lang w:eastAsia="sk-SK"/>
            </w:rPr>
          </w:pPr>
          <w:hyperlink w:anchor="_Toc74742660" w:history="1">
            <w:r w:rsidR="0070136F" w:rsidRPr="0070136F">
              <w:rPr>
                <w:rStyle w:val="Hypertextovprepojenie"/>
                <w:sz w:val="17"/>
                <w:szCs w:val="17"/>
              </w:rPr>
              <w:t>4.3</w:t>
            </w:r>
            <w:r w:rsidR="0070136F" w:rsidRPr="0070136F">
              <w:rPr>
                <w:sz w:val="17"/>
                <w:szCs w:val="17"/>
                <w:lang w:eastAsia="sk-SK"/>
              </w:rPr>
              <w:tab/>
            </w:r>
            <w:r w:rsidR="0070136F" w:rsidRPr="0070136F">
              <w:rPr>
                <w:rStyle w:val="Hypertextovprepojenie"/>
                <w:sz w:val="17"/>
                <w:szCs w:val="17"/>
              </w:rPr>
              <w:t>Vydávanie rozhodnutia a zverejňovanie</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_Toc74742660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77</w:t>
            </w:r>
            <w:r w:rsidR="0070136F" w:rsidRPr="0070136F">
              <w:rPr>
                <w:webHidden/>
                <w:sz w:val="17"/>
                <w:szCs w:val="17"/>
              </w:rPr>
              <w:fldChar w:fldCharType="end"/>
            </w:r>
          </w:hyperlink>
        </w:p>
        <w:p w14:paraId="371074E1" w14:textId="77777777" w:rsidR="0070136F" w:rsidRPr="0070136F" w:rsidRDefault="00CB5055">
          <w:pPr>
            <w:pStyle w:val="Obsah2"/>
            <w:rPr>
              <w:sz w:val="17"/>
              <w:szCs w:val="17"/>
              <w:lang w:eastAsia="sk-SK"/>
            </w:rPr>
          </w:pPr>
          <w:hyperlink w:anchor="_Toc74742661" w:history="1">
            <w:r w:rsidR="0070136F" w:rsidRPr="0070136F">
              <w:rPr>
                <w:rStyle w:val="Hypertextovprepojenie"/>
                <w:sz w:val="17"/>
                <w:szCs w:val="17"/>
              </w:rPr>
              <w:t>4.4</w:t>
            </w:r>
            <w:r w:rsidR="0070136F" w:rsidRPr="0070136F">
              <w:rPr>
                <w:sz w:val="17"/>
                <w:szCs w:val="17"/>
                <w:lang w:eastAsia="sk-SK"/>
              </w:rPr>
              <w:tab/>
            </w:r>
            <w:r w:rsidR="0070136F" w:rsidRPr="0070136F">
              <w:rPr>
                <w:rStyle w:val="Hypertextovprepojenie"/>
                <w:sz w:val="17"/>
                <w:szCs w:val="17"/>
              </w:rPr>
              <w:t>Opravné prostriedky</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_Toc74742661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78</w:t>
            </w:r>
            <w:r w:rsidR="0070136F" w:rsidRPr="0070136F">
              <w:rPr>
                <w:webHidden/>
                <w:sz w:val="17"/>
                <w:szCs w:val="17"/>
              </w:rPr>
              <w:fldChar w:fldCharType="end"/>
            </w:r>
          </w:hyperlink>
        </w:p>
        <w:p w14:paraId="0D60BBF3" w14:textId="77777777" w:rsidR="0070136F" w:rsidRPr="0070136F" w:rsidRDefault="00CB5055">
          <w:pPr>
            <w:pStyle w:val="Obsah3"/>
            <w:tabs>
              <w:tab w:val="left" w:pos="1702"/>
            </w:tabs>
            <w:rPr>
              <w:noProof/>
              <w:sz w:val="17"/>
              <w:szCs w:val="17"/>
              <w:lang w:eastAsia="sk-SK"/>
            </w:rPr>
          </w:pPr>
          <w:hyperlink w:anchor="_Toc74742662" w:history="1">
            <w:r w:rsidR="0070136F" w:rsidRPr="0070136F">
              <w:rPr>
                <w:rStyle w:val="Hypertextovprepojenie"/>
                <w:noProof/>
                <w:sz w:val="17"/>
                <w:szCs w:val="17"/>
              </w:rPr>
              <w:t>4.4.1</w:t>
            </w:r>
            <w:r w:rsidR="0070136F" w:rsidRPr="0070136F">
              <w:rPr>
                <w:noProof/>
                <w:sz w:val="17"/>
                <w:szCs w:val="17"/>
                <w:lang w:eastAsia="sk-SK"/>
              </w:rPr>
              <w:tab/>
            </w:r>
            <w:r w:rsidR="0070136F" w:rsidRPr="0070136F">
              <w:rPr>
                <w:rStyle w:val="Hypertextovprepojenie"/>
                <w:noProof/>
                <w:sz w:val="17"/>
                <w:szCs w:val="17"/>
              </w:rPr>
              <w:t>Odvolanie a odvolacie konanie</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_Toc74742662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78</w:t>
            </w:r>
            <w:r w:rsidR="0070136F" w:rsidRPr="0070136F">
              <w:rPr>
                <w:noProof/>
                <w:webHidden/>
                <w:sz w:val="17"/>
                <w:szCs w:val="17"/>
              </w:rPr>
              <w:fldChar w:fldCharType="end"/>
            </w:r>
          </w:hyperlink>
        </w:p>
        <w:p w14:paraId="53171572" w14:textId="77777777" w:rsidR="0070136F" w:rsidRPr="0070136F" w:rsidRDefault="00CB5055">
          <w:pPr>
            <w:pStyle w:val="Obsah3"/>
            <w:tabs>
              <w:tab w:val="left" w:pos="1702"/>
            </w:tabs>
            <w:rPr>
              <w:noProof/>
              <w:sz w:val="17"/>
              <w:szCs w:val="17"/>
              <w:lang w:eastAsia="sk-SK"/>
            </w:rPr>
          </w:pPr>
          <w:hyperlink w:anchor="_Toc74742663" w:history="1">
            <w:r w:rsidR="0070136F" w:rsidRPr="0070136F">
              <w:rPr>
                <w:rStyle w:val="Hypertextovprepojenie"/>
                <w:noProof/>
                <w:sz w:val="17"/>
                <w:szCs w:val="17"/>
              </w:rPr>
              <w:t>4.4.2</w:t>
            </w:r>
            <w:r w:rsidR="0070136F" w:rsidRPr="0070136F">
              <w:rPr>
                <w:noProof/>
                <w:sz w:val="17"/>
                <w:szCs w:val="17"/>
                <w:lang w:eastAsia="sk-SK"/>
              </w:rPr>
              <w:tab/>
            </w:r>
            <w:r w:rsidR="0070136F" w:rsidRPr="0070136F">
              <w:rPr>
                <w:rStyle w:val="Hypertextovprepojenie"/>
                <w:noProof/>
                <w:sz w:val="17"/>
                <w:szCs w:val="17"/>
              </w:rPr>
              <w:t>Preskúmanie rozhodnutia mimo odvolacieho konania</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_Toc74742663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78</w:t>
            </w:r>
            <w:r w:rsidR="0070136F" w:rsidRPr="0070136F">
              <w:rPr>
                <w:noProof/>
                <w:webHidden/>
                <w:sz w:val="17"/>
                <w:szCs w:val="17"/>
              </w:rPr>
              <w:fldChar w:fldCharType="end"/>
            </w:r>
          </w:hyperlink>
        </w:p>
        <w:p w14:paraId="379E8AC9" w14:textId="77777777" w:rsidR="0070136F" w:rsidRPr="0070136F" w:rsidRDefault="00CB5055">
          <w:pPr>
            <w:pStyle w:val="Obsah3"/>
            <w:tabs>
              <w:tab w:val="left" w:pos="1702"/>
            </w:tabs>
            <w:rPr>
              <w:noProof/>
              <w:sz w:val="17"/>
              <w:szCs w:val="17"/>
              <w:lang w:eastAsia="sk-SK"/>
            </w:rPr>
          </w:pPr>
          <w:hyperlink w:anchor="_Toc74742664" w:history="1">
            <w:r w:rsidR="0070136F" w:rsidRPr="0070136F">
              <w:rPr>
                <w:rStyle w:val="Hypertextovprepojenie"/>
                <w:noProof/>
                <w:sz w:val="17"/>
                <w:szCs w:val="17"/>
              </w:rPr>
              <w:t>4.4.3</w:t>
            </w:r>
            <w:r w:rsidR="0070136F" w:rsidRPr="0070136F">
              <w:rPr>
                <w:noProof/>
                <w:sz w:val="17"/>
                <w:szCs w:val="17"/>
                <w:lang w:eastAsia="sk-SK"/>
              </w:rPr>
              <w:tab/>
            </w:r>
            <w:r w:rsidR="0070136F" w:rsidRPr="0070136F">
              <w:rPr>
                <w:rStyle w:val="Hypertextovprepojenie"/>
                <w:noProof/>
                <w:sz w:val="17"/>
                <w:szCs w:val="17"/>
              </w:rPr>
              <w:t>Oprava rozhodnutia</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_Toc74742664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79</w:t>
            </w:r>
            <w:r w:rsidR="0070136F" w:rsidRPr="0070136F">
              <w:rPr>
                <w:noProof/>
                <w:webHidden/>
                <w:sz w:val="17"/>
                <w:szCs w:val="17"/>
              </w:rPr>
              <w:fldChar w:fldCharType="end"/>
            </w:r>
          </w:hyperlink>
        </w:p>
        <w:p w14:paraId="583F08BA" w14:textId="77777777" w:rsidR="0070136F" w:rsidRPr="0070136F" w:rsidRDefault="00CB5055">
          <w:pPr>
            <w:pStyle w:val="Obsah1"/>
            <w:rPr>
              <w:b w:val="0"/>
              <w:noProof/>
              <w:sz w:val="17"/>
              <w:szCs w:val="17"/>
              <w:lang w:eastAsia="sk-SK"/>
            </w:rPr>
          </w:pPr>
          <w:hyperlink w:anchor="_Toc74742665" w:history="1">
            <w:r w:rsidR="0070136F" w:rsidRPr="0070136F">
              <w:rPr>
                <w:rStyle w:val="Hypertextovprepojenie"/>
                <w:b w:val="0"/>
                <w:noProof/>
                <w:sz w:val="17"/>
                <w:szCs w:val="17"/>
              </w:rPr>
              <w:t>5.</w:t>
            </w:r>
            <w:r w:rsidR="0070136F" w:rsidRPr="0070136F">
              <w:rPr>
                <w:b w:val="0"/>
                <w:noProof/>
                <w:sz w:val="17"/>
                <w:szCs w:val="17"/>
                <w:lang w:eastAsia="sk-SK"/>
              </w:rPr>
              <w:tab/>
            </w:r>
            <w:r w:rsidR="0070136F" w:rsidRPr="0070136F">
              <w:rPr>
                <w:rStyle w:val="Hypertextovprepojenie"/>
                <w:b w:val="0"/>
                <w:noProof/>
                <w:sz w:val="17"/>
                <w:szCs w:val="17"/>
              </w:rPr>
              <w:t>Informácia o horizontálnych princípoch</w:t>
            </w:r>
            <w:r w:rsidR="0070136F" w:rsidRPr="0070136F">
              <w:rPr>
                <w:b w:val="0"/>
                <w:noProof/>
                <w:webHidden/>
                <w:sz w:val="17"/>
                <w:szCs w:val="17"/>
              </w:rPr>
              <w:tab/>
            </w:r>
            <w:r w:rsidR="0070136F" w:rsidRPr="0070136F">
              <w:rPr>
                <w:b w:val="0"/>
                <w:noProof/>
                <w:webHidden/>
                <w:sz w:val="17"/>
                <w:szCs w:val="17"/>
              </w:rPr>
              <w:fldChar w:fldCharType="begin"/>
            </w:r>
            <w:r w:rsidR="0070136F" w:rsidRPr="0070136F">
              <w:rPr>
                <w:b w:val="0"/>
                <w:noProof/>
                <w:webHidden/>
                <w:sz w:val="17"/>
                <w:szCs w:val="17"/>
              </w:rPr>
              <w:instrText xml:space="preserve"> PAGEREF _Toc74742665 \h </w:instrText>
            </w:r>
            <w:r w:rsidR="0070136F" w:rsidRPr="0070136F">
              <w:rPr>
                <w:b w:val="0"/>
                <w:noProof/>
                <w:webHidden/>
                <w:sz w:val="17"/>
                <w:szCs w:val="17"/>
              </w:rPr>
            </w:r>
            <w:r w:rsidR="0070136F" w:rsidRPr="0070136F">
              <w:rPr>
                <w:b w:val="0"/>
                <w:noProof/>
                <w:webHidden/>
                <w:sz w:val="17"/>
                <w:szCs w:val="17"/>
              </w:rPr>
              <w:fldChar w:fldCharType="separate"/>
            </w:r>
            <w:r w:rsidR="0070136F" w:rsidRPr="0070136F">
              <w:rPr>
                <w:b w:val="0"/>
                <w:noProof/>
                <w:webHidden/>
                <w:sz w:val="17"/>
                <w:szCs w:val="17"/>
              </w:rPr>
              <w:t>80</w:t>
            </w:r>
            <w:r w:rsidR="0070136F" w:rsidRPr="0070136F">
              <w:rPr>
                <w:b w:val="0"/>
                <w:noProof/>
                <w:webHidden/>
                <w:sz w:val="17"/>
                <w:szCs w:val="17"/>
              </w:rPr>
              <w:fldChar w:fldCharType="end"/>
            </w:r>
          </w:hyperlink>
        </w:p>
        <w:p w14:paraId="053E9AE5" w14:textId="77777777" w:rsidR="0070136F" w:rsidRPr="0070136F" w:rsidRDefault="00CB5055">
          <w:pPr>
            <w:pStyle w:val="Obsah1"/>
            <w:rPr>
              <w:b w:val="0"/>
              <w:noProof/>
              <w:sz w:val="17"/>
              <w:szCs w:val="17"/>
              <w:lang w:eastAsia="sk-SK"/>
            </w:rPr>
          </w:pPr>
          <w:hyperlink w:anchor="_Toc74742666" w:history="1">
            <w:r w:rsidR="0070136F" w:rsidRPr="0070136F">
              <w:rPr>
                <w:rStyle w:val="Hypertextovprepojenie"/>
                <w:b w:val="0"/>
                <w:noProof/>
                <w:sz w:val="17"/>
                <w:szCs w:val="17"/>
              </w:rPr>
              <w:t>6.</w:t>
            </w:r>
            <w:r w:rsidR="0070136F" w:rsidRPr="0070136F">
              <w:rPr>
                <w:b w:val="0"/>
                <w:noProof/>
                <w:sz w:val="17"/>
                <w:szCs w:val="17"/>
                <w:lang w:eastAsia="sk-SK"/>
              </w:rPr>
              <w:tab/>
            </w:r>
            <w:r w:rsidR="0070136F" w:rsidRPr="0070136F">
              <w:rPr>
                <w:rStyle w:val="Hypertextovprepojenie"/>
                <w:b w:val="0"/>
                <w:noProof/>
                <w:sz w:val="17"/>
                <w:szCs w:val="17"/>
              </w:rPr>
              <w:t>Uzavretie zmluvy o NFP</w:t>
            </w:r>
            <w:r w:rsidR="0070136F" w:rsidRPr="0070136F">
              <w:rPr>
                <w:b w:val="0"/>
                <w:noProof/>
                <w:webHidden/>
                <w:sz w:val="17"/>
                <w:szCs w:val="17"/>
              </w:rPr>
              <w:tab/>
            </w:r>
            <w:r w:rsidR="0070136F" w:rsidRPr="0070136F">
              <w:rPr>
                <w:b w:val="0"/>
                <w:noProof/>
                <w:webHidden/>
                <w:sz w:val="17"/>
                <w:szCs w:val="17"/>
              </w:rPr>
              <w:fldChar w:fldCharType="begin"/>
            </w:r>
            <w:r w:rsidR="0070136F" w:rsidRPr="0070136F">
              <w:rPr>
                <w:b w:val="0"/>
                <w:noProof/>
                <w:webHidden/>
                <w:sz w:val="17"/>
                <w:szCs w:val="17"/>
              </w:rPr>
              <w:instrText xml:space="preserve"> PAGEREF _Toc74742666 \h </w:instrText>
            </w:r>
            <w:r w:rsidR="0070136F" w:rsidRPr="0070136F">
              <w:rPr>
                <w:b w:val="0"/>
                <w:noProof/>
                <w:webHidden/>
                <w:sz w:val="17"/>
                <w:szCs w:val="17"/>
              </w:rPr>
            </w:r>
            <w:r w:rsidR="0070136F" w:rsidRPr="0070136F">
              <w:rPr>
                <w:b w:val="0"/>
                <w:noProof/>
                <w:webHidden/>
                <w:sz w:val="17"/>
                <w:szCs w:val="17"/>
              </w:rPr>
              <w:fldChar w:fldCharType="separate"/>
            </w:r>
            <w:r w:rsidR="0070136F" w:rsidRPr="0070136F">
              <w:rPr>
                <w:b w:val="0"/>
                <w:noProof/>
                <w:webHidden/>
                <w:sz w:val="17"/>
                <w:szCs w:val="17"/>
              </w:rPr>
              <w:t>83</w:t>
            </w:r>
            <w:r w:rsidR="0070136F" w:rsidRPr="0070136F">
              <w:rPr>
                <w:b w:val="0"/>
                <w:noProof/>
                <w:webHidden/>
                <w:sz w:val="17"/>
                <w:szCs w:val="17"/>
              </w:rPr>
              <w:fldChar w:fldCharType="end"/>
            </w:r>
          </w:hyperlink>
        </w:p>
        <w:p w14:paraId="4DC8F611" w14:textId="77777777" w:rsidR="0070136F" w:rsidRPr="0070136F" w:rsidRDefault="00CB5055">
          <w:pPr>
            <w:pStyle w:val="Obsah1"/>
            <w:rPr>
              <w:b w:val="0"/>
              <w:noProof/>
              <w:sz w:val="17"/>
              <w:szCs w:val="17"/>
              <w:lang w:eastAsia="sk-SK"/>
            </w:rPr>
          </w:pPr>
          <w:hyperlink w:anchor="_Toc74742667" w:history="1">
            <w:r w:rsidR="0070136F" w:rsidRPr="0070136F">
              <w:rPr>
                <w:rStyle w:val="Hypertextovprepojenie"/>
                <w:b w:val="0"/>
                <w:noProof/>
                <w:sz w:val="17"/>
                <w:szCs w:val="17"/>
              </w:rPr>
              <w:t>7.</w:t>
            </w:r>
            <w:r w:rsidR="0070136F" w:rsidRPr="0070136F">
              <w:rPr>
                <w:b w:val="0"/>
                <w:noProof/>
                <w:sz w:val="17"/>
                <w:szCs w:val="17"/>
                <w:lang w:eastAsia="sk-SK"/>
              </w:rPr>
              <w:tab/>
            </w:r>
            <w:r w:rsidR="0070136F" w:rsidRPr="0070136F">
              <w:rPr>
                <w:rStyle w:val="Hypertextovprepojenie"/>
                <w:b w:val="0"/>
                <w:noProof/>
                <w:sz w:val="17"/>
                <w:szCs w:val="17"/>
              </w:rPr>
              <w:t>Komunikácia medzi žiadateľmi a RO pre OP EVS</w:t>
            </w:r>
            <w:r w:rsidR="0070136F" w:rsidRPr="0070136F">
              <w:rPr>
                <w:b w:val="0"/>
                <w:noProof/>
                <w:webHidden/>
                <w:sz w:val="17"/>
                <w:szCs w:val="17"/>
              </w:rPr>
              <w:tab/>
            </w:r>
            <w:r w:rsidR="0070136F" w:rsidRPr="0070136F">
              <w:rPr>
                <w:b w:val="0"/>
                <w:noProof/>
                <w:webHidden/>
                <w:sz w:val="17"/>
                <w:szCs w:val="17"/>
              </w:rPr>
              <w:fldChar w:fldCharType="begin"/>
            </w:r>
            <w:r w:rsidR="0070136F" w:rsidRPr="0070136F">
              <w:rPr>
                <w:b w:val="0"/>
                <w:noProof/>
                <w:webHidden/>
                <w:sz w:val="17"/>
                <w:szCs w:val="17"/>
              </w:rPr>
              <w:instrText xml:space="preserve"> PAGEREF _Toc74742667 \h </w:instrText>
            </w:r>
            <w:r w:rsidR="0070136F" w:rsidRPr="0070136F">
              <w:rPr>
                <w:b w:val="0"/>
                <w:noProof/>
                <w:webHidden/>
                <w:sz w:val="17"/>
                <w:szCs w:val="17"/>
              </w:rPr>
            </w:r>
            <w:r w:rsidR="0070136F" w:rsidRPr="0070136F">
              <w:rPr>
                <w:b w:val="0"/>
                <w:noProof/>
                <w:webHidden/>
                <w:sz w:val="17"/>
                <w:szCs w:val="17"/>
              </w:rPr>
              <w:fldChar w:fldCharType="separate"/>
            </w:r>
            <w:r w:rsidR="0070136F" w:rsidRPr="0070136F">
              <w:rPr>
                <w:b w:val="0"/>
                <w:noProof/>
                <w:webHidden/>
                <w:sz w:val="17"/>
                <w:szCs w:val="17"/>
              </w:rPr>
              <w:t>85</w:t>
            </w:r>
            <w:r w:rsidR="0070136F" w:rsidRPr="0070136F">
              <w:rPr>
                <w:b w:val="0"/>
                <w:noProof/>
                <w:webHidden/>
                <w:sz w:val="17"/>
                <w:szCs w:val="17"/>
              </w:rPr>
              <w:fldChar w:fldCharType="end"/>
            </w:r>
          </w:hyperlink>
        </w:p>
        <w:p w14:paraId="3194D0D4" w14:textId="77777777" w:rsidR="0070136F" w:rsidRPr="0070136F" w:rsidRDefault="00CB5055">
          <w:pPr>
            <w:pStyle w:val="Obsah2"/>
            <w:rPr>
              <w:sz w:val="17"/>
              <w:szCs w:val="17"/>
              <w:lang w:eastAsia="sk-SK"/>
            </w:rPr>
          </w:pPr>
          <w:hyperlink w:anchor="_Toc74742668" w:history="1">
            <w:r w:rsidR="0070136F" w:rsidRPr="0070136F">
              <w:rPr>
                <w:rStyle w:val="Hypertextovprepojenie"/>
                <w:rFonts w:cs="Arial"/>
                <w:sz w:val="17"/>
                <w:szCs w:val="17"/>
              </w:rPr>
              <w:t>7.1 Žiadateľ (potenciálny prijímateľ)</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_Toc74742668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85</w:t>
            </w:r>
            <w:r w:rsidR="0070136F" w:rsidRPr="0070136F">
              <w:rPr>
                <w:webHidden/>
                <w:sz w:val="17"/>
                <w:szCs w:val="17"/>
              </w:rPr>
              <w:fldChar w:fldCharType="end"/>
            </w:r>
          </w:hyperlink>
        </w:p>
        <w:p w14:paraId="351C2903" w14:textId="77777777" w:rsidR="0070136F" w:rsidRPr="0070136F" w:rsidRDefault="00CB5055">
          <w:pPr>
            <w:pStyle w:val="Obsah2"/>
            <w:rPr>
              <w:sz w:val="17"/>
              <w:szCs w:val="17"/>
              <w:lang w:eastAsia="sk-SK"/>
            </w:rPr>
          </w:pPr>
          <w:hyperlink w:anchor="_Toc74742669" w:history="1">
            <w:r w:rsidR="0070136F" w:rsidRPr="0070136F">
              <w:rPr>
                <w:rStyle w:val="Hypertextovprepojenie"/>
                <w:sz w:val="17"/>
                <w:szCs w:val="17"/>
              </w:rPr>
              <w:t>7.2 Na úrovni CKO</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_Toc74742669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85</w:t>
            </w:r>
            <w:r w:rsidR="0070136F" w:rsidRPr="0070136F">
              <w:rPr>
                <w:webHidden/>
                <w:sz w:val="17"/>
                <w:szCs w:val="17"/>
              </w:rPr>
              <w:fldChar w:fldCharType="end"/>
            </w:r>
          </w:hyperlink>
        </w:p>
        <w:p w14:paraId="145E2352" w14:textId="77777777" w:rsidR="0070136F" w:rsidRPr="0070136F" w:rsidRDefault="00CB5055">
          <w:pPr>
            <w:pStyle w:val="Obsah2"/>
            <w:rPr>
              <w:sz w:val="17"/>
              <w:szCs w:val="17"/>
              <w:lang w:eastAsia="sk-SK"/>
            </w:rPr>
          </w:pPr>
          <w:hyperlink w:anchor="_Toc74742670" w:history="1">
            <w:r w:rsidR="0070136F" w:rsidRPr="0070136F">
              <w:rPr>
                <w:rStyle w:val="Hypertextovprepojenie"/>
                <w:sz w:val="17"/>
                <w:szCs w:val="17"/>
              </w:rPr>
              <w:t>7.3</w:t>
            </w:r>
            <w:r w:rsidR="0070136F" w:rsidRPr="0070136F">
              <w:rPr>
                <w:sz w:val="17"/>
                <w:szCs w:val="17"/>
                <w:lang w:eastAsia="sk-SK"/>
              </w:rPr>
              <w:tab/>
            </w:r>
            <w:r w:rsidR="0070136F" w:rsidRPr="0070136F">
              <w:rPr>
                <w:rStyle w:val="Hypertextovprepojenie"/>
                <w:sz w:val="17"/>
                <w:szCs w:val="17"/>
              </w:rPr>
              <w:t>Na úrovni RO</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_Toc74742670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86</w:t>
            </w:r>
            <w:r w:rsidR="0070136F" w:rsidRPr="0070136F">
              <w:rPr>
                <w:webHidden/>
                <w:sz w:val="17"/>
                <w:szCs w:val="17"/>
              </w:rPr>
              <w:fldChar w:fldCharType="end"/>
            </w:r>
          </w:hyperlink>
        </w:p>
        <w:p w14:paraId="7A7DC259" w14:textId="77777777" w:rsidR="0070136F" w:rsidRPr="0070136F" w:rsidRDefault="00CB5055">
          <w:pPr>
            <w:pStyle w:val="Obsah1"/>
            <w:rPr>
              <w:b w:val="0"/>
              <w:noProof/>
              <w:sz w:val="17"/>
              <w:szCs w:val="17"/>
              <w:lang w:eastAsia="sk-SK"/>
            </w:rPr>
          </w:pPr>
          <w:hyperlink w:anchor="_Toc74742671" w:history="1">
            <w:r w:rsidR="0070136F" w:rsidRPr="0070136F">
              <w:rPr>
                <w:rStyle w:val="Hypertextovprepojenie"/>
                <w:rFonts w:cs="Arial"/>
                <w:b w:val="0"/>
                <w:noProof/>
                <w:sz w:val="17"/>
                <w:szCs w:val="17"/>
              </w:rPr>
              <w:t>8.</w:t>
            </w:r>
            <w:r w:rsidR="0070136F" w:rsidRPr="0070136F">
              <w:rPr>
                <w:b w:val="0"/>
                <w:noProof/>
                <w:sz w:val="17"/>
                <w:szCs w:val="17"/>
                <w:lang w:eastAsia="sk-SK"/>
              </w:rPr>
              <w:tab/>
            </w:r>
            <w:r w:rsidR="0070136F" w:rsidRPr="0070136F">
              <w:rPr>
                <w:rStyle w:val="Hypertextovprepojenie"/>
                <w:rFonts w:cs="Arial"/>
                <w:b w:val="0"/>
                <w:noProof/>
                <w:sz w:val="17"/>
                <w:szCs w:val="17"/>
              </w:rPr>
              <w:t>Prechodné a záverečné ustanovenia</w:t>
            </w:r>
            <w:r w:rsidR="0070136F" w:rsidRPr="0070136F">
              <w:rPr>
                <w:b w:val="0"/>
                <w:noProof/>
                <w:webHidden/>
                <w:sz w:val="17"/>
                <w:szCs w:val="17"/>
              </w:rPr>
              <w:tab/>
            </w:r>
            <w:r w:rsidR="0070136F" w:rsidRPr="0070136F">
              <w:rPr>
                <w:b w:val="0"/>
                <w:noProof/>
                <w:webHidden/>
                <w:sz w:val="17"/>
                <w:szCs w:val="17"/>
              </w:rPr>
              <w:fldChar w:fldCharType="begin"/>
            </w:r>
            <w:r w:rsidR="0070136F" w:rsidRPr="0070136F">
              <w:rPr>
                <w:b w:val="0"/>
                <w:noProof/>
                <w:webHidden/>
                <w:sz w:val="17"/>
                <w:szCs w:val="17"/>
              </w:rPr>
              <w:instrText xml:space="preserve"> PAGEREF _Toc74742671 \h </w:instrText>
            </w:r>
            <w:r w:rsidR="0070136F" w:rsidRPr="0070136F">
              <w:rPr>
                <w:b w:val="0"/>
                <w:noProof/>
                <w:webHidden/>
                <w:sz w:val="17"/>
                <w:szCs w:val="17"/>
              </w:rPr>
            </w:r>
            <w:r w:rsidR="0070136F" w:rsidRPr="0070136F">
              <w:rPr>
                <w:b w:val="0"/>
                <w:noProof/>
                <w:webHidden/>
                <w:sz w:val="17"/>
                <w:szCs w:val="17"/>
              </w:rPr>
              <w:fldChar w:fldCharType="separate"/>
            </w:r>
            <w:r w:rsidR="0070136F" w:rsidRPr="0070136F">
              <w:rPr>
                <w:b w:val="0"/>
                <w:noProof/>
                <w:webHidden/>
                <w:sz w:val="17"/>
                <w:szCs w:val="17"/>
              </w:rPr>
              <w:t>89</w:t>
            </w:r>
            <w:r w:rsidR="0070136F" w:rsidRPr="0070136F">
              <w:rPr>
                <w:b w:val="0"/>
                <w:noProof/>
                <w:webHidden/>
                <w:sz w:val="17"/>
                <w:szCs w:val="17"/>
              </w:rPr>
              <w:fldChar w:fldCharType="end"/>
            </w:r>
          </w:hyperlink>
        </w:p>
        <w:p w14:paraId="4595CE10" w14:textId="77777777" w:rsidR="0070136F" w:rsidRPr="0070136F" w:rsidRDefault="00CB5055">
          <w:pPr>
            <w:pStyle w:val="Obsah1"/>
            <w:rPr>
              <w:b w:val="0"/>
              <w:noProof/>
              <w:sz w:val="17"/>
              <w:szCs w:val="17"/>
              <w:lang w:eastAsia="sk-SK"/>
            </w:rPr>
          </w:pPr>
          <w:hyperlink w:anchor="_Toc74742672" w:history="1">
            <w:r w:rsidR="0070136F" w:rsidRPr="0070136F">
              <w:rPr>
                <w:rStyle w:val="Hypertextovprepojenie"/>
                <w:b w:val="0"/>
                <w:noProof/>
                <w:sz w:val="17"/>
                <w:szCs w:val="17"/>
              </w:rPr>
              <w:t>9.</w:t>
            </w:r>
            <w:r w:rsidR="0070136F" w:rsidRPr="0070136F">
              <w:rPr>
                <w:b w:val="0"/>
                <w:noProof/>
                <w:sz w:val="17"/>
                <w:szCs w:val="17"/>
                <w:lang w:eastAsia="sk-SK"/>
              </w:rPr>
              <w:tab/>
            </w:r>
            <w:r w:rsidR="0070136F" w:rsidRPr="0070136F">
              <w:rPr>
                <w:rStyle w:val="Hypertextovprepojenie"/>
                <w:b w:val="0"/>
                <w:noProof/>
                <w:sz w:val="17"/>
                <w:szCs w:val="17"/>
              </w:rPr>
              <w:t>Prílohy</w:t>
            </w:r>
            <w:r w:rsidR="0070136F" w:rsidRPr="0070136F">
              <w:rPr>
                <w:b w:val="0"/>
                <w:noProof/>
                <w:webHidden/>
                <w:sz w:val="17"/>
                <w:szCs w:val="17"/>
              </w:rPr>
              <w:tab/>
            </w:r>
            <w:r w:rsidR="0070136F" w:rsidRPr="0070136F">
              <w:rPr>
                <w:b w:val="0"/>
                <w:noProof/>
                <w:webHidden/>
                <w:sz w:val="17"/>
                <w:szCs w:val="17"/>
              </w:rPr>
              <w:fldChar w:fldCharType="begin"/>
            </w:r>
            <w:r w:rsidR="0070136F" w:rsidRPr="0070136F">
              <w:rPr>
                <w:b w:val="0"/>
                <w:noProof/>
                <w:webHidden/>
                <w:sz w:val="17"/>
                <w:szCs w:val="17"/>
              </w:rPr>
              <w:instrText xml:space="preserve"> PAGEREF _Toc74742672 \h </w:instrText>
            </w:r>
            <w:r w:rsidR="0070136F" w:rsidRPr="0070136F">
              <w:rPr>
                <w:b w:val="0"/>
                <w:noProof/>
                <w:webHidden/>
                <w:sz w:val="17"/>
                <w:szCs w:val="17"/>
              </w:rPr>
            </w:r>
            <w:r w:rsidR="0070136F" w:rsidRPr="0070136F">
              <w:rPr>
                <w:b w:val="0"/>
                <w:noProof/>
                <w:webHidden/>
                <w:sz w:val="17"/>
                <w:szCs w:val="17"/>
              </w:rPr>
              <w:fldChar w:fldCharType="separate"/>
            </w:r>
            <w:r w:rsidR="0070136F" w:rsidRPr="0070136F">
              <w:rPr>
                <w:b w:val="0"/>
                <w:noProof/>
                <w:webHidden/>
                <w:sz w:val="17"/>
                <w:szCs w:val="17"/>
              </w:rPr>
              <w:t>90</w:t>
            </w:r>
            <w:r w:rsidR="0070136F" w:rsidRPr="0070136F">
              <w:rPr>
                <w:b w:val="0"/>
                <w:noProof/>
                <w:webHidden/>
                <w:sz w:val="17"/>
                <w:szCs w:val="17"/>
              </w:rPr>
              <w:fldChar w:fldCharType="end"/>
            </w:r>
          </w:hyperlink>
        </w:p>
        <w:p w14:paraId="71F747B9" w14:textId="28CF85A5" w:rsidR="00551D65" w:rsidRPr="0014645C" w:rsidRDefault="00A455E9">
          <w:pPr>
            <w:rPr>
              <w:sz w:val="17"/>
              <w:szCs w:val="17"/>
            </w:rPr>
          </w:pPr>
          <w:r w:rsidRPr="0070136F">
            <w:rPr>
              <w:rFonts w:ascii="Arial" w:hAnsi="Arial"/>
              <w:bCs/>
              <w:sz w:val="17"/>
              <w:szCs w:val="17"/>
            </w:rPr>
            <w:fldChar w:fldCharType="end"/>
          </w:r>
        </w:p>
      </w:sdtContent>
    </w:sdt>
    <w:p w14:paraId="368779EC" w14:textId="77777777" w:rsidR="000E1749" w:rsidRPr="0014645C" w:rsidRDefault="000E1749" w:rsidP="007F7349">
      <w:pPr>
        <w:spacing w:line="288" w:lineRule="auto"/>
        <w:rPr>
          <w:rFonts w:cs="Arial"/>
          <w:b/>
          <w:i/>
          <w:iCs/>
          <w:sz w:val="17"/>
          <w:szCs w:val="17"/>
        </w:rPr>
      </w:pPr>
    </w:p>
    <w:p w14:paraId="065D1400" w14:textId="77777777" w:rsidR="000F423E" w:rsidRPr="0014645C" w:rsidRDefault="000F423E" w:rsidP="000F423E">
      <w:pPr>
        <w:pStyle w:val="Nadpis1"/>
        <w:spacing w:line="480" w:lineRule="auto"/>
        <w:rPr>
          <w:lang w:val="sk-SK"/>
        </w:rPr>
      </w:pPr>
      <w:bookmarkStart w:id="34" w:name="_Toc74742615"/>
      <w:bookmarkStart w:id="35" w:name="_Toc417648874"/>
      <w:bookmarkStart w:id="36" w:name="_Toc440354963"/>
      <w:bookmarkStart w:id="37" w:name="_Toc440375294"/>
      <w:r w:rsidRPr="0014645C">
        <w:rPr>
          <w:lang w:val="sk-SK"/>
        </w:rPr>
        <w:t>1.</w:t>
      </w:r>
      <w:r w:rsidRPr="0014645C">
        <w:rPr>
          <w:lang w:val="sk-SK"/>
        </w:rPr>
        <w:tab/>
        <w:t>Všeobecné informácie</w:t>
      </w:r>
      <w:bookmarkEnd w:id="34"/>
    </w:p>
    <w:p w14:paraId="3BD4FF7E" w14:textId="77777777" w:rsidR="00551D65" w:rsidRPr="0014645C" w:rsidRDefault="00551D65" w:rsidP="00551D65">
      <w:pPr>
        <w:pStyle w:val="Nadpis2"/>
        <w:spacing w:line="480" w:lineRule="auto"/>
        <w:rPr>
          <w:b/>
        </w:rPr>
      </w:pPr>
      <w:bookmarkStart w:id="38" w:name="_Toc74742616"/>
      <w:r w:rsidRPr="0014645C">
        <w:rPr>
          <w:b/>
        </w:rPr>
        <w:t>1.1</w:t>
      </w:r>
      <w:r w:rsidRPr="0014645C">
        <w:rPr>
          <w:b/>
        </w:rPr>
        <w:tab/>
        <w:t>Cieľ príručky</w:t>
      </w:r>
      <w:bookmarkEnd w:id="38"/>
    </w:p>
    <w:p w14:paraId="755A6727" w14:textId="77777777" w:rsidR="000867AE" w:rsidRPr="0014645C" w:rsidRDefault="000867AE" w:rsidP="008C2173">
      <w:pPr>
        <w:pStyle w:val="BodyText1"/>
        <w:jc w:val="both"/>
        <w:rPr>
          <w:lang w:val="sk-SK"/>
        </w:rPr>
      </w:pPr>
      <w:bookmarkStart w:id="39" w:name="_Toc417132717"/>
      <w:bookmarkEnd w:id="35"/>
      <w:bookmarkEnd w:id="36"/>
      <w:bookmarkEnd w:id="37"/>
      <w:bookmarkEnd w:id="39"/>
      <w:r w:rsidRPr="0014645C">
        <w:rPr>
          <w:lang w:val="sk-SK"/>
        </w:rPr>
        <w:t xml:space="preserve">Príručka pre žiadateľa (ďalej len „príručka“) je vypracovaná v súlade s Nariadením Ministerstva vnútra Slovenskej republiky č. </w:t>
      </w:r>
      <w:r w:rsidR="00DE3397" w:rsidRPr="0014645C">
        <w:rPr>
          <w:lang w:val="sk-SK"/>
        </w:rPr>
        <w:t>5</w:t>
      </w:r>
      <w:r w:rsidR="00B2173D" w:rsidRPr="0014645C">
        <w:rPr>
          <w:lang w:val="sk-SK"/>
        </w:rPr>
        <w:t>9</w:t>
      </w:r>
      <w:r w:rsidRPr="0014645C">
        <w:rPr>
          <w:lang w:val="sk-SK"/>
        </w:rPr>
        <w:t>/201</w:t>
      </w:r>
      <w:r w:rsidR="00B2173D" w:rsidRPr="0014645C">
        <w:rPr>
          <w:lang w:val="sk-SK"/>
        </w:rPr>
        <w:t>6</w:t>
      </w:r>
      <w:r w:rsidR="00DE3397" w:rsidRPr="0014645C">
        <w:rPr>
          <w:lang w:val="sk-SK"/>
        </w:rPr>
        <w:t xml:space="preserve"> zo dňa </w:t>
      </w:r>
      <w:r w:rsidR="00B2173D" w:rsidRPr="0014645C">
        <w:rPr>
          <w:lang w:val="sk-SK"/>
        </w:rPr>
        <w:t>17</w:t>
      </w:r>
      <w:r w:rsidR="00DE3397" w:rsidRPr="0014645C">
        <w:rPr>
          <w:lang w:val="sk-SK"/>
        </w:rPr>
        <w:t>. 0</w:t>
      </w:r>
      <w:r w:rsidR="00B2173D" w:rsidRPr="0014645C">
        <w:rPr>
          <w:lang w:val="sk-SK"/>
        </w:rPr>
        <w:t>6</w:t>
      </w:r>
      <w:r w:rsidR="00DE3397" w:rsidRPr="0014645C">
        <w:rPr>
          <w:lang w:val="sk-SK"/>
        </w:rPr>
        <w:t>. 201</w:t>
      </w:r>
      <w:r w:rsidR="00B2173D" w:rsidRPr="0014645C">
        <w:rPr>
          <w:lang w:val="sk-SK"/>
        </w:rPr>
        <w:t>6</w:t>
      </w:r>
      <w:r w:rsidRPr="0014645C">
        <w:rPr>
          <w:lang w:val="sk-SK"/>
        </w:rPr>
        <w:t xml:space="preserve"> o postavení riadiaceho orgánu, sprostredkovateľských orgánov, platobnej jednotky a úlohách v rámci niektorých operačných programov. </w:t>
      </w:r>
    </w:p>
    <w:p w14:paraId="28342FF7" w14:textId="77777777" w:rsidR="00496FE2" w:rsidRPr="0014645C" w:rsidRDefault="000867AE" w:rsidP="008C2173">
      <w:pPr>
        <w:pStyle w:val="BodyText1"/>
        <w:jc w:val="both"/>
        <w:rPr>
          <w:lang w:val="sk-SK"/>
        </w:rPr>
      </w:pPr>
      <w:r w:rsidRPr="0014645C">
        <w:rPr>
          <w:lang w:val="sk-SK"/>
        </w:rPr>
        <w:t>Príručka</w:t>
      </w:r>
      <w:r w:rsidR="00C85E20" w:rsidRPr="0014645C">
        <w:rPr>
          <w:lang w:val="sk-SK"/>
        </w:rPr>
        <w:t xml:space="preserve"> </w:t>
      </w:r>
      <w:r w:rsidR="00496FE2" w:rsidRPr="0014645C">
        <w:rPr>
          <w:lang w:val="sk-SK"/>
        </w:rPr>
        <w:t xml:space="preserve">je záväzným riadiacim dokumentom </w:t>
      </w:r>
      <w:r w:rsidR="0050335B" w:rsidRPr="0014645C">
        <w:rPr>
          <w:lang w:val="sk-SK"/>
        </w:rPr>
        <w:t>riadiaceho orgánu pre Operačný program Efektívna verejná správa (ďalej len „</w:t>
      </w:r>
      <w:r w:rsidR="00496FE2" w:rsidRPr="0014645C">
        <w:rPr>
          <w:lang w:val="sk-SK"/>
        </w:rPr>
        <w:t>RO pre OP EVS</w:t>
      </w:r>
      <w:r w:rsidR="0050335B" w:rsidRPr="0014645C">
        <w:rPr>
          <w:lang w:val="sk-SK"/>
        </w:rPr>
        <w:t>“)</w:t>
      </w:r>
      <w:r w:rsidR="00496FE2" w:rsidRPr="0014645C">
        <w:rPr>
          <w:lang w:val="sk-SK"/>
        </w:rPr>
        <w:t xml:space="preserve">, ktorý predstavuje komplexný metodický návod pre žiadateľa pri vypracovávaní </w:t>
      </w:r>
      <w:r w:rsidR="0050335B" w:rsidRPr="0014645C">
        <w:rPr>
          <w:lang w:val="sk-SK"/>
        </w:rPr>
        <w:t>žiadosti o nenávratný finančný príspevok (ďalej len „</w:t>
      </w:r>
      <w:r w:rsidR="00496FE2" w:rsidRPr="0014645C">
        <w:rPr>
          <w:lang w:val="sk-SK"/>
        </w:rPr>
        <w:t>ŽoNFP</w:t>
      </w:r>
      <w:r w:rsidR="0050335B" w:rsidRPr="0014645C">
        <w:rPr>
          <w:lang w:val="sk-SK"/>
        </w:rPr>
        <w:t>“)</w:t>
      </w:r>
      <w:r w:rsidR="00496FE2" w:rsidRPr="0014645C">
        <w:rPr>
          <w:lang w:val="sk-SK"/>
        </w:rPr>
        <w:t xml:space="preserve"> v rámci OP EVS. Príručku vypracováva a aktualizuje Ministerstvo vnútra</w:t>
      </w:r>
      <w:r w:rsidR="00CC2563" w:rsidRPr="0014645C">
        <w:rPr>
          <w:lang w:val="sk-SK"/>
        </w:rPr>
        <w:t xml:space="preserve"> SR</w:t>
      </w:r>
      <w:r w:rsidR="0050335B" w:rsidRPr="0014645C">
        <w:rPr>
          <w:lang w:val="sk-SK"/>
        </w:rPr>
        <w:t xml:space="preserve"> (ďalej len „MV SR“)</w:t>
      </w:r>
      <w:r w:rsidR="00496FE2" w:rsidRPr="0014645C">
        <w:rPr>
          <w:lang w:val="sk-SK"/>
        </w:rPr>
        <w:t xml:space="preserve"> ako RO pre OP EVS, ktorý je poskytovateľom </w:t>
      </w:r>
      <w:r w:rsidR="001918B9" w:rsidRPr="0014645C">
        <w:rPr>
          <w:lang w:val="sk-SK"/>
        </w:rPr>
        <w:t>príspevku</w:t>
      </w:r>
      <w:r w:rsidR="00496FE2" w:rsidRPr="0014645C">
        <w:rPr>
          <w:lang w:val="sk-SK"/>
        </w:rPr>
        <w:t>.</w:t>
      </w:r>
    </w:p>
    <w:p w14:paraId="7520E6AD" w14:textId="77777777" w:rsidR="00057C0A" w:rsidRPr="0014645C" w:rsidRDefault="00427C26" w:rsidP="008C2173">
      <w:pPr>
        <w:pStyle w:val="BodyText1"/>
        <w:jc w:val="both"/>
        <w:rPr>
          <w:lang w:val="sk-SK"/>
        </w:rPr>
      </w:pPr>
      <w:r w:rsidRPr="0014645C">
        <w:rPr>
          <w:lang w:val="sk-SK"/>
        </w:rPr>
        <w:t>Príručka vychádza zo Systému riadenia európskych štrukturálnych a investičných fondov na programové obdobie 2014 - 2020</w:t>
      </w:r>
      <w:r w:rsidR="008277FD" w:rsidRPr="0014645C">
        <w:rPr>
          <w:lang w:val="sk-SK"/>
        </w:rPr>
        <w:t xml:space="preserve"> (ďalej len </w:t>
      </w:r>
      <w:r w:rsidR="0050335B" w:rsidRPr="0014645C">
        <w:rPr>
          <w:lang w:val="sk-SK"/>
        </w:rPr>
        <w:t>„</w:t>
      </w:r>
      <w:r w:rsidR="008277FD" w:rsidRPr="0014645C">
        <w:rPr>
          <w:lang w:val="sk-SK"/>
        </w:rPr>
        <w:t>SR EŠIF</w:t>
      </w:r>
      <w:r w:rsidR="0050335B" w:rsidRPr="0014645C">
        <w:rPr>
          <w:lang w:val="sk-SK"/>
        </w:rPr>
        <w:t>“</w:t>
      </w:r>
      <w:r w:rsidR="008277FD" w:rsidRPr="0014645C">
        <w:rPr>
          <w:lang w:val="sk-SK"/>
        </w:rPr>
        <w:t>)</w:t>
      </w:r>
      <w:r w:rsidRPr="0014645C">
        <w:rPr>
          <w:lang w:val="sk-SK"/>
        </w:rPr>
        <w:t>, Systému finančného riadenia štrukturálnych fondov, Kohézneho fondu a Európskeho námorného a rybárskeho fondu na programové obdobie 2014 - 2020</w:t>
      </w:r>
      <w:r w:rsidR="008277FD" w:rsidRPr="0014645C">
        <w:rPr>
          <w:lang w:val="sk-SK"/>
        </w:rPr>
        <w:t xml:space="preserve"> (ďalej len SFR)</w:t>
      </w:r>
      <w:r w:rsidRPr="0014645C">
        <w:rPr>
          <w:lang w:val="sk-SK"/>
        </w:rPr>
        <w:t>, právnych predpisov EÚ a všeobecne záväzných právnych predpisov SR.</w:t>
      </w:r>
      <w:r w:rsidR="00057C0A" w:rsidRPr="0014645C">
        <w:rPr>
          <w:lang w:val="sk-SK"/>
        </w:rPr>
        <w:t xml:space="preserve"> </w:t>
      </w:r>
    </w:p>
    <w:p w14:paraId="0A3E73C9" w14:textId="77777777" w:rsidR="00427C26" w:rsidRPr="0014645C" w:rsidRDefault="00427C26" w:rsidP="008C2173">
      <w:pPr>
        <w:pStyle w:val="BodyText1"/>
        <w:jc w:val="both"/>
        <w:rPr>
          <w:lang w:val="sk-SK"/>
        </w:rPr>
      </w:pPr>
      <w:r w:rsidRPr="0014645C">
        <w:rPr>
          <w:lang w:val="sk-SK"/>
        </w:rPr>
        <w:t>Príručka sa na projekty technickej pomoci</w:t>
      </w:r>
      <w:r w:rsidR="00057C0A" w:rsidRPr="0014645C">
        <w:rPr>
          <w:lang w:val="sk-SK"/>
        </w:rPr>
        <w:t xml:space="preserve"> vzťahuje primerane</w:t>
      </w:r>
      <w:r w:rsidR="00F20E40" w:rsidRPr="0014645C">
        <w:rPr>
          <w:lang w:val="sk-SK"/>
        </w:rPr>
        <w:t>.</w:t>
      </w:r>
      <w:r w:rsidRPr="0014645C">
        <w:rPr>
          <w:lang w:val="sk-SK"/>
        </w:rPr>
        <w:t xml:space="preserve"> </w:t>
      </w:r>
      <w:r w:rsidR="00FF5CA0" w:rsidRPr="0014645C">
        <w:rPr>
          <w:lang w:val="sk-SK"/>
        </w:rPr>
        <w:t>Osobitné náležitosti projektov technickej pomoci sú upravené v </w:t>
      </w:r>
      <w:r w:rsidR="006674CA" w:rsidRPr="0014645C">
        <w:rPr>
          <w:lang w:val="sk-SK"/>
        </w:rPr>
        <w:t>P</w:t>
      </w:r>
      <w:r w:rsidR="00FF5CA0" w:rsidRPr="0014645C">
        <w:rPr>
          <w:lang w:val="sk-SK"/>
        </w:rPr>
        <w:t>ríručke pre prijímateľa technickej pomoci.</w:t>
      </w:r>
    </w:p>
    <w:p w14:paraId="18ECA017" w14:textId="77777777" w:rsidR="00427C26" w:rsidRPr="0014645C" w:rsidRDefault="00427C26" w:rsidP="008C2173">
      <w:pPr>
        <w:pStyle w:val="BodyText1"/>
        <w:jc w:val="both"/>
        <w:rPr>
          <w:lang w:val="sk-SK"/>
        </w:rPr>
      </w:pPr>
      <w:r w:rsidRPr="0014645C">
        <w:rPr>
          <w:lang w:val="sk-SK"/>
        </w:rPr>
        <w:t>Ustanovenia tejto príručky</w:t>
      </w:r>
      <w:r w:rsidR="005B570E" w:rsidRPr="0014645C">
        <w:rPr>
          <w:lang w:val="sk-SK"/>
        </w:rPr>
        <w:t xml:space="preserve"> sú </w:t>
      </w:r>
      <w:r w:rsidR="00D12A65" w:rsidRPr="0014645C">
        <w:rPr>
          <w:lang w:val="sk-SK"/>
        </w:rPr>
        <w:t xml:space="preserve">k príprave ŽoNFP </w:t>
      </w:r>
      <w:r w:rsidR="005B570E" w:rsidRPr="0014645C">
        <w:rPr>
          <w:lang w:val="sk-SK"/>
        </w:rPr>
        <w:t xml:space="preserve">pre žiadateľa </w:t>
      </w:r>
      <w:r w:rsidRPr="0014645C">
        <w:rPr>
          <w:lang w:val="sk-SK"/>
        </w:rPr>
        <w:t>záväzné</w:t>
      </w:r>
      <w:r w:rsidR="005B570E" w:rsidRPr="0014645C">
        <w:rPr>
          <w:lang w:val="sk-SK"/>
        </w:rPr>
        <w:t>.</w:t>
      </w:r>
      <w:r w:rsidR="00D12A65" w:rsidRPr="0014645C">
        <w:rPr>
          <w:lang w:val="sk-SK"/>
        </w:rPr>
        <w:t xml:space="preserve"> </w:t>
      </w:r>
    </w:p>
    <w:p w14:paraId="48C6636D" w14:textId="77777777" w:rsidR="0062392A" w:rsidRPr="0014645C" w:rsidRDefault="0062392A" w:rsidP="008C2173">
      <w:pPr>
        <w:pStyle w:val="BodyText1"/>
        <w:jc w:val="both"/>
        <w:rPr>
          <w:lang w:val="sk-SK"/>
        </w:rPr>
      </w:pPr>
      <w:r w:rsidRPr="0014645C">
        <w:rPr>
          <w:lang w:val="sk-SK"/>
        </w:rPr>
        <w:t>Cieľom príručky je poskytnúť relevantné informácie a pokyny potenciálnym žiadateľom o </w:t>
      </w:r>
      <w:r w:rsidR="00057C0A" w:rsidRPr="0014645C">
        <w:rPr>
          <w:lang w:val="sk-SK"/>
        </w:rPr>
        <w:t>NFP</w:t>
      </w:r>
      <w:r w:rsidRPr="0014645C">
        <w:rPr>
          <w:lang w:val="sk-SK"/>
        </w:rPr>
        <w:t xml:space="preserve"> v rámci </w:t>
      </w:r>
      <w:r w:rsidR="00496FE2" w:rsidRPr="0014645C">
        <w:rPr>
          <w:lang w:val="sk-SK"/>
        </w:rPr>
        <w:t xml:space="preserve">národných a </w:t>
      </w:r>
      <w:r w:rsidRPr="0014645C">
        <w:rPr>
          <w:lang w:val="sk-SK"/>
        </w:rPr>
        <w:t xml:space="preserve">dopytovo orientovaných projektov za účelom správneho vyplnenia formulára </w:t>
      </w:r>
      <w:r w:rsidR="0050335B" w:rsidRPr="0014645C">
        <w:rPr>
          <w:lang w:val="sk-SK"/>
        </w:rPr>
        <w:t>Žo</w:t>
      </w:r>
      <w:r w:rsidRPr="0014645C">
        <w:rPr>
          <w:lang w:val="sk-SK"/>
        </w:rPr>
        <w:t xml:space="preserve">NFP a jeho príloh. Príručka zároveň oboznamuje potenciálneho žiadateľa o NFP s organizačnými a vecnými aspektmi nevyhnutnými na vypracovanie projektu. </w:t>
      </w:r>
    </w:p>
    <w:p w14:paraId="7DE13AF7" w14:textId="77777777" w:rsidR="0062392A" w:rsidRPr="0014645C" w:rsidRDefault="0062392A" w:rsidP="008C2173">
      <w:pPr>
        <w:pStyle w:val="BodyText1"/>
        <w:jc w:val="both"/>
        <w:rPr>
          <w:lang w:val="sk-SK"/>
        </w:rPr>
      </w:pPr>
      <w:r w:rsidRPr="0014645C">
        <w:rPr>
          <w:lang w:val="sk-SK"/>
        </w:rPr>
        <w:t>Táto príručka je vypracovaná ako dokument, v ktorom sú uvedené štandardné, všeobecné a spoločné informácie pre žiadateľa o</w:t>
      </w:r>
      <w:r w:rsidR="00496FE2" w:rsidRPr="0014645C">
        <w:rPr>
          <w:lang w:val="sk-SK"/>
        </w:rPr>
        <w:t> </w:t>
      </w:r>
      <w:r w:rsidRPr="0014645C">
        <w:rPr>
          <w:lang w:val="sk-SK"/>
        </w:rPr>
        <w:t>NFP</w:t>
      </w:r>
      <w:r w:rsidR="00496FE2" w:rsidRPr="0014645C">
        <w:rPr>
          <w:lang w:val="sk-SK"/>
        </w:rPr>
        <w:t>.</w:t>
      </w:r>
      <w:r w:rsidRPr="0014645C">
        <w:rPr>
          <w:lang w:val="sk-SK"/>
        </w:rPr>
        <w:t xml:space="preserve"> V nej uvedené informácie sa spravidla </w:t>
      </w:r>
      <w:r w:rsidR="00F55A4B" w:rsidRPr="0014645C">
        <w:rPr>
          <w:lang w:val="sk-SK"/>
        </w:rPr>
        <w:t>vyzvaním</w:t>
      </w:r>
      <w:r w:rsidR="00496FE2" w:rsidRPr="0014645C">
        <w:rPr>
          <w:lang w:val="sk-SK"/>
        </w:rPr>
        <w:t>/vyhlásením výzvy</w:t>
      </w:r>
      <w:r w:rsidRPr="0014645C">
        <w:rPr>
          <w:lang w:val="sk-SK"/>
        </w:rPr>
        <w:t xml:space="preserve"> nemenia, pričom všetky potrebné informácie pre žiadat</w:t>
      </w:r>
      <w:r w:rsidR="00496FE2" w:rsidRPr="0014645C">
        <w:rPr>
          <w:lang w:val="sk-SK"/>
        </w:rPr>
        <w:t>eľa o NFP týkajúce sa konkrétneho vyzvania/</w:t>
      </w:r>
      <w:r w:rsidRPr="0014645C">
        <w:rPr>
          <w:lang w:val="sk-SK"/>
        </w:rPr>
        <w:t xml:space="preserve">výzvy sa uvádzajú </w:t>
      </w:r>
      <w:r w:rsidR="008F458C" w:rsidRPr="0014645C">
        <w:rPr>
          <w:lang w:val="sk-SK"/>
        </w:rPr>
        <w:t>vo vyzvaní/výzve a </w:t>
      </w:r>
      <w:r w:rsidRPr="0014645C">
        <w:rPr>
          <w:lang w:val="sk-SK"/>
        </w:rPr>
        <w:t xml:space="preserve">v </w:t>
      </w:r>
      <w:r w:rsidR="008F458C" w:rsidRPr="0014645C">
        <w:rPr>
          <w:lang w:val="sk-SK"/>
        </w:rPr>
        <w:t>jej</w:t>
      </w:r>
      <w:r w:rsidRPr="0014645C">
        <w:rPr>
          <w:lang w:val="sk-SK"/>
        </w:rPr>
        <w:t xml:space="preserve"> príloh</w:t>
      </w:r>
      <w:r w:rsidR="008F458C" w:rsidRPr="0014645C">
        <w:rPr>
          <w:lang w:val="sk-SK"/>
        </w:rPr>
        <w:t xml:space="preserve">ách. </w:t>
      </w:r>
      <w:r w:rsidR="00496FE2" w:rsidRPr="0014645C">
        <w:rPr>
          <w:lang w:val="sk-SK"/>
        </w:rPr>
        <w:t xml:space="preserve"> </w:t>
      </w:r>
    </w:p>
    <w:p w14:paraId="44A004ED" w14:textId="51F9297A" w:rsidR="007708E2" w:rsidRPr="0014645C" w:rsidRDefault="00496FE2" w:rsidP="008C2173">
      <w:pPr>
        <w:pStyle w:val="BodyText1"/>
        <w:jc w:val="both"/>
        <w:rPr>
          <w:lang w:val="sk-SK"/>
        </w:rPr>
      </w:pPr>
      <w:r w:rsidRPr="0014645C">
        <w:rPr>
          <w:lang w:val="sk-SK"/>
        </w:rPr>
        <w:t xml:space="preserve">Príručka je zverejnená na webovom sídle RO pre OP EVS </w:t>
      </w:r>
      <w:r w:rsidR="00586DBE" w:rsidRPr="000D7CC1">
        <w:rPr>
          <w:color w:val="00B0F0"/>
          <w:u w:val="single"/>
          <w:lang w:val="sk-SK"/>
        </w:rPr>
        <w:t>www.reformuj.sk</w:t>
      </w:r>
      <w:r w:rsidRPr="000D7CC1">
        <w:rPr>
          <w:color w:val="00B0F0"/>
          <w:lang w:val="sk-SK"/>
        </w:rPr>
        <w:t xml:space="preserve"> </w:t>
      </w:r>
      <w:r w:rsidRPr="0014645C">
        <w:rPr>
          <w:lang w:val="sk-SK"/>
        </w:rPr>
        <w:t>vrátane v</w:t>
      </w:r>
      <w:r w:rsidR="0062392A" w:rsidRPr="0014645C">
        <w:rPr>
          <w:lang w:val="sk-SK"/>
        </w:rPr>
        <w:t>šetk</w:t>
      </w:r>
      <w:r w:rsidRPr="0014645C">
        <w:rPr>
          <w:lang w:val="sk-SK"/>
        </w:rPr>
        <w:t xml:space="preserve">ých </w:t>
      </w:r>
      <w:r w:rsidR="0062392A" w:rsidRPr="0014645C">
        <w:rPr>
          <w:lang w:val="sk-SK"/>
        </w:rPr>
        <w:t>relevantn</w:t>
      </w:r>
      <w:r w:rsidRPr="0014645C">
        <w:rPr>
          <w:lang w:val="sk-SK"/>
        </w:rPr>
        <w:t>ých</w:t>
      </w:r>
      <w:r w:rsidR="0062392A" w:rsidRPr="0014645C">
        <w:rPr>
          <w:lang w:val="sk-SK"/>
        </w:rPr>
        <w:t xml:space="preserve"> </w:t>
      </w:r>
      <w:r w:rsidRPr="0014645C">
        <w:rPr>
          <w:lang w:val="sk-SK"/>
        </w:rPr>
        <w:t>dokumentov</w:t>
      </w:r>
      <w:r w:rsidR="001918B9" w:rsidRPr="0014645C">
        <w:rPr>
          <w:lang w:val="sk-SK"/>
        </w:rPr>
        <w:t xml:space="preserve"> resp. usmernení </w:t>
      </w:r>
      <w:r w:rsidR="0062392A" w:rsidRPr="0014645C">
        <w:rPr>
          <w:lang w:val="sk-SK"/>
        </w:rPr>
        <w:t>pre žiadateľov o</w:t>
      </w:r>
      <w:r w:rsidR="000B7845" w:rsidRPr="0014645C">
        <w:rPr>
          <w:lang w:val="sk-SK"/>
        </w:rPr>
        <w:t> </w:t>
      </w:r>
      <w:r w:rsidR="0062392A" w:rsidRPr="0014645C">
        <w:rPr>
          <w:lang w:val="sk-SK"/>
        </w:rPr>
        <w:t>NFP</w:t>
      </w:r>
      <w:r w:rsidR="000B7845" w:rsidRPr="0014645C">
        <w:rPr>
          <w:lang w:val="sk-SK"/>
        </w:rPr>
        <w:t xml:space="preserve"> vydaných RO pre OP EVS</w:t>
      </w:r>
      <w:r w:rsidR="001918B9" w:rsidRPr="0014645C">
        <w:rPr>
          <w:lang w:val="sk-SK"/>
        </w:rPr>
        <w:t>, na ktoré sa príručka odvoláva</w:t>
      </w:r>
      <w:r w:rsidR="00057C0A" w:rsidRPr="0014645C">
        <w:rPr>
          <w:lang w:val="sk-SK"/>
        </w:rPr>
        <w:t>.</w:t>
      </w:r>
    </w:p>
    <w:p w14:paraId="49E9C0DA" w14:textId="77777777" w:rsidR="007708E2" w:rsidRPr="0014645C" w:rsidRDefault="000F423E" w:rsidP="000F423E">
      <w:pPr>
        <w:pStyle w:val="Nadpis2"/>
        <w:spacing w:line="480" w:lineRule="auto"/>
        <w:rPr>
          <w:b/>
        </w:rPr>
      </w:pPr>
      <w:bookmarkStart w:id="40" w:name="_Toc417132480"/>
      <w:bookmarkStart w:id="41" w:name="_Toc417648877"/>
      <w:bookmarkStart w:id="42" w:name="_Toc440354966"/>
      <w:bookmarkStart w:id="43" w:name="_Toc440375297"/>
      <w:bookmarkStart w:id="44" w:name="_Toc458432885"/>
      <w:bookmarkStart w:id="45" w:name="_Toc74742617"/>
      <w:r w:rsidRPr="0014645C">
        <w:rPr>
          <w:b/>
        </w:rPr>
        <w:t>1.2</w:t>
      </w:r>
      <w:r w:rsidRPr="0014645C">
        <w:rPr>
          <w:b/>
        </w:rPr>
        <w:tab/>
      </w:r>
      <w:r w:rsidR="001918B9" w:rsidRPr="0014645C">
        <w:rPr>
          <w:b/>
        </w:rPr>
        <w:t>Platnosť príručky</w:t>
      </w:r>
      <w:bookmarkEnd w:id="40"/>
      <w:bookmarkEnd w:id="41"/>
      <w:bookmarkEnd w:id="42"/>
      <w:bookmarkEnd w:id="43"/>
      <w:bookmarkEnd w:id="44"/>
      <w:bookmarkEnd w:id="45"/>
    </w:p>
    <w:p w14:paraId="27985359" w14:textId="77777777" w:rsidR="001918B9" w:rsidRPr="0014645C" w:rsidRDefault="001918B9" w:rsidP="007708E2">
      <w:pPr>
        <w:pStyle w:val="Default"/>
        <w:spacing w:before="120" w:after="120" w:line="288" w:lineRule="auto"/>
        <w:jc w:val="both"/>
        <w:rPr>
          <w:rFonts w:ascii="Arial" w:hAnsi="Arial" w:cs="Arial"/>
          <w:sz w:val="19"/>
          <w:szCs w:val="19"/>
          <w:lang w:val="sk-SK"/>
        </w:rPr>
      </w:pPr>
      <w:r w:rsidRPr="0014645C">
        <w:rPr>
          <w:rFonts w:ascii="Arial" w:hAnsi="Arial" w:cs="Arial"/>
          <w:sz w:val="19"/>
          <w:szCs w:val="19"/>
          <w:lang w:val="sk-SK"/>
        </w:rPr>
        <w:t>Žiadateľ sa príručkou</w:t>
      </w:r>
      <w:r w:rsidR="00C85E20" w:rsidRPr="0014645C">
        <w:rPr>
          <w:rFonts w:ascii="Arial" w:hAnsi="Arial" w:cs="Arial"/>
          <w:sz w:val="19"/>
          <w:szCs w:val="19"/>
          <w:lang w:val="sk-SK"/>
        </w:rPr>
        <w:t xml:space="preserve"> </w:t>
      </w:r>
      <w:r w:rsidRPr="0014645C">
        <w:rPr>
          <w:rFonts w:ascii="Arial" w:hAnsi="Arial" w:cs="Arial"/>
          <w:sz w:val="19"/>
          <w:szCs w:val="19"/>
          <w:lang w:val="sk-SK"/>
        </w:rPr>
        <w:t>riadi v procese prípravy ŽoNFP až do momentu uzavretia zmluvy o NFP, kedy sa žiadateľ stáva prijímateľom a riadi sa</w:t>
      </w:r>
      <w:r w:rsidR="00D71BDD" w:rsidRPr="0014645C">
        <w:rPr>
          <w:rFonts w:ascii="Arial" w:hAnsi="Arial" w:cs="Arial"/>
          <w:sz w:val="19"/>
          <w:szCs w:val="19"/>
          <w:lang w:val="sk-SK"/>
        </w:rPr>
        <w:t xml:space="preserve"> zásadne</w:t>
      </w:r>
      <w:r w:rsidRPr="0014645C">
        <w:rPr>
          <w:rFonts w:ascii="Arial" w:hAnsi="Arial" w:cs="Arial"/>
          <w:sz w:val="19"/>
          <w:szCs w:val="19"/>
          <w:lang w:val="sk-SK"/>
        </w:rPr>
        <w:t xml:space="preserve"> Príručkou pre prijímateľa. Ustanovenia príručky pre žiadateľa</w:t>
      </w:r>
      <w:r w:rsidR="00D71BDD" w:rsidRPr="0014645C">
        <w:rPr>
          <w:rFonts w:ascii="Arial" w:hAnsi="Arial" w:cs="Arial"/>
          <w:sz w:val="19"/>
          <w:szCs w:val="19"/>
          <w:lang w:val="sk-SK"/>
        </w:rPr>
        <w:t xml:space="preserve">, na ktoré </w:t>
      </w:r>
      <w:r w:rsidRPr="0014645C">
        <w:rPr>
          <w:rFonts w:ascii="Arial" w:hAnsi="Arial" w:cs="Arial"/>
          <w:sz w:val="19"/>
          <w:szCs w:val="19"/>
          <w:lang w:val="sk-SK"/>
        </w:rPr>
        <w:t xml:space="preserve"> </w:t>
      </w:r>
      <w:r w:rsidR="00D71BDD" w:rsidRPr="0014645C">
        <w:rPr>
          <w:rFonts w:ascii="Arial" w:hAnsi="Arial" w:cs="Arial"/>
          <w:sz w:val="19"/>
          <w:szCs w:val="19"/>
          <w:lang w:val="sk-SK"/>
        </w:rPr>
        <w:t xml:space="preserve">sa odvolávala výzva/ vyzvanie </w:t>
      </w:r>
      <w:r w:rsidRPr="0014645C">
        <w:rPr>
          <w:rFonts w:ascii="Arial" w:hAnsi="Arial" w:cs="Arial"/>
          <w:sz w:val="19"/>
          <w:szCs w:val="19"/>
          <w:lang w:val="sk-SK"/>
        </w:rPr>
        <w:t xml:space="preserve">však ostávajú pre prijímateľa (po podpise zmluvy o NFP) aj naďalej </w:t>
      </w:r>
      <w:r w:rsidR="00D71BDD" w:rsidRPr="0014645C">
        <w:rPr>
          <w:rFonts w:ascii="Arial" w:hAnsi="Arial" w:cs="Arial"/>
          <w:sz w:val="19"/>
          <w:szCs w:val="19"/>
          <w:lang w:val="sk-SK"/>
        </w:rPr>
        <w:t>relevantné</w:t>
      </w:r>
      <w:r w:rsidR="005B570E" w:rsidRPr="0014645C">
        <w:rPr>
          <w:rFonts w:ascii="Arial" w:hAnsi="Arial" w:cs="Arial"/>
          <w:sz w:val="19"/>
          <w:szCs w:val="19"/>
          <w:lang w:val="sk-SK"/>
        </w:rPr>
        <w:t xml:space="preserve"> a preto zostávajú v platnosti aj</w:t>
      </w:r>
      <w:r w:rsidR="00FA3FEF" w:rsidRPr="0014645C">
        <w:rPr>
          <w:rFonts w:ascii="Arial" w:hAnsi="Arial" w:cs="Arial"/>
          <w:sz w:val="19"/>
          <w:szCs w:val="19"/>
          <w:lang w:val="sk-SK"/>
        </w:rPr>
        <w:t xml:space="preserve"> po</w:t>
      </w:r>
      <w:r w:rsidR="005B570E" w:rsidRPr="0014645C">
        <w:rPr>
          <w:rFonts w:ascii="Arial" w:hAnsi="Arial" w:cs="Arial"/>
          <w:sz w:val="19"/>
          <w:szCs w:val="19"/>
          <w:lang w:val="sk-SK"/>
        </w:rPr>
        <w:t xml:space="preserve"> schválení ŽoNFP</w:t>
      </w:r>
      <w:r w:rsidRPr="0014645C">
        <w:rPr>
          <w:rFonts w:ascii="Arial" w:hAnsi="Arial" w:cs="Arial"/>
          <w:sz w:val="19"/>
          <w:szCs w:val="19"/>
          <w:lang w:val="sk-SK"/>
        </w:rPr>
        <w:t xml:space="preserve">. </w:t>
      </w:r>
      <w:r w:rsidRPr="0014645C" w:rsidDel="001918B9">
        <w:rPr>
          <w:rFonts w:ascii="Arial" w:hAnsi="Arial" w:cs="Arial"/>
          <w:sz w:val="19"/>
          <w:szCs w:val="19"/>
          <w:lang w:val="sk-SK"/>
        </w:rPr>
        <w:t xml:space="preserve"> </w:t>
      </w:r>
    </w:p>
    <w:p w14:paraId="19C2433E" w14:textId="77777777" w:rsidR="001918B9" w:rsidRPr="0014645C" w:rsidRDefault="001918B9" w:rsidP="007708E2">
      <w:pPr>
        <w:pStyle w:val="Default"/>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si vyhradzuje právo upravovať a aktualizovať znenie príručky v zmysle zmien v nariadeniach EÚ, vo všeobecne platných právnych predpisoch, v </w:t>
      </w:r>
      <w:r w:rsidR="008277FD" w:rsidRPr="0014645C">
        <w:rPr>
          <w:rFonts w:ascii="Arial" w:hAnsi="Arial" w:cs="Arial"/>
          <w:sz w:val="19"/>
          <w:szCs w:val="19"/>
          <w:lang w:val="sk-SK"/>
        </w:rPr>
        <w:t>SR</w:t>
      </w:r>
      <w:r w:rsidRPr="0014645C">
        <w:rPr>
          <w:rFonts w:ascii="Arial" w:hAnsi="Arial" w:cs="Arial"/>
          <w:sz w:val="19"/>
          <w:szCs w:val="19"/>
          <w:lang w:val="sk-SK"/>
        </w:rPr>
        <w:t xml:space="preserve"> EŠIF, v </w:t>
      </w:r>
      <w:r w:rsidR="008277FD" w:rsidRPr="0014645C">
        <w:rPr>
          <w:rFonts w:ascii="Arial" w:hAnsi="Arial" w:cs="Arial"/>
          <w:sz w:val="19"/>
          <w:szCs w:val="19"/>
          <w:lang w:val="sk-SK"/>
        </w:rPr>
        <w:t>SFR</w:t>
      </w:r>
      <w:r w:rsidRPr="0014645C">
        <w:rPr>
          <w:rFonts w:ascii="Arial" w:hAnsi="Arial" w:cs="Arial"/>
          <w:sz w:val="19"/>
          <w:szCs w:val="19"/>
          <w:lang w:val="sk-SK"/>
        </w:rPr>
        <w:t xml:space="preserve"> a v platných metodických pokynoch CKO, resp. s cieľom zabezpečiť plynulé a efektívne vynakladanie verejných prostriedkov.</w:t>
      </w:r>
    </w:p>
    <w:p w14:paraId="5A707381" w14:textId="1DB11B44" w:rsidR="001918B9" w:rsidRPr="0014645C" w:rsidRDefault="001918B9" w:rsidP="00F344DC">
      <w:pPr>
        <w:pStyle w:val="Default"/>
        <w:jc w:val="both"/>
        <w:rPr>
          <w:rFonts w:ascii="Arial" w:hAnsi="Arial" w:cs="Arial"/>
          <w:sz w:val="19"/>
          <w:szCs w:val="19"/>
          <w:lang w:val="sk-SK"/>
        </w:rPr>
      </w:pPr>
      <w:r w:rsidRPr="0014645C">
        <w:rPr>
          <w:rFonts w:ascii="Arial" w:hAnsi="Arial" w:cs="Arial"/>
          <w:sz w:val="19"/>
          <w:szCs w:val="19"/>
          <w:lang w:val="sk-SK"/>
        </w:rPr>
        <w:t xml:space="preserve">V prípade rozporu tejto príručky so všeobecne záväznými právnymi predpismi, </w:t>
      </w:r>
      <w:r w:rsidR="00C85E20" w:rsidRPr="0014645C">
        <w:rPr>
          <w:rFonts w:ascii="Arial" w:hAnsi="Arial" w:cs="Arial"/>
          <w:sz w:val="19"/>
          <w:szCs w:val="19"/>
          <w:lang w:val="sk-SK"/>
        </w:rPr>
        <w:t>SR</w:t>
      </w:r>
      <w:r w:rsidRPr="0014645C">
        <w:rPr>
          <w:rFonts w:ascii="Arial" w:hAnsi="Arial" w:cs="Arial"/>
          <w:sz w:val="19"/>
          <w:szCs w:val="19"/>
          <w:lang w:val="sk-SK"/>
        </w:rPr>
        <w:t xml:space="preserve"> EŠIF, </w:t>
      </w:r>
      <w:r w:rsidR="00C85E20" w:rsidRPr="0014645C">
        <w:rPr>
          <w:rFonts w:ascii="Arial" w:hAnsi="Arial" w:cs="Arial"/>
          <w:sz w:val="19"/>
          <w:szCs w:val="19"/>
          <w:lang w:val="sk-SK"/>
        </w:rPr>
        <w:t>SFR</w:t>
      </w:r>
      <w:r w:rsidRPr="0014645C">
        <w:rPr>
          <w:rFonts w:ascii="Arial" w:hAnsi="Arial" w:cs="Arial"/>
          <w:sz w:val="19"/>
          <w:szCs w:val="19"/>
          <w:lang w:val="sk-SK"/>
        </w:rPr>
        <w:t xml:space="preserve">, metodickými pokynmi a usmerneniami CKO, CO a MF SR, tieto sú vo vzťahu k príručke nadradené. RO pre OP EVS </w:t>
      </w:r>
      <w:r w:rsidR="00C85E20" w:rsidRPr="0014645C">
        <w:rPr>
          <w:rFonts w:ascii="Arial" w:hAnsi="Arial" w:cs="Arial"/>
          <w:sz w:val="19"/>
          <w:szCs w:val="19"/>
          <w:lang w:val="sk-SK"/>
        </w:rPr>
        <w:t xml:space="preserve">však môže </w:t>
      </w:r>
      <w:r w:rsidRPr="0014645C">
        <w:rPr>
          <w:rFonts w:ascii="Arial" w:hAnsi="Arial" w:cs="Arial"/>
          <w:sz w:val="19"/>
          <w:szCs w:val="19"/>
          <w:lang w:val="sk-SK"/>
        </w:rPr>
        <w:t xml:space="preserve">sprísniť pravidlá a podmienky pre účely dosiahnutia cieľov OP EVS. </w:t>
      </w:r>
      <w:r w:rsidR="00C85E20" w:rsidRPr="0014645C">
        <w:rPr>
          <w:rFonts w:ascii="Arial" w:hAnsi="Arial" w:cs="Arial"/>
          <w:sz w:val="19"/>
          <w:szCs w:val="19"/>
          <w:lang w:val="sk-SK"/>
        </w:rPr>
        <w:t>SR EŠIF, SFR</w:t>
      </w:r>
      <w:r w:rsidRPr="0014645C">
        <w:rPr>
          <w:rFonts w:ascii="Arial" w:hAnsi="Arial" w:cs="Arial"/>
          <w:sz w:val="19"/>
          <w:szCs w:val="19"/>
          <w:lang w:val="sk-SK"/>
        </w:rPr>
        <w:t xml:space="preserve"> a metodické pokyny a usmernenia CKO sú zverejnené na stránke </w:t>
      </w:r>
      <w:hyperlink r:id="rId9" w:history="1">
        <w:r w:rsidRPr="0014645C">
          <w:rPr>
            <w:rStyle w:val="Hypertextovprepojenie"/>
            <w:rFonts w:cs="Arial"/>
            <w:szCs w:val="19"/>
            <w:lang w:val="sk-SK"/>
          </w:rPr>
          <w:t>www.finance.gov.sk</w:t>
        </w:r>
      </w:hyperlink>
      <w:r w:rsidRPr="0014645C">
        <w:rPr>
          <w:rFonts w:ascii="Arial" w:hAnsi="Arial" w:cs="Arial"/>
          <w:sz w:val="19"/>
          <w:szCs w:val="19"/>
          <w:lang w:val="sk-SK"/>
        </w:rPr>
        <w:t xml:space="preserve"> resp. </w:t>
      </w:r>
      <w:hyperlink r:id="rId10" w:history="1">
        <w:r w:rsidRPr="0014645C">
          <w:rPr>
            <w:rStyle w:val="Hypertextovprepojenie"/>
            <w:rFonts w:cs="Arial"/>
            <w:szCs w:val="19"/>
            <w:lang w:val="sk-SK"/>
          </w:rPr>
          <w:t>www.partnerskadohoda.gov.sk</w:t>
        </w:r>
      </w:hyperlink>
      <w:r w:rsidRPr="0014645C">
        <w:rPr>
          <w:rFonts w:ascii="Arial" w:hAnsi="Arial" w:cs="Arial"/>
          <w:sz w:val="19"/>
          <w:szCs w:val="19"/>
          <w:lang w:val="sk-SK"/>
        </w:rPr>
        <w:t>.</w:t>
      </w:r>
    </w:p>
    <w:p w14:paraId="270BF987" w14:textId="77777777" w:rsidR="007708E2" w:rsidRPr="0014645C" w:rsidRDefault="000F423E" w:rsidP="00F344DC">
      <w:pPr>
        <w:pStyle w:val="Nadpis2"/>
        <w:spacing w:before="0" w:after="160" w:line="300" w:lineRule="auto"/>
        <w:rPr>
          <w:b/>
        </w:rPr>
      </w:pPr>
      <w:bookmarkStart w:id="46" w:name="_Toc417132481"/>
      <w:bookmarkStart w:id="47" w:name="_Toc417648878"/>
      <w:bookmarkStart w:id="48" w:name="_Toc440354967"/>
      <w:bookmarkStart w:id="49" w:name="_Toc440375298"/>
      <w:bookmarkStart w:id="50" w:name="_Toc458432886"/>
      <w:bookmarkStart w:id="51" w:name="_Toc74742618"/>
      <w:r w:rsidRPr="0014645C">
        <w:rPr>
          <w:b/>
        </w:rPr>
        <w:t>1.3</w:t>
      </w:r>
      <w:r w:rsidRPr="0014645C">
        <w:rPr>
          <w:b/>
        </w:rPr>
        <w:tab/>
      </w:r>
      <w:r w:rsidR="00496FE2" w:rsidRPr="0014645C">
        <w:rPr>
          <w:b/>
        </w:rPr>
        <w:t>Definícia pojmov</w:t>
      </w:r>
      <w:bookmarkEnd w:id="46"/>
      <w:bookmarkEnd w:id="47"/>
      <w:bookmarkEnd w:id="48"/>
      <w:bookmarkEnd w:id="49"/>
      <w:bookmarkEnd w:id="50"/>
      <w:bookmarkEnd w:id="51"/>
    </w:p>
    <w:p w14:paraId="11706578" w14:textId="77777777" w:rsidR="00D86ED1" w:rsidRPr="0014645C" w:rsidRDefault="00D86ED1" w:rsidP="00724D9F">
      <w:pPr>
        <w:pStyle w:val="Bulletslevel1"/>
        <w:spacing w:before="0"/>
        <w:ind w:left="709" w:hanging="425"/>
        <w:jc w:val="both"/>
        <w:rPr>
          <w:rFonts w:ascii="Arial" w:hAnsi="Arial" w:cs="Arial"/>
          <w:sz w:val="19"/>
          <w:szCs w:val="19"/>
          <w:lang w:val="sk-SK"/>
        </w:rPr>
      </w:pPr>
      <w:r w:rsidRPr="0014645C">
        <w:rPr>
          <w:rFonts w:ascii="Arial" w:hAnsi="Arial" w:cs="Arial"/>
          <w:b/>
          <w:sz w:val="19"/>
          <w:szCs w:val="19"/>
          <w:lang w:val="sk-SK"/>
        </w:rPr>
        <w:t xml:space="preserve">Aktivita </w:t>
      </w:r>
      <w:r w:rsidRPr="0014645C">
        <w:rPr>
          <w:rFonts w:ascii="Arial" w:hAnsi="Arial" w:cs="Arial"/>
          <w:sz w:val="19"/>
          <w:szCs w:val="19"/>
          <w:lang w:val="sk-SK"/>
        </w:rPr>
        <w:t xml:space="preserve">- súhrn činností realizovaných </w:t>
      </w:r>
      <w:r w:rsidR="00FC39B6" w:rsidRPr="0014645C">
        <w:rPr>
          <w:rFonts w:ascii="Arial" w:hAnsi="Arial" w:cs="Arial"/>
          <w:sz w:val="19"/>
          <w:szCs w:val="19"/>
          <w:lang w:val="sk-SK"/>
        </w:rPr>
        <w:t>p</w:t>
      </w:r>
      <w:r w:rsidRPr="0014645C">
        <w:rPr>
          <w:rFonts w:ascii="Arial" w:hAnsi="Arial" w:cs="Arial"/>
          <w:sz w:val="19"/>
          <w:szCs w:val="19"/>
          <w:lang w:val="sk-SK"/>
        </w:rPr>
        <w:t xml:space="preserve">rijímateľom v rámci </w:t>
      </w:r>
      <w:r w:rsidR="00FC39B6" w:rsidRPr="0014645C">
        <w:rPr>
          <w:rFonts w:ascii="Arial" w:hAnsi="Arial" w:cs="Arial"/>
          <w:sz w:val="19"/>
          <w:szCs w:val="19"/>
          <w:lang w:val="sk-SK"/>
        </w:rPr>
        <w:t>p</w:t>
      </w:r>
      <w:r w:rsidRPr="0014645C">
        <w:rPr>
          <w:rFonts w:ascii="Arial" w:hAnsi="Arial" w:cs="Arial"/>
          <w:sz w:val="19"/>
          <w:szCs w:val="19"/>
          <w:lang w:val="sk-SK"/>
        </w:rPr>
        <w:t xml:space="preserve">rojektu na to vyčlenenými finančnými zdrojmi počas oprávneného obdobia stanoveného vo </w:t>
      </w:r>
      <w:r w:rsidR="00FC39B6" w:rsidRPr="0014645C">
        <w:rPr>
          <w:rFonts w:ascii="Arial" w:hAnsi="Arial" w:cs="Arial"/>
          <w:sz w:val="19"/>
          <w:szCs w:val="19"/>
          <w:lang w:val="sk-SK"/>
        </w:rPr>
        <w:t>v</w:t>
      </w:r>
      <w:r w:rsidRPr="0014645C">
        <w:rPr>
          <w:rFonts w:ascii="Arial" w:hAnsi="Arial" w:cs="Arial"/>
          <w:sz w:val="19"/>
          <w:szCs w:val="19"/>
          <w:lang w:val="sk-SK"/>
        </w:rPr>
        <w:t>ýzve</w:t>
      </w:r>
      <w:r w:rsidR="002D5811" w:rsidRPr="0014645C">
        <w:rPr>
          <w:rFonts w:ascii="Arial" w:hAnsi="Arial" w:cs="Arial"/>
          <w:sz w:val="19"/>
          <w:szCs w:val="19"/>
          <w:lang w:val="sk-SK"/>
        </w:rPr>
        <w:t>/vyzvaní</w:t>
      </w:r>
      <w:r w:rsidRPr="0014645C">
        <w:rPr>
          <w:rFonts w:ascii="Arial" w:hAnsi="Arial" w:cs="Arial"/>
          <w:sz w:val="19"/>
          <w:szCs w:val="19"/>
          <w:lang w:val="sk-SK"/>
        </w:rPr>
        <w:t xml:space="preserve">. Aktivity sa členia na hlavné aktivity a podporné aktivity. </w:t>
      </w:r>
      <w:r w:rsidR="00591C6C" w:rsidRPr="0014645C">
        <w:rPr>
          <w:rFonts w:ascii="Arial" w:hAnsi="Arial" w:cs="Arial"/>
          <w:sz w:val="19"/>
          <w:szCs w:val="19"/>
          <w:lang w:val="sk-SK"/>
        </w:rPr>
        <w:t xml:space="preserve">Podporné aktivity sú vymedzené vecne, t.j. vecne musia súvisieť s hlavnými aktivitami a podporovať ich realizáciu v zmysle Zmluvy o poskytnutí NFP, a finančne. </w:t>
      </w:r>
      <w:r w:rsidRPr="0014645C">
        <w:rPr>
          <w:rFonts w:ascii="Arial" w:hAnsi="Arial" w:cs="Arial"/>
          <w:sz w:val="19"/>
          <w:szCs w:val="19"/>
          <w:lang w:val="sk-SK"/>
        </w:rPr>
        <w:t>Hlavná aktivita je vymedzená časom, t.</w:t>
      </w:r>
      <w:r w:rsidR="00996E57" w:rsidRPr="0014645C">
        <w:rPr>
          <w:rFonts w:ascii="Arial" w:hAnsi="Arial" w:cs="Arial"/>
          <w:sz w:val="19"/>
          <w:szCs w:val="19"/>
          <w:lang w:val="sk-SK"/>
        </w:rPr>
        <w:t xml:space="preserve"> </w:t>
      </w:r>
      <w:r w:rsidRPr="0014645C">
        <w:rPr>
          <w:rFonts w:ascii="Arial" w:hAnsi="Arial" w:cs="Arial"/>
          <w:sz w:val="19"/>
          <w:szCs w:val="19"/>
          <w:lang w:val="sk-SK"/>
        </w:rPr>
        <w:t xml:space="preserve">j. musí byť realizovaná v rámci doby </w:t>
      </w:r>
      <w:r w:rsidR="00FC39B6" w:rsidRPr="0014645C">
        <w:rPr>
          <w:rFonts w:ascii="Arial" w:hAnsi="Arial" w:cs="Arial"/>
          <w:sz w:val="19"/>
          <w:szCs w:val="19"/>
          <w:lang w:val="sk-SK"/>
        </w:rPr>
        <w:t>r</w:t>
      </w:r>
      <w:r w:rsidRPr="0014645C">
        <w:rPr>
          <w:rFonts w:ascii="Arial" w:hAnsi="Arial" w:cs="Arial"/>
          <w:sz w:val="19"/>
          <w:szCs w:val="19"/>
          <w:lang w:val="sk-SK"/>
        </w:rPr>
        <w:t xml:space="preserve">ealizácie hlavných aktivít </w:t>
      </w:r>
      <w:r w:rsidR="00FC39B6" w:rsidRPr="0014645C">
        <w:rPr>
          <w:rFonts w:ascii="Arial" w:hAnsi="Arial" w:cs="Arial"/>
          <w:sz w:val="19"/>
          <w:szCs w:val="19"/>
          <w:lang w:val="sk-SK"/>
        </w:rPr>
        <w:t>p</w:t>
      </w:r>
      <w:r w:rsidRPr="0014645C">
        <w:rPr>
          <w:rFonts w:ascii="Arial" w:hAnsi="Arial" w:cs="Arial"/>
          <w:sz w:val="19"/>
          <w:szCs w:val="19"/>
          <w:lang w:val="sk-SK"/>
        </w:rPr>
        <w:t xml:space="preserve">rojektu, je vymedzená vecne a finančne. </w:t>
      </w:r>
      <w:r w:rsidR="00591C6C" w:rsidRPr="0014645C">
        <w:rPr>
          <w:rFonts w:ascii="Arial" w:hAnsi="Arial" w:cs="Arial"/>
          <w:sz w:val="19"/>
          <w:szCs w:val="19"/>
          <w:lang w:val="sk-SK"/>
        </w:rPr>
        <w:t>Hlavnou aktivitou sa prispieva k dosiahnutiu konkrétneho výsledku a má definovaný výstup, ktorý predstavuje pridanú hodnotu pre prijímateľa a/alebo cieľovú skupinu/užívateľov výsledkov projektu nezávisle na realizácii ostatných aktivít. Ak sa osobitne v Zmluve o poskytnutí NFP neuvádza inak, všeobecný pojem aktivita bez prívlastku „hlavná“ alebo „podporná“, zahŕňa hlavné aj podporné aktivity</w:t>
      </w:r>
      <w:r w:rsidRPr="0014645C">
        <w:rPr>
          <w:rFonts w:ascii="Arial" w:hAnsi="Arial" w:cs="Arial"/>
          <w:sz w:val="19"/>
          <w:szCs w:val="19"/>
          <w:lang w:val="sk-SK"/>
        </w:rPr>
        <w:t>;</w:t>
      </w:r>
    </w:p>
    <w:p w14:paraId="1FF173A1"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Analýza nákladov a prínosov (cost benefit analysis)</w:t>
      </w:r>
      <w:r w:rsidRPr="0014645C">
        <w:rPr>
          <w:rFonts w:ascii="Arial" w:hAnsi="Arial" w:cs="Arial"/>
          <w:sz w:val="19"/>
          <w:szCs w:val="19"/>
          <w:lang w:val="sk-SK"/>
        </w:rPr>
        <w:t xml:space="preserve"> – nástroj, ktorý je používaný pri posúdení sociálno-ekonomickej výhodnosti financovania projektu verejnými zdrojmi (oprávnenosť podpory z verejných zdrojov) algebrickými výpočtami </w:t>
      </w:r>
      <w:r w:rsidR="00FF5CA0" w:rsidRPr="0014645C">
        <w:rPr>
          <w:rFonts w:ascii="Arial" w:hAnsi="Arial" w:cs="Arial"/>
          <w:sz w:val="19"/>
          <w:szCs w:val="19"/>
          <w:lang w:val="sk-SK"/>
        </w:rPr>
        <w:t xml:space="preserve">monetarizovaných </w:t>
      </w:r>
      <w:r w:rsidRPr="0014645C">
        <w:rPr>
          <w:rFonts w:ascii="Arial" w:hAnsi="Arial" w:cs="Arial"/>
          <w:sz w:val="19"/>
          <w:szCs w:val="19"/>
          <w:lang w:val="sk-SK"/>
        </w:rPr>
        <w:t>diskontovaných ekonomických (nielen finančných, ale aj napr. hospodárskych, sociálnych, environmentálnych) nákladov a prínosov za obdobie určené v závislosti od povahy investície, pričom sa porovnáva situácia bez financovania projektu a s financovaním projektu;</w:t>
      </w:r>
    </w:p>
    <w:p w14:paraId="0CEDA276"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Celková cena práce </w:t>
      </w:r>
      <w:r w:rsidRPr="0014645C">
        <w:rPr>
          <w:rFonts w:ascii="Arial" w:hAnsi="Arial" w:cs="Arial"/>
          <w:sz w:val="19"/>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FE2FED" w:rsidRPr="0014645C">
        <w:rPr>
          <w:rFonts w:ascii="Arial" w:hAnsi="Arial" w:cs="Arial"/>
          <w:sz w:val="19"/>
          <w:szCs w:val="19"/>
          <w:lang w:val="sk-SK"/>
        </w:rPr>
        <w:t xml:space="preserve">zdravotných </w:t>
      </w:r>
      <w:r w:rsidRPr="0014645C">
        <w:rPr>
          <w:rFonts w:ascii="Arial" w:hAnsi="Arial" w:cs="Arial"/>
          <w:sz w:val="19"/>
          <w:szCs w:val="19"/>
          <w:lang w:val="sk-SK"/>
        </w:rPr>
        <w:t>poisťovn</w:t>
      </w:r>
      <w:r w:rsidR="00FE2FED" w:rsidRPr="0014645C">
        <w:rPr>
          <w:rFonts w:ascii="Arial" w:hAnsi="Arial" w:cs="Arial"/>
          <w:sz w:val="19"/>
          <w:szCs w:val="19"/>
          <w:lang w:val="sk-SK"/>
        </w:rPr>
        <w:t>í</w:t>
      </w:r>
      <w:r w:rsidRPr="0014645C">
        <w:rPr>
          <w:rFonts w:ascii="Arial" w:hAnsi="Arial" w:cs="Arial"/>
          <w:sz w:val="19"/>
          <w:szCs w:val="19"/>
          <w:lang w:val="sk-SK"/>
        </w:rPr>
        <w:t xml:space="preserve"> a Sociálnej poisťovn</w:t>
      </w:r>
      <w:r w:rsidR="00FE2FED" w:rsidRPr="0014645C">
        <w:rPr>
          <w:rFonts w:ascii="Arial" w:hAnsi="Arial" w:cs="Arial"/>
          <w:sz w:val="19"/>
          <w:szCs w:val="19"/>
          <w:lang w:val="sk-SK"/>
        </w:rPr>
        <w:t>e</w:t>
      </w:r>
      <w:r w:rsidRPr="0014645C">
        <w:rPr>
          <w:rFonts w:ascii="Arial" w:hAnsi="Arial" w:cs="Arial"/>
          <w:sz w:val="19"/>
          <w:szCs w:val="19"/>
          <w:lang w:val="sk-SK"/>
        </w:rPr>
        <w:t>);</w:t>
      </w:r>
    </w:p>
    <w:p w14:paraId="137E3A79" w14:textId="3F9342C5" w:rsidR="00D608D6" w:rsidRPr="0014645C" w:rsidRDefault="00D86ED1" w:rsidP="005A03B1">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Centrálny koordinačný orgán (ďalej </w:t>
      </w:r>
      <w:r w:rsidR="00D50C1B" w:rsidRPr="0014645C">
        <w:rPr>
          <w:rFonts w:ascii="Arial" w:hAnsi="Arial" w:cs="Arial"/>
          <w:b/>
          <w:sz w:val="19"/>
          <w:szCs w:val="19"/>
          <w:lang w:val="sk-SK"/>
        </w:rPr>
        <w:t xml:space="preserve">len </w:t>
      </w:r>
      <w:r w:rsidRPr="0014645C">
        <w:rPr>
          <w:rFonts w:ascii="Arial" w:hAnsi="Arial" w:cs="Arial"/>
          <w:b/>
          <w:sz w:val="19"/>
          <w:szCs w:val="19"/>
          <w:lang w:val="sk-SK"/>
        </w:rPr>
        <w:t>„CKO“)</w:t>
      </w:r>
      <w:r w:rsidRPr="0014645C">
        <w:rPr>
          <w:rFonts w:ascii="Arial" w:hAnsi="Arial" w:cs="Arial"/>
          <w:sz w:val="19"/>
          <w:szCs w:val="19"/>
          <w:lang w:val="sk-SK"/>
        </w:rPr>
        <w:t xml:space="preserve"> – </w:t>
      </w:r>
      <w:r w:rsidR="005A03B1" w:rsidRPr="005A03B1">
        <w:rPr>
          <w:rFonts w:ascii="Arial" w:hAnsi="Arial" w:cs="Arial"/>
          <w:sz w:val="19"/>
          <w:szCs w:val="19"/>
          <w:lang w:val="sk-SK"/>
        </w:rPr>
        <w:t>v podmienkach SR plní úlohy centrálneho koordinačného orgánu Úrad vlády SR do 31.5.2016, Úrad podpredsedu vlády SR pre investície a informatizáciu do 30.6.2020 a Ministerstvo investícií, regionálneho rozvoja a informatizácie Slovenskej republiky od 1.7.2020, ktoré je ústredným orgánom štátnej správy zodpovedným za efektívnu a účinnú koordináciu riadenia poskytovania príspevku z európskych štrukturálnych a investičných fondov</w:t>
      </w:r>
      <w:r w:rsidR="00D608D6" w:rsidRPr="0014645C">
        <w:rPr>
          <w:rFonts w:ascii="Arial" w:hAnsi="Arial" w:cs="Arial"/>
          <w:sz w:val="19"/>
          <w:szCs w:val="19"/>
          <w:lang w:val="sk-SK"/>
        </w:rPr>
        <w:t>;</w:t>
      </w:r>
    </w:p>
    <w:p w14:paraId="6C95F0DF" w14:textId="77777777" w:rsidR="00D86ED1" w:rsidRPr="0014645C" w:rsidRDefault="00D86ED1" w:rsidP="00D608D6">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Certifikačný orgán (ďalej</w:t>
      </w:r>
      <w:r w:rsidR="00D50C1B" w:rsidRPr="0014645C">
        <w:rPr>
          <w:rFonts w:ascii="Arial" w:hAnsi="Arial" w:cs="Arial"/>
          <w:b/>
          <w:sz w:val="19"/>
          <w:szCs w:val="19"/>
          <w:lang w:val="sk-SK"/>
        </w:rPr>
        <w:t xml:space="preserve"> len</w:t>
      </w:r>
      <w:r w:rsidRPr="0014645C">
        <w:rPr>
          <w:rFonts w:ascii="Arial" w:hAnsi="Arial" w:cs="Arial"/>
          <w:b/>
          <w:sz w:val="19"/>
          <w:szCs w:val="19"/>
          <w:lang w:val="sk-SK"/>
        </w:rPr>
        <w:t xml:space="preserve"> „CO“) </w:t>
      </w:r>
      <w:r w:rsidRPr="0014645C">
        <w:rPr>
          <w:rFonts w:ascii="Arial" w:hAnsi="Arial" w:cs="Arial"/>
          <w:sz w:val="19"/>
          <w:szCs w:val="19"/>
          <w:lang w:val="sk-SK"/>
        </w:rPr>
        <w:t xml:space="preserve">- 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8828B3" w:rsidRPr="0014645C">
        <w:rPr>
          <w:rFonts w:ascii="Arial" w:hAnsi="Arial" w:cs="Arial"/>
          <w:sz w:val="19"/>
          <w:szCs w:val="19"/>
          <w:lang w:val="sk-SK"/>
        </w:rPr>
        <w:t xml:space="preserve"> </w:t>
      </w:r>
      <w:r w:rsidRPr="0014645C">
        <w:rPr>
          <w:rFonts w:ascii="Arial" w:hAnsi="Arial" w:cs="Arial"/>
          <w:sz w:val="19"/>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8828B3" w:rsidRPr="0014645C">
        <w:rPr>
          <w:rFonts w:ascii="Arial" w:hAnsi="Arial" w:cs="Arial"/>
          <w:sz w:val="19"/>
          <w:szCs w:val="19"/>
          <w:lang w:val="sk-SK"/>
        </w:rPr>
        <w:t>plní úlohy certifikačného orgánu Ministerstvo financií SR</w:t>
      </w:r>
      <w:r w:rsidR="00BE12B6" w:rsidRPr="0014645C">
        <w:rPr>
          <w:rFonts w:ascii="Arial" w:hAnsi="Arial" w:cs="Arial"/>
          <w:sz w:val="19"/>
          <w:szCs w:val="19"/>
          <w:lang w:val="sk-SK"/>
        </w:rPr>
        <w:t>;</w:t>
      </w:r>
    </w:p>
    <w:p w14:paraId="4F468EB3" w14:textId="77777777" w:rsidR="006774CB"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Cieľová skupina</w:t>
      </w:r>
      <w:r w:rsidRPr="0014645C">
        <w:rPr>
          <w:rFonts w:ascii="Arial" w:hAnsi="Arial" w:cs="Arial"/>
          <w:sz w:val="19"/>
          <w:szCs w:val="19"/>
          <w:lang w:val="sk-SK"/>
        </w:rPr>
        <w:t xml:space="preserve"> – osoby, v prospech ktorých sa realizuje projekt</w:t>
      </w:r>
      <w:r w:rsidR="00BE12B6" w:rsidRPr="0014645C">
        <w:rPr>
          <w:rFonts w:ascii="Arial" w:hAnsi="Arial" w:cs="Arial"/>
          <w:sz w:val="19"/>
          <w:szCs w:val="19"/>
          <w:lang w:val="sk-SK"/>
        </w:rPr>
        <w:t>;</w:t>
      </w:r>
    </w:p>
    <w:p w14:paraId="60DD5440" w14:textId="0D771CB0" w:rsidR="006774CB" w:rsidRPr="00B0577B" w:rsidRDefault="003C386D" w:rsidP="00EA0104">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Deň doručenia </w:t>
      </w:r>
      <w:r w:rsidR="00C43FB4" w:rsidRPr="0014645C">
        <w:rPr>
          <w:rFonts w:ascii="Arial" w:hAnsi="Arial" w:cs="Arial"/>
          <w:sz w:val="19"/>
          <w:szCs w:val="19"/>
          <w:lang w:val="sk-SK"/>
        </w:rPr>
        <w:t>–</w:t>
      </w:r>
      <w:r w:rsidR="00395FAA">
        <w:rPr>
          <w:rFonts w:ascii="Arial" w:hAnsi="Arial" w:cs="Arial"/>
          <w:sz w:val="19"/>
          <w:szCs w:val="19"/>
          <w:lang w:val="sk-SK"/>
        </w:rPr>
        <w:t xml:space="preserve"> </w:t>
      </w:r>
      <w:r w:rsidR="00B0577B" w:rsidRPr="00B0161E">
        <w:rPr>
          <w:rFonts w:ascii="Arial" w:hAnsi="Arial" w:cs="Arial"/>
          <w:sz w:val="19"/>
          <w:szCs w:val="19"/>
          <w:lang w:val="sk-SK"/>
        </w:rPr>
        <w:t>pre počítanie lehoty určenej odo dňa doručenia písomnosti sa považuje za deň doručenia deň prevzatia dokumentu adresátom</w:t>
      </w:r>
      <w:r w:rsidR="0023479F">
        <w:rPr>
          <w:rFonts w:ascii="Arial" w:hAnsi="Arial" w:cs="Arial"/>
          <w:sz w:val="19"/>
          <w:szCs w:val="19"/>
          <w:lang w:val="sk-SK"/>
        </w:rPr>
        <w:t>, ak nie je uvedené inak.</w:t>
      </w:r>
      <w:r w:rsidR="00B0577B" w:rsidRPr="00B0161E">
        <w:rPr>
          <w:rFonts w:ascii="Arial" w:hAnsi="Arial" w:cs="Arial"/>
          <w:sz w:val="19"/>
          <w:szCs w:val="19"/>
          <w:lang w:val="sk-SK"/>
        </w:rPr>
        <w:t xml:space="preserve"> Za doručenú je </w:t>
      </w:r>
      <w:r w:rsidR="00B0577B">
        <w:rPr>
          <w:rFonts w:ascii="Arial" w:hAnsi="Arial" w:cs="Arial"/>
          <w:sz w:val="19"/>
          <w:szCs w:val="19"/>
          <w:lang w:val="sk-SK"/>
        </w:rPr>
        <w:t>písomnosť</w:t>
      </w:r>
      <w:r w:rsidR="00B0577B" w:rsidRPr="00B0161E">
        <w:rPr>
          <w:rFonts w:ascii="Arial" w:hAnsi="Arial" w:cs="Arial"/>
          <w:sz w:val="19"/>
          <w:szCs w:val="19"/>
          <w:lang w:val="sk-SK"/>
        </w:rPr>
        <w:t xml:space="preserve">  považovaná</w:t>
      </w:r>
      <w:r w:rsidR="00EA0104">
        <w:rPr>
          <w:rFonts w:ascii="Arial" w:hAnsi="Arial" w:cs="Arial"/>
          <w:sz w:val="19"/>
          <w:szCs w:val="19"/>
          <w:lang w:val="sk-SK"/>
        </w:rPr>
        <w:t xml:space="preserve"> </w:t>
      </w:r>
      <w:r w:rsidR="00B0577B" w:rsidRPr="00B0161E">
        <w:rPr>
          <w:rFonts w:ascii="Arial" w:hAnsi="Arial" w:cs="Arial"/>
          <w:sz w:val="19"/>
          <w:szCs w:val="19"/>
          <w:lang w:val="sk-SK"/>
        </w:rPr>
        <w:t xml:space="preserve">aj podľa § 24 a § 25 Zákona č. 71/1967 Zb. </w:t>
      </w:r>
      <w:r w:rsidR="00395FAA">
        <w:rPr>
          <w:rFonts w:ascii="Arial" w:hAnsi="Arial" w:cs="Arial"/>
          <w:sz w:val="19"/>
          <w:szCs w:val="19"/>
          <w:lang w:val="sk-SK"/>
        </w:rPr>
        <w:t>o správnom konaní (správny poriadok) v znení neskorších predpisov</w:t>
      </w:r>
      <w:r w:rsidR="00B0577B" w:rsidRPr="00B0161E">
        <w:rPr>
          <w:rFonts w:ascii="Arial" w:hAnsi="Arial" w:cs="Arial"/>
          <w:sz w:val="19"/>
          <w:szCs w:val="19"/>
          <w:lang w:val="sk-SK"/>
        </w:rPr>
        <w:t xml:space="preserve">, </w:t>
      </w:r>
      <w:r w:rsidR="00395FAA">
        <w:rPr>
          <w:rFonts w:ascii="Arial" w:hAnsi="Arial" w:cs="Arial"/>
          <w:sz w:val="19"/>
          <w:szCs w:val="19"/>
          <w:lang w:val="sk-SK"/>
        </w:rPr>
        <w:t>teda</w:t>
      </w:r>
      <w:r w:rsidR="00B0577B" w:rsidRPr="00B0161E">
        <w:rPr>
          <w:rFonts w:ascii="Arial" w:hAnsi="Arial" w:cs="Arial"/>
          <w:sz w:val="19"/>
          <w:szCs w:val="19"/>
          <w:lang w:val="sk-SK"/>
        </w:rPr>
        <w:t xml:space="preserve"> písomnosť je považovaná za doručenú napríklad aj v prípade, ak adresát písomnosť neprevzal, pričom za deň doručenia písomnosti sa považuje deň, kedy došlo k odopretiu prijatia písomnosti alebo vráteniu písomnosti odosielateľovi.</w:t>
      </w:r>
      <w:r w:rsidR="00B0577B">
        <w:rPr>
          <w:rFonts w:ascii="Arial" w:hAnsi="Arial" w:cs="Arial"/>
          <w:sz w:val="19"/>
          <w:szCs w:val="19"/>
          <w:lang w:val="sk-SK"/>
        </w:rPr>
        <w:t xml:space="preserve"> </w:t>
      </w:r>
      <w:r w:rsidR="00975CC9">
        <w:rPr>
          <w:rFonts w:ascii="Arial" w:hAnsi="Arial" w:cs="Arial"/>
          <w:sz w:val="19"/>
          <w:szCs w:val="19"/>
          <w:lang w:val="sk-SK"/>
        </w:rPr>
        <w:t>U</w:t>
      </w:r>
      <w:r w:rsidR="00B0577B" w:rsidRPr="00B0577B">
        <w:rPr>
          <w:rFonts w:ascii="Arial" w:hAnsi="Arial" w:cs="Arial"/>
          <w:sz w:val="19"/>
          <w:szCs w:val="19"/>
          <w:lang w:val="sk-SK"/>
        </w:rPr>
        <w:t xml:space="preserve">vedený spôsob určenia dátumu doručenia písomnosti </w:t>
      </w:r>
      <w:r w:rsidR="00975CC9">
        <w:rPr>
          <w:rFonts w:ascii="Arial" w:hAnsi="Arial" w:cs="Arial"/>
          <w:sz w:val="19"/>
          <w:szCs w:val="19"/>
          <w:lang w:val="sk-SK"/>
        </w:rPr>
        <w:t xml:space="preserve">sa </w:t>
      </w:r>
      <w:r w:rsidR="00B0577B" w:rsidRPr="00B0577B">
        <w:rPr>
          <w:rFonts w:ascii="Arial" w:hAnsi="Arial" w:cs="Arial"/>
          <w:sz w:val="19"/>
          <w:szCs w:val="19"/>
          <w:lang w:val="sk-SK"/>
        </w:rPr>
        <w:t>vzťahuje napr. na výzvu na doplnenie ŽoNFP, rozhodnutie o ŽoNFP,  prijatie návrhu na uzavretie Zmluvy o poskytnutí NFP</w:t>
      </w:r>
      <w:r w:rsidRPr="00B0577B">
        <w:rPr>
          <w:rFonts w:ascii="Arial" w:hAnsi="Arial" w:cs="Arial"/>
          <w:sz w:val="19"/>
          <w:szCs w:val="19"/>
          <w:lang w:val="sk-SK"/>
        </w:rPr>
        <w:t>;</w:t>
      </w:r>
    </w:p>
    <w:p w14:paraId="25F5F252" w14:textId="77777777" w:rsidR="00BB15B1" w:rsidRPr="0014645C" w:rsidRDefault="00D86ED1" w:rsidP="00062A9E">
      <w:pPr>
        <w:pStyle w:val="Bulletslevel1"/>
        <w:numPr>
          <w:ilvl w:val="0"/>
          <w:numId w:val="27"/>
        </w:numPr>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Dokumentácia</w:t>
      </w:r>
      <w:r w:rsidRPr="0014645C">
        <w:rPr>
          <w:rFonts w:ascii="Arial" w:hAnsi="Arial" w:cs="Arial"/>
          <w:sz w:val="19"/>
          <w:szCs w:val="19"/>
          <w:lang w:val="sk-SK"/>
        </w:rPr>
        <w:t xml:space="preserve"> – akákoľvek informácia alebo súbor informácií zachytené na hmotnom substráte, vrátane elektronických dokumentov vo formáte počítačového súboru týkajúce sa a/alebo súvisiace s</w:t>
      </w:r>
      <w:r w:rsidR="00BE12B6" w:rsidRPr="0014645C">
        <w:rPr>
          <w:rFonts w:ascii="Arial" w:hAnsi="Arial" w:cs="Arial"/>
          <w:sz w:val="19"/>
          <w:szCs w:val="19"/>
          <w:lang w:val="sk-SK"/>
        </w:rPr>
        <w:t> </w:t>
      </w:r>
      <w:r w:rsidRPr="0014645C">
        <w:rPr>
          <w:rFonts w:ascii="Arial" w:hAnsi="Arial" w:cs="Arial"/>
          <w:sz w:val="19"/>
          <w:szCs w:val="19"/>
          <w:lang w:val="sk-SK"/>
        </w:rPr>
        <w:t>Projektom</w:t>
      </w:r>
      <w:r w:rsidR="00BE12B6" w:rsidRPr="0014645C">
        <w:rPr>
          <w:rFonts w:ascii="Arial" w:hAnsi="Arial" w:cs="Arial"/>
          <w:sz w:val="19"/>
          <w:szCs w:val="19"/>
          <w:lang w:val="sk-SK"/>
        </w:rPr>
        <w:t>;</w:t>
      </w:r>
    </w:p>
    <w:p w14:paraId="675DE9CF" w14:textId="77777777" w:rsidR="000F52CA" w:rsidRPr="0014645C" w:rsidRDefault="00BB15B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Dopytovo-orientovaný projekt</w:t>
      </w:r>
      <w:r w:rsidRPr="0014645C">
        <w:rPr>
          <w:rFonts w:ascii="Arial" w:hAnsi="Arial" w:cs="Arial"/>
          <w:sz w:val="19"/>
          <w:szCs w:val="19"/>
          <w:lang w:val="sk-SK"/>
        </w:rPr>
        <w:t xml:space="preserve"> - projekt predkladaný žiadateľom na základe výzvy na predkladanie žiadostí o NFP určenej pre dvoch a viac oprávnených žiadateľov, medzi ktorými prebieha súťaž</w:t>
      </w:r>
      <w:r w:rsidR="00BE12B6" w:rsidRPr="0014645C">
        <w:rPr>
          <w:rFonts w:ascii="Arial" w:hAnsi="Arial" w:cs="Arial"/>
          <w:sz w:val="19"/>
          <w:szCs w:val="19"/>
          <w:lang w:val="sk-SK"/>
        </w:rPr>
        <w:t>;</w:t>
      </w:r>
    </w:p>
    <w:p w14:paraId="18DFA8FB"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Európsky sociálny fond (ďalej </w:t>
      </w:r>
      <w:r w:rsidR="00D50C1B" w:rsidRPr="0014645C">
        <w:rPr>
          <w:rFonts w:ascii="Arial" w:hAnsi="Arial" w:cs="Arial"/>
          <w:b/>
          <w:sz w:val="19"/>
          <w:szCs w:val="19"/>
          <w:lang w:val="sk-SK"/>
        </w:rPr>
        <w:t xml:space="preserve">len </w:t>
      </w:r>
      <w:r w:rsidRPr="0014645C">
        <w:rPr>
          <w:rFonts w:ascii="Arial" w:hAnsi="Arial" w:cs="Arial"/>
          <w:b/>
          <w:sz w:val="19"/>
          <w:szCs w:val="19"/>
          <w:lang w:val="sk-SK"/>
        </w:rPr>
        <w:t>„ESF“)</w:t>
      </w:r>
      <w:r w:rsidRPr="0014645C">
        <w:rPr>
          <w:rFonts w:ascii="Arial" w:hAnsi="Arial" w:cs="Arial"/>
          <w:sz w:val="19"/>
          <w:szCs w:val="19"/>
          <w:lang w:val="sk-SK"/>
        </w:rPr>
        <w:t xml:space="preserve"> - 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BE12B6" w:rsidRPr="0014645C">
        <w:rPr>
          <w:rFonts w:ascii="Arial" w:hAnsi="Arial" w:cs="Arial"/>
          <w:sz w:val="19"/>
          <w:szCs w:val="19"/>
          <w:lang w:val="sk-SK"/>
        </w:rPr>
        <w:t>;</w:t>
      </w:r>
    </w:p>
    <w:p w14:paraId="5762658C"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Európske štrukturálne a investičné fondy (ďalej</w:t>
      </w:r>
      <w:r w:rsidR="00D50C1B" w:rsidRPr="0014645C">
        <w:rPr>
          <w:rFonts w:ascii="Arial" w:hAnsi="Arial" w:cs="Arial"/>
          <w:b/>
          <w:sz w:val="19"/>
          <w:szCs w:val="19"/>
          <w:lang w:val="sk-SK"/>
        </w:rPr>
        <w:t xml:space="preserve"> len</w:t>
      </w:r>
      <w:r w:rsidRPr="0014645C">
        <w:rPr>
          <w:rFonts w:ascii="Arial" w:hAnsi="Arial" w:cs="Arial"/>
          <w:b/>
          <w:sz w:val="19"/>
          <w:szCs w:val="19"/>
          <w:lang w:val="sk-SK"/>
        </w:rPr>
        <w:t xml:space="preserve"> „EŠIF“)</w:t>
      </w:r>
      <w:r w:rsidRPr="0014645C">
        <w:rPr>
          <w:rFonts w:ascii="Arial" w:hAnsi="Arial" w:cs="Arial"/>
          <w:sz w:val="19"/>
          <w:szCs w:val="19"/>
          <w:lang w:val="sk-SK"/>
        </w:rPr>
        <w:t xml:space="preserve"> – </w:t>
      </w:r>
      <w:r w:rsidR="00356F32" w:rsidRPr="0014645C">
        <w:rPr>
          <w:rFonts w:ascii="Arial" w:hAnsi="Arial" w:cs="Arial"/>
          <w:sz w:val="19"/>
          <w:szCs w:val="19"/>
          <w:bdr w:val="none" w:sz="0" w:space="0" w:color="auto" w:frame="1"/>
          <w:lang w:val="sk-SK"/>
        </w:rPr>
        <w:t>spoločné označenie pre</w:t>
      </w:r>
      <w:r w:rsidRPr="0014645C">
        <w:rPr>
          <w:rFonts w:ascii="Arial" w:hAnsi="Arial" w:cs="Arial"/>
          <w:sz w:val="19"/>
          <w:szCs w:val="19"/>
          <w:bdr w:val="none" w:sz="0" w:space="0" w:color="auto" w:frame="1"/>
          <w:lang w:val="sk-SK"/>
        </w:rPr>
        <w:t xml:space="preserve"> Európsky fond regionálneho rozvoja</w:t>
      </w:r>
      <w:r w:rsidRPr="0014645C">
        <w:rPr>
          <w:rStyle w:val="apple-converted-space"/>
          <w:rFonts w:ascii="Arial" w:hAnsi="Arial" w:cs="Arial"/>
          <w:color w:val="074B8C"/>
          <w:sz w:val="19"/>
          <w:szCs w:val="19"/>
          <w:bdr w:val="none" w:sz="0" w:space="0" w:color="auto" w:frame="1"/>
          <w:lang w:val="sk-SK"/>
        </w:rPr>
        <w:t xml:space="preserve"> </w:t>
      </w:r>
      <w:r w:rsidRPr="0014645C">
        <w:rPr>
          <w:rFonts w:ascii="Arial" w:hAnsi="Arial" w:cs="Arial"/>
          <w:sz w:val="19"/>
          <w:szCs w:val="19"/>
          <w:lang w:val="sk-SK"/>
        </w:rPr>
        <w:t xml:space="preserve">(EFRR), </w:t>
      </w:r>
      <w:r w:rsidRPr="0014645C">
        <w:rPr>
          <w:rFonts w:ascii="Arial" w:hAnsi="Arial" w:cs="Arial"/>
          <w:sz w:val="19"/>
          <w:szCs w:val="19"/>
          <w:bdr w:val="none" w:sz="0" w:space="0" w:color="auto" w:frame="1"/>
          <w:lang w:val="sk-SK"/>
        </w:rPr>
        <w:t>Európsky sociálny fond</w:t>
      </w:r>
      <w:r w:rsidRPr="0014645C">
        <w:rPr>
          <w:rStyle w:val="apple-converted-space"/>
          <w:rFonts w:ascii="Arial" w:hAnsi="Arial" w:cs="Arial"/>
          <w:color w:val="074B8C"/>
          <w:sz w:val="19"/>
          <w:szCs w:val="19"/>
          <w:bdr w:val="none" w:sz="0" w:space="0" w:color="auto" w:frame="1"/>
          <w:lang w:val="sk-SK"/>
        </w:rPr>
        <w:t xml:space="preserve"> </w:t>
      </w:r>
      <w:r w:rsidRPr="0014645C">
        <w:rPr>
          <w:rFonts w:ascii="Arial" w:hAnsi="Arial" w:cs="Arial"/>
          <w:sz w:val="19"/>
          <w:szCs w:val="19"/>
          <w:lang w:val="sk-SK"/>
        </w:rPr>
        <w:t xml:space="preserve">(ESF), </w:t>
      </w:r>
      <w:r w:rsidRPr="0014645C">
        <w:rPr>
          <w:rFonts w:ascii="Arial" w:hAnsi="Arial" w:cs="Arial"/>
          <w:sz w:val="19"/>
          <w:szCs w:val="19"/>
          <w:bdr w:val="none" w:sz="0" w:space="0" w:color="auto" w:frame="1"/>
          <w:lang w:val="sk-SK"/>
        </w:rPr>
        <w:t>Kohézny fond</w:t>
      </w:r>
      <w:r w:rsidRPr="0014645C">
        <w:rPr>
          <w:rStyle w:val="apple-converted-space"/>
          <w:rFonts w:ascii="Arial" w:hAnsi="Arial" w:cs="Arial"/>
          <w:color w:val="074B8C"/>
          <w:sz w:val="19"/>
          <w:szCs w:val="19"/>
          <w:bdr w:val="none" w:sz="0" w:space="0" w:color="auto" w:frame="1"/>
          <w:lang w:val="sk-SK"/>
        </w:rPr>
        <w:t> </w:t>
      </w:r>
      <w:r w:rsidRPr="0014645C">
        <w:rPr>
          <w:rFonts w:ascii="Arial" w:hAnsi="Arial" w:cs="Arial"/>
          <w:sz w:val="19"/>
          <w:szCs w:val="19"/>
          <w:lang w:val="sk-SK"/>
        </w:rPr>
        <w:t xml:space="preserve">(KF), </w:t>
      </w:r>
      <w:r w:rsidRPr="0014645C">
        <w:rPr>
          <w:rFonts w:ascii="Arial" w:hAnsi="Arial" w:cs="Arial"/>
          <w:sz w:val="19"/>
          <w:szCs w:val="19"/>
          <w:bdr w:val="none" w:sz="0" w:space="0" w:color="auto" w:frame="1"/>
          <w:lang w:val="sk-SK"/>
        </w:rPr>
        <w:t>Európsky poľnohospodársky fond pre rozvoj vidieka</w:t>
      </w:r>
      <w:r w:rsidRPr="0014645C">
        <w:rPr>
          <w:rStyle w:val="apple-converted-space"/>
          <w:rFonts w:ascii="Arial" w:hAnsi="Arial" w:cs="Arial"/>
          <w:sz w:val="19"/>
          <w:szCs w:val="19"/>
          <w:lang w:val="sk-SK"/>
        </w:rPr>
        <w:t> </w:t>
      </w:r>
      <w:r w:rsidRPr="0014645C">
        <w:rPr>
          <w:rFonts w:ascii="Arial" w:hAnsi="Arial" w:cs="Arial"/>
          <w:sz w:val="19"/>
          <w:szCs w:val="19"/>
          <w:lang w:val="sk-SK"/>
        </w:rPr>
        <w:t xml:space="preserve">(EPFRV), </w:t>
      </w:r>
      <w:r w:rsidRPr="0014645C">
        <w:rPr>
          <w:rFonts w:ascii="Arial" w:hAnsi="Arial" w:cs="Arial"/>
          <w:sz w:val="19"/>
          <w:szCs w:val="19"/>
          <w:bdr w:val="none" w:sz="0" w:space="0" w:color="auto" w:frame="1"/>
          <w:lang w:val="sk-SK"/>
        </w:rPr>
        <w:t>Európsky námorný a rybársky fond</w:t>
      </w:r>
      <w:r w:rsidRPr="0014645C">
        <w:rPr>
          <w:rStyle w:val="apple-converted-space"/>
          <w:rFonts w:ascii="Arial" w:hAnsi="Arial" w:cs="Arial"/>
          <w:sz w:val="19"/>
          <w:szCs w:val="19"/>
          <w:lang w:val="sk-SK"/>
        </w:rPr>
        <w:t> </w:t>
      </w:r>
      <w:r w:rsidRPr="0014645C">
        <w:rPr>
          <w:rFonts w:ascii="Arial" w:hAnsi="Arial" w:cs="Arial"/>
          <w:sz w:val="19"/>
          <w:szCs w:val="19"/>
          <w:lang w:val="sk-SK"/>
        </w:rPr>
        <w:t>(ENRF);</w:t>
      </w:r>
    </w:p>
    <w:p w14:paraId="74DE86D2"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Efektívnosť (efficiency)</w:t>
      </w:r>
      <w:r w:rsidRPr="0014645C">
        <w:rPr>
          <w:rFonts w:ascii="Arial" w:hAnsi="Arial" w:cs="Arial"/>
          <w:sz w:val="19"/>
          <w:szCs w:val="19"/>
          <w:lang w:val="sk-SK"/>
        </w:rPr>
        <w:t xml:space="preserve"> –</w:t>
      </w:r>
      <w:r w:rsidR="00972D96" w:rsidRPr="0014645C">
        <w:rPr>
          <w:rFonts w:ascii="Arial" w:hAnsi="Arial" w:cs="Arial"/>
          <w:sz w:val="19"/>
          <w:szCs w:val="19"/>
          <w:lang w:val="sk-SK"/>
        </w:rPr>
        <w:t xml:space="preserve"> najvýhodnejší vzájomný pomer medzi použitými verejnými financiami a dosiahnutými výsledkami.</w:t>
      </w:r>
      <w:r w:rsidR="00D83B3B" w:rsidRPr="0014645C">
        <w:rPr>
          <w:rFonts w:ascii="Arial" w:hAnsi="Arial" w:cs="Arial"/>
          <w:sz w:val="19"/>
          <w:szCs w:val="19"/>
          <w:lang w:val="sk-SK"/>
        </w:rPr>
        <w:t xml:space="preserve"> Na úrovni projektu sa efektívnosťou rozumie maximálne dosahovanie cieľov vo vzťahu k poskytnutým finančným prostriedkom</w:t>
      </w:r>
      <w:r w:rsidR="005207C7" w:rsidRPr="0014645C">
        <w:rPr>
          <w:rFonts w:ascii="Arial" w:hAnsi="Arial" w:cs="Arial"/>
          <w:sz w:val="19"/>
          <w:szCs w:val="19"/>
          <w:lang w:val="sk-SK"/>
        </w:rPr>
        <w:t xml:space="preserve">; </w:t>
      </w:r>
      <w:r w:rsidRPr="0014645C">
        <w:rPr>
          <w:rFonts w:ascii="Arial" w:hAnsi="Arial" w:cs="Arial"/>
          <w:sz w:val="19"/>
          <w:szCs w:val="19"/>
          <w:lang w:val="sk-SK"/>
        </w:rPr>
        <w:t xml:space="preserve"> </w:t>
      </w:r>
    </w:p>
    <w:p w14:paraId="17E713C3" w14:textId="77777777" w:rsidR="00FF5CA0"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Finančná analýza projektu</w:t>
      </w:r>
      <w:r w:rsidRPr="0014645C">
        <w:rPr>
          <w:rFonts w:ascii="Arial" w:hAnsi="Arial" w:cs="Arial"/>
          <w:sz w:val="19"/>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16EDE1DB"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Hodnotenie </w:t>
      </w:r>
      <w:r w:rsidRPr="0014645C">
        <w:rPr>
          <w:rFonts w:ascii="Arial" w:hAnsi="Arial" w:cs="Arial"/>
          <w:sz w:val="19"/>
          <w:szCs w:val="19"/>
          <w:lang w:val="sk-SK"/>
        </w:rPr>
        <w:t>–</w:t>
      </w:r>
      <w:r w:rsidRPr="0014645C">
        <w:rPr>
          <w:rFonts w:ascii="Arial" w:hAnsi="Arial" w:cs="Arial"/>
          <w:b/>
          <w:sz w:val="19"/>
          <w:szCs w:val="19"/>
          <w:lang w:val="sk-SK"/>
        </w:rPr>
        <w:t xml:space="preserve"> </w:t>
      </w:r>
      <w:r w:rsidR="00FE2FED" w:rsidRPr="0014645C">
        <w:rPr>
          <w:rFonts w:ascii="Arial" w:hAnsi="Arial" w:cs="Arial"/>
          <w:sz w:val="19"/>
          <w:szCs w:val="19"/>
          <w:lang w:val="sk-SK"/>
        </w:rPr>
        <w:t>h</w:t>
      </w:r>
      <w:r w:rsidRPr="0014645C">
        <w:rPr>
          <w:rFonts w:ascii="Arial" w:hAnsi="Arial" w:cs="Arial"/>
          <w:sz w:val="19"/>
          <w:szCs w:val="19"/>
          <w:lang w:val="sk-SK"/>
        </w:rPr>
        <w:t>odnotenie je kvalitatívnym nástrojom riadenia a prostriedkom prispievajúcim k zvýšeniu kvality, efektívnosti a účinnosti implementácie EŠIF a naplnenie ich cieľov, tým zároveň aj k posilneniu kohéznej politiky, spoločnej poľnohospodárskej politiky a integrovanej námornej politiky EÚ;</w:t>
      </w:r>
    </w:p>
    <w:p w14:paraId="3EFE4302"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Hospodárnosť</w:t>
      </w:r>
      <w:r w:rsidRPr="0014645C">
        <w:rPr>
          <w:rFonts w:ascii="Arial" w:hAnsi="Arial" w:cs="Arial"/>
          <w:sz w:val="19"/>
          <w:szCs w:val="19"/>
          <w:lang w:val="sk-SK"/>
        </w:rPr>
        <w:t xml:space="preserve"> – </w:t>
      </w:r>
      <w:r w:rsidR="00972D96" w:rsidRPr="0014645C">
        <w:rPr>
          <w:rFonts w:ascii="Arial" w:eastAsia="Times New Roman" w:hAnsi="Arial" w:cs="Arial"/>
          <w:color w:val="auto"/>
          <w:sz w:val="19"/>
          <w:szCs w:val="19"/>
          <w:lang w:val="sk-SK"/>
        </w:rPr>
        <w:t>vynaloženie verejných financií na vykonanie činnosti alebo obstaranie tovarov, prác a služieb v správnom čase, vo vhodnom množstve a kvalite za najlepšiu cenu.</w:t>
      </w:r>
      <w:r w:rsidRPr="0014645C">
        <w:rPr>
          <w:rFonts w:ascii="Arial" w:hAnsi="Arial" w:cs="Arial"/>
          <w:sz w:val="19"/>
          <w:szCs w:val="19"/>
          <w:lang w:val="sk-SK"/>
        </w:rPr>
        <w:t xml:space="preserve"> </w:t>
      </w:r>
      <w:r w:rsidR="00D83B3B" w:rsidRPr="0014645C">
        <w:rPr>
          <w:rFonts w:ascii="Arial" w:hAnsi="Arial" w:cs="Arial"/>
          <w:sz w:val="19"/>
          <w:szCs w:val="19"/>
          <w:lang w:val="sk-SK"/>
        </w:rPr>
        <w:t>Na úrovni projektu sa hospodárnosťou rozumie minimalizácia výdavkov nevyhnutných na realizáciu projektu pri rešpektovaní cieľov projektu pri zachovaní vyššie uvedených podmienok</w:t>
      </w:r>
      <w:r w:rsidR="005207C7" w:rsidRPr="0014645C">
        <w:rPr>
          <w:rFonts w:ascii="Arial" w:hAnsi="Arial" w:cs="Arial"/>
          <w:sz w:val="19"/>
          <w:szCs w:val="19"/>
          <w:lang w:val="sk-SK"/>
        </w:rPr>
        <w:t>;</w:t>
      </w:r>
      <w:r w:rsidR="00D83B3B" w:rsidRPr="0014645C">
        <w:rPr>
          <w:rFonts w:ascii="Arial" w:hAnsi="Arial" w:cs="Arial"/>
          <w:sz w:val="19"/>
          <w:szCs w:val="19"/>
          <w:lang w:val="sk-SK"/>
        </w:rPr>
        <w:t xml:space="preserve"> </w:t>
      </w:r>
    </w:p>
    <w:p w14:paraId="3B5D8343"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Harmonogram realizácie aktivít projektu</w:t>
      </w:r>
      <w:r w:rsidRPr="0014645C">
        <w:rPr>
          <w:rFonts w:ascii="Arial" w:hAnsi="Arial" w:cs="Arial"/>
          <w:sz w:val="19"/>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0D816B86" w14:textId="77777777" w:rsidR="00D86ED1" w:rsidRPr="0014645C" w:rsidRDefault="00D86ED1" w:rsidP="004939E4">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Individuálny projekt</w:t>
      </w:r>
      <w:r w:rsidRPr="0014645C">
        <w:rPr>
          <w:rFonts w:ascii="Arial" w:hAnsi="Arial" w:cs="Arial"/>
          <w:sz w:val="19"/>
          <w:szCs w:val="19"/>
          <w:lang w:val="sk-SK"/>
        </w:rPr>
        <w:t xml:space="preserve"> – ide o projekty technickej pomoci (TP) alebo národné projekty. Sú to projekty, kde pri ich výbere neprebieha súťaž a ktoré realizujú vopred riadiacim orgánom určené subjekty na základe jedinečného postavenia a funkcie týchto subjektov; </w:t>
      </w:r>
    </w:p>
    <w:p w14:paraId="3906A06A" w14:textId="77777777" w:rsidR="00C72E4A" w:rsidRPr="0014645C" w:rsidRDefault="00C72E4A" w:rsidP="004939E4">
      <w:pPr>
        <w:pStyle w:val="Bulletslevel1"/>
        <w:ind w:left="709" w:hanging="709"/>
        <w:jc w:val="both"/>
        <w:rPr>
          <w:rFonts w:ascii="Arial" w:hAnsi="Arial" w:cs="Arial"/>
          <w:sz w:val="19"/>
          <w:szCs w:val="19"/>
          <w:lang w:val="sk-SK"/>
        </w:rPr>
      </w:pPr>
      <w:r w:rsidRPr="0014645C">
        <w:rPr>
          <w:rFonts w:ascii="Arial" w:hAnsi="Arial" w:cs="Arial"/>
          <w:b/>
          <w:sz w:val="19"/>
          <w:szCs w:val="19"/>
          <w:lang w:val="sk-SK"/>
        </w:rPr>
        <w:t>Iné údaje</w:t>
      </w:r>
      <w:r w:rsidRPr="0014645C">
        <w:rPr>
          <w:rFonts w:ascii="Arial" w:hAnsi="Arial" w:cs="Arial"/>
          <w:sz w:val="19"/>
          <w:szCs w:val="19"/>
          <w:lang w:val="sk-SK"/>
        </w:rPr>
        <w:t xml:space="preserve"> - ďalšie údaje, resp. parametre (iné ako </w:t>
      </w:r>
      <w:r w:rsidR="0089458D" w:rsidRPr="0014645C">
        <w:rPr>
          <w:rFonts w:ascii="Arial" w:hAnsi="Arial" w:cs="Arial"/>
          <w:sz w:val="19"/>
          <w:szCs w:val="19"/>
          <w:lang w:val="sk-SK"/>
        </w:rPr>
        <w:t>merateľné ukazovatele</w:t>
      </w:r>
      <w:r w:rsidR="00C15DC8" w:rsidRPr="0014645C">
        <w:rPr>
          <w:rFonts w:ascii="Arial" w:hAnsi="Arial" w:cs="Arial"/>
          <w:sz w:val="19"/>
          <w:szCs w:val="19"/>
          <w:lang w:val="sk-SK"/>
        </w:rPr>
        <w:t xml:space="preserve"> projektu</w:t>
      </w:r>
      <w:r w:rsidRPr="0014645C">
        <w:rPr>
          <w:rFonts w:ascii="Arial" w:hAnsi="Arial" w:cs="Arial"/>
          <w:sz w:val="19"/>
          <w:szCs w:val="19"/>
          <w:lang w:val="sk-SK"/>
        </w:rPr>
        <w:t xml:space="preserve">) monitorované na úrovni podporených projektov a zaradené do </w:t>
      </w:r>
      <w:r w:rsidR="00C15DC8" w:rsidRPr="0014645C">
        <w:rPr>
          <w:rFonts w:ascii="Arial" w:hAnsi="Arial" w:cs="Arial"/>
          <w:sz w:val="19"/>
          <w:szCs w:val="19"/>
          <w:lang w:val="sk-SK"/>
        </w:rPr>
        <w:t>číselníka merateľných ukazovateľov</w:t>
      </w:r>
      <w:r w:rsidRPr="0014645C">
        <w:rPr>
          <w:rFonts w:ascii="Arial" w:hAnsi="Arial" w:cs="Arial"/>
          <w:sz w:val="19"/>
          <w:szCs w:val="19"/>
          <w:lang w:val="sk-SK"/>
        </w:rPr>
        <w:t xml:space="preserve"> správcom </w:t>
      </w:r>
      <w:r w:rsidR="00C15DC8" w:rsidRPr="0014645C">
        <w:rPr>
          <w:rFonts w:ascii="Arial" w:hAnsi="Arial" w:cs="Arial"/>
          <w:sz w:val="19"/>
          <w:szCs w:val="19"/>
          <w:lang w:val="sk-SK"/>
        </w:rPr>
        <w:t>číselníka</w:t>
      </w:r>
      <w:r w:rsidRPr="0014645C">
        <w:rPr>
          <w:rFonts w:ascii="Arial" w:hAnsi="Arial" w:cs="Arial"/>
          <w:sz w:val="19"/>
          <w:szCs w:val="19"/>
          <w:lang w:val="sk-SK"/>
        </w:rPr>
        <w:t xml:space="preserve"> na základe návrhu RO alebo z vlastného podnetu CKO, a to v prípade, ak pre potreby monitorovania na úrovni OP potrebuje RO</w:t>
      </w:r>
      <w:r w:rsidR="00581775" w:rsidRPr="0014645C">
        <w:rPr>
          <w:rFonts w:ascii="Arial" w:hAnsi="Arial" w:cs="Arial"/>
          <w:sz w:val="19"/>
          <w:szCs w:val="19"/>
          <w:lang w:val="sk-SK"/>
        </w:rPr>
        <w:t xml:space="preserve"> alebo </w:t>
      </w:r>
      <w:r w:rsidR="00C15DC8" w:rsidRPr="0014645C">
        <w:rPr>
          <w:rFonts w:ascii="Arial" w:hAnsi="Arial" w:cs="Arial"/>
          <w:sz w:val="19"/>
          <w:szCs w:val="19"/>
          <w:lang w:val="sk-SK"/>
        </w:rPr>
        <w:t>gestor HP</w:t>
      </w:r>
      <w:r w:rsidRPr="0014645C">
        <w:rPr>
          <w:rFonts w:ascii="Arial" w:hAnsi="Arial" w:cs="Arial"/>
          <w:sz w:val="19"/>
          <w:szCs w:val="19"/>
          <w:lang w:val="sk-SK"/>
        </w:rPr>
        <w:t xml:space="preserve"> štatistické údaje z jednotlivých projektov. Zo strany prijímateľa nie je potrebné vopred stanovovať ich cieľovú hodnotu, resp. táto hodnota nebude pre prijímateľa záväzná</w:t>
      </w:r>
      <w:r w:rsidR="0063170C" w:rsidRPr="0063170C">
        <w:rPr>
          <w:rFonts w:ascii="Times New Roman" w:eastAsiaTheme="minorHAnsi" w:hAnsi="Times New Roman" w:cs="Times New Roman"/>
          <w:sz w:val="23"/>
          <w:szCs w:val="23"/>
          <w:lang w:val="sk-SK"/>
        </w:rPr>
        <w:t xml:space="preserve"> </w:t>
      </w:r>
      <w:r w:rsidR="0063170C" w:rsidRPr="0063170C">
        <w:rPr>
          <w:rFonts w:ascii="Arial" w:hAnsi="Arial" w:cs="Arial"/>
          <w:sz w:val="19"/>
          <w:szCs w:val="19"/>
          <w:lang w:val="sk-SK"/>
        </w:rPr>
        <w:t xml:space="preserve">avšak sledovanie vybraných iných údajov </w:t>
      </w:r>
      <w:r w:rsidR="0063170C">
        <w:rPr>
          <w:rFonts w:ascii="Arial" w:hAnsi="Arial" w:cs="Arial"/>
          <w:sz w:val="19"/>
          <w:szCs w:val="19"/>
          <w:lang w:val="sk-SK"/>
        </w:rPr>
        <w:t xml:space="preserve">a ich poskytovanie v rámci monitorovania projektu </w:t>
      </w:r>
      <w:r w:rsidR="0063170C" w:rsidRPr="0063170C">
        <w:rPr>
          <w:rFonts w:ascii="Arial" w:hAnsi="Arial" w:cs="Arial"/>
          <w:sz w:val="19"/>
          <w:szCs w:val="19"/>
          <w:lang w:val="sk-SK"/>
        </w:rPr>
        <w:t>je prijímateľa</w:t>
      </w:r>
      <w:r w:rsidR="0063170C">
        <w:rPr>
          <w:rFonts w:ascii="Arial" w:hAnsi="Arial" w:cs="Arial"/>
          <w:sz w:val="19"/>
          <w:szCs w:val="19"/>
          <w:lang w:val="sk-SK"/>
        </w:rPr>
        <w:t xml:space="preserve"> záväzné. </w:t>
      </w:r>
    </w:p>
    <w:p w14:paraId="4E44C6D8"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IT monitorovací systém 2014+ (ďalej </w:t>
      </w:r>
      <w:r w:rsidR="00D50C1B" w:rsidRPr="0014645C">
        <w:rPr>
          <w:rFonts w:ascii="Arial" w:hAnsi="Arial" w:cs="Arial"/>
          <w:b/>
          <w:sz w:val="19"/>
          <w:szCs w:val="19"/>
          <w:lang w:val="sk-SK"/>
        </w:rPr>
        <w:t xml:space="preserve">len </w:t>
      </w:r>
      <w:r w:rsidRPr="0014645C">
        <w:rPr>
          <w:rFonts w:ascii="Arial" w:hAnsi="Arial" w:cs="Arial"/>
          <w:b/>
          <w:sz w:val="19"/>
          <w:szCs w:val="19"/>
          <w:lang w:val="sk-SK"/>
        </w:rPr>
        <w:t>„ITMS2014+“)</w:t>
      </w:r>
      <w:r w:rsidRPr="0014645C">
        <w:rPr>
          <w:rFonts w:ascii="Arial" w:hAnsi="Arial" w:cs="Arial"/>
          <w:sz w:val="19"/>
          <w:szCs w:val="19"/>
          <w:lang w:val="sk-SK"/>
        </w:rPr>
        <w:t xml:space="preserve"> – pre programové obdobie 2014 – 2020 predstavuje centrálny IS, ktorý slúži na evidenciu, následné spracovávanie, export, výmenu dát, údajov a dokumentov medzi žiadateľom/prijímateľom, </w:t>
      </w:r>
      <w:r w:rsidR="002D4BAB" w:rsidRPr="0014645C">
        <w:rPr>
          <w:rFonts w:ascii="Arial" w:hAnsi="Arial" w:cs="Arial"/>
          <w:sz w:val="19"/>
          <w:szCs w:val="19"/>
          <w:lang w:val="sk-SK"/>
        </w:rPr>
        <w:t>RO</w:t>
      </w:r>
      <w:r w:rsidRPr="0014645C">
        <w:rPr>
          <w:rFonts w:ascii="Arial" w:hAnsi="Arial" w:cs="Arial"/>
          <w:sz w:val="19"/>
          <w:szCs w:val="19"/>
          <w:lang w:val="sk-SK"/>
        </w:rPr>
        <w:t xml:space="preserve"> a ďalšími orgánmi zapojenými do implementácie EŠIF. ITMS2014+ je tvorený verejnou (public) a neverejnou (private) časťou. Obe časti pracujú nad jednou spoločnou databázou. Subjekt zodpovedný za prevádzku ITMS2014+ je DataCentrum (ďalej aj „prevádzkovateľ ITMS2014+“);</w:t>
      </w:r>
    </w:p>
    <w:p w14:paraId="3F8D191F" w14:textId="77777777" w:rsidR="00D86ED1" w:rsidRPr="0014645C" w:rsidRDefault="00D86ED1" w:rsidP="00A042C8">
      <w:pPr>
        <w:pStyle w:val="Bulletslevel1"/>
        <w:spacing w:after="120" w:line="288" w:lineRule="auto"/>
        <w:ind w:left="709" w:hanging="283"/>
        <w:jc w:val="both"/>
        <w:rPr>
          <w:rFonts w:ascii="Arial" w:hAnsi="Arial" w:cs="Arial"/>
          <w:sz w:val="19"/>
          <w:szCs w:val="19"/>
          <w:lang w:val="sk-SK"/>
        </w:rPr>
      </w:pPr>
      <w:r w:rsidRPr="0014645C">
        <w:rPr>
          <w:rFonts w:ascii="Arial" w:hAnsi="Arial" w:cs="Arial"/>
          <w:b/>
          <w:sz w:val="19"/>
          <w:szCs w:val="19"/>
          <w:lang w:val="sk-SK"/>
        </w:rPr>
        <w:t>Kód (ITMS</w:t>
      </w:r>
      <w:r w:rsidR="00FE2FED" w:rsidRPr="0014645C">
        <w:rPr>
          <w:rFonts w:ascii="Arial" w:hAnsi="Arial" w:cs="Arial"/>
          <w:b/>
          <w:sz w:val="19"/>
          <w:szCs w:val="19"/>
          <w:lang w:val="sk-SK"/>
        </w:rPr>
        <w:t>2014+</w:t>
      </w:r>
      <w:r w:rsidRPr="0014645C">
        <w:rPr>
          <w:rFonts w:ascii="Arial" w:hAnsi="Arial" w:cs="Arial"/>
          <w:b/>
          <w:sz w:val="19"/>
          <w:szCs w:val="19"/>
          <w:lang w:val="sk-SK"/>
        </w:rPr>
        <w:t>) projektu</w:t>
      </w:r>
      <w:r w:rsidRPr="0014645C">
        <w:rPr>
          <w:rFonts w:ascii="Arial" w:hAnsi="Arial" w:cs="Arial"/>
          <w:sz w:val="19"/>
          <w:szCs w:val="19"/>
          <w:lang w:val="sk-SK"/>
        </w:rPr>
        <w:t xml:space="preserve"> – 11 miestny kód projektu, ktorý je ITMS</w:t>
      </w:r>
      <w:r w:rsidR="00FE2FED" w:rsidRPr="0014645C">
        <w:rPr>
          <w:rFonts w:ascii="Arial" w:hAnsi="Arial" w:cs="Arial"/>
          <w:sz w:val="19"/>
          <w:szCs w:val="19"/>
          <w:lang w:val="sk-SK"/>
        </w:rPr>
        <w:t>2014+</w:t>
      </w:r>
      <w:r w:rsidRPr="0014645C">
        <w:rPr>
          <w:rFonts w:ascii="Arial" w:hAnsi="Arial" w:cs="Arial"/>
          <w:sz w:val="19"/>
          <w:szCs w:val="19"/>
          <w:lang w:val="sk-SK"/>
        </w:rPr>
        <w:t xml:space="preserve"> generovaný pri vytvorení projektu zo žiadosti o NFP alebo pri vytvorení projektu ako následníka pôvodného projektu v evidencii ITMS</w:t>
      </w:r>
      <w:r w:rsidR="00FE2FED" w:rsidRPr="0014645C">
        <w:rPr>
          <w:rFonts w:ascii="Arial" w:hAnsi="Arial" w:cs="Arial"/>
          <w:sz w:val="19"/>
          <w:szCs w:val="19"/>
          <w:lang w:val="sk-SK"/>
        </w:rPr>
        <w:t>2014+</w:t>
      </w:r>
      <w:r w:rsidRPr="0014645C">
        <w:rPr>
          <w:rFonts w:ascii="Arial" w:hAnsi="Arial" w:cs="Arial"/>
          <w:sz w:val="19"/>
          <w:szCs w:val="19"/>
          <w:lang w:val="sk-SK"/>
        </w:rPr>
        <w:t xml:space="preserve"> pre projekty. Projekt je možné v</w:t>
      </w:r>
      <w:r w:rsidR="00FE2FED" w:rsidRPr="0014645C">
        <w:rPr>
          <w:rFonts w:ascii="Arial" w:hAnsi="Arial" w:cs="Arial"/>
          <w:sz w:val="19"/>
          <w:szCs w:val="19"/>
          <w:lang w:val="sk-SK"/>
        </w:rPr>
        <w:t> </w:t>
      </w:r>
      <w:r w:rsidRPr="0014645C">
        <w:rPr>
          <w:rFonts w:ascii="Arial" w:hAnsi="Arial" w:cs="Arial"/>
          <w:sz w:val="19"/>
          <w:szCs w:val="19"/>
          <w:lang w:val="sk-SK"/>
        </w:rPr>
        <w:t>ITMS</w:t>
      </w:r>
      <w:r w:rsidR="00FE2FED" w:rsidRPr="0014645C">
        <w:rPr>
          <w:rFonts w:ascii="Arial" w:hAnsi="Arial" w:cs="Arial"/>
          <w:sz w:val="19"/>
          <w:szCs w:val="19"/>
          <w:lang w:val="sk-SK"/>
        </w:rPr>
        <w:t>2014+</w:t>
      </w:r>
      <w:r w:rsidRPr="0014645C">
        <w:rPr>
          <w:rFonts w:ascii="Arial" w:hAnsi="Arial" w:cs="Arial"/>
          <w:sz w:val="19"/>
          <w:szCs w:val="19"/>
          <w:lang w:val="sk-SK"/>
        </w:rPr>
        <w:t xml:space="preserve"> vytvoriť po zaevidovaní Zmluvy o poskytnutí NFP v</w:t>
      </w:r>
      <w:r w:rsidR="00FE2FED" w:rsidRPr="0014645C">
        <w:rPr>
          <w:rFonts w:ascii="Arial" w:hAnsi="Arial" w:cs="Arial"/>
          <w:sz w:val="19"/>
          <w:szCs w:val="19"/>
          <w:lang w:val="sk-SK"/>
        </w:rPr>
        <w:t> </w:t>
      </w:r>
      <w:r w:rsidRPr="0014645C">
        <w:rPr>
          <w:rFonts w:ascii="Arial" w:hAnsi="Arial" w:cs="Arial"/>
          <w:sz w:val="19"/>
          <w:szCs w:val="19"/>
          <w:lang w:val="sk-SK"/>
        </w:rPr>
        <w:t>ITMS</w:t>
      </w:r>
      <w:r w:rsidR="00FE2FED" w:rsidRPr="0014645C">
        <w:rPr>
          <w:rFonts w:ascii="Arial" w:hAnsi="Arial" w:cs="Arial"/>
          <w:sz w:val="19"/>
          <w:szCs w:val="19"/>
          <w:lang w:val="sk-SK"/>
        </w:rPr>
        <w:t>2014+</w:t>
      </w:r>
      <w:r w:rsidRPr="0014645C">
        <w:rPr>
          <w:rFonts w:ascii="Arial" w:hAnsi="Arial" w:cs="Arial"/>
          <w:sz w:val="19"/>
          <w:szCs w:val="19"/>
          <w:lang w:val="sk-SK"/>
        </w:rPr>
        <w:t>;</w:t>
      </w:r>
    </w:p>
    <w:p w14:paraId="23098D22"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Krížové financovanie</w:t>
      </w:r>
      <w:r w:rsidRPr="0014645C">
        <w:rPr>
          <w:rFonts w:ascii="Arial" w:hAnsi="Arial" w:cs="Arial"/>
          <w:sz w:val="19"/>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nevyhnutné vykonávanie projektu a sú s ním priamo spojené;</w:t>
      </w:r>
    </w:p>
    <w:p w14:paraId="40782725" w14:textId="29289D8A" w:rsidR="00D86ED1" w:rsidRPr="0014645C" w:rsidRDefault="00D86ED1" w:rsidP="00A042C8">
      <w:pPr>
        <w:pStyle w:val="Bulletslevel1"/>
        <w:ind w:left="709"/>
        <w:rPr>
          <w:rFonts w:ascii="Arial" w:hAnsi="Arial" w:cs="Arial"/>
          <w:sz w:val="19"/>
          <w:szCs w:val="19"/>
          <w:lang w:val="sk-SK"/>
        </w:rPr>
      </w:pPr>
      <w:r w:rsidRPr="0014645C">
        <w:rPr>
          <w:rFonts w:ascii="Arial" w:hAnsi="Arial" w:cs="Arial"/>
          <w:b/>
          <w:sz w:val="19"/>
          <w:szCs w:val="19"/>
          <w:lang w:val="sk-SK"/>
        </w:rPr>
        <w:t>Lehota</w:t>
      </w:r>
      <w:r w:rsidRPr="0014645C">
        <w:rPr>
          <w:rFonts w:ascii="Arial" w:hAnsi="Arial" w:cs="Arial"/>
          <w:sz w:val="19"/>
          <w:szCs w:val="19"/>
          <w:lang w:val="sk-SK"/>
        </w:rPr>
        <w:t xml:space="preserve"> – </w:t>
      </w:r>
      <w:r w:rsidRPr="0014645C" w:rsidDel="008B1B6C">
        <w:rPr>
          <w:rFonts w:ascii="Arial" w:hAnsi="Arial" w:cs="Arial"/>
          <w:sz w:val="19"/>
          <w:szCs w:val="19"/>
          <w:lang w:val="sk-SK"/>
        </w:rPr>
        <w:t xml:space="preserve">ak nie je v tomto dokumente uvedené inak, za dni sa považujú pracovné dni. </w:t>
      </w:r>
      <w:r w:rsidR="009D06FE" w:rsidRPr="0014645C" w:rsidDel="008B1B6C">
        <w:rPr>
          <w:rFonts w:ascii="Arial" w:hAnsi="Arial" w:cs="Arial"/>
          <w:sz w:val="19"/>
          <w:szCs w:val="19"/>
          <w:lang w:val="sk-SK"/>
        </w:rPr>
        <w:t>Z</w:t>
      </w:r>
      <w:r w:rsidRPr="0014645C" w:rsidDel="008B1B6C">
        <w:rPr>
          <w:rFonts w:ascii="Arial" w:hAnsi="Arial" w:cs="Arial"/>
          <w:sz w:val="19"/>
          <w:szCs w:val="19"/>
          <w:lang w:val="sk-SK"/>
        </w:rPr>
        <w:t xml:space="preserve">a moment, od ktorého začína plynúť lehota, </w:t>
      </w:r>
      <w:r w:rsidR="009D06FE" w:rsidRPr="0014645C" w:rsidDel="008B1B6C">
        <w:rPr>
          <w:rFonts w:ascii="Arial" w:hAnsi="Arial" w:cs="Arial"/>
          <w:sz w:val="19"/>
          <w:szCs w:val="19"/>
          <w:lang w:val="sk-SK"/>
        </w:rPr>
        <w:t xml:space="preserve">sa </w:t>
      </w:r>
      <w:r w:rsidRPr="0014645C" w:rsidDel="008B1B6C">
        <w:rPr>
          <w:rFonts w:ascii="Arial" w:hAnsi="Arial" w:cs="Arial"/>
          <w:sz w:val="19"/>
          <w:szCs w:val="19"/>
          <w:lang w:val="sk-SK"/>
        </w:rPr>
        <w:t>považuje deň doručenia písomnej dokumentácie príslušnému subjektu a od spustenia elektronického predkladania dokumentácie sa za moment, od ktorého začína plynúť lehota, považuje deň prijatia dokumentácie príslušným subjektom v ITMS2014+, ak nie je stanovené inak. Do plynutia lehoty sa nezapočítava deň, keď došlo k skutočnosti určujúcej začiatok lehoty. Lehoty určené podľa týždňov, mesiacov alebo rokov sa končia uplynutím toho dňa, ktorý sa svojím označením zhoduje s dňom, keď došlo k skutočnosti určujúcej začiatok lehoty. Ak taký deň v mesiaci nie je, lehota sa končí posledným dňom mesiaca. Lehota je zachovaná, ak sa posledný deň lehoty podanie podá na príslušný orgán, alebo ak sa podanie odovzdá na poštovú prepravu, ak nie je v tomto dokumente uvedené inak. V prípade, ak je koniec lehoty stanovený na konkrétny deň a ten pripadne na deň pracovného voľna alebo štátneho sviatku, za koniec lehoty sa považuje najbližší pracovný deň, ktorý nasleduje po dni pracovného voľna alebo štátneho sviatku</w:t>
      </w:r>
      <w:r w:rsidR="00BE12B6" w:rsidRPr="0014645C" w:rsidDel="008B1B6C">
        <w:rPr>
          <w:rFonts w:ascii="Arial" w:hAnsi="Arial" w:cs="Arial"/>
          <w:sz w:val="19"/>
          <w:szCs w:val="19"/>
          <w:lang w:val="sk-SK"/>
        </w:rPr>
        <w:t>;</w:t>
      </w:r>
    </w:p>
    <w:p w14:paraId="5C828F7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Majetok</w:t>
      </w:r>
      <w:r w:rsidRPr="0014645C">
        <w:rPr>
          <w:rFonts w:ascii="Arial" w:hAnsi="Arial" w:cs="Arial"/>
          <w:sz w:val="19"/>
          <w:szCs w:val="19"/>
          <w:lang w:val="sk-SK"/>
        </w:rPr>
        <w:t xml:space="preserve"> – majetok definovaný zákonom </w:t>
      </w:r>
      <w:r w:rsidR="0005604C" w:rsidRPr="0014645C">
        <w:rPr>
          <w:rFonts w:ascii="Arial" w:hAnsi="Arial" w:cs="Arial"/>
          <w:sz w:val="19"/>
          <w:szCs w:val="19"/>
          <w:lang w:val="sk-SK"/>
        </w:rPr>
        <w:t xml:space="preserve">č. 431/2002 Z. z. </w:t>
      </w:r>
      <w:r w:rsidRPr="0014645C">
        <w:rPr>
          <w:rFonts w:ascii="Arial" w:hAnsi="Arial" w:cs="Arial"/>
          <w:sz w:val="19"/>
          <w:szCs w:val="19"/>
          <w:lang w:val="sk-SK"/>
        </w:rPr>
        <w:t xml:space="preserve">o účtovníctve </w:t>
      </w:r>
      <w:r w:rsidR="0005604C" w:rsidRPr="0014645C">
        <w:rPr>
          <w:rFonts w:ascii="Arial" w:hAnsi="Arial" w:cs="Arial"/>
          <w:sz w:val="19"/>
          <w:szCs w:val="19"/>
          <w:lang w:val="sk-SK"/>
        </w:rPr>
        <w:t xml:space="preserve">(ďalej len „zákon o účtovníctve) </w:t>
      </w:r>
      <w:r w:rsidRPr="0014645C">
        <w:rPr>
          <w:rFonts w:ascii="Arial" w:hAnsi="Arial" w:cs="Arial"/>
          <w:sz w:val="19"/>
          <w:szCs w:val="19"/>
          <w:lang w:val="sk-SK"/>
        </w:rPr>
        <w:t>a</w:t>
      </w:r>
      <w:r w:rsidR="0005604C" w:rsidRPr="0014645C">
        <w:rPr>
          <w:rFonts w:ascii="Arial" w:hAnsi="Arial" w:cs="Arial"/>
          <w:sz w:val="19"/>
          <w:szCs w:val="19"/>
          <w:lang w:val="sk-SK"/>
        </w:rPr>
        <w:t> </w:t>
      </w:r>
      <w:r w:rsidRPr="0014645C">
        <w:rPr>
          <w:rFonts w:ascii="Arial" w:hAnsi="Arial" w:cs="Arial"/>
          <w:sz w:val="19"/>
          <w:szCs w:val="19"/>
          <w:lang w:val="sk-SK"/>
        </w:rPr>
        <w:t>zákonom</w:t>
      </w:r>
      <w:r w:rsidR="0005604C" w:rsidRPr="0014645C">
        <w:rPr>
          <w:rFonts w:ascii="Arial" w:hAnsi="Arial" w:cs="Arial"/>
          <w:sz w:val="19"/>
          <w:szCs w:val="19"/>
          <w:lang w:val="sk-SK"/>
        </w:rPr>
        <w:t xml:space="preserve"> č. 595/2003 Z. z. </w:t>
      </w:r>
      <w:r w:rsidRPr="0014645C">
        <w:rPr>
          <w:rFonts w:ascii="Arial" w:hAnsi="Arial" w:cs="Arial"/>
          <w:sz w:val="19"/>
          <w:szCs w:val="19"/>
          <w:lang w:val="sk-SK"/>
        </w:rPr>
        <w:t>o dani z</w:t>
      </w:r>
      <w:r w:rsidR="0005604C" w:rsidRPr="0014645C">
        <w:rPr>
          <w:rFonts w:ascii="Arial" w:hAnsi="Arial" w:cs="Arial"/>
          <w:sz w:val="19"/>
          <w:szCs w:val="19"/>
          <w:lang w:val="sk-SK"/>
        </w:rPr>
        <w:t> </w:t>
      </w:r>
      <w:r w:rsidRPr="0014645C">
        <w:rPr>
          <w:rFonts w:ascii="Arial" w:hAnsi="Arial" w:cs="Arial"/>
          <w:sz w:val="19"/>
          <w:szCs w:val="19"/>
          <w:lang w:val="sk-SK"/>
        </w:rPr>
        <w:t>príjmov</w:t>
      </w:r>
      <w:r w:rsidR="0005604C" w:rsidRPr="0014645C">
        <w:rPr>
          <w:rFonts w:ascii="Arial" w:hAnsi="Arial" w:cs="Arial"/>
          <w:sz w:val="19"/>
          <w:szCs w:val="19"/>
          <w:lang w:val="sk-SK"/>
        </w:rPr>
        <w:t xml:space="preserve"> (ďalej len „zákon o dani z príjmov)</w:t>
      </w:r>
      <w:r w:rsidRPr="0014645C">
        <w:rPr>
          <w:rFonts w:ascii="Arial" w:hAnsi="Arial" w:cs="Arial"/>
          <w:sz w:val="19"/>
          <w:szCs w:val="19"/>
          <w:lang w:val="sk-SK"/>
        </w:rPr>
        <w:t>;</w:t>
      </w:r>
    </w:p>
    <w:p w14:paraId="17C64D41"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Merateľný ukazovateľ projektu </w:t>
      </w:r>
      <w:r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záväzná kvantifikácia výstupov a cieľov, ktoré majú byť dosiahnuté </w:t>
      </w:r>
      <w:r w:rsidR="006A00E4" w:rsidRPr="0014645C">
        <w:rPr>
          <w:rFonts w:ascii="Arial" w:hAnsi="Arial" w:cs="Arial"/>
          <w:sz w:val="19"/>
          <w:szCs w:val="19"/>
          <w:lang w:val="sk-SK"/>
        </w:rPr>
        <w:t>r</w:t>
      </w:r>
      <w:r w:rsidRPr="0014645C">
        <w:rPr>
          <w:rFonts w:ascii="Arial" w:hAnsi="Arial" w:cs="Arial"/>
          <w:sz w:val="19"/>
          <w:szCs w:val="19"/>
          <w:lang w:val="sk-SK"/>
        </w:rPr>
        <w:t xml:space="preserve">ealizáciou hlavných aktivít </w:t>
      </w:r>
      <w:r w:rsidR="006A00E4" w:rsidRPr="0014645C">
        <w:rPr>
          <w:rFonts w:ascii="Arial" w:hAnsi="Arial" w:cs="Arial"/>
          <w:sz w:val="19"/>
          <w:szCs w:val="19"/>
          <w:lang w:val="sk-SK"/>
        </w:rPr>
        <w:t>p</w:t>
      </w:r>
      <w:r w:rsidRPr="0014645C">
        <w:rPr>
          <w:rFonts w:ascii="Arial" w:hAnsi="Arial" w:cs="Arial"/>
          <w:sz w:val="19"/>
          <w:szCs w:val="19"/>
          <w:lang w:val="sk-SK"/>
        </w:rPr>
        <w:t xml:space="preserve">rojektu, ich sledovanie na úrovni </w:t>
      </w:r>
      <w:r w:rsidR="006A00E4" w:rsidRPr="0014645C">
        <w:rPr>
          <w:rFonts w:ascii="Arial" w:hAnsi="Arial" w:cs="Arial"/>
          <w:sz w:val="19"/>
          <w:szCs w:val="19"/>
          <w:lang w:val="sk-SK"/>
        </w:rPr>
        <w:t>p</w:t>
      </w:r>
      <w:r w:rsidRPr="0014645C">
        <w:rPr>
          <w:rFonts w:ascii="Arial" w:hAnsi="Arial" w:cs="Arial"/>
          <w:sz w:val="19"/>
          <w:szCs w:val="19"/>
          <w:lang w:val="sk-SK"/>
        </w:rPr>
        <w:t xml:space="preserve">rojektu je dôležité z pohľadu riadenia </w:t>
      </w:r>
      <w:r w:rsidR="006A00E4" w:rsidRPr="0014645C">
        <w:rPr>
          <w:rFonts w:ascii="Arial" w:hAnsi="Arial" w:cs="Arial"/>
          <w:sz w:val="19"/>
          <w:szCs w:val="19"/>
          <w:lang w:val="sk-SK"/>
        </w:rPr>
        <w:t>p</w:t>
      </w:r>
      <w:r w:rsidRPr="0014645C">
        <w:rPr>
          <w:rFonts w:ascii="Arial" w:hAnsi="Arial" w:cs="Arial"/>
          <w:sz w:val="19"/>
          <w:szCs w:val="19"/>
          <w:lang w:val="sk-SK"/>
        </w:rPr>
        <w:t xml:space="preserve">rojektu a sledovania jeho výkonnosti a ktorými sa zabezpečí dosahovanie cieľov na úrovni OP. </w:t>
      </w:r>
      <w:r w:rsidR="002D4BAB" w:rsidRPr="0014645C">
        <w:rPr>
          <w:rFonts w:ascii="Arial" w:hAnsi="Arial" w:cs="Arial"/>
          <w:sz w:val="19"/>
          <w:szCs w:val="19"/>
          <w:lang w:val="sk-SK"/>
        </w:rPr>
        <w:t xml:space="preserve">RO </w:t>
      </w:r>
      <w:r w:rsidRPr="0014645C">
        <w:rPr>
          <w:rFonts w:ascii="Arial" w:hAnsi="Arial" w:cs="Arial"/>
          <w:sz w:val="19"/>
          <w:szCs w:val="19"/>
          <w:lang w:val="sk-SK"/>
        </w:rPr>
        <w:t xml:space="preserve">zahrnie do </w:t>
      </w:r>
      <w:r w:rsidR="002D4BAB" w:rsidRPr="0014645C">
        <w:rPr>
          <w:rFonts w:ascii="Arial" w:hAnsi="Arial" w:cs="Arial"/>
          <w:sz w:val="19"/>
          <w:szCs w:val="19"/>
          <w:lang w:val="sk-SK"/>
        </w:rPr>
        <w:t>vyzvania/v</w:t>
      </w:r>
      <w:r w:rsidRPr="0014645C">
        <w:rPr>
          <w:rFonts w:ascii="Arial" w:hAnsi="Arial" w:cs="Arial"/>
          <w:sz w:val="19"/>
          <w:szCs w:val="19"/>
          <w:lang w:val="sk-SK"/>
        </w:rPr>
        <w:t xml:space="preserve">ýzvy návrh merateľných ukazovateľov, z ktorých </w:t>
      </w:r>
      <w:r w:rsidR="006A00E4" w:rsidRPr="0014645C">
        <w:rPr>
          <w:rFonts w:ascii="Arial" w:hAnsi="Arial" w:cs="Arial"/>
          <w:sz w:val="19"/>
          <w:szCs w:val="19"/>
          <w:lang w:val="sk-SK"/>
        </w:rPr>
        <w:t>p</w:t>
      </w:r>
      <w:r w:rsidRPr="0014645C">
        <w:rPr>
          <w:rFonts w:ascii="Arial" w:hAnsi="Arial" w:cs="Arial"/>
          <w:sz w:val="19"/>
          <w:szCs w:val="19"/>
          <w:lang w:val="sk-SK"/>
        </w:rPr>
        <w:t xml:space="preserve">rijímateľ zahrnie do Žiadosti o NFP všetky alebo niektoré merateľné ukazovatele, za ktorých plnenie a vyhodnotenie následne </w:t>
      </w:r>
      <w:r w:rsidR="006A00E4" w:rsidRPr="0014645C">
        <w:rPr>
          <w:rFonts w:ascii="Arial" w:hAnsi="Arial" w:cs="Arial"/>
          <w:sz w:val="19"/>
          <w:szCs w:val="19"/>
          <w:lang w:val="sk-SK"/>
        </w:rPr>
        <w:t>p</w:t>
      </w:r>
      <w:r w:rsidRPr="0014645C">
        <w:rPr>
          <w:rFonts w:ascii="Arial" w:hAnsi="Arial" w:cs="Arial"/>
          <w:sz w:val="19"/>
          <w:szCs w:val="19"/>
          <w:lang w:val="sk-SK"/>
        </w:rPr>
        <w:t xml:space="preserve">rijímateľ zodpovedá v rámci </w:t>
      </w:r>
      <w:r w:rsidR="006A00E4" w:rsidRPr="0014645C">
        <w:rPr>
          <w:rFonts w:ascii="Arial" w:hAnsi="Arial" w:cs="Arial"/>
          <w:sz w:val="19"/>
          <w:szCs w:val="19"/>
          <w:lang w:val="sk-SK"/>
        </w:rPr>
        <w:t>r</w:t>
      </w:r>
      <w:r w:rsidRPr="0014645C">
        <w:rPr>
          <w:rFonts w:ascii="Arial" w:hAnsi="Arial" w:cs="Arial"/>
          <w:sz w:val="19"/>
          <w:szCs w:val="19"/>
          <w:lang w:val="sk-SK"/>
        </w:rPr>
        <w:t xml:space="preserve">ealizácie hlavných aktivít </w:t>
      </w:r>
      <w:r w:rsidR="006A00E4" w:rsidRPr="0014645C">
        <w:rPr>
          <w:rFonts w:ascii="Arial" w:hAnsi="Arial" w:cs="Arial"/>
          <w:sz w:val="19"/>
          <w:szCs w:val="19"/>
          <w:lang w:val="sk-SK"/>
        </w:rPr>
        <w:t>p</w:t>
      </w:r>
      <w:r w:rsidRPr="0014645C">
        <w:rPr>
          <w:rFonts w:ascii="Arial" w:hAnsi="Arial" w:cs="Arial"/>
          <w:sz w:val="19"/>
          <w:szCs w:val="19"/>
          <w:lang w:val="sk-SK"/>
        </w:rPr>
        <w:t xml:space="preserve">rojektu a súčasne zodpovedá za ich udržanie v rámci </w:t>
      </w:r>
      <w:r w:rsidR="006A00E4" w:rsidRPr="0014645C">
        <w:rPr>
          <w:rFonts w:ascii="Arial" w:hAnsi="Arial" w:cs="Arial"/>
          <w:sz w:val="19"/>
          <w:szCs w:val="19"/>
          <w:lang w:val="sk-SK"/>
        </w:rPr>
        <w:t>u</w:t>
      </w:r>
      <w:r w:rsidRPr="0014645C">
        <w:rPr>
          <w:rFonts w:ascii="Arial" w:hAnsi="Arial" w:cs="Arial"/>
          <w:sz w:val="19"/>
          <w:szCs w:val="19"/>
          <w:lang w:val="sk-SK"/>
        </w:rPr>
        <w:t xml:space="preserve">držateľnosti </w:t>
      </w:r>
      <w:r w:rsidR="006A00E4" w:rsidRPr="0014645C">
        <w:rPr>
          <w:rFonts w:ascii="Arial" w:hAnsi="Arial" w:cs="Arial"/>
          <w:sz w:val="19"/>
          <w:szCs w:val="19"/>
          <w:lang w:val="sk-SK"/>
        </w:rPr>
        <w:t>p</w:t>
      </w:r>
      <w:r w:rsidRPr="0014645C">
        <w:rPr>
          <w:rFonts w:ascii="Arial" w:hAnsi="Arial" w:cs="Arial"/>
          <w:sz w:val="19"/>
          <w:szCs w:val="19"/>
          <w:lang w:val="sk-SK"/>
        </w:rPr>
        <w:t>rojektu</w:t>
      </w:r>
      <w:r w:rsidR="009A0854" w:rsidRPr="0014645C">
        <w:rPr>
          <w:rFonts w:ascii="Arial" w:hAnsi="Arial" w:cs="Arial"/>
          <w:sz w:val="19"/>
          <w:szCs w:val="19"/>
          <w:lang w:val="sk-SK"/>
        </w:rPr>
        <w:t>, resp. následného monitorovania projektu</w:t>
      </w:r>
      <w:r w:rsidRPr="0014645C">
        <w:rPr>
          <w:rFonts w:ascii="Arial" w:hAnsi="Arial" w:cs="Arial"/>
          <w:sz w:val="19"/>
          <w:szCs w:val="19"/>
          <w:lang w:val="sk-SK"/>
        </w:rPr>
        <w:t xml:space="preserve">. Merateľné ukazovatele odzrkadľujú skutočné dosahovanie pokroku na úrovni </w:t>
      </w:r>
      <w:r w:rsidR="006A00E4" w:rsidRPr="0014645C">
        <w:rPr>
          <w:rFonts w:ascii="Arial" w:hAnsi="Arial" w:cs="Arial"/>
          <w:sz w:val="19"/>
          <w:szCs w:val="19"/>
          <w:lang w:val="sk-SK"/>
        </w:rPr>
        <w:t>p</w:t>
      </w:r>
      <w:r w:rsidRPr="0014645C">
        <w:rPr>
          <w:rFonts w:ascii="Arial" w:hAnsi="Arial" w:cs="Arial"/>
          <w:sz w:val="19"/>
          <w:szCs w:val="19"/>
          <w:lang w:val="sk-SK"/>
        </w:rPr>
        <w:t xml:space="preserve">rojektu, priradzujú sa k hlavným </w:t>
      </w:r>
      <w:r w:rsidR="006A00E4" w:rsidRPr="0014645C">
        <w:rPr>
          <w:rFonts w:ascii="Arial" w:hAnsi="Arial" w:cs="Arial"/>
          <w:sz w:val="19"/>
          <w:szCs w:val="19"/>
          <w:lang w:val="sk-SK"/>
        </w:rPr>
        <w:t>a</w:t>
      </w:r>
      <w:r w:rsidRPr="0014645C">
        <w:rPr>
          <w:rFonts w:ascii="Arial" w:hAnsi="Arial" w:cs="Arial"/>
          <w:sz w:val="19"/>
          <w:szCs w:val="19"/>
          <w:lang w:val="sk-SK"/>
        </w:rPr>
        <w:t xml:space="preserve">ktivitám </w:t>
      </w:r>
      <w:r w:rsidR="006A00E4" w:rsidRPr="0014645C">
        <w:rPr>
          <w:rFonts w:ascii="Arial" w:hAnsi="Arial" w:cs="Arial"/>
          <w:sz w:val="19"/>
          <w:szCs w:val="19"/>
          <w:lang w:val="sk-SK"/>
        </w:rPr>
        <w:t>p</w:t>
      </w:r>
      <w:r w:rsidRPr="0014645C">
        <w:rPr>
          <w:rFonts w:ascii="Arial" w:hAnsi="Arial" w:cs="Arial"/>
          <w:sz w:val="19"/>
          <w:szCs w:val="19"/>
          <w:lang w:val="sk-SK"/>
        </w:rPr>
        <w:t xml:space="preserve">rojektu a v zásade zodpovedajú výstupu </w:t>
      </w:r>
      <w:r w:rsidR="006A00E4" w:rsidRPr="0014645C">
        <w:rPr>
          <w:rFonts w:ascii="Arial" w:hAnsi="Arial" w:cs="Arial"/>
          <w:sz w:val="19"/>
          <w:szCs w:val="19"/>
          <w:lang w:val="sk-SK"/>
        </w:rPr>
        <w:t>p</w:t>
      </w:r>
      <w:r w:rsidRPr="0014645C">
        <w:rPr>
          <w:rFonts w:ascii="Arial" w:hAnsi="Arial" w:cs="Arial"/>
          <w:sz w:val="19"/>
          <w:szCs w:val="19"/>
          <w:lang w:val="sk-SK"/>
        </w:rPr>
        <w:t xml:space="preserve">rojektu. Merateľné ukazovatele </w:t>
      </w:r>
      <w:r w:rsidR="006A00E4" w:rsidRPr="0014645C">
        <w:rPr>
          <w:rFonts w:ascii="Arial" w:hAnsi="Arial" w:cs="Arial"/>
          <w:sz w:val="19"/>
          <w:szCs w:val="19"/>
          <w:lang w:val="sk-SK"/>
        </w:rPr>
        <w:t>p</w:t>
      </w:r>
      <w:r w:rsidRPr="0014645C">
        <w:rPr>
          <w:rFonts w:ascii="Arial" w:hAnsi="Arial" w:cs="Arial"/>
          <w:sz w:val="19"/>
          <w:szCs w:val="19"/>
          <w:lang w:val="sk-SK"/>
        </w:rPr>
        <w:t xml:space="preserve">rojektu sú uvedené v Prílohe č. 2 </w:t>
      </w:r>
      <w:r w:rsidR="00A529AF" w:rsidRPr="0014645C">
        <w:rPr>
          <w:rFonts w:ascii="Arial" w:hAnsi="Arial" w:cs="Arial"/>
          <w:sz w:val="19"/>
          <w:szCs w:val="19"/>
          <w:lang w:val="sk-SK"/>
        </w:rPr>
        <w:t xml:space="preserve">zmluvy </w:t>
      </w:r>
      <w:r w:rsidR="00143B91" w:rsidRPr="0014645C">
        <w:rPr>
          <w:rFonts w:ascii="Arial" w:hAnsi="Arial" w:cs="Arial"/>
          <w:sz w:val="19"/>
          <w:szCs w:val="19"/>
          <w:lang w:val="sk-SK"/>
        </w:rPr>
        <w:t xml:space="preserve">o </w:t>
      </w:r>
      <w:r w:rsidRPr="0014645C">
        <w:rPr>
          <w:rFonts w:ascii="Arial" w:hAnsi="Arial" w:cs="Arial"/>
          <w:sz w:val="19"/>
          <w:szCs w:val="19"/>
          <w:lang w:val="sk-SK"/>
        </w:rPr>
        <w:t xml:space="preserve">NFP v rozsahu, v akom boli súčasťou schválenej </w:t>
      </w:r>
      <w:r w:rsidR="0072334C" w:rsidRPr="0014645C">
        <w:rPr>
          <w:rFonts w:ascii="Arial" w:hAnsi="Arial" w:cs="Arial"/>
          <w:sz w:val="19"/>
          <w:szCs w:val="19"/>
          <w:lang w:val="sk-SK"/>
        </w:rPr>
        <w:t>Žo</w:t>
      </w:r>
      <w:r w:rsidRPr="0014645C">
        <w:rPr>
          <w:rFonts w:ascii="Arial" w:hAnsi="Arial" w:cs="Arial"/>
          <w:sz w:val="19"/>
          <w:szCs w:val="19"/>
          <w:lang w:val="sk-SK"/>
        </w:rPr>
        <w:t>NFP</w:t>
      </w:r>
      <w:r w:rsidR="00BE12B6" w:rsidRPr="0014645C">
        <w:rPr>
          <w:rFonts w:ascii="Arial" w:hAnsi="Arial" w:cs="Arial"/>
          <w:sz w:val="19"/>
          <w:szCs w:val="19"/>
          <w:lang w:val="sk-SK"/>
        </w:rPr>
        <w:t>;</w:t>
      </w:r>
      <w:r w:rsidRPr="0014645C">
        <w:rPr>
          <w:rFonts w:ascii="Arial" w:hAnsi="Arial" w:cs="Arial"/>
          <w:sz w:val="19"/>
          <w:szCs w:val="19"/>
          <w:lang w:val="sk-SK"/>
        </w:rPr>
        <w:t xml:space="preserve">  </w:t>
      </w:r>
    </w:p>
    <w:p w14:paraId="2D8E709C"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Miesto realizácie projektu</w:t>
      </w:r>
      <w:r w:rsidRPr="0014645C">
        <w:rPr>
          <w:rFonts w:ascii="Arial" w:hAnsi="Arial" w:cs="Arial"/>
          <w:sz w:val="19"/>
          <w:szCs w:val="19"/>
          <w:lang w:val="sk-SK"/>
        </w:rPr>
        <w:t xml:space="preserve"> – sa rozumie miesto užívania výsledkov projektu (v prípade investičných projektov je miesto realizácie projektu spravidla identické s miestom fyzickej realizácie projektu);</w:t>
      </w:r>
    </w:p>
    <w:p w14:paraId="4C82DAC7"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Monitorovacia správa projektu (</w:t>
      </w:r>
      <w:r w:rsidRPr="0014645C">
        <w:rPr>
          <w:rFonts w:ascii="Arial" w:hAnsi="Arial" w:cs="Arial"/>
          <w:sz w:val="19"/>
          <w:szCs w:val="19"/>
          <w:lang w:val="sk-SK"/>
        </w:rPr>
        <w:t>ďalej len</w:t>
      </w:r>
      <w:r w:rsidRPr="0014645C">
        <w:rPr>
          <w:rFonts w:ascii="Arial" w:hAnsi="Arial" w:cs="Arial"/>
          <w:b/>
          <w:sz w:val="19"/>
          <w:szCs w:val="19"/>
          <w:lang w:val="sk-SK"/>
        </w:rPr>
        <w:t xml:space="preserve"> „Monitorovacia správa“)</w:t>
      </w:r>
      <w:r w:rsidRPr="0014645C">
        <w:rPr>
          <w:rFonts w:ascii="Arial" w:hAnsi="Arial" w:cs="Arial"/>
          <w:sz w:val="19"/>
          <w:szCs w:val="19"/>
          <w:lang w:val="sk-SK"/>
        </w:rPr>
        <w:t xml:space="preserve"> – správa pripravená prijímateľom za príslušný projekt v zmluvne dohodnutých termínoch, obsahujúca všetky informácie o vecnej, finančnej, časovej a administratívnej realizácií projektu;</w:t>
      </w:r>
    </w:p>
    <w:p w14:paraId="530FD06B"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Monitorovanie</w:t>
      </w:r>
      <w:r w:rsidRPr="0014645C">
        <w:rPr>
          <w:rFonts w:ascii="Arial" w:hAnsi="Arial" w:cs="Arial"/>
          <w:sz w:val="19"/>
          <w:szCs w:val="19"/>
          <w:lang w:val="sk-SK"/>
        </w:rPr>
        <w:t xml:space="preserve"> – pravidelná činnosť, ktorá sa zaoberá systematickým zberom, triedením, agregovaním a ukladaním relevantných informácií o sledovaných projektoch a prezentáciou výsledkov ich monitorovania pre potreby vykonávania hodnotenia riadených procesov na projektovej a programovej úrovni. Na úrovni projektu je hlavným cieľom monitorovania preverovanie súladu implementácie projektu s uzatvorenou zmluvou </w:t>
      </w:r>
      <w:r w:rsidR="00143B91" w:rsidRPr="0014645C">
        <w:rPr>
          <w:rFonts w:ascii="Arial" w:hAnsi="Arial" w:cs="Arial"/>
          <w:sz w:val="19"/>
          <w:szCs w:val="19"/>
          <w:lang w:val="sk-SK"/>
        </w:rPr>
        <w:t xml:space="preserve">o </w:t>
      </w:r>
      <w:r w:rsidRPr="0014645C">
        <w:rPr>
          <w:rFonts w:ascii="Arial" w:hAnsi="Arial" w:cs="Arial"/>
          <w:sz w:val="19"/>
          <w:szCs w:val="19"/>
          <w:lang w:val="sk-SK"/>
        </w:rPr>
        <w:t>NFP. Na úrovni programu sa monitoruje pokrok v realizácií priorít a cieľov stanovených v OP, čo zabezpečuje monitorovací výbor OP v spolupráci s RO pre EVS;</w:t>
      </w:r>
    </w:p>
    <w:p w14:paraId="20BB87B1"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Národný projekt</w:t>
      </w:r>
      <w:r w:rsidRPr="0014645C">
        <w:rPr>
          <w:rFonts w:ascii="Arial" w:hAnsi="Arial" w:cs="Arial"/>
          <w:sz w:val="19"/>
          <w:szCs w:val="19"/>
          <w:lang w:val="sk-SK"/>
        </w:rPr>
        <w:t xml:space="preserve"> – projekt realizovaný na návrh poskytovateľa prijímateľom, ktorý je určený v programe, jeho kompetencie vyplývajú z osobitných predpisov</w:t>
      </w:r>
      <w:r w:rsidR="00A50CD6" w:rsidRPr="0014645C">
        <w:rPr>
          <w:rFonts w:ascii="Arial" w:hAnsi="Arial" w:cs="Arial"/>
          <w:sz w:val="19"/>
          <w:szCs w:val="19"/>
          <w:lang w:val="sk-SK"/>
        </w:rPr>
        <w:t xml:space="preserve"> (napr. zákona o orgánoch štátnej správy, kompetenčného zákona, zákona o inšpekcii práce)</w:t>
      </w:r>
      <w:r w:rsidRPr="0014645C">
        <w:rPr>
          <w:rFonts w:ascii="Arial" w:hAnsi="Arial" w:cs="Arial"/>
          <w:sz w:val="19"/>
          <w:szCs w:val="19"/>
          <w:lang w:val="sk-SK"/>
        </w:rPr>
        <w:t>. Zoznam národných projektov schvaľuje monitorovací výbor alebo komisia zriadená riadiacim orgánom pri monitorovacom výbore;</w:t>
      </w:r>
    </w:p>
    <w:p w14:paraId="55515D94" w14:textId="77777777" w:rsidR="001516D9" w:rsidRPr="0014645C" w:rsidRDefault="001516D9" w:rsidP="00EA0104">
      <w:pPr>
        <w:pStyle w:val="AODefPara"/>
        <w:numPr>
          <w:ilvl w:val="0"/>
          <w:numId w:val="43"/>
        </w:numPr>
        <w:spacing w:before="120" w:after="120" w:line="264" w:lineRule="auto"/>
        <w:ind w:left="709" w:hanging="425"/>
        <w:rPr>
          <w:rFonts w:ascii="Arial" w:hAnsi="Arial" w:cs="Arial"/>
          <w:sz w:val="19"/>
          <w:szCs w:val="19"/>
        </w:rPr>
      </w:pPr>
      <w:r w:rsidRPr="0014645C">
        <w:rPr>
          <w:rFonts w:ascii="Arial" w:hAnsi="Arial" w:cs="Arial"/>
          <w:b/>
          <w:sz w:val="19"/>
          <w:szCs w:val="19"/>
        </w:rPr>
        <w:t xml:space="preserve">Následné monitorovanie projektu </w:t>
      </w:r>
      <w:r w:rsidRPr="0014645C">
        <w:rPr>
          <w:rFonts w:ascii="Arial" w:hAnsi="Arial" w:cs="Arial"/>
          <w:sz w:val="19"/>
          <w:szCs w:val="19"/>
        </w:rPr>
        <w:t>– doba, počas ktorej je prijímateľ povinný predkladať RO pre OP EVS následné monitorovacie správy; táto doba začína plynúť od Finančného ukončenia realizácie Projektu a trvá počas doby určenej vo vyzvaní/výzve a počas doby plnenia merateľných ukazovateľov projektu v zmysle Prílohy č. 2 rozhodnutia o schválení žiadosti o NFP/ k Zmluve o poskytnutí NFP, pričom počas tejto doby následného monitorovania projektu nesmie dôjsť k zmene projektu, ktorá ovplyvňuje povahu alebo ciele projektu v porovnaní so stavom, v akom bol projekt schválený a musia byť zachované výsledky projektu v dobe následného monitorovania projektu určené vo vyzvaní;</w:t>
      </w:r>
    </w:p>
    <w:p w14:paraId="2D7FCD29" w14:textId="77777777" w:rsidR="009969AA" w:rsidRPr="0014645C" w:rsidRDefault="00D86ED1" w:rsidP="009969AA">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Nenávratný finančný príspevok (</w:t>
      </w:r>
      <w:r w:rsidR="00143B91" w:rsidRPr="0014645C">
        <w:rPr>
          <w:rFonts w:ascii="Arial" w:hAnsi="Arial" w:cs="Arial"/>
          <w:b/>
          <w:sz w:val="19"/>
          <w:szCs w:val="19"/>
          <w:lang w:val="sk-SK"/>
        </w:rPr>
        <w:t>ďalej</w:t>
      </w:r>
      <w:r w:rsidRPr="0014645C">
        <w:rPr>
          <w:rFonts w:ascii="Arial" w:hAnsi="Arial" w:cs="Arial"/>
          <w:b/>
          <w:sz w:val="19"/>
          <w:szCs w:val="19"/>
          <w:lang w:val="sk-SK"/>
        </w:rPr>
        <w:t xml:space="preserve"> </w:t>
      </w:r>
      <w:r w:rsidR="00D50C1B" w:rsidRPr="0014645C">
        <w:rPr>
          <w:rFonts w:ascii="Arial" w:hAnsi="Arial" w:cs="Arial"/>
          <w:b/>
          <w:sz w:val="19"/>
          <w:szCs w:val="19"/>
          <w:lang w:val="sk-SK"/>
        </w:rPr>
        <w:t xml:space="preserve">len </w:t>
      </w:r>
      <w:r w:rsidRPr="0014645C">
        <w:rPr>
          <w:rFonts w:ascii="Arial" w:hAnsi="Arial" w:cs="Arial"/>
          <w:b/>
          <w:sz w:val="19"/>
          <w:szCs w:val="19"/>
          <w:lang w:val="sk-SK"/>
        </w:rPr>
        <w:t>„NFP“)</w:t>
      </w:r>
      <w:r w:rsidRPr="0014645C">
        <w:rPr>
          <w:rFonts w:ascii="Arial" w:hAnsi="Arial" w:cs="Arial"/>
          <w:sz w:val="19"/>
          <w:szCs w:val="19"/>
          <w:lang w:val="sk-SK"/>
        </w:rPr>
        <w:t xml:space="preserve"> - suma finančných prostriedkov poskytnutá prijímateľovi na </w:t>
      </w:r>
      <w:r w:rsidR="00EE2F66" w:rsidRPr="0014645C">
        <w:rPr>
          <w:rFonts w:ascii="Arial" w:hAnsi="Arial" w:cs="Arial"/>
          <w:sz w:val="19"/>
          <w:szCs w:val="19"/>
          <w:lang w:val="sk-SK"/>
        </w:rPr>
        <w:t>r</w:t>
      </w:r>
      <w:r w:rsidRPr="0014645C">
        <w:rPr>
          <w:rFonts w:ascii="Arial" w:hAnsi="Arial" w:cs="Arial"/>
          <w:sz w:val="19"/>
          <w:szCs w:val="19"/>
          <w:lang w:val="sk-SK"/>
        </w:rPr>
        <w:t xml:space="preserve">ealizáciu aktivít </w:t>
      </w:r>
      <w:r w:rsidR="00EE2F66" w:rsidRPr="0014645C">
        <w:rPr>
          <w:rFonts w:ascii="Arial" w:hAnsi="Arial" w:cs="Arial"/>
          <w:sz w:val="19"/>
          <w:szCs w:val="19"/>
          <w:lang w:val="sk-SK"/>
        </w:rPr>
        <w:t>p</w:t>
      </w:r>
      <w:r w:rsidRPr="0014645C">
        <w:rPr>
          <w:rFonts w:ascii="Arial" w:hAnsi="Arial" w:cs="Arial"/>
          <w:sz w:val="19"/>
          <w:szCs w:val="19"/>
          <w:lang w:val="sk-SK"/>
        </w:rPr>
        <w:t>rojektu, vychádzajúc</w:t>
      </w:r>
      <w:r w:rsidR="005549BC" w:rsidRPr="0014645C">
        <w:rPr>
          <w:rFonts w:ascii="Arial" w:hAnsi="Arial" w:cs="Arial"/>
          <w:sz w:val="19"/>
          <w:szCs w:val="19"/>
          <w:lang w:val="sk-SK"/>
        </w:rPr>
        <w:t>a</w:t>
      </w:r>
      <w:r w:rsidRPr="0014645C">
        <w:rPr>
          <w:rFonts w:ascii="Arial" w:hAnsi="Arial" w:cs="Arial"/>
          <w:sz w:val="19"/>
          <w:szCs w:val="19"/>
          <w:lang w:val="sk-SK"/>
        </w:rPr>
        <w:t xml:space="preserve"> zo </w:t>
      </w:r>
      <w:r w:rsidR="00143B91" w:rsidRPr="0014645C">
        <w:rPr>
          <w:rFonts w:ascii="Arial" w:hAnsi="Arial" w:cs="Arial"/>
          <w:sz w:val="19"/>
          <w:szCs w:val="19"/>
          <w:lang w:val="sk-SK"/>
        </w:rPr>
        <w:t xml:space="preserve">schválenej </w:t>
      </w:r>
      <w:r w:rsidR="00BE6851" w:rsidRPr="0014645C">
        <w:rPr>
          <w:rFonts w:ascii="Arial" w:hAnsi="Arial" w:cs="Arial"/>
          <w:sz w:val="19"/>
          <w:szCs w:val="19"/>
          <w:lang w:val="sk-SK"/>
        </w:rPr>
        <w:t>Žo</w:t>
      </w:r>
      <w:r w:rsidRPr="0014645C">
        <w:rPr>
          <w:rFonts w:ascii="Arial" w:hAnsi="Arial" w:cs="Arial"/>
          <w:sz w:val="19"/>
          <w:szCs w:val="19"/>
          <w:lang w:val="sk-SK"/>
        </w:rPr>
        <w:t xml:space="preserve">NFP, podľa podmienok </w:t>
      </w:r>
      <w:r w:rsidR="00143B91" w:rsidRPr="0014645C">
        <w:rPr>
          <w:rFonts w:ascii="Arial" w:hAnsi="Arial" w:cs="Arial"/>
          <w:sz w:val="19"/>
          <w:szCs w:val="19"/>
          <w:lang w:val="sk-SK"/>
        </w:rPr>
        <w:t>zmluvy o</w:t>
      </w:r>
      <w:r w:rsidR="005549BC" w:rsidRPr="0014645C">
        <w:rPr>
          <w:rFonts w:ascii="Arial" w:hAnsi="Arial" w:cs="Arial"/>
          <w:sz w:val="19"/>
          <w:szCs w:val="19"/>
          <w:lang w:val="sk-SK"/>
        </w:rPr>
        <w:t> </w:t>
      </w:r>
      <w:r w:rsidRPr="0014645C">
        <w:rPr>
          <w:rFonts w:ascii="Arial" w:hAnsi="Arial" w:cs="Arial"/>
          <w:sz w:val="19"/>
          <w:szCs w:val="19"/>
          <w:lang w:val="sk-SK"/>
        </w:rPr>
        <w:t>NFP</w:t>
      </w:r>
      <w:r w:rsidR="005549BC" w:rsidRPr="0014645C">
        <w:rPr>
          <w:rFonts w:ascii="Arial" w:hAnsi="Arial" w:cs="Arial"/>
          <w:sz w:val="19"/>
          <w:szCs w:val="19"/>
          <w:lang w:val="sk-SK"/>
        </w:rPr>
        <w:t>,</w:t>
      </w:r>
      <w:r w:rsidRPr="0014645C">
        <w:rPr>
          <w:rFonts w:ascii="Arial" w:hAnsi="Arial" w:cs="Arial"/>
          <w:sz w:val="19"/>
          <w:szCs w:val="19"/>
          <w:lang w:val="sk-SK"/>
        </w:rPr>
        <w:t xml:space="preserve"> z verejných prostriedkov v súlade s platnou právnou úpravou (najmä zákonom</w:t>
      </w:r>
      <w:r w:rsidR="0005604C" w:rsidRPr="0014645C">
        <w:rPr>
          <w:rFonts w:ascii="Arial" w:hAnsi="Arial" w:cs="Arial"/>
          <w:sz w:val="19"/>
          <w:szCs w:val="19"/>
          <w:lang w:val="sk-SK"/>
        </w:rPr>
        <w:t xml:space="preserve"> č. 292/2014</w:t>
      </w:r>
      <w:r w:rsidRPr="0014645C">
        <w:rPr>
          <w:rFonts w:ascii="Arial" w:hAnsi="Arial" w:cs="Arial"/>
          <w:sz w:val="19"/>
          <w:szCs w:val="19"/>
          <w:lang w:val="sk-SK"/>
        </w:rPr>
        <w:t xml:space="preserve"> </w:t>
      </w:r>
      <w:r w:rsidR="00434D7E" w:rsidRPr="0014645C">
        <w:rPr>
          <w:rFonts w:ascii="Arial" w:hAnsi="Arial" w:cs="Arial"/>
          <w:sz w:val="19"/>
          <w:szCs w:val="19"/>
          <w:lang w:val="sk-SK"/>
        </w:rPr>
        <w:t>Z.</w:t>
      </w:r>
      <w:r w:rsidR="00A81410" w:rsidRPr="0014645C">
        <w:rPr>
          <w:rFonts w:ascii="Arial" w:hAnsi="Arial" w:cs="Arial"/>
          <w:sz w:val="19"/>
          <w:szCs w:val="19"/>
          <w:lang w:val="sk-SK"/>
        </w:rPr>
        <w:t xml:space="preserve"> </w:t>
      </w:r>
      <w:r w:rsidR="00434D7E" w:rsidRPr="0014645C">
        <w:rPr>
          <w:rFonts w:ascii="Arial" w:hAnsi="Arial" w:cs="Arial"/>
          <w:sz w:val="19"/>
          <w:szCs w:val="19"/>
          <w:lang w:val="sk-SK"/>
        </w:rPr>
        <w:t xml:space="preserve">z. </w:t>
      </w:r>
      <w:r w:rsidRPr="0014645C">
        <w:rPr>
          <w:rFonts w:ascii="Arial" w:hAnsi="Arial" w:cs="Arial"/>
          <w:sz w:val="19"/>
          <w:szCs w:val="19"/>
          <w:lang w:val="sk-SK"/>
        </w:rPr>
        <w:t xml:space="preserve">o príspevku </w:t>
      </w:r>
      <w:r w:rsidR="0005604C" w:rsidRPr="0014645C">
        <w:rPr>
          <w:rFonts w:ascii="Arial" w:hAnsi="Arial" w:cs="Arial"/>
          <w:sz w:val="19"/>
          <w:szCs w:val="19"/>
          <w:lang w:val="sk-SK"/>
        </w:rPr>
        <w:t xml:space="preserve">poskytovanom </w:t>
      </w:r>
      <w:r w:rsidRPr="0014645C">
        <w:rPr>
          <w:rFonts w:ascii="Arial" w:hAnsi="Arial" w:cs="Arial"/>
          <w:sz w:val="19"/>
          <w:szCs w:val="19"/>
          <w:lang w:val="sk-SK"/>
        </w:rPr>
        <w:t>z</w:t>
      </w:r>
      <w:r w:rsidR="0005604C" w:rsidRPr="0014645C">
        <w:rPr>
          <w:rFonts w:ascii="Arial" w:hAnsi="Arial" w:cs="Arial"/>
          <w:sz w:val="19"/>
          <w:szCs w:val="19"/>
          <w:lang w:val="sk-SK"/>
        </w:rPr>
        <w:t> </w:t>
      </w:r>
      <w:r w:rsidRPr="0014645C">
        <w:rPr>
          <w:rFonts w:ascii="Arial" w:hAnsi="Arial" w:cs="Arial"/>
          <w:sz w:val="19"/>
          <w:szCs w:val="19"/>
          <w:lang w:val="sk-SK"/>
        </w:rPr>
        <w:t>EŠIF</w:t>
      </w:r>
      <w:r w:rsidR="0005604C" w:rsidRPr="0014645C">
        <w:rPr>
          <w:rFonts w:ascii="Arial" w:hAnsi="Arial" w:cs="Arial"/>
          <w:sz w:val="19"/>
          <w:szCs w:val="19"/>
          <w:lang w:val="sk-SK"/>
        </w:rPr>
        <w:t xml:space="preserve"> (ďalej len „zákon o príspevku z</w:t>
      </w:r>
      <w:r w:rsidR="005870CD" w:rsidRPr="0014645C">
        <w:rPr>
          <w:rFonts w:ascii="Arial" w:hAnsi="Arial" w:cs="Arial"/>
          <w:sz w:val="19"/>
          <w:szCs w:val="19"/>
          <w:lang w:val="sk-SK"/>
        </w:rPr>
        <w:t> </w:t>
      </w:r>
      <w:r w:rsidR="0005604C" w:rsidRPr="0014645C">
        <w:rPr>
          <w:rFonts w:ascii="Arial" w:hAnsi="Arial" w:cs="Arial"/>
          <w:sz w:val="19"/>
          <w:szCs w:val="19"/>
          <w:lang w:val="sk-SK"/>
        </w:rPr>
        <w:t>EŠIF</w:t>
      </w:r>
      <w:r w:rsidR="005870CD" w:rsidRPr="0014645C">
        <w:rPr>
          <w:rFonts w:ascii="Arial" w:hAnsi="Arial" w:cs="Arial"/>
          <w:sz w:val="19"/>
          <w:szCs w:val="19"/>
          <w:lang w:val="sk-SK"/>
        </w:rPr>
        <w:t>“</w:t>
      </w:r>
      <w:r w:rsidR="0005604C" w:rsidRPr="0014645C">
        <w:rPr>
          <w:rFonts w:ascii="Arial" w:hAnsi="Arial" w:cs="Arial"/>
          <w:sz w:val="19"/>
          <w:szCs w:val="19"/>
          <w:lang w:val="sk-SK"/>
        </w:rPr>
        <w:t>)</w:t>
      </w:r>
      <w:r w:rsidRPr="0014645C">
        <w:rPr>
          <w:rFonts w:ascii="Arial" w:hAnsi="Arial" w:cs="Arial"/>
          <w:sz w:val="19"/>
          <w:szCs w:val="19"/>
          <w:lang w:val="sk-SK"/>
        </w:rPr>
        <w:t xml:space="preserve">, zákonom </w:t>
      </w:r>
      <w:r w:rsidR="0005604C" w:rsidRPr="0014645C">
        <w:rPr>
          <w:rFonts w:ascii="Arial" w:hAnsi="Arial" w:cs="Arial"/>
          <w:sz w:val="19"/>
          <w:szCs w:val="19"/>
          <w:lang w:val="sk-SK"/>
        </w:rPr>
        <w:t xml:space="preserve">č. </w:t>
      </w:r>
      <w:r w:rsidR="005262BF" w:rsidRPr="0014645C">
        <w:rPr>
          <w:rFonts w:ascii="Arial" w:hAnsi="Arial" w:cs="Arial"/>
          <w:sz w:val="19"/>
          <w:szCs w:val="19"/>
          <w:lang w:val="sk-SK"/>
        </w:rPr>
        <w:t xml:space="preserve">  </w:t>
      </w:r>
      <w:r w:rsidR="00932977" w:rsidRPr="0014645C">
        <w:rPr>
          <w:rFonts w:ascii="Arial" w:hAnsi="Arial" w:cs="Arial"/>
          <w:sz w:val="19"/>
          <w:szCs w:val="19"/>
          <w:lang w:val="sk-SK"/>
        </w:rPr>
        <w:t>357</w:t>
      </w:r>
      <w:r w:rsidR="0005604C" w:rsidRPr="0014645C">
        <w:rPr>
          <w:rFonts w:ascii="Arial" w:hAnsi="Arial" w:cs="Arial"/>
          <w:sz w:val="19"/>
          <w:szCs w:val="19"/>
          <w:lang w:val="sk-SK"/>
        </w:rPr>
        <w:t>/20</w:t>
      </w:r>
      <w:r w:rsidR="00932977" w:rsidRPr="0014645C">
        <w:rPr>
          <w:rFonts w:ascii="Arial" w:hAnsi="Arial" w:cs="Arial"/>
          <w:sz w:val="19"/>
          <w:szCs w:val="19"/>
          <w:lang w:val="sk-SK"/>
        </w:rPr>
        <w:t>15</w:t>
      </w:r>
      <w:r w:rsidR="0005604C" w:rsidRPr="0014645C">
        <w:rPr>
          <w:rFonts w:ascii="Arial" w:hAnsi="Arial" w:cs="Arial"/>
          <w:sz w:val="19"/>
          <w:szCs w:val="19"/>
          <w:lang w:val="sk-SK"/>
        </w:rPr>
        <w:t xml:space="preserve"> Z.</w:t>
      </w:r>
      <w:r w:rsidR="00430B49" w:rsidRPr="0014645C">
        <w:rPr>
          <w:rFonts w:ascii="Arial" w:hAnsi="Arial" w:cs="Arial"/>
          <w:sz w:val="19"/>
          <w:szCs w:val="19"/>
          <w:lang w:val="sk-SK"/>
        </w:rPr>
        <w:t xml:space="preserve"> </w:t>
      </w:r>
      <w:r w:rsidR="0005604C" w:rsidRPr="0014645C">
        <w:rPr>
          <w:rFonts w:ascii="Arial" w:hAnsi="Arial" w:cs="Arial"/>
          <w:sz w:val="19"/>
          <w:szCs w:val="19"/>
          <w:lang w:val="sk-SK"/>
        </w:rPr>
        <w:t xml:space="preserve">z. </w:t>
      </w:r>
      <w:r w:rsidRPr="0014645C">
        <w:rPr>
          <w:rFonts w:ascii="Arial" w:hAnsi="Arial" w:cs="Arial"/>
          <w:sz w:val="19"/>
          <w:szCs w:val="19"/>
          <w:lang w:val="sk-SK"/>
        </w:rPr>
        <w:t xml:space="preserve">o finančnej kontrole a audite </w:t>
      </w:r>
      <w:r w:rsidR="0005604C" w:rsidRPr="0014645C">
        <w:rPr>
          <w:rFonts w:ascii="Arial" w:hAnsi="Arial" w:cs="Arial"/>
          <w:sz w:val="19"/>
          <w:szCs w:val="19"/>
          <w:lang w:val="sk-SK"/>
        </w:rPr>
        <w:t>a o zmene a doplnení niektorých zákonov (ďalej len „zákon o finančnej kontrole a  audite</w:t>
      </w:r>
      <w:r w:rsidR="005870CD" w:rsidRPr="0014645C">
        <w:rPr>
          <w:rFonts w:ascii="Arial" w:hAnsi="Arial" w:cs="Arial"/>
          <w:sz w:val="19"/>
          <w:szCs w:val="19"/>
          <w:lang w:val="sk-SK"/>
        </w:rPr>
        <w:t>“</w:t>
      </w:r>
      <w:r w:rsidR="0005604C" w:rsidRPr="0014645C">
        <w:rPr>
          <w:rFonts w:ascii="Arial" w:hAnsi="Arial" w:cs="Arial"/>
          <w:sz w:val="19"/>
          <w:szCs w:val="19"/>
          <w:lang w:val="sk-SK"/>
        </w:rPr>
        <w:t>),</w:t>
      </w:r>
      <w:r w:rsidRPr="0014645C">
        <w:rPr>
          <w:rFonts w:ascii="Arial" w:hAnsi="Arial" w:cs="Arial"/>
          <w:sz w:val="19"/>
          <w:szCs w:val="19"/>
          <w:lang w:val="sk-SK"/>
        </w:rPr>
        <w:t xml:space="preserve"> a zákonom </w:t>
      </w:r>
      <w:r w:rsidR="0005604C" w:rsidRPr="0014645C">
        <w:rPr>
          <w:rFonts w:ascii="Arial" w:hAnsi="Arial" w:cs="Arial"/>
          <w:sz w:val="19"/>
          <w:szCs w:val="19"/>
          <w:lang w:val="sk-SK"/>
        </w:rPr>
        <w:t xml:space="preserve">č. 523/2004 </w:t>
      </w:r>
      <w:r w:rsidR="00434D7E" w:rsidRPr="0014645C">
        <w:rPr>
          <w:rFonts w:ascii="Arial" w:hAnsi="Arial" w:cs="Arial"/>
          <w:sz w:val="19"/>
          <w:szCs w:val="19"/>
          <w:lang w:val="sk-SK"/>
        </w:rPr>
        <w:t>Z.</w:t>
      </w:r>
      <w:r w:rsidR="00A81410" w:rsidRPr="0014645C">
        <w:rPr>
          <w:rFonts w:ascii="Arial" w:hAnsi="Arial" w:cs="Arial"/>
          <w:sz w:val="19"/>
          <w:szCs w:val="19"/>
          <w:lang w:val="sk-SK"/>
        </w:rPr>
        <w:t xml:space="preserve"> </w:t>
      </w:r>
      <w:r w:rsidR="00434D7E" w:rsidRPr="0014645C">
        <w:rPr>
          <w:rFonts w:ascii="Arial" w:hAnsi="Arial" w:cs="Arial"/>
          <w:sz w:val="19"/>
          <w:szCs w:val="19"/>
          <w:lang w:val="sk-SK"/>
        </w:rPr>
        <w:t xml:space="preserve">z. </w:t>
      </w:r>
      <w:r w:rsidRPr="0014645C">
        <w:rPr>
          <w:rFonts w:ascii="Arial" w:hAnsi="Arial" w:cs="Arial"/>
          <w:sz w:val="19"/>
          <w:szCs w:val="19"/>
          <w:lang w:val="sk-SK"/>
        </w:rPr>
        <w:t>o rozpočtových pravidlách</w:t>
      </w:r>
      <w:r w:rsidR="0005604C" w:rsidRPr="0014645C">
        <w:rPr>
          <w:rFonts w:ascii="Arial" w:hAnsi="Arial" w:cs="Arial"/>
          <w:sz w:val="19"/>
          <w:szCs w:val="19"/>
          <w:lang w:val="sk-SK"/>
        </w:rPr>
        <w:t xml:space="preserve"> verejnej správy a o zmene a doplnení niektorých zákonov (ďalej len „zákon o rozpočtových pravidlách</w:t>
      </w:r>
      <w:r w:rsidR="00EE2F66" w:rsidRPr="0014645C">
        <w:rPr>
          <w:rFonts w:ascii="Arial" w:hAnsi="Arial" w:cs="Arial"/>
          <w:sz w:val="19"/>
          <w:szCs w:val="19"/>
          <w:lang w:val="sk-SK"/>
        </w:rPr>
        <w:t>“</w:t>
      </w:r>
      <w:r w:rsidR="0005604C" w:rsidRPr="0014645C">
        <w:rPr>
          <w:rFonts w:ascii="Arial" w:hAnsi="Arial" w:cs="Arial"/>
          <w:sz w:val="19"/>
          <w:szCs w:val="19"/>
          <w:lang w:val="sk-SK"/>
        </w:rPr>
        <w:t>)</w:t>
      </w:r>
      <w:r w:rsidRPr="0014645C">
        <w:rPr>
          <w:rFonts w:ascii="Arial" w:hAnsi="Arial" w:cs="Arial"/>
          <w:sz w:val="19"/>
          <w:szCs w:val="19"/>
          <w:lang w:val="sk-SK"/>
        </w:rPr>
        <w:t xml:space="preserve">. Maximálna výška NFP vyplýva z rozhodnutia o schválení </w:t>
      </w:r>
      <w:r w:rsidR="00BE6851" w:rsidRPr="0014645C">
        <w:rPr>
          <w:rFonts w:ascii="Arial" w:hAnsi="Arial" w:cs="Arial"/>
          <w:sz w:val="19"/>
          <w:szCs w:val="19"/>
          <w:lang w:val="sk-SK"/>
        </w:rPr>
        <w:t>Žo</w:t>
      </w:r>
      <w:r w:rsidRPr="0014645C">
        <w:rPr>
          <w:rFonts w:ascii="Arial" w:hAnsi="Arial" w:cs="Arial"/>
          <w:sz w:val="19"/>
          <w:szCs w:val="19"/>
          <w:lang w:val="sk-SK"/>
        </w:rPr>
        <w:t>NFP a predstavuje určité % z </w:t>
      </w:r>
      <w:r w:rsidR="006665D0" w:rsidRPr="0014645C">
        <w:rPr>
          <w:rFonts w:ascii="Arial" w:hAnsi="Arial" w:cs="Arial"/>
          <w:sz w:val="19"/>
          <w:szCs w:val="19"/>
          <w:lang w:val="sk-SK"/>
        </w:rPr>
        <w:t>c</w:t>
      </w:r>
      <w:r w:rsidRPr="0014645C">
        <w:rPr>
          <w:rFonts w:ascii="Arial" w:hAnsi="Arial" w:cs="Arial"/>
          <w:sz w:val="19"/>
          <w:szCs w:val="19"/>
          <w:lang w:val="sk-SK"/>
        </w:rPr>
        <w:t xml:space="preserve">elkových oprávnených výdavkov vzhľadom na intenzitu pomoci pre </w:t>
      </w:r>
      <w:r w:rsidR="00EE2F66" w:rsidRPr="0014645C">
        <w:rPr>
          <w:rFonts w:ascii="Arial" w:hAnsi="Arial" w:cs="Arial"/>
          <w:sz w:val="19"/>
          <w:szCs w:val="19"/>
          <w:lang w:val="sk-SK"/>
        </w:rPr>
        <w:t>p</w:t>
      </w:r>
      <w:r w:rsidRPr="0014645C">
        <w:rPr>
          <w:rFonts w:ascii="Arial" w:hAnsi="Arial" w:cs="Arial"/>
          <w:sz w:val="19"/>
          <w:szCs w:val="19"/>
          <w:lang w:val="sk-SK"/>
        </w:rPr>
        <w:t xml:space="preserve">rojekt v súlade s podmienkami Výzvy. Skutočne vyplatený NFP predstavuje určité % zo </w:t>
      </w:r>
      <w:r w:rsidR="00EE2F66" w:rsidRPr="0014645C">
        <w:rPr>
          <w:rFonts w:ascii="Arial" w:hAnsi="Arial" w:cs="Arial"/>
          <w:sz w:val="19"/>
          <w:szCs w:val="19"/>
          <w:lang w:val="sk-SK"/>
        </w:rPr>
        <w:t>s</w:t>
      </w:r>
      <w:r w:rsidRPr="0014645C">
        <w:rPr>
          <w:rFonts w:ascii="Arial" w:hAnsi="Arial" w:cs="Arial"/>
          <w:sz w:val="19"/>
          <w:szCs w:val="19"/>
          <w:lang w:val="sk-SK"/>
        </w:rPr>
        <w:t xml:space="preserve">chválených oprávnených výdavkov vzhľadom na intenzitu pomoci pre </w:t>
      </w:r>
      <w:r w:rsidR="00EE2F66" w:rsidRPr="0014645C">
        <w:rPr>
          <w:rFonts w:ascii="Arial" w:hAnsi="Arial" w:cs="Arial"/>
          <w:sz w:val="19"/>
          <w:szCs w:val="19"/>
          <w:lang w:val="sk-SK"/>
        </w:rPr>
        <w:t>p</w:t>
      </w:r>
      <w:r w:rsidRPr="0014645C">
        <w:rPr>
          <w:rFonts w:ascii="Arial" w:hAnsi="Arial" w:cs="Arial"/>
          <w:sz w:val="19"/>
          <w:szCs w:val="19"/>
          <w:lang w:val="sk-SK"/>
        </w:rPr>
        <w:t xml:space="preserve">rojekt v súlade s podmienkami Výzvy a po zohľadnení ďalších skutočností vyplývajúcich zo </w:t>
      </w:r>
      <w:r w:rsidR="00143B91" w:rsidRPr="0014645C">
        <w:rPr>
          <w:rFonts w:ascii="Arial" w:hAnsi="Arial" w:cs="Arial"/>
          <w:sz w:val="19"/>
          <w:szCs w:val="19"/>
          <w:lang w:val="sk-SK"/>
        </w:rPr>
        <w:t xml:space="preserve">zmluvy </w:t>
      </w:r>
      <w:r w:rsidRPr="0014645C">
        <w:rPr>
          <w:rFonts w:ascii="Arial" w:hAnsi="Arial" w:cs="Arial"/>
          <w:sz w:val="19"/>
          <w:szCs w:val="19"/>
          <w:lang w:val="sk-SK"/>
        </w:rPr>
        <w:t>o NFP; výška skutočne vyplateného NFP môže byť rovná alebo nižšia ako výška maximálnej výšky NFP;</w:t>
      </w:r>
      <w:r w:rsidR="009969AA" w:rsidRPr="0014645C">
        <w:rPr>
          <w:rFonts w:ascii="Arial" w:hAnsi="Arial" w:cs="Arial"/>
          <w:b/>
          <w:sz w:val="19"/>
          <w:szCs w:val="19"/>
          <w:lang w:val="sk-SK"/>
        </w:rPr>
        <w:t xml:space="preserve"> </w:t>
      </w:r>
    </w:p>
    <w:p w14:paraId="1AEE61EF" w14:textId="77777777" w:rsidR="00D86ED1" w:rsidRPr="0014645C" w:rsidRDefault="009969AA"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Neoprávnené výdavky</w:t>
      </w:r>
      <w:r w:rsidRPr="0014645C">
        <w:rPr>
          <w:rFonts w:ascii="Arial" w:hAnsi="Arial" w:cs="Arial"/>
          <w:sz w:val="19"/>
          <w:szCs w:val="19"/>
          <w:lang w:val="sk-SK"/>
        </w:rPr>
        <w:t xml:space="preserve"> – výdavky projektu, ktoré nie sú oprávnenými výdavkami; ide najmä o výdavky, ktoré sú v rozpore so zmluvou o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w:t>
      </w:r>
      <w:r w:rsidR="006D6353" w:rsidRPr="0014645C">
        <w:rPr>
          <w:rFonts w:ascii="Arial" w:hAnsi="Arial" w:cs="Arial"/>
          <w:sz w:val="19"/>
          <w:szCs w:val="19"/>
          <w:lang w:val="sk-SK"/>
        </w:rPr>
        <w:t>)</w:t>
      </w:r>
      <w:r w:rsidRPr="0014645C">
        <w:rPr>
          <w:rFonts w:ascii="Arial" w:hAnsi="Arial" w:cs="Arial"/>
          <w:sz w:val="19"/>
          <w:szCs w:val="19"/>
          <w:lang w:val="sk-SK"/>
        </w:rPr>
        <w:t>, sú v rozpore s podmienkami príslušnej Výzvy</w:t>
      </w:r>
      <w:r w:rsidR="006D6353" w:rsidRPr="0014645C">
        <w:rPr>
          <w:rFonts w:ascii="Arial" w:hAnsi="Arial" w:cs="Arial"/>
          <w:sz w:val="19"/>
          <w:szCs w:val="19"/>
          <w:lang w:val="sk-SK"/>
        </w:rPr>
        <w:t xml:space="preserve"> alebo sú v rozpore s právnymi predpismi SR a právnymi aktmi EÚ</w:t>
      </w:r>
      <w:r w:rsidRPr="0014645C">
        <w:rPr>
          <w:rFonts w:ascii="Arial" w:hAnsi="Arial" w:cs="Arial"/>
          <w:sz w:val="19"/>
          <w:szCs w:val="19"/>
          <w:lang w:val="sk-SK"/>
        </w:rPr>
        <w:t>;</w:t>
      </w:r>
    </w:p>
    <w:p w14:paraId="462FBE9A"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Nezrovnalosť (Iregularita)</w:t>
      </w:r>
      <w:r w:rsidRPr="0014645C">
        <w:rPr>
          <w:rFonts w:ascii="Arial" w:hAnsi="Arial" w:cs="Arial"/>
          <w:sz w:val="19"/>
          <w:szCs w:val="19"/>
          <w:lang w:val="sk-SK"/>
        </w:rPr>
        <w:t xml:space="preserve"> – akékoľvek porušenie práva </w:t>
      </w:r>
      <w:r w:rsidR="008D7ED2" w:rsidRPr="0014645C">
        <w:rPr>
          <w:rFonts w:ascii="Arial" w:hAnsi="Arial" w:cs="Arial"/>
          <w:sz w:val="19"/>
          <w:szCs w:val="19"/>
          <w:lang w:val="sk-SK"/>
        </w:rPr>
        <w:t>Európskej ú</w:t>
      </w:r>
      <w:r w:rsidRPr="0014645C">
        <w:rPr>
          <w:rFonts w:ascii="Arial" w:hAnsi="Arial" w:cs="Arial"/>
          <w:sz w:val="19"/>
          <w:szCs w:val="19"/>
          <w:lang w:val="sk-SK"/>
        </w:rPr>
        <w:t xml:space="preserve">nie alebo vnútroštátneho práva týkajúceho sa jeho uplatňovania, vyplývajúce z konania alebo opomenutia hospodárskeho subjektu </w:t>
      </w:r>
      <w:r w:rsidR="008D7ED2" w:rsidRPr="0014645C">
        <w:rPr>
          <w:rFonts w:ascii="Arial" w:hAnsi="Arial" w:cs="Arial"/>
          <w:sz w:val="19"/>
          <w:szCs w:val="19"/>
          <w:lang w:val="sk-SK"/>
        </w:rPr>
        <w:t>zúčastňujúceho sa</w:t>
      </w:r>
      <w:r w:rsidRPr="0014645C">
        <w:rPr>
          <w:rFonts w:ascii="Arial" w:hAnsi="Arial" w:cs="Arial"/>
          <w:sz w:val="19"/>
          <w:szCs w:val="19"/>
          <w:lang w:val="sk-SK"/>
        </w:rPr>
        <w:t xml:space="preserve"> na vykonávaní európskych štrukturálnych a investičných fondov, dôsledkom čoho je alebo </w:t>
      </w:r>
      <w:r w:rsidR="008D7ED2" w:rsidRPr="0014645C">
        <w:rPr>
          <w:rFonts w:ascii="Arial" w:hAnsi="Arial" w:cs="Arial"/>
          <w:sz w:val="19"/>
          <w:szCs w:val="19"/>
          <w:lang w:val="sk-SK"/>
        </w:rPr>
        <w:t>môže byť</w:t>
      </w:r>
      <w:r w:rsidRPr="0014645C">
        <w:rPr>
          <w:rFonts w:ascii="Arial" w:hAnsi="Arial" w:cs="Arial"/>
          <w:sz w:val="19"/>
          <w:szCs w:val="19"/>
          <w:lang w:val="sk-SK"/>
        </w:rPr>
        <w:t xml:space="preserve"> negatívny dopad na rozpočet </w:t>
      </w:r>
      <w:r w:rsidR="008D7ED2" w:rsidRPr="0014645C">
        <w:rPr>
          <w:rFonts w:ascii="Arial" w:hAnsi="Arial" w:cs="Arial"/>
          <w:sz w:val="19"/>
          <w:szCs w:val="19"/>
          <w:lang w:val="sk-SK"/>
        </w:rPr>
        <w:t>Európskej ú</w:t>
      </w:r>
      <w:r w:rsidRPr="0014645C">
        <w:rPr>
          <w:rFonts w:ascii="Arial" w:hAnsi="Arial" w:cs="Arial"/>
          <w:sz w:val="19"/>
          <w:szCs w:val="19"/>
          <w:lang w:val="sk-SK"/>
        </w:rPr>
        <w:t>nie zaťažením všeobecného rozpočtu neoprávneným výdavkom;</w:t>
      </w:r>
    </w:p>
    <w:p w14:paraId="30AFFD4D"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Operácia</w:t>
      </w:r>
      <w:r w:rsidRPr="0014645C">
        <w:rPr>
          <w:rFonts w:ascii="Arial" w:hAnsi="Arial" w:cs="Arial"/>
          <w:sz w:val="19"/>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6A95474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Operačný program</w:t>
      </w:r>
      <w:r w:rsidRPr="0014645C">
        <w:rPr>
          <w:rFonts w:ascii="Arial" w:hAnsi="Arial" w:cs="Arial"/>
          <w:sz w:val="19"/>
          <w:szCs w:val="19"/>
          <w:lang w:val="sk-SK"/>
        </w:rPr>
        <w:t xml:space="preserve"> - dokument predložený členským štátom a schválený EÚ, ktorý určuje stratégiu rozvoja pomocou jednotného súboru priorít, ktorá sa má realizovať s pomocou </w:t>
      </w:r>
      <w:r w:rsidR="001454A0" w:rsidRPr="0014645C">
        <w:rPr>
          <w:rFonts w:ascii="Arial" w:hAnsi="Arial" w:cs="Arial"/>
          <w:sz w:val="19"/>
          <w:szCs w:val="19"/>
          <w:lang w:val="sk-SK"/>
        </w:rPr>
        <w:t xml:space="preserve">niektorého štrukturálneho a investičného </w:t>
      </w:r>
      <w:r w:rsidRPr="0014645C">
        <w:rPr>
          <w:rFonts w:ascii="Arial" w:hAnsi="Arial" w:cs="Arial"/>
          <w:sz w:val="19"/>
          <w:szCs w:val="19"/>
          <w:lang w:val="sk-SK"/>
        </w:rPr>
        <w:t>fondu;</w:t>
      </w:r>
    </w:p>
    <w:p w14:paraId="7BDBE2CD"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Oprávnené výdavky</w:t>
      </w:r>
      <w:r w:rsidRPr="0014645C">
        <w:rPr>
          <w:rFonts w:ascii="Arial" w:hAnsi="Arial" w:cs="Arial"/>
          <w:sz w:val="19"/>
          <w:szCs w:val="19"/>
          <w:lang w:val="sk-SK"/>
        </w:rPr>
        <w:t xml:space="preserve"> - výdavky, ktoré boli skutočne vynaložené počas obdobia stanoveného v zmluve o </w:t>
      </w:r>
      <w:r w:rsidR="00143B91" w:rsidRPr="0014645C">
        <w:rPr>
          <w:rFonts w:ascii="Arial" w:hAnsi="Arial" w:cs="Arial"/>
          <w:sz w:val="19"/>
          <w:szCs w:val="19"/>
          <w:lang w:val="sk-SK"/>
        </w:rPr>
        <w:t>NFP</w:t>
      </w:r>
      <w:r w:rsidRPr="0014645C">
        <w:rPr>
          <w:rFonts w:ascii="Arial" w:hAnsi="Arial" w:cs="Arial"/>
          <w:sz w:val="19"/>
          <w:szCs w:val="19"/>
          <w:lang w:val="sk-SK"/>
        </w:rPr>
        <w:t xml:space="preserve"> alebo v zmluve o financovaní alebo v rozhodnutí o schválení žiadosti o </w:t>
      </w:r>
      <w:r w:rsidR="00143B91" w:rsidRPr="0014645C">
        <w:rPr>
          <w:rFonts w:ascii="Arial" w:hAnsi="Arial" w:cs="Arial"/>
          <w:sz w:val="19"/>
          <w:szCs w:val="19"/>
          <w:lang w:val="sk-SK"/>
        </w:rPr>
        <w:t>NFP</w:t>
      </w:r>
      <w:r w:rsidRPr="0014645C">
        <w:rPr>
          <w:rFonts w:ascii="Arial" w:hAnsi="Arial" w:cs="Arial"/>
          <w:sz w:val="19"/>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písm. b), a</w:t>
      </w:r>
      <w:r w:rsidR="00E37D2A">
        <w:rPr>
          <w:rFonts w:ascii="Arial" w:hAnsi="Arial" w:cs="Arial"/>
          <w:sz w:val="19"/>
          <w:szCs w:val="19"/>
          <w:lang w:val="sk-SK"/>
        </w:rPr>
        <w:t>ž</w:t>
      </w:r>
      <w:r w:rsidRPr="0014645C">
        <w:rPr>
          <w:rFonts w:ascii="Arial" w:hAnsi="Arial" w:cs="Arial"/>
          <w:sz w:val="19"/>
          <w:szCs w:val="19"/>
          <w:lang w:val="sk-SK"/>
        </w:rPr>
        <w:t xml:space="preserve"> </w:t>
      </w:r>
      <w:r w:rsidR="00E37D2A">
        <w:rPr>
          <w:rFonts w:ascii="Arial" w:hAnsi="Arial" w:cs="Arial"/>
          <w:sz w:val="19"/>
          <w:szCs w:val="19"/>
          <w:lang w:val="sk-SK"/>
        </w:rPr>
        <w:t>e</w:t>
      </w:r>
      <w:r w:rsidRPr="0014645C">
        <w:rPr>
          <w:rFonts w:ascii="Arial" w:hAnsi="Arial" w:cs="Arial"/>
          <w:sz w:val="19"/>
          <w:szCs w:val="19"/>
          <w:lang w:val="sk-SK"/>
        </w:rPr>
        <w:t xml:space="preserve">), čl. 68, </w:t>
      </w:r>
      <w:r w:rsidR="00F754BA">
        <w:rPr>
          <w:rFonts w:ascii="Arial" w:hAnsi="Arial" w:cs="Arial"/>
          <w:sz w:val="19"/>
          <w:szCs w:val="19"/>
          <w:lang w:val="sk-SK"/>
        </w:rPr>
        <w:t xml:space="preserve">68 a, 68b, </w:t>
      </w:r>
      <w:r w:rsidRPr="0014645C">
        <w:rPr>
          <w:rFonts w:ascii="Arial" w:hAnsi="Arial" w:cs="Arial"/>
          <w:sz w:val="19"/>
          <w:szCs w:val="19"/>
          <w:lang w:val="sk-SK"/>
        </w:rPr>
        <w:t xml:space="preserve">čl. 69 ods. 1 a čl. 109 nariadenia Európskeho parlamentu a Rady (EÚ) č. 1303/2013 a čl. 14 nariadenia Európskeho parlamentu a Rady (EÚ) č. 1304/2013. V podmienkach Slovenskej republiky za stanovenie minimálnych štandardov k oprávnenosti výdavkov zodpovedá </w:t>
      </w:r>
      <w:r w:rsidR="00143B91" w:rsidRPr="0014645C">
        <w:rPr>
          <w:rFonts w:ascii="Arial" w:hAnsi="Arial" w:cs="Arial"/>
          <w:sz w:val="19"/>
          <w:szCs w:val="19"/>
          <w:lang w:val="sk-SK"/>
        </w:rPr>
        <w:t>CKO</w:t>
      </w:r>
      <w:r w:rsidR="00BE12B6" w:rsidRPr="0014645C">
        <w:rPr>
          <w:rFonts w:ascii="Arial" w:hAnsi="Arial" w:cs="Arial"/>
          <w:sz w:val="19"/>
          <w:szCs w:val="19"/>
          <w:lang w:val="sk-SK"/>
        </w:rPr>
        <w:t>;</w:t>
      </w:r>
    </w:p>
    <w:p w14:paraId="3D98D047"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Oprávnenosť </w:t>
      </w:r>
      <w:r w:rsidRPr="0014645C">
        <w:rPr>
          <w:rFonts w:ascii="Arial" w:hAnsi="Arial" w:cs="Arial"/>
          <w:sz w:val="19"/>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vo vyzvaní;</w:t>
      </w:r>
    </w:p>
    <w:p w14:paraId="2A7B0CBC"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Orgán auditu </w:t>
      </w:r>
      <w:r w:rsidRPr="0014645C">
        <w:rPr>
          <w:rFonts w:ascii="Arial" w:hAnsi="Arial" w:cs="Arial"/>
          <w:sz w:val="19"/>
          <w:szCs w:val="19"/>
          <w:lang w:val="sk-SK"/>
        </w:rPr>
        <w:t xml:space="preserve">- národný, regionálny alebo miestny orgán verejnej moci alebo subjekt verejnej správy, ktorý je funkčne nezávislý od riadiaceho orgánu a certifikačného orgánu. V podmienkach Slovenskej republiky plní úlohy orgánu auditu Ministerstvo financií SR, </w:t>
      </w:r>
      <w:r w:rsidR="006925EA" w:rsidRPr="0014645C">
        <w:rPr>
          <w:rFonts w:ascii="Arial" w:hAnsi="Arial" w:cs="Arial"/>
          <w:sz w:val="19"/>
          <w:szCs w:val="19"/>
          <w:lang w:val="sk-SK"/>
        </w:rPr>
        <w:t>okrem orgánu auditu určeného vládou SR</w:t>
      </w:r>
      <w:r w:rsidRPr="0014645C">
        <w:rPr>
          <w:rFonts w:ascii="Arial" w:hAnsi="Arial" w:cs="Arial"/>
          <w:sz w:val="19"/>
          <w:szCs w:val="19"/>
          <w:lang w:val="sk-SK"/>
        </w:rPr>
        <w:t>;</w:t>
      </w:r>
    </w:p>
    <w:p w14:paraId="4DA45313"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Partner </w:t>
      </w:r>
      <w:r w:rsidRPr="0014645C">
        <w:rPr>
          <w:rFonts w:ascii="Arial" w:hAnsi="Arial" w:cs="Arial"/>
          <w:sz w:val="19"/>
          <w:szCs w:val="19"/>
          <w:lang w:val="sk-SK"/>
        </w:rPr>
        <w:t>- osoba, ktorá sa spolupodieľa na príprave projektu so žiadateľom a na realizácii projektu s prijímateľom podľa zmluvy o </w:t>
      </w:r>
      <w:r w:rsidR="00143B91" w:rsidRPr="0014645C">
        <w:rPr>
          <w:rFonts w:ascii="Arial" w:hAnsi="Arial" w:cs="Arial"/>
          <w:sz w:val="19"/>
          <w:szCs w:val="19"/>
          <w:lang w:val="sk-SK"/>
        </w:rPr>
        <w:t>NFP</w:t>
      </w:r>
      <w:r w:rsidRPr="0014645C">
        <w:rPr>
          <w:rFonts w:ascii="Arial" w:hAnsi="Arial" w:cs="Arial"/>
          <w:sz w:val="19"/>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05604C" w:rsidRPr="0014645C">
        <w:rPr>
          <w:rFonts w:ascii="Arial" w:hAnsi="Arial" w:cs="Arial"/>
          <w:sz w:val="19"/>
          <w:szCs w:val="19"/>
          <w:lang w:val="sk-SK"/>
        </w:rPr>
        <w:t>z EŠIF</w:t>
      </w:r>
      <w:r w:rsidRPr="0014645C">
        <w:rPr>
          <w:rFonts w:ascii="Arial" w:hAnsi="Arial" w:cs="Arial"/>
          <w:sz w:val="19"/>
          <w:szCs w:val="19"/>
          <w:lang w:val="sk-SK"/>
        </w:rPr>
        <w:t>, má z hľadiska práv a povinností vyplývajúcich zo zmluvy o poskytnutí nenávratného finančného príspevku rovnocenné povinnosti a práva ako prijímateľ</w:t>
      </w:r>
      <w:r w:rsidR="00BE12B6" w:rsidRPr="0014645C">
        <w:rPr>
          <w:rFonts w:ascii="Arial" w:hAnsi="Arial" w:cs="Arial"/>
          <w:sz w:val="19"/>
          <w:szCs w:val="19"/>
          <w:lang w:val="sk-SK"/>
        </w:rPr>
        <w:t>;</w:t>
      </w:r>
      <w:r w:rsidRPr="0014645C">
        <w:rPr>
          <w:rFonts w:ascii="Arial" w:hAnsi="Arial" w:cs="Arial"/>
          <w:sz w:val="19"/>
          <w:szCs w:val="19"/>
          <w:lang w:val="sk-SK"/>
        </w:rPr>
        <w:t xml:space="preserve"> </w:t>
      </w:r>
    </w:p>
    <w:p w14:paraId="3413E462"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Plán financovania (finančný plán projektu)</w:t>
      </w:r>
      <w:r w:rsidRPr="0014645C">
        <w:rPr>
          <w:rFonts w:ascii="Arial" w:hAnsi="Arial" w:cs="Arial"/>
          <w:sz w:val="19"/>
          <w:szCs w:val="19"/>
          <w:lang w:val="sk-SK"/>
        </w:rPr>
        <w:t xml:space="preserve"> - návrh budúcich príjmov a výdavkov projektu potrebných pre realizáciu projektu zodpovedajúci potrebám RO pre OP EVS a zároveň vyjadrujúci individuálne potreby prijímateľa vzhľadom k cieľom projektu. Plán financovania obsahuje aj minimálne informácie o zdrojoch financovania v členení podľa potrieb riadiaceho orgánu a predpokladaných výdavkoch projektu v každom roku jeho realizácie;</w:t>
      </w:r>
    </w:p>
    <w:p w14:paraId="7A2D4D5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Platobná jednotka</w:t>
      </w:r>
      <w:r w:rsidRPr="0014645C">
        <w:rPr>
          <w:rFonts w:ascii="Arial" w:hAnsi="Arial" w:cs="Arial"/>
          <w:sz w:val="19"/>
          <w:szCs w:val="19"/>
          <w:lang w:val="sk-SK"/>
        </w:rPr>
        <w:t xml:space="preserve"> – ústredný orgán štátnej správy určený vládou SR zodpovedný za prevod prostriedkov EÚ a štátneho rozpočtu na spolufinancovanie prijímateľovi na základe vykonania kontroly </w:t>
      </w:r>
      <w:r w:rsidR="005262BF" w:rsidRPr="0014645C">
        <w:rPr>
          <w:rFonts w:ascii="Arial" w:hAnsi="Arial" w:cs="Arial"/>
          <w:sz w:val="19"/>
          <w:szCs w:val="19"/>
          <w:lang w:val="sk-SK"/>
        </w:rPr>
        <w:t>žiadosti o platbu</w:t>
      </w:r>
      <w:r w:rsidRPr="0014645C">
        <w:rPr>
          <w:rFonts w:ascii="Arial" w:hAnsi="Arial" w:cs="Arial"/>
          <w:sz w:val="19"/>
          <w:szCs w:val="19"/>
          <w:lang w:val="sk-SK"/>
        </w:rPr>
        <w:t xml:space="preserve"> v zmysle zákona </w:t>
      </w:r>
      <w:r w:rsidR="00C931D2" w:rsidRPr="0014645C">
        <w:rPr>
          <w:rFonts w:ascii="Arial" w:hAnsi="Arial" w:cs="Arial"/>
          <w:sz w:val="19"/>
          <w:szCs w:val="19"/>
          <w:lang w:val="sk-SK"/>
        </w:rPr>
        <w:t>č.</w:t>
      </w:r>
      <w:r w:rsidR="005262BF" w:rsidRPr="0014645C">
        <w:rPr>
          <w:rFonts w:ascii="Arial" w:hAnsi="Arial" w:cs="Arial"/>
          <w:sz w:val="19"/>
          <w:szCs w:val="19"/>
          <w:lang w:val="sk-SK"/>
        </w:rPr>
        <w:t xml:space="preserve"> </w:t>
      </w:r>
      <w:r w:rsidR="00C931D2" w:rsidRPr="0014645C">
        <w:rPr>
          <w:rFonts w:ascii="Arial" w:hAnsi="Arial" w:cs="Arial"/>
          <w:sz w:val="19"/>
          <w:szCs w:val="19"/>
          <w:lang w:val="sk-SK"/>
        </w:rPr>
        <w:t>357/2015 Z.</w:t>
      </w:r>
      <w:r w:rsidR="009C22C1" w:rsidRPr="0014645C">
        <w:rPr>
          <w:rFonts w:ascii="Arial" w:hAnsi="Arial" w:cs="Arial"/>
          <w:sz w:val="19"/>
          <w:szCs w:val="19"/>
          <w:lang w:val="sk-SK"/>
        </w:rPr>
        <w:t xml:space="preserve"> </w:t>
      </w:r>
      <w:r w:rsidR="00C931D2" w:rsidRPr="0014645C">
        <w:rPr>
          <w:rFonts w:ascii="Arial" w:hAnsi="Arial" w:cs="Arial"/>
          <w:sz w:val="19"/>
          <w:szCs w:val="19"/>
          <w:lang w:val="sk-SK"/>
        </w:rPr>
        <w:t xml:space="preserve">z. </w:t>
      </w:r>
      <w:r w:rsidR="0005604C" w:rsidRPr="0014645C">
        <w:rPr>
          <w:rFonts w:ascii="Arial" w:hAnsi="Arial" w:cs="Arial"/>
          <w:sz w:val="19"/>
          <w:szCs w:val="19"/>
          <w:lang w:val="sk-SK"/>
        </w:rPr>
        <w:t>o finančnej kontrole</w:t>
      </w:r>
      <w:r w:rsidR="00C931D2" w:rsidRPr="0014645C">
        <w:rPr>
          <w:rFonts w:ascii="Arial" w:hAnsi="Arial" w:cs="Arial"/>
          <w:sz w:val="19"/>
          <w:szCs w:val="19"/>
          <w:lang w:val="sk-SK"/>
        </w:rPr>
        <w:t xml:space="preserve"> a audite o zmene a doplnení niektorých zákonov</w:t>
      </w:r>
      <w:r w:rsidR="005262BF" w:rsidRPr="0014645C">
        <w:rPr>
          <w:rFonts w:ascii="Arial" w:hAnsi="Arial" w:cs="Arial"/>
          <w:sz w:val="19"/>
          <w:szCs w:val="19"/>
          <w:lang w:val="sk-SK"/>
        </w:rPr>
        <w:t>.</w:t>
      </w:r>
      <w:r w:rsidR="0005604C" w:rsidRPr="0014645C">
        <w:rPr>
          <w:rFonts w:ascii="Arial" w:hAnsi="Arial" w:cs="Arial"/>
          <w:sz w:val="19"/>
          <w:szCs w:val="19"/>
          <w:lang w:val="sk-SK"/>
        </w:rPr>
        <w:t xml:space="preserve"> </w:t>
      </w:r>
      <w:r w:rsidRPr="0014645C">
        <w:rPr>
          <w:rFonts w:ascii="Arial" w:hAnsi="Arial" w:cs="Arial"/>
          <w:sz w:val="19"/>
          <w:szCs w:val="19"/>
          <w:lang w:val="sk-SK"/>
        </w:rPr>
        <w:t>Platobnú jednotku určuje vláda SR v súlade s osobitným predpisom. Vo vzťahu k</w:t>
      </w:r>
      <w:r w:rsidR="005262BF" w:rsidRPr="0014645C">
        <w:rPr>
          <w:rFonts w:ascii="Arial" w:hAnsi="Arial" w:cs="Arial"/>
          <w:sz w:val="19"/>
          <w:szCs w:val="19"/>
          <w:lang w:val="sk-SK"/>
        </w:rPr>
        <w:t xml:space="preserve"> </w:t>
      </w:r>
      <w:r w:rsidRPr="0014645C">
        <w:rPr>
          <w:rFonts w:ascii="Arial" w:hAnsi="Arial" w:cs="Arial"/>
          <w:sz w:val="19"/>
          <w:szCs w:val="19"/>
          <w:lang w:val="sk-SK"/>
        </w:rPr>
        <w:t>Štátnej pokladnici vystupuje platobná jednotka v mene príslušného ministerstva ako vnútorná organizačná jednotka klienta Štátnej pokladnice;</w:t>
      </w:r>
    </w:p>
    <w:p w14:paraId="36FC8587"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Pomoc "de minimis"</w:t>
      </w:r>
      <w:r w:rsidRPr="0014645C">
        <w:rPr>
          <w:rFonts w:ascii="Arial" w:hAnsi="Arial" w:cs="Arial"/>
          <w:sz w:val="19"/>
          <w:szCs w:val="19"/>
          <w:lang w:val="sk-SK"/>
        </w:rPr>
        <w:t xml:space="preserve"> - pomoc poskytnutá jedinému podniku (v zmysle čl. 2, ods. 2 nariadenia Komisie (EÚ) č. 1407/2013), ktorá neprekročí súhrnne 200 000 EUR v priebehu troch fiškálnych rokov a jej poskytnutie je v súlade s právnym predpisom EÚ o poskytnutí pomoci "de minimis". Celková pomoc "de minimis" poskytnutá jedinému podniku (v zmysle čl. 2, ods. 2 nariadenia Komisie (EÚ) č. 1407/2013) pôsobiacemu v sektore cestnej nákladnej dopravy v prenájme alebo za úhradu nesmie prekročiť 100 000 EUR v priebehu troch fiškálnych rokov. Výška pomoci "de minimis" pre jeden podnik, ktorý poskytuje služby všeobecného hospodárskeho záujmu, nesmie prekročiť 500 000 EUR v priebehu troch fiškálnych rokov;</w:t>
      </w:r>
    </w:p>
    <w:p w14:paraId="109B692F"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Poskytovateľ</w:t>
      </w:r>
      <w:r w:rsidRPr="0014645C">
        <w:rPr>
          <w:rStyle w:val="Odkaznapoznmkupodiarou"/>
          <w:rFonts w:cs="Arial"/>
          <w:b/>
          <w:sz w:val="19"/>
          <w:szCs w:val="19"/>
          <w:lang w:val="sk-SK"/>
        </w:rPr>
        <w:footnoteReference w:id="2"/>
      </w:r>
      <w:r w:rsidRPr="0014645C">
        <w:rPr>
          <w:rFonts w:ascii="Arial" w:hAnsi="Arial" w:cs="Arial"/>
          <w:b/>
          <w:sz w:val="19"/>
          <w:szCs w:val="19"/>
          <w:lang w:val="sk-SK"/>
        </w:rPr>
        <w:t>, Poskytovateľ pomoci</w:t>
      </w:r>
      <w:r w:rsidRPr="0014645C">
        <w:rPr>
          <w:rStyle w:val="Odkaznapoznmkupodiarou"/>
          <w:rFonts w:cs="Arial"/>
          <w:sz w:val="19"/>
          <w:szCs w:val="19"/>
          <w:lang w:val="sk-SK"/>
        </w:rPr>
        <w:footnoteReference w:id="3"/>
      </w:r>
      <w:r w:rsidRPr="0014645C">
        <w:rPr>
          <w:rFonts w:ascii="Arial" w:hAnsi="Arial" w:cs="Arial"/>
          <w:sz w:val="19"/>
          <w:szCs w:val="19"/>
          <w:lang w:val="sk-SK"/>
        </w:rPr>
        <w:t>- orgán, ktorý je zodpovedný za pridelenie NFP;</w:t>
      </w:r>
    </w:p>
    <w:p w14:paraId="351EDB16" w14:textId="77777777" w:rsidR="00D86ED1" w:rsidRPr="0014645C" w:rsidRDefault="00D86ED1" w:rsidP="0070136F">
      <w:pPr>
        <w:pStyle w:val="Bulletslevel1"/>
        <w:ind w:left="709"/>
        <w:jc w:val="both"/>
        <w:rPr>
          <w:rFonts w:ascii="Arial" w:hAnsi="Arial" w:cs="Arial"/>
          <w:sz w:val="19"/>
          <w:szCs w:val="19"/>
          <w:lang w:val="sk-SK"/>
        </w:rPr>
      </w:pPr>
      <w:r w:rsidRPr="0014645C">
        <w:rPr>
          <w:rFonts w:ascii="Arial" w:hAnsi="Arial" w:cs="Arial"/>
          <w:b/>
          <w:sz w:val="19"/>
          <w:szCs w:val="19"/>
          <w:lang w:val="sk-SK"/>
        </w:rPr>
        <w:t>Prijímateľ</w:t>
      </w:r>
      <w:r w:rsidRPr="0014645C">
        <w:rPr>
          <w:rFonts w:ascii="Arial" w:hAnsi="Arial" w:cs="Arial"/>
          <w:sz w:val="19"/>
          <w:szCs w:val="19"/>
          <w:lang w:val="sk-SK"/>
        </w:rPr>
        <w:t xml:space="preserve"> - </w:t>
      </w:r>
      <w:r w:rsidR="0043022B" w:rsidRPr="0043022B">
        <w:rPr>
          <w:rFonts w:ascii="Arial" w:hAnsi="Arial" w:cs="Arial"/>
          <w:sz w:val="19"/>
          <w:szCs w:val="19"/>
          <w:lang w:val="sk-SK"/>
        </w:rPr>
        <w:t>súkromná</w:t>
      </w:r>
      <w:r w:rsidRPr="0014645C">
        <w:rPr>
          <w:rFonts w:ascii="Arial" w:hAnsi="Arial" w:cs="Arial"/>
          <w:sz w:val="19"/>
          <w:szCs w:val="19"/>
          <w:lang w:val="sk-SK"/>
        </w:rPr>
        <w:t xml:space="preserve"> alebo verejná právnická osoba, </w:t>
      </w:r>
      <w:r w:rsidR="0043022B" w:rsidRPr="0043022B">
        <w:rPr>
          <w:rFonts w:ascii="Arial" w:hAnsi="Arial" w:cs="Arial"/>
          <w:sz w:val="19"/>
          <w:szCs w:val="19"/>
          <w:lang w:val="sk-SK"/>
        </w:rPr>
        <w:t>alebo</w:t>
      </w:r>
      <w:r w:rsidR="00EA7964">
        <w:rPr>
          <w:rFonts w:ascii="Arial" w:hAnsi="Arial" w:cs="Arial"/>
          <w:sz w:val="19"/>
          <w:szCs w:val="19"/>
          <w:lang w:val="sk-SK"/>
        </w:rPr>
        <w:t xml:space="preserve"> fyzická </w:t>
      </w:r>
      <w:r w:rsidR="0043022B" w:rsidRPr="0043022B">
        <w:rPr>
          <w:rFonts w:ascii="Arial" w:hAnsi="Arial" w:cs="Arial"/>
          <w:sz w:val="19"/>
          <w:szCs w:val="19"/>
          <w:lang w:val="sk-SK"/>
        </w:rPr>
        <w:t xml:space="preserve">osoba, </w:t>
      </w:r>
      <w:r w:rsidRPr="0014645C">
        <w:rPr>
          <w:rFonts w:ascii="Arial" w:hAnsi="Arial" w:cs="Arial"/>
          <w:sz w:val="19"/>
          <w:szCs w:val="19"/>
          <w:lang w:val="sk-SK"/>
        </w:rPr>
        <w:t>zodpovedná za začatie alebo za začatie a</w:t>
      </w:r>
      <w:r w:rsidR="0043022B" w:rsidRPr="0043022B">
        <w:rPr>
          <w:rFonts w:ascii="Arial" w:hAnsi="Arial" w:cs="Arial"/>
          <w:sz w:val="19"/>
          <w:szCs w:val="19"/>
          <w:lang w:val="sk-SK"/>
        </w:rPr>
        <w:t xml:space="preserve"> implementáciu operácií. V kontexte schém štátnej pomoci a schém pomoci "de minimis" je prijímateľom podnik podľa čl.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ktorému bol poskytnutý poskytovateľom príspevok na finančný nástroj na základe zmluvy o financovaní, a ktorý je zodpovedný za vykonávanie finančných nástrojov. Prijímateľom môže byť aj subjekt, ktorý vykonáva finančné nástroje, a do ktorého základného imania poskytovateľ investoval,  alebo orgán vykonávajúci finančné nástroje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č. 292/2014 Z. z. o EŠIF alebo právoplatnosti rozhodnutia o schválení žiadosti podľa § 16 ods. 2 zákona č. 292/2014 Z. z. o EŠIF, ktorej bola schválená žiadosť o poskytnutie nenávratného finančného príspevku v konaní podľa tohto zákona.</w:t>
      </w:r>
    </w:p>
    <w:p w14:paraId="7BC79881"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Prínos</w:t>
      </w:r>
      <w:r w:rsidRPr="0014645C">
        <w:rPr>
          <w:rFonts w:ascii="Arial" w:hAnsi="Arial" w:cs="Arial"/>
          <w:sz w:val="19"/>
          <w:szCs w:val="19"/>
          <w:lang w:val="sk-SK"/>
        </w:rPr>
        <w:t xml:space="preserve"> - pozitívne dopady realizácie projektu na prijímateľa alebo na definovanú cieľovú skupinu, ktoré môžu mať finančnú aj nefinančnú podobu. Ide o súčet všetkých dosiahnutých plánovaných prínosov projektu;</w:t>
      </w:r>
    </w:p>
    <w:p w14:paraId="333291F0" w14:textId="77777777" w:rsidR="00A33333" w:rsidRPr="0014645C" w:rsidRDefault="00A33333"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Prioritná os</w:t>
      </w:r>
      <w:r w:rsidRPr="0014645C">
        <w:rPr>
          <w:rFonts w:ascii="Arial" w:hAnsi="Arial" w:cs="Arial"/>
          <w:sz w:val="19"/>
          <w:szCs w:val="19"/>
          <w:lang w:val="sk-SK"/>
        </w:rPr>
        <w:t xml:space="preserve"> - jedna z priorít stratégie v OP, ktorá sa skladá zo skupiny navzájom súvisiacich operácií (aktivít) s konkrétnymi, merateľnými cieľmi;</w:t>
      </w:r>
    </w:p>
    <w:p w14:paraId="36156E71"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Príručka pre Prijímateľa </w:t>
      </w:r>
      <w:r w:rsidRPr="0014645C">
        <w:rPr>
          <w:rFonts w:ascii="Arial" w:hAnsi="Arial" w:cs="Arial"/>
          <w:sz w:val="19"/>
          <w:szCs w:val="19"/>
          <w:lang w:val="sk-SK"/>
        </w:rPr>
        <w:t xml:space="preserve">- je v zmysle Systému riadenia EŠIF záväzným riadiacim dokumentom, ktorý vydáva Poskytovateľ a ktorý predstavuje procesný nástroj popisujúci jednotlivé fázy implementácie projektov; </w:t>
      </w:r>
    </w:p>
    <w:p w14:paraId="6F3ABF1D" w14:textId="77777777" w:rsidR="006665D0"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Projekt</w:t>
      </w:r>
      <w:r w:rsidRPr="0014645C">
        <w:rPr>
          <w:rFonts w:ascii="Arial" w:hAnsi="Arial" w:cs="Arial"/>
          <w:sz w:val="19"/>
          <w:szCs w:val="19"/>
          <w:lang w:val="sk-SK"/>
        </w:rPr>
        <w:t xml:space="preserve"> – súhrn aktivít a činností, na ktoré sa vzťahuje poskytnutie pomoci, ktoré popisuje žiadateľ v žiadosti o poskytnutie nenávratného finančného príspevku a ktoré realizuje prijímateľ v súlade so zmluvou o NFP, resp. s rozhodnutím o schválení žiadosti o NFP (v prípade, ak je prijímateľ a RO pre OP EVS tá istá osoba);</w:t>
      </w:r>
    </w:p>
    <w:p w14:paraId="3BC2A21D" w14:textId="77777777" w:rsidR="00CE3D38" w:rsidRPr="0014645C" w:rsidRDefault="00CE3D38"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Realizácia </w:t>
      </w:r>
      <w:r w:rsidR="008645AB" w:rsidRPr="0014645C">
        <w:rPr>
          <w:rFonts w:ascii="Arial" w:hAnsi="Arial" w:cs="Arial"/>
          <w:b/>
          <w:sz w:val="19"/>
          <w:szCs w:val="19"/>
          <w:lang w:val="sk-SK"/>
        </w:rPr>
        <w:t>p</w:t>
      </w:r>
      <w:r w:rsidRPr="0014645C">
        <w:rPr>
          <w:rFonts w:ascii="Arial" w:hAnsi="Arial" w:cs="Arial"/>
          <w:b/>
          <w:sz w:val="19"/>
          <w:szCs w:val="19"/>
          <w:lang w:val="sk-SK"/>
        </w:rPr>
        <w:t xml:space="preserve">rojektu </w:t>
      </w:r>
      <w:r w:rsidR="00D120F0"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obdobie od </w:t>
      </w:r>
      <w:r w:rsidR="00FA015E" w:rsidRPr="0014645C">
        <w:rPr>
          <w:rFonts w:ascii="Arial" w:hAnsi="Arial" w:cs="Arial"/>
          <w:sz w:val="19"/>
          <w:szCs w:val="19"/>
          <w:lang w:val="sk-SK"/>
        </w:rPr>
        <w:t>z</w:t>
      </w:r>
      <w:r w:rsidRPr="0014645C">
        <w:rPr>
          <w:rFonts w:ascii="Arial" w:hAnsi="Arial" w:cs="Arial"/>
          <w:sz w:val="19"/>
          <w:szCs w:val="19"/>
          <w:lang w:val="sk-SK"/>
        </w:rPr>
        <w:t xml:space="preserve">ačatia realizácie hlavných aktivít </w:t>
      </w:r>
      <w:r w:rsidR="00FA015E" w:rsidRPr="0014645C">
        <w:rPr>
          <w:rFonts w:ascii="Arial" w:hAnsi="Arial" w:cs="Arial"/>
          <w:sz w:val="19"/>
          <w:szCs w:val="19"/>
          <w:lang w:val="sk-SK"/>
        </w:rPr>
        <w:t>p</w:t>
      </w:r>
      <w:r w:rsidRPr="0014645C">
        <w:rPr>
          <w:rFonts w:ascii="Arial" w:hAnsi="Arial" w:cs="Arial"/>
          <w:sz w:val="19"/>
          <w:szCs w:val="19"/>
          <w:lang w:val="sk-SK"/>
        </w:rPr>
        <w:t xml:space="preserve">rojektu až po </w:t>
      </w:r>
      <w:r w:rsidR="00FA015E" w:rsidRPr="0014645C">
        <w:rPr>
          <w:rFonts w:ascii="Arial" w:hAnsi="Arial" w:cs="Arial"/>
          <w:sz w:val="19"/>
          <w:szCs w:val="19"/>
          <w:lang w:val="sk-SK"/>
        </w:rPr>
        <w:t>f</w:t>
      </w:r>
      <w:r w:rsidRPr="0014645C">
        <w:rPr>
          <w:rFonts w:ascii="Arial" w:hAnsi="Arial" w:cs="Arial"/>
          <w:sz w:val="19"/>
          <w:szCs w:val="19"/>
          <w:lang w:val="sk-SK"/>
        </w:rPr>
        <w:t xml:space="preserve">inančné ukončenie </w:t>
      </w:r>
      <w:r w:rsidR="00FA015E" w:rsidRPr="0014645C">
        <w:rPr>
          <w:rFonts w:ascii="Arial" w:hAnsi="Arial" w:cs="Arial"/>
          <w:sz w:val="19"/>
          <w:szCs w:val="19"/>
          <w:lang w:val="sk-SK"/>
        </w:rPr>
        <w:t>p</w:t>
      </w:r>
      <w:r w:rsidRPr="0014645C">
        <w:rPr>
          <w:rFonts w:ascii="Arial" w:hAnsi="Arial" w:cs="Arial"/>
          <w:sz w:val="19"/>
          <w:szCs w:val="19"/>
          <w:lang w:val="sk-SK"/>
        </w:rPr>
        <w:t>rojektu;</w:t>
      </w:r>
    </w:p>
    <w:p w14:paraId="34D1FFA3" w14:textId="77777777" w:rsidR="00CE3D38" w:rsidRPr="0014645C" w:rsidRDefault="00CE3D38"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Realizácia aktivít </w:t>
      </w:r>
      <w:r w:rsidR="008645AB" w:rsidRPr="0014645C">
        <w:rPr>
          <w:rFonts w:ascii="Arial" w:hAnsi="Arial" w:cs="Arial"/>
          <w:b/>
          <w:sz w:val="19"/>
          <w:szCs w:val="19"/>
          <w:lang w:val="sk-SK"/>
        </w:rPr>
        <w:t>p</w:t>
      </w:r>
      <w:r w:rsidRPr="0014645C">
        <w:rPr>
          <w:rFonts w:ascii="Arial" w:hAnsi="Arial" w:cs="Arial"/>
          <w:b/>
          <w:sz w:val="19"/>
          <w:szCs w:val="19"/>
          <w:lang w:val="sk-SK"/>
        </w:rPr>
        <w:t xml:space="preserve">rojektu </w:t>
      </w:r>
      <w:r w:rsidR="00D120F0"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realizácia všetkých hlavných ako aj podporných </w:t>
      </w:r>
      <w:r w:rsidR="008645AB" w:rsidRPr="0014645C">
        <w:rPr>
          <w:rFonts w:ascii="Arial" w:hAnsi="Arial" w:cs="Arial"/>
          <w:sz w:val="19"/>
          <w:szCs w:val="19"/>
          <w:lang w:val="sk-SK"/>
        </w:rPr>
        <w:t>a</w:t>
      </w:r>
      <w:r w:rsidRPr="0014645C">
        <w:rPr>
          <w:rFonts w:ascii="Arial" w:hAnsi="Arial" w:cs="Arial"/>
          <w:sz w:val="19"/>
          <w:szCs w:val="19"/>
          <w:lang w:val="sk-SK"/>
        </w:rPr>
        <w:t>ktivít projektu v súlade so Zmluvou o  NFP, uvedená definícia sa v </w:t>
      </w:r>
      <w:r w:rsidR="003C386D" w:rsidRPr="0014645C">
        <w:rPr>
          <w:rFonts w:ascii="Arial" w:hAnsi="Arial" w:cs="Arial"/>
          <w:sz w:val="19"/>
          <w:szCs w:val="19"/>
          <w:lang w:val="sk-SK"/>
        </w:rPr>
        <w:t xml:space="preserve">zmluve </w:t>
      </w:r>
      <w:r w:rsidRPr="0014645C">
        <w:rPr>
          <w:rFonts w:ascii="Arial" w:hAnsi="Arial" w:cs="Arial"/>
          <w:sz w:val="19"/>
          <w:szCs w:val="19"/>
          <w:lang w:val="sk-SK"/>
        </w:rPr>
        <w:t xml:space="preserve">o  NFP používa vtedy, ak je potrebné vyjadriť vecnú stránku </w:t>
      </w:r>
      <w:r w:rsidR="008645AB" w:rsidRPr="0014645C">
        <w:rPr>
          <w:rFonts w:ascii="Arial" w:hAnsi="Arial" w:cs="Arial"/>
          <w:sz w:val="19"/>
          <w:szCs w:val="19"/>
          <w:lang w:val="sk-SK"/>
        </w:rPr>
        <w:t>r</w:t>
      </w:r>
      <w:r w:rsidRPr="0014645C">
        <w:rPr>
          <w:rFonts w:ascii="Arial" w:hAnsi="Arial" w:cs="Arial"/>
          <w:sz w:val="19"/>
          <w:szCs w:val="19"/>
          <w:lang w:val="sk-SK"/>
        </w:rPr>
        <w:t xml:space="preserve">ealizácie aktivít </w:t>
      </w:r>
      <w:r w:rsidR="008645AB" w:rsidRPr="0014645C">
        <w:rPr>
          <w:rFonts w:ascii="Arial" w:hAnsi="Arial" w:cs="Arial"/>
          <w:sz w:val="19"/>
          <w:szCs w:val="19"/>
          <w:lang w:val="sk-SK"/>
        </w:rPr>
        <w:t>p</w:t>
      </w:r>
      <w:r w:rsidRPr="0014645C">
        <w:rPr>
          <w:rFonts w:ascii="Arial" w:hAnsi="Arial" w:cs="Arial"/>
          <w:sz w:val="19"/>
          <w:szCs w:val="19"/>
          <w:lang w:val="sk-SK"/>
        </w:rPr>
        <w:t>rojektu bez ohľadu na časový faktor;</w:t>
      </w:r>
    </w:p>
    <w:p w14:paraId="7748E687" w14:textId="77777777" w:rsidR="00CE3D38" w:rsidRPr="0014645C" w:rsidRDefault="00CE3D38"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bCs/>
          <w:sz w:val="19"/>
          <w:szCs w:val="19"/>
          <w:lang w:val="sk-SK"/>
        </w:rPr>
        <w:t xml:space="preserve">Realizácia hlavných aktivít </w:t>
      </w:r>
      <w:r w:rsidR="005A0A11" w:rsidRPr="0014645C">
        <w:rPr>
          <w:rFonts w:ascii="Arial" w:hAnsi="Arial" w:cs="Arial"/>
          <w:b/>
          <w:bCs/>
          <w:sz w:val="19"/>
          <w:szCs w:val="19"/>
          <w:lang w:val="sk-SK"/>
        </w:rPr>
        <w:t>p</w:t>
      </w:r>
      <w:r w:rsidRPr="0014645C">
        <w:rPr>
          <w:rFonts w:ascii="Arial" w:hAnsi="Arial" w:cs="Arial"/>
          <w:b/>
          <w:bCs/>
          <w:sz w:val="19"/>
          <w:szCs w:val="19"/>
          <w:lang w:val="sk-SK"/>
        </w:rPr>
        <w:t xml:space="preserve">rojektu </w:t>
      </w:r>
      <w:r w:rsidRPr="0014645C">
        <w:rPr>
          <w:rFonts w:ascii="Arial" w:hAnsi="Arial" w:cs="Arial"/>
          <w:sz w:val="19"/>
          <w:szCs w:val="19"/>
          <w:lang w:val="sk-SK"/>
        </w:rPr>
        <w:t xml:space="preserve">– zodpovedá obdobiu tzv. fyzickej realizácie </w:t>
      </w:r>
      <w:r w:rsidR="005A0A11" w:rsidRPr="0014645C">
        <w:rPr>
          <w:rFonts w:ascii="Arial" w:hAnsi="Arial" w:cs="Arial"/>
          <w:sz w:val="19"/>
          <w:szCs w:val="19"/>
          <w:lang w:val="sk-SK"/>
        </w:rPr>
        <w:t>p</w:t>
      </w:r>
      <w:r w:rsidRPr="0014645C">
        <w:rPr>
          <w:rFonts w:ascii="Arial" w:hAnsi="Arial" w:cs="Arial"/>
          <w:sz w:val="19"/>
          <w:szCs w:val="19"/>
          <w:lang w:val="sk-SK"/>
        </w:rPr>
        <w:t xml:space="preserve">rojektu, t. j. obdobiu, v rámci ktorého </w:t>
      </w:r>
      <w:r w:rsidR="005A0A11" w:rsidRPr="0014645C">
        <w:rPr>
          <w:rFonts w:ascii="Arial" w:hAnsi="Arial" w:cs="Arial"/>
          <w:sz w:val="19"/>
          <w:szCs w:val="19"/>
          <w:lang w:val="sk-SK"/>
        </w:rPr>
        <w:t>p</w:t>
      </w:r>
      <w:r w:rsidRPr="0014645C">
        <w:rPr>
          <w:rFonts w:ascii="Arial" w:hAnsi="Arial" w:cs="Arial"/>
          <w:sz w:val="19"/>
          <w:szCs w:val="19"/>
          <w:lang w:val="sk-SK"/>
        </w:rPr>
        <w:t xml:space="preserve">rijímateľ realizuje jednotlivé hlavné </w:t>
      </w:r>
      <w:r w:rsidR="005A0A11" w:rsidRPr="0014645C">
        <w:rPr>
          <w:rFonts w:ascii="Arial" w:hAnsi="Arial" w:cs="Arial"/>
          <w:sz w:val="19"/>
          <w:szCs w:val="19"/>
          <w:lang w:val="sk-SK"/>
        </w:rPr>
        <w:t>a</w:t>
      </w:r>
      <w:r w:rsidRPr="0014645C">
        <w:rPr>
          <w:rFonts w:ascii="Arial" w:hAnsi="Arial" w:cs="Arial"/>
          <w:sz w:val="19"/>
          <w:szCs w:val="19"/>
          <w:lang w:val="sk-SK"/>
        </w:rPr>
        <w:t xml:space="preserve">ktivity </w:t>
      </w:r>
      <w:r w:rsidR="005A0A11" w:rsidRPr="0014645C">
        <w:rPr>
          <w:rFonts w:ascii="Arial" w:hAnsi="Arial" w:cs="Arial"/>
          <w:sz w:val="19"/>
          <w:szCs w:val="19"/>
          <w:lang w:val="sk-SK"/>
        </w:rPr>
        <w:t>projektu</w:t>
      </w:r>
      <w:r w:rsidRPr="0014645C">
        <w:rPr>
          <w:rFonts w:ascii="Arial" w:hAnsi="Arial" w:cs="Arial"/>
          <w:sz w:val="19"/>
          <w:szCs w:val="19"/>
          <w:lang w:val="sk-SK"/>
        </w:rPr>
        <w:t xml:space="preserve"> od </w:t>
      </w:r>
      <w:r w:rsidR="005A0A11" w:rsidRPr="0014645C">
        <w:rPr>
          <w:rFonts w:ascii="Arial" w:hAnsi="Arial" w:cs="Arial"/>
          <w:sz w:val="19"/>
          <w:szCs w:val="19"/>
          <w:lang w:val="sk-SK"/>
        </w:rPr>
        <w:t xml:space="preserve">začatia </w:t>
      </w:r>
      <w:r w:rsidRPr="0014645C">
        <w:rPr>
          <w:rFonts w:ascii="Arial" w:hAnsi="Arial" w:cs="Arial"/>
          <w:sz w:val="19"/>
          <w:szCs w:val="19"/>
          <w:lang w:val="sk-SK"/>
        </w:rPr>
        <w:t xml:space="preserve">realizácie hlavných aktivít </w:t>
      </w:r>
      <w:r w:rsidR="005A0A11" w:rsidRPr="0014645C">
        <w:rPr>
          <w:rFonts w:ascii="Arial" w:hAnsi="Arial" w:cs="Arial"/>
          <w:sz w:val="19"/>
          <w:szCs w:val="19"/>
          <w:lang w:val="sk-SK"/>
        </w:rPr>
        <w:t>projektu</w:t>
      </w:r>
      <w:r w:rsidR="00E43A58" w:rsidRPr="0014645C">
        <w:rPr>
          <w:rFonts w:ascii="Arial" w:hAnsi="Arial" w:cs="Arial"/>
          <w:sz w:val="19"/>
          <w:szCs w:val="19"/>
          <w:lang w:val="sk-SK"/>
        </w:rPr>
        <w:t>, najskôr však od 1.1.2014,</w:t>
      </w:r>
      <w:r w:rsidR="005A0A11" w:rsidRPr="0014645C">
        <w:rPr>
          <w:rFonts w:ascii="Arial" w:hAnsi="Arial" w:cs="Arial"/>
          <w:sz w:val="19"/>
          <w:szCs w:val="19"/>
          <w:lang w:val="sk-SK"/>
        </w:rPr>
        <w:t xml:space="preserve"> </w:t>
      </w:r>
      <w:r w:rsidRPr="0014645C">
        <w:rPr>
          <w:rFonts w:ascii="Arial" w:hAnsi="Arial" w:cs="Arial"/>
          <w:sz w:val="19"/>
          <w:szCs w:val="19"/>
          <w:lang w:val="sk-SK"/>
        </w:rPr>
        <w:t xml:space="preserve">do </w:t>
      </w:r>
      <w:r w:rsidR="005A0A11" w:rsidRPr="0014645C">
        <w:rPr>
          <w:rFonts w:ascii="Arial" w:hAnsi="Arial" w:cs="Arial"/>
          <w:sz w:val="19"/>
          <w:szCs w:val="19"/>
          <w:lang w:val="sk-SK"/>
        </w:rPr>
        <w:t xml:space="preserve">ukončenia </w:t>
      </w:r>
      <w:r w:rsidRPr="0014645C">
        <w:rPr>
          <w:rFonts w:ascii="Arial" w:hAnsi="Arial" w:cs="Arial"/>
          <w:sz w:val="19"/>
          <w:szCs w:val="19"/>
          <w:lang w:val="sk-SK"/>
        </w:rPr>
        <w:t xml:space="preserve">realizácie hlavných aktivít </w:t>
      </w:r>
      <w:r w:rsidR="005A0A11" w:rsidRPr="0014645C">
        <w:rPr>
          <w:rFonts w:ascii="Arial" w:hAnsi="Arial" w:cs="Arial"/>
          <w:sz w:val="19"/>
          <w:szCs w:val="19"/>
          <w:lang w:val="sk-SK"/>
        </w:rPr>
        <w:t>projektu</w:t>
      </w:r>
      <w:r w:rsidRPr="0014645C">
        <w:rPr>
          <w:rFonts w:ascii="Arial" w:hAnsi="Arial" w:cs="Arial"/>
          <w:sz w:val="19"/>
          <w:szCs w:val="19"/>
          <w:lang w:val="sk-SK"/>
        </w:rPr>
        <w:t xml:space="preserve">. Maximálna doba </w:t>
      </w:r>
      <w:r w:rsidR="005A0A11" w:rsidRPr="0014645C">
        <w:rPr>
          <w:rFonts w:ascii="Arial" w:hAnsi="Arial" w:cs="Arial"/>
          <w:sz w:val="19"/>
          <w:szCs w:val="19"/>
          <w:lang w:val="sk-SK"/>
        </w:rPr>
        <w:t xml:space="preserve">realizácie </w:t>
      </w:r>
      <w:r w:rsidRPr="0014645C">
        <w:rPr>
          <w:rFonts w:ascii="Arial" w:hAnsi="Arial" w:cs="Arial"/>
          <w:sz w:val="19"/>
          <w:szCs w:val="19"/>
          <w:lang w:val="sk-SK"/>
        </w:rPr>
        <w:t xml:space="preserve">hlavných aktivít </w:t>
      </w:r>
      <w:r w:rsidR="005A0A11" w:rsidRPr="0014645C">
        <w:rPr>
          <w:rFonts w:ascii="Arial" w:hAnsi="Arial" w:cs="Arial"/>
          <w:sz w:val="19"/>
          <w:szCs w:val="19"/>
          <w:lang w:val="sk-SK"/>
        </w:rPr>
        <w:t xml:space="preserve">projektu </w:t>
      </w:r>
      <w:r w:rsidRPr="0014645C">
        <w:rPr>
          <w:rFonts w:ascii="Arial" w:hAnsi="Arial" w:cs="Arial"/>
          <w:bCs/>
          <w:sz w:val="19"/>
          <w:szCs w:val="19"/>
          <w:lang w:val="sk-SK"/>
        </w:rPr>
        <w:t xml:space="preserve">zodpovedá </w:t>
      </w:r>
      <w:r w:rsidRPr="0014645C">
        <w:rPr>
          <w:rFonts w:ascii="Arial" w:hAnsi="Arial" w:cs="Arial"/>
          <w:sz w:val="19"/>
          <w:szCs w:val="19"/>
          <w:lang w:val="sk-SK"/>
        </w:rPr>
        <w:t>oprávnenému obdobiu stanovenému vo Výzve na predkladanie žiadostí o NFP, pričom za žiadnych okolností nesmie prekročiť termín stanovený v článku 65 ods. 2 všeobecného nariadenia, t.</w:t>
      </w:r>
      <w:r w:rsidR="00565002" w:rsidRPr="0014645C">
        <w:rPr>
          <w:rFonts w:ascii="Arial" w:hAnsi="Arial" w:cs="Arial"/>
          <w:sz w:val="19"/>
          <w:szCs w:val="19"/>
          <w:lang w:val="sk-SK"/>
        </w:rPr>
        <w:t xml:space="preserve"> </w:t>
      </w:r>
      <w:r w:rsidRPr="0014645C">
        <w:rPr>
          <w:rFonts w:ascii="Arial" w:hAnsi="Arial" w:cs="Arial"/>
          <w:sz w:val="19"/>
          <w:szCs w:val="19"/>
          <w:lang w:val="sk-SK"/>
        </w:rPr>
        <w:t>j. 31.12.202</w:t>
      </w:r>
      <w:r w:rsidR="00D50C1B" w:rsidRPr="0014645C">
        <w:rPr>
          <w:rFonts w:ascii="Arial" w:hAnsi="Arial" w:cs="Arial"/>
          <w:sz w:val="19"/>
          <w:szCs w:val="19"/>
          <w:lang w:val="sk-SK"/>
        </w:rPr>
        <w:t>3</w:t>
      </w:r>
      <w:r w:rsidR="00BE12B6" w:rsidRPr="0014645C">
        <w:rPr>
          <w:rFonts w:ascii="Arial" w:hAnsi="Arial" w:cs="Arial"/>
          <w:sz w:val="19"/>
          <w:szCs w:val="19"/>
          <w:lang w:val="sk-SK"/>
        </w:rPr>
        <w:t>;</w:t>
      </w:r>
    </w:p>
    <w:p w14:paraId="42C0D2D6" w14:textId="77777777" w:rsidR="007A7F97" w:rsidRPr="0014645C" w:rsidRDefault="00D86ED1" w:rsidP="007A7F97">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Riadiaci orgán (ďalej aj „RO pre OP EVS“)</w:t>
      </w:r>
      <w:r w:rsidRPr="0014645C">
        <w:rPr>
          <w:rFonts w:ascii="Arial" w:hAnsi="Arial" w:cs="Arial"/>
          <w:sz w:val="19"/>
          <w:szCs w:val="19"/>
          <w:lang w:val="sk-SK"/>
        </w:rPr>
        <w:t xml:space="preserve"> – </w:t>
      </w:r>
      <w:r w:rsidR="00E43A58" w:rsidRPr="0014645C">
        <w:rPr>
          <w:rFonts w:ascii="Arial" w:hAnsi="Arial" w:cs="Arial"/>
          <w:sz w:val="19"/>
          <w:szCs w:val="19"/>
          <w:lang w:val="sk-SK"/>
        </w:rPr>
        <w:t>orgán štátnej správy alebo územnej samosprávy poverený Slovenskou republikou, ktorý je určený na realizáciu programu a zodpovedá za riadenie programu v súlade so zásadou riadneho finančného hospodárenia</w:t>
      </w:r>
      <w:r w:rsidR="00E43A58" w:rsidRPr="0014645C" w:rsidDel="004C569F">
        <w:rPr>
          <w:rFonts w:ascii="Arial" w:hAnsi="Arial" w:cs="Arial"/>
          <w:sz w:val="19"/>
          <w:szCs w:val="19"/>
          <w:lang w:val="sk-SK"/>
        </w:rPr>
        <w:t xml:space="preserve"> </w:t>
      </w:r>
      <w:r w:rsidR="00E43A58" w:rsidRPr="0014645C">
        <w:rPr>
          <w:rFonts w:ascii="Arial" w:hAnsi="Arial" w:cs="Arial"/>
          <w:sz w:val="19"/>
          <w:szCs w:val="19"/>
          <w:lang w:val="sk-SK"/>
        </w:rPr>
        <w:t xml:space="preserve">podľa článku 125 všeobecného nariadenia. Riadiaci orgán je menovaný pre každý OP. V podmienkach SR v súlade s § 7 zákona o príspevku z EŠIF určuje jednotlivé </w:t>
      </w:r>
      <w:r w:rsidR="00200A86" w:rsidRPr="0014645C">
        <w:rPr>
          <w:rFonts w:ascii="Arial" w:hAnsi="Arial" w:cs="Arial"/>
          <w:sz w:val="19"/>
          <w:szCs w:val="19"/>
          <w:lang w:val="sk-SK"/>
        </w:rPr>
        <w:t>r</w:t>
      </w:r>
      <w:r w:rsidR="00E43A58" w:rsidRPr="0014645C">
        <w:rPr>
          <w:rFonts w:ascii="Arial" w:hAnsi="Arial" w:cs="Arial"/>
          <w:sz w:val="19"/>
          <w:szCs w:val="19"/>
          <w:lang w:val="sk-SK"/>
        </w:rPr>
        <w:t xml:space="preserve">iadiace orgány vláda SR, ak v tomto ustanovení nie je uvedené inak. Ak je to účelné, </w:t>
      </w:r>
      <w:r w:rsidR="00200A86" w:rsidRPr="0014645C">
        <w:rPr>
          <w:rFonts w:ascii="Arial" w:hAnsi="Arial" w:cs="Arial"/>
          <w:sz w:val="19"/>
          <w:szCs w:val="19"/>
          <w:lang w:val="sk-SK"/>
        </w:rPr>
        <w:t>r</w:t>
      </w:r>
      <w:r w:rsidR="00E43A58" w:rsidRPr="0014645C">
        <w:rPr>
          <w:rFonts w:ascii="Arial" w:hAnsi="Arial" w:cs="Arial"/>
          <w:sz w:val="19"/>
          <w:szCs w:val="19"/>
          <w:lang w:val="sk-SK"/>
        </w:rPr>
        <w:t xml:space="preserve">iadiaci orgán môže konať aj prostredníctvom </w:t>
      </w:r>
      <w:r w:rsidR="00200A86" w:rsidRPr="0014645C">
        <w:rPr>
          <w:rFonts w:ascii="Arial" w:hAnsi="Arial" w:cs="Arial"/>
          <w:sz w:val="19"/>
          <w:szCs w:val="19"/>
          <w:lang w:val="sk-SK"/>
        </w:rPr>
        <w:t>s</w:t>
      </w:r>
      <w:r w:rsidR="00E43A58" w:rsidRPr="0014645C">
        <w:rPr>
          <w:rFonts w:ascii="Arial" w:hAnsi="Arial" w:cs="Arial"/>
          <w:sz w:val="19"/>
          <w:szCs w:val="19"/>
          <w:lang w:val="sk-SK"/>
        </w:rPr>
        <w:t>prostredkovateľského orgánu</w:t>
      </w:r>
      <w:r w:rsidRPr="0014645C">
        <w:rPr>
          <w:rFonts w:ascii="Arial" w:hAnsi="Arial" w:cs="Arial"/>
          <w:sz w:val="19"/>
          <w:szCs w:val="19"/>
          <w:lang w:val="sk-SK"/>
        </w:rPr>
        <w:t>;</w:t>
      </w:r>
    </w:p>
    <w:p w14:paraId="7A653714" w14:textId="77777777" w:rsidR="007A7F97" w:rsidRDefault="007A7F97" w:rsidP="007A7F97">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Rozhodnutie o schválení žiadosti o nenávratný finančný príspevok</w:t>
      </w:r>
      <w:r w:rsidRPr="0014645C">
        <w:rPr>
          <w:rFonts w:ascii="Arial" w:hAnsi="Arial" w:cs="Arial"/>
          <w:sz w:val="19"/>
          <w:szCs w:val="19"/>
          <w:lang w:val="sk-SK"/>
        </w:rPr>
        <w:t xml:space="preserve"> – rozhodnutie, ktoré vydáva štatutárny orgán riadiaceho orgánu, ktorým schvaľuje žiadosť o poskytnutie nenávratného finančného príspevku. Na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p>
    <w:p w14:paraId="17FEE438" w14:textId="77777777" w:rsidR="005C4E65" w:rsidRPr="00BF424D" w:rsidRDefault="005C4E65" w:rsidP="004C455B">
      <w:pPr>
        <w:pStyle w:val="Bulletslevel1"/>
        <w:ind w:left="709" w:hanging="425"/>
        <w:jc w:val="both"/>
        <w:rPr>
          <w:rFonts w:ascii="Arial" w:hAnsi="Arial" w:cs="Arial"/>
          <w:sz w:val="19"/>
          <w:szCs w:val="19"/>
          <w:lang w:val="sk-SK"/>
        </w:rPr>
      </w:pPr>
      <w:r w:rsidRPr="00BF424D">
        <w:rPr>
          <w:rFonts w:ascii="Arial" w:hAnsi="Arial" w:cs="Arial"/>
          <w:b/>
          <w:sz w:val="19"/>
          <w:szCs w:val="19"/>
          <w:lang w:val="sk-SK"/>
        </w:rPr>
        <w:t xml:space="preserve">Spolupracujúci subjekt – osoba, </w:t>
      </w:r>
      <w:r w:rsidRPr="00BF424D">
        <w:rPr>
          <w:rFonts w:ascii="Arial" w:hAnsi="Arial" w:cs="Arial"/>
          <w:sz w:val="19"/>
          <w:szCs w:val="19"/>
          <w:lang w:val="sk-SK"/>
        </w:rPr>
        <w:t xml:space="preserve">ktorá vykonáva svoju pôsobnosť v oblasti relevantnej pre konkrétnu výzvu/vyzvanie na základe osobitného právneho predpisu alebo zriaďovateľských </w:t>
      </w:r>
      <w:r w:rsidR="00292C72" w:rsidRPr="00BF424D">
        <w:rPr>
          <w:rFonts w:ascii="Arial" w:hAnsi="Arial" w:cs="Arial"/>
          <w:sz w:val="19"/>
          <w:szCs w:val="19"/>
          <w:lang w:val="sk-SK"/>
        </w:rPr>
        <w:t>a zakladateľských listín a pod.,</w:t>
      </w:r>
      <w:r w:rsidRPr="00BF424D">
        <w:rPr>
          <w:rFonts w:ascii="Arial" w:hAnsi="Arial" w:cs="Arial"/>
          <w:sz w:val="19"/>
          <w:szCs w:val="19"/>
          <w:lang w:val="sk-SK"/>
        </w:rPr>
        <w:t xml:space="preserve"> v dôsledku čoho údaje, informácie, ďalšie vstupy a činnosti vyplývajúce a súvisiace s ním vykonávanou pôsobnosťou sú potrebné pre Prijímateľa pre riadnu realizáciu Projektu a dosiahnutie účelu a cieľa Projektu. Súčasne činnosť Spolupracujúceho subjektu úzko súvisí a bude ovplyvnená dosiahnutím účelu a cieľa Projektu. Pre vytvorenie právneho rámca pre spoluprácu medzi Prijímateľom a Spolupracujúcim subjektom sa uzatvára memorandum o spolupráci pri realizovaní projektu alebo iná vhodná zmluva o spolupráci. </w:t>
      </w:r>
    </w:p>
    <w:p w14:paraId="2885E5D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Správa o zistenej nezrovnalosti</w:t>
      </w:r>
      <w:r w:rsidRPr="0014645C">
        <w:rPr>
          <w:rFonts w:ascii="Arial" w:hAnsi="Arial" w:cs="Arial"/>
          <w:sz w:val="19"/>
          <w:szCs w:val="19"/>
          <w:lang w:val="sk-SK"/>
        </w:rPr>
        <w:t xml:space="preserve"> – dokument vyplnený </w:t>
      </w:r>
      <w:r w:rsidR="00DB4CA1" w:rsidRPr="0014645C">
        <w:rPr>
          <w:rFonts w:ascii="Arial" w:hAnsi="Arial" w:cs="Arial"/>
          <w:sz w:val="19"/>
          <w:szCs w:val="19"/>
          <w:lang w:val="sk-SK"/>
        </w:rPr>
        <w:t>r</w:t>
      </w:r>
      <w:r w:rsidR="008F0ED5" w:rsidRPr="0014645C">
        <w:rPr>
          <w:rFonts w:ascii="Arial" w:hAnsi="Arial" w:cs="Arial"/>
          <w:sz w:val="19"/>
          <w:szCs w:val="19"/>
          <w:lang w:val="sk-SK"/>
        </w:rPr>
        <w:t>iadiacim</w:t>
      </w:r>
      <w:r w:rsidR="00AE6200" w:rsidRPr="0014645C">
        <w:rPr>
          <w:rFonts w:ascii="Arial" w:hAnsi="Arial" w:cs="Arial"/>
          <w:sz w:val="19"/>
          <w:szCs w:val="19"/>
          <w:lang w:val="sk-SK"/>
        </w:rPr>
        <w:t xml:space="preserve"> orgánom, </w:t>
      </w:r>
      <w:r w:rsidR="008F0ED5" w:rsidRPr="0014645C">
        <w:rPr>
          <w:rFonts w:ascii="Arial" w:hAnsi="Arial" w:cs="Arial"/>
          <w:sz w:val="19"/>
          <w:szCs w:val="19"/>
          <w:lang w:val="sk-SK"/>
        </w:rPr>
        <w:t>s</w:t>
      </w:r>
      <w:r w:rsidR="00AE6200" w:rsidRPr="0014645C">
        <w:rPr>
          <w:rFonts w:ascii="Arial" w:hAnsi="Arial" w:cs="Arial"/>
          <w:sz w:val="19"/>
          <w:szCs w:val="19"/>
          <w:lang w:val="sk-SK"/>
        </w:rPr>
        <w:t xml:space="preserve">prostredkovateľským orgánom, platobnou jednotkou, </w:t>
      </w:r>
      <w:r w:rsidR="00DB4CA1" w:rsidRPr="0014645C">
        <w:rPr>
          <w:rFonts w:ascii="Arial" w:hAnsi="Arial" w:cs="Arial"/>
          <w:sz w:val="19"/>
          <w:szCs w:val="19"/>
          <w:lang w:val="sk-SK"/>
        </w:rPr>
        <w:t>c</w:t>
      </w:r>
      <w:r w:rsidR="00AE6200" w:rsidRPr="0014645C">
        <w:rPr>
          <w:rFonts w:ascii="Arial" w:hAnsi="Arial" w:cs="Arial"/>
          <w:sz w:val="19"/>
          <w:szCs w:val="19"/>
          <w:lang w:val="sk-SK"/>
        </w:rPr>
        <w:t xml:space="preserve">ertifikačným orgánom, </w:t>
      </w:r>
      <w:r w:rsidR="00DB4CA1" w:rsidRPr="0014645C">
        <w:rPr>
          <w:rFonts w:ascii="Arial" w:hAnsi="Arial" w:cs="Arial"/>
          <w:sz w:val="19"/>
          <w:szCs w:val="19"/>
          <w:lang w:val="sk-SK"/>
        </w:rPr>
        <w:t>o</w:t>
      </w:r>
      <w:r w:rsidR="00AE6200" w:rsidRPr="0014645C">
        <w:rPr>
          <w:rFonts w:ascii="Arial" w:hAnsi="Arial" w:cs="Arial"/>
          <w:sz w:val="19"/>
          <w:szCs w:val="19"/>
          <w:lang w:val="sk-SK"/>
        </w:rPr>
        <w:t>rgánom auditu a jeho spolupracujúcim orgánom, na ktorého základe je oficiálne zdokumentované podozrenie z nezrovnalosti alebo zistenie nezrovnalosti</w:t>
      </w:r>
      <w:r w:rsidRPr="0014645C">
        <w:rPr>
          <w:rFonts w:ascii="Arial" w:hAnsi="Arial" w:cs="Arial"/>
          <w:sz w:val="19"/>
          <w:szCs w:val="19"/>
          <w:lang w:val="sk-SK"/>
        </w:rPr>
        <w:t>;</w:t>
      </w:r>
    </w:p>
    <w:p w14:paraId="33CEB34F"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Správa z kontroly</w:t>
      </w:r>
      <w:r w:rsidRPr="0014645C">
        <w:rPr>
          <w:rFonts w:ascii="Arial" w:hAnsi="Arial" w:cs="Arial"/>
          <w:sz w:val="19"/>
          <w:szCs w:val="19"/>
          <w:lang w:val="sk-SK"/>
        </w:rPr>
        <w:t xml:space="preserve"> – výstupný dokument z kontroly projektu (napr. žiadosti o platbu), ktorý vypracováva riadiaci orgán v zmysle postupov definovaných v Systéme riadenia európskych štrukturálnych a investičných fondov (SR</w:t>
      </w:r>
      <w:r w:rsidR="006665D0" w:rsidRPr="0014645C">
        <w:rPr>
          <w:rFonts w:ascii="Arial" w:hAnsi="Arial" w:cs="Arial"/>
          <w:sz w:val="19"/>
          <w:szCs w:val="19"/>
          <w:lang w:val="sk-SK"/>
        </w:rPr>
        <w:t xml:space="preserve"> EŠIF</w:t>
      </w:r>
      <w:r w:rsidRPr="0014645C">
        <w:rPr>
          <w:rFonts w:ascii="Arial" w:hAnsi="Arial" w:cs="Arial"/>
          <w:sz w:val="19"/>
          <w:szCs w:val="19"/>
          <w:lang w:val="sk-SK"/>
        </w:rPr>
        <w:t>) na programové obdobie 2014 – 2020</w:t>
      </w:r>
      <w:r w:rsidR="00BE12B6" w:rsidRPr="0014645C">
        <w:rPr>
          <w:rFonts w:ascii="Arial" w:hAnsi="Arial" w:cs="Arial"/>
          <w:sz w:val="19"/>
          <w:szCs w:val="19"/>
          <w:lang w:val="sk-SK"/>
        </w:rPr>
        <w:t>;</w:t>
      </w:r>
    </w:p>
    <w:p w14:paraId="1BC1A782"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Systém finančného riadenia štrukturálnych fondov, Kohézneho fondu a Európskeho námorného a rybárskeho fondu na programové obdobie 2014 – 2020 (ďalej len „SFR“)</w:t>
      </w:r>
      <w:r w:rsidRPr="0014645C">
        <w:rPr>
          <w:rFonts w:ascii="Arial" w:hAnsi="Arial" w:cs="Arial"/>
          <w:sz w:val="19"/>
          <w:szCs w:val="19"/>
          <w:lang w:val="sk-SK"/>
        </w:rPr>
        <w:t xml:space="preserve"> - </w:t>
      </w:r>
      <w:r w:rsidR="005A576E" w:rsidRPr="0014645C">
        <w:rPr>
          <w:rFonts w:ascii="Arial" w:hAnsi="Arial" w:cs="Arial"/>
          <w:sz w:val="19"/>
          <w:szCs w:val="19"/>
          <w:lang w:val="sk-SK"/>
        </w:rPr>
        <w:t xml:space="preserve">dokument vydaný </w:t>
      </w:r>
      <w:r w:rsidR="008F0ED5" w:rsidRPr="0014645C">
        <w:rPr>
          <w:rFonts w:ascii="Arial" w:hAnsi="Arial" w:cs="Arial"/>
          <w:sz w:val="19"/>
          <w:szCs w:val="19"/>
          <w:lang w:val="sk-SK"/>
        </w:rPr>
        <w:t>c</w:t>
      </w:r>
      <w:r w:rsidR="005A576E" w:rsidRPr="0014645C">
        <w:rPr>
          <w:rFonts w:ascii="Arial" w:hAnsi="Arial" w:cs="Arial"/>
          <w:sz w:val="19"/>
          <w:szCs w:val="19"/>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DF1D64" w:rsidRPr="0014645C">
        <w:rPr>
          <w:rFonts w:ascii="Arial" w:hAnsi="Arial" w:cs="Arial"/>
          <w:sz w:val="19"/>
          <w:szCs w:val="19"/>
          <w:lang w:val="sk-SK"/>
        </w:rPr>
        <w:t>.</w:t>
      </w:r>
      <w:r w:rsidRPr="0014645C">
        <w:rPr>
          <w:rFonts w:ascii="Arial" w:hAnsi="Arial" w:cs="Arial"/>
          <w:sz w:val="19"/>
          <w:szCs w:val="19"/>
          <w:lang w:val="sk-SK"/>
        </w:rPr>
        <w:t xml:space="preserve"> Aktuálna verzia SFR je zverejnená na webovom </w:t>
      </w:r>
      <w:r w:rsidR="00EF163F" w:rsidRPr="0014645C">
        <w:rPr>
          <w:rFonts w:ascii="Arial" w:hAnsi="Arial" w:cs="Arial"/>
          <w:sz w:val="19"/>
          <w:szCs w:val="19"/>
          <w:lang w:val="sk-SK"/>
        </w:rPr>
        <w:t>sídle</w:t>
      </w:r>
      <w:r w:rsidRPr="0014645C">
        <w:rPr>
          <w:rFonts w:ascii="Arial" w:hAnsi="Arial" w:cs="Arial"/>
          <w:sz w:val="19"/>
          <w:szCs w:val="19"/>
          <w:lang w:val="sk-SK"/>
        </w:rPr>
        <w:t xml:space="preserve"> </w:t>
      </w:r>
      <w:r w:rsidR="005A576E" w:rsidRPr="0014645C">
        <w:rPr>
          <w:rFonts w:ascii="Arial" w:hAnsi="Arial" w:cs="Arial"/>
          <w:sz w:val="19"/>
          <w:szCs w:val="19"/>
          <w:lang w:val="sk-SK"/>
        </w:rPr>
        <w:t>Ministerstva financií SR,</w:t>
      </w:r>
      <w:r w:rsidRPr="0014645C">
        <w:rPr>
          <w:rFonts w:ascii="Arial" w:hAnsi="Arial" w:cs="Arial"/>
          <w:sz w:val="19"/>
          <w:szCs w:val="19"/>
          <w:lang w:val="sk-SK"/>
        </w:rPr>
        <w:t xml:space="preserve"> </w:t>
      </w:r>
      <w:hyperlink r:id="rId11" w:history="1">
        <w:r w:rsidRPr="0014645C">
          <w:rPr>
            <w:rStyle w:val="Hypertextovprepojenie"/>
            <w:rFonts w:cs="Arial"/>
            <w:szCs w:val="19"/>
            <w:lang w:val="sk-SK"/>
          </w:rPr>
          <w:t>www.finance.gov.sk</w:t>
        </w:r>
      </w:hyperlink>
      <w:r w:rsidRPr="0014645C">
        <w:rPr>
          <w:rFonts w:ascii="Arial" w:hAnsi="Arial" w:cs="Arial"/>
          <w:sz w:val="19"/>
          <w:szCs w:val="19"/>
          <w:lang w:val="sk-SK"/>
        </w:rPr>
        <w:t>;</w:t>
      </w:r>
    </w:p>
    <w:p w14:paraId="6F43D67A"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Systém riadenia Európskych štrukturálnych a investičných fondov na programové obdobie 2014 – 2020 (ďalej len „SR EŠIF“)</w:t>
      </w:r>
      <w:r w:rsidR="0078429E" w:rsidRPr="0014645C">
        <w:rPr>
          <w:rFonts w:ascii="Arial" w:hAnsi="Arial" w:cs="Arial"/>
          <w:b/>
          <w:sz w:val="19"/>
          <w:szCs w:val="19"/>
          <w:lang w:val="sk-SK"/>
        </w:rPr>
        <w:t xml:space="preserve"> </w:t>
      </w:r>
      <w:r w:rsidRPr="0014645C">
        <w:rPr>
          <w:rFonts w:ascii="Arial" w:hAnsi="Arial" w:cs="Arial"/>
          <w:sz w:val="19"/>
          <w:szCs w:val="19"/>
          <w:lang w:val="sk-SK"/>
        </w:rPr>
        <w:t xml:space="preserve">- dokument vydaný CKO, ktorého účelom je definovať štandardné procesy a postupy riadenia EŠIF, ktoré sú záväzné pre všetky zúčastnené subjekty; pre účely </w:t>
      </w:r>
      <w:r w:rsidR="00EF163F" w:rsidRPr="0014645C">
        <w:rPr>
          <w:rFonts w:ascii="Arial" w:hAnsi="Arial" w:cs="Arial"/>
          <w:sz w:val="19"/>
          <w:szCs w:val="19"/>
          <w:lang w:val="sk-SK"/>
        </w:rPr>
        <w:t xml:space="preserve">zmluvy </w:t>
      </w:r>
      <w:r w:rsidRPr="0014645C">
        <w:rPr>
          <w:rFonts w:ascii="Arial" w:hAnsi="Arial" w:cs="Arial"/>
          <w:sz w:val="19"/>
          <w:szCs w:val="19"/>
          <w:lang w:val="sk-SK"/>
        </w:rPr>
        <w:t>o</w:t>
      </w:r>
      <w:r w:rsidR="005A576E" w:rsidRPr="0014645C">
        <w:rPr>
          <w:rFonts w:ascii="Arial" w:hAnsi="Arial" w:cs="Arial"/>
          <w:sz w:val="19"/>
          <w:szCs w:val="19"/>
          <w:lang w:val="sk-SK"/>
        </w:rPr>
        <w:t xml:space="preserve"> poskytnutí </w:t>
      </w:r>
      <w:r w:rsidRPr="0014645C">
        <w:rPr>
          <w:rFonts w:ascii="Arial" w:hAnsi="Arial" w:cs="Arial"/>
          <w:sz w:val="19"/>
          <w:szCs w:val="19"/>
          <w:lang w:val="sk-SK"/>
        </w:rPr>
        <w:t xml:space="preserve">NFP je záväzná vždy aktuálna </w:t>
      </w:r>
      <w:r w:rsidR="0078429E" w:rsidRPr="0014645C">
        <w:rPr>
          <w:rFonts w:ascii="Arial" w:hAnsi="Arial" w:cs="Arial"/>
          <w:sz w:val="19"/>
          <w:szCs w:val="19"/>
          <w:lang w:val="sk-SK"/>
        </w:rPr>
        <w:t>z</w:t>
      </w:r>
      <w:r w:rsidRPr="0014645C">
        <w:rPr>
          <w:rFonts w:ascii="Arial" w:hAnsi="Arial" w:cs="Arial"/>
          <w:sz w:val="19"/>
          <w:szCs w:val="19"/>
          <w:lang w:val="sk-SK"/>
        </w:rPr>
        <w:t xml:space="preserve">verejnená verzia uvedeného dokumentu na webovom sídle CKO </w:t>
      </w:r>
      <w:hyperlink r:id="rId12" w:history="1">
        <w:r w:rsidR="005A576E" w:rsidRPr="0014645C">
          <w:rPr>
            <w:rFonts w:ascii="Arial" w:hAnsi="Arial" w:cs="Arial"/>
            <w:sz w:val="19"/>
            <w:szCs w:val="19"/>
            <w:lang w:val="sk-SK"/>
          </w:rPr>
          <w:t>www.partnerskadohoda.gov.sk</w:t>
        </w:r>
      </w:hyperlink>
      <w:r w:rsidR="005A576E" w:rsidRPr="0014645C">
        <w:rPr>
          <w:rFonts w:ascii="Arial" w:hAnsi="Arial" w:cs="Arial"/>
          <w:sz w:val="19"/>
          <w:szCs w:val="19"/>
          <w:lang w:val="sk-SK"/>
        </w:rPr>
        <w:t>,</w:t>
      </w:r>
      <w:r w:rsidR="005A576E" w:rsidRPr="0014645C">
        <w:rPr>
          <w:rStyle w:val="Hypertextovprepojenie"/>
          <w:rFonts w:cs="Arial"/>
          <w:szCs w:val="19"/>
          <w:lang w:val="sk-SK"/>
        </w:rPr>
        <w:t xml:space="preserve"> </w:t>
      </w:r>
      <w:r w:rsidRPr="0014645C">
        <w:rPr>
          <w:rFonts w:ascii="Arial" w:hAnsi="Arial" w:cs="Arial"/>
          <w:sz w:val="19"/>
          <w:szCs w:val="19"/>
          <w:lang w:val="sk-SK"/>
        </w:rPr>
        <w:t>v nadväznosti aj na interpretačné pravidlá uvedené v článku 1, ods. 1.3 písm. d) zmluvy; rovnako uvedené platí aj pre dokumenty vydávané na základe Systému riadenia EŠIF v súlade s kapitolou 1.2 ods. 3, písm. a) až c) Základné ustanovenia a rozsah aplikácie;</w:t>
      </w:r>
    </w:p>
    <w:p w14:paraId="188805A0"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Štátna pokladnica</w:t>
      </w:r>
      <w:r w:rsidRPr="0014645C">
        <w:rPr>
          <w:rFonts w:ascii="Arial" w:hAnsi="Arial" w:cs="Arial"/>
          <w:sz w:val="19"/>
          <w:szCs w:val="19"/>
          <w:lang w:val="sk-SK"/>
        </w:rPr>
        <w:t xml:space="preserve"> - orgán štátnej správy zriadený v zmysle zákona č. 291/2002 Z. z. o Štátnej pokladnici a o zmene a doplnení niektorých zákonov v znení nesk</w:t>
      </w:r>
      <w:r w:rsidR="003C386D" w:rsidRPr="0014645C">
        <w:rPr>
          <w:rFonts w:ascii="Arial" w:hAnsi="Arial" w:cs="Arial"/>
          <w:sz w:val="19"/>
          <w:szCs w:val="19"/>
          <w:lang w:val="sk-SK"/>
        </w:rPr>
        <w:t>orších</w:t>
      </w:r>
      <w:r w:rsidRPr="0014645C">
        <w:rPr>
          <w:rFonts w:ascii="Arial" w:hAnsi="Arial" w:cs="Arial"/>
          <w:sz w:val="19"/>
          <w:szCs w:val="19"/>
          <w:lang w:val="sk-SK"/>
        </w:rPr>
        <w:t xml:space="preserve"> predpisov </w:t>
      </w:r>
      <w:r w:rsidR="0005604C" w:rsidRPr="0014645C">
        <w:rPr>
          <w:rFonts w:ascii="Arial" w:hAnsi="Arial" w:cs="Arial"/>
          <w:sz w:val="19"/>
          <w:szCs w:val="19"/>
          <w:lang w:val="sk-SK"/>
        </w:rPr>
        <w:t xml:space="preserve">(ďalej len zákon o štátnej pokladnici) </w:t>
      </w:r>
      <w:r w:rsidRPr="0014645C">
        <w:rPr>
          <w:rFonts w:ascii="Arial" w:hAnsi="Arial" w:cs="Arial"/>
          <w:sz w:val="19"/>
          <w:szCs w:val="19"/>
          <w:lang w:val="sk-SK"/>
        </w:rPr>
        <w:t>zabezpečujúci sústavu činností v rámci systému Štátnej pokladnice, najmä centralizáciu riadenia verejných financií, realizáciu rozpočtu subjektov verejnej správy, vedenie a správu účtov klientov a realizáciu platobného styku klientov;</w:t>
      </w:r>
    </w:p>
    <w:p w14:paraId="354C95FB"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Štátna pomoc</w:t>
      </w:r>
      <w:r w:rsidRPr="0014645C">
        <w:rPr>
          <w:rFonts w:ascii="Arial" w:hAnsi="Arial" w:cs="Arial"/>
          <w:sz w:val="19"/>
          <w:szCs w:val="19"/>
          <w:lang w:val="sk-SK"/>
        </w:rPr>
        <w:t xml:space="preserve"> - akákoľvek pomoc poskytovaná z prostriedkov štátneho rozpočtu alebo akoukoľvek formou z verejných zdrojov podniku podľa čl</w:t>
      </w:r>
      <w:r w:rsidR="00C931D2" w:rsidRPr="0014645C">
        <w:rPr>
          <w:rFonts w:ascii="Arial" w:hAnsi="Arial" w:cs="Arial"/>
          <w:sz w:val="19"/>
          <w:szCs w:val="19"/>
          <w:lang w:val="sk-SK"/>
        </w:rPr>
        <w:t>.</w:t>
      </w:r>
      <w:r w:rsidRPr="0014645C">
        <w:rPr>
          <w:rFonts w:ascii="Arial" w:hAnsi="Arial" w:cs="Arial"/>
          <w:sz w:val="19"/>
          <w:szCs w:val="19"/>
          <w:lang w:val="sk-SK"/>
        </w:rPr>
        <w:t xml:space="preserve"> 107 ods. 1 Zmluvy o fungovaní EÚ, ktorá narúša súťaž alebo hrozí narušením súťaže tým, že zvýhodňuje určité podniky alebo výrobu určitých druhov tovarov a služieb môže nepriaznivo ovplyvniť obchod medzi členskými štátmi EÚ</w:t>
      </w:r>
      <w:r w:rsidR="007D64B8" w:rsidRPr="0014645C">
        <w:rPr>
          <w:rFonts w:ascii="Arial" w:hAnsi="Arial" w:cs="Arial"/>
          <w:sz w:val="19"/>
          <w:szCs w:val="19"/>
          <w:lang w:val="sk-SK"/>
        </w:rPr>
        <w:t xml:space="preserve">. Pomocou sa vo význame uvádzanom v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uvádza vo vzťahu ku konkrétnemu </w:t>
      </w:r>
      <w:r w:rsidR="00CD3A6A" w:rsidRPr="0014645C">
        <w:rPr>
          <w:rFonts w:ascii="Arial" w:hAnsi="Arial" w:cs="Arial"/>
          <w:sz w:val="19"/>
          <w:szCs w:val="19"/>
          <w:lang w:val="sk-SK"/>
        </w:rPr>
        <w:t>projektu p</w:t>
      </w:r>
      <w:r w:rsidR="007D64B8" w:rsidRPr="0014645C">
        <w:rPr>
          <w:rFonts w:ascii="Arial" w:hAnsi="Arial" w:cs="Arial"/>
          <w:sz w:val="19"/>
          <w:szCs w:val="19"/>
          <w:lang w:val="sk-SK"/>
        </w:rPr>
        <w:t xml:space="preserve">rijímateľa, zahŕňajúcom poskytnutie pomoci, ako aj bez ohľadu na to, či sa </w:t>
      </w:r>
      <w:r w:rsidR="00CD3A6A" w:rsidRPr="0014645C">
        <w:rPr>
          <w:rFonts w:ascii="Arial" w:hAnsi="Arial" w:cs="Arial"/>
          <w:sz w:val="19"/>
          <w:szCs w:val="19"/>
          <w:lang w:val="sk-SK"/>
        </w:rPr>
        <w:t>p</w:t>
      </w:r>
      <w:r w:rsidR="007D64B8" w:rsidRPr="0014645C">
        <w:rPr>
          <w:rFonts w:ascii="Arial" w:hAnsi="Arial" w:cs="Arial"/>
          <w:sz w:val="19"/>
          <w:szCs w:val="19"/>
          <w:lang w:val="sk-SK"/>
        </w:rPr>
        <w:t>rijímateľ považuje podľa právnych predpisov Slovenskej republiky za verejnoprávny subjekt alebo subjekt súkromného práva</w:t>
      </w:r>
      <w:r w:rsidRPr="0014645C">
        <w:rPr>
          <w:rFonts w:ascii="Arial" w:hAnsi="Arial" w:cs="Arial"/>
          <w:sz w:val="19"/>
          <w:szCs w:val="19"/>
          <w:lang w:val="sk-SK"/>
        </w:rPr>
        <w:t>;</w:t>
      </w:r>
    </w:p>
    <w:p w14:paraId="5622834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Štrukturálne fondy</w:t>
      </w:r>
      <w:r w:rsidRPr="0014645C">
        <w:rPr>
          <w:rFonts w:ascii="Arial" w:hAnsi="Arial" w:cs="Arial"/>
          <w:sz w:val="19"/>
          <w:szCs w:val="19"/>
          <w:lang w:val="sk-SK"/>
        </w:rPr>
        <w:t xml:space="preserve"> - nástroje štrukturálnej politiky EÚ využívané na dosiahnutie jej cieľov. K štrukturálnym fondom patria Európsky fond regionálneho rozvoja a Európsky sociálny fond;</w:t>
      </w:r>
    </w:p>
    <w:p w14:paraId="0512B3AE"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Účastníci projektu</w:t>
      </w:r>
      <w:r w:rsidRPr="0014645C">
        <w:rPr>
          <w:rFonts w:ascii="Arial" w:hAnsi="Arial" w:cs="Arial"/>
          <w:sz w:val="19"/>
          <w:szCs w:val="19"/>
          <w:lang w:val="sk-SK"/>
        </w:rPr>
        <w:t xml:space="preserve"> –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14:paraId="3983C3DF"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Účelnosť</w:t>
      </w:r>
      <w:r w:rsidRPr="0014645C">
        <w:rPr>
          <w:rFonts w:ascii="Arial" w:hAnsi="Arial" w:cs="Arial"/>
          <w:sz w:val="19"/>
          <w:szCs w:val="19"/>
          <w:lang w:val="sk-SK"/>
        </w:rPr>
        <w:t xml:space="preserve"> - vzťah medzi určeným účelom </w:t>
      </w:r>
      <w:r w:rsidR="00D83B3B" w:rsidRPr="0014645C">
        <w:rPr>
          <w:rFonts w:ascii="Arial" w:hAnsi="Arial" w:cs="Arial"/>
          <w:sz w:val="19"/>
          <w:szCs w:val="19"/>
          <w:lang w:val="sk-SK"/>
        </w:rPr>
        <w:t xml:space="preserve">použitia verejných financií </w:t>
      </w:r>
      <w:r w:rsidRPr="0014645C">
        <w:rPr>
          <w:rFonts w:ascii="Arial" w:hAnsi="Arial" w:cs="Arial"/>
          <w:sz w:val="19"/>
          <w:szCs w:val="19"/>
          <w:lang w:val="sk-SK"/>
        </w:rPr>
        <w:t xml:space="preserve"> a skutočným účelom ich </w:t>
      </w:r>
      <w:r w:rsidR="00D83B3B" w:rsidRPr="0014645C">
        <w:rPr>
          <w:rFonts w:ascii="Arial" w:hAnsi="Arial" w:cs="Arial"/>
          <w:sz w:val="19"/>
          <w:szCs w:val="19"/>
          <w:lang w:val="sk-SK"/>
        </w:rPr>
        <w:t>použitia.  Na úrovni projektu sa účelnosťou rozumie priam</w:t>
      </w:r>
      <w:r w:rsidR="00411E6C" w:rsidRPr="0014645C">
        <w:rPr>
          <w:rFonts w:ascii="Arial" w:hAnsi="Arial" w:cs="Arial"/>
          <w:sz w:val="19"/>
          <w:szCs w:val="19"/>
          <w:lang w:val="sk-SK"/>
        </w:rPr>
        <w:t>a</w:t>
      </w:r>
      <w:r w:rsidR="00D83B3B" w:rsidRPr="0014645C">
        <w:rPr>
          <w:rFonts w:ascii="Arial" w:hAnsi="Arial" w:cs="Arial"/>
          <w:sz w:val="19"/>
          <w:szCs w:val="19"/>
          <w:lang w:val="sk-SK"/>
        </w:rPr>
        <w:t xml:space="preserve"> väzba na projekt a nevyhnutnosť pre realizáciu projektu</w:t>
      </w:r>
      <w:r w:rsidR="005207C7" w:rsidRPr="0014645C">
        <w:rPr>
          <w:rFonts w:ascii="Arial" w:hAnsi="Arial" w:cs="Arial"/>
          <w:sz w:val="19"/>
          <w:szCs w:val="19"/>
          <w:lang w:val="sk-SK"/>
        </w:rPr>
        <w:t>;</w:t>
      </w:r>
    </w:p>
    <w:p w14:paraId="0EFE1B8E" w14:textId="77777777" w:rsidR="007D64B8" w:rsidRPr="0014645C" w:rsidRDefault="000F52CA" w:rsidP="00BE3540">
      <w:pPr>
        <w:pStyle w:val="Bulletslevel1"/>
        <w:numPr>
          <w:ilvl w:val="1"/>
          <w:numId w:val="1"/>
        </w:numPr>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Účinnosť</w:t>
      </w:r>
      <w:r w:rsidRPr="0014645C">
        <w:rPr>
          <w:rFonts w:ascii="Arial" w:hAnsi="Arial" w:cs="Arial"/>
          <w:sz w:val="19"/>
          <w:szCs w:val="19"/>
          <w:lang w:val="sk-SK"/>
        </w:rPr>
        <w:t xml:space="preserve"> -</w:t>
      </w:r>
      <w:r w:rsidR="00D40EFE" w:rsidRPr="0014645C">
        <w:rPr>
          <w:rFonts w:ascii="Arial" w:hAnsi="Arial" w:cs="Arial"/>
          <w:sz w:val="19"/>
          <w:szCs w:val="19"/>
          <w:lang w:val="sk-SK"/>
        </w:rPr>
        <w:t xml:space="preserve"> </w:t>
      </w:r>
      <w:r w:rsidR="00972D96" w:rsidRPr="0014645C">
        <w:rPr>
          <w:rFonts w:ascii="Arial" w:hAnsi="Arial" w:cs="Arial"/>
          <w:sz w:val="19"/>
          <w:szCs w:val="19"/>
          <w:lang w:val="sk-SK"/>
        </w:rPr>
        <w:t xml:space="preserve">plnenie určených cieľov a dosahovanie plánovaných výsledkov vzhľadom na použité verejné financie. </w:t>
      </w:r>
      <w:r w:rsidRPr="0014645C">
        <w:rPr>
          <w:rFonts w:ascii="Arial" w:hAnsi="Arial" w:cs="Arial"/>
          <w:sz w:val="19"/>
          <w:szCs w:val="19"/>
          <w:lang w:val="sk-SK"/>
        </w:rPr>
        <w:t>Na úrovni projektu sa účinnosťou rozumie vzťah medzi plánovanými výstupmi projektu a skutočnými výstupmi projektu;</w:t>
      </w:r>
      <w:r w:rsidR="007D64B8" w:rsidRPr="0014645C">
        <w:rPr>
          <w:rFonts w:ascii="Arial" w:hAnsi="Arial" w:cs="Arial"/>
          <w:b/>
          <w:sz w:val="19"/>
          <w:szCs w:val="19"/>
          <w:lang w:val="sk-SK"/>
        </w:rPr>
        <w:t xml:space="preserve"> </w:t>
      </w:r>
    </w:p>
    <w:p w14:paraId="4573CC62" w14:textId="77777777" w:rsidR="000F52CA" w:rsidRPr="0014645C" w:rsidRDefault="007D64B8" w:rsidP="00BE3540">
      <w:pPr>
        <w:pStyle w:val="Bulletslevel1"/>
        <w:numPr>
          <w:ilvl w:val="1"/>
          <w:numId w:val="1"/>
        </w:numPr>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Účtovný doklad</w:t>
      </w:r>
      <w:r w:rsidRPr="0014645C">
        <w:rPr>
          <w:rFonts w:ascii="Arial" w:hAnsi="Arial" w:cs="Arial"/>
          <w:sz w:val="19"/>
          <w:szCs w:val="19"/>
          <w:lang w:val="sk-SK"/>
        </w:rPr>
        <w:t xml:space="preserve"> - doklad definovaný v § 10 ods. 1 zákona o účtovníctve. Na účely predkladania ŽoP (predfinancovanie, refundácia – priebežná platba, zúčtovanie zálohovej platby) sa vyžaduje splnenie náležitostí definovaných v § 10 ods. 1 písm. a) až f) predmetného zákona, pričom za dostatočné splnenie náležitosti podľa písm. 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p>
    <w:p w14:paraId="0674B57B" w14:textId="77777777" w:rsidR="00207575" w:rsidRPr="0014645C" w:rsidRDefault="00D86ED1" w:rsidP="007D64B8">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Udržateľnosť projektu</w:t>
      </w:r>
      <w:r w:rsidRPr="0014645C">
        <w:rPr>
          <w:rFonts w:ascii="Arial" w:hAnsi="Arial" w:cs="Arial"/>
          <w:sz w:val="19"/>
          <w:szCs w:val="19"/>
          <w:lang w:val="sk-SK"/>
        </w:rPr>
        <w:t xml:space="preserve"> - udržanie (zachovanie) výsledkov realizovaného projektu definovaných prostredníctvom merateľných ukazovateľov výsledku pri dodržaní podmienky vyplývajúcej z čl. 71 ods. 1 všeobecného nariadenia vyplýva podmienka, v zmysle ktorej nemôže počas obdobia 5 rokov (resp. 3 rokov v prípade MSP, alebo v období stanovenom v pravidlách o štátnej pomoci) od schválenia záverečnej platby prijímateľovi dôjsť k: skončeniu alebo premiestneniu výrobnej činnosti mimo oblasti programu; k zmene vlastníctva položky infraštruktúry, ktorá poskytuje firme alebo orgánu verejnej moci neoprávnené zvýhodnenie; podstatnej zmene, ktorá ovplyvňuje povahu operácie, ciele alebo podmienky realizácie, čo by spôsobilo narušenie jej pôvodných cieľov;</w:t>
      </w:r>
    </w:p>
    <w:p w14:paraId="4662D60C"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Úhrada účtovného dokladu</w:t>
      </w:r>
      <w:r w:rsidRPr="0014645C">
        <w:rPr>
          <w:rFonts w:ascii="Arial" w:hAnsi="Arial" w:cs="Arial"/>
          <w:sz w:val="19"/>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w:t>
      </w:r>
      <w:r w:rsidR="00EF163F" w:rsidRPr="0014645C">
        <w:rPr>
          <w:rFonts w:ascii="Arial" w:hAnsi="Arial" w:cs="Arial"/>
          <w:sz w:val="19"/>
          <w:szCs w:val="19"/>
          <w:lang w:val="sk-SK"/>
        </w:rPr>
        <w:t>NFP</w:t>
      </w:r>
      <w:r w:rsidRPr="0014645C">
        <w:rPr>
          <w:rFonts w:ascii="Arial" w:hAnsi="Arial" w:cs="Arial"/>
          <w:sz w:val="19"/>
          <w:szCs w:val="19"/>
          <w:lang w:val="sk-SK"/>
        </w:rPr>
        <w:t xml:space="preserve"> v súhrnnej žiadosti o platbu;</w:t>
      </w:r>
    </w:p>
    <w:p w14:paraId="58BA6432" w14:textId="77777777" w:rsidR="00D86ED1" w:rsidRPr="0014645C" w:rsidRDefault="00D86ED1" w:rsidP="00BE3540">
      <w:pPr>
        <w:pStyle w:val="Bulletslevel1"/>
        <w:spacing w:after="120" w:line="288" w:lineRule="auto"/>
        <w:ind w:left="709" w:hanging="425"/>
        <w:jc w:val="both"/>
        <w:rPr>
          <w:rFonts w:ascii="Arial" w:hAnsi="Arial" w:cs="Arial"/>
          <w:color w:val="231F20"/>
          <w:sz w:val="19"/>
          <w:szCs w:val="19"/>
          <w:lang w:val="sk-SK"/>
        </w:rPr>
      </w:pPr>
      <w:r w:rsidRPr="0014645C">
        <w:rPr>
          <w:rFonts w:ascii="Arial" w:hAnsi="Arial" w:cs="Arial"/>
          <w:b/>
          <w:sz w:val="19"/>
          <w:szCs w:val="19"/>
          <w:lang w:val="sk-SK"/>
        </w:rPr>
        <w:t xml:space="preserve">Užívateľ </w:t>
      </w:r>
      <w:r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osoba, ktorej prijímateľ alebo partner poskytuje príspevok alebo jeho časť za podmienok určených vo výzve alebo vo vyzvaní pre národný projekt na základe predchádzajúceho písomného súhlasu </w:t>
      </w:r>
      <w:r w:rsidR="0005604C" w:rsidRPr="0014645C">
        <w:rPr>
          <w:rFonts w:ascii="Arial" w:hAnsi="Arial" w:cs="Arial"/>
          <w:sz w:val="19"/>
          <w:szCs w:val="19"/>
          <w:lang w:val="sk-SK"/>
        </w:rPr>
        <w:t xml:space="preserve">RO </w:t>
      </w:r>
      <w:r w:rsidRPr="0014645C">
        <w:rPr>
          <w:rFonts w:ascii="Arial" w:hAnsi="Arial" w:cs="Arial"/>
          <w:sz w:val="19"/>
          <w:szCs w:val="19"/>
          <w:lang w:val="sk-SK"/>
        </w:rPr>
        <w:t>a v súlade so zmluvou uzavretou medzi prijímateľom a užívateľom alebo partnerom a užívateľom;</w:t>
      </w:r>
    </w:p>
    <w:p w14:paraId="01A2CA3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Verejné obstarávanie alebo VO</w:t>
      </w:r>
      <w:r w:rsidRPr="0014645C">
        <w:rPr>
          <w:rFonts w:ascii="Arial" w:hAnsi="Arial" w:cs="Arial"/>
          <w:sz w:val="19"/>
          <w:szCs w:val="19"/>
          <w:lang w:val="sk-SK"/>
        </w:rPr>
        <w:t xml:space="preserve"> – postupy obstarávania služieb, tovarov a stavebných prác v zmysle zákona č. 25/2006 Z.</w:t>
      </w:r>
      <w:r w:rsidR="00EA0C25" w:rsidRPr="0014645C">
        <w:rPr>
          <w:rFonts w:ascii="Arial" w:hAnsi="Arial" w:cs="Arial"/>
          <w:sz w:val="19"/>
          <w:szCs w:val="19"/>
          <w:lang w:val="sk-SK"/>
        </w:rPr>
        <w:t xml:space="preserve"> </w:t>
      </w:r>
      <w:r w:rsidRPr="0014645C">
        <w:rPr>
          <w:rFonts w:ascii="Arial" w:hAnsi="Arial" w:cs="Arial"/>
          <w:sz w:val="19"/>
          <w:szCs w:val="19"/>
          <w:lang w:val="sk-SK"/>
        </w:rPr>
        <w:t>z. o verejnom obstarávaní a o zmene a doplnení niektorých zákonov v znení neskorších predpisov</w:t>
      </w:r>
      <w:r w:rsidR="000A6F0D" w:rsidRPr="0014645C">
        <w:rPr>
          <w:rFonts w:ascii="Arial" w:hAnsi="Arial" w:cs="Arial"/>
          <w:sz w:val="19"/>
          <w:szCs w:val="19"/>
          <w:lang w:val="sk-SK"/>
        </w:rPr>
        <w:t>, resp. zákona č.343/2015 Z. z. o verejnom obstarávaní a o zmene a doplnení niektorých zákonov</w:t>
      </w:r>
      <w:r w:rsidRPr="0014645C">
        <w:rPr>
          <w:rFonts w:ascii="Arial" w:hAnsi="Arial" w:cs="Arial"/>
          <w:sz w:val="19"/>
          <w:szCs w:val="19"/>
          <w:lang w:val="sk-SK"/>
        </w:rPr>
        <w:t xml:space="preserve">(ďalej aj „zákon o VO“) v súvislosti s výberom </w:t>
      </w:r>
      <w:r w:rsidR="00B144C2" w:rsidRPr="0014645C">
        <w:rPr>
          <w:rFonts w:ascii="Arial" w:hAnsi="Arial" w:cs="Arial"/>
          <w:sz w:val="19"/>
          <w:szCs w:val="19"/>
          <w:lang w:val="sk-SK"/>
        </w:rPr>
        <w:t>d</w:t>
      </w:r>
      <w:r w:rsidRPr="0014645C">
        <w:rPr>
          <w:rFonts w:ascii="Arial" w:hAnsi="Arial" w:cs="Arial"/>
          <w:sz w:val="19"/>
          <w:szCs w:val="19"/>
          <w:lang w:val="sk-SK"/>
        </w:rPr>
        <w:t xml:space="preserve">odávateľa; ak sa v </w:t>
      </w:r>
      <w:r w:rsidR="00EF163F" w:rsidRPr="0014645C">
        <w:rPr>
          <w:rFonts w:ascii="Arial" w:hAnsi="Arial" w:cs="Arial"/>
          <w:sz w:val="19"/>
          <w:szCs w:val="19"/>
          <w:lang w:val="sk-SK"/>
        </w:rPr>
        <w:t xml:space="preserve">zmluve </w:t>
      </w:r>
      <w:r w:rsidRPr="0014645C">
        <w:rPr>
          <w:rFonts w:ascii="Arial" w:hAnsi="Arial" w:cs="Arial"/>
          <w:sz w:val="19"/>
          <w:szCs w:val="19"/>
          <w:lang w:val="sk-SK"/>
        </w:rPr>
        <w:t>o NFP uvádza pojem Verejné obstarávanie vo všeobecnom význame obstarávania služieb, tovarov a stavebných prác, t.</w:t>
      </w:r>
      <w:r w:rsidR="007C664D" w:rsidRPr="0014645C">
        <w:rPr>
          <w:rFonts w:ascii="Arial" w:hAnsi="Arial" w:cs="Arial"/>
          <w:sz w:val="19"/>
          <w:szCs w:val="19"/>
          <w:lang w:val="sk-SK"/>
        </w:rPr>
        <w:t xml:space="preserve"> </w:t>
      </w:r>
      <w:r w:rsidRPr="0014645C">
        <w:rPr>
          <w:rFonts w:ascii="Arial" w:hAnsi="Arial" w:cs="Arial"/>
          <w:sz w:val="19"/>
          <w:szCs w:val="19"/>
          <w:lang w:val="sk-SK"/>
        </w:rPr>
        <w:t xml:space="preserve">j. bez ohľadu na konkrétne postupy obstarávania, zahŕňa </w:t>
      </w:r>
      <w:r w:rsidRPr="0014645C">
        <w:rPr>
          <w:rFonts w:ascii="Arial" w:hAnsi="Arial" w:cs="Arial"/>
          <w:b/>
          <w:sz w:val="19"/>
          <w:szCs w:val="19"/>
          <w:lang w:val="sk-SK"/>
        </w:rPr>
        <w:t>aj iné druhy obstarávania nespadajúce pod zákon o VO</w:t>
      </w:r>
      <w:r w:rsidRPr="0014645C">
        <w:rPr>
          <w:rFonts w:ascii="Arial" w:hAnsi="Arial" w:cs="Arial"/>
          <w:sz w:val="19"/>
          <w:szCs w:val="19"/>
          <w:lang w:val="sk-SK"/>
        </w:rPr>
        <w:t>, ak ich právny poriadok SR pre konkrétny prípad pripúšťa</w:t>
      </w:r>
      <w:r w:rsidR="00BE12B6" w:rsidRPr="0014645C">
        <w:rPr>
          <w:rFonts w:ascii="Arial" w:hAnsi="Arial" w:cs="Arial"/>
          <w:sz w:val="19"/>
          <w:szCs w:val="19"/>
          <w:lang w:val="sk-SK"/>
        </w:rPr>
        <w:t>;</w:t>
      </w:r>
    </w:p>
    <w:p w14:paraId="5D33DFEA"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Verejné výdavky </w:t>
      </w:r>
      <w:r w:rsidRPr="0014645C">
        <w:rPr>
          <w:rFonts w:ascii="Arial" w:hAnsi="Arial" w:cs="Arial"/>
          <w:sz w:val="19"/>
          <w:szCs w:val="19"/>
          <w:lang w:val="sk-SK"/>
        </w:rPr>
        <w:t>- 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p>
    <w:p w14:paraId="2A220899"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Vlastné zdroje prijímateľa </w:t>
      </w:r>
      <w:r w:rsidRPr="0014645C">
        <w:rPr>
          <w:rFonts w:ascii="Arial" w:hAnsi="Arial" w:cs="Arial"/>
          <w:sz w:val="19"/>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76B0ACCC" w14:textId="77777777" w:rsidR="00C931D2" w:rsidRPr="0014645C" w:rsidRDefault="00C931D2" w:rsidP="00C931D2">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Vyzvanie</w:t>
      </w:r>
      <w:r w:rsidRPr="0014645C">
        <w:rPr>
          <w:rFonts w:ascii="Arial" w:hAnsi="Arial" w:cs="Arial"/>
          <w:sz w:val="19"/>
          <w:szCs w:val="19"/>
          <w:lang w:val="sk-SK"/>
        </w:rPr>
        <w:t xml:space="preserve"> - východiskový metodický a odborný podklad zo strany riadiaceho orgánu určený pre jedného oprávneného žiadateľa, na základe ktorého oprávnený žiadateľ vypracováva a predkladá žiadosť o NFP; </w:t>
      </w:r>
    </w:p>
    <w:p w14:paraId="72E1F86E" w14:textId="77777777" w:rsidR="00CC54E5" w:rsidRPr="0014645C" w:rsidRDefault="00C931D2" w:rsidP="00C931D2">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Výzva na prekladanie žiadosti</w:t>
      </w:r>
      <w:r w:rsidRPr="0014645C">
        <w:rPr>
          <w:rFonts w:ascii="Arial" w:hAnsi="Arial" w:cs="Arial"/>
          <w:sz w:val="19"/>
          <w:szCs w:val="19"/>
          <w:lang w:val="sk-SK"/>
        </w:rPr>
        <w:t xml:space="preserve"> alebo </w:t>
      </w:r>
      <w:r w:rsidRPr="0014645C">
        <w:rPr>
          <w:rFonts w:ascii="Arial" w:hAnsi="Arial" w:cs="Arial"/>
          <w:b/>
          <w:sz w:val="19"/>
          <w:szCs w:val="19"/>
          <w:lang w:val="sk-SK"/>
        </w:rPr>
        <w:t>Výzva</w:t>
      </w:r>
      <w:r w:rsidRPr="0014645C">
        <w:rPr>
          <w:rFonts w:ascii="Arial" w:hAnsi="Arial" w:cs="Arial"/>
          <w:sz w:val="19"/>
          <w:szCs w:val="19"/>
          <w:lang w:val="sk-SK"/>
        </w:rPr>
        <w:t xml:space="preserve"> - východiskový metodický a odborný podklad zo strany RO, na základe ktorého žiadateľ vypracuje a predloží žiadosť o NFP RO. </w:t>
      </w:r>
      <w:r w:rsidR="00AA74E9" w:rsidRPr="0014645C">
        <w:rPr>
          <w:rFonts w:ascii="Arial" w:hAnsi="Arial" w:cs="Arial"/>
          <w:sz w:val="19"/>
          <w:szCs w:val="19"/>
          <w:lang w:val="sk-SK"/>
        </w:rPr>
        <w:t>Výzvou sa rozumie aj vyzvanie, ak v prípade tzv. národných projektov nahrádza vyzvanie výzvu v zmysle § 26 ods. 3 Zákona o príspevku z EŠIF a v prípade projektov technickej pomoci v zmysle §28 ods. 1 Zákona o príspevku z EŠIF</w:t>
      </w:r>
      <w:r w:rsidRPr="0014645C">
        <w:rPr>
          <w:rFonts w:ascii="Arial" w:hAnsi="Arial" w:cs="Arial"/>
          <w:sz w:val="19"/>
          <w:szCs w:val="19"/>
          <w:lang w:val="sk-SK"/>
        </w:rPr>
        <w:t>;</w:t>
      </w:r>
    </w:p>
    <w:p w14:paraId="62048A92"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Zmluva o poskytnutí nenávratného finančného príspevku (ďalej aj </w:t>
      </w:r>
      <w:r w:rsidR="00F75B12" w:rsidRPr="0014645C">
        <w:rPr>
          <w:rFonts w:ascii="Arial" w:hAnsi="Arial" w:cs="Arial"/>
          <w:b/>
          <w:sz w:val="19"/>
          <w:szCs w:val="19"/>
          <w:lang w:val="sk-SK"/>
        </w:rPr>
        <w:t>„</w:t>
      </w:r>
      <w:r w:rsidR="005A437C" w:rsidRPr="0014645C">
        <w:rPr>
          <w:rFonts w:ascii="Arial" w:hAnsi="Arial" w:cs="Arial"/>
          <w:b/>
          <w:sz w:val="19"/>
          <w:szCs w:val="19"/>
          <w:lang w:val="sk-SK"/>
        </w:rPr>
        <w:t xml:space="preserve">zmluva </w:t>
      </w:r>
      <w:r w:rsidRPr="0014645C">
        <w:rPr>
          <w:rFonts w:ascii="Arial" w:hAnsi="Arial" w:cs="Arial"/>
          <w:b/>
          <w:sz w:val="19"/>
          <w:szCs w:val="19"/>
          <w:lang w:val="sk-SK"/>
        </w:rPr>
        <w:t>o</w:t>
      </w:r>
      <w:r w:rsidR="00F75B12" w:rsidRPr="0014645C">
        <w:rPr>
          <w:rFonts w:ascii="Arial" w:hAnsi="Arial" w:cs="Arial"/>
          <w:b/>
          <w:sz w:val="19"/>
          <w:szCs w:val="19"/>
          <w:lang w:val="sk-SK"/>
        </w:rPr>
        <w:t> </w:t>
      </w:r>
      <w:r w:rsidRPr="0014645C">
        <w:rPr>
          <w:rFonts w:ascii="Arial" w:hAnsi="Arial" w:cs="Arial"/>
          <w:b/>
          <w:sz w:val="19"/>
          <w:szCs w:val="19"/>
          <w:lang w:val="sk-SK"/>
        </w:rPr>
        <w:t>NFP</w:t>
      </w:r>
      <w:r w:rsidR="00F75B12" w:rsidRPr="0014645C">
        <w:rPr>
          <w:rFonts w:ascii="Arial" w:hAnsi="Arial" w:cs="Arial"/>
          <w:b/>
          <w:sz w:val="19"/>
          <w:szCs w:val="19"/>
          <w:lang w:val="sk-SK"/>
        </w:rPr>
        <w:t>“)</w:t>
      </w:r>
      <w:r w:rsidR="00EF163F" w:rsidRPr="0014645C">
        <w:rPr>
          <w:rFonts w:ascii="Arial" w:hAnsi="Arial" w:cs="Arial"/>
          <w:b/>
          <w:sz w:val="19"/>
          <w:szCs w:val="19"/>
          <w:lang w:val="sk-SK"/>
        </w:rPr>
        <w:t xml:space="preserve"> </w:t>
      </w:r>
      <w:r w:rsidRPr="0014645C">
        <w:rPr>
          <w:rFonts w:ascii="Arial" w:hAnsi="Arial" w:cs="Arial"/>
          <w:sz w:val="19"/>
          <w:szCs w:val="19"/>
          <w:lang w:val="sk-SK"/>
        </w:rPr>
        <w:t>- podrobná zmluva o podpore projektu financovaného zo štrukturálnych a investičných fondov</w:t>
      </w:r>
      <w:r w:rsidR="00B144C2" w:rsidRPr="0014645C">
        <w:rPr>
          <w:rFonts w:ascii="Arial" w:hAnsi="Arial" w:cs="Arial"/>
          <w:sz w:val="19"/>
          <w:szCs w:val="19"/>
          <w:lang w:val="sk-SK"/>
        </w:rPr>
        <w:t>,</w:t>
      </w:r>
      <w:r w:rsidRPr="0014645C">
        <w:rPr>
          <w:rFonts w:ascii="Arial" w:hAnsi="Arial" w:cs="Arial"/>
          <w:sz w:val="19"/>
          <w:szCs w:val="19"/>
          <w:lang w:val="sk-SK"/>
        </w:rPr>
        <w:t xml:space="preserve"> Kohézneho fondu</w:t>
      </w:r>
      <w:r w:rsidR="00B144C2" w:rsidRPr="0014645C">
        <w:rPr>
          <w:rFonts w:ascii="Arial" w:hAnsi="Arial" w:cs="Arial"/>
          <w:sz w:val="19"/>
          <w:szCs w:val="19"/>
          <w:lang w:val="sk-SK"/>
        </w:rPr>
        <w:t xml:space="preserve"> alebo Európskeho, námorného a rybárskeho fondu</w:t>
      </w:r>
      <w:r w:rsidRPr="0014645C">
        <w:rPr>
          <w:rFonts w:ascii="Arial" w:hAnsi="Arial" w:cs="Arial"/>
          <w:sz w:val="19"/>
          <w:szCs w:val="19"/>
          <w:lang w:val="sk-SK"/>
        </w:rPr>
        <w:t xml:space="preserve"> a štátneho rozpočtu uzatvorená medzi </w:t>
      </w:r>
      <w:r w:rsidR="00430B49" w:rsidRPr="0014645C">
        <w:rPr>
          <w:rFonts w:ascii="Arial" w:hAnsi="Arial" w:cs="Arial"/>
          <w:sz w:val="19"/>
          <w:szCs w:val="19"/>
          <w:lang w:val="sk-SK"/>
        </w:rPr>
        <w:t xml:space="preserve">riadiacim orgánom </w:t>
      </w:r>
      <w:r w:rsidRPr="0014645C">
        <w:rPr>
          <w:rFonts w:ascii="Arial" w:hAnsi="Arial" w:cs="Arial"/>
          <w:sz w:val="19"/>
          <w:szCs w:val="19"/>
          <w:lang w:val="sk-SK"/>
        </w:rPr>
        <w:t>a prijímateľom, určujúca podmienky poskytnutia pomoci, ako aj práva a povinnosti zúčastnených strán. Zmluva stanovuje práva a povinnosti zmluvných strán ako aj podmienky platné pre podporu projektu prostriedkami verejných rozpočtov, v súlade so zákonom</w:t>
      </w:r>
      <w:r w:rsidR="00FF5CA0" w:rsidRPr="0014645C">
        <w:rPr>
          <w:rFonts w:ascii="Arial" w:hAnsi="Arial" w:cs="Arial"/>
          <w:sz w:val="19"/>
          <w:szCs w:val="19"/>
          <w:lang w:val="sk-SK"/>
        </w:rPr>
        <w:t xml:space="preserve"> o rozpočtových pravidlách, podľa § 269 ods. 2 zákona č. 513/1991 Zb. </w:t>
      </w:r>
      <w:r w:rsidR="000C24E5" w:rsidRPr="0014645C">
        <w:rPr>
          <w:rFonts w:ascii="Arial" w:hAnsi="Arial" w:cs="Arial"/>
          <w:sz w:val="19"/>
          <w:szCs w:val="19"/>
          <w:lang w:val="sk-SK"/>
        </w:rPr>
        <w:t>O</w:t>
      </w:r>
      <w:r w:rsidR="00FF5CA0" w:rsidRPr="0014645C">
        <w:rPr>
          <w:rFonts w:ascii="Arial" w:hAnsi="Arial" w:cs="Arial"/>
          <w:sz w:val="19"/>
          <w:szCs w:val="19"/>
          <w:lang w:val="sk-SK"/>
        </w:rPr>
        <w:t>bchodný zákonník v znení neskorších predpisov</w:t>
      </w:r>
      <w:r w:rsidR="0005604C" w:rsidRPr="0014645C">
        <w:rPr>
          <w:rFonts w:ascii="Arial" w:hAnsi="Arial" w:cs="Arial"/>
          <w:sz w:val="19"/>
          <w:szCs w:val="19"/>
          <w:lang w:val="sk-SK"/>
        </w:rPr>
        <w:t xml:space="preserve"> (ďalej len „obchodný zákonník</w:t>
      </w:r>
      <w:r w:rsidR="000C24E5" w:rsidRPr="0014645C">
        <w:rPr>
          <w:rFonts w:ascii="Arial" w:hAnsi="Arial" w:cs="Arial"/>
          <w:sz w:val="19"/>
          <w:szCs w:val="19"/>
          <w:lang w:val="sk-SK"/>
        </w:rPr>
        <w:t>“</w:t>
      </w:r>
      <w:r w:rsidR="0005604C" w:rsidRPr="0014645C">
        <w:rPr>
          <w:rFonts w:ascii="Arial" w:hAnsi="Arial" w:cs="Arial"/>
          <w:sz w:val="19"/>
          <w:szCs w:val="19"/>
          <w:lang w:val="sk-SK"/>
        </w:rPr>
        <w:t>)</w:t>
      </w:r>
      <w:r w:rsidR="00FF5CA0" w:rsidRPr="0014645C">
        <w:rPr>
          <w:rFonts w:ascii="Arial" w:hAnsi="Arial" w:cs="Arial"/>
          <w:sz w:val="19"/>
          <w:szCs w:val="19"/>
          <w:lang w:val="sk-SK"/>
        </w:rPr>
        <w:t>, podľa §</w:t>
      </w:r>
      <w:r w:rsidR="00ED4B68" w:rsidRPr="0014645C">
        <w:rPr>
          <w:rFonts w:ascii="Arial" w:hAnsi="Arial" w:cs="Arial"/>
          <w:sz w:val="19"/>
          <w:szCs w:val="19"/>
          <w:lang w:val="sk-SK"/>
        </w:rPr>
        <w:t xml:space="preserve"> </w:t>
      </w:r>
      <w:r w:rsidR="00FF5CA0" w:rsidRPr="0014645C">
        <w:rPr>
          <w:rFonts w:ascii="Arial" w:hAnsi="Arial" w:cs="Arial"/>
          <w:sz w:val="19"/>
          <w:szCs w:val="19"/>
          <w:lang w:val="sk-SK"/>
        </w:rPr>
        <w:t xml:space="preserve">25 zákona o príspevku </w:t>
      </w:r>
      <w:r w:rsidR="0005604C" w:rsidRPr="0014645C">
        <w:rPr>
          <w:rFonts w:ascii="Arial" w:hAnsi="Arial" w:cs="Arial"/>
          <w:sz w:val="19"/>
          <w:szCs w:val="19"/>
          <w:lang w:val="sk-SK"/>
        </w:rPr>
        <w:t>z</w:t>
      </w:r>
      <w:r w:rsidR="00183EA5" w:rsidRPr="0014645C">
        <w:rPr>
          <w:rFonts w:ascii="Arial" w:hAnsi="Arial" w:cs="Arial"/>
          <w:sz w:val="19"/>
          <w:szCs w:val="19"/>
          <w:lang w:val="sk-SK"/>
        </w:rPr>
        <w:t> </w:t>
      </w:r>
      <w:r w:rsidR="0005604C" w:rsidRPr="0014645C">
        <w:rPr>
          <w:rFonts w:ascii="Arial" w:hAnsi="Arial" w:cs="Arial"/>
          <w:sz w:val="19"/>
          <w:szCs w:val="19"/>
          <w:lang w:val="sk-SK"/>
        </w:rPr>
        <w:t>EŠIF</w:t>
      </w:r>
      <w:r w:rsidR="00183EA5" w:rsidRPr="0014645C">
        <w:rPr>
          <w:rFonts w:ascii="Arial" w:hAnsi="Arial" w:cs="Arial"/>
          <w:sz w:val="19"/>
          <w:szCs w:val="19"/>
          <w:lang w:val="sk-SK"/>
        </w:rPr>
        <w:t>. Pre potreby tohto materiálu sa pod zmluvou o poskytnutí nenávratného finančného príspevku rozumie aj v relevantných prípadoch "Rozhodnutie o schválení žiadosti o nenávratný finančný príspevok ", kedy je poskytovateľ a prijímateľ tá istá osoba.</w:t>
      </w:r>
    </w:p>
    <w:p w14:paraId="66F3D1B7" w14:textId="25753126" w:rsidR="007708E2" w:rsidRPr="0070136F" w:rsidRDefault="00D86ED1" w:rsidP="0070136F">
      <w:pPr>
        <w:pStyle w:val="Bulletslevel1"/>
        <w:ind w:left="709" w:hanging="425"/>
        <w:jc w:val="both"/>
        <w:rPr>
          <w:rFonts w:ascii="Arial" w:hAnsi="Arial" w:cs="Arial"/>
          <w:sz w:val="19"/>
          <w:szCs w:val="19"/>
          <w:lang w:val="sk-SK"/>
        </w:rPr>
      </w:pPr>
      <w:r w:rsidRPr="0014645C">
        <w:rPr>
          <w:rFonts w:ascii="Arial" w:hAnsi="Arial" w:cs="Arial"/>
          <w:b/>
          <w:sz w:val="19"/>
          <w:szCs w:val="19"/>
          <w:lang w:val="sk-SK"/>
        </w:rPr>
        <w:t>Žiadosť o platbu (ďalej aj „ŽoP“)</w:t>
      </w:r>
      <w:r w:rsidR="00EF163F" w:rsidRPr="0014645C">
        <w:rPr>
          <w:rFonts w:ascii="Arial" w:hAnsi="Arial" w:cs="Arial"/>
          <w:b/>
          <w:sz w:val="19"/>
          <w:szCs w:val="19"/>
          <w:lang w:val="sk-SK"/>
        </w:rPr>
        <w:t xml:space="preserve"> </w:t>
      </w:r>
      <w:r w:rsidRPr="0014645C">
        <w:rPr>
          <w:rFonts w:ascii="Arial" w:hAnsi="Arial" w:cs="Arial"/>
          <w:sz w:val="19"/>
          <w:szCs w:val="19"/>
          <w:lang w:val="sk-SK"/>
        </w:rPr>
        <w:t xml:space="preserve">- </w:t>
      </w:r>
      <w:r w:rsidR="00054A61" w:rsidRPr="00054A61">
        <w:rPr>
          <w:rFonts w:ascii="Arial" w:hAnsi="Arial" w:cs="Arial"/>
          <w:sz w:val="19"/>
          <w:szCs w:val="19"/>
          <w:lang w:val="sk-SK"/>
        </w:rPr>
        <w:t>doklad, na základe ktorého je prijímateľovi / hlavnému prijímateľovi / partnerovi / sprostredkovateľskému orgánu pre globálny grant podľa zmluvy o poskytnutí nenávratného finančného príspevku / rozhodnutia o schválení žiadosti o nenávratný finančný príspevok / zmluvy medzi sprostredkovateľským orgánom pre globálny grant a riadiacim orgánom poskytovaný príspevok, t. j. prostriedky EÚ, štátneho rozpočtu na spolufinancovanie (ak relevantné) a zdroja pro-rata (ak relevantné) v príslušnom pomere. Žiadosť o platbu vypracováva a elektronicky odosiela prostredníctvom elektronického formulára v ITMS vždy prijímateľ / sprostredkovateľský orgán pre globálny grant</w:t>
      </w:r>
      <w:r w:rsidR="00054A61">
        <w:rPr>
          <w:rFonts w:ascii="Arial" w:hAnsi="Arial" w:cs="Arial"/>
          <w:sz w:val="19"/>
          <w:szCs w:val="19"/>
          <w:lang w:val="sk-SK"/>
        </w:rPr>
        <w:t>.</w:t>
      </w:r>
    </w:p>
    <w:p w14:paraId="32C1405C" w14:textId="77777777" w:rsidR="007708E2" w:rsidRPr="0014645C" w:rsidRDefault="000F423E" w:rsidP="000F423E">
      <w:pPr>
        <w:pStyle w:val="Nadpis2"/>
        <w:spacing w:line="480" w:lineRule="auto"/>
        <w:rPr>
          <w:b/>
        </w:rPr>
      </w:pPr>
      <w:bookmarkStart w:id="52" w:name="_Toc415238392"/>
      <w:bookmarkStart w:id="53" w:name="_Toc415238442"/>
      <w:bookmarkStart w:id="54" w:name="_Toc415238393"/>
      <w:bookmarkStart w:id="55" w:name="_Toc415238443"/>
      <w:bookmarkStart w:id="56" w:name="_Toc415238394"/>
      <w:bookmarkStart w:id="57" w:name="_Toc415238444"/>
      <w:bookmarkStart w:id="58" w:name="_Toc415238395"/>
      <w:bookmarkStart w:id="59" w:name="_Toc415238445"/>
      <w:bookmarkStart w:id="60" w:name="_Toc415238396"/>
      <w:bookmarkStart w:id="61" w:name="_Toc415238446"/>
      <w:bookmarkStart w:id="62" w:name="_Toc415238397"/>
      <w:bookmarkStart w:id="63" w:name="_Toc415238447"/>
      <w:bookmarkStart w:id="64" w:name="_Toc410400239"/>
      <w:bookmarkStart w:id="65" w:name="_Toc417132482"/>
      <w:bookmarkStart w:id="66" w:name="_Toc417648879"/>
      <w:bookmarkStart w:id="67" w:name="_Toc440354968"/>
      <w:bookmarkStart w:id="68" w:name="_Toc440375299"/>
      <w:bookmarkStart w:id="69" w:name="_Toc458432887"/>
      <w:bookmarkStart w:id="70" w:name="_Toc74742619"/>
      <w:bookmarkEnd w:id="52"/>
      <w:bookmarkEnd w:id="53"/>
      <w:bookmarkEnd w:id="54"/>
      <w:bookmarkEnd w:id="55"/>
      <w:bookmarkEnd w:id="56"/>
      <w:bookmarkEnd w:id="57"/>
      <w:bookmarkEnd w:id="58"/>
      <w:bookmarkEnd w:id="59"/>
      <w:bookmarkEnd w:id="60"/>
      <w:bookmarkEnd w:id="61"/>
      <w:bookmarkEnd w:id="62"/>
      <w:bookmarkEnd w:id="63"/>
      <w:r w:rsidRPr="0014645C">
        <w:rPr>
          <w:b/>
        </w:rPr>
        <w:t>1.4</w:t>
      </w:r>
      <w:r w:rsidRPr="0014645C">
        <w:rPr>
          <w:b/>
        </w:rPr>
        <w:tab/>
      </w:r>
      <w:r w:rsidR="001E7A3C" w:rsidRPr="0014645C">
        <w:rPr>
          <w:b/>
        </w:rPr>
        <w:t>Použité skratky</w:t>
      </w:r>
      <w:bookmarkEnd w:id="64"/>
      <w:bookmarkEnd w:id="65"/>
      <w:bookmarkEnd w:id="66"/>
      <w:bookmarkEnd w:id="67"/>
      <w:bookmarkEnd w:id="68"/>
      <w:bookmarkEnd w:id="69"/>
      <w:bookmarkEnd w:id="70"/>
    </w:p>
    <w:p w14:paraId="3ACECBF5"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CKO</w:t>
      </w:r>
      <w:r w:rsidRPr="0014645C">
        <w:rPr>
          <w:rFonts w:cstheme="minorHAnsi"/>
          <w:lang w:val="sk-SK"/>
        </w:rPr>
        <w:tab/>
      </w:r>
      <w:r w:rsidRPr="0014645C">
        <w:rPr>
          <w:rFonts w:cstheme="minorHAnsi"/>
          <w:lang w:val="sk-SK"/>
        </w:rPr>
        <w:tab/>
        <w:t>Centrálny koordinačný orgán</w:t>
      </w:r>
    </w:p>
    <w:p w14:paraId="2A735B3C"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CO</w:t>
      </w:r>
      <w:r w:rsidRPr="0014645C">
        <w:rPr>
          <w:rFonts w:cstheme="minorHAnsi"/>
          <w:lang w:val="sk-SK"/>
        </w:rPr>
        <w:tab/>
      </w:r>
      <w:r w:rsidRPr="0014645C">
        <w:rPr>
          <w:rFonts w:cstheme="minorHAnsi"/>
          <w:lang w:val="sk-SK"/>
        </w:rPr>
        <w:tab/>
        <w:t>Certifikačný orgán</w:t>
      </w:r>
    </w:p>
    <w:p w14:paraId="267FCF7C" w14:textId="77777777" w:rsidR="00102F90" w:rsidRPr="0014645C" w:rsidRDefault="00102F90"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DOP</w:t>
      </w:r>
      <w:r w:rsidRPr="0014645C">
        <w:rPr>
          <w:rFonts w:cstheme="minorHAnsi"/>
          <w:lang w:val="sk-SK"/>
        </w:rPr>
        <w:tab/>
      </w:r>
      <w:r w:rsidRPr="0014645C">
        <w:rPr>
          <w:rFonts w:cstheme="minorHAnsi"/>
          <w:lang w:val="sk-SK"/>
        </w:rPr>
        <w:tab/>
        <w:t>Dopytovo-orientovaný projekt</w:t>
      </w:r>
    </w:p>
    <w:p w14:paraId="104794DA"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EK</w:t>
      </w:r>
      <w:r w:rsidRPr="0014645C">
        <w:rPr>
          <w:rFonts w:cstheme="minorHAnsi"/>
          <w:lang w:val="sk-SK"/>
        </w:rPr>
        <w:tab/>
      </w:r>
      <w:r w:rsidRPr="0014645C">
        <w:rPr>
          <w:rFonts w:cstheme="minorHAnsi"/>
          <w:lang w:val="sk-SK"/>
        </w:rPr>
        <w:tab/>
        <w:t>Európska komisia</w:t>
      </w:r>
    </w:p>
    <w:p w14:paraId="252629A4"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ESF</w:t>
      </w:r>
      <w:r w:rsidRPr="0014645C">
        <w:rPr>
          <w:rFonts w:cstheme="minorHAnsi"/>
          <w:lang w:val="sk-SK"/>
        </w:rPr>
        <w:tab/>
      </w:r>
      <w:r w:rsidRPr="0014645C">
        <w:rPr>
          <w:rFonts w:cstheme="minorHAnsi"/>
          <w:lang w:val="sk-SK"/>
        </w:rPr>
        <w:tab/>
        <w:t>Európsky sociálny fond</w:t>
      </w:r>
    </w:p>
    <w:p w14:paraId="44184621"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EŠIF </w:t>
      </w:r>
      <w:r w:rsidRPr="0014645C">
        <w:rPr>
          <w:rFonts w:cstheme="minorHAnsi"/>
          <w:lang w:val="sk-SK"/>
        </w:rPr>
        <w:tab/>
      </w:r>
      <w:r w:rsidRPr="0014645C">
        <w:rPr>
          <w:rFonts w:cstheme="minorHAnsi"/>
          <w:lang w:val="sk-SK"/>
        </w:rPr>
        <w:tab/>
        <w:t>Európske štrukturálne a investičné fondy</w:t>
      </w:r>
    </w:p>
    <w:p w14:paraId="724739C0"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EÚ </w:t>
      </w:r>
      <w:r w:rsidRPr="0014645C">
        <w:rPr>
          <w:rFonts w:cstheme="minorHAnsi"/>
          <w:lang w:val="sk-SK"/>
        </w:rPr>
        <w:tab/>
      </w:r>
      <w:r w:rsidRPr="0014645C">
        <w:rPr>
          <w:rFonts w:cstheme="minorHAnsi"/>
          <w:lang w:val="sk-SK"/>
        </w:rPr>
        <w:tab/>
        <w:t>Európska únia</w:t>
      </w:r>
    </w:p>
    <w:p w14:paraId="317F6BD1" w14:textId="77777777" w:rsidR="000301D7" w:rsidRPr="0014645C" w:rsidRDefault="000301D7"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HP</w:t>
      </w:r>
      <w:r w:rsidRPr="0014645C">
        <w:rPr>
          <w:rFonts w:cstheme="minorHAnsi"/>
          <w:lang w:val="sk-SK"/>
        </w:rPr>
        <w:tab/>
      </w:r>
      <w:r w:rsidRPr="0014645C">
        <w:rPr>
          <w:rFonts w:cstheme="minorHAnsi"/>
          <w:lang w:val="sk-SK"/>
        </w:rPr>
        <w:tab/>
        <w:t>horizontálny princíp/horizontálne princípy</w:t>
      </w:r>
    </w:p>
    <w:p w14:paraId="00580E84" w14:textId="77777777" w:rsidR="006D1BF9" w:rsidRPr="0014645C" w:rsidRDefault="006D1BF9"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IPC</w:t>
      </w:r>
      <w:r w:rsidRPr="0014645C">
        <w:rPr>
          <w:rFonts w:cstheme="minorHAnsi"/>
          <w:lang w:val="sk-SK"/>
        </w:rPr>
        <w:tab/>
      </w:r>
      <w:r w:rsidRPr="0014645C">
        <w:rPr>
          <w:rFonts w:cstheme="minorHAnsi"/>
          <w:lang w:val="sk-SK"/>
        </w:rPr>
        <w:tab/>
      </w:r>
      <w:r w:rsidRPr="0014645C">
        <w:rPr>
          <w:rFonts w:cstheme="minorHAnsi"/>
          <w:szCs w:val="19"/>
          <w:lang w:val="sk-SK"/>
        </w:rPr>
        <w:t>informačno-poradensk</w:t>
      </w:r>
      <w:r w:rsidRPr="0014645C">
        <w:rPr>
          <w:rFonts w:cstheme="minorHAnsi"/>
          <w:lang w:val="sk-SK"/>
        </w:rPr>
        <w:t>é</w:t>
      </w:r>
      <w:r w:rsidRPr="0014645C">
        <w:rPr>
          <w:rFonts w:cstheme="minorHAnsi"/>
          <w:szCs w:val="19"/>
          <w:lang w:val="sk-SK"/>
        </w:rPr>
        <w:t xml:space="preserve"> centr</w:t>
      </w:r>
      <w:r w:rsidRPr="0014645C">
        <w:rPr>
          <w:rFonts w:cstheme="minorHAnsi"/>
          <w:lang w:val="sk-SK"/>
        </w:rPr>
        <w:t>á</w:t>
      </w:r>
    </w:p>
    <w:p w14:paraId="4D318C68"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ITMS2014+ </w:t>
      </w:r>
      <w:r w:rsidRPr="0014645C">
        <w:rPr>
          <w:rFonts w:cstheme="minorHAnsi"/>
          <w:lang w:val="sk-SK"/>
        </w:rPr>
        <w:tab/>
        <w:t>IT monitorovací systém pre programové obdobie 2014-2020</w:t>
      </w:r>
    </w:p>
    <w:p w14:paraId="00E4634E"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MF SR</w:t>
      </w:r>
      <w:r w:rsidRPr="0014645C">
        <w:rPr>
          <w:rFonts w:cstheme="minorHAnsi"/>
          <w:lang w:val="sk-SK"/>
        </w:rPr>
        <w:tab/>
      </w:r>
      <w:r w:rsidRPr="0014645C">
        <w:rPr>
          <w:rFonts w:cstheme="minorHAnsi"/>
          <w:lang w:val="sk-SK"/>
        </w:rPr>
        <w:tab/>
        <w:t>Ministerstvo financií Slovenskej republiky</w:t>
      </w:r>
    </w:p>
    <w:p w14:paraId="54C249F4"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MSP</w:t>
      </w:r>
      <w:r w:rsidRPr="0014645C">
        <w:rPr>
          <w:rFonts w:cstheme="minorHAnsi"/>
          <w:lang w:val="sk-SK"/>
        </w:rPr>
        <w:tab/>
      </w:r>
      <w:r w:rsidRPr="0014645C">
        <w:rPr>
          <w:rFonts w:cstheme="minorHAnsi"/>
          <w:lang w:val="sk-SK"/>
        </w:rPr>
        <w:tab/>
        <w:t>malé a stredné podniky</w:t>
      </w:r>
    </w:p>
    <w:p w14:paraId="3C9BEC56"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MPSVR SR</w:t>
      </w:r>
      <w:r w:rsidRPr="0014645C">
        <w:rPr>
          <w:rFonts w:cstheme="minorHAnsi"/>
          <w:lang w:val="sk-SK"/>
        </w:rPr>
        <w:tab/>
        <w:t>Ministerstvo práce, sociálnych vecí a rodiny SR</w:t>
      </w:r>
    </w:p>
    <w:p w14:paraId="44C66440"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MV SR </w:t>
      </w:r>
      <w:r w:rsidRPr="0014645C">
        <w:rPr>
          <w:rFonts w:cstheme="minorHAnsi"/>
          <w:lang w:val="sk-SK"/>
        </w:rPr>
        <w:tab/>
        <w:t>Ministerstvo vnútra Slovenskej republiky</w:t>
      </w:r>
    </w:p>
    <w:p w14:paraId="0A00D042"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NFP</w:t>
      </w:r>
      <w:r w:rsidRPr="0014645C">
        <w:rPr>
          <w:rFonts w:cstheme="minorHAnsi"/>
          <w:lang w:val="sk-SK"/>
        </w:rPr>
        <w:tab/>
      </w:r>
      <w:r w:rsidRPr="0014645C">
        <w:rPr>
          <w:rFonts w:cstheme="minorHAnsi"/>
          <w:lang w:val="sk-SK"/>
        </w:rPr>
        <w:tab/>
      </w:r>
      <w:r w:rsidR="004A613B" w:rsidRPr="0014645C">
        <w:rPr>
          <w:rFonts w:cstheme="minorHAnsi"/>
          <w:lang w:val="sk-SK"/>
        </w:rPr>
        <w:t xml:space="preserve">nenávratný </w:t>
      </w:r>
      <w:r w:rsidRPr="0014645C">
        <w:rPr>
          <w:rFonts w:cstheme="minorHAnsi"/>
          <w:lang w:val="sk-SK"/>
        </w:rPr>
        <w:t>finančný príspevok</w:t>
      </w:r>
    </w:p>
    <w:p w14:paraId="5C4221C2"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OCKÚ OLAF</w:t>
      </w:r>
      <w:r w:rsidRPr="0014645C">
        <w:rPr>
          <w:rFonts w:cstheme="minorHAnsi"/>
          <w:lang w:val="sk-SK"/>
        </w:rPr>
        <w:tab/>
      </w:r>
      <w:r w:rsidRPr="0014645C">
        <w:rPr>
          <w:rFonts w:cstheme="minorHAnsi"/>
          <w:bCs/>
          <w:lang w:val="sk-SK"/>
        </w:rPr>
        <w:t>Odbor Centrálny kontaktný útvar pre OLAF</w:t>
      </w:r>
    </w:p>
    <w:p w14:paraId="7015E8A3"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OČR</w:t>
      </w:r>
      <w:r w:rsidRPr="0014645C">
        <w:rPr>
          <w:rFonts w:cstheme="minorHAnsi"/>
          <w:lang w:val="sk-SK"/>
        </w:rPr>
        <w:tab/>
      </w:r>
      <w:r w:rsidRPr="0014645C">
        <w:rPr>
          <w:rFonts w:cstheme="minorHAnsi"/>
          <w:lang w:val="sk-SK"/>
        </w:rPr>
        <w:tab/>
        <w:t>ošetrovanie člena rodiny</w:t>
      </w:r>
    </w:p>
    <w:p w14:paraId="138ABB44"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OP EVS </w:t>
      </w:r>
      <w:r w:rsidRPr="0014645C">
        <w:rPr>
          <w:rFonts w:cstheme="minorHAnsi"/>
          <w:lang w:val="sk-SK"/>
        </w:rPr>
        <w:tab/>
        <w:t>Operačný program Efektívna verejná správa</w:t>
      </w:r>
    </w:p>
    <w:p w14:paraId="4C3ED188" w14:textId="77777777" w:rsidR="006D1BF9" w:rsidRPr="0014645C" w:rsidRDefault="006D1BF9"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OP </w:t>
      </w:r>
      <w:r w:rsidRPr="0014645C">
        <w:rPr>
          <w:rFonts w:cstheme="minorHAnsi"/>
          <w:lang w:val="sk-SK"/>
        </w:rPr>
        <w:tab/>
      </w:r>
      <w:r w:rsidRPr="0014645C">
        <w:rPr>
          <w:rFonts w:cstheme="minorHAnsi"/>
          <w:lang w:val="sk-SK"/>
        </w:rPr>
        <w:tab/>
        <w:t>Operačný program</w:t>
      </w:r>
    </w:p>
    <w:p w14:paraId="20F9203B"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PD</w:t>
      </w:r>
      <w:r w:rsidRPr="0014645C">
        <w:rPr>
          <w:rFonts w:cstheme="minorHAnsi"/>
          <w:lang w:val="sk-SK"/>
        </w:rPr>
        <w:tab/>
      </w:r>
      <w:r w:rsidRPr="0014645C">
        <w:rPr>
          <w:rFonts w:cstheme="minorHAnsi"/>
          <w:lang w:val="sk-SK"/>
        </w:rPr>
        <w:tab/>
        <w:t>Partnerská dohoda</w:t>
      </w:r>
    </w:p>
    <w:p w14:paraId="10563866"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RO</w:t>
      </w:r>
      <w:r w:rsidRPr="0014645C">
        <w:rPr>
          <w:rFonts w:cstheme="minorHAnsi"/>
          <w:lang w:val="sk-SK"/>
        </w:rPr>
        <w:tab/>
      </w:r>
      <w:r w:rsidRPr="0014645C">
        <w:rPr>
          <w:rFonts w:cstheme="minorHAnsi"/>
          <w:lang w:val="sk-SK"/>
        </w:rPr>
        <w:tab/>
      </w:r>
      <w:r w:rsidR="006D1BF9" w:rsidRPr="0014645C">
        <w:rPr>
          <w:rFonts w:cstheme="minorHAnsi"/>
          <w:lang w:val="sk-SK"/>
        </w:rPr>
        <w:t>R</w:t>
      </w:r>
      <w:r w:rsidR="004A613B" w:rsidRPr="0014645C">
        <w:rPr>
          <w:rFonts w:cstheme="minorHAnsi"/>
          <w:lang w:val="sk-SK"/>
        </w:rPr>
        <w:t xml:space="preserve">iadiaci </w:t>
      </w:r>
      <w:r w:rsidRPr="0014645C">
        <w:rPr>
          <w:rFonts w:cstheme="minorHAnsi"/>
          <w:lang w:val="sk-SK"/>
        </w:rPr>
        <w:t>orgán</w:t>
      </w:r>
    </w:p>
    <w:p w14:paraId="56BE6709"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RO pre OP EVS Riadiaci orgán pre operačný program Efektívna verejná správa</w:t>
      </w:r>
    </w:p>
    <w:p w14:paraId="6183B722" w14:textId="77777777" w:rsidR="00D86ED1" w:rsidRPr="0014645C" w:rsidRDefault="00D86ED1" w:rsidP="007F7349">
      <w:pPr>
        <w:pStyle w:val="Bulletslevel1"/>
        <w:numPr>
          <w:ilvl w:val="0"/>
          <w:numId w:val="0"/>
        </w:numPr>
        <w:spacing w:before="0" w:after="60" w:line="288" w:lineRule="auto"/>
        <w:ind w:left="1418" w:hanging="1418"/>
        <w:rPr>
          <w:rFonts w:cstheme="minorHAnsi"/>
          <w:lang w:val="sk-SK"/>
        </w:rPr>
      </w:pPr>
      <w:r w:rsidRPr="0014645C">
        <w:rPr>
          <w:rFonts w:cstheme="minorHAnsi"/>
          <w:lang w:val="sk-SK"/>
        </w:rPr>
        <w:t>SFR</w:t>
      </w:r>
      <w:r w:rsidRPr="0014645C">
        <w:rPr>
          <w:rFonts w:cstheme="minorHAnsi"/>
          <w:lang w:val="sk-SK"/>
        </w:rPr>
        <w:tab/>
        <w:t>Systém finančného riadenia štrukturálnych fondov, Kohézneho fondu a Európskeho námorného a rybárskeho fondu na programové obdobie 2014 – 2020</w:t>
      </w:r>
    </w:p>
    <w:p w14:paraId="15157EA7" w14:textId="77777777" w:rsidR="00D07086" w:rsidRPr="0014645C" w:rsidRDefault="00D07086" w:rsidP="007F7349">
      <w:pPr>
        <w:pStyle w:val="Bulletslevel1"/>
        <w:numPr>
          <w:ilvl w:val="0"/>
          <w:numId w:val="0"/>
        </w:numPr>
        <w:spacing w:before="0" w:after="60" w:line="288" w:lineRule="auto"/>
        <w:ind w:left="1418" w:hanging="1418"/>
        <w:rPr>
          <w:rFonts w:cstheme="minorHAnsi"/>
          <w:lang w:val="sk-SK"/>
        </w:rPr>
      </w:pPr>
      <w:r w:rsidRPr="0014645C">
        <w:rPr>
          <w:rFonts w:cstheme="minorHAnsi"/>
          <w:lang w:val="sk-SK"/>
        </w:rPr>
        <w:t>SO</w:t>
      </w:r>
      <w:r w:rsidRPr="0014645C">
        <w:rPr>
          <w:rFonts w:cstheme="minorHAnsi"/>
          <w:lang w:val="sk-SK"/>
        </w:rPr>
        <w:tab/>
        <w:t>Sprostredkovateľský orgán</w:t>
      </w:r>
    </w:p>
    <w:p w14:paraId="74A88456" w14:textId="77777777" w:rsidR="00D86ED1" w:rsidRPr="0014645C" w:rsidRDefault="00D86ED1" w:rsidP="007F7349">
      <w:pPr>
        <w:pStyle w:val="Bulletslevel1"/>
        <w:numPr>
          <w:ilvl w:val="0"/>
          <w:numId w:val="0"/>
        </w:numPr>
        <w:spacing w:before="0" w:after="60" w:line="288" w:lineRule="auto"/>
        <w:rPr>
          <w:rFonts w:cstheme="minorHAnsi"/>
          <w:lang w:val="sk-SK"/>
        </w:rPr>
      </w:pPr>
      <w:r w:rsidRPr="0014645C">
        <w:rPr>
          <w:rFonts w:cstheme="minorHAnsi"/>
          <w:lang w:val="sk-SK"/>
        </w:rPr>
        <w:t xml:space="preserve">SR EŠIF </w:t>
      </w:r>
      <w:r w:rsidRPr="0014645C">
        <w:rPr>
          <w:rFonts w:cstheme="minorHAnsi"/>
          <w:lang w:val="sk-SK"/>
        </w:rPr>
        <w:tab/>
        <w:t xml:space="preserve">Systém riadenia Európskych štrukturálnych a investičných fondov </w:t>
      </w:r>
    </w:p>
    <w:p w14:paraId="7FE9D5DE" w14:textId="77777777" w:rsidR="000301D7" w:rsidRPr="0014645C" w:rsidRDefault="000301D7"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UR</w:t>
      </w:r>
      <w:r w:rsidRPr="0014645C">
        <w:rPr>
          <w:rFonts w:cstheme="minorHAnsi"/>
          <w:lang w:val="sk-SK"/>
        </w:rPr>
        <w:tab/>
      </w:r>
      <w:r w:rsidRPr="0014645C">
        <w:rPr>
          <w:rFonts w:cstheme="minorHAnsi"/>
          <w:lang w:val="sk-SK"/>
        </w:rPr>
        <w:tab/>
      </w:r>
      <w:r w:rsidR="004A613B" w:rsidRPr="0014645C">
        <w:rPr>
          <w:rFonts w:cstheme="minorHAnsi"/>
          <w:lang w:val="sk-SK"/>
        </w:rPr>
        <w:t xml:space="preserve">udržateľný </w:t>
      </w:r>
      <w:r w:rsidRPr="0014645C">
        <w:rPr>
          <w:rFonts w:cstheme="minorHAnsi"/>
          <w:lang w:val="sk-SK"/>
        </w:rPr>
        <w:t>rozvoj</w:t>
      </w:r>
    </w:p>
    <w:p w14:paraId="48BEA4F4" w14:textId="77777777" w:rsidR="006579A0" w:rsidRPr="0014645C" w:rsidRDefault="006579A0"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ÚVA </w:t>
      </w:r>
      <w:r w:rsidRPr="0014645C">
        <w:rPr>
          <w:rFonts w:cstheme="minorHAnsi"/>
          <w:lang w:val="sk-SK"/>
        </w:rPr>
        <w:tab/>
      </w:r>
      <w:r w:rsidRPr="0014645C">
        <w:rPr>
          <w:rFonts w:cstheme="minorHAnsi"/>
          <w:lang w:val="sk-SK"/>
        </w:rPr>
        <w:tab/>
        <w:t>Úrad vládneho auditu</w:t>
      </w:r>
    </w:p>
    <w:p w14:paraId="54CAEF7E"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VO</w:t>
      </w:r>
      <w:r w:rsidRPr="0014645C">
        <w:rPr>
          <w:rFonts w:cstheme="minorHAnsi"/>
          <w:lang w:val="sk-SK"/>
        </w:rPr>
        <w:tab/>
      </w:r>
      <w:r w:rsidRPr="0014645C">
        <w:rPr>
          <w:rFonts w:cstheme="minorHAnsi"/>
          <w:lang w:val="sk-SK"/>
        </w:rPr>
        <w:tab/>
      </w:r>
      <w:r w:rsidR="004A613B" w:rsidRPr="0014645C">
        <w:rPr>
          <w:rFonts w:cstheme="minorHAnsi"/>
          <w:lang w:val="sk-SK"/>
        </w:rPr>
        <w:t xml:space="preserve">verejné </w:t>
      </w:r>
      <w:r w:rsidRPr="0014645C">
        <w:rPr>
          <w:rFonts w:cstheme="minorHAnsi"/>
          <w:lang w:val="sk-SK"/>
        </w:rPr>
        <w:t>obstarávanie</w:t>
      </w:r>
    </w:p>
    <w:p w14:paraId="0852A039" w14:textId="77777777" w:rsidR="009F563D" w:rsidRPr="0014645C" w:rsidRDefault="009F563D"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VS</w:t>
      </w:r>
      <w:r w:rsidRPr="0014645C">
        <w:rPr>
          <w:rFonts w:cstheme="minorHAnsi"/>
          <w:lang w:val="sk-SK"/>
        </w:rPr>
        <w:tab/>
      </w:r>
      <w:r w:rsidRPr="0014645C">
        <w:rPr>
          <w:rFonts w:cstheme="minorHAnsi"/>
          <w:lang w:val="sk-SK"/>
        </w:rPr>
        <w:tab/>
      </w:r>
      <w:r w:rsidR="004A613B" w:rsidRPr="0014645C">
        <w:rPr>
          <w:rFonts w:cstheme="minorHAnsi"/>
          <w:lang w:val="sk-SK"/>
        </w:rPr>
        <w:t xml:space="preserve">verejná </w:t>
      </w:r>
      <w:r w:rsidRPr="0014645C">
        <w:rPr>
          <w:rFonts w:cstheme="minorHAnsi"/>
          <w:lang w:val="sk-SK"/>
        </w:rPr>
        <w:t>správa</w:t>
      </w:r>
    </w:p>
    <w:p w14:paraId="64D97050"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VZP</w:t>
      </w:r>
      <w:r w:rsidRPr="0014645C">
        <w:rPr>
          <w:rFonts w:cstheme="minorHAnsi"/>
          <w:lang w:val="sk-SK"/>
        </w:rPr>
        <w:tab/>
      </w:r>
      <w:r w:rsidRPr="0014645C">
        <w:rPr>
          <w:rFonts w:cstheme="minorHAnsi"/>
          <w:lang w:val="sk-SK"/>
        </w:rPr>
        <w:tab/>
      </w:r>
      <w:r w:rsidR="002D4BAB" w:rsidRPr="0014645C">
        <w:rPr>
          <w:rFonts w:cstheme="minorHAnsi"/>
          <w:lang w:val="sk-SK"/>
        </w:rPr>
        <w:t xml:space="preserve">všeobecné </w:t>
      </w:r>
      <w:r w:rsidRPr="0014645C">
        <w:rPr>
          <w:rFonts w:cstheme="minorHAnsi"/>
          <w:lang w:val="sk-SK"/>
        </w:rPr>
        <w:t>zmluvné podmienky k Zmluve o poskytnutí NFP</w:t>
      </w:r>
    </w:p>
    <w:p w14:paraId="04B6A374"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ŽoNFP</w:t>
      </w:r>
      <w:r w:rsidRPr="0014645C">
        <w:rPr>
          <w:rFonts w:cstheme="minorHAnsi"/>
          <w:lang w:val="sk-SK"/>
        </w:rPr>
        <w:tab/>
      </w:r>
      <w:r w:rsidRPr="0014645C">
        <w:rPr>
          <w:rFonts w:cstheme="minorHAnsi"/>
          <w:lang w:val="sk-SK"/>
        </w:rPr>
        <w:tab/>
      </w:r>
      <w:r w:rsidR="002D4BAB" w:rsidRPr="0014645C">
        <w:rPr>
          <w:rFonts w:cstheme="minorHAnsi"/>
          <w:lang w:val="sk-SK"/>
        </w:rPr>
        <w:t xml:space="preserve">žiadosť </w:t>
      </w:r>
      <w:r w:rsidRPr="0014645C">
        <w:rPr>
          <w:rFonts w:cstheme="minorHAnsi"/>
          <w:lang w:val="sk-SK"/>
        </w:rPr>
        <w:t>o nenávratný finančný príspevok</w:t>
      </w:r>
    </w:p>
    <w:p w14:paraId="12E19B97" w14:textId="1BEB42FE" w:rsidR="000E1749" w:rsidRPr="0014645C" w:rsidRDefault="000E1749"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ŽoP</w:t>
      </w:r>
      <w:r w:rsidRPr="0014645C">
        <w:rPr>
          <w:rFonts w:cstheme="minorHAnsi"/>
          <w:lang w:val="sk-SK"/>
        </w:rPr>
        <w:tab/>
      </w:r>
      <w:r w:rsidRPr="0014645C">
        <w:rPr>
          <w:rFonts w:cstheme="minorHAnsi"/>
          <w:lang w:val="sk-SK"/>
        </w:rPr>
        <w:tab/>
        <w:t>žiadosť o platbu</w:t>
      </w:r>
    </w:p>
    <w:p w14:paraId="741AB383" w14:textId="77777777" w:rsidR="007708E2" w:rsidRPr="0014645C" w:rsidRDefault="000F423E" w:rsidP="00CC68DD">
      <w:pPr>
        <w:pStyle w:val="Nadpis2"/>
        <w:spacing w:after="160" w:line="360" w:lineRule="auto"/>
        <w:rPr>
          <w:b/>
        </w:rPr>
      </w:pPr>
      <w:bookmarkStart w:id="71" w:name="_Toc440354969"/>
      <w:bookmarkStart w:id="72" w:name="_Toc440375300"/>
      <w:bookmarkStart w:id="73" w:name="_Toc458432888"/>
      <w:bookmarkStart w:id="74" w:name="_Toc74742620"/>
      <w:r w:rsidRPr="0014645C">
        <w:rPr>
          <w:b/>
        </w:rPr>
        <w:t>1.5</w:t>
      </w:r>
      <w:r w:rsidRPr="0014645C">
        <w:rPr>
          <w:b/>
        </w:rPr>
        <w:tab/>
      </w:r>
      <w:r w:rsidR="002E7BA3" w:rsidRPr="0014645C">
        <w:rPr>
          <w:b/>
        </w:rPr>
        <w:t>Čo by mal každý záujemca o NFP vedieť a urobiť</w:t>
      </w:r>
      <w:r w:rsidR="00D660C6" w:rsidRPr="0014645C">
        <w:rPr>
          <w:b/>
        </w:rPr>
        <w:t xml:space="preserve"> skôr</w:t>
      </w:r>
      <w:r w:rsidR="002308DF" w:rsidRPr="0014645C">
        <w:rPr>
          <w:b/>
        </w:rPr>
        <w:t>,</w:t>
      </w:r>
      <w:r w:rsidR="00D660C6" w:rsidRPr="0014645C">
        <w:rPr>
          <w:b/>
        </w:rPr>
        <w:t xml:space="preserve"> než sa rozhodne stať žiadateľom</w:t>
      </w:r>
      <w:bookmarkEnd w:id="71"/>
      <w:bookmarkEnd w:id="72"/>
      <w:bookmarkEnd w:id="73"/>
      <w:bookmarkEnd w:id="74"/>
    </w:p>
    <w:p w14:paraId="3F65A99E" w14:textId="77777777"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Overiť si</w:t>
      </w:r>
      <w:r w:rsidR="002308DF" w:rsidRPr="0014645C">
        <w:rPr>
          <w:rFonts w:cstheme="minorHAnsi"/>
          <w:sz w:val="19"/>
          <w:szCs w:val="19"/>
          <w:lang w:val="sk-SK"/>
        </w:rPr>
        <w:t>,</w:t>
      </w:r>
      <w:r w:rsidRPr="0014645C">
        <w:rPr>
          <w:rFonts w:cstheme="minorHAnsi"/>
          <w:sz w:val="19"/>
          <w:szCs w:val="19"/>
          <w:lang w:val="sk-SK"/>
        </w:rPr>
        <w:t xml:space="preserve"> či je v zmysle OP EVS oprávneným žiadateľom.</w:t>
      </w:r>
    </w:p>
    <w:p w14:paraId="3A28E425" w14:textId="77777777"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Zamyslieť sa nad tým, či prioritné osi, ich špecifické ciele a ich vzorové aktivity sú v súlade s jeho zámermi</w:t>
      </w:r>
      <w:r w:rsidR="00BB40D7" w:rsidRPr="0014645C">
        <w:rPr>
          <w:rFonts w:cstheme="minorHAnsi"/>
          <w:sz w:val="19"/>
          <w:szCs w:val="19"/>
          <w:lang w:val="sk-SK"/>
        </w:rPr>
        <w:t>,</w:t>
      </w:r>
      <w:r w:rsidRPr="0014645C">
        <w:rPr>
          <w:rFonts w:cstheme="minorHAnsi"/>
          <w:sz w:val="19"/>
          <w:szCs w:val="19"/>
          <w:lang w:val="sk-SK"/>
        </w:rPr>
        <w:t> potrebami a možnosťami.</w:t>
      </w:r>
    </w:p>
    <w:p w14:paraId="4DC53FCC" w14:textId="77777777"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14645C">
        <w:rPr>
          <w:b/>
          <w:i/>
          <w:szCs w:val="19"/>
          <w:lang w:val="sk-SK"/>
        </w:rPr>
        <w:t>Upozornenie pre žiadateľa:</w:t>
      </w:r>
      <w:r w:rsidRPr="0014645C">
        <w:rPr>
          <w:szCs w:val="19"/>
          <w:lang w:val="sk-SK"/>
        </w:rPr>
        <w:t xml:space="preserve"> Záujemcovi o NFP odporúčame pred rozhodnutím uchádzať sa o NFP dôsledne:</w:t>
      </w:r>
    </w:p>
    <w:p w14:paraId="232D6594" w14:textId="77777777"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14645C">
        <w:rPr>
          <w:szCs w:val="19"/>
          <w:lang w:val="sk-SK"/>
        </w:rPr>
        <w:t xml:space="preserve">- posúdiť </w:t>
      </w:r>
      <w:r w:rsidRPr="0014645C">
        <w:rPr>
          <w:rFonts w:asciiTheme="minorHAnsi" w:hAnsiTheme="minorHAnsi" w:cstheme="minorHAnsi"/>
          <w:szCs w:val="19"/>
          <w:lang w:val="sk-SK"/>
        </w:rPr>
        <w:t>všetky aspekty vypracovania, predkladania a realizácie projektu</w:t>
      </w:r>
    </w:p>
    <w:p w14:paraId="1F9EAAE5" w14:textId="77777777"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14645C">
        <w:rPr>
          <w:rFonts w:asciiTheme="minorHAnsi" w:hAnsiTheme="minorHAnsi" w:cstheme="minorHAnsi"/>
          <w:szCs w:val="19"/>
          <w:lang w:val="sk-SK"/>
        </w:rPr>
        <w:t xml:space="preserve">- posúdiť personálne kapacity a ich absorpčné </w:t>
      </w:r>
      <w:r w:rsidR="00BB40D7" w:rsidRPr="0014645C">
        <w:rPr>
          <w:rFonts w:asciiTheme="minorHAnsi" w:hAnsiTheme="minorHAnsi" w:cstheme="minorHAnsi"/>
          <w:szCs w:val="19"/>
          <w:lang w:val="sk-SK"/>
        </w:rPr>
        <w:t>schopnosti</w:t>
      </w:r>
    </w:p>
    <w:p w14:paraId="250EDBA6" w14:textId="77777777"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14645C">
        <w:rPr>
          <w:rFonts w:asciiTheme="minorHAnsi" w:hAnsiTheme="minorHAnsi" w:cstheme="minorHAnsi"/>
          <w:szCs w:val="19"/>
          <w:lang w:val="sk-SK"/>
        </w:rPr>
        <w:t xml:space="preserve">- posúdiť súlad vzorových aktivít s plánmi rozvoja organizácie </w:t>
      </w:r>
    </w:p>
    <w:p w14:paraId="460D3B95" w14:textId="77777777"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14645C">
        <w:rPr>
          <w:rFonts w:asciiTheme="minorHAnsi" w:hAnsiTheme="minorHAnsi" w:cstheme="minorHAnsi"/>
          <w:szCs w:val="19"/>
          <w:lang w:val="sk-SK"/>
        </w:rPr>
        <w:t xml:space="preserve">- zvážiť možné riziko sankcií </w:t>
      </w:r>
      <w:r w:rsidR="00D660C6" w:rsidRPr="0014645C">
        <w:rPr>
          <w:rFonts w:asciiTheme="minorHAnsi" w:hAnsiTheme="minorHAnsi" w:cstheme="minorHAnsi"/>
          <w:szCs w:val="19"/>
          <w:lang w:val="sk-SK"/>
        </w:rPr>
        <w:t xml:space="preserve">spojené s tým, že projekt nebude zrealizovaný riadne a včas </w:t>
      </w:r>
    </w:p>
    <w:p w14:paraId="04B39986" w14:textId="77777777"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Pripraviť vlastný „projektový zámer“, v ktorom si určí prioritnú os, špecifický cieľ a rozpracuje podľa potreby vzorové aktivity projektu s odhadom finančnej alokácie.</w:t>
      </w:r>
    </w:p>
    <w:p w14:paraId="79156DB6" w14:textId="77777777"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Záujemcovia o dopytovo orientované projekty by mali sledovať harmonogram výziev na kalendárny rok, v ktorom si nájdu plánovaný mesiac vyhlásenia výzvy, o ktorú majú záujem.</w:t>
      </w:r>
    </w:p>
    <w:p w14:paraId="461EDC9F" w14:textId="77777777" w:rsidR="007708E2" w:rsidRPr="0014645C" w:rsidRDefault="007708E2" w:rsidP="00BE3540">
      <w:pPr>
        <w:pStyle w:val="Bulletslevel1"/>
        <w:numPr>
          <w:ilvl w:val="0"/>
          <w:numId w:val="0"/>
        </w:numPr>
        <w:spacing w:after="120" w:line="288" w:lineRule="auto"/>
        <w:jc w:val="both"/>
        <w:rPr>
          <w:rFonts w:cstheme="minorHAnsi"/>
          <w:sz w:val="19"/>
          <w:szCs w:val="19"/>
          <w:lang w:val="sk-SK"/>
        </w:rPr>
      </w:pPr>
    </w:p>
    <w:p w14:paraId="2902A331" w14:textId="77777777" w:rsidR="007708E2" w:rsidRPr="0014645C" w:rsidRDefault="000F423E" w:rsidP="000F423E">
      <w:pPr>
        <w:pStyle w:val="Nadpis3"/>
        <w:spacing w:line="480" w:lineRule="auto"/>
        <w:ind w:left="720"/>
        <w:rPr>
          <w:b/>
          <w:sz w:val="24"/>
          <w:szCs w:val="24"/>
        </w:rPr>
      </w:pPr>
      <w:bookmarkStart w:id="75" w:name="_Toc418001210"/>
      <w:bookmarkStart w:id="76" w:name="_Toc418003035"/>
      <w:bookmarkStart w:id="77" w:name="_Toc418001211"/>
      <w:bookmarkStart w:id="78" w:name="_Toc418003036"/>
      <w:bookmarkStart w:id="79" w:name="_Toc440354970"/>
      <w:bookmarkStart w:id="80" w:name="_Toc440375301"/>
      <w:bookmarkStart w:id="81" w:name="_Toc458432889"/>
      <w:bookmarkStart w:id="82" w:name="_Toc74742621"/>
      <w:bookmarkEnd w:id="75"/>
      <w:bookmarkEnd w:id="76"/>
      <w:bookmarkEnd w:id="77"/>
      <w:bookmarkEnd w:id="78"/>
      <w:r w:rsidRPr="0014645C">
        <w:rPr>
          <w:b/>
          <w:color w:val="3C8A2E" w:themeColor="accent5"/>
          <w:sz w:val="24"/>
          <w:szCs w:val="24"/>
        </w:rPr>
        <w:t>1.5.1</w:t>
      </w:r>
      <w:r w:rsidRPr="0014645C">
        <w:rPr>
          <w:b/>
          <w:color w:val="3C8A2E" w:themeColor="accent5"/>
          <w:sz w:val="24"/>
          <w:szCs w:val="24"/>
        </w:rPr>
        <w:tab/>
      </w:r>
      <w:r w:rsidR="002E7BA3" w:rsidRPr="0014645C">
        <w:rPr>
          <w:b/>
          <w:color w:val="3C8A2E" w:themeColor="accent5"/>
          <w:sz w:val="24"/>
          <w:szCs w:val="24"/>
        </w:rPr>
        <w:t>Výzva na dopytovo-orientované projekty</w:t>
      </w:r>
      <w:bookmarkEnd w:id="79"/>
      <w:bookmarkEnd w:id="80"/>
      <w:bookmarkEnd w:id="81"/>
      <w:bookmarkEnd w:id="82"/>
    </w:p>
    <w:p w14:paraId="653B6A10" w14:textId="77777777"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 xml:space="preserve">Podanie </w:t>
      </w:r>
      <w:bookmarkStart w:id="83" w:name="_GoBack"/>
      <w:bookmarkEnd w:id="83"/>
      <w:r w:rsidRPr="0014645C">
        <w:rPr>
          <w:rFonts w:cstheme="minorHAnsi"/>
          <w:sz w:val="19"/>
          <w:szCs w:val="19"/>
          <w:lang w:val="sk-SK"/>
        </w:rPr>
        <w:t xml:space="preserve">projektu nezabezpečuje jeho schválenie, pretože v prípade DOP ide o súťaž projektov v nadväznosti na alokáciu určenú vo výzve a preto napriek splneniu všetkých podmienok pre poskytnutie NFP vrátane odborného hodnotenia, môžu byť iné projekty úspešnejšie v bodovaní a na váš projekt nezostane finančná alokácia, teda takéto projekty ostanú tzv. pod čiarou. Táto situácia je podobná ako pri prijímaní žiakov na školu, kde úspešne spravilo skúšku 30 uchádzačov, ale voľných miest bolo len 20. </w:t>
      </w:r>
    </w:p>
    <w:p w14:paraId="3360CACB" w14:textId="77777777"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V</w:t>
      </w:r>
      <w:r w:rsidR="002308DF" w:rsidRPr="0014645C">
        <w:rPr>
          <w:rFonts w:cstheme="minorHAnsi"/>
          <w:sz w:val="19"/>
          <w:szCs w:val="19"/>
          <w:lang w:val="sk-SK"/>
        </w:rPr>
        <w:t> </w:t>
      </w:r>
      <w:r w:rsidRPr="0014645C">
        <w:rPr>
          <w:rFonts w:cstheme="minorHAnsi"/>
          <w:sz w:val="19"/>
          <w:szCs w:val="19"/>
          <w:lang w:val="sk-SK"/>
        </w:rPr>
        <w:t>prípade</w:t>
      </w:r>
      <w:r w:rsidR="002308DF" w:rsidRPr="0014645C">
        <w:rPr>
          <w:rFonts w:cstheme="minorHAnsi"/>
          <w:sz w:val="19"/>
          <w:szCs w:val="19"/>
          <w:lang w:val="sk-SK"/>
        </w:rPr>
        <w:t xml:space="preserve"> </w:t>
      </w:r>
      <w:r w:rsidRPr="0014645C">
        <w:rPr>
          <w:rFonts w:cstheme="minorHAnsi"/>
          <w:sz w:val="19"/>
          <w:szCs w:val="19"/>
          <w:lang w:val="sk-SK"/>
        </w:rPr>
        <w:t>spolupráce so subjektmi, ktoré ponúkajú pomoc pri vypracovaní projektu na komerčnej báz</w:t>
      </w:r>
      <w:r w:rsidR="00BB40D7" w:rsidRPr="0014645C">
        <w:rPr>
          <w:rFonts w:cstheme="minorHAnsi"/>
          <w:sz w:val="19"/>
          <w:szCs w:val="19"/>
          <w:lang w:val="sk-SK"/>
        </w:rPr>
        <w:t>e, nezabudnúť, že projekt budú ako prijímateľ</w:t>
      </w:r>
      <w:r w:rsidR="002308DF" w:rsidRPr="0014645C">
        <w:rPr>
          <w:rFonts w:cstheme="minorHAnsi"/>
          <w:sz w:val="19"/>
          <w:szCs w:val="19"/>
          <w:lang w:val="sk-SK"/>
        </w:rPr>
        <w:t xml:space="preserve"> </w:t>
      </w:r>
      <w:r w:rsidRPr="0014645C">
        <w:rPr>
          <w:rFonts w:cstheme="minorHAnsi"/>
          <w:sz w:val="19"/>
          <w:szCs w:val="19"/>
          <w:lang w:val="sk-SK"/>
        </w:rPr>
        <w:t>realizovať na vlastnú zodpovednosť, vrátane možných finančných postihov.</w:t>
      </w:r>
    </w:p>
    <w:p w14:paraId="2350A590" w14:textId="77777777" w:rsidR="007708E2" w:rsidRPr="0014645C" w:rsidRDefault="007708E2" w:rsidP="00BE3540">
      <w:pPr>
        <w:pStyle w:val="Bulletslevel1"/>
        <w:numPr>
          <w:ilvl w:val="0"/>
          <w:numId w:val="0"/>
        </w:numPr>
        <w:spacing w:after="120" w:line="288" w:lineRule="auto"/>
        <w:jc w:val="both"/>
        <w:rPr>
          <w:rFonts w:cstheme="minorHAnsi"/>
          <w:sz w:val="19"/>
          <w:szCs w:val="19"/>
          <w:lang w:val="sk-SK"/>
        </w:rPr>
      </w:pPr>
    </w:p>
    <w:p w14:paraId="67EC5AA7" w14:textId="77777777" w:rsidR="007708E2" w:rsidRPr="0014645C" w:rsidRDefault="000F423E" w:rsidP="000F423E">
      <w:pPr>
        <w:pStyle w:val="Nadpis3"/>
        <w:spacing w:line="480" w:lineRule="auto"/>
        <w:ind w:left="720"/>
        <w:rPr>
          <w:b/>
          <w:color w:val="3C8A2E" w:themeColor="accent5"/>
          <w:sz w:val="24"/>
          <w:szCs w:val="24"/>
        </w:rPr>
      </w:pPr>
      <w:bookmarkStart w:id="84" w:name="_Toc418001213"/>
      <w:bookmarkStart w:id="85" w:name="_Toc418003038"/>
      <w:bookmarkStart w:id="86" w:name="_Toc440354971"/>
      <w:bookmarkStart w:id="87" w:name="_Toc440375302"/>
      <w:bookmarkStart w:id="88" w:name="_Toc458432890"/>
      <w:bookmarkStart w:id="89" w:name="_Toc74742622"/>
      <w:bookmarkEnd w:id="84"/>
      <w:bookmarkEnd w:id="85"/>
      <w:r w:rsidRPr="0014645C">
        <w:rPr>
          <w:b/>
          <w:color w:val="3C8A2E" w:themeColor="accent5"/>
          <w:sz w:val="24"/>
          <w:szCs w:val="24"/>
        </w:rPr>
        <w:t>1.5.2</w:t>
      </w:r>
      <w:r w:rsidRPr="0014645C">
        <w:rPr>
          <w:b/>
          <w:color w:val="3C8A2E" w:themeColor="accent5"/>
          <w:sz w:val="24"/>
          <w:szCs w:val="24"/>
        </w:rPr>
        <w:tab/>
      </w:r>
      <w:r w:rsidR="002E7BA3" w:rsidRPr="0014645C">
        <w:rPr>
          <w:b/>
          <w:color w:val="3C8A2E" w:themeColor="accent5"/>
          <w:sz w:val="24"/>
          <w:szCs w:val="24"/>
        </w:rPr>
        <w:t>Vyzvanie na národný projekt</w:t>
      </w:r>
      <w:bookmarkEnd w:id="86"/>
      <w:bookmarkEnd w:id="87"/>
      <w:bookmarkEnd w:id="88"/>
      <w:bookmarkEnd w:id="89"/>
    </w:p>
    <w:p w14:paraId="715EB499" w14:textId="6409F558" w:rsidR="002E7BA3" w:rsidRPr="0014645C" w:rsidRDefault="002E7BA3" w:rsidP="00BE3540">
      <w:pPr>
        <w:spacing w:before="120" w:after="120" w:line="288" w:lineRule="auto"/>
        <w:jc w:val="both"/>
        <w:rPr>
          <w:rFonts w:ascii="Arial" w:hAnsi="Arial" w:cs="Arial"/>
          <w:sz w:val="19"/>
          <w:szCs w:val="19"/>
        </w:rPr>
      </w:pPr>
      <w:r w:rsidRPr="0014645C">
        <w:rPr>
          <w:rFonts w:ascii="Arial" w:hAnsi="Arial" w:cs="Arial"/>
          <w:sz w:val="19"/>
          <w:szCs w:val="19"/>
        </w:rPr>
        <w:t xml:space="preserve">Samotnému vyzvaniu na predloženie ŽoNFP predchádza </w:t>
      </w:r>
      <w:r w:rsidR="00231D70" w:rsidRPr="0014645C">
        <w:rPr>
          <w:rFonts w:ascii="Arial" w:hAnsi="Arial" w:cs="Arial"/>
          <w:sz w:val="19"/>
          <w:szCs w:val="19"/>
        </w:rPr>
        <w:t>schválenie Reformného zámeru</w:t>
      </w:r>
      <w:r w:rsidR="00E56F43" w:rsidRPr="0014645C">
        <w:rPr>
          <w:rFonts w:ascii="Arial" w:hAnsi="Arial" w:cs="Arial"/>
          <w:sz w:val="19"/>
          <w:szCs w:val="19"/>
        </w:rPr>
        <w:t xml:space="preserve"> Hodnotiacou komisiou pre posudzovanie RZ</w:t>
      </w:r>
      <w:ins w:id="90" w:author="Autor">
        <w:r w:rsidR="002D2FFC">
          <w:rPr>
            <w:rFonts w:ascii="Arial" w:hAnsi="Arial" w:cs="Arial"/>
            <w:sz w:val="19"/>
            <w:szCs w:val="19"/>
          </w:rPr>
          <w:t xml:space="preserve"> (ak relevantné)</w:t>
        </w:r>
      </w:ins>
      <w:r w:rsidR="00231D70" w:rsidRPr="0014645C">
        <w:rPr>
          <w:rFonts w:ascii="Arial" w:hAnsi="Arial" w:cs="Arial"/>
          <w:sz w:val="19"/>
          <w:szCs w:val="19"/>
        </w:rPr>
        <w:t xml:space="preserve"> a  </w:t>
      </w:r>
      <w:r w:rsidRPr="0014645C">
        <w:rPr>
          <w:rFonts w:ascii="Arial" w:hAnsi="Arial" w:cs="Arial"/>
          <w:sz w:val="19"/>
          <w:szCs w:val="19"/>
        </w:rPr>
        <w:t xml:space="preserve">vypracovanie zámeru národného projektu, pri ktorom určený žiadateľ spolupracuje s RO pre OP EVS a definuje si prvýkrát relevantnú časť OP EVS, cieľ projektu, aktivity, ktorými ho dosiahne a predpokladanú finančnú alokáciu. </w:t>
      </w:r>
    </w:p>
    <w:p w14:paraId="59433C0E" w14:textId="77777777" w:rsidR="002E7BA3" w:rsidRPr="0014645C" w:rsidRDefault="002E7BA3" w:rsidP="00BE3540">
      <w:pPr>
        <w:spacing w:before="120" w:after="120" w:line="288" w:lineRule="auto"/>
        <w:jc w:val="both"/>
        <w:rPr>
          <w:rFonts w:ascii="Arial" w:hAnsi="Arial" w:cs="Arial"/>
          <w:sz w:val="19"/>
          <w:szCs w:val="19"/>
        </w:rPr>
      </w:pPr>
      <w:r w:rsidRPr="0014645C">
        <w:rPr>
          <w:rFonts w:ascii="Arial" w:hAnsi="Arial" w:cs="Arial"/>
          <w:sz w:val="19"/>
          <w:szCs w:val="19"/>
        </w:rPr>
        <w:t>Príprava národného projektu môže začať len po schválení zámeru národného projektu Monitorovacím výborom</w:t>
      </w:r>
      <w:r w:rsidR="0021753B" w:rsidRPr="0014645C">
        <w:rPr>
          <w:rFonts w:ascii="Arial" w:hAnsi="Arial" w:cs="Arial"/>
          <w:sz w:val="19"/>
          <w:szCs w:val="19"/>
        </w:rPr>
        <w:t xml:space="preserve"> (Vzor zámeru národného projektu na: </w:t>
      </w:r>
      <w:hyperlink r:id="rId13" w:history="1">
        <w:r w:rsidR="00586DBE" w:rsidRPr="00A20E37">
          <w:rPr>
            <w:rStyle w:val="Hypertextovprepojenie"/>
            <w:rFonts w:cs="Arial"/>
            <w:szCs w:val="19"/>
          </w:rPr>
          <w:t>http://www.minv.sk/?projektove-dokumenty</w:t>
        </w:r>
      </w:hyperlink>
      <w:r w:rsidR="00586DBE">
        <w:rPr>
          <w:rFonts w:ascii="Arial" w:hAnsi="Arial" w:cs="Arial"/>
          <w:sz w:val="19"/>
          <w:szCs w:val="19"/>
        </w:rPr>
        <w:t xml:space="preserve">, resp. </w:t>
      </w:r>
      <w:r w:rsidR="00586DBE" w:rsidRPr="008348C2">
        <w:rPr>
          <w:rFonts w:ascii="Arial" w:hAnsi="Arial" w:cs="Arial"/>
          <w:color w:val="00B0F0"/>
          <w:sz w:val="19"/>
          <w:szCs w:val="19"/>
          <w:u w:val="single"/>
        </w:rPr>
        <w:t>http://www.reformuj.sk/dokument/projektove-dokumenty/</w:t>
      </w:r>
      <w:r w:rsidR="0021753B" w:rsidRPr="0014645C">
        <w:rPr>
          <w:rFonts w:ascii="Arial" w:hAnsi="Arial" w:cs="Arial"/>
          <w:sz w:val="19"/>
          <w:szCs w:val="19"/>
        </w:rPr>
        <w:t>)</w:t>
      </w:r>
      <w:r w:rsidRPr="0014645C">
        <w:rPr>
          <w:rFonts w:ascii="Arial" w:hAnsi="Arial" w:cs="Arial"/>
          <w:sz w:val="19"/>
          <w:szCs w:val="19"/>
        </w:rPr>
        <w:t>.</w:t>
      </w:r>
      <w:r w:rsidR="002530A6" w:rsidRPr="0014645C">
        <w:rPr>
          <w:rFonts w:ascii="Arial" w:hAnsi="Arial" w:cs="Arial"/>
          <w:sz w:val="19"/>
          <w:szCs w:val="19"/>
        </w:rPr>
        <w:t xml:space="preserve"> </w:t>
      </w:r>
      <w:r w:rsidR="00B7789D" w:rsidRPr="0014645C">
        <w:rPr>
          <w:rFonts w:ascii="Arial" w:hAnsi="Arial" w:cs="Arial"/>
          <w:sz w:val="19"/>
          <w:szCs w:val="19"/>
        </w:rPr>
        <w:t xml:space="preserve">Ak </w:t>
      </w:r>
      <w:r w:rsidR="00E94D80" w:rsidRPr="0014645C">
        <w:rPr>
          <w:rFonts w:ascii="Arial" w:hAnsi="Arial" w:cs="Arial"/>
          <w:sz w:val="19"/>
          <w:szCs w:val="19"/>
        </w:rPr>
        <w:t xml:space="preserve">v príprave </w:t>
      </w:r>
      <w:r w:rsidR="00B7789D" w:rsidRPr="0014645C">
        <w:rPr>
          <w:rFonts w:ascii="Arial" w:hAnsi="Arial" w:cs="Arial"/>
          <w:sz w:val="19"/>
          <w:szCs w:val="19"/>
        </w:rPr>
        <w:t>schválené</w:t>
      </w:r>
      <w:r w:rsidR="00E94D80" w:rsidRPr="0014645C">
        <w:rPr>
          <w:rFonts w:ascii="Arial" w:hAnsi="Arial" w:cs="Arial"/>
          <w:sz w:val="19"/>
          <w:szCs w:val="19"/>
        </w:rPr>
        <w:t>ho</w:t>
      </w:r>
      <w:r w:rsidR="00B7789D" w:rsidRPr="0014645C">
        <w:rPr>
          <w:rFonts w:ascii="Arial" w:hAnsi="Arial" w:cs="Arial"/>
          <w:sz w:val="19"/>
          <w:szCs w:val="19"/>
        </w:rPr>
        <w:t xml:space="preserve"> zámeru národného projektu nie je jednoznačne  preukázateľný progres ani </w:t>
      </w:r>
      <w:r w:rsidR="002F325F" w:rsidRPr="0014645C">
        <w:rPr>
          <w:rFonts w:ascii="Arial" w:hAnsi="Arial" w:cs="Arial"/>
          <w:sz w:val="19"/>
          <w:szCs w:val="19"/>
        </w:rPr>
        <w:t>do</w:t>
      </w:r>
      <w:r w:rsidR="00B7789D" w:rsidRPr="0014645C">
        <w:rPr>
          <w:rFonts w:ascii="Arial" w:hAnsi="Arial" w:cs="Arial"/>
          <w:sz w:val="19"/>
          <w:szCs w:val="19"/>
        </w:rPr>
        <w:t xml:space="preserve"> 12 mesiacov od </w:t>
      </w:r>
      <w:r w:rsidR="00E94D80" w:rsidRPr="0014645C">
        <w:rPr>
          <w:rFonts w:ascii="Arial" w:hAnsi="Arial" w:cs="Arial"/>
          <w:sz w:val="19"/>
          <w:szCs w:val="19"/>
        </w:rPr>
        <w:t xml:space="preserve"> jeho </w:t>
      </w:r>
      <w:r w:rsidR="00B7789D" w:rsidRPr="0014645C">
        <w:rPr>
          <w:rFonts w:ascii="Arial" w:hAnsi="Arial" w:cs="Arial"/>
          <w:sz w:val="19"/>
          <w:szCs w:val="19"/>
        </w:rPr>
        <w:t xml:space="preserve">schválenia, RO predloží monitorovaciemu výboru </w:t>
      </w:r>
      <w:r w:rsidR="00E94D80" w:rsidRPr="0014645C">
        <w:rPr>
          <w:rFonts w:ascii="Arial" w:hAnsi="Arial" w:cs="Arial"/>
          <w:sz w:val="19"/>
          <w:szCs w:val="19"/>
        </w:rPr>
        <w:t xml:space="preserve">návrh na </w:t>
      </w:r>
      <w:r w:rsidR="00B7789D" w:rsidRPr="0014645C">
        <w:rPr>
          <w:rFonts w:ascii="Arial" w:hAnsi="Arial" w:cs="Arial"/>
          <w:sz w:val="19"/>
          <w:szCs w:val="19"/>
        </w:rPr>
        <w:t xml:space="preserve"> vyradenie takéhoto zámeru národného projektu zo zoznamu národných projektov alebo bude zámer národného projektu revidovaný a opätovne predložený na schválenie MV.</w:t>
      </w:r>
    </w:p>
    <w:p w14:paraId="0363C346" w14:textId="77777777" w:rsidR="002E7BA3" w:rsidRPr="0014645C" w:rsidRDefault="002E7BA3" w:rsidP="00BE3540">
      <w:pPr>
        <w:spacing w:before="120" w:after="120" w:line="288" w:lineRule="auto"/>
        <w:jc w:val="both"/>
        <w:rPr>
          <w:rFonts w:ascii="Arial" w:eastAsia="Arial" w:hAnsi="Arial" w:cs="Arial"/>
          <w:color w:val="000000"/>
          <w:sz w:val="19"/>
          <w:szCs w:val="19"/>
        </w:rPr>
      </w:pPr>
      <w:r w:rsidRPr="0014645C">
        <w:rPr>
          <w:rFonts w:ascii="Arial" w:hAnsi="Arial" w:cs="Arial"/>
          <w:sz w:val="19"/>
          <w:szCs w:val="19"/>
        </w:rPr>
        <w:t xml:space="preserve">Pri príprave projektu </w:t>
      </w:r>
      <w:r w:rsidR="00BB40D7" w:rsidRPr="0014645C">
        <w:rPr>
          <w:rFonts w:ascii="Arial" w:hAnsi="Arial" w:cs="Arial"/>
          <w:sz w:val="19"/>
          <w:szCs w:val="19"/>
        </w:rPr>
        <w:t xml:space="preserve">vybraný </w:t>
      </w:r>
      <w:r w:rsidRPr="0014645C">
        <w:rPr>
          <w:rFonts w:ascii="Arial" w:hAnsi="Arial" w:cs="Arial"/>
          <w:sz w:val="19"/>
          <w:szCs w:val="19"/>
        </w:rPr>
        <w:t xml:space="preserve">žiadateľ spolupracuje s RO pre OP EVS a rešpektuje jeho usmernenia, v opačnom prípade má RO pre OP EVS právo nepristúpiť k vyzvaniu </w:t>
      </w:r>
      <w:r w:rsidRPr="0014645C">
        <w:rPr>
          <w:rFonts w:ascii="Arial" w:eastAsia="Arial" w:hAnsi="Arial" w:cs="Arial"/>
          <w:color w:val="000000"/>
          <w:sz w:val="19"/>
          <w:szCs w:val="19"/>
        </w:rPr>
        <w:t>žiadateľa na predloženie národného projektu  do odstránenia identifikovaných nedostatkov pri jeho príprave.</w:t>
      </w:r>
    </w:p>
    <w:p w14:paraId="25471445" w14:textId="77777777" w:rsidR="007708E2" w:rsidRPr="002E1AD3" w:rsidRDefault="00984047" w:rsidP="00112D17">
      <w:pPr>
        <w:pStyle w:val="Nadpis1"/>
        <w:spacing w:after="480" w:line="288" w:lineRule="auto"/>
        <w:ind w:left="357" w:hanging="357"/>
        <w:jc w:val="left"/>
      </w:pPr>
      <w:bookmarkStart w:id="91" w:name="_Toc418001215"/>
      <w:bookmarkStart w:id="92" w:name="_Toc418003040"/>
      <w:bookmarkStart w:id="93" w:name="_Toc410400240"/>
      <w:bookmarkStart w:id="94" w:name="_Toc417132483"/>
      <w:bookmarkStart w:id="95" w:name="_Toc417648880"/>
      <w:bookmarkStart w:id="96" w:name="_Toc440354972"/>
      <w:bookmarkStart w:id="97" w:name="_Toc440375303"/>
      <w:bookmarkStart w:id="98" w:name="_Toc458432891"/>
      <w:bookmarkStart w:id="99" w:name="_Toc74742623"/>
      <w:bookmarkEnd w:id="91"/>
      <w:bookmarkEnd w:id="92"/>
      <w:r w:rsidRPr="002E1AD3">
        <w:t>2</w:t>
      </w:r>
      <w:r w:rsidR="0009154D" w:rsidRPr="002E1AD3">
        <w:t>.</w:t>
      </w:r>
      <w:r w:rsidR="0081488E" w:rsidRPr="002E1AD3">
        <w:tab/>
      </w:r>
      <w:r w:rsidR="001E7A3C" w:rsidRPr="0070136F">
        <w:rPr>
          <w:lang w:val="sk-SK"/>
        </w:rPr>
        <w:t xml:space="preserve">Podmienky poskytnutia </w:t>
      </w:r>
      <w:bookmarkEnd w:id="93"/>
      <w:r w:rsidR="002B3DE0" w:rsidRPr="0070136F">
        <w:rPr>
          <w:lang w:val="sk-SK"/>
        </w:rPr>
        <w:t>príspevku</w:t>
      </w:r>
      <w:bookmarkEnd w:id="94"/>
      <w:bookmarkEnd w:id="95"/>
      <w:bookmarkEnd w:id="96"/>
      <w:bookmarkEnd w:id="97"/>
      <w:bookmarkEnd w:id="98"/>
      <w:bookmarkEnd w:id="99"/>
    </w:p>
    <w:p w14:paraId="32E16B9E" w14:textId="77777777" w:rsidR="007708E2" w:rsidRPr="0014645C" w:rsidRDefault="007708E2" w:rsidP="007F7349">
      <w:pPr>
        <w:autoSpaceDE w:val="0"/>
        <w:autoSpaceDN w:val="0"/>
        <w:adjustRightInd w:val="0"/>
        <w:spacing w:before="120" w:after="120" w:line="288" w:lineRule="auto"/>
        <w:jc w:val="both"/>
        <w:rPr>
          <w:rFonts w:ascii="Arial" w:hAnsi="Arial" w:cs="Arial"/>
          <w:color w:val="000000"/>
          <w:sz w:val="19"/>
          <w:szCs w:val="19"/>
        </w:rPr>
      </w:pPr>
    </w:p>
    <w:p w14:paraId="0CEA49FE" w14:textId="77777777" w:rsidR="004E3237" w:rsidRPr="0014645C" w:rsidRDefault="00CC4ADA" w:rsidP="007F7349">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P</w:t>
      </w:r>
      <w:r w:rsidR="004E3237" w:rsidRPr="0014645C">
        <w:rPr>
          <w:rFonts w:ascii="Arial" w:hAnsi="Arial" w:cs="Arial"/>
          <w:color w:val="000000"/>
          <w:sz w:val="19"/>
          <w:szCs w:val="19"/>
        </w:rPr>
        <w:t xml:space="preserve">oskytovateľom </w:t>
      </w:r>
      <w:r w:rsidR="002B3DE0" w:rsidRPr="0014645C">
        <w:rPr>
          <w:rFonts w:ascii="Arial" w:hAnsi="Arial" w:cs="Arial"/>
          <w:color w:val="000000"/>
          <w:sz w:val="19"/>
          <w:szCs w:val="19"/>
        </w:rPr>
        <w:t>príspevku</w:t>
      </w:r>
      <w:r w:rsidR="004E3237" w:rsidRPr="0014645C">
        <w:rPr>
          <w:rFonts w:ascii="Arial" w:hAnsi="Arial" w:cs="Arial"/>
          <w:color w:val="000000"/>
          <w:sz w:val="19"/>
          <w:szCs w:val="19"/>
        </w:rPr>
        <w:t xml:space="preserve"> </w:t>
      </w:r>
      <w:r w:rsidRPr="0014645C">
        <w:rPr>
          <w:rFonts w:ascii="Arial" w:hAnsi="Arial" w:cs="Arial"/>
          <w:color w:val="000000"/>
          <w:sz w:val="19"/>
          <w:szCs w:val="19"/>
        </w:rPr>
        <w:t xml:space="preserve">je </w:t>
      </w:r>
      <w:r w:rsidR="000D513B" w:rsidRPr="0014645C">
        <w:rPr>
          <w:rFonts w:ascii="Arial" w:hAnsi="Arial" w:cs="Arial"/>
          <w:color w:val="000000"/>
          <w:sz w:val="19"/>
          <w:szCs w:val="19"/>
        </w:rPr>
        <w:t>MV</w:t>
      </w:r>
      <w:r w:rsidR="004E3237" w:rsidRPr="0014645C">
        <w:rPr>
          <w:rFonts w:ascii="Arial" w:hAnsi="Arial" w:cs="Arial"/>
          <w:color w:val="000000"/>
          <w:sz w:val="19"/>
          <w:szCs w:val="19"/>
        </w:rPr>
        <w:t xml:space="preserve"> SR ako </w:t>
      </w:r>
      <w:r w:rsidR="000D513B" w:rsidRPr="0014645C">
        <w:rPr>
          <w:rFonts w:ascii="Arial" w:hAnsi="Arial" w:cs="Arial"/>
          <w:color w:val="000000"/>
          <w:sz w:val="19"/>
          <w:szCs w:val="19"/>
        </w:rPr>
        <w:t>RO</w:t>
      </w:r>
      <w:r w:rsidR="004E3237" w:rsidRPr="0014645C">
        <w:rPr>
          <w:rFonts w:ascii="Arial" w:hAnsi="Arial" w:cs="Arial"/>
          <w:color w:val="000000"/>
          <w:sz w:val="19"/>
          <w:szCs w:val="19"/>
        </w:rPr>
        <w:t xml:space="preserve"> pre OP </w:t>
      </w:r>
      <w:r w:rsidR="00CA2539" w:rsidRPr="0014645C">
        <w:rPr>
          <w:rFonts w:ascii="Arial" w:hAnsi="Arial" w:cs="Arial"/>
          <w:color w:val="000000"/>
          <w:sz w:val="19"/>
          <w:szCs w:val="19"/>
        </w:rPr>
        <w:t>EVS</w:t>
      </w:r>
      <w:r w:rsidRPr="0014645C">
        <w:rPr>
          <w:rFonts w:ascii="Arial" w:hAnsi="Arial" w:cs="Arial"/>
          <w:color w:val="000000"/>
          <w:sz w:val="19"/>
          <w:szCs w:val="19"/>
        </w:rPr>
        <w:t xml:space="preserve">. </w:t>
      </w:r>
      <w:r w:rsidR="00D148B6" w:rsidRPr="0014645C">
        <w:rPr>
          <w:rFonts w:ascii="Arial" w:hAnsi="Arial" w:cs="Arial"/>
          <w:color w:val="000000"/>
          <w:sz w:val="19"/>
          <w:szCs w:val="19"/>
        </w:rPr>
        <w:t>NFP</w:t>
      </w:r>
      <w:r w:rsidR="001918B9" w:rsidRPr="0014645C">
        <w:rPr>
          <w:rFonts w:ascii="Arial" w:hAnsi="Arial" w:cs="Arial"/>
          <w:color w:val="000000"/>
          <w:sz w:val="19"/>
          <w:szCs w:val="19"/>
        </w:rPr>
        <w:t xml:space="preserve"> sa poskytuje</w:t>
      </w:r>
      <w:r w:rsidR="004E3237" w:rsidRPr="0014645C">
        <w:rPr>
          <w:rFonts w:ascii="Arial" w:hAnsi="Arial" w:cs="Arial"/>
          <w:color w:val="000000"/>
          <w:sz w:val="19"/>
          <w:szCs w:val="19"/>
        </w:rPr>
        <w:t xml:space="preserve"> za účelom spolufinancovania preukázateľných oprávnených výdavkov</w:t>
      </w:r>
      <w:r w:rsidR="001918B9" w:rsidRPr="0014645C">
        <w:rPr>
          <w:rFonts w:ascii="Arial" w:hAnsi="Arial" w:cs="Arial"/>
          <w:color w:val="000000"/>
          <w:sz w:val="19"/>
          <w:szCs w:val="19"/>
        </w:rPr>
        <w:t>, ktoré</w:t>
      </w:r>
      <w:r w:rsidR="004E3237" w:rsidRPr="0014645C">
        <w:rPr>
          <w:rFonts w:ascii="Arial" w:hAnsi="Arial" w:cs="Arial"/>
          <w:color w:val="000000"/>
          <w:sz w:val="19"/>
          <w:szCs w:val="19"/>
        </w:rPr>
        <w:t xml:space="preserve"> bezprostredne súvisia s</w:t>
      </w:r>
      <w:r w:rsidR="001918B9" w:rsidRPr="0014645C">
        <w:rPr>
          <w:rFonts w:ascii="Arial" w:hAnsi="Arial" w:cs="Arial"/>
          <w:color w:val="000000"/>
          <w:sz w:val="19"/>
          <w:szCs w:val="19"/>
        </w:rPr>
        <w:t xml:space="preserve"> deklarovanými </w:t>
      </w:r>
      <w:r w:rsidR="00CA2539" w:rsidRPr="0014645C">
        <w:rPr>
          <w:rFonts w:ascii="Arial" w:hAnsi="Arial" w:cs="Arial"/>
          <w:color w:val="000000"/>
          <w:sz w:val="19"/>
          <w:szCs w:val="19"/>
        </w:rPr>
        <w:t xml:space="preserve">aktivitami v </w:t>
      </w:r>
      <w:r w:rsidR="008A7910" w:rsidRPr="0014645C">
        <w:rPr>
          <w:rFonts w:ascii="Arial" w:hAnsi="Arial" w:cs="Arial"/>
          <w:color w:val="000000"/>
          <w:sz w:val="19"/>
          <w:szCs w:val="19"/>
        </w:rPr>
        <w:t>Ž</w:t>
      </w:r>
      <w:r w:rsidR="004E3237" w:rsidRPr="0014645C">
        <w:rPr>
          <w:rFonts w:ascii="Arial" w:hAnsi="Arial" w:cs="Arial"/>
          <w:color w:val="000000"/>
          <w:sz w:val="19"/>
          <w:szCs w:val="19"/>
        </w:rPr>
        <w:t xml:space="preserve">oNFP. </w:t>
      </w:r>
    </w:p>
    <w:p w14:paraId="13255497" w14:textId="0A6D76BC" w:rsidR="004E3237" w:rsidRPr="0014645C" w:rsidRDefault="002B3DE0" w:rsidP="007F7349">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Všetky podmienky poskytnutia príspevku sú definované v</w:t>
      </w:r>
      <w:r w:rsidR="00D148B6" w:rsidRPr="0014645C">
        <w:rPr>
          <w:rFonts w:ascii="Arial" w:hAnsi="Arial" w:cs="Arial"/>
          <w:color w:val="000000"/>
          <w:sz w:val="19"/>
          <w:szCs w:val="19"/>
        </w:rPr>
        <w:t>o</w:t>
      </w:r>
      <w:r w:rsidRPr="0014645C">
        <w:rPr>
          <w:rFonts w:ascii="Arial" w:hAnsi="Arial" w:cs="Arial"/>
          <w:color w:val="000000"/>
          <w:sz w:val="19"/>
          <w:szCs w:val="19"/>
        </w:rPr>
        <w:t xml:space="preserve"> vyzvaní/výzve na predkladanie </w:t>
      </w:r>
      <w:r w:rsidR="003718E4" w:rsidRPr="0014645C">
        <w:rPr>
          <w:rFonts w:ascii="Arial" w:hAnsi="Arial" w:cs="Arial"/>
          <w:color w:val="000000"/>
          <w:sz w:val="19"/>
          <w:szCs w:val="19"/>
        </w:rPr>
        <w:t>Žo</w:t>
      </w:r>
      <w:r w:rsidRPr="0014645C">
        <w:rPr>
          <w:rFonts w:ascii="Arial" w:hAnsi="Arial" w:cs="Arial"/>
          <w:color w:val="000000"/>
          <w:sz w:val="19"/>
          <w:szCs w:val="19"/>
        </w:rPr>
        <w:t xml:space="preserve">NFP a zároveň spolu s vyzvaním/výzvou na predkladanie ŽoNFP sú zverejnené na webovom sídle </w:t>
      </w:r>
      <w:r w:rsidR="0005604C" w:rsidRPr="0014645C">
        <w:rPr>
          <w:rFonts w:ascii="Arial" w:hAnsi="Arial" w:cs="Arial"/>
          <w:color w:val="000000"/>
          <w:sz w:val="19"/>
          <w:szCs w:val="19"/>
        </w:rPr>
        <w:t xml:space="preserve">RO pre OP EVS </w:t>
      </w:r>
      <w:r w:rsidR="00586DBE">
        <w:rPr>
          <w:rStyle w:val="Hypertextovprepojenie"/>
          <w:rFonts w:cs="Arial"/>
          <w:szCs w:val="19"/>
        </w:rPr>
        <w:t>www.reformuj.sk</w:t>
      </w:r>
      <w:r w:rsidRPr="0014645C">
        <w:rPr>
          <w:rFonts w:ascii="Arial" w:hAnsi="Arial" w:cs="Arial"/>
          <w:color w:val="000000"/>
          <w:sz w:val="19"/>
          <w:szCs w:val="19"/>
        </w:rPr>
        <w:t>.</w:t>
      </w:r>
      <w:r w:rsidR="004E3237" w:rsidRPr="0014645C">
        <w:rPr>
          <w:rFonts w:ascii="Arial" w:hAnsi="Arial" w:cs="Arial"/>
          <w:color w:val="000000"/>
          <w:sz w:val="19"/>
          <w:szCs w:val="19"/>
        </w:rPr>
        <w:t xml:space="preserve"> </w:t>
      </w:r>
    </w:p>
    <w:p w14:paraId="1A2AEAFE" w14:textId="77777777" w:rsidR="002B3DE0" w:rsidRPr="0014645C" w:rsidRDefault="00833BEE" w:rsidP="007F7349">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Dodrž</w:t>
      </w:r>
      <w:r w:rsidR="004E3237" w:rsidRPr="0014645C">
        <w:rPr>
          <w:rFonts w:ascii="Arial" w:hAnsi="Arial" w:cs="Arial"/>
          <w:color w:val="000000"/>
          <w:sz w:val="19"/>
          <w:szCs w:val="19"/>
        </w:rPr>
        <w:t>anie podmieno</w:t>
      </w:r>
      <w:r w:rsidRPr="0014645C">
        <w:rPr>
          <w:rFonts w:ascii="Arial" w:hAnsi="Arial" w:cs="Arial"/>
          <w:color w:val="000000"/>
          <w:sz w:val="19"/>
          <w:szCs w:val="19"/>
        </w:rPr>
        <w:t xml:space="preserve">k poskytnutia </w:t>
      </w:r>
      <w:r w:rsidR="002B3DE0" w:rsidRPr="0014645C">
        <w:rPr>
          <w:rFonts w:ascii="Arial" w:hAnsi="Arial" w:cs="Arial"/>
          <w:color w:val="000000"/>
          <w:sz w:val="19"/>
          <w:szCs w:val="19"/>
        </w:rPr>
        <w:t>príspevku</w:t>
      </w:r>
      <w:r w:rsidRPr="0014645C">
        <w:rPr>
          <w:rFonts w:ascii="Arial" w:hAnsi="Arial" w:cs="Arial"/>
          <w:color w:val="000000"/>
          <w:sz w:val="19"/>
          <w:szCs w:val="19"/>
        </w:rPr>
        <w:t xml:space="preserve"> zo strany ž</w:t>
      </w:r>
      <w:r w:rsidR="004E3237" w:rsidRPr="0014645C">
        <w:rPr>
          <w:rFonts w:ascii="Arial" w:hAnsi="Arial" w:cs="Arial"/>
          <w:color w:val="000000"/>
          <w:sz w:val="19"/>
          <w:szCs w:val="19"/>
        </w:rPr>
        <w:t>iadate</w:t>
      </w:r>
      <w:r w:rsidRPr="0014645C">
        <w:rPr>
          <w:rFonts w:ascii="Arial" w:hAnsi="Arial" w:cs="Arial"/>
          <w:color w:val="000000"/>
          <w:sz w:val="19"/>
          <w:szCs w:val="19"/>
        </w:rPr>
        <w:t xml:space="preserve">ľa o NFP sa overuje na základe </w:t>
      </w:r>
      <w:r w:rsidR="00D148B6" w:rsidRPr="0014645C">
        <w:rPr>
          <w:rFonts w:ascii="Arial" w:hAnsi="Arial" w:cs="Arial"/>
          <w:color w:val="000000"/>
          <w:sz w:val="19"/>
          <w:szCs w:val="19"/>
        </w:rPr>
        <w:t>Ž</w:t>
      </w:r>
      <w:r w:rsidR="004E3237" w:rsidRPr="0014645C">
        <w:rPr>
          <w:rFonts w:ascii="Arial" w:hAnsi="Arial" w:cs="Arial"/>
          <w:color w:val="000000"/>
          <w:sz w:val="19"/>
          <w:szCs w:val="19"/>
        </w:rPr>
        <w:t>oNFP a jej príloh</w:t>
      </w:r>
      <w:r w:rsidR="00C85E20" w:rsidRPr="0014645C">
        <w:rPr>
          <w:rFonts w:ascii="Arial" w:hAnsi="Arial" w:cs="Arial"/>
          <w:color w:val="000000"/>
          <w:sz w:val="19"/>
          <w:szCs w:val="19"/>
        </w:rPr>
        <w:t xml:space="preserve"> (kap. </w:t>
      </w:r>
      <w:r w:rsidR="000B4E55" w:rsidRPr="0014645C">
        <w:rPr>
          <w:rFonts w:ascii="Arial" w:hAnsi="Arial" w:cs="Arial"/>
          <w:color w:val="000000"/>
          <w:sz w:val="19"/>
          <w:szCs w:val="19"/>
        </w:rPr>
        <w:t xml:space="preserve">3 </w:t>
      </w:r>
      <w:r w:rsidR="00C85E20" w:rsidRPr="0014645C">
        <w:rPr>
          <w:rFonts w:ascii="Arial" w:hAnsi="Arial" w:cs="Arial"/>
          <w:color w:val="000000"/>
          <w:sz w:val="19"/>
          <w:szCs w:val="19"/>
        </w:rPr>
        <w:t>Ako požiadať o NFP)</w:t>
      </w:r>
      <w:r w:rsidR="004E3237" w:rsidRPr="0014645C">
        <w:rPr>
          <w:rFonts w:ascii="Arial" w:hAnsi="Arial" w:cs="Arial"/>
          <w:color w:val="000000"/>
          <w:sz w:val="19"/>
          <w:szCs w:val="19"/>
        </w:rPr>
        <w:t xml:space="preserve">, ktoré je </w:t>
      </w:r>
      <w:r w:rsidRPr="0014645C">
        <w:rPr>
          <w:rFonts w:ascii="Arial" w:hAnsi="Arial" w:cs="Arial"/>
          <w:color w:val="000000"/>
          <w:sz w:val="19"/>
          <w:szCs w:val="19"/>
        </w:rPr>
        <w:t>žiadateľ o NFP povinný predlož</w:t>
      </w:r>
      <w:r w:rsidR="004E3237" w:rsidRPr="0014645C">
        <w:rPr>
          <w:rFonts w:ascii="Arial" w:hAnsi="Arial" w:cs="Arial"/>
          <w:color w:val="000000"/>
          <w:sz w:val="19"/>
          <w:szCs w:val="19"/>
        </w:rPr>
        <w:t xml:space="preserve">iť </w:t>
      </w:r>
      <w:r w:rsidR="002B3DE0" w:rsidRPr="0014645C">
        <w:rPr>
          <w:rFonts w:ascii="Arial" w:hAnsi="Arial" w:cs="Arial"/>
          <w:color w:val="000000"/>
          <w:sz w:val="19"/>
          <w:szCs w:val="19"/>
        </w:rPr>
        <w:t>v</w:t>
      </w:r>
      <w:r w:rsidR="00B922A4" w:rsidRPr="0014645C">
        <w:rPr>
          <w:rFonts w:ascii="Arial" w:hAnsi="Arial" w:cs="Arial"/>
          <w:color w:val="000000"/>
          <w:sz w:val="19"/>
          <w:szCs w:val="19"/>
        </w:rPr>
        <w:t> rozsahu a</w:t>
      </w:r>
      <w:r w:rsidR="002B3DE0" w:rsidRPr="0014645C">
        <w:rPr>
          <w:rFonts w:ascii="Arial" w:hAnsi="Arial" w:cs="Arial"/>
          <w:color w:val="000000"/>
          <w:sz w:val="19"/>
          <w:szCs w:val="19"/>
        </w:rPr>
        <w:t> lehote</w:t>
      </w:r>
      <w:r w:rsidR="00B922A4" w:rsidRPr="0014645C">
        <w:rPr>
          <w:rFonts w:ascii="Arial" w:hAnsi="Arial" w:cs="Arial"/>
          <w:color w:val="000000"/>
          <w:sz w:val="19"/>
          <w:szCs w:val="19"/>
        </w:rPr>
        <w:t xml:space="preserve"> </w:t>
      </w:r>
      <w:r w:rsidR="002B3DE0" w:rsidRPr="0014645C">
        <w:rPr>
          <w:rFonts w:ascii="Arial" w:hAnsi="Arial" w:cs="Arial"/>
          <w:color w:val="000000"/>
          <w:sz w:val="19"/>
          <w:szCs w:val="19"/>
        </w:rPr>
        <w:t>stanovenej v</w:t>
      </w:r>
      <w:r w:rsidR="00B562CD" w:rsidRPr="0014645C">
        <w:rPr>
          <w:rFonts w:ascii="Arial" w:hAnsi="Arial" w:cs="Arial"/>
          <w:color w:val="000000"/>
          <w:sz w:val="19"/>
          <w:szCs w:val="19"/>
        </w:rPr>
        <w:t>o</w:t>
      </w:r>
      <w:r w:rsidR="002B3DE0" w:rsidRPr="0014645C">
        <w:rPr>
          <w:rFonts w:ascii="Arial" w:hAnsi="Arial" w:cs="Arial"/>
          <w:color w:val="000000"/>
          <w:sz w:val="19"/>
          <w:szCs w:val="19"/>
        </w:rPr>
        <w:t> vyzvaní/výzve</w:t>
      </w:r>
      <w:r w:rsidR="00C85E20" w:rsidRPr="0014645C">
        <w:rPr>
          <w:rFonts w:ascii="Arial" w:hAnsi="Arial" w:cs="Arial"/>
          <w:color w:val="000000"/>
          <w:sz w:val="19"/>
          <w:szCs w:val="19"/>
        </w:rPr>
        <w:t>.</w:t>
      </w:r>
    </w:p>
    <w:p w14:paraId="7B85C658" w14:textId="77777777" w:rsidR="004E3237" w:rsidRPr="0014645C" w:rsidRDefault="002B3DE0" w:rsidP="007F7349">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Povinné podmienky poskytnutia príspevku sú:</w:t>
      </w:r>
    </w:p>
    <w:p w14:paraId="56172763"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žiadateľa;</w:t>
      </w:r>
    </w:p>
    <w:p w14:paraId="514EDFE6"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aktivít realizácie projektu;</w:t>
      </w:r>
    </w:p>
    <w:p w14:paraId="74AE8F2E"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miesta realizácie projektu;</w:t>
      </w:r>
    </w:p>
    <w:p w14:paraId="67B7BF69"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kritériá pre výber projektov;</w:t>
      </w:r>
    </w:p>
    <w:p w14:paraId="4D39935A"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splnenie podmienok ustanovených v osobitných predpisoch</w:t>
      </w:r>
      <w:r w:rsidRPr="0014645C">
        <w:rPr>
          <w:rStyle w:val="Odkaznapoznmkupodiarou"/>
          <w:rFonts w:cs="Arial"/>
          <w:sz w:val="19"/>
          <w:szCs w:val="19"/>
          <w:lang w:val="sk-SK"/>
        </w:rPr>
        <w:footnoteReference w:id="4"/>
      </w:r>
      <w:r w:rsidRPr="0014645C">
        <w:rPr>
          <w:rFonts w:ascii="Arial" w:hAnsi="Arial" w:cs="Arial"/>
          <w:sz w:val="19"/>
          <w:szCs w:val="19"/>
          <w:lang w:val="sk-SK"/>
        </w:rPr>
        <w:t>.</w:t>
      </w:r>
    </w:p>
    <w:p w14:paraId="34D6D0DE" w14:textId="77777777" w:rsidR="002B3DE0" w:rsidRDefault="002B3DE0" w:rsidP="007F7349">
      <w:pPr>
        <w:pStyle w:val="Bulletslevel1"/>
        <w:numPr>
          <w:ilvl w:val="0"/>
          <w:numId w:val="0"/>
        </w:numPr>
        <w:spacing w:after="120" w:line="288" w:lineRule="auto"/>
        <w:ind w:left="360" w:hanging="360"/>
        <w:rPr>
          <w:rFonts w:ascii="Arial" w:hAnsi="Arial" w:cs="Arial"/>
          <w:sz w:val="19"/>
          <w:szCs w:val="19"/>
          <w:lang w:val="sk-SK"/>
        </w:rPr>
      </w:pPr>
      <w:r w:rsidRPr="0014645C">
        <w:rPr>
          <w:rFonts w:ascii="Arial" w:hAnsi="Arial" w:cs="Arial"/>
          <w:sz w:val="19"/>
          <w:szCs w:val="19"/>
          <w:lang w:val="sk-SK"/>
        </w:rPr>
        <w:t>Fakultatívne podmienky poskytnutia príspevku sú:</w:t>
      </w:r>
    </w:p>
    <w:p w14:paraId="3017A114" w14:textId="77777777" w:rsidR="008564C5" w:rsidRDefault="008564C5" w:rsidP="007F7349">
      <w:pPr>
        <w:pStyle w:val="Bulletslevel1"/>
        <w:numPr>
          <w:ilvl w:val="0"/>
          <w:numId w:val="0"/>
        </w:numPr>
        <w:spacing w:after="120" w:line="288" w:lineRule="auto"/>
        <w:ind w:left="360" w:hanging="360"/>
        <w:rPr>
          <w:rFonts w:ascii="Arial" w:hAnsi="Arial" w:cs="Arial"/>
          <w:sz w:val="19"/>
          <w:szCs w:val="19"/>
          <w:lang w:val="sk-SK"/>
        </w:rPr>
      </w:pPr>
    </w:p>
    <w:p w14:paraId="158B3A3C" w14:textId="77777777" w:rsidR="008564C5" w:rsidRPr="0014645C" w:rsidRDefault="008564C5" w:rsidP="008564C5">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výdavkov realizácie projektu;</w:t>
      </w:r>
    </w:p>
    <w:p w14:paraId="25A037C0"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oprávnenosť partnera, ak sa partner spolupodieľa na príprave projektu a na realizácii projektu alebo ak sa spolupodieľa na realizácii projektu;</w:t>
      </w:r>
    </w:p>
    <w:p w14:paraId="0E8776B4"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oprávnenosť cieľovej skupiny, ak sa projekt realizuje v prospech cieľovej skupiny;</w:t>
      </w:r>
    </w:p>
    <w:p w14:paraId="7DE18279"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oprávnenosť užívateľa, ak mu prijímateľ poskytuje finančné prostriedky;</w:t>
      </w:r>
    </w:p>
    <w:p w14:paraId="4F5746CE"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ďalšie podmienky poskytnutia príspevku</w:t>
      </w:r>
      <w:r w:rsidR="004312B2">
        <w:rPr>
          <w:rFonts w:ascii="Arial" w:hAnsi="Arial" w:cs="Arial"/>
          <w:sz w:val="19"/>
          <w:szCs w:val="19"/>
          <w:lang w:val="sk-SK"/>
        </w:rPr>
        <w:br/>
        <w:t>(</w:t>
      </w:r>
      <w:r w:rsidR="004312B2" w:rsidRPr="004312B2">
        <w:rPr>
          <w:rFonts w:ascii="Arial" w:hAnsi="Arial" w:cs="Arial"/>
          <w:sz w:val="19"/>
          <w:szCs w:val="19"/>
          <w:lang w:val="sk-SK"/>
        </w:rPr>
        <w:t xml:space="preserve">napr. Oprávnenosť spolupracujúceho subjektu, </w:t>
      </w:r>
      <w:r w:rsidR="004312B2" w:rsidRPr="001B5F5C">
        <w:rPr>
          <w:rFonts w:ascii="Arial" w:hAnsi="Arial" w:cs="Arial"/>
          <w:sz w:val="19"/>
          <w:szCs w:val="19"/>
          <w:lang w:val="sk-SK"/>
        </w:rPr>
        <w:t xml:space="preserve">ak </w:t>
      </w:r>
      <w:r w:rsidR="004312B2" w:rsidRPr="004312B2">
        <w:rPr>
          <w:rFonts w:ascii="Arial" w:hAnsi="Arial" w:cs="Arial"/>
          <w:sz w:val="19"/>
          <w:szCs w:val="19"/>
          <w:lang w:val="sk-SK"/>
        </w:rPr>
        <w:t xml:space="preserve">je </w:t>
      </w:r>
      <w:r w:rsidR="004312B2" w:rsidRPr="001B5F5C">
        <w:rPr>
          <w:rFonts w:ascii="Arial" w:hAnsi="Arial" w:cs="Arial"/>
          <w:sz w:val="19"/>
          <w:szCs w:val="19"/>
          <w:lang w:val="sk-SK"/>
        </w:rPr>
        <w:t xml:space="preserve"> </w:t>
      </w:r>
      <w:r w:rsidR="004312B2" w:rsidRPr="004312B2">
        <w:rPr>
          <w:rFonts w:ascii="Arial" w:hAnsi="Arial" w:cs="Arial"/>
          <w:sz w:val="19"/>
          <w:szCs w:val="19"/>
          <w:lang w:val="sk-SK"/>
        </w:rPr>
        <w:t>subjekt</w:t>
      </w:r>
      <w:r w:rsidR="004312B2" w:rsidRPr="001B5F5C">
        <w:rPr>
          <w:rFonts w:ascii="Arial" w:hAnsi="Arial" w:cs="Arial"/>
          <w:sz w:val="19"/>
          <w:szCs w:val="19"/>
          <w:lang w:val="sk-SK"/>
        </w:rPr>
        <w:t xml:space="preserve"> </w:t>
      </w:r>
      <w:r w:rsidR="004312B2" w:rsidRPr="004312B2">
        <w:rPr>
          <w:rFonts w:ascii="Arial" w:hAnsi="Arial" w:cs="Arial"/>
          <w:sz w:val="19"/>
          <w:szCs w:val="19"/>
          <w:lang w:val="sk-SK"/>
        </w:rPr>
        <w:t xml:space="preserve"> pre svoju pôsobnosť  vo vybranej oblasti potrebný pre riadnu realizáciu projektu)</w:t>
      </w:r>
      <w:r w:rsidRPr="0014645C">
        <w:rPr>
          <w:rFonts w:ascii="Arial" w:hAnsi="Arial" w:cs="Arial"/>
          <w:sz w:val="19"/>
          <w:szCs w:val="19"/>
          <w:lang w:val="sk-SK"/>
        </w:rPr>
        <w:t xml:space="preserve">. </w:t>
      </w:r>
    </w:p>
    <w:p w14:paraId="62442793" w14:textId="77777777" w:rsidR="007708E2" w:rsidRPr="0014645C" w:rsidRDefault="007708E2" w:rsidP="007708E2">
      <w:pPr>
        <w:pStyle w:val="Bulletslevel2"/>
        <w:numPr>
          <w:ilvl w:val="0"/>
          <w:numId w:val="0"/>
        </w:numPr>
        <w:tabs>
          <w:tab w:val="clear" w:pos="567"/>
          <w:tab w:val="left" w:pos="709"/>
        </w:tabs>
        <w:spacing w:after="120" w:line="288" w:lineRule="auto"/>
        <w:ind w:left="644"/>
        <w:jc w:val="both"/>
        <w:rPr>
          <w:rFonts w:ascii="Arial" w:hAnsi="Arial" w:cs="Arial"/>
          <w:sz w:val="19"/>
          <w:szCs w:val="19"/>
          <w:lang w:val="sk-SK"/>
        </w:rPr>
      </w:pPr>
    </w:p>
    <w:p w14:paraId="6BAF0AF7" w14:textId="77777777" w:rsidR="00C85E20" w:rsidRPr="0014645C" w:rsidRDefault="003E4A99" w:rsidP="000F423E">
      <w:pPr>
        <w:pStyle w:val="Nadpis2"/>
        <w:spacing w:line="480" w:lineRule="auto"/>
        <w:rPr>
          <w:b/>
        </w:rPr>
      </w:pPr>
      <w:bookmarkStart w:id="100" w:name="_Toc417132484"/>
      <w:bookmarkStart w:id="101" w:name="_Toc417648881"/>
      <w:bookmarkStart w:id="102" w:name="_Toc440354973"/>
      <w:bookmarkStart w:id="103" w:name="_Toc440375304"/>
      <w:bookmarkStart w:id="104" w:name="_Toc458432892"/>
      <w:bookmarkStart w:id="105" w:name="_Toc74742624"/>
      <w:bookmarkStart w:id="106" w:name="_Toc413652662"/>
      <w:bookmarkStart w:id="107" w:name="_Toc413680802"/>
      <w:bookmarkStart w:id="108" w:name="_Toc413681974"/>
      <w:bookmarkStart w:id="109" w:name="_Toc413682307"/>
      <w:bookmarkStart w:id="110" w:name="_Toc413832223"/>
      <w:r w:rsidRPr="0014645C">
        <w:rPr>
          <w:b/>
        </w:rPr>
        <w:t>2.1</w:t>
      </w:r>
      <w:r w:rsidR="007708E2" w:rsidRPr="0014645C">
        <w:rPr>
          <w:b/>
        </w:rPr>
        <w:tab/>
      </w:r>
      <w:r w:rsidR="00C85E20" w:rsidRPr="0014645C">
        <w:rPr>
          <w:b/>
        </w:rPr>
        <w:t>Oprávnenosť žiadateľa</w:t>
      </w:r>
      <w:bookmarkEnd w:id="100"/>
      <w:bookmarkEnd w:id="101"/>
      <w:bookmarkEnd w:id="102"/>
      <w:bookmarkEnd w:id="103"/>
      <w:bookmarkEnd w:id="104"/>
      <w:bookmarkEnd w:id="105"/>
    </w:p>
    <w:p w14:paraId="35449A65" w14:textId="77777777" w:rsidR="00C85E20" w:rsidRPr="0014645C" w:rsidRDefault="00C85E20" w:rsidP="007F7349">
      <w:pPr>
        <w:spacing w:before="120" w:after="120" w:line="288" w:lineRule="auto"/>
        <w:jc w:val="both"/>
        <w:rPr>
          <w:rFonts w:ascii="Arial" w:hAnsi="Arial" w:cs="Arial"/>
          <w:sz w:val="19"/>
          <w:szCs w:val="19"/>
        </w:rPr>
      </w:pPr>
      <w:r w:rsidRPr="0014645C">
        <w:rPr>
          <w:rFonts w:ascii="Arial" w:hAnsi="Arial" w:cs="Arial"/>
          <w:sz w:val="19"/>
          <w:szCs w:val="19"/>
        </w:rPr>
        <w:t>Oprávnení žiadatelia o NFP sú stanovení v príslušnom vyzvaní/výzve RO pre OP EVS a definovaní pre každú prioritnú os v OP EVS. Medzi oprávnených žiadateľov o NFP v rámci OP EVS patria:</w:t>
      </w:r>
    </w:p>
    <w:p w14:paraId="23E3E77D" w14:textId="77777777" w:rsidR="00C85E20" w:rsidRPr="0014645C" w:rsidRDefault="00C85E2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inštitúcie a subjekty VS;</w:t>
      </w:r>
    </w:p>
    <w:p w14:paraId="7934753B" w14:textId="77777777" w:rsidR="00C85E20" w:rsidRPr="0014645C" w:rsidRDefault="00C85E20" w:rsidP="00062A9E">
      <w:pPr>
        <w:pStyle w:val="Bulletslevel2"/>
        <w:numPr>
          <w:ilvl w:val="0"/>
          <w:numId w:val="31"/>
        </w:numPr>
        <w:tabs>
          <w:tab w:val="clear" w:pos="567"/>
          <w:tab w:val="left" w:pos="709"/>
        </w:tabs>
        <w:spacing w:after="120" w:line="288" w:lineRule="auto"/>
        <w:ind w:left="709" w:hanging="425"/>
        <w:jc w:val="both"/>
        <w:rPr>
          <w:sz w:val="19"/>
          <w:szCs w:val="19"/>
          <w:lang w:val="sk-SK"/>
        </w:rPr>
      </w:pPr>
      <w:r w:rsidRPr="0014645C">
        <w:rPr>
          <w:sz w:val="19"/>
          <w:szCs w:val="19"/>
          <w:lang w:val="sk-SK"/>
        </w:rPr>
        <w:t>združenia právnických osôb reprezentujúce sociálnych a ekonomických partnerov;</w:t>
      </w:r>
    </w:p>
    <w:p w14:paraId="6C825BEE" w14:textId="77777777" w:rsidR="00C85E20" w:rsidRPr="0014645C" w:rsidRDefault="00C85E20" w:rsidP="00062A9E">
      <w:pPr>
        <w:pStyle w:val="Bulletslevel2"/>
        <w:numPr>
          <w:ilvl w:val="0"/>
          <w:numId w:val="31"/>
        </w:numPr>
        <w:tabs>
          <w:tab w:val="clear" w:pos="567"/>
          <w:tab w:val="left" w:pos="709"/>
        </w:tabs>
        <w:spacing w:after="120" w:line="288" w:lineRule="auto"/>
        <w:ind w:left="709" w:hanging="425"/>
        <w:jc w:val="both"/>
        <w:rPr>
          <w:sz w:val="19"/>
          <w:szCs w:val="19"/>
          <w:lang w:val="sk-SK"/>
        </w:rPr>
      </w:pPr>
      <w:r w:rsidRPr="0014645C">
        <w:rPr>
          <w:sz w:val="19"/>
          <w:szCs w:val="19"/>
          <w:lang w:val="sk-SK"/>
        </w:rPr>
        <w:t>mimovládne a neziskové organizácie;</w:t>
      </w:r>
    </w:p>
    <w:p w14:paraId="600DB145" w14:textId="77777777" w:rsidR="00C85E20" w:rsidRPr="0014645C" w:rsidRDefault="00986DD9" w:rsidP="00112D17">
      <w:pPr>
        <w:pStyle w:val="Bulletslevel2"/>
        <w:numPr>
          <w:ilvl w:val="0"/>
          <w:numId w:val="31"/>
        </w:numPr>
        <w:tabs>
          <w:tab w:val="clear" w:pos="567"/>
          <w:tab w:val="left" w:pos="709"/>
        </w:tabs>
        <w:spacing w:after="120" w:line="288" w:lineRule="auto"/>
        <w:ind w:left="709" w:hanging="425"/>
        <w:jc w:val="both"/>
        <w:rPr>
          <w:sz w:val="19"/>
          <w:szCs w:val="19"/>
          <w:lang w:val="sk-SK"/>
        </w:rPr>
      </w:pPr>
      <w:r w:rsidRPr="0014645C">
        <w:rPr>
          <w:sz w:val="19"/>
          <w:szCs w:val="19"/>
          <w:lang w:val="sk-SK"/>
        </w:rPr>
        <w:t>inštitúcie súdneho systému a subjekty verejnej správy zodpovedné za politiky v oblasti justície, mimovládne a profesijné združenia zamerané na oblasť justície</w:t>
      </w:r>
      <w:r w:rsidR="006546B2" w:rsidRPr="0014645C">
        <w:rPr>
          <w:sz w:val="19"/>
          <w:szCs w:val="19"/>
          <w:lang w:val="sk-SK"/>
        </w:rPr>
        <w:t>.</w:t>
      </w:r>
    </w:p>
    <w:p w14:paraId="08568EFE" w14:textId="77777777" w:rsidR="007708E2" w:rsidRPr="0014645C" w:rsidRDefault="007708E2" w:rsidP="00112D17">
      <w:pPr>
        <w:pStyle w:val="Bulletslevel2"/>
        <w:numPr>
          <w:ilvl w:val="0"/>
          <w:numId w:val="0"/>
        </w:numPr>
        <w:tabs>
          <w:tab w:val="clear" w:pos="567"/>
          <w:tab w:val="left" w:pos="709"/>
        </w:tabs>
        <w:spacing w:after="120" w:line="288" w:lineRule="auto"/>
        <w:ind w:left="709"/>
        <w:jc w:val="both"/>
        <w:rPr>
          <w:sz w:val="19"/>
          <w:szCs w:val="19"/>
          <w:lang w:val="sk-SK"/>
        </w:rPr>
      </w:pPr>
    </w:p>
    <w:p w14:paraId="7BB86177" w14:textId="77777777" w:rsidR="002B3DE0" w:rsidRPr="0014645C" w:rsidRDefault="003E4A99" w:rsidP="00112D17">
      <w:pPr>
        <w:pStyle w:val="Nadpis2"/>
        <w:spacing w:line="480" w:lineRule="auto"/>
        <w:rPr>
          <w:b/>
        </w:rPr>
      </w:pPr>
      <w:bookmarkStart w:id="111" w:name="_Toc458432893"/>
      <w:bookmarkStart w:id="112" w:name="_Toc74742625"/>
      <w:bookmarkEnd w:id="106"/>
      <w:bookmarkEnd w:id="107"/>
      <w:bookmarkEnd w:id="108"/>
      <w:bookmarkEnd w:id="109"/>
      <w:bookmarkEnd w:id="110"/>
      <w:r w:rsidRPr="0014645C">
        <w:rPr>
          <w:b/>
        </w:rPr>
        <w:t>2.2</w:t>
      </w:r>
      <w:r w:rsidR="007708E2" w:rsidRPr="0014645C">
        <w:rPr>
          <w:b/>
        </w:rPr>
        <w:tab/>
      </w:r>
      <w:bookmarkStart w:id="113" w:name="_Toc417132485"/>
      <w:bookmarkStart w:id="114" w:name="_Toc417648882"/>
      <w:bookmarkStart w:id="115" w:name="_Toc440354974"/>
      <w:bookmarkStart w:id="116" w:name="_Toc440375305"/>
      <w:r w:rsidR="002B3DE0" w:rsidRPr="0014645C">
        <w:rPr>
          <w:b/>
        </w:rPr>
        <w:t>Oprávnenosť partnera</w:t>
      </w:r>
      <w:bookmarkEnd w:id="111"/>
      <w:bookmarkEnd w:id="112"/>
      <w:bookmarkEnd w:id="113"/>
      <w:bookmarkEnd w:id="114"/>
      <w:bookmarkEnd w:id="115"/>
      <w:bookmarkEnd w:id="116"/>
    </w:p>
    <w:p w14:paraId="6B7FFF19" w14:textId="77777777" w:rsidR="00C85E20" w:rsidRPr="0014645C" w:rsidRDefault="00C85E20" w:rsidP="007F7349">
      <w:pPr>
        <w:pStyle w:val="BodyText1"/>
        <w:spacing w:before="120" w:after="120" w:line="288" w:lineRule="auto"/>
        <w:jc w:val="both"/>
        <w:rPr>
          <w:rFonts w:cs="Arial"/>
          <w:color w:val="auto"/>
          <w:szCs w:val="19"/>
          <w:lang w:val="sk-SK"/>
        </w:rPr>
      </w:pPr>
      <w:r w:rsidRPr="0014645C">
        <w:rPr>
          <w:rFonts w:cs="Arial"/>
          <w:color w:val="auto"/>
          <w:szCs w:val="19"/>
          <w:lang w:val="sk-SK"/>
        </w:rPr>
        <w:t xml:space="preserve">Partner je osoba, </w:t>
      </w:r>
      <w:r w:rsidR="001169FD" w:rsidRPr="0014645C">
        <w:rPr>
          <w:rFonts w:cs="Arial"/>
          <w:color w:val="auto"/>
          <w:szCs w:val="19"/>
          <w:lang w:val="sk-SK"/>
        </w:rPr>
        <w:t xml:space="preserve">ktorá </w:t>
      </w:r>
      <w:r w:rsidR="00752D77" w:rsidRPr="0014645C">
        <w:rPr>
          <w:rFonts w:cs="Arial"/>
          <w:color w:val="auto"/>
          <w:szCs w:val="19"/>
          <w:lang w:val="sk-SK"/>
        </w:rPr>
        <w:t xml:space="preserve">sa spolupodieľa na </w:t>
      </w:r>
      <w:r w:rsidR="001169FD" w:rsidRPr="0014645C">
        <w:rPr>
          <w:rFonts w:cs="Arial"/>
          <w:color w:val="auto"/>
          <w:szCs w:val="19"/>
          <w:lang w:val="sk-SK"/>
        </w:rPr>
        <w:t xml:space="preserve">príprave projektu so žiadateľom a na </w:t>
      </w:r>
      <w:r w:rsidR="00752D77" w:rsidRPr="0014645C">
        <w:rPr>
          <w:rFonts w:cs="Arial"/>
          <w:color w:val="auto"/>
          <w:szCs w:val="19"/>
          <w:lang w:val="sk-SK"/>
        </w:rPr>
        <w:t>realizácii projektu</w:t>
      </w:r>
      <w:r w:rsidR="001169FD" w:rsidRPr="0014645C">
        <w:rPr>
          <w:rFonts w:cs="Arial"/>
          <w:color w:val="auto"/>
          <w:szCs w:val="19"/>
          <w:lang w:val="sk-SK"/>
        </w:rPr>
        <w:t xml:space="preserve"> s prijímateľom podľa zmluvy alebo podľa písomnej zmluvy uzavretej medzi prijímateľom a partnerom alebo ktorá sa spolupodieľa na realizácii projektu s prijímateľom podľa zmluvy alebo podľa písomnej zmluvy uzavretej medzi prijímateľom a partnerom</w:t>
      </w:r>
      <w:r w:rsidRPr="0014645C">
        <w:rPr>
          <w:rFonts w:cs="Arial"/>
          <w:color w:val="auto"/>
          <w:szCs w:val="19"/>
          <w:lang w:val="sk-SK"/>
        </w:rPr>
        <w:t xml:space="preserve">. </w:t>
      </w:r>
      <w:r w:rsidR="002B3DE0" w:rsidRPr="0014645C">
        <w:rPr>
          <w:rFonts w:cs="Arial"/>
          <w:color w:val="auto"/>
          <w:szCs w:val="19"/>
          <w:lang w:val="sk-SK"/>
        </w:rPr>
        <w:t xml:space="preserve">Informácia </w:t>
      </w:r>
      <w:r w:rsidRPr="0014645C">
        <w:rPr>
          <w:rFonts w:cs="Arial"/>
          <w:color w:val="auto"/>
          <w:szCs w:val="19"/>
          <w:lang w:val="sk-SK"/>
        </w:rPr>
        <w:t>o oprávnenosti</w:t>
      </w:r>
      <w:r w:rsidR="002B3DE0" w:rsidRPr="0014645C">
        <w:rPr>
          <w:rFonts w:cs="Arial"/>
          <w:color w:val="auto"/>
          <w:szCs w:val="19"/>
          <w:lang w:val="sk-SK"/>
        </w:rPr>
        <w:t xml:space="preserve"> </w:t>
      </w:r>
      <w:r w:rsidRPr="0014645C">
        <w:rPr>
          <w:rFonts w:cs="Arial"/>
          <w:color w:val="auto"/>
          <w:szCs w:val="19"/>
          <w:lang w:val="sk-SK"/>
        </w:rPr>
        <w:t xml:space="preserve">partnera </w:t>
      </w:r>
      <w:r w:rsidR="002B3DE0" w:rsidRPr="0014645C">
        <w:rPr>
          <w:rFonts w:cs="Arial"/>
          <w:color w:val="auto"/>
          <w:szCs w:val="19"/>
          <w:lang w:val="sk-SK"/>
        </w:rPr>
        <w:t>je uvedená priamo v</w:t>
      </w:r>
      <w:r w:rsidR="0050483E" w:rsidRPr="0014645C">
        <w:rPr>
          <w:rFonts w:cs="Arial"/>
          <w:color w:val="auto"/>
          <w:szCs w:val="19"/>
          <w:lang w:val="sk-SK"/>
        </w:rPr>
        <w:t>o</w:t>
      </w:r>
      <w:r w:rsidR="002B3DE0" w:rsidRPr="0014645C">
        <w:rPr>
          <w:rFonts w:cs="Arial"/>
          <w:color w:val="auto"/>
          <w:szCs w:val="19"/>
          <w:lang w:val="sk-SK"/>
        </w:rPr>
        <w:t xml:space="preserve"> vyzvaní/výzve. </w:t>
      </w:r>
      <w:r w:rsidR="0005604C" w:rsidRPr="0014645C">
        <w:rPr>
          <w:rFonts w:cs="Arial"/>
          <w:color w:val="auto"/>
          <w:szCs w:val="19"/>
          <w:lang w:val="sk-SK"/>
        </w:rPr>
        <w:t>RO pre OP EVS</w:t>
      </w:r>
      <w:r w:rsidRPr="0014645C">
        <w:rPr>
          <w:rFonts w:cs="Arial"/>
          <w:color w:val="auto"/>
          <w:szCs w:val="19"/>
          <w:lang w:val="sk-SK"/>
        </w:rPr>
        <w:t xml:space="preserve"> teda môže vo vyzvaní/výzve obmedziť, resp. vylúčiť oprávnenosť výdavkov partnera. Podmienky partnerstva konkrétnej výzvy/vyzvania </w:t>
      </w:r>
      <w:r w:rsidR="0005604C" w:rsidRPr="0014645C">
        <w:rPr>
          <w:rFonts w:cs="Arial"/>
          <w:color w:val="auto"/>
          <w:szCs w:val="19"/>
          <w:lang w:val="sk-SK"/>
        </w:rPr>
        <w:t>RO pre OP EVS</w:t>
      </w:r>
      <w:r w:rsidRPr="0014645C">
        <w:rPr>
          <w:rFonts w:cs="Arial"/>
          <w:color w:val="auto"/>
          <w:szCs w:val="19"/>
          <w:lang w:val="sk-SK"/>
        </w:rPr>
        <w:t xml:space="preserve"> uvádza v „Špecifikách vyzvania/výzvy na predkladanie žiadosti“.</w:t>
      </w:r>
    </w:p>
    <w:p w14:paraId="286A5F70" w14:textId="77777777" w:rsidR="002B3DE0" w:rsidRPr="0014645C" w:rsidRDefault="00C85E20"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14645C">
        <w:rPr>
          <w:b/>
          <w:i/>
          <w:szCs w:val="19"/>
          <w:lang w:val="sk-SK"/>
        </w:rPr>
        <w:t>Upozornenie pre žiadateľa:</w:t>
      </w:r>
      <w:r w:rsidRPr="0014645C">
        <w:rPr>
          <w:szCs w:val="19"/>
          <w:lang w:val="sk-SK"/>
        </w:rPr>
        <w:t xml:space="preserve"> Ak žiadateľ uvedie v ŽoNFP partnera (v prípade jeho oprávnenosti)</w:t>
      </w:r>
      <w:r w:rsidR="002B3DE0" w:rsidRPr="0014645C">
        <w:rPr>
          <w:szCs w:val="19"/>
          <w:lang w:val="sk-SK"/>
        </w:rPr>
        <w:t xml:space="preserve">, tento partner sa nesmie zúčastniť ako uchádzač vo verejnom obstarávaní, ktoré je žiadateľ o NFP povinný vykonať v súlade so zmluvou o NFP/rozhodnutím o schválení </w:t>
      </w:r>
      <w:r w:rsidR="00D007CB" w:rsidRPr="0014645C">
        <w:rPr>
          <w:szCs w:val="19"/>
          <w:lang w:val="sk-SK"/>
        </w:rPr>
        <w:t>Žo</w:t>
      </w:r>
      <w:r w:rsidR="002B3DE0" w:rsidRPr="0014645C">
        <w:rPr>
          <w:szCs w:val="19"/>
          <w:lang w:val="sk-SK"/>
        </w:rPr>
        <w:t xml:space="preserve">NFP. Zároveň musí mať žiadateľ o NFP v zmysle zákona o príspevku z EŠIF s partnerom uzavretú zmluvu podľa § 269 ods. 2 </w:t>
      </w:r>
      <w:r w:rsidR="00FD5D48" w:rsidRPr="0014645C">
        <w:rPr>
          <w:szCs w:val="19"/>
          <w:lang w:val="sk-SK"/>
        </w:rPr>
        <w:t>O</w:t>
      </w:r>
      <w:r w:rsidR="0005604C" w:rsidRPr="0014645C">
        <w:rPr>
          <w:szCs w:val="19"/>
          <w:lang w:val="sk-SK"/>
        </w:rPr>
        <w:t xml:space="preserve">bchodného </w:t>
      </w:r>
      <w:r w:rsidR="002B3DE0" w:rsidRPr="0014645C">
        <w:rPr>
          <w:szCs w:val="19"/>
          <w:lang w:val="sk-SK"/>
        </w:rPr>
        <w:t xml:space="preserve">zákonníka. </w:t>
      </w:r>
    </w:p>
    <w:p w14:paraId="13DC212F" w14:textId="77777777" w:rsidR="00112D17" w:rsidRPr="0014645C" w:rsidRDefault="00112D17" w:rsidP="000F423E">
      <w:pPr>
        <w:pStyle w:val="Nadpis2"/>
        <w:spacing w:line="480" w:lineRule="auto"/>
        <w:rPr>
          <w:b/>
        </w:rPr>
      </w:pPr>
      <w:bookmarkStart w:id="117" w:name="_Toc410400241"/>
      <w:bookmarkStart w:id="118" w:name="_Toc417132486"/>
      <w:bookmarkStart w:id="119" w:name="_Toc417648883"/>
      <w:bookmarkStart w:id="120" w:name="_Toc440354975"/>
      <w:bookmarkStart w:id="121" w:name="_Toc440375306"/>
      <w:bookmarkStart w:id="122" w:name="_Toc458432894"/>
    </w:p>
    <w:p w14:paraId="7EF1C536" w14:textId="77777777" w:rsidR="007F474D" w:rsidRPr="0014645C" w:rsidRDefault="003E4A99" w:rsidP="000F423E">
      <w:pPr>
        <w:pStyle w:val="Nadpis2"/>
        <w:spacing w:line="480" w:lineRule="auto"/>
        <w:rPr>
          <w:b/>
        </w:rPr>
      </w:pPr>
      <w:bookmarkStart w:id="123" w:name="_Toc74742626"/>
      <w:r w:rsidRPr="0014645C">
        <w:rPr>
          <w:b/>
        </w:rPr>
        <w:t>2.3</w:t>
      </w:r>
      <w:r w:rsidR="007708E2" w:rsidRPr="0014645C">
        <w:rPr>
          <w:b/>
        </w:rPr>
        <w:tab/>
      </w:r>
      <w:r w:rsidR="001E7A3C" w:rsidRPr="0014645C">
        <w:rPr>
          <w:b/>
        </w:rPr>
        <w:t>Oprávnen</w:t>
      </w:r>
      <w:r w:rsidR="00D660C6" w:rsidRPr="0014645C">
        <w:rPr>
          <w:b/>
        </w:rPr>
        <w:t xml:space="preserve">osť </w:t>
      </w:r>
      <w:r w:rsidR="006069FC" w:rsidRPr="0014645C">
        <w:rPr>
          <w:b/>
        </w:rPr>
        <w:t>ak</w:t>
      </w:r>
      <w:r w:rsidR="007B26B9" w:rsidRPr="0014645C">
        <w:rPr>
          <w:b/>
        </w:rPr>
        <w:t>tiv</w:t>
      </w:r>
      <w:r w:rsidR="00402875" w:rsidRPr="0014645C">
        <w:rPr>
          <w:b/>
        </w:rPr>
        <w:t>í</w:t>
      </w:r>
      <w:r w:rsidR="007B26B9" w:rsidRPr="0014645C">
        <w:rPr>
          <w:b/>
        </w:rPr>
        <w:t>t</w:t>
      </w:r>
      <w:bookmarkEnd w:id="117"/>
      <w:bookmarkEnd w:id="118"/>
      <w:r w:rsidR="00402875" w:rsidRPr="0014645C">
        <w:rPr>
          <w:b/>
        </w:rPr>
        <w:t xml:space="preserve"> realizácie projektu</w:t>
      </w:r>
      <w:bookmarkEnd w:id="119"/>
      <w:bookmarkEnd w:id="120"/>
      <w:bookmarkEnd w:id="121"/>
      <w:bookmarkEnd w:id="122"/>
      <w:bookmarkEnd w:id="123"/>
    </w:p>
    <w:p w14:paraId="1C27B137" w14:textId="77777777" w:rsidR="007B26B9" w:rsidRPr="0014645C" w:rsidRDefault="007B26B9" w:rsidP="007F7349">
      <w:pPr>
        <w:pStyle w:val="BodyText1"/>
        <w:spacing w:before="120" w:after="120" w:line="288" w:lineRule="auto"/>
        <w:jc w:val="both"/>
        <w:rPr>
          <w:b/>
          <w:iCs/>
          <w:color w:val="92D400"/>
          <w:kern w:val="32"/>
          <w:szCs w:val="19"/>
          <w:lang w:val="sk-SK"/>
        </w:rPr>
      </w:pPr>
      <w:r w:rsidRPr="0014645C">
        <w:rPr>
          <w:szCs w:val="19"/>
          <w:lang w:val="sk-SK"/>
        </w:rPr>
        <w:t>V</w:t>
      </w:r>
      <w:r w:rsidR="002B3DE0" w:rsidRPr="0014645C">
        <w:rPr>
          <w:szCs w:val="19"/>
          <w:lang w:val="sk-SK"/>
        </w:rPr>
        <w:t> </w:t>
      </w:r>
      <w:r w:rsidRPr="0014645C">
        <w:rPr>
          <w:szCs w:val="19"/>
          <w:lang w:val="sk-SK"/>
        </w:rPr>
        <w:t>každ</w:t>
      </w:r>
      <w:r w:rsidR="002B3DE0" w:rsidRPr="0014645C">
        <w:rPr>
          <w:szCs w:val="19"/>
          <w:lang w:val="sk-SK"/>
        </w:rPr>
        <w:t xml:space="preserve">om </w:t>
      </w:r>
      <w:r w:rsidRPr="0014645C">
        <w:rPr>
          <w:szCs w:val="19"/>
          <w:lang w:val="sk-SK"/>
        </w:rPr>
        <w:t>vyzvaní</w:t>
      </w:r>
      <w:r w:rsidR="002B3DE0" w:rsidRPr="0014645C">
        <w:rPr>
          <w:szCs w:val="19"/>
          <w:lang w:val="sk-SK"/>
        </w:rPr>
        <w:t xml:space="preserve">/výzve </w:t>
      </w:r>
      <w:r w:rsidRPr="0014645C">
        <w:rPr>
          <w:szCs w:val="19"/>
          <w:lang w:val="sk-SK"/>
        </w:rPr>
        <w:t xml:space="preserve">na predkladanie </w:t>
      </w:r>
      <w:r w:rsidR="00441C63" w:rsidRPr="0014645C">
        <w:rPr>
          <w:rFonts w:cs="Arial"/>
          <w:szCs w:val="19"/>
          <w:lang w:val="sk-SK"/>
        </w:rPr>
        <w:t>Žo</w:t>
      </w:r>
      <w:r w:rsidRPr="0014645C">
        <w:rPr>
          <w:szCs w:val="19"/>
          <w:lang w:val="sk-SK"/>
        </w:rPr>
        <w:t xml:space="preserve">NFP </w:t>
      </w:r>
      <w:r w:rsidR="002B3DE0" w:rsidRPr="0014645C">
        <w:rPr>
          <w:szCs w:val="19"/>
          <w:lang w:val="sk-SK"/>
        </w:rPr>
        <w:t xml:space="preserve">RO pre OP EVS </w:t>
      </w:r>
      <w:r w:rsidRPr="0014645C">
        <w:rPr>
          <w:szCs w:val="19"/>
          <w:lang w:val="sk-SK"/>
        </w:rPr>
        <w:t xml:space="preserve">vymedzí </w:t>
      </w:r>
      <w:r w:rsidR="002B3DE0" w:rsidRPr="0014645C">
        <w:rPr>
          <w:szCs w:val="19"/>
          <w:lang w:val="sk-SK"/>
        </w:rPr>
        <w:t xml:space="preserve">aktivity (činnosti), ktoré vychádzajú z OP EVS. </w:t>
      </w:r>
      <w:r w:rsidR="002B3DE0" w:rsidRPr="0014645C">
        <w:rPr>
          <w:b/>
          <w:szCs w:val="19"/>
          <w:lang w:val="sk-SK"/>
        </w:rPr>
        <w:t>Rozsah podporovaných oprávnených aktivít</w:t>
      </w:r>
      <w:r w:rsidR="002B3DE0" w:rsidRPr="0014645C">
        <w:rPr>
          <w:szCs w:val="19"/>
          <w:lang w:val="sk-SK"/>
        </w:rPr>
        <w:t xml:space="preserve"> na úrovni jednotlivých prioritných osí </w:t>
      </w:r>
      <w:r w:rsidR="006546B2" w:rsidRPr="0014645C">
        <w:rPr>
          <w:szCs w:val="19"/>
          <w:lang w:val="sk-SK"/>
        </w:rPr>
        <w:t>je uvedený v OP EVS.</w:t>
      </w:r>
    </w:p>
    <w:p w14:paraId="39C6438D" w14:textId="77777777" w:rsidR="00C77663" w:rsidRPr="0014645C" w:rsidRDefault="002B3DE0" w:rsidP="00112D17">
      <w:pPr>
        <w:pStyle w:val="BodyText1"/>
        <w:spacing w:before="120" w:after="120" w:line="288" w:lineRule="auto"/>
        <w:jc w:val="both"/>
        <w:rPr>
          <w:rFonts w:cs="Arial"/>
          <w:szCs w:val="19"/>
          <w:lang w:val="sk-SK"/>
        </w:rPr>
      </w:pPr>
      <w:r w:rsidRPr="0014645C">
        <w:rPr>
          <w:rFonts w:cs="Arial"/>
          <w:szCs w:val="19"/>
          <w:lang w:val="sk-SK"/>
        </w:rPr>
        <w:t>V</w:t>
      </w:r>
      <w:r w:rsidR="00C85E20" w:rsidRPr="0014645C">
        <w:rPr>
          <w:rFonts w:cs="Arial"/>
          <w:szCs w:val="19"/>
          <w:lang w:val="sk-SK"/>
        </w:rPr>
        <w:t>o</w:t>
      </w:r>
      <w:r w:rsidRPr="0014645C">
        <w:rPr>
          <w:rFonts w:cs="Arial"/>
          <w:szCs w:val="19"/>
          <w:lang w:val="sk-SK"/>
        </w:rPr>
        <w:t xml:space="preserve"> vyzvaní/</w:t>
      </w:r>
      <w:r w:rsidR="007B26B9" w:rsidRPr="0014645C">
        <w:rPr>
          <w:rFonts w:cs="Arial"/>
          <w:szCs w:val="19"/>
          <w:lang w:val="sk-SK"/>
        </w:rPr>
        <w:t xml:space="preserve">výzve na predkladanie </w:t>
      </w:r>
      <w:r w:rsidR="00441C63" w:rsidRPr="0014645C">
        <w:rPr>
          <w:rFonts w:cs="Arial"/>
          <w:szCs w:val="19"/>
          <w:lang w:val="sk-SK"/>
        </w:rPr>
        <w:t>Žo</w:t>
      </w:r>
      <w:r w:rsidR="007B26B9" w:rsidRPr="0014645C">
        <w:rPr>
          <w:rFonts w:cs="Arial"/>
          <w:szCs w:val="19"/>
          <w:lang w:val="sk-SK"/>
        </w:rPr>
        <w:t xml:space="preserve">NFP </w:t>
      </w:r>
      <w:r w:rsidR="006546B2" w:rsidRPr="0014645C">
        <w:rPr>
          <w:rFonts w:cs="Arial"/>
          <w:szCs w:val="19"/>
          <w:lang w:val="sk-SK"/>
        </w:rPr>
        <w:t xml:space="preserve">budú </w:t>
      </w:r>
      <w:r w:rsidR="000E1749" w:rsidRPr="0014645C">
        <w:rPr>
          <w:rFonts w:cs="Arial"/>
          <w:szCs w:val="19"/>
          <w:lang w:val="sk-SK"/>
        </w:rPr>
        <w:t xml:space="preserve">detailne špecifikované všetky </w:t>
      </w:r>
      <w:r w:rsidR="006546B2" w:rsidRPr="0014645C">
        <w:rPr>
          <w:rFonts w:cs="Arial"/>
          <w:szCs w:val="19"/>
          <w:lang w:val="sk-SK"/>
        </w:rPr>
        <w:t>oprávnené a neoprávnené aktivity.</w:t>
      </w:r>
    </w:p>
    <w:p w14:paraId="061A5763" w14:textId="77777777" w:rsidR="00112D17" w:rsidRPr="0014645C" w:rsidRDefault="00112D17" w:rsidP="00112D17">
      <w:pPr>
        <w:pStyle w:val="BodyText1"/>
        <w:spacing w:before="120" w:after="120" w:line="288" w:lineRule="auto"/>
        <w:jc w:val="both"/>
        <w:rPr>
          <w:lang w:val="sk-SK"/>
        </w:rPr>
      </w:pPr>
      <w:bookmarkStart w:id="124" w:name="_Toc417132487"/>
      <w:bookmarkStart w:id="125" w:name="_Toc417648884"/>
      <w:bookmarkStart w:id="126" w:name="_Toc440354976"/>
      <w:bookmarkStart w:id="127" w:name="_Toc440375307"/>
      <w:bookmarkStart w:id="128" w:name="_Toc458432895"/>
      <w:bookmarkStart w:id="129" w:name="_Toc410400242"/>
    </w:p>
    <w:p w14:paraId="3B97184E" w14:textId="77777777" w:rsidR="00C85E20" w:rsidRPr="0014645C" w:rsidRDefault="003E4A99" w:rsidP="00112D17">
      <w:pPr>
        <w:pStyle w:val="Nadpis2"/>
        <w:spacing w:line="480" w:lineRule="auto"/>
        <w:rPr>
          <w:b/>
        </w:rPr>
      </w:pPr>
      <w:bookmarkStart w:id="130" w:name="_Toc74742627"/>
      <w:r w:rsidRPr="0014645C">
        <w:rPr>
          <w:b/>
        </w:rPr>
        <w:t>2.4</w:t>
      </w:r>
      <w:r w:rsidR="007708E2" w:rsidRPr="0014645C">
        <w:rPr>
          <w:b/>
        </w:rPr>
        <w:tab/>
      </w:r>
      <w:r w:rsidR="00C85E20" w:rsidRPr="0014645C">
        <w:rPr>
          <w:b/>
        </w:rPr>
        <w:t>Oprávnen</w:t>
      </w:r>
      <w:r w:rsidR="00387FBA" w:rsidRPr="0014645C">
        <w:rPr>
          <w:b/>
        </w:rPr>
        <w:t xml:space="preserve">osť výdavkov realizácie </w:t>
      </w:r>
      <w:bookmarkEnd w:id="124"/>
      <w:r w:rsidR="00387FBA" w:rsidRPr="0014645C">
        <w:rPr>
          <w:b/>
        </w:rPr>
        <w:t>projektu</w:t>
      </w:r>
      <w:bookmarkEnd w:id="125"/>
      <w:bookmarkEnd w:id="126"/>
      <w:bookmarkEnd w:id="127"/>
      <w:bookmarkEnd w:id="128"/>
      <w:bookmarkEnd w:id="130"/>
    </w:p>
    <w:p w14:paraId="2E8C29AD" w14:textId="77777777" w:rsidR="00C85E20" w:rsidRPr="0014645C" w:rsidRDefault="00C85E20" w:rsidP="007F7349">
      <w:pPr>
        <w:spacing w:before="120" w:after="120" w:line="288" w:lineRule="auto"/>
        <w:jc w:val="both"/>
        <w:rPr>
          <w:rFonts w:ascii="Arial" w:hAnsi="Arial" w:cs="Arial"/>
          <w:sz w:val="19"/>
          <w:szCs w:val="19"/>
        </w:rPr>
      </w:pPr>
      <w:r w:rsidRPr="0014645C">
        <w:rPr>
          <w:rFonts w:ascii="Arial" w:hAnsi="Arial" w:cs="Arial"/>
          <w:sz w:val="19"/>
          <w:szCs w:val="19"/>
        </w:rPr>
        <w:t>Oprávnenosť výdavkov je definovaná primárne v:</w:t>
      </w:r>
    </w:p>
    <w:p w14:paraId="5227944F" w14:textId="77777777"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n</w:t>
      </w:r>
      <w:r w:rsidR="00C85E20" w:rsidRPr="0014645C">
        <w:rPr>
          <w:rFonts w:ascii="Arial" w:hAnsi="Arial" w:cs="Arial"/>
          <w:sz w:val="19"/>
          <w:szCs w:val="19"/>
        </w:rPr>
        <w:t>ariadení EP a Rady (EÚ) č. 1303/2013 (všeobecné nariadenie o EŠIF), čl. 61,</w:t>
      </w:r>
      <w:r w:rsidR="002C3891" w:rsidRPr="0014645C">
        <w:rPr>
          <w:rFonts w:ascii="Arial" w:hAnsi="Arial" w:cs="Arial"/>
          <w:sz w:val="19"/>
          <w:szCs w:val="19"/>
        </w:rPr>
        <w:t xml:space="preserve"> </w:t>
      </w:r>
      <w:r w:rsidR="00C85E20" w:rsidRPr="0014645C">
        <w:rPr>
          <w:rFonts w:ascii="Arial" w:hAnsi="Arial" w:cs="Arial"/>
          <w:sz w:val="19"/>
          <w:szCs w:val="19"/>
        </w:rPr>
        <w:t>65,</w:t>
      </w:r>
      <w:r w:rsidR="002C3891" w:rsidRPr="0014645C">
        <w:rPr>
          <w:rFonts w:ascii="Arial" w:hAnsi="Arial" w:cs="Arial"/>
          <w:sz w:val="19"/>
          <w:szCs w:val="19"/>
        </w:rPr>
        <w:t xml:space="preserve"> </w:t>
      </w:r>
      <w:r w:rsidR="00C85E20" w:rsidRPr="0014645C">
        <w:rPr>
          <w:rFonts w:ascii="Arial" w:hAnsi="Arial" w:cs="Arial"/>
          <w:sz w:val="19"/>
          <w:szCs w:val="19"/>
        </w:rPr>
        <w:t>67,</w:t>
      </w:r>
      <w:r w:rsidR="002C3891" w:rsidRPr="0014645C">
        <w:rPr>
          <w:rFonts w:ascii="Arial" w:hAnsi="Arial" w:cs="Arial"/>
          <w:sz w:val="19"/>
          <w:szCs w:val="19"/>
        </w:rPr>
        <w:t xml:space="preserve"> </w:t>
      </w:r>
      <w:r w:rsidR="00C85E20" w:rsidRPr="0014645C">
        <w:rPr>
          <w:rFonts w:ascii="Arial" w:hAnsi="Arial" w:cs="Arial"/>
          <w:sz w:val="19"/>
          <w:szCs w:val="19"/>
        </w:rPr>
        <w:t>68,</w:t>
      </w:r>
      <w:r w:rsidR="002C3891" w:rsidRPr="0014645C">
        <w:rPr>
          <w:rFonts w:ascii="Arial" w:hAnsi="Arial" w:cs="Arial"/>
          <w:sz w:val="19"/>
          <w:szCs w:val="19"/>
        </w:rPr>
        <w:t xml:space="preserve"> </w:t>
      </w:r>
      <w:r w:rsidR="00C85E20" w:rsidRPr="0014645C">
        <w:rPr>
          <w:rFonts w:ascii="Arial" w:hAnsi="Arial" w:cs="Arial"/>
          <w:sz w:val="19"/>
          <w:szCs w:val="19"/>
        </w:rPr>
        <w:t>69,</w:t>
      </w:r>
      <w:r w:rsidR="002C3891" w:rsidRPr="0014645C">
        <w:rPr>
          <w:rFonts w:ascii="Arial" w:hAnsi="Arial" w:cs="Arial"/>
          <w:sz w:val="19"/>
          <w:szCs w:val="19"/>
        </w:rPr>
        <w:t xml:space="preserve"> </w:t>
      </w:r>
      <w:r w:rsidR="00C85E20" w:rsidRPr="0014645C">
        <w:rPr>
          <w:rFonts w:ascii="Arial" w:hAnsi="Arial" w:cs="Arial"/>
          <w:sz w:val="19"/>
          <w:szCs w:val="19"/>
        </w:rPr>
        <w:t>70,</w:t>
      </w:r>
      <w:r w:rsidR="002C3891" w:rsidRPr="0014645C">
        <w:rPr>
          <w:rFonts w:ascii="Arial" w:hAnsi="Arial" w:cs="Arial"/>
          <w:sz w:val="19"/>
          <w:szCs w:val="19"/>
        </w:rPr>
        <w:t xml:space="preserve"> </w:t>
      </w:r>
      <w:r w:rsidR="00C85E20" w:rsidRPr="0014645C">
        <w:rPr>
          <w:rFonts w:ascii="Arial" w:hAnsi="Arial" w:cs="Arial"/>
          <w:sz w:val="19"/>
          <w:szCs w:val="19"/>
        </w:rPr>
        <w:t>71;</w:t>
      </w:r>
    </w:p>
    <w:p w14:paraId="537178F5" w14:textId="77777777"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n</w:t>
      </w:r>
      <w:r w:rsidR="00C85E20" w:rsidRPr="0014645C">
        <w:rPr>
          <w:rFonts w:ascii="Arial" w:hAnsi="Arial" w:cs="Arial"/>
          <w:sz w:val="19"/>
          <w:szCs w:val="19"/>
        </w:rPr>
        <w:t>ariadení EP a Rady (EÚ) č.1304/2013 (ESF), čl. 13, 14;</w:t>
      </w:r>
    </w:p>
    <w:p w14:paraId="433A3C2D" w14:textId="77777777"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n</w:t>
      </w:r>
      <w:r w:rsidR="00C85E20" w:rsidRPr="0014645C">
        <w:rPr>
          <w:rFonts w:ascii="Arial" w:hAnsi="Arial" w:cs="Arial"/>
          <w:sz w:val="19"/>
          <w:szCs w:val="19"/>
        </w:rPr>
        <w:t>ariadení EP a Rady (EÚ) č.1301/2013 (EFRR), čl. 3;</w:t>
      </w:r>
    </w:p>
    <w:p w14:paraId="2C2356C7" w14:textId="77777777"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n</w:t>
      </w:r>
      <w:r w:rsidR="00C85E20" w:rsidRPr="0014645C">
        <w:rPr>
          <w:rFonts w:ascii="Arial" w:hAnsi="Arial" w:cs="Arial"/>
          <w:sz w:val="19"/>
          <w:szCs w:val="19"/>
        </w:rPr>
        <w:t xml:space="preserve">ariadení EP a Rady (EÚ) č. </w:t>
      </w:r>
      <w:r w:rsidR="00253F20">
        <w:rPr>
          <w:rFonts w:ascii="Arial" w:hAnsi="Arial" w:cs="Arial"/>
          <w:sz w:val="19"/>
          <w:szCs w:val="19"/>
        </w:rPr>
        <w:t>2018/1046</w:t>
      </w:r>
      <w:r w:rsidR="00C85E20" w:rsidRPr="0014645C">
        <w:rPr>
          <w:rFonts w:ascii="Arial" w:hAnsi="Arial" w:cs="Arial"/>
          <w:sz w:val="19"/>
          <w:szCs w:val="19"/>
        </w:rPr>
        <w:t xml:space="preserve"> (o rozpočtových pravidlách), čl. </w:t>
      </w:r>
      <w:r w:rsidR="00253F20" w:rsidRPr="0014645C">
        <w:rPr>
          <w:rFonts w:ascii="Arial" w:hAnsi="Arial" w:cs="Arial"/>
          <w:sz w:val="19"/>
          <w:szCs w:val="19"/>
        </w:rPr>
        <w:t>3</w:t>
      </w:r>
      <w:r w:rsidR="00253F20">
        <w:rPr>
          <w:rFonts w:ascii="Arial" w:hAnsi="Arial" w:cs="Arial"/>
          <w:sz w:val="19"/>
          <w:szCs w:val="19"/>
        </w:rPr>
        <w:t>3</w:t>
      </w:r>
      <w:r w:rsidR="00C85E20" w:rsidRPr="0014645C">
        <w:rPr>
          <w:rFonts w:ascii="Arial" w:hAnsi="Arial" w:cs="Arial"/>
          <w:sz w:val="19"/>
          <w:szCs w:val="19"/>
        </w:rPr>
        <w:t>.</w:t>
      </w:r>
    </w:p>
    <w:p w14:paraId="62C4CE42" w14:textId="77777777" w:rsidR="00C85E20" w:rsidRPr="0014645C" w:rsidRDefault="00C85E20" w:rsidP="007F7349">
      <w:pPr>
        <w:spacing w:before="120" w:after="120" w:line="288" w:lineRule="auto"/>
        <w:jc w:val="both"/>
        <w:rPr>
          <w:rFonts w:ascii="Arial" w:hAnsi="Arial" w:cs="Arial"/>
          <w:sz w:val="19"/>
          <w:szCs w:val="19"/>
        </w:rPr>
      </w:pPr>
      <w:r w:rsidRPr="0014645C">
        <w:rPr>
          <w:rFonts w:ascii="Arial" w:hAnsi="Arial" w:cs="Arial"/>
          <w:sz w:val="19"/>
          <w:szCs w:val="19"/>
        </w:rPr>
        <w:t>Pravidlá oprávnenosti výdavkov sú na národnej úrovni v súlade s čl. 65 ods. 1 všeobecného nariadenia definované v platnej národnej legislatíve, najmä v zákone o finančnej kontrole</w:t>
      </w:r>
      <w:r w:rsidR="008101AD" w:rsidRPr="0014645C">
        <w:rPr>
          <w:rFonts w:ascii="Arial" w:hAnsi="Arial" w:cs="Arial"/>
          <w:sz w:val="19"/>
          <w:szCs w:val="19"/>
        </w:rPr>
        <w:t xml:space="preserve"> a audite</w:t>
      </w:r>
      <w:r w:rsidRPr="0014645C">
        <w:rPr>
          <w:rFonts w:ascii="Arial" w:hAnsi="Arial" w:cs="Arial"/>
          <w:sz w:val="19"/>
          <w:szCs w:val="19"/>
        </w:rPr>
        <w:t>, zákone o</w:t>
      </w:r>
      <w:r w:rsidR="0005604C" w:rsidRPr="0014645C">
        <w:rPr>
          <w:rFonts w:ascii="Arial" w:hAnsi="Arial" w:cs="Arial"/>
          <w:sz w:val="19"/>
          <w:szCs w:val="19"/>
        </w:rPr>
        <w:t> </w:t>
      </w:r>
      <w:r w:rsidRPr="0014645C">
        <w:rPr>
          <w:rFonts w:ascii="Arial" w:hAnsi="Arial" w:cs="Arial"/>
          <w:sz w:val="19"/>
          <w:szCs w:val="19"/>
        </w:rPr>
        <w:t>účtovníctve</w:t>
      </w:r>
      <w:r w:rsidR="0005604C" w:rsidRPr="0014645C">
        <w:rPr>
          <w:rFonts w:ascii="Arial" w:hAnsi="Arial" w:cs="Arial"/>
          <w:sz w:val="19"/>
          <w:szCs w:val="19"/>
        </w:rPr>
        <w:t xml:space="preserve"> a</w:t>
      </w:r>
      <w:r w:rsidRPr="0014645C">
        <w:rPr>
          <w:rFonts w:ascii="Arial" w:hAnsi="Arial" w:cs="Arial"/>
          <w:sz w:val="19"/>
          <w:szCs w:val="19"/>
        </w:rPr>
        <w:t xml:space="preserve"> zákone o rozpočtových pravidlách, okrem výnimiek ustanovených v osobitných nariadeniach pre každý fond. Vzťahujú sa na celý rozsah výdavkov vykázaných v rámci OP EVS.</w:t>
      </w:r>
    </w:p>
    <w:p w14:paraId="33299C22" w14:textId="77777777" w:rsidR="00C85E20" w:rsidRPr="0014645C" w:rsidRDefault="00C85E20" w:rsidP="007F7349">
      <w:pPr>
        <w:spacing w:before="120" w:after="120" w:line="288" w:lineRule="auto"/>
        <w:jc w:val="both"/>
        <w:rPr>
          <w:rFonts w:ascii="Arial" w:hAnsi="Arial" w:cs="Arial"/>
          <w:sz w:val="19"/>
          <w:szCs w:val="19"/>
        </w:rPr>
      </w:pPr>
      <w:r w:rsidRPr="0014645C">
        <w:rPr>
          <w:rFonts w:ascii="Arial" w:hAnsi="Arial" w:cs="Arial"/>
          <w:sz w:val="19"/>
          <w:szCs w:val="19"/>
        </w:rPr>
        <w:t>Oprávnenosť výdavkov usmerňuje okrem legisla</w:t>
      </w:r>
      <w:r w:rsidR="00D007CB" w:rsidRPr="0014645C">
        <w:rPr>
          <w:rFonts w:ascii="Arial" w:hAnsi="Arial" w:cs="Arial"/>
          <w:sz w:val="19"/>
          <w:szCs w:val="19"/>
        </w:rPr>
        <w:t>tívy SR a EÚ, aj SR EŠIF, SFR, m</w:t>
      </w:r>
      <w:r w:rsidRPr="0014645C">
        <w:rPr>
          <w:rFonts w:ascii="Arial" w:hAnsi="Arial" w:cs="Arial"/>
          <w:sz w:val="19"/>
          <w:szCs w:val="19"/>
        </w:rPr>
        <w:t>etodický pokyn CKO č. 4 k čí</w:t>
      </w:r>
      <w:r w:rsidR="00D007CB" w:rsidRPr="0014645C">
        <w:rPr>
          <w:rFonts w:ascii="Arial" w:hAnsi="Arial" w:cs="Arial"/>
          <w:sz w:val="19"/>
          <w:szCs w:val="19"/>
        </w:rPr>
        <w:t>selníku oprávnených výdavkov</w:t>
      </w:r>
      <w:r w:rsidR="00DC0410" w:rsidRPr="0014645C">
        <w:rPr>
          <w:rFonts w:ascii="Arial" w:hAnsi="Arial" w:cs="Arial"/>
          <w:sz w:val="19"/>
          <w:szCs w:val="19"/>
        </w:rPr>
        <w:t>,</w:t>
      </w:r>
      <w:r w:rsidR="00D007CB" w:rsidRPr="0014645C">
        <w:rPr>
          <w:rFonts w:ascii="Arial" w:hAnsi="Arial" w:cs="Arial"/>
          <w:sz w:val="19"/>
          <w:szCs w:val="19"/>
        </w:rPr>
        <w:t> m</w:t>
      </w:r>
      <w:r w:rsidRPr="0014645C">
        <w:rPr>
          <w:rFonts w:ascii="Arial" w:hAnsi="Arial" w:cs="Arial"/>
          <w:sz w:val="19"/>
          <w:szCs w:val="19"/>
        </w:rPr>
        <w:t>etodický pokyn CKO č. 6 k pravidlám oprávnenosti pre najčastejšie sa vyskytujúce skupiny výdavkov</w:t>
      </w:r>
      <w:r w:rsidR="00DC0410" w:rsidRPr="0014645C">
        <w:rPr>
          <w:rFonts w:ascii="Arial" w:hAnsi="Arial" w:cs="Arial"/>
          <w:sz w:val="19"/>
          <w:szCs w:val="19"/>
        </w:rPr>
        <w:t xml:space="preserve"> a metodický pokyn CKO č.18 k overovaniu hospodárnosti výdavkov na programové obdobie 2014-2020</w:t>
      </w:r>
      <w:r w:rsidRPr="0014645C">
        <w:rPr>
          <w:rFonts w:ascii="Arial" w:hAnsi="Arial" w:cs="Arial"/>
          <w:sz w:val="19"/>
          <w:szCs w:val="19"/>
        </w:rPr>
        <w:t xml:space="preserve">. O oprávnenosti výdavkov za celý OP rozhoduje a zodpovedá RO pre OP EVS - vo výzve/vyzvaní môže </w:t>
      </w:r>
      <w:r w:rsidR="007F7349" w:rsidRPr="0014645C">
        <w:rPr>
          <w:rFonts w:ascii="Arial" w:hAnsi="Arial" w:cs="Arial"/>
          <w:sz w:val="19"/>
          <w:szCs w:val="19"/>
        </w:rPr>
        <w:t>spresniť</w:t>
      </w:r>
      <w:r w:rsidRPr="0014645C">
        <w:rPr>
          <w:rFonts w:ascii="Arial" w:hAnsi="Arial" w:cs="Arial"/>
          <w:sz w:val="19"/>
          <w:szCs w:val="19"/>
        </w:rPr>
        <w:t>, resp. sprísniť oprávnenosť výdavkov vzhľadom na špecifickosť jej zamerania.</w:t>
      </w:r>
    </w:p>
    <w:p w14:paraId="5E579C3E" w14:textId="77777777" w:rsidR="00C85E20" w:rsidRPr="0014645C" w:rsidRDefault="00C85E20" w:rsidP="007F7349">
      <w:pPr>
        <w:spacing w:before="120" w:after="120" w:line="288" w:lineRule="auto"/>
        <w:jc w:val="both"/>
        <w:rPr>
          <w:rFonts w:ascii="Arial" w:hAnsi="Arial" w:cs="Arial"/>
          <w:color w:val="000000" w:themeColor="text1"/>
          <w:sz w:val="19"/>
          <w:szCs w:val="19"/>
        </w:rPr>
      </w:pPr>
      <w:r w:rsidRPr="0014645C">
        <w:rPr>
          <w:rFonts w:ascii="Arial" w:hAnsi="Arial" w:cs="Arial"/>
          <w:b/>
          <w:color w:val="000000" w:themeColor="text1"/>
          <w:sz w:val="19"/>
          <w:szCs w:val="19"/>
        </w:rPr>
        <w:t>Priame výdavky</w:t>
      </w:r>
      <w:r w:rsidRPr="0014645C">
        <w:rPr>
          <w:rFonts w:ascii="Arial" w:hAnsi="Arial" w:cs="Arial"/>
          <w:color w:val="000000" w:themeColor="text1"/>
          <w:sz w:val="19"/>
          <w:szCs w:val="19"/>
        </w:rPr>
        <w:t xml:space="preserve"> </w:t>
      </w:r>
    </w:p>
    <w:p w14:paraId="6211D2D5" w14:textId="77777777" w:rsidR="003C386D" w:rsidRPr="0014645C" w:rsidRDefault="00C85E20" w:rsidP="007F7349">
      <w:pPr>
        <w:spacing w:before="120" w:after="120" w:line="288" w:lineRule="auto"/>
        <w:jc w:val="both"/>
        <w:rPr>
          <w:rFonts w:ascii="Arial" w:hAnsi="Arial" w:cs="Arial"/>
          <w:sz w:val="19"/>
          <w:szCs w:val="19"/>
        </w:rPr>
      </w:pPr>
      <w:r w:rsidRPr="0014645C">
        <w:rPr>
          <w:rFonts w:ascii="Arial" w:hAnsi="Arial" w:cs="Arial"/>
          <w:sz w:val="19"/>
          <w:szCs w:val="19"/>
        </w:rPr>
        <w:t>Priame výdavky sú výdavky na uskutočnenie činností preukázateľne priamo súvisiacich s </w:t>
      </w:r>
      <w:r w:rsidR="007A669E" w:rsidRPr="0014645C">
        <w:rPr>
          <w:rFonts w:ascii="Arial" w:hAnsi="Arial" w:cs="Arial"/>
          <w:sz w:val="19"/>
          <w:szCs w:val="19"/>
        </w:rPr>
        <w:t xml:space="preserve">konkrétnou činnosťou </w:t>
      </w:r>
      <w:r w:rsidRPr="0014645C">
        <w:rPr>
          <w:rFonts w:ascii="Arial" w:hAnsi="Arial" w:cs="Arial"/>
          <w:sz w:val="19"/>
          <w:szCs w:val="19"/>
        </w:rPr>
        <w:t xml:space="preserve">projektu. Tieto výdavky zahŕňajú </w:t>
      </w:r>
      <w:r w:rsidRPr="0014645C">
        <w:rPr>
          <w:rFonts w:ascii="Arial" w:hAnsi="Arial" w:cs="Arial"/>
          <w:b/>
          <w:sz w:val="19"/>
          <w:szCs w:val="19"/>
        </w:rPr>
        <w:t>priame</w:t>
      </w:r>
      <w:r w:rsidRPr="0014645C">
        <w:rPr>
          <w:rFonts w:ascii="Arial" w:hAnsi="Arial" w:cs="Arial"/>
          <w:sz w:val="19"/>
          <w:szCs w:val="19"/>
        </w:rPr>
        <w:t xml:space="preserve"> </w:t>
      </w:r>
      <w:r w:rsidRPr="0014645C">
        <w:rPr>
          <w:rFonts w:ascii="Arial" w:hAnsi="Arial" w:cs="Arial"/>
          <w:b/>
          <w:sz w:val="19"/>
          <w:szCs w:val="19"/>
        </w:rPr>
        <w:t>bežné výdavky</w:t>
      </w:r>
      <w:r w:rsidRPr="0014645C">
        <w:rPr>
          <w:rFonts w:ascii="Arial" w:hAnsi="Arial" w:cs="Arial"/>
          <w:sz w:val="19"/>
          <w:szCs w:val="19"/>
        </w:rPr>
        <w:t xml:space="preserve"> (napr. mzdy, cestovné výdavky a režijné výdavky), ktoré sú pri</w:t>
      </w:r>
      <w:r w:rsidR="00FE471B" w:rsidRPr="0014645C">
        <w:rPr>
          <w:rFonts w:ascii="Arial" w:hAnsi="Arial" w:cs="Arial"/>
          <w:sz w:val="19"/>
          <w:szCs w:val="19"/>
        </w:rPr>
        <w:t>r</w:t>
      </w:r>
      <w:r w:rsidRPr="0014645C">
        <w:rPr>
          <w:rFonts w:ascii="Arial" w:hAnsi="Arial" w:cs="Arial"/>
          <w:sz w:val="19"/>
          <w:szCs w:val="19"/>
        </w:rPr>
        <w:t>a</w:t>
      </w:r>
      <w:r w:rsidR="00FE471B" w:rsidRPr="0014645C">
        <w:rPr>
          <w:rFonts w:ascii="Arial" w:hAnsi="Arial" w:cs="Arial"/>
          <w:sz w:val="19"/>
          <w:szCs w:val="19"/>
        </w:rPr>
        <w:t>de</w:t>
      </w:r>
      <w:r w:rsidRPr="0014645C">
        <w:rPr>
          <w:rFonts w:ascii="Arial" w:hAnsi="Arial" w:cs="Arial"/>
          <w:sz w:val="19"/>
          <w:szCs w:val="19"/>
        </w:rPr>
        <w:t>né iba danému druhu výkonu a ktorých podiel na jednotku rovnakého druhu výkonu sa dá zistiť pomocou jednoduchého delenia a </w:t>
      </w:r>
      <w:r w:rsidRPr="0014645C">
        <w:rPr>
          <w:rFonts w:ascii="Arial" w:hAnsi="Arial" w:cs="Arial"/>
          <w:b/>
          <w:sz w:val="19"/>
          <w:szCs w:val="19"/>
        </w:rPr>
        <w:t>kapitálové výdavky</w:t>
      </w:r>
      <w:r w:rsidRPr="0014645C">
        <w:rPr>
          <w:rFonts w:ascii="Arial" w:hAnsi="Arial" w:cs="Arial"/>
          <w:sz w:val="19"/>
          <w:szCs w:val="19"/>
        </w:rPr>
        <w:t>. Priamymi výdavkami sa nefinancujú podporné aktivity projektu.</w:t>
      </w:r>
      <w:bookmarkEnd w:id="129"/>
    </w:p>
    <w:p w14:paraId="60D22D30" w14:textId="77777777" w:rsidR="00C85E20" w:rsidRPr="0014645C" w:rsidRDefault="00C85E20" w:rsidP="007F7349">
      <w:pPr>
        <w:spacing w:before="120" w:after="120" w:line="288" w:lineRule="auto"/>
        <w:jc w:val="both"/>
        <w:rPr>
          <w:rFonts w:ascii="Arial" w:hAnsi="Arial" w:cs="Arial"/>
          <w:b/>
          <w:color w:val="000000" w:themeColor="text1"/>
          <w:sz w:val="19"/>
          <w:szCs w:val="19"/>
        </w:rPr>
      </w:pPr>
      <w:r w:rsidRPr="0014645C">
        <w:rPr>
          <w:rFonts w:ascii="Arial" w:hAnsi="Arial" w:cs="Arial"/>
          <w:b/>
          <w:color w:val="000000" w:themeColor="text1"/>
          <w:sz w:val="19"/>
          <w:szCs w:val="19"/>
        </w:rPr>
        <w:t>Nepriame výdavky</w:t>
      </w:r>
    </w:p>
    <w:p w14:paraId="7A1C7548" w14:textId="77777777" w:rsidR="00261611" w:rsidRPr="0014645C" w:rsidRDefault="00C85E20" w:rsidP="007F7349">
      <w:pPr>
        <w:spacing w:before="120" w:after="120" w:line="288" w:lineRule="auto"/>
        <w:jc w:val="both"/>
        <w:rPr>
          <w:rFonts w:ascii="Arial" w:hAnsi="Arial" w:cs="Arial"/>
          <w:sz w:val="19"/>
          <w:szCs w:val="19"/>
        </w:rPr>
      </w:pPr>
      <w:r w:rsidRPr="0014645C">
        <w:rPr>
          <w:rFonts w:ascii="Arial" w:hAnsi="Arial" w:cs="Arial"/>
          <w:sz w:val="19"/>
          <w:szCs w:val="19"/>
        </w:rPr>
        <w:t>Nepriame výdavky majú charakter bežných výdavkov (prevádzková réžia) a slúžia na financovanie podporných aktivít projektu</w:t>
      </w:r>
      <w:r w:rsidR="00261611" w:rsidRPr="0014645C">
        <w:rPr>
          <w:rFonts w:ascii="Arial" w:hAnsi="Arial" w:cs="Arial"/>
          <w:sz w:val="19"/>
          <w:szCs w:val="19"/>
        </w:rPr>
        <w:t xml:space="preserve"> (administratívne a technické zabezpečenie realizácie projektu vrátane informovania a komunikácie)</w:t>
      </w:r>
      <w:r w:rsidRPr="0014645C">
        <w:rPr>
          <w:rFonts w:ascii="Arial" w:hAnsi="Arial" w:cs="Arial"/>
          <w:sz w:val="19"/>
          <w:szCs w:val="19"/>
        </w:rPr>
        <w:t xml:space="preserve">. </w:t>
      </w:r>
      <w:r w:rsidR="001D19FF" w:rsidRPr="0014645C">
        <w:rPr>
          <w:rFonts w:ascii="Arial" w:hAnsi="Arial" w:cs="Arial"/>
          <w:sz w:val="19"/>
          <w:szCs w:val="19"/>
        </w:rPr>
        <w:t>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w:t>
      </w:r>
      <w:r w:rsidRPr="0014645C">
        <w:rPr>
          <w:rFonts w:ascii="Arial" w:hAnsi="Arial" w:cs="Arial"/>
          <w:sz w:val="19"/>
          <w:szCs w:val="19"/>
        </w:rPr>
        <w:t xml:space="preserve"> Nepriamymi výdavkami sú najmä výdavky, resp. ich relevantná časť na </w:t>
      </w:r>
      <w:r w:rsidR="00261611" w:rsidRPr="0014645C">
        <w:rPr>
          <w:rFonts w:ascii="Arial" w:hAnsi="Arial" w:cs="Arial"/>
          <w:sz w:val="19"/>
          <w:szCs w:val="19"/>
        </w:rPr>
        <w:t xml:space="preserve">nájom, vodné a stočné, nákup pohonných hmôt a energie, na telefón, fax, internet, upratovanie, nákup spotrebného materiálu, mzdové výdavky obslužných zamestnancov. </w:t>
      </w:r>
    </w:p>
    <w:p w14:paraId="30CC4C1C" w14:textId="77777777" w:rsidR="00FB5BA6" w:rsidRDefault="00FB5BA6" w:rsidP="007F7349">
      <w:pPr>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Kategórie nepriamych výdavkov sú podrobnejšie uvedené v prílohe č. 1 metodického pokynu CKO č. 6 k pravidlám oprávnenosti pre najčastejšie sa vyskytujúce skupiny výdavkov.</w:t>
      </w:r>
    </w:p>
    <w:p w14:paraId="289098E1" w14:textId="77777777" w:rsidR="00907C06" w:rsidRDefault="00CE4510" w:rsidP="007F7349">
      <w:pPr>
        <w:spacing w:before="120" w:after="120" w:line="288" w:lineRule="auto"/>
        <w:jc w:val="both"/>
        <w:rPr>
          <w:rFonts w:ascii="Arial" w:hAnsi="Arial" w:cs="Arial"/>
          <w:color w:val="000000"/>
          <w:sz w:val="19"/>
          <w:szCs w:val="19"/>
        </w:rPr>
      </w:pPr>
      <w:r w:rsidRPr="00CE4510">
        <w:rPr>
          <w:rFonts w:ascii="Arial" w:hAnsi="Arial" w:cs="Arial"/>
          <w:color w:val="000000"/>
          <w:sz w:val="19"/>
          <w:szCs w:val="19"/>
        </w:rPr>
        <w:t>Pri uplatnení paušálneho financovania v zmysle kapitoly č. 2.4.5 „Zjednodušené vykazovanie výdavkov“ tejto Príručky pre žiadateľa sa v rámci realizácie projektu nepriame výdavky skutočne vynaložené prijímateľom v rámci paušálnej sadzby neoverujú</w:t>
      </w:r>
      <w:r w:rsidR="00907C06">
        <w:rPr>
          <w:rFonts w:ascii="Arial" w:hAnsi="Arial" w:cs="Arial"/>
          <w:color w:val="000000"/>
          <w:sz w:val="19"/>
          <w:szCs w:val="19"/>
        </w:rPr>
        <w:t xml:space="preserve">. </w:t>
      </w:r>
      <w:r w:rsidRPr="00CE4510">
        <w:rPr>
          <w:rFonts w:ascii="Arial" w:hAnsi="Arial" w:cs="Arial"/>
          <w:color w:val="000000"/>
          <w:sz w:val="19"/>
          <w:szCs w:val="19"/>
        </w:rPr>
        <w:t>RO pre OP EVS ako poskytovateľ pri výkone kontroly splnenia podmienok oprávnenosti výdavkov overuje najmä dosiahnutie výstupov alebo uskutočnenie procesov</w:t>
      </w:r>
      <w:r w:rsidR="00907C06">
        <w:rPr>
          <w:rFonts w:ascii="Arial" w:hAnsi="Arial" w:cs="Arial"/>
          <w:color w:val="000000"/>
          <w:sz w:val="19"/>
          <w:szCs w:val="19"/>
        </w:rPr>
        <w:t>.</w:t>
      </w:r>
    </w:p>
    <w:p w14:paraId="4E45A6E3" w14:textId="77777777" w:rsidR="002B3DE0" w:rsidRPr="0014645C" w:rsidRDefault="002B3DE0" w:rsidP="007F7349">
      <w:pPr>
        <w:spacing w:before="120" w:after="120" w:line="288" w:lineRule="auto"/>
        <w:jc w:val="both"/>
        <w:rPr>
          <w:rFonts w:ascii="Arial" w:hAnsi="Arial" w:cs="Arial"/>
          <w:b/>
          <w:sz w:val="19"/>
          <w:szCs w:val="19"/>
        </w:rPr>
      </w:pPr>
      <w:r w:rsidRPr="0014645C">
        <w:rPr>
          <w:rFonts w:ascii="Arial" w:hAnsi="Arial" w:cs="Arial"/>
          <w:b/>
          <w:sz w:val="19"/>
          <w:szCs w:val="19"/>
        </w:rPr>
        <w:t>Oprávnené výdavky</w:t>
      </w:r>
    </w:p>
    <w:p w14:paraId="61202050" w14:textId="77777777" w:rsidR="002B3DE0" w:rsidRPr="0014645C" w:rsidRDefault="002B3DE0"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Oprávnené výdavky predstavujú výdavky, ktoré boli skutočne vynaložené počas obdobia realizácie aktivít projektu vo forme nákladov alebo výdavkov prijímateľa </w:t>
      </w:r>
      <w:r w:rsidR="00261611" w:rsidRPr="0014645C">
        <w:rPr>
          <w:rFonts w:ascii="Arial" w:hAnsi="Arial" w:cs="Arial"/>
          <w:sz w:val="19"/>
          <w:szCs w:val="19"/>
        </w:rPr>
        <w:t xml:space="preserve">(v relevantných prípadoch partnera) </w:t>
      </w:r>
      <w:r w:rsidRPr="0014645C">
        <w:rPr>
          <w:rFonts w:ascii="Arial" w:hAnsi="Arial" w:cs="Arial"/>
          <w:sz w:val="19"/>
          <w:szCs w:val="19"/>
        </w:rPr>
        <w:t>za predpokladu, že sú potrebné na vykonávanie projektu a sú s ním priamo spojené a ktoré boli vynaložené na projekt vybraný na podporu v rámci OP EVS v súlade s kritériami výberu a</w:t>
      </w:r>
      <w:r w:rsidR="00001A81" w:rsidRPr="0014645C">
        <w:rPr>
          <w:rFonts w:ascii="Arial" w:hAnsi="Arial" w:cs="Arial"/>
          <w:sz w:val="19"/>
          <w:szCs w:val="19"/>
        </w:rPr>
        <w:t> </w:t>
      </w:r>
      <w:r w:rsidRPr="0014645C">
        <w:rPr>
          <w:rFonts w:ascii="Arial" w:hAnsi="Arial" w:cs="Arial"/>
          <w:sz w:val="19"/>
          <w:szCs w:val="19"/>
        </w:rPr>
        <w:t>legislatívou</w:t>
      </w:r>
      <w:r w:rsidR="00001A81" w:rsidRPr="0014645C">
        <w:rPr>
          <w:rFonts w:ascii="Arial" w:hAnsi="Arial" w:cs="Arial"/>
          <w:sz w:val="19"/>
          <w:szCs w:val="19"/>
        </w:rPr>
        <w:t xml:space="preserve"> SR</w:t>
      </w:r>
      <w:r w:rsidRPr="0014645C">
        <w:rPr>
          <w:rFonts w:ascii="Arial" w:hAnsi="Arial" w:cs="Arial"/>
          <w:sz w:val="19"/>
          <w:szCs w:val="19"/>
        </w:rPr>
        <w:t>.</w:t>
      </w:r>
    </w:p>
    <w:p w14:paraId="288492B4" w14:textId="77777777" w:rsidR="002B3DE0" w:rsidRPr="0014645C" w:rsidRDefault="002B3DE0" w:rsidP="007F7349">
      <w:pPr>
        <w:spacing w:before="120" w:after="120" w:line="288" w:lineRule="auto"/>
        <w:jc w:val="both"/>
        <w:rPr>
          <w:rFonts w:ascii="Arial" w:hAnsi="Arial" w:cs="Arial"/>
          <w:sz w:val="19"/>
          <w:szCs w:val="19"/>
        </w:rPr>
      </w:pPr>
      <w:r w:rsidRPr="0014645C">
        <w:rPr>
          <w:rFonts w:ascii="Arial" w:hAnsi="Arial" w:cs="Arial"/>
          <w:sz w:val="19"/>
          <w:szCs w:val="19"/>
        </w:rPr>
        <w:t>Výdavok je oprávnený, ak spĺňa všetky nasledujúce podmienky:</w:t>
      </w:r>
    </w:p>
    <w:p w14:paraId="00FCBD9D" w14:textId="77777777"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rPr>
      </w:pPr>
      <w:r w:rsidRPr="0014645C">
        <w:rPr>
          <w:sz w:val="19"/>
          <w:szCs w:val="19"/>
        </w:rPr>
        <w:t>je skutočne vynaložený medzi 1. januárom 2014 a dňom ukončenia realizácie projektu nie však neskôr ako 31. decembra 202</w:t>
      </w:r>
      <w:r w:rsidR="00D50C1B" w:rsidRPr="0014645C">
        <w:rPr>
          <w:sz w:val="19"/>
          <w:szCs w:val="19"/>
        </w:rPr>
        <w:t>3</w:t>
      </w:r>
      <w:r w:rsidRPr="0014645C">
        <w:rPr>
          <w:sz w:val="19"/>
          <w:szCs w:val="19"/>
        </w:rPr>
        <w:t xml:space="preserve">; Všeobecne platí, že výdavky musia vzniknúť v priebehu realizácie projektu a projekt nesmie byť ukončený pred 1. januárom 2014. </w:t>
      </w:r>
      <w:r w:rsidR="00261611" w:rsidRPr="0014645C">
        <w:rPr>
          <w:sz w:val="19"/>
          <w:szCs w:val="19"/>
        </w:rPr>
        <w:t xml:space="preserve">RO pre OP EVS môže určiť obvykle vo výzve/vyzvaní užšie kritériá pre počiatočný a konečný dátum časovej oprávnenosti (tzn. dátum začiatku a konca oprávnenosti výdavkov môže byť stanovený v rozmedzí vyššie uvedeného časového obdobia stanoveného platnou legislatívou EÚ). </w:t>
      </w:r>
      <w:r w:rsidRPr="0014645C">
        <w:rPr>
          <w:sz w:val="19"/>
          <w:szCs w:val="19"/>
        </w:rPr>
        <w:t xml:space="preserve">Nové výdavky pridané v čase revízie </w:t>
      </w:r>
      <w:r w:rsidR="003718E4" w:rsidRPr="0014645C">
        <w:rPr>
          <w:sz w:val="19"/>
          <w:szCs w:val="19"/>
        </w:rPr>
        <w:t>OP</w:t>
      </w:r>
      <w:r w:rsidRPr="0014645C">
        <w:rPr>
          <w:sz w:val="19"/>
          <w:szCs w:val="19"/>
        </w:rPr>
        <w:t xml:space="preserve"> sú oprávnené odo dňa predloženia žiadosti o revíziu operačného programu </w:t>
      </w:r>
      <w:r w:rsidR="003718E4" w:rsidRPr="0014645C">
        <w:rPr>
          <w:sz w:val="19"/>
          <w:szCs w:val="19"/>
        </w:rPr>
        <w:t>EK</w:t>
      </w:r>
      <w:r w:rsidRPr="0014645C">
        <w:rPr>
          <w:sz w:val="19"/>
          <w:szCs w:val="19"/>
        </w:rPr>
        <w:t>; moment skutočného vynaloženia výdavku je viazaný na dátum reálneho zníženia (úbytku – úhrady) finančných prostriedkov prijímateľa (zaplatenie možno doložiť napr. výpisom z bankového účtu prijímateľa, výdavkovými pokladničnými dokladmi) a to bez ohľadu na spôsob vedenia účtovníctva prijímateľa;</w:t>
      </w:r>
    </w:p>
    <w:p w14:paraId="7B02E8AD" w14:textId="77777777" w:rsidR="002B3DE0" w:rsidRPr="0014645C" w:rsidRDefault="000A3536" w:rsidP="00062A9E">
      <w:pPr>
        <w:pStyle w:val="Odsekzoznamu"/>
        <w:numPr>
          <w:ilvl w:val="0"/>
          <w:numId w:val="7"/>
        </w:numPr>
        <w:spacing w:before="120" w:after="120" w:line="288" w:lineRule="auto"/>
        <w:ind w:left="709" w:hanging="425"/>
        <w:contextualSpacing w:val="0"/>
        <w:jc w:val="both"/>
        <w:rPr>
          <w:sz w:val="19"/>
          <w:szCs w:val="19"/>
        </w:rPr>
      </w:pPr>
      <w:r w:rsidRPr="0014645C">
        <w:rPr>
          <w:sz w:val="19"/>
          <w:szCs w:val="19"/>
        </w:rPr>
        <w:t xml:space="preserve">je vynaložený na projekt (existencia priameho spojenia s projektom) schválený RO </w:t>
      </w:r>
      <w:r w:rsidR="00040FF6" w:rsidRPr="0014645C">
        <w:rPr>
          <w:sz w:val="19"/>
          <w:szCs w:val="19"/>
        </w:rPr>
        <w:t xml:space="preserve">pre OP EVS </w:t>
      </w:r>
      <w:r w:rsidRPr="0014645C">
        <w:rPr>
          <w:sz w:val="19"/>
          <w:szCs w:val="19"/>
        </w:rPr>
        <w:t xml:space="preserve">a realizovaný v zmysle podmienok výzvy/vyzvania, podmienok schémy pomoci de minimis, príp. schémy štátnej pomoci, ktoré tvoria neoddeliteľnú súčasť výzvy, podmienok zmluvy o NFP, resp. rozhodnutia o schválení ŽoNFP; </w:t>
      </w:r>
    </w:p>
    <w:p w14:paraId="39A54157" w14:textId="77777777"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rPr>
      </w:pPr>
      <w:r w:rsidRPr="0014645C">
        <w:rPr>
          <w:sz w:val="19"/>
          <w:szCs w:val="19"/>
        </w:rPr>
        <w:t>je realizovaný na oprávnenom území;</w:t>
      </w:r>
    </w:p>
    <w:p w14:paraId="13C87BCD" w14:textId="77777777" w:rsidR="00C85E20" w:rsidRPr="0014645C" w:rsidRDefault="009F563D" w:rsidP="00062A9E">
      <w:pPr>
        <w:pStyle w:val="Odsekzoznamu"/>
        <w:numPr>
          <w:ilvl w:val="0"/>
          <w:numId w:val="7"/>
        </w:numPr>
        <w:spacing w:before="120" w:after="120" w:line="288" w:lineRule="auto"/>
        <w:ind w:left="709" w:hanging="425"/>
        <w:contextualSpacing w:val="0"/>
        <w:jc w:val="both"/>
        <w:rPr>
          <w:sz w:val="19"/>
          <w:szCs w:val="19"/>
        </w:rPr>
      </w:pPr>
      <w:r w:rsidRPr="0014645C">
        <w:rPr>
          <w:sz w:val="19"/>
          <w:szCs w:val="19"/>
        </w:rPr>
        <w:t xml:space="preserve">je nevyhnutný pre realizáciu projektu a </w:t>
      </w:r>
      <w:r w:rsidR="00F8539A" w:rsidRPr="0014645C">
        <w:rPr>
          <w:sz w:val="19"/>
          <w:szCs w:val="19"/>
        </w:rPr>
        <w:t xml:space="preserve">je </w:t>
      </w:r>
      <w:r w:rsidR="00C85E20" w:rsidRPr="0014645C">
        <w:rPr>
          <w:sz w:val="19"/>
          <w:szCs w:val="19"/>
        </w:rPr>
        <w:t>vynaložen</w:t>
      </w:r>
      <w:r w:rsidR="00F8539A" w:rsidRPr="0014645C">
        <w:rPr>
          <w:sz w:val="19"/>
          <w:szCs w:val="19"/>
        </w:rPr>
        <w:t>ý</w:t>
      </w:r>
      <w:r w:rsidR="00C85E20" w:rsidRPr="0014645C">
        <w:rPr>
          <w:sz w:val="19"/>
          <w:szCs w:val="19"/>
        </w:rPr>
        <w:t xml:space="preserve"> v súlade s pravidlami OP na oprávnené aktivity, v súlade s obsahovou stránkou projektu, zodpoved</w:t>
      </w:r>
      <w:r w:rsidR="00B814B2" w:rsidRPr="0014645C">
        <w:rPr>
          <w:sz w:val="19"/>
          <w:szCs w:val="19"/>
        </w:rPr>
        <w:t>á</w:t>
      </w:r>
      <w:r w:rsidR="00C85E20" w:rsidRPr="0014645C">
        <w:rPr>
          <w:sz w:val="19"/>
          <w:szCs w:val="19"/>
        </w:rPr>
        <w:t xml:space="preserve"> časovej následnosti aktivít projektu, </w:t>
      </w:r>
      <w:r w:rsidR="00B814B2" w:rsidRPr="0014645C">
        <w:rPr>
          <w:sz w:val="19"/>
          <w:szCs w:val="19"/>
        </w:rPr>
        <w:t>je</w:t>
      </w:r>
      <w:r w:rsidR="00C85E20" w:rsidRPr="0014645C">
        <w:rPr>
          <w:sz w:val="19"/>
          <w:szCs w:val="19"/>
        </w:rPr>
        <w:t xml:space="preserve"> plne v súlade s cieľmi projektu a prispieva k dosiahnutiu plánovaných cieľov projektu;</w:t>
      </w:r>
    </w:p>
    <w:p w14:paraId="0D422F1C" w14:textId="77777777"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rPr>
      </w:pPr>
      <w:r w:rsidRPr="0014645C">
        <w:rPr>
          <w:sz w:val="19"/>
          <w:szCs w:val="19"/>
        </w:rPr>
        <w:t xml:space="preserve">je preukázaný </w:t>
      </w:r>
      <w:r w:rsidR="00F8539A" w:rsidRPr="0014645C">
        <w:rPr>
          <w:sz w:val="19"/>
          <w:szCs w:val="19"/>
        </w:rPr>
        <w:t xml:space="preserve">a doložený </w:t>
      </w:r>
      <w:r w:rsidRPr="0014645C">
        <w:rPr>
          <w:sz w:val="19"/>
          <w:szCs w:val="19"/>
        </w:rPr>
        <w:t>faktúrami alebo účtovnými dokladmi rovnocennej dôkaznej hodnoty, resp. ich kópiami, alebo za určitých podmienok sumarizačným hárkom</w:t>
      </w:r>
      <w:r w:rsidR="00F8539A" w:rsidRPr="0014645C">
        <w:rPr>
          <w:sz w:val="19"/>
          <w:szCs w:val="19"/>
        </w:rPr>
        <w:t>, ktoré sú riadne evidované u prijímateľa v súlade s platnou legislatívou</w:t>
      </w:r>
      <w:r w:rsidRPr="0014645C">
        <w:rPr>
          <w:sz w:val="19"/>
          <w:szCs w:val="19"/>
        </w:rPr>
        <w:t xml:space="preserve"> a súčasne výdavok je riadne evidovaný v účtovníctve prijímateľa v súlade s platnými všeobecne záväznými právnymi predpismi a podmienkami definovanými zmluvou o NFP. Preukázanie výdavkov faktúrami alebo účtovnými dokladmi rovnocennej dôkaznej hodnoty sa nevzťahuje na výdavky vykazované zjednodušeným spôsobom, pokiaľ tento spôsob umožnila výzva/vyzvanie</w:t>
      </w:r>
      <w:r w:rsidR="00D007CB" w:rsidRPr="0014645C">
        <w:rPr>
          <w:sz w:val="19"/>
          <w:szCs w:val="19"/>
        </w:rPr>
        <w:t>.</w:t>
      </w:r>
      <w:r w:rsidR="00F8539A" w:rsidRPr="0014645C">
        <w:rPr>
          <w:sz w:val="19"/>
          <w:szCs w:val="19"/>
        </w:rPr>
        <w:t xml:space="preserve"> Výdavky musia byť uhradené prijímateľom a ich uhradenie musí byť doložené najneskôr pred ich predložením na RO</w:t>
      </w:r>
      <w:r w:rsidR="00337A23" w:rsidRPr="0014645C">
        <w:rPr>
          <w:sz w:val="19"/>
          <w:szCs w:val="19"/>
        </w:rPr>
        <w:t xml:space="preserve"> pre OP EVS.</w:t>
      </w:r>
      <w:r w:rsidR="00F8539A" w:rsidRPr="0014645C">
        <w:rPr>
          <w:sz w:val="19"/>
          <w:szCs w:val="19"/>
          <w:vertAlign w:val="superscript"/>
        </w:rPr>
        <w:footnoteReference w:id="5"/>
      </w:r>
      <w:r w:rsidR="00F8539A" w:rsidRPr="0014645C">
        <w:rPr>
          <w:sz w:val="19"/>
          <w:szCs w:val="19"/>
          <w:vertAlign w:val="superscript"/>
        </w:rPr>
        <w:t xml:space="preserve"> </w:t>
      </w:r>
      <w:r w:rsidR="00F8539A" w:rsidRPr="0014645C">
        <w:rPr>
          <w:sz w:val="19"/>
          <w:szCs w:val="19"/>
        </w:rPr>
        <w:t>(s výnimkou odpisov a vecných príspevkov);</w:t>
      </w:r>
    </w:p>
    <w:p w14:paraId="3F15EB29" w14:textId="77777777"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rPr>
      </w:pPr>
      <w:r w:rsidRPr="0014645C">
        <w:rPr>
          <w:sz w:val="19"/>
          <w:szCs w:val="19"/>
        </w:rPr>
        <w:t>je vynaložený v súlade s platnými všeobecne záväznými právnymi predpismi</w:t>
      </w:r>
      <w:r w:rsidR="00F070B5" w:rsidRPr="0014645C">
        <w:rPr>
          <w:sz w:val="19"/>
          <w:szCs w:val="19"/>
        </w:rPr>
        <w:t xml:space="preserve">, </w:t>
      </w:r>
      <w:r w:rsidRPr="0014645C">
        <w:rPr>
          <w:sz w:val="19"/>
          <w:szCs w:val="19"/>
        </w:rPr>
        <w:t xml:space="preserve">napr. </w:t>
      </w:r>
      <w:r w:rsidR="000A3536" w:rsidRPr="0014645C">
        <w:rPr>
          <w:sz w:val="19"/>
          <w:szCs w:val="19"/>
        </w:rPr>
        <w:t>zákon</w:t>
      </w:r>
      <w:r w:rsidR="002C0C9F" w:rsidRPr="0014645C">
        <w:rPr>
          <w:sz w:val="19"/>
          <w:szCs w:val="19"/>
        </w:rPr>
        <w:t xml:space="preserve"> </w:t>
      </w:r>
      <w:r w:rsidR="000A3536" w:rsidRPr="0014645C">
        <w:rPr>
          <w:sz w:val="19"/>
          <w:szCs w:val="19"/>
        </w:rPr>
        <w:t xml:space="preserve">o rozpočtových pravidlách, </w:t>
      </w:r>
      <w:r w:rsidR="0005604C" w:rsidRPr="0014645C">
        <w:rPr>
          <w:sz w:val="19"/>
          <w:szCs w:val="19"/>
        </w:rPr>
        <w:t>zákon</w:t>
      </w:r>
      <w:r w:rsidR="001D5486" w:rsidRPr="0014645C">
        <w:rPr>
          <w:sz w:val="19"/>
          <w:szCs w:val="19"/>
        </w:rPr>
        <w:t xml:space="preserve"> o VO</w:t>
      </w:r>
      <w:r w:rsidR="000A3536" w:rsidRPr="0014645C">
        <w:rPr>
          <w:sz w:val="19"/>
          <w:szCs w:val="19"/>
        </w:rPr>
        <w:t>, zákon</w:t>
      </w:r>
      <w:r w:rsidR="0005604C" w:rsidRPr="0014645C">
        <w:rPr>
          <w:sz w:val="19"/>
          <w:szCs w:val="19"/>
        </w:rPr>
        <w:t xml:space="preserve"> č. 231/1999 Z.</w:t>
      </w:r>
      <w:r w:rsidR="00BD4660" w:rsidRPr="0014645C">
        <w:rPr>
          <w:sz w:val="19"/>
          <w:szCs w:val="19"/>
        </w:rPr>
        <w:t xml:space="preserve"> </w:t>
      </w:r>
      <w:r w:rsidR="0005604C" w:rsidRPr="0014645C">
        <w:rPr>
          <w:sz w:val="19"/>
          <w:szCs w:val="19"/>
        </w:rPr>
        <w:t>z.</w:t>
      </w:r>
      <w:r w:rsidR="000A3536" w:rsidRPr="0014645C">
        <w:rPr>
          <w:sz w:val="19"/>
          <w:szCs w:val="19"/>
        </w:rPr>
        <w:t xml:space="preserve"> o štátnej pomoci</w:t>
      </w:r>
      <w:r w:rsidR="00E607C0" w:rsidRPr="0014645C">
        <w:rPr>
          <w:sz w:val="19"/>
          <w:szCs w:val="19"/>
        </w:rPr>
        <w:t xml:space="preserve"> (ďalej len „zákon o štátnej pomoci“)</w:t>
      </w:r>
      <w:r w:rsidR="000A3536" w:rsidRPr="0014645C">
        <w:rPr>
          <w:sz w:val="19"/>
          <w:szCs w:val="19"/>
        </w:rPr>
        <w:t xml:space="preserve">, </w:t>
      </w:r>
      <w:r w:rsidRPr="0014645C">
        <w:rPr>
          <w:sz w:val="19"/>
          <w:szCs w:val="19"/>
        </w:rPr>
        <w:t>zákon č. 18/1996 Z. z. o cenách v znení neskorších predpisov</w:t>
      </w:r>
      <w:r w:rsidR="0005604C" w:rsidRPr="0014645C">
        <w:rPr>
          <w:sz w:val="19"/>
          <w:szCs w:val="19"/>
        </w:rPr>
        <w:t xml:space="preserve"> (ďalej len „zákon o cenách)</w:t>
      </w:r>
      <w:r w:rsidRPr="0014645C">
        <w:rPr>
          <w:sz w:val="19"/>
          <w:szCs w:val="19"/>
        </w:rPr>
        <w:t xml:space="preserve">, </w:t>
      </w:r>
      <w:r w:rsidR="0005604C" w:rsidRPr="0014645C">
        <w:rPr>
          <w:sz w:val="19"/>
          <w:szCs w:val="19"/>
        </w:rPr>
        <w:t>zákon č. 311/2001 Z.</w:t>
      </w:r>
      <w:r w:rsidR="00BD4660" w:rsidRPr="0014645C">
        <w:rPr>
          <w:sz w:val="19"/>
          <w:szCs w:val="19"/>
        </w:rPr>
        <w:t xml:space="preserve"> </w:t>
      </w:r>
      <w:r w:rsidR="0005604C" w:rsidRPr="0014645C">
        <w:rPr>
          <w:sz w:val="19"/>
          <w:szCs w:val="19"/>
        </w:rPr>
        <w:t xml:space="preserve">z. </w:t>
      </w:r>
      <w:r w:rsidRPr="0014645C">
        <w:rPr>
          <w:sz w:val="19"/>
          <w:szCs w:val="19"/>
        </w:rPr>
        <w:t>Zákonník práce</w:t>
      </w:r>
      <w:r w:rsidR="0005604C" w:rsidRPr="0014645C">
        <w:rPr>
          <w:sz w:val="19"/>
          <w:szCs w:val="19"/>
        </w:rPr>
        <w:t xml:space="preserve"> (ďalej len „Zákonník práce“)</w:t>
      </w:r>
      <w:r w:rsidRPr="0014645C">
        <w:rPr>
          <w:sz w:val="19"/>
          <w:szCs w:val="19"/>
        </w:rPr>
        <w:t xml:space="preserve">, </w:t>
      </w:r>
      <w:r w:rsidR="0005604C" w:rsidRPr="0014645C">
        <w:rPr>
          <w:sz w:val="19"/>
          <w:szCs w:val="19"/>
        </w:rPr>
        <w:t xml:space="preserve">zákon č. </w:t>
      </w:r>
      <w:r w:rsidR="00E72855" w:rsidRPr="0014645C">
        <w:rPr>
          <w:sz w:val="19"/>
          <w:szCs w:val="19"/>
        </w:rPr>
        <w:t>40</w:t>
      </w:r>
      <w:r w:rsidR="0005604C" w:rsidRPr="0014645C">
        <w:rPr>
          <w:sz w:val="19"/>
          <w:szCs w:val="19"/>
        </w:rPr>
        <w:t>/</w:t>
      </w:r>
      <w:r w:rsidR="00E72855" w:rsidRPr="0014645C">
        <w:rPr>
          <w:sz w:val="19"/>
          <w:szCs w:val="19"/>
        </w:rPr>
        <w:t xml:space="preserve">1964 </w:t>
      </w:r>
      <w:r w:rsidR="0005604C" w:rsidRPr="0014645C">
        <w:rPr>
          <w:sz w:val="19"/>
          <w:szCs w:val="19"/>
        </w:rPr>
        <w:t>Z.</w:t>
      </w:r>
      <w:r w:rsidR="00BD4660" w:rsidRPr="0014645C">
        <w:rPr>
          <w:sz w:val="19"/>
          <w:szCs w:val="19"/>
        </w:rPr>
        <w:t xml:space="preserve"> </w:t>
      </w:r>
      <w:r w:rsidR="0005604C" w:rsidRPr="0014645C">
        <w:rPr>
          <w:sz w:val="19"/>
          <w:szCs w:val="19"/>
        </w:rPr>
        <w:t xml:space="preserve">z. </w:t>
      </w:r>
      <w:r w:rsidRPr="0014645C">
        <w:rPr>
          <w:sz w:val="19"/>
          <w:szCs w:val="19"/>
        </w:rPr>
        <w:t>Občiansky zákonník</w:t>
      </w:r>
      <w:r w:rsidR="0005604C" w:rsidRPr="0014645C">
        <w:rPr>
          <w:sz w:val="19"/>
          <w:szCs w:val="19"/>
        </w:rPr>
        <w:t xml:space="preserve"> (ďalej len „Občiansky zákonník)</w:t>
      </w:r>
      <w:r w:rsidRPr="0014645C">
        <w:rPr>
          <w:sz w:val="19"/>
          <w:szCs w:val="19"/>
        </w:rPr>
        <w:t>);</w:t>
      </w:r>
    </w:p>
    <w:p w14:paraId="46EB6141" w14:textId="77777777"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rPr>
      </w:pPr>
      <w:r w:rsidRPr="0014645C">
        <w:rPr>
          <w:sz w:val="19"/>
          <w:szCs w:val="19"/>
        </w:rPr>
        <w:t xml:space="preserve">je primeraný, t. j. zodpovedá obvyklým cenám v danom mieste a čase a zodpovedá potrebám projektu. V prípade </w:t>
      </w:r>
      <w:r w:rsidR="003718E4" w:rsidRPr="0014645C">
        <w:rPr>
          <w:sz w:val="19"/>
          <w:szCs w:val="19"/>
        </w:rPr>
        <w:t>ŽoNFP</w:t>
      </w:r>
      <w:r w:rsidRPr="0014645C">
        <w:rPr>
          <w:sz w:val="19"/>
          <w:szCs w:val="19"/>
        </w:rPr>
        <w:t xml:space="preserve"> žiadateľ uvádza aktuálne ceny na trhu v čase jej vypracovania na základe vlastných výstupov z prieskumu trhu</w:t>
      </w:r>
      <w:r w:rsidR="000A3536" w:rsidRPr="0014645C">
        <w:rPr>
          <w:sz w:val="19"/>
          <w:szCs w:val="19"/>
        </w:rPr>
        <w:t>.</w:t>
      </w:r>
      <w:r w:rsidRPr="0014645C">
        <w:rPr>
          <w:sz w:val="19"/>
          <w:szCs w:val="19"/>
        </w:rPr>
        <w:t xml:space="preserve"> </w:t>
      </w:r>
      <w:r w:rsidR="0005604C" w:rsidRPr="0014645C">
        <w:rPr>
          <w:sz w:val="19"/>
          <w:szCs w:val="19"/>
        </w:rPr>
        <w:t xml:space="preserve">RO pre OP EVS </w:t>
      </w:r>
      <w:r w:rsidRPr="0014645C">
        <w:rPr>
          <w:sz w:val="19"/>
          <w:szCs w:val="19"/>
        </w:rPr>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r w:rsidR="00C2671B" w:rsidRPr="0014645C">
        <w:rPr>
          <w:sz w:val="19"/>
          <w:szCs w:val="19"/>
        </w:rPr>
        <w:t>;</w:t>
      </w:r>
    </w:p>
    <w:p w14:paraId="4EFEE0E4" w14:textId="77777777" w:rsidR="004733C4" w:rsidRPr="0014645C" w:rsidRDefault="004733C4" w:rsidP="00062A9E">
      <w:pPr>
        <w:pStyle w:val="Odsekzoznamu"/>
        <w:numPr>
          <w:ilvl w:val="0"/>
          <w:numId w:val="7"/>
        </w:numPr>
        <w:spacing w:before="120" w:after="120" w:line="288" w:lineRule="auto"/>
        <w:ind w:left="709" w:hanging="425"/>
        <w:contextualSpacing w:val="0"/>
        <w:jc w:val="both"/>
        <w:rPr>
          <w:sz w:val="19"/>
          <w:szCs w:val="19"/>
        </w:rPr>
      </w:pPr>
      <w:r w:rsidRPr="0014645C">
        <w:rPr>
          <w:sz w:val="19"/>
          <w:szCs w:val="19"/>
        </w:rPr>
        <w:t>spĺňa podmienky hospodárnosti (vynaloženie verejných financií na vykonanie činnosti alebo obstaranie tovarov, prác a služieb v správnom čase, vo vhodnom množstve a kvalite za najlepšiu cenu</w:t>
      </w:r>
      <w:r w:rsidR="00D1621A" w:rsidRPr="0014645C">
        <w:rPr>
          <w:sz w:val="19"/>
          <w:szCs w:val="19"/>
        </w:rPr>
        <w:t>;</w:t>
      </w:r>
      <w:r w:rsidRPr="0014645C">
        <w:rPr>
          <w:sz w:val="19"/>
          <w:szCs w:val="19"/>
        </w:rPr>
        <w:t xml:space="preserve"> </w:t>
      </w:r>
      <w:r w:rsidR="00D1621A" w:rsidRPr="0014645C">
        <w:rPr>
          <w:sz w:val="19"/>
          <w:szCs w:val="19"/>
        </w:rPr>
        <w:t>n</w:t>
      </w:r>
      <w:r w:rsidRPr="0014645C">
        <w:rPr>
          <w:sz w:val="19"/>
          <w:szCs w:val="19"/>
        </w:rPr>
        <w:t>a úrovni projektu sa hospodárnosťou rozumie minimalizácia výdavkov nevyhnutných na realizáciu projektu pri rešpektovaní cieľov projektu pri zachovaní vyššie uvedených podmienok), efektívnosti (najvýhodnejší vzájomný pomer medzi použitými verejnými financiami a dosiahnutými výsledkami</w:t>
      </w:r>
      <w:r w:rsidR="00D1621A" w:rsidRPr="0014645C">
        <w:rPr>
          <w:sz w:val="19"/>
          <w:szCs w:val="19"/>
        </w:rPr>
        <w:t>;</w:t>
      </w:r>
      <w:r w:rsidRPr="0014645C">
        <w:rPr>
          <w:sz w:val="19"/>
          <w:szCs w:val="19"/>
        </w:rPr>
        <w:t xml:space="preserve"> </w:t>
      </w:r>
      <w:r w:rsidR="00D1621A" w:rsidRPr="0014645C">
        <w:rPr>
          <w:sz w:val="19"/>
          <w:szCs w:val="19"/>
        </w:rPr>
        <w:t>n</w:t>
      </w:r>
      <w:r w:rsidRPr="0014645C">
        <w:rPr>
          <w:sz w:val="19"/>
          <w:szCs w:val="19"/>
        </w:rPr>
        <w:t>a úrovni projektu sa efektívnosťou rozumie maximálne dosahovanie cieľov vo vzťahu k poskytnutým finančným prostriedkom), účelnosti (vzťah medzi určeným účelom použitia verejných financií a skutočným účelom ich použitia</w:t>
      </w:r>
      <w:r w:rsidR="00D1621A" w:rsidRPr="0014645C">
        <w:rPr>
          <w:sz w:val="19"/>
          <w:szCs w:val="19"/>
        </w:rPr>
        <w:t>;</w:t>
      </w:r>
      <w:r w:rsidRPr="0014645C">
        <w:rPr>
          <w:sz w:val="19"/>
          <w:szCs w:val="19"/>
        </w:rPr>
        <w:t xml:space="preserve"> </w:t>
      </w:r>
      <w:r w:rsidR="00D1621A" w:rsidRPr="0014645C">
        <w:rPr>
          <w:sz w:val="19"/>
          <w:szCs w:val="19"/>
        </w:rPr>
        <w:t>n</w:t>
      </w:r>
      <w:r w:rsidRPr="0014645C">
        <w:rPr>
          <w:sz w:val="19"/>
          <w:szCs w:val="19"/>
        </w:rPr>
        <w:t xml:space="preserve">a úrovni projektu sa účelnosťou rozumie nevyhnutnosť </w:t>
      </w:r>
      <w:r w:rsidR="0026141E" w:rsidRPr="0014645C">
        <w:rPr>
          <w:sz w:val="19"/>
          <w:szCs w:val="19"/>
        </w:rPr>
        <w:t>pre realizáciu projektu a priam</w:t>
      </w:r>
      <w:r w:rsidR="00411E6C" w:rsidRPr="0014645C">
        <w:rPr>
          <w:sz w:val="19"/>
          <w:szCs w:val="19"/>
        </w:rPr>
        <w:t>a</w:t>
      </w:r>
      <w:r w:rsidRPr="0014645C">
        <w:rPr>
          <w:sz w:val="19"/>
          <w:szCs w:val="19"/>
        </w:rPr>
        <w:t xml:space="preserve"> väzba na projekt) a účinnosti (plnenie určených cieľov a dosahovanie plánovaných výsledkov vzhľadom na použité verejné financie</w:t>
      </w:r>
      <w:r w:rsidR="00D1621A" w:rsidRPr="0014645C">
        <w:rPr>
          <w:sz w:val="19"/>
          <w:szCs w:val="19"/>
        </w:rPr>
        <w:t>;</w:t>
      </w:r>
      <w:r w:rsidRPr="0014645C">
        <w:rPr>
          <w:sz w:val="19"/>
          <w:szCs w:val="19"/>
        </w:rPr>
        <w:t xml:space="preserve"> </w:t>
      </w:r>
      <w:r w:rsidR="00D1621A" w:rsidRPr="0014645C">
        <w:rPr>
          <w:sz w:val="19"/>
          <w:szCs w:val="19"/>
        </w:rPr>
        <w:t>n</w:t>
      </w:r>
      <w:r w:rsidRPr="0014645C">
        <w:rPr>
          <w:sz w:val="19"/>
          <w:szCs w:val="19"/>
        </w:rPr>
        <w:t xml:space="preserve">a úrovni projektu sa </w:t>
      </w:r>
      <w:r w:rsidR="000454D8" w:rsidRPr="0014645C">
        <w:rPr>
          <w:sz w:val="19"/>
          <w:szCs w:val="19"/>
        </w:rPr>
        <w:t>účinnosťou</w:t>
      </w:r>
      <w:r w:rsidRPr="0014645C">
        <w:rPr>
          <w:sz w:val="19"/>
          <w:szCs w:val="19"/>
        </w:rPr>
        <w:t xml:space="preserve"> rozumie vzťah medzi plánovanými výstupmi projektu a skutočnými výstupmi projektu). Overovanie hospodárnosti, efektívnosti a účelnosti sa vykonáva aj na základe poskytnutých informácií od žiadateľa a aj na základe jednotlivých kritérií v hodnotiacich hárkoch v procese odborného hodnotenia;</w:t>
      </w:r>
    </w:p>
    <w:p w14:paraId="23066259" w14:textId="77777777" w:rsidR="002B3DE0" w:rsidRPr="0014645C" w:rsidRDefault="002B3DE0" w:rsidP="00062A9E">
      <w:pPr>
        <w:pStyle w:val="Odsekzoznamu"/>
        <w:numPr>
          <w:ilvl w:val="0"/>
          <w:numId w:val="7"/>
        </w:numPr>
        <w:spacing w:before="120" w:after="120" w:line="288" w:lineRule="auto"/>
        <w:contextualSpacing w:val="0"/>
        <w:jc w:val="both"/>
        <w:rPr>
          <w:sz w:val="19"/>
          <w:szCs w:val="19"/>
        </w:rPr>
      </w:pPr>
      <w:r w:rsidRPr="0014645C">
        <w:rPr>
          <w:sz w:val="19"/>
          <w:szCs w:val="19"/>
        </w:rPr>
        <w:t>výdavok, ktorý je riadne odôvodnený, dostatočne preukázaný a výlučne súvisí s realizáciou aktivít projektu;</w:t>
      </w:r>
    </w:p>
    <w:p w14:paraId="46F7A9CD" w14:textId="77777777" w:rsidR="002B3DE0" w:rsidRPr="0014645C" w:rsidRDefault="002B3DE0" w:rsidP="00062A9E">
      <w:pPr>
        <w:pStyle w:val="Odsekzoznamu"/>
        <w:numPr>
          <w:ilvl w:val="0"/>
          <w:numId w:val="7"/>
        </w:numPr>
        <w:spacing w:before="120" w:after="120" w:line="288" w:lineRule="auto"/>
        <w:contextualSpacing w:val="0"/>
        <w:jc w:val="both"/>
        <w:rPr>
          <w:sz w:val="19"/>
          <w:szCs w:val="19"/>
        </w:rPr>
      </w:pPr>
      <w:r w:rsidRPr="0014645C">
        <w:rPr>
          <w:sz w:val="19"/>
          <w:szCs w:val="19"/>
        </w:rPr>
        <w:t>patrí do skupiny výdavkov schváleného rozpočtu projektu;</w:t>
      </w:r>
    </w:p>
    <w:p w14:paraId="263A0387" w14:textId="77777777" w:rsidR="002B3DE0" w:rsidRPr="0014645C" w:rsidRDefault="002B3DE0" w:rsidP="00062A9E">
      <w:pPr>
        <w:pStyle w:val="Odsekzoznamu"/>
        <w:numPr>
          <w:ilvl w:val="0"/>
          <w:numId w:val="7"/>
        </w:numPr>
        <w:spacing w:before="120" w:after="120" w:line="288" w:lineRule="auto"/>
        <w:contextualSpacing w:val="0"/>
        <w:jc w:val="both"/>
        <w:rPr>
          <w:sz w:val="19"/>
          <w:szCs w:val="19"/>
        </w:rPr>
      </w:pPr>
      <w:r w:rsidRPr="0014645C">
        <w:rPr>
          <w:sz w:val="19"/>
          <w:szCs w:val="19"/>
        </w:rPr>
        <w:t>je v súlade s pravidlami oprávnenosti výdavkov uvedenými v príslušnej výzve/vyzvaní;</w:t>
      </w:r>
    </w:p>
    <w:p w14:paraId="1AA614A8" w14:textId="77777777" w:rsidR="002B3DE0" w:rsidRPr="0014645C" w:rsidRDefault="002B3DE0" w:rsidP="00062A9E">
      <w:pPr>
        <w:pStyle w:val="Odsekzoznamu"/>
        <w:numPr>
          <w:ilvl w:val="0"/>
          <w:numId w:val="7"/>
        </w:numPr>
        <w:spacing w:before="120" w:after="120" w:line="288" w:lineRule="auto"/>
        <w:contextualSpacing w:val="0"/>
        <w:jc w:val="both"/>
        <w:rPr>
          <w:sz w:val="19"/>
          <w:szCs w:val="19"/>
        </w:rPr>
      </w:pPr>
      <w:r w:rsidRPr="0014645C">
        <w:rPr>
          <w:sz w:val="19"/>
          <w:szCs w:val="19"/>
        </w:rPr>
        <w:t>časovo a vecne sa neprekrýva a neprekrýva sa ani s inými prostriedkami z verejných zdrojov, tzn. že nie je uplatnený duplicitne;</w:t>
      </w:r>
    </w:p>
    <w:p w14:paraId="707336DD" w14:textId="77777777" w:rsidR="002B3DE0" w:rsidRPr="0014645C" w:rsidRDefault="002B3DE0" w:rsidP="00062A9E">
      <w:pPr>
        <w:pStyle w:val="Odsekzoznamu"/>
        <w:numPr>
          <w:ilvl w:val="0"/>
          <w:numId w:val="7"/>
        </w:numPr>
        <w:spacing w:before="120" w:after="120" w:line="288" w:lineRule="auto"/>
        <w:contextualSpacing w:val="0"/>
        <w:jc w:val="both"/>
        <w:rPr>
          <w:sz w:val="19"/>
          <w:szCs w:val="19"/>
        </w:rPr>
      </w:pPr>
      <w:r w:rsidRPr="0014645C">
        <w:rPr>
          <w:sz w:val="19"/>
          <w:szCs w:val="19"/>
        </w:rPr>
        <w:t xml:space="preserve">v prípade dodávky stavebných prác, tovarov a služieb od tretích subjektov bol obstaraný v súlade so zákonom o </w:t>
      </w:r>
      <w:r w:rsidR="003718E4" w:rsidRPr="0014645C">
        <w:rPr>
          <w:sz w:val="19"/>
          <w:szCs w:val="19"/>
        </w:rPr>
        <w:t>VO</w:t>
      </w:r>
      <w:r w:rsidR="004E74EE" w:rsidRPr="0014645C">
        <w:rPr>
          <w:sz w:val="19"/>
          <w:szCs w:val="19"/>
        </w:rPr>
        <w:t>, s ustanoveniami z</w:t>
      </w:r>
      <w:r w:rsidRPr="0014645C">
        <w:rPr>
          <w:sz w:val="19"/>
          <w:szCs w:val="19"/>
        </w:rPr>
        <w:t>mluvy o NFP;</w:t>
      </w:r>
    </w:p>
    <w:p w14:paraId="0F0CA138" w14:textId="77777777" w:rsidR="002B3DE0" w:rsidRPr="0014645C" w:rsidRDefault="002B3DE0" w:rsidP="00062A9E">
      <w:pPr>
        <w:pStyle w:val="Odsekzoznamu"/>
        <w:numPr>
          <w:ilvl w:val="0"/>
          <w:numId w:val="7"/>
        </w:numPr>
        <w:spacing w:before="120" w:after="120" w:line="288" w:lineRule="auto"/>
        <w:contextualSpacing w:val="0"/>
        <w:jc w:val="both"/>
        <w:rPr>
          <w:sz w:val="19"/>
          <w:szCs w:val="19"/>
        </w:rPr>
      </w:pPr>
      <w:r w:rsidRPr="0014645C">
        <w:rPr>
          <w:sz w:val="19"/>
          <w:szCs w:val="19"/>
        </w:rPr>
        <w:t>výdavok, ktorý je vynakladaný na účely projektu len čiastočne, je oprávnený len v jeho alikvotnej (pomernej) časti prislúchajúcej k danému projektu.</w:t>
      </w:r>
    </w:p>
    <w:p w14:paraId="7291883B" w14:textId="77777777" w:rsidR="002B3DE0" w:rsidRPr="0014645C" w:rsidRDefault="002B3DE0" w:rsidP="007F7349">
      <w:pPr>
        <w:spacing w:before="120" w:after="120" w:line="288" w:lineRule="auto"/>
        <w:jc w:val="both"/>
        <w:rPr>
          <w:rFonts w:cs="Arial"/>
          <w:b/>
          <w:szCs w:val="19"/>
        </w:rPr>
      </w:pPr>
      <w:r w:rsidRPr="0014645C">
        <w:rPr>
          <w:rFonts w:cs="Arial"/>
          <w:b/>
          <w:szCs w:val="19"/>
        </w:rPr>
        <w:t>Neoprávnené výdavky</w:t>
      </w:r>
    </w:p>
    <w:p w14:paraId="542423B0" w14:textId="77777777" w:rsidR="002B3DE0" w:rsidRPr="0014645C" w:rsidRDefault="002B3DE0"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Neoprávnenými výdavkami v rámci </w:t>
      </w:r>
      <w:r w:rsidR="00255EFD" w:rsidRPr="0014645C">
        <w:rPr>
          <w:rFonts w:ascii="Arial" w:hAnsi="Arial" w:cs="Arial"/>
          <w:sz w:val="19"/>
          <w:szCs w:val="19"/>
        </w:rPr>
        <w:t>ESF</w:t>
      </w:r>
      <w:r w:rsidRPr="0014645C">
        <w:rPr>
          <w:rFonts w:ascii="Arial" w:hAnsi="Arial" w:cs="Arial"/>
          <w:sz w:val="19"/>
          <w:szCs w:val="19"/>
        </w:rPr>
        <w:t xml:space="preserve"> sú:</w:t>
      </w:r>
    </w:p>
    <w:p w14:paraId="0979F247" w14:textId="77777777" w:rsidR="002B3DE0" w:rsidRPr="0014645C" w:rsidRDefault="002B3DE0" w:rsidP="00062A9E">
      <w:pPr>
        <w:pStyle w:val="Odsekzoznamu"/>
        <w:numPr>
          <w:ilvl w:val="0"/>
          <w:numId w:val="8"/>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úroky z</w:t>
      </w:r>
      <w:r w:rsidR="00C472C1" w:rsidRPr="0014645C">
        <w:rPr>
          <w:rFonts w:ascii="Arial" w:hAnsi="Arial" w:cs="Arial"/>
          <w:sz w:val="19"/>
          <w:szCs w:val="19"/>
        </w:rPr>
        <w:t> dlžných súm</w:t>
      </w:r>
      <w:r w:rsidRPr="0014645C">
        <w:rPr>
          <w:rFonts w:ascii="Arial" w:hAnsi="Arial" w:cs="Arial"/>
          <w:sz w:val="19"/>
          <w:szCs w:val="19"/>
        </w:rPr>
        <w:t>;</w:t>
      </w:r>
    </w:p>
    <w:p w14:paraId="26505161" w14:textId="77777777" w:rsidR="002B3DE0" w:rsidRPr="0014645C" w:rsidRDefault="002B3DE0" w:rsidP="00062A9E">
      <w:pPr>
        <w:pStyle w:val="Odsekzoznamu"/>
        <w:numPr>
          <w:ilvl w:val="0"/>
          <w:numId w:val="8"/>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nákup infraštruktúry</w:t>
      </w:r>
      <w:r w:rsidR="00A37BAC" w:rsidRPr="0014645C">
        <w:rPr>
          <w:rStyle w:val="Odkaznapoznmkupodiarou"/>
          <w:rFonts w:cs="Arial"/>
          <w:sz w:val="19"/>
          <w:szCs w:val="19"/>
        </w:rPr>
        <w:footnoteReference w:id="6"/>
      </w:r>
      <w:r w:rsidRPr="0014645C">
        <w:rPr>
          <w:rFonts w:ascii="Arial" w:hAnsi="Arial" w:cs="Arial"/>
          <w:sz w:val="19"/>
          <w:szCs w:val="19"/>
        </w:rPr>
        <w:t>, nehnuteľností a pozemkov.</w:t>
      </w:r>
    </w:p>
    <w:p w14:paraId="724EC9EE" w14:textId="77777777" w:rsidR="00FB0FD0" w:rsidRPr="0014645C" w:rsidRDefault="002B3DE0" w:rsidP="00062A9E">
      <w:pPr>
        <w:pStyle w:val="Zkladntext"/>
        <w:numPr>
          <w:ilvl w:val="0"/>
          <w:numId w:val="8"/>
        </w:numPr>
        <w:spacing w:before="120" w:line="288" w:lineRule="auto"/>
        <w:ind w:left="709" w:hanging="425"/>
        <w:jc w:val="both"/>
        <w:rPr>
          <w:rFonts w:ascii="Arial" w:hAnsi="Arial" w:cs="Arial"/>
          <w:sz w:val="19"/>
          <w:szCs w:val="19"/>
        </w:rPr>
      </w:pPr>
      <w:r w:rsidRPr="0014645C">
        <w:rPr>
          <w:rFonts w:ascii="Arial" w:hAnsi="Arial" w:cs="Arial"/>
          <w:sz w:val="19"/>
          <w:szCs w:val="19"/>
        </w:rPr>
        <w:t>daň z pridanej hodnoty (DPH)</w:t>
      </w:r>
      <w:r w:rsidR="00FB0FD0" w:rsidRPr="0014645C">
        <w:rPr>
          <w:rFonts w:ascii="Arial" w:hAnsi="Arial" w:cs="Arial"/>
          <w:sz w:val="19"/>
          <w:szCs w:val="19"/>
        </w:rPr>
        <w:t xml:space="preserve"> v prípade, že prijímateľ má nárok na jej odpočet na vstupe. Nárok na odpočet je vymedzený zákonom </w:t>
      </w:r>
      <w:r w:rsidR="0005604C" w:rsidRPr="0014645C">
        <w:rPr>
          <w:rFonts w:ascii="Arial" w:hAnsi="Arial" w:cs="Arial"/>
          <w:sz w:val="19"/>
          <w:szCs w:val="19"/>
        </w:rPr>
        <w:t xml:space="preserve">č. 222/2004 Z. z. </w:t>
      </w:r>
      <w:r w:rsidR="00FB0FD0" w:rsidRPr="0014645C">
        <w:rPr>
          <w:rFonts w:ascii="Arial" w:hAnsi="Arial" w:cs="Arial"/>
          <w:sz w:val="19"/>
          <w:szCs w:val="19"/>
        </w:rPr>
        <w:t>o</w:t>
      </w:r>
      <w:r w:rsidR="0005604C" w:rsidRPr="0014645C">
        <w:rPr>
          <w:rFonts w:ascii="Arial" w:hAnsi="Arial" w:cs="Arial"/>
          <w:sz w:val="19"/>
          <w:szCs w:val="19"/>
        </w:rPr>
        <w:t> dani z pridanej hodnoty (ďalej len „zákon o DPH“)</w:t>
      </w:r>
      <w:r w:rsidR="00FB0FD0" w:rsidRPr="0014645C">
        <w:rPr>
          <w:rFonts w:ascii="Arial" w:hAnsi="Arial" w:cs="Arial"/>
          <w:sz w:val="19"/>
          <w:szCs w:val="19"/>
        </w:rPr>
        <w:t>.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A7728D" w:rsidRPr="0014645C">
        <w:rPr>
          <w:rFonts w:ascii="Arial" w:hAnsi="Arial" w:cs="Arial"/>
          <w:sz w:val="19"/>
          <w:szCs w:val="19"/>
        </w:rPr>
        <w:t xml:space="preserve"> </w:t>
      </w:r>
      <w:r w:rsidR="00FB0FD0" w:rsidRPr="0014645C">
        <w:rPr>
          <w:rFonts w:ascii="Arial" w:hAnsi="Arial" w:cs="Arial"/>
          <w:sz w:val="19"/>
          <w:szCs w:val="19"/>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00FB0FD0" w:rsidRPr="0014645C">
        <w:rPr>
          <w:rStyle w:val="Odkaznapoznmkupodiarou"/>
          <w:rFonts w:cs="Arial"/>
          <w:sz w:val="19"/>
          <w:szCs w:val="19"/>
        </w:rPr>
        <w:footnoteReference w:id="7"/>
      </w:r>
      <w:r w:rsidR="00FB0FD0" w:rsidRPr="0014645C">
        <w:rPr>
          <w:rFonts w:ascii="Arial" w:hAnsi="Arial" w:cs="Arial"/>
          <w:sz w:val="19"/>
          <w:szCs w:val="19"/>
        </w:rPr>
        <w:t xml:space="preserve">. </w:t>
      </w:r>
    </w:p>
    <w:p w14:paraId="53A5AB8B" w14:textId="77777777" w:rsidR="002B3DE0" w:rsidRPr="0014645C" w:rsidRDefault="002B3DE0" w:rsidP="00717E4A">
      <w:pPr>
        <w:spacing w:before="120" w:after="120" w:line="288" w:lineRule="auto"/>
        <w:jc w:val="both"/>
        <w:rPr>
          <w:rFonts w:ascii="Arial" w:hAnsi="Arial" w:cs="Arial"/>
          <w:sz w:val="19"/>
          <w:szCs w:val="19"/>
        </w:rPr>
      </w:pPr>
      <w:r w:rsidRPr="0014645C">
        <w:rPr>
          <w:rFonts w:ascii="Arial" w:hAnsi="Arial" w:cs="Arial"/>
          <w:sz w:val="19"/>
          <w:szCs w:val="19"/>
        </w:rPr>
        <w:t>Okrem toho neoprávneným</w:t>
      </w:r>
      <w:r w:rsidR="009D2BE7" w:rsidRPr="0014645C">
        <w:rPr>
          <w:rFonts w:ascii="Arial" w:hAnsi="Arial" w:cs="Arial"/>
          <w:sz w:val="19"/>
          <w:szCs w:val="19"/>
        </w:rPr>
        <w:t>i</w:t>
      </w:r>
      <w:r w:rsidRPr="0014645C">
        <w:rPr>
          <w:rFonts w:ascii="Arial" w:hAnsi="Arial" w:cs="Arial"/>
          <w:sz w:val="19"/>
          <w:szCs w:val="19"/>
        </w:rPr>
        <w:t xml:space="preserve"> výdavk</w:t>
      </w:r>
      <w:r w:rsidR="001B18AD" w:rsidRPr="0014645C">
        <w:rPr>
          <w:rFonts w:ascii="Arial" w:hAnsi="Arial" w:cs="Arial"/>
          <w:sz w:val="19"/>
          <w:szCs w:val="19"/>
        </w:rPr>
        <w:t>a</w:t>
      </w:r>
      <w:r w:rsidRPr="0014645C">
        <w:rPr>
          <w:rFonts w:ascii="Arial" w:hAnsi="Arial" w:cs="Arial"/>
          <w:sz w:val="19"/>
          <w:szCs w:val="19"/>
        </w:rPr>
        <w:t>m</w:t>
      </w:r>
      <w:r w:rsidR="009D2BE7" w:rsidRPr="0014645C">
        <w:rPr>
          <w:rFonts w:ascii="Arial" w:hAnsi="Arial" w:cs="Arial"/>
          <w:sz w:val="19"/>
          <w:szCs w:val="19"/>
        </w:rPr>
        <w:t>i</w:t>
      </w:r>
      <w:r w:rsidR="00255EFD" w:rsidRPr="0014645C">
        <w:rPr>
          <w:rFonts w:ascii="Arial" w:hAnsi="Arial" w:cs="Arial"/>
          <w:sz w:val="19"/>
          <w:szCs w:val="19"/>
        </w:rPr>
        <w:t xml:space="preserve"> v rámci OP EVS</w:t>
      </w:r>
      <w:r w:rsidRPr="0014645C">
        <w:rPr>
          <w:rFonts w:ascii="Arial" w:hAnsi="Arial" w:cs="Arial"/>
          <w:sz w:val="19"/>
          <w:szCs w:val="19"/>
        </w:rPr>
        <w:t xml:space="preserve"> sú najmä:</w:t>
      </w:r>
    </w:p>
    <w:p w14:paraId="15B2C58C"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výdavok bez priameho vzťahu k projektu;</w:t>
      </w:r>
    </w:p>
    <w:p w14:paraId="06513B5E"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výdavok v rozpore so zmluvou o NFP;</w:t>
      </w:r>
    </w:p>
    <w:p w14:paraId="755F3EC4"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 xml:space="preserve">výdavok v rozpore so záväznými právnymi predpismi </w:t>
      </w:r>
      <w:r w:rsidR="004E74EE" w:rsidRPr="0014645C">
        <w:rPr>
          <w:rFonts w:ascii="Arial" w:hAnsi="Arial" w:cs="Arial"/>
          <w:sz w:val="19"/>
          <w:szCs w:val="19"/>
        </w:rPr>
        <w:t>EÚ</w:t>
      </w:r>
      <w:r w:rsidR="00A37BAC" w:rsidRPr="0014645C">
        <w:rPr>
          <w:rFonts w:ascii="Arial" w:hAnsi="Arial" w:cs="Arial"/>
          <w:sz w:val="19"/>
          <w:szCs w:val="19"/>
        </w:rPr>
        <w:t xml:space="preserve"> a </w:t>
      </w:r>
      <w:r w:rsidRPr="0014645C">
        <w:rPr>
          <w:rFonts w:ascii="Arial" w:hAnsi="Arial" w:cs="Arial"/>
          <w:sz w:val="19"/>
          <w:szCs w:val="19"/>
        </w:rPr>
        <w:t>SR;</w:t>
      </w:r>
    </w:p>
    <w:p w14:paraId="61F7D931"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výdavok, ktorý nie je nevyhnutný k dosiahnutiu cieľov projektu;</w:t>
      </w:r>
    </w:p>
    <w:p w14:paraId="7C540D88"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ktorý je zo strany prijímateľa nedostatočne odôvodnený, alebo preukázaný;</w:t>
      </w:r>
    </w:p>
    <w:p w14:paraId="3F98075A"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ktorý prijímateľ dobrovoľne vynakladá na účely projektu</w:t>
      </w:r>
      <w:r w:rsidR="0080638B" w:rsidRPr="0014645C">
        <w:rPr>
          <w:sz w:val="19"/>
          <w:szCs w:val="19"/>
        </w:rPr>
        <w:t>,</w:t>
      </w:r>
      <w:r w:rsidRPr="0014645C">
        <w:rPr>
          <w:sz w:val="19"/>
          <w:szCs w:val="19"/>
        </w:rPr>
        <w:t xml:space="preserve"> t.</w:t>
      </w:r>
      <w:r w:rsidR="00172B65" w:rsidRPr="0014645C">
        <w:rPr>
          <w:sz w:val="19"/>
          <w:szCs w:val="19"/>
        </w:rPr>
        <w:t xml:space="preserve"> </w:t>
      </w:r>
      <w:r w:rsidRPr="0014645C">
        <w:rPr>
          <w:sz w:val="19"/>
          <w:szCs w:val="19"/>
        </w:rPr>
        <w:t>j. nad rozsah povinného spolufinancovania, resp. uzatvorenej zmluvy o NFP;</w:t>
      </w:r>
    </w:p>
    <w:p w14:paraId="465EE5BB"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ktorý nie je v súlade so schváleným rozpočtom projektu</w:t>
      </w:r>
      <w:r w:rsidR="00A37BAC" w:rsidRPr="0014645C">
        <w:rPr>
          <w:sz w:val="19"/>
          <w:szCs w:val="19"/>
        </w:rPr>
        <w:t xml:space="preserve"> a komentárom k rozpočtu</w:t>
      </w:r>
      <w:r w:rsidRPr="0014645C">
        <w:rPr>
          <w:sz w:val="19"/>
          <w:szCs w:val="19"/>
        </w:rPr>
        <w:t>;</w:t>
      </w:r>
    </w:p>
    <w:p w14:paraId="41A00F33"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ktorý vznikol pred počiatočným dátumom oprávnenosti výdavkov;</w:t>
      </w:r>
    </w:p>
    <w:p w14:paraId="3473F052"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ktorý vznikol po 31.12.202</w:t>
      </w:r>
      <w:r w:rsidR="0081671A" w:rsidRPr="0014645C">
        <w:rPr>
          <w:sz w:val="19"/>
          <w:szCs w:val="19"/>
        </w:rPr>
        <w:t>3</w:t>
      </w:r>
      <w:r w:rsidRPr="0014645C">
        <w:rPr>
          <w:sz w:val="19"/>
          <w:szCs w:val="19"/>
        </w:rPr>
        <w:t>;</w:t>
      </w:r>
    </w:p>
    <w:p w14:paraId="5ED736A1"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na projekt s celkovým či prevažujúcim dopadom mimo cieľový región;</w:t>
      </w:r>
    </w:p>
    <w:p w14:paraId="0157AB37"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sankčného charakteru vrátane súvisiacich výdavkov (pokuty, penále, vrátane zmluvných, výdavky na trovy konania a pod.);</w:t>
      </w:r>
    </w:p>
    <w:p w14:paraId="1B4FFF9A"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mimoriadny náklad (napr. manká a škody);</w:t>
      </w:r>
    </w:p>
    <w:p w14:paraId="670D6746"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ktorý je</w:t>
      </w:r>
      <w:r w:rsidR="00F55A4B" w:rsidRPr="0014645C">
        <w:rPr>
          <w:sz w:val="19"/>
          <w:szCs w:val="19"/>
        </w:rPr>
        <w:t xml:space="preserve"> alebo bol vo vyhlásenej výzve/</w:t>
      </w:r>
      <w:r w:rsidRPr="0014645C">
        <w:rPr>
          <w:sz w:val="19"/>
          <w:szCs w:val="19"/>
        </w:rPr>
        <w:t>vyzvaní definovaný ako neoprávnený;</w:t>
      </w:r>
    </w:p>
    <w:p w14:paraId="083FD3D8"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05604C" w:rsidRPr="0014645C">
        <w:rPr>
          <w:sz w:val="19"/>
          <w:szCs w:val="19"/>
        </w:rPr>
        <w:t>o príspevku z EŠIF</w:t>
      </w:r>
      <w:r w:rsidRPr="0014645C">
        <w:rPr>
          <w:sz w:val="19"/>
          <w:szCs w:val="19"/>
        </w:rPr>
        <w:t>;</w:t>
      </w:r>
    </w:p>
    <w:p w14:paraId="13AEB460"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na nevyúčtované zálohové platby a poskytnuté preddavky a výdavky, pri ktorých vzniká náklad budúceho obdobia (tieto sú oprávnené až v momente vzniku nákladu bežného obdobia);</w:t>
      </w:r>
    </w:p>
    <w:p w14:paraId="304A957A"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nepriame výdavky, ktoré prekročia výzvou</w:t>
      </w:r>
      <w:r w:rsidR="00A37BAC" w:rsidRPr="0014645C">
        <w:rPr>
          <w:sz w:val="19"/>
          <w:szCs w:val="19"/>
        </w:rPr>
        <w:t>/vyzvaním</w:t>
      </w:r>
      <w:r w:rsidRPr="0014645C">
        <w:rPr>
          <w:sz w:val="19"/>
          <w:szCs w:val="19"/>
        </w:rPr>
        <w:t xml:space="preserve"> stanovený percentuálny pomer z celkových oprávnených priamych výdavkov na projekt;</w:t>
      </w:r>
    </w:p>
    <w:p w14:paraId="3855318D"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ktorý bol uplatnený na základe zmenených prvotných dokumentov (napr. prezenčná listina, pracovné výkazy a pod.);</w:t>
      </w:r>
    </w:p>
    <w:p w14:paraId="375ACBF5"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ktorý je vynaložený bez vzájomného súladu a potrebnej nadväznosti na ostatné výdavky projektu súvisiace s aktivitami projektu, t.</w:t>
      </w:r>
      <w:r w:rsidR="00172B65" w:rsidRPr="0014645C">
        <w:rPr>
          <w:sz w:val="19"/>
          <w:szCs w:val="19"/>
        </w:rPr>
        <w:t xml:space="preserve"> </w:t>
      </w:r>
      <w:r w:rsidRPr="0014645C">
        <w:rPr>
          <w:sz w:val="19"/>
          <w:szCs w:val="19"/>
        </w:rPr>
        <w:t>j. mimo obdobia vyvolanej potreby projektu, alebo mimo obdobia nevyhnutnosti nadväzujúcich jednotlivých aktivít projektu, alebo aktivít iného projektu (napr. v rámci spoločných výziev dvoch, alebo viacerých operačných programov);</w:t>
      </w:r>
    </w:p>
    <w:p w14:paraId="314F58C3"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 xml:space="preserve">výdavok, ktorý nebol prijímateľom preukázaný a uplatnený v žiadosti o platbu (refundáciu/zúčtovanie zálohovej platby/zúčtovanie predfinancovania) najneskôr do </w:t>
      </w:r>
      <w:r w:rsidR="00FF5CA0" w:rsidRPr="0014645C">
        <w:rPr>
          <w:sz w:val="19"/>
          <w:szCs w:val="19"/>
        </w:rPr>
        <w:t>konca obdobia oprávnenosti výdavkov</w:t>
      </w:r>
      <w:r w:rsidRPr="0014645C">
        <w:rPr>
          <w:sz w:val="19"/>
          <w:szCs w:val="19"/>
        </w:rPr>
        <w:t>;</w:t>
      </w:r>
    </w:p>
    <w:p w14:paraId="4C0CF3C0"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kladný rozdiel medzi reálne vzniknutými nákladmi prijímateľa/užívateľa a poskytnutými príspevkami/dotáciami z verejných zdrojov, aj kumulovane;</w:t>
      </w:r>
    </w:p>
    <w:p w14:paraId="27EFEE75" w14:textId="77777777" w:rsidR="002B3DE0" w:rsidRPr="0014645C" w:rsidRDefault="00FB0FD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priame dane</w:t>
      </w:r>
      <w:r w:rsidR="00CB17BC" w:rsidRPr="0014645C">
        <w:rPr>
          <w:rStyle w:val="Odkaznapoznmkupodiarou"/>
          <w:szCs w:val="19"/>
        </w:rPr>
        <w:footnoteReference w:id="8"/>
      </w:r>
      <w:r w:rsidRPr="0014645C">
        <w:rPr>
          <w:sz w:val="19"/>
          <w:szCs w:val="19"/>
        </w:rPr>
        <w:t xml:space="preserve"> (</w:t>
      </w:r>
      <w:r w:rsidR="002D70E8" w:rsidRPr="0014645C">
        <w:rPr>
          <w:sz w:val="19"/>
          <w:szCs w:val="19"/>
        </w:rPr>
        <w:t xml:space="preserve">napr. </w:t>
      </w:r>
      <w:r w:rsidRPr="0014645C">
        <w:rPr>
          <w:sz w:val="19"/>
          <w:szCs w:val="19"/>
        </w:rPr>
        <w:t>daň z nehnuteľnosti, daň z motorových vozidiel</w:t>
      </w:r>
      <w:r w:rsidR="002D70E8" w:rsidRPr="0014645C">
        <w:rPr>
          <w:sz w:val="19"/>
          <w:szCs w:val="19"/>
        </w:rPr>
        <w:t xml:space="preserve"> a pod.)</w:t>
      </w:r>
      <w:r w:rsidR="001C3C0A" w:rsidRPr="0014645C">
        <w:rPr>
          <w:sz w:val="19"/>
          <w:szCs w:val="19"/>
        </w:rPr>
        <w:t>;</w:t>
      </w:r>
    </w:p>
    <w:p w14:paraId="3A9BD2F3" w14:textId="77777777" w:rsidR="00D02D84" w:rsidRPr="0014645C" w:rsidRDefault="00D02D84"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finančný prenájom a operatívny nájom;</w:t>
      </w:r>
    </w:p>
    <w:p w14:paraId="06F882F5" w14:textId="77777777" w:rsidR="00DF7AC9" w:rsidRPr="0014645C" w:rsidRDefault="001C3C0A"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výdavky na opravu a</w:t>
      </w:r>
      <w:r w:rsidR="00DF7AC9" w:rsidRPr="0014645C">
        <w:rPr>
          <w:sz w:val="19"/>
          <w:szCs w:val="19"/>
        </w:rPr>
        <w:t> </w:t>
      </w:r>
      <w:r w:rsidRPr="0014645C">
        <w:rPr>
          <w:sz w:val="19"/>
          <w:szCs w:val="19"/>
        </w:rPr>
        <w:t>údržbu</w:t>
      </w:r>
      <w:r w:rsidR="00DF7AC9" w:rsidRPr="0014645C">
        <w:rPr>
          <w:sz w:val="19"/>
          <w:szCs w:val="19"/>
        </w:rPr>
        <w:t>;</w:t>
      </w:r>
    </w:p>
    <w:p w14:paraId="06C499D8" w14:textId="77777777" w:rsidR="00FE41CC" w:rsidRPr="0014645C" w:rsidRDefault="00DF7AC9"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výdavky na obstaranie motorového vozidla</w:t>
      </w:r>
      <w:r w:rsidR="00FE41CC" w:rsidRPr="0014645C">
        <w:rPr>
          <w:sz w:val="19"/>
          <w:szCs w:val="19"/>
        </w:rPr>
        <w:t>;</w:t>
      </w:r>
    </w:p>
    <w:p w14:paraId="3F4EA6B8" w14:textId="77777777" w:rsidR="001C3C0A" w:rsidRPr="0014645C" w:rsidRDefault="00FE41CC"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výdavky na tvorbu sociálneho fondu.</w:t>
      </w:r>
    </w:p>
    <w:p w14:paraId="475EC3F9" w14:textId="77777777" w:rsidR="00C85E20" w:rsidRPr="0014645C" w:rsidRDefault="00C85E20" w:rsidP="00717E4A">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rPr>
      </w:pPr>
      <w:r w:rsidRPr="0014645C">
        <w:rPr>
          <w:rFonts w:ascii="Arial" w:hAnsi="Arial" w:cs="Arial"/>
          <w:b/>
          <w:i/>
          <w:sz w:val="19"/>
          <w:szCs w:val="19"/>
        </w:rPr>
        <w:t>Odporúčanie pre žiadateľa:</w:t>
      </w:r>
      <w:r w:rsidRPr="0014645C">
        <w:rPr>
          <w:rFonts w:ascii="Arial" w:hAnsi="Arial" w:cs="Arial"/>
          <w:sz w:val="19"/>
          <w:szCs w:val="19"/>
        </w:rPr>
        <w:t xml:space="preserve"> Oprávnené </w:t>
      </w:r>
      <w:r w:rsidR="00113505" w:rsidRPr="0014645C">
        <w:rPr>
          <w:rFonts w:ascii="Arial" w:hAnsi="Arial" w:cs="Arial"/>
          <w:sz w:val="19"/>
          <w:szCs w:val="19"/>
        </w:rPr>
        <w:t xml:space="preserve">a neoprávnené výdavky sú bližšie definované v príslušnej výzve/vyzvaní. Oprávnené </w:t>
      </w:r>
      <w:r w:rsidRPr="0014645C">
        <w:rPr>
          <w:rFonts w:ascii="Arial" w:hAnsi="Arial" w:cs="Arial"/>
          <w:sz w:val="19"/>
          <w:szCs w:val="19"/>
        </w:rPr>
        <w:t>výdavky deklarované v ŽoNFP sú predmetom odborného hodnotenia v rámci schvaľovacieho procesu ŽoNF</w:t>
      </w:r>
      <w:r w:rsidR="00BE67E8" w:rsidRPr="0014645C">
        <w:rPr>
          <w:rFonts w:ascii="Arial" w:hAnsi="Arial" w:cs="Arial"/>
          <w:sz w:val="19"/>
          <w:szCs w:val="19"/>
        </w:rPr>
        <w:t>P</w:t>
      </w:r>
      <w:r w:rsidRPr="0014645C">
        <w:rPr>
          <w:rFonts w:ascii="Arial" w:hAnsi="Arial" w:cs="Arial"/>
          <w:sz w:val="19"/>
          <w:szCs w:val="19"/>
        </w:rPr>
        <w:t>. Odporúčame žiadateľovi, aby sa pri určovaní aktivít a prislúchajúcich výdavkov uistil, že tieto jednoznačne rešpektujú pravidlá oprávnenosti výdavkov u</w:t>
      </w:r>
      <w:r w:rsidR="004E74EE" w:rsidRPr="0014645C">
        <w:rPr>
          <w:rFonts w:ascii="Arial" w:hAnsi="Arial" w:cs="Arial"/>
          <w:sz w:val="19"/>
          <w:szCs w:val="19"/>
        </w:rPr>
        <w:t>vedených v p</w:t>
      </w:r>
      <w:r w:rsidRPr="0014645C">
        <w:rPr>
          <w:rFonts w:ascii="Arial" w:hAnsi="Arial" w:cs="Arial"/>
          <w:sz w:val="19"/>
          <w:szCs w:val="19"/>
        </w:rPr>
        <w:t>ríručke a vo vyzvaní/výzve. V prípade, ak nie je možné jednoznačne odlíšiť oprávnenú a neoprávnenú časť výdavku, bude výdavok v plnej výške uznaný za neoprávnený.</w:t>
      </w:r>
    </w:p>
    <w:p w14:paraId="19910D36" w14:textId="77777777" w:rsidR="00113505" w:rsidRPr="0014645C" w:rsidRDefault="007F7B94" w:rsidP="003C386D">
      <w:pPr>
        <w:pStyle w:val="Default"/>
        <w:spacing w:before="240" w:after="120" w:line="288" w:lineRule="auto"/>
        <w:jc w:val="both"/>
        <w:rPr>
          <w:rFonts w:ascii="Arial" w:hAnsi="Arial" w:cs="Arial"/>
          <w:color w:val="auto"/>
          <w:sz w:val="19"/>
          <w:szCs w:val="19"/>
          <w:lang w:val="sk-SK" w:eastAsia="cs-CZ"/>
        </w:rPr>
      </w:pPr>
      <w:r>
        <w:rPr>
          <w:rFonts w:ascii="Arial" w:hAnsi="Arial" w:cs="Arial"/>
          <w:color w:val="auto"/>
          <w:sz w:val="19"/>
          <w:szCs w:val="19"/>
          <w:lang w:val="sk-SK" w:eastAsia="cs-CZ"/>
        </w:rPr>
        <w:t xml:space="preserve">Z hľadiska realizovaných finančných tokov žiadateľa/partnera </w:t>
      </w:r>
      <w:r w:rsidRPr="0014645C">
        <w:rPr>
          <w:rFonts w:ascii="Arial" w:hAnsi="Arial" w:cs="Arial"/>
          <w:color w:val="auto"/>
          <w:sz w:val="19"/>
          <w:szCs w:val="19"/>
          <w:lang w:val="sk-SK" w:eastAsia="cs-CZ"/>
        </w:rPr>
        <w:t xml:space="preserve">v rámci implementácie projektu </w:t>
      </w:r>
      <w:r>
        <w:rPr>
          <w:rFonts w:ascii="Arial" w:hAnsi="Arial" w:cs="Arial"/>
          <w:color w:val="auto"/>
          <w:sz w:val="19"/>
          <w:szCs w:val="19"/>
          <w:lang w:val="sk-SK" w:eastAsia="cs-CZ"/>
        </w:rPr>
        <w:t>možno identifikovať tieto š</w:t>
      </w:r>
      <w:r w:rsidR="00113505" w:rsidRPr="0014645C">
        <w:rPr>
          <w:rFonts w:ascii="Arial" w:hAnsi="Arial" w:cs="Arial"/>
          <w:color w:val="auto"/>
          <w:sz w:val="19"/>
          <w:szCs w:val="19"/>
          <w:lang w:val="sk-SK" w:eastAsia="cs-CZ"/>
        </w:rPr>
        <w:t>pecifické typy výdavkov</w:t>
      </w:r>
      <w:r w:rsidR="00113505" w:rsidRPr="0014645C">
        <w:rPr>
          <w:rStyle w:val="Odkaznapoznmkupodiarou"/>
          <w:rFonts w:cs="Arial"/>
          <w:color w:val="auto"/>
          <w:sz w:val="19"/>
          <w:szCs w:val="19"/>
          <w:lang w:val="sk-SK" w:eastAsia="cs-CZ"/>
        </w:rPr>
        <w:footnoteReference w:id="9"/>
      </w:r>
      <w:r w:rsidR="00113505" w:rsidRPr="0014645C">
        <w:rPr>
          <w:rFonts w:ascii="Arial" w:hAnsi="Arial" w:cs="Arial"/>
          <w:color w:val="auto"/>
          <w:sz w:val="19"/>
          <w:szCs w:val="19"/>
          <w:lang w:val="sk-SK" w:eastAsia="cs-CZ"/>
        </w:rPr>
        <w:t xml:space="preserve">: </w:t>
      </w:r>
    </w:p>
    <w:p w14:paraId="6CB49DB7"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mzdové prostriedky - mzdy, dohody mimo pracovného pomeru a odvody zamestnávateľa; </w:t>
      </w:r>
    </w:p>
    <w:p w14:paraId="68137229"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energie - napríklad vodné a stočné, plyn, teplo, elektrina; </w:t>
      </w:r>
    </w:p>
    <w:p w14:paraId="4D0F7253"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telekomunikačné a poštové poplatky - poplatky za telefón (pevná aj mobilná linka), internetové služby a poštové služby; </w:t>
      </w:r>
    </w:p>
    <w:p w14:paraId="64A1B56A"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pohonné hmoty. </w:t>
      </w:r>
    </w:p>
    <w:p w14:paraId="2AB9867D" w14:textId="77777777" w:rsidR="00113505" w:rsidRDefault="00113505" w:rsidP="007F7349">
      <w:pPr>
        <w:spacing w:before="120" w:after="120" w:line="288" w:lineRule="auto"/>
        <w:jc w:val="both"/>
        <w:rPr>
          <w:rFonts w:cs="Arial"/>
          <w:sz w:val="19"/>
          <w:szCs w:val="19"/>
          <w:lang w:eastAsia="cs-CZ"/>
        </w:rPr>
      </w:pPr>
      <w:r w:rsidRPr="0014645C">
        <w:rPr>
          <w:rFonts w:cs="Arial"/>
          <w:sz w:val="19"/>
          <w:szCs w:val="19"/>
          <w:lang w:eastAsia="cs-CZ"/>
        </w:rPr>
        <w:t>V prípade schémy de minimis oprávnené, resp. neoprávnené výdavky sú stanovené v príslušnej schéme de minimis.</w:t>
      </w:r>
    </w:p>
    <w:p w14:paraId="2A69413A" w14:textId="77777777" w:rsidR="007F7B94" w:rsidRPr="0014645C" w:rsidRDefault="007F7B94" w:rsidP="007F7B94">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cs="Arial"/>
          <w:sz w:val="19"/>
          <w:szCs w:val="19"/>
        </w:rPr>
      </w:pPr>
      <w:r w:rsidRPr="0014645C">
        <w:rPr>
          <w:rFonts w:cs="Arial"/>
          <w:b/>
          <w:i/>
          <w:sz w:val="19"/>
          <w:szCs w:val="19"/>
        </w:rPr>
        <w:t>Upozornenie pre žiadateľa:</w:t>
      </w:r>
      <w:r w:rsidRPr="0014645C">
        <w:rPr>
          <w:rFonts w:cs="Arial"/>
          <w:sz w:val="19"/>
          <w:szCs w:val="19"/>
        </w:rPr>
        <w:t xml:space="preserve"> RO pre OP EVS nie je kompetentný poskytovať záväzné informácie právneho charakteru týkajúce sa legislatívy Slovenskej republiky a Európskej únie. Povinnosťou žiadateľa je dodržiavať platnú legislatívu SR (napr. zákon o VO, zákon o rozpočtových pravidlách, rezortnú legislatívu a pod.) ako aj legislatívu EÚ pri všetkých aktivitách realizovaných v súvislosti so žiadaním prostriedkov zo štrukturálnych fondov EÚ.</w:t>
      </w:r>
    </w:p>
    <w:p w14:paraId="22F8236A" w14:textId="77777777" w:rsidR="007F7B94" w:rsidRDefault="007F7B94" w:rsidP="007F7B94">
      <w:pPr>
        <w:pStyle w:val="Default"/>
        <w:jc w:val="both"/>
        <w:rPr>
          <w:rFonts w:ascii="Arial" w:hAnsi="Arial" w:cs="Arial"/>
          <w:b/>
          <w:bCs/>
          <w:sz w:val="19"/>
          <w:szCs w:val="19"/>
          <w:lang w:val="sk-SK"/>
        </w:rPr>
      </w:pPr>
      <w:r>
        <w:rPr>
          <w:rFonts w:ascii="Arial" w:hAnsi="Arial" w:cs="Arial"/>
          <w:b/>
          <w:bCs/>
          <w:sz w:val="19"/>
          <w:szCs w:val="19"/>
          <w:lang w:val="sk-SK"/>
        </w:rPr>
        <w:t xml:space="preserve">Mzdové výdavky </w:t>
      </w:r>
    </w:p>
    <w:p w14:paraId="24736F14" w14:textId="77777777" w:rsidR="007F7B94" w:rsidRDefault="007F7B94" w:rsidP="007F7B94">
      <w:pPr>
        <w:pStyle w:val="Default"/>
        <w:jc w:val="both"/>
        <w:rPr>
          <w:rFonts w:ascii="Arial" w:hAnsi="Arial" w:cs="Arial"/>
          <w:sz w:val="19"/>
          <w:szCs w:val="19"/>
          <w:lang w:val="sk-SK"/>
        </w:rPr>
      </w:pPr>
      <w:r w:rsidRPr="005B091E">
        <w:rPr>
          <w:rFonts w:ascii="Arial" w:hAnsi="Arial" w:cs="Arial"/>
          <w:sz w:val="19"/>
          <w:szCs w:val="19"/>
          <w:lang w:val="sk-SK"/>
        </w:rPr>
        <w:t xml:space="preserve">Výdavky žiadateľa alebo partnera </w:t>
      </w:r>
      <w:r>
        <w:rPr>
          <w:rFonts w:ascii="Arial" w:hAnsi="Arial" w:cs="Arial"/>
          <w:sz w:val="19"/>
          <w:szCs w:val="19"/>
          <w:lang w:val="sk-SK"/>
        </w:rPr>
        <w:t>na úhradu miezd o</w:t>
      </w:r>
      <w:r w:rsidRPr="005B091E">
        <w:rPr>
          <w:rFonts w:ascii="Arial" w:hAnsi="Arial" w:cs="Arial"/>
          <w:sz w:val="19"/>
          <w:szCs w:val="19"/>
          <w:lang w:val="sk-SK"/>
        </w:rPr>
        <w:t>právnených zamestnancov projektu</w:t>
      </w:r>
      <w:r>
        <w:rPr>
          <w:rFonts w:ascii="Arial" w:hAnsi="Arial" w:cs="Arial"/>
          <w:sz w:val="19"/>
          <w:szCs w:val="19"/>
          <w:lang w:val="sk-SK"/>
        </w:rPr>
        <w:t>, ktorej oprávnené zložky</w:t>
      </w:r>
      <w:r w:rsidRPr="005B091E">
        <w:rPr>
          <w:rFonts w:ascii="Arial" w:hAnsi="Arial" w:cs="Arial"/>
          <w:sz w:val="19"/>
          <w:szCs w:val="19"/>
          <w:lang w:val="sk-SK"/>
        </w:rPr>
        <w:t xml:space="preserve"> </w:t>
      </w:r>
      <w:r>
        <w:rPr>
          <w:rFonts w:ascii="Arial" w:hAnsi="Arial" w:cs="Arial"/>
          <w:sz w:val="19"/>
          <w:szCs w:val="19"/>
          <w:lang w:val="sk-SK"/>
        </w:rPr>
        <w:t>predstavujú</w:t>
      </w:r>
      <w:r w:rsidRPr="005B091E">
        <w:rPr>
          <w:rFonts w:ascii="Arial" w:hAnsi="Arial" w:cs="Arial"/>
          <w:sz w:val="19"/>
          <w:szCs w:val="19"/>
          <w:lang w:val="sk-SK"/>
        </w:rPr>
        <w:t xml:space="preserve"> hodinová hrubá mzda zamestnanca a k nej prislúchajúce povinné zákonné odvody zamestnávateľa.</w:t>
      </w:r>
    </w:p>
    <w:p w14:paraId="7B79165F" w14:textId="77777777" w:rsidR="007F7B94" w:rsidRDefault="007F7B94" w:rsidP="007F7B94">
      <w:pPr>
        <w:pStyle w:val="Default"/>
        <w:jc w:val="both"/>
        <w:rPr>
          <w:rFonts w:ascii="Arial" w:hAnsi="Arial" w:cs="Arial"/>
          <w:sz w:val="19"/>
          <w:szCs w:val="19"/>
          <w:lang w:val="sk-SK"/>
        </w:rPr>
      </w:pPr>
      <w:r>
        <w:rPr>
          <w:rFonts w:ascii="Arial" w:hAnsi="Arial" w:cs="Arial"/>
          <w:sz w:val="19"/>
          <w:szCs w:val="19"/>
          <w:lang w:val="sk-SK"/>
        </w:rPr>
        <w:t xml:space="preserve">Žiadateľ aj partner je povinný pri kreovaní štruktúry projektových pracovných pozícií v personálnej matici projektu a v rozpočte projektu postupovať v súlade s Usmernením RO č. 5 </w:t>
      </w:r>
      <w:r w:rsidRPr="00A62E99">
        <w:rPr>
          <w:rFonts w:ascii="Arial" w:hAnsi="Arial" w:cs="Arial"/>
          <w:sz w:val="19"/>
          <w:szCs w:val="19"/>
          <w:lang w:val="sk-SK"/>
        </w:rPr>
        <w:t>k oprávnenosti vybraných skupín výdavkov pre PO 2014-2020</w:t>
      </w:r>
      <w:r>
        <w:rPr>
          <w:rFonts w:ascii="Arial" w:hAnsi="Arial" w:cs="Arial"/>
          <w:sz w:val="19"/>
          <w:szCs w:val="19"/>
          <w:lang w:val="sk-SK"/>
        </w:rPr>
        <w:t>.</w:t>
      </w:r>
    </w:p>
    <w:p w14:paraId="6F5C3EFB" w14:textId="77777777" w:rsidR="007F7B94" w:rsidRPr="005562BB" w:rsidRDefault="007F7B94" w:rsidP="005562BB">
      <w:pPr>
        <w:pStyle w:val="Default"/>
        <w:jc w:val="both"/>
        <w:rPr>
          <w:rFonts w:ascii="Arial" w:hAnsi="Arial" w:cs="Arial"/>
          <w:sz w:val="19"/>
          <w:szCs w:val="19"/>
          <w:lang w:val="sk-SK"/>
        </w:rPr>
      </w:pPr>
      <w:r w:rsidRPr="005562BB">
        <w:rPr>
          <w:rFonts w:ascii="Arial" w:hAnsi="Arial" w:cs="Arial"/>
          <w:sz w:val="19"/>
          <w:szCs w:val="19"/>
          <w:lang w:val="sk-SK"/>
        </w:rPr>
        <w:t>V čase predloženia ŽoNFP žiadateľ alebo partner dokladuje administratívne a odborné zabezpečenie realizácie aktivít projektu preukázaním kvalifikačných predpokladov najmä za vlastné personálne kapacity (t.j. ide o vlastné kapacity žiadateľa/partnera v pracovno-právnom alebo obdobnom vzťahu),</w:t>
      </w:r>
    </w:p>
    <w:p w14:paraId="40E928C8" w14:textId="77777777" w:rsidR="007F7B94" w:rsidRPr="005562BB" w:rsidRDefault="007F7B94" w:rsidP="005562BB">
      <w:pPr>
        <w:pStyle w:val="Default"/>
        <w:jc w:val="both"/>
        <w:rPr>
          <w:rFonts w:ascii="Arial" w:hAnsi="Arial" w:cs="Arial"/>
          <w:sz w:val="19"/>
          <w:szCs w:val="19"/>
          <w:lang w:val="sk-SK"/>
        </w:rPr>
      </w:pPr>
    </w:p>
    <w:p w14:paraId="4BCE5566" w14:textId="77777777" w:rsidR="007F7B94" w:rsidRPr="005562BB" w:rsidRDefault="007F7B94" w:rsidP="005562BB">
      <w:pPr>
        <w:pStyle w:val="Default"/>
        <w:jc w:val="both"/>
        <w:rPr>
          <w:rFonts w:ascii="Arial" w:hAnsi="Arial" w:cs="Arial"/>
          <w:sz w:val="19"/>
          <w:szCs w:val="19"/>
          <w:lang w:val="sk-SK"/>
        </w:rPr>
      </w:pPr>
      <w:r w:rsidRPr="005562BB">
        <w:rPr>
          <w:rFonts w:ascii="Arial" w:hAnsi="Arial" w:cs="Arial"/>
          <w:sz w:val="19"/>
          <w:szCs w:val="19"/>
          <w:lang w:val="sk-SK"/>
        </w:rPr>
        <w:t>Preukázanie kvalifikačných predpokladov administratívnych a odborných kapacít s konečnou platnosťou vykoná prijímateľ alebo partner v čase prvého zaradenia konkrétneho zamestnanca do personálnej matice projektu v rámci schválených projektových pozícií alebo vždy pri zmene personálneho obsadenia konkrétnej pracovnej pozície. Na základe predložených podkladov k personálnej matici posúdi Poskytovateľ súlad kvalifikačných predpokladov zamestnanca s projektovou pozíciou a požiadavkami Usmernenia RO č. 5 k oprávnenosti vybraných skupín výdavkov pre PO 2014-2020 v platnom znení.</w:t>
      </w:r>
    </w:p>
    <w:p w14:paraId="45AF149A" w14:textId="77777777" w:rsidR="007F7B94" w:rsidRDefault="007F7B94" w:rsidP="007F7B94">
      <w:pPr>
        <w:spacing w:after="120" w:line="240" w:lineRule="auto"/>
        <w:contextualSpacing/>
        <w:jc w:val="both"/>
        <w:rPr>
          <w:rFonts w:ascii="Arial" w:hAnsi="Arial" w:cs="Arial"/>
          <w:color w:val="000000"/>
          <w:sz w:val="19"/>
          <w:szCs w:val="19"/>
        </w:rPr>
      </w:pPr>
    </w:p>
    <w:p w14:paraId="68B63D05" w14:textId="77777777" w:rsidR="007F7B94" w:rsidRDefault="007F7B94" w:rsidP="007F7B94">
      <w:pPr>
        <w:pStyle w:val="Default"/>
        <w:jc w:val="both"/>
        <w:rPr>
          <w:rFonts w:ascii="Arial" w:hAnsi="Arial" w:cs="Arial"/>
          <w:sz w:val="19"/>
          <w:szCs w:val="19"/>
          <w:lang w:val="sk-SK"/>
        </w:rPr>
      </w:pPr>
      <w:r>
        <w:rPr>
          <w:rFonts w:ascii="Arial" w:hAnsi="Arial" w:cs="Arial"/>
          <w:sz w:val="19"/>
          <w:szCs w:val="19"/>
          <w:lang w:val="sk-SK"/>
        </w:rPr>
        <w:t xml:space="preserve">Žiadateľ aj partner je povinný pri kreovaní štruktúry projektových pracovných pozícií dodržiavať limity sadzieb </w:t>
      </w:r>
      <w:r w:rsidRPr="00D80F23">
        <w:rPr>
          <w:rFonts w:ascii="Arial" w:hAnsi="Arial" w:cs="Arial"/>
          <w:sz w:val="19"/>
          <w:szCs w:val="19"/>
          <w:lang w:val="sk-SK"/>
        </w:rPr>
        <w:t>hrubej hodinov</w:t>
      </w:r>
      <w:r>
        <w:rPr>
          <w:rFonts w:ascii="Arial" w:hAnsi="Arial" w:cs="Arial"/>
          <w:sz w:val="19"/>
          <w:szCs w:val="19"/>
          <w:lang w:val="sk-SK"/>
        </w:rPr>
        <w:t>e</w:t>
      </w:r>
      <w:r w:rsidRPr="00D80F23">
        <w:rPr>
          <w:rFonts w:ascii="Arial" w:hAnsi="Arial" w:cs="Arial"/>
          <w:sz w:val="19"/>
          <w:szCs w:val="19"/>
          <w:lang w:val="sk-SK"/>
        </w:rPr>
        <w:t xml:space="preserve">j mzdy v rámci štandardizovaných projektových pozícií OP EVS </w:t>
      </w:r>
      <w:r>
        <w:rPr>
          <w:rFonts w:ascii="Arial" w:hAnsi="Arial" w:cs="Arial"/>
          <w:sz w:val="19"/>
          <w:szCs w:val="19"/>
          <w:lang w:val="sk-SK"/>
        </w:rPr>
        <w:t xml:space="preserve">v súlade s Usmernením RO č. 5 </w:t>
      </w:r>
      <w:r w:rsidRPr="00A62E99">
        <w:rPr>
          <w:rFonts w:ascii="Arial" w:hAnsi="Arial" w:cs="Arial"/>
          <w:sz w:val="19"/>
          <w:szCs w:val="19"/>
          <w:lang w:val="sk-SK"/>
        </w:rPr>
        <w:t>k oprávnenosti vybraných skupín výdavkov pre PO 2014-2020</w:t>
      </w:r>
      <w:r>
        <w:rPr>
          <w:rFonts w:ascii="Arial" w:hAnsi="Arial" w:cs="Arial"/>
          <w:sz w:val="19"/>
          <w:szCs w:val="19"/>
          <w:lang w:val="sk-SK"/>
        </w:rPr>
        <w:t>.</w:t>
      </w:r>
    </w:p>
    <w:p w14:paraId="324FEA4B" w14:textId="77777777" w:rsidR="007F7B94" w:rsidRDefault="007F7B94" w:rsidP="007F7B94">
      <w:pPr>
        <w:pStyle w:val="Default"/>
        <w:jc w:val="both"/>
        <w:rPr>
          <w:rFonts w:ascii="Arial" w:hAnsi="Arial" w:cs="Arial"/>
          <w:sz w:val="19"/>
          <w:szCs w:val="19"/>
          <w:lang w:val="sk-SK"/>
        </w:rPr>
      </w:pPr>
      <w:r>
        <w:rPr>
          <w:rFonts w:ascii="Arial" w:hAnsi="Arial" w:cs="Arial"/>
          <w:sz w:val="19"/>
          <w:szCs w:val="19"/>
          <w:lang w:val="sk-SK"/>
        </w:rPr>
        <w:t xml:space="preserve">Navrhnutá výška sadzby </w:t>
      </w:r>
      <w:r w:rsidRPr="00D80F23">
        <w:rPr>
          <w:rFonts w:ascii="Arial" w:hAnsi="Arial" w:cs="Arial"/>
          <w:sz w:val="19"/>
          <w:szCs w:val="19"/>
          <w:lang w:val="sk-SK"/>
        </w:rPr>
        <w:t>hrubej hodinov</w:t>
      </w:r>
      <w:r>
        <w:rPr>
          <w:rFonts w:ascii="Arial" w:hAnsi="Arial" w:cs="Arial"/>
          <w:sz w:val="19"/>
          <w:szCs w:val="19"/>
          <w:lang w:val="sk-SK"/>
        </w:rPr>
        <w:t>e</w:t>
      </w:r>
      <w:r w:rsidRPr="00D80F23">
        <w:rPr>
          <w:rFonts w:ascii="Arial" w:hAnsi="Arial" w:cs="Arial"/>
          <w:sz w:val="19"/>
          <w:szCs w:val="19"/>
          <w:lang w:val="sk-SK"/>
        </w:rPr>
        <w:t>j mzdy</w:t>
      </w:r>
      <w:r>
        <w:rPr>
          <w:rFonts w:ascii="Arial" w:hAnsi="Arial" w:cs="Arial"/>
          <w:sz w:val="19"/>
          <w:szCs w:val="19"/>
          <w:lang w:val="sk-SK"/>
        </w:rPr>
        <w:t xml:space="preserve"> pre jednotlivé projektové (administratívne aj odborné) pozície podlieha schváleniu v rámci konania o ŽoNFP (v rámci administratívneho overovania ako aj odborného hodnotenia) a žiadateľ/partner jej výšku musí zdôvodniť </w:t>
      </w:r>
      <w:r w:rsidR="009669E8">
        <w:rPr>
          <w:rFonts w:ascii="Arial" w:hAnsi="Arial" w:cs="Arial"/>
          <w:sz w:val="19"/>
          <w:szCs w:val="19"/>
          <w:lang w:val="sk-SK"/>
        </w:rPr>
        <w:t xml:space="preserve">analýzou </w:t>
      </w:r>
      <w:r w:rsidR="005B1BC1">
        <w:rPr>
          <w:rFonts w:ascii="Arial" w:hAnsi="Arial" w:cs="Arial"/>
          <w:sz w:val="19"/>
          <w:szCs w:val="19"/>
          <w:lang w:val="sk-SK"/>
        </w:rPr>
        <w:t>predchádzajúcej</w:t>
      </w:r>
      <w:r>
        <w:rPr>
          <w:rFonts w:ascii="Arial" w:hAnsi="Arial" w:cs="Arial"/>
          <w:sz w:val="19"/>
          <w:szCs w:val="19"/>
          <w:lang w:val="sk-SK"/>
        </w:rPr>
        <w:t xml:space="preserve"> mzdov</w:t>
      </w:r>
      <w:r w:rsidR="009669E8">
        <w:rPr>
          <w:rFonts w:ascii="Arial" w:hAnsi="Arial" w:cs="Arial"/>
          <w:sz w:val="19"/>
          <w:szCs w:val="19"/>
          <w:lang w:val="sk-SK"/>
        </w:rPr>
        <w:t>ej</w:t>
      </w:r>
      <w:r>
        <w:rPr>
          <w:rFonts w:ascii="Arial" w:hAnsi="Arial" w:cs="Arial"/>
          <w:sz w:val="19"/>
          <w:szCs w:val="19"/>
          <w:lang w:val="sk-SK"/>
        </w:rPr>
        <w:t xml:space="preserve"> politik</w:t>
      </w:r>
      <w:r w:rsidR="009669E8">
        <w:rPr>
          <w:rFonts w:ascii="Arial" w:hAnsi="Arial" w:cs="Arial"/>
          <w:sz w:val="19"/>
          <w:szCs w:val="19"/>
          <w:lang w:val="sk-SK"/>
        </w:rPr>
        <w:t>y</w:t>
      </w:r>
      <w:r>
        <w:rPr>
          <w:rFonts w:ascii="Arial" w:hAnsi="Arial" w:cs="Arial"/>
          <w:sz w:val="19"/>
          <w:szCs w:val="19"/>
          <w:lang w:val="sk-SK"/>
        </w:rPr>
        <w:t xml:space="preserve">, ktorá má vierohodne odzrkadľovať jeho prax v odmeňovaní jednotlivých pracovných pozícií. </w:t>
      </w:r>
    </w:p>
    <w:p w14:paraId="3EDC144A" w14:textId="77777777" w:rsidR="007F7B94" w:rsidRPr="0014645C" w:rsidRDefault="007F7B94" w:rsidP="007F7B94">
      <w:pPr>
        <w:pStyle w:val="Default"/>
        <w:jc w:val="both"/>
        <w:rPr>
          <w:rFonts w:ascii="Arial" w:hAnsi="Arial" w:cs="Arial"/>
          <w:sz w:val="19"/>
          <w:szCs w:val="19"/>
          <w:lang w:val="sk-SK"/>
        </w:rPr>
      </w:pPr>
      <w:r w:rsidRPr="0014645C">
        <w:rPr>
          <w:rFonts w:ascii="Arial" w:hAnsi="Arial" w:cs="Arial"/>
          <w:b/>
          <w:bCs/>
          <w:sz w:val="19"/>
          <w:szCs w:val="19"/>
          <w:lang w:val="sk-SK"/>
        </w:rPr>
        <w:t>Prieskum trhu</w:t>
      </w:r>
      <w:r w:rsidRPr="0014645C">
        <w:rPr>
          <w:rStyle w:val="Odkaznapoznmkupodiarou"/>
          <w:rFonts w:cs="Arial"/>
          <w:sz w:val="19"/>
          <w:szCs w:val="19"/>
          <w:lang w:val="sk-SK"/>
        </w:rPr>
        <w:footnoteReference w:id="10"/>
      </w:r>
      <w:r w:rsidRPr="0014645C">
        <w:rPr>
          <w:rFonts w:ascii="Arial" w:hAnsi="Arial" w:cs="Arial"/>
          <w:b/>
          <w:bCs/>
          <w:sz w:val="19"/>
          <w:szCs w:val="19"/>
          <w:lang w:val="sk-SK"/>
        </w:rPr>
        <w:t xml:space="preserve"> </w:t>
      </w:r>
    </w:p>
    <w:p w14:paraId="1C033AF2" w14:textId="77777777" w:rsidR="007F7B94" w:rsidRPr="0014645C" w:rsidRDefault="007F7B94" w:rsidP="007F7B94">
      <w:pPr>
        <w:pStyle w:val="Default"/>
        <w:jc w:val="both"/>
        <w:rPr>
          <w:rFonts w:ascii="Arial" w:hAnsi="Arial" w:cs="Arial"/>
          <w:sz w:val="19"/>
          <w:szCs w:val="19"/>
          <w:lang w:val="sk-SK"/>
        </w:rPr>
      </w:pPr>
      <w:r w:rsidRPr="0014645C">
        <w:rPr>
          <w:rFonts w:ascii="Arial" w:hAnsi="Arial" w:cs="Arial"/>
          <w:sz w:val="19"/>
          <w:szCs w:val="19"/>
          <w:lang w:val="sk-SK"/>
        </w:rPr>
        <w:t xml:space="preserve">Žiadateľ na preukázanie hospodárnosti výdavkov stanovených v rozpočte projektu (príloha č. 3) získa/identifikuje aspoň 3 ponuky od potenciálnych dodávateľov na predmet zákazky tovaru, práce alebo služby s cieľom zistenia aktuálnych cenových úrovní. </w:t>
      </w:r>
    </w:p>
    <w:p w14:paraId="42F90425" w14:textId="77777777" w:rsidR="007F7B94" w:rsidRPr="0014645C" w:rsidRDefault="007F7B94" w:rsidP="007F7B94">
      <w:pPr>
        <w:pStyle w:val="Default"/>
        <w:jc w:val="both"/>
        <w:rPr>
          <w:rFonts w:ascii="Arial" w:hAnsi="Arial" w:cs="Arial"/>
          <w:color w:val="FF0000"/>
          <w:sz w:val="19"/>
          <w:szCs w:val="19"/>
          <w:lang w:val="sk-SK"/>
        </w:rPr>
      </w:pPr>
      <w:r w:rsidRPr="0014645C">
        <w:rPr>
          <w:rFonts w:ascii="Arial" w:hAnsi="Arial" w:cs="Arial"/>
          <w:color w:val="auto"/>
          <w:sz w:val="19"/>
          <w:szCs w:val="19"/>
          <w:lang w:val="sk-SK"/>
        </w:rPr>
        <w:t xml:space="preserve">Výstupné informácie o vykonanom prieskume trhu žiadateľ zaznamená v Zázname o vykonaní prieskumu trhu (príloha č. 4), </w:t>
      </w:r>
      <w:r w:rsidR="00785BF7" w:rsidRPr="00785BF7">
        <w:rPr>
          <w:rFonts w:ascii="Arial" w:hAnsi="Arial" w:cs="Arial"/>
          <w:color w:val="auto"/>
          <w:sz w:val="19"/>
          <w:szCs w:val="19"/>
          <w:lang w:val="sk-SK"/>
        </w:rPr>
        <w:t>v ktorom sú vyhodnotené výsledky prieskumu trhu, t. j. hodnota získaná aritmetickým priemerom porovnateľných ponúk.</w:t>
      </w:r>
      <w:r w:rsidRPr="0014645C">
        <w:rPr>
          <w:rFonts w:ascii="Arial" w:hAnsi="Arial" w:cs="Arial"/>
          <w:sz w:val="19"/>
          <w:szCs w:val="19"/>
          <w:lang w:val="sk-SK"/>
        </w:rPr>
        <w:t>.</w:t>
      </w:r>
      <w:r w:rsidRPr="0014645C">
        <w:rPr>
          <w:rFonts w:ascii="Arial" w:hAnsi="Arial" w:cs="Arial"/>
          <w:color w:val="auto"/>
          <w:sz w:val="19"/>
          <w:szCs w:val="19"/>
          <w:lang w:val="sk-SK"/>
        </w:rPr>
        <w:t xml:space="preserve"> </w:t>
      </w:r>
      <w:r w:rsidRPr="0014645C">
        <w:rPr>
          <w:rFonts w:ascii="Arial" w:hAnsi="Arial" w:cs="Arial"/>
          <w:sz w:val="19"/>
          <w:szCs w:val="19"/>
          <w:lang w:val="sk-SK"/>
        </w:rPr>
        <w:t>Takto vykonaný prieskum trhu je platným pre preukázanie hospodárnosti výdavkov len v prípade jeho vykonania nie skôr ako 6 mesiacov pred dňom vyhlásenia výzvy/vyzvania</w:t>
      </w:r>
      <w:r w:rsidRPr="0014645C">
        <w:rPr>
          <w:rStyle w:val="Odkaznapoznmkupodiarou"/>
          <w:rFonts w:cs="Arial"/>
          <w:szCs w:val="19"/>
          <w:lang w:val="sk-SK"/>
        </w:rPr>
        <w:footnoteReference w:id="11"/>
      </w:r>
      <w:r w:rsidRPr="0014645C">
        <w:rPr>
          <w:rFonts w:ascii="Arial" w:hAnsi="Arial" w:cs="Arial"/>
          <w:sz w:val="19"/>
          <w:szCs w:val="19"/>
          <w:lang w:val="sk-SK"/>
        </w:rPr>
        <w:t xml:space="preserve">, ak nie je vo výzve/vyzvaní uvedené inak. </w:t>
      </w:r>
      <w:r w:rsidR="008D15DD" w:rsidRPr="008D15DD">
        <w:rPr>
          <w:rFonts w:ascii="Arial" w:hAnsi="Arial" w:cs="Arial"/>
          <w:sz w:val="19"/>
          <w:szCs w:val="19"/>
          <w:lang w:val="sk-SK"/>
        </w:rPr>
        <w:t>Ak ceny tovarov, stavebných prác alebo služieb nezaznamenali na trhu zmenu, je možné pre účely prieskumu trhu použiť aj ponuky staršie ako 6 mesiacov (zdôvodnenie tejto skutočnosti musí byť súčasťou dokumentácie k prieskumu trhu).</w:t>
      </w:r>
      <w:r w:rsidRPr="0014645C">
        <w:rPr>
          <w:rFonts w:ascii="Arial" w:hAnsi="Arial" w:cs="Arial"/>
          <w:sz w:val="19"/>
          <w:szCs w:val="19"/>
          <w:lang w:val="sk-SK"/>
        </w:rPr>
        <w:t>Žiadateľ nepredkladá k záznamu o vykonaní prieskumu trhu ako súčasť ŽoNFP podpornú dokumentáciu, ktorej závery sú zohľadnené v rámci záznamu o vykonaní prieskumu trhu.</w:t>
      </w:r>
      <w:r w:rsidRPr="0014645C">
        <w:rPr>
          <w:rFonts w:ascii="Arial" w:hAnsi="Arial" w:cs="Arial"/>
          <w:color w:val="FF0000"/>
          <w:sz w:val="19"/>
          <w:szCs w:val="19"/>
          <w:lang w:val="sk-SK"/>
        </w:rPr>
        <w:t xml:space="preserve"> </w:t>
      </w:r>
      <w:r w:rsidRPr="0014645C">
        <w:rPr>
          <w:rFonts w:ascii="Arial" w:hAnsi="Arial" w:cs="Arial"/>
          <w:sz w:val="19"/>
          <w:szCs w:val="19"/>
          <w:lang w:val="sk-SK"/>
        </w:rPr>
        <w:t>Žiadateľ je povinný uchovávať dokumentáciu k vykonanému prieskumu trhu u seba a v prípade požiadavky RO pre OP EVS je povinný kedykoľvek v priebehu schvaľovacieho procesu alebo implementácie projektu predložiť kompletnú dokumentáciu k prieskumu trhu</w:t>
      </w:r>
      <w:r w:rsidRPr="0014645C">
        <w:rPr>
          <w:rStyle w:val="Odkaznapoznmkupodiarou"/>
          <w:rFonts w:cs="Arial"/>
          <w:sz w:val="19"/>
          <w:szCs w:val="19"/>
          <w:lang w:val="sk-SK"/>
        </w:rPr>
        <w:footnoteReference w:id="12"/>
      </w:r>
      <w:r w:rsidRPr="0014645C">
        <w:rPr>
          <w:rFonts w:ascii="Arial" w:hAnsi="Arial" w:cs="Arial"/>
          <w:sz w:val="19"/>
          <w:szCs w:val="19"/>
          <w:lang w:val="sk-SK"/>
        </w:rPr>
        <w:t xml:space="preserve">. V prípade, ak sa preukáže, že žiadateľ uviedol v rozpočte projektu sumu, ktorá nie je podložená dokumentáciou zo skutočne vykonaného prieskumu trhu, RO pre OP EVS na základe identifikovaných nedostatkov zníži </w:t>
      </w:r>
      <w:r w:rsidRPr="0014645C">
        <w:rPr>
          <w:rFonts w:ascii="Arial" w:hAnsi="Arial" w:cs="Arial"/>
          <w:color w:val="auto"/>
          <w:sz w:val="19"/>
          <w:szCs w:val="19"/>
          <w:lang w:val="sk-SK"/>
        </w:rPr>
        <w:t>výšku zodpovedajúcich výdavkov, môže uznať výdavok v plnej výške ako neoprávnený alebo vyvodiť iné právne následky v konaní o  ŽoNFP, resp. v súlade s podmienkami upravenými v zmluve o poskytnutí NFP. Z dôvodu overiteľnosti vykonaného prieskumu trhu musí byť spôsob jeho vykonania v podobe, ktorá umožňuje</w:t>
      </w:r>
      <w:r w:rsidRPr="0014645C">
        <w:rPr>
          <w:rFonts w:ascii="Arial" w:hAnsi="Arial" w:cs="Arial"/>
          <w:sz w:val="19"/>
          <w:szCs w:val="19"/>
          <w:lang w:val="sk-SK"/>
        </w:rPr>
        <w:t xml:space="preserve"> uchovanie dôkazov o jeho vykonaní, t. j. telefonický prieskum, resp. ústne overenie cien na mieste u dodávateľa nie je akceptovateľný spôsob vykonania prieskumu trhu.</w:t>
      </w:r>
      <w:r w:rsidRPr="0014645C">
        <w:rPr>
          <w:rFonts w:ascii="Arial" w:hAnsi="Arial" w:cs="Arial"/>
          <w:color w:val="FF0000"/>
          <w:sz w:val="19"/>
          <w:szCs w:val="19"/>
          <w:lang w:val="sk-SK"/>
        </w:rPr>
        <w:t xml:space="preserve"> </w:t>
      </w:r>
    </w:p>
    <w:p w14:paraId="6620DC0D" w14:textId="77777777" w:rsidR="007F7B94" w:rsidRPr="0014645C" w:rsidRDefault="007F7B94" w:rsidP="007F7B94">
      <w:pPr>
        <w:pStyle w:val="Default"/>
        <w:jc w:val="both"/>
        <w:rPr>
          <w:rFonts w:ascii="Arial" w:hAnsi="Arial" w:cs="Arial"/>
          <w:sz w:val="19"/>
          <w:szCs w:val="19"/>
          <w:lang w:val="sk-SK"/>
        </w:rPr>
      </w:pPr>
      <w:r w:rsidRPr="0014645C">
        <w:rPr>
          <w:rFonts w:ascii="Arial" w:hAnsi="Arial" w:cs="Arial"/>
          <w:color w:val="auto"/>
          <w:sz w:val="19"/>
          <w:szCs w:val="19"/>
          <w:lang w:val="sk-SK"/>
        </w:rPr>
        <w:t>RO pre OP EVS je oprávnený overiť výšku výdavkov stanovených v rozpočte projektu na základe žiadateľom vykonaného prieskumu trhu, prostredníctvom vykonania svojho vlastného prieskumu trhu v priebehu konania o ŽoNFP. V prípade, ak výška výdavkov definovaných žiadateľom v rozpočte projektu prevyšuje ceny identifikované RO pre OP EVS na základe ním vykonaného prieskumu trhu, RO pre OP EVS bude považovať tieto výdavky za nehospodárne, a maximálnou výškou oprávnených výdavkov jednotkových cien žiadateľa bude výška oprávnených výdavkov stanovená RO pre OP EVS na základe ním vykonaného prieskumu trhu.</w:t>
      </w:r>
    </w:p>
    <w:p w14:paraId="15A6CC0C" w14:textId="7C401CBA" w:rsidR="007F7B94" w:rsidRPr="0014645C" w:rsidRDefault="007F7B94" w:rsidP="007F7B94">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i/>
          <w:iCs/>
          <w:sz w:val="19"/>
          <w:szCs w:val="19"/>
        </w:rPr>
      </w:pPr>
      <w:r w:rsidRPr="0014645C">
        <w:rPr>
          <w:rFonts w:ascii="Arial" w:hAnsi="Arial" w:cs="Arial"/>
          <w:b/>
          <w:i/>
          <w:iCs/>
          <w:sz w:val="19"/>
          <w:szCs w:val="19"/>
        </w:rPr>
        <w:t>Upozornenie pre žiadateľa:</w:t>
      </w:r>
      <w:r w:rsidRPr="0014645C">
        <w:rPr>
          <w:rFonts w:ascii="Arial" w:hAnsi="Arial" w:cs="Arial"/>
          <w:i/>
          <w:iCs/>
          <w:sz w:val="19"/>
          <w:szCs w:val="19"/>
        </w:rPr>
        <w:t xml:space="preserve"> Žiadateľ je povinný pri realizácii zákaziek nespadajúcich pod zákon o VO </w:t>
      </w:r>
      <w:del w:id="131" w:author="Autor">
        <w:r w:rsidRPr="0014645C">
          <w:rPr>
            <w:rFonts w:ascii="Arial" w:hAnsi="Arial" w:cs="Arial"/>
            <w:i/>
            <w:iCs/>
            <w:sz w:val="19"/>
            <w:szCs w:val="19"/>
          </w:rPr>
          <w:delText>(MP CKO č. 12 )</w:delText>
        </w:r>
      </w:del>
      <w:r w:rsidRPr="0014645C">
        <w:rPr>
          <w:rFonts w:ascii="Arial" w:hAnsi="Arial" w:cs="Arial"/>
          <w:i/>
          <w:iCs/>
          <w:sz w:val="19"/>
          <w:szCs w:val="19"/>
        </w:rPr>
        <w:t xml:space="preserve"> a pri zadávaní zákaziek s nízkymi hodnotami postupovať podľa pravidiel RO pre OP EVS</w:t>
      </w:r>
      <w:ins w:id="132" w:author="Autor">
        <w:r w:rsidR="00D1716D">
          <w:rPr>
            <w:rFonts w:ascii="Arial" w:hAnsi="Arial" w:cs="Arial"/>
            <w:i/>
            <w:iCs/>
            <w:sz w:val="19"/>
            <w:szCs w:val="19"/>
          </w:rPr>
          <w:t xml:space="preserve"> v </w:t>
        </w:r>
      </w:ins>
      <w:r w:rsidRPr="0014645C">
        <w:rPr>
          <w:rFonts w:ascii="Arial" w:hAnsi="Arial" w:cs="Arial"/>
          <w:i/>
          <w:iCs/>
          <w:sz w:val="19"/>
          <w:szCs w:val="19"/>
        </w:rPr>
        <w:t xml:space="preserve"> </w:t>
      </w:r>
      <w:ins w:id="133" w:author="Autor">
        <w:r w:rsidR="00D1716D" w:rsidRPr="00D1716D">
          <w:t xml:space="preserve"> </w:t>
        </w:r>
        <w:r w:rsidR="00D1716D" w:rsidRPr="00D1716D">
          <w:rPr>
            <w:rFonts w:ascii="Arial" w:hAnsi="Arial" w:cs="Arial"/>
            <w:i/>
            <w:iCs/>
            <w:sz w:val="19"/>
            <w:szCs w:val="19"/>
          </w:rPr>
          <w:t>nadväznosti na Jednotnú príručku pre žiadateľov/prijímateľov k procesu a kontrole verejného obstarávania/obstarávania</w:t>
        </w:r>
        <w:r w:rsidR="00D1716D">
          <w:rPr>
            <w:rStyle w:val="Odkaznapoznmkupodiarou"/>
            <w:rFonts w:cs="Arial"/>
            <w:i/>
            <w:iCs/>
            <w:szCs w:val="19"/>
          </w:rPr>
          <w:footnoteReference w:id="13"/>
        </w:r>
        <w:r w:rsidR="00D1716D" w:rsidRPr="00D1716D">
          <w:rPr>
            <w:rFonts w:ascii="Arial" w:hAnsi="Arial" w:cs="Arial"/>
            <w:i/>
            <w:iCs/>
            <w:sz w:val="19"/>
            <w:szCs w:val="19"/>
          </w:rPr>
          <w:t xml:space="preserve"> vydanou CKO </w:t>
        </w:r>
      </w:ins>
      <w:r w:rsidRPr="0014645C">
        <w:rPr>
          <w:rFonts w:ascii="Arial" w:hAnsi="Arial" w:cs="Arial"/>
          <w:i/>
          <w:iCs/>
          <w:sz w:val="19"/>
          <w:szCs w:val="19"/>
        </w:rPr>
        <w:t>bez ohľadu na skutočnosť, že zákazku zrealizoval ešte pred schválením žiadosti o NFP. V prípade, že pri implementácii projektu už ako prijímateľ predloží poskytovateľovi zákazku, pri realizácii ktorej postupoval v rozpore s pravidlami, poskytovateľ je povinný vylúčiť výdavky vyplývajúce z realizácie takéhoto obstarávania z financovania v plnom rozsahu.</w:t>
      </w:r>
    </w:p>
    <w:p w14:paraId="3AEE9C5C" w14:textId="26EB309D" w:rsidR="007F7B94" w:rsidRPr="0014645C" w:rsidRDefault="007F7B94" w:rsidP="007F7B94">
      <w:pPr>
        <w:spacing w:before="120" w:after="120" w:line="288" w:lineRule="auto"/>
        <w:jc w:val="both"/>
        <w:rPr>
          <w:rFonts w:ascii="Arial" w:hAnsi="Arial" w:cs="Arial"/>
          <w:sz w:val="19"/>
          <w:szCs w:val="19"/>
        </w:rPr>
      </w:pPr>
      <w:r w:rsidRPr="0014645C">
        <w:rPr>
          <w:rFonts w:ascii="Arial" w:hAnsi="Arial" w:cs="Arial"/>
          <w:sz w:val="19"/>
          <w:szCs w:val="19"/>
        </w:rPr>
        <w:t>Pravidlá a povinnosti pri realizácii verejného obstarávania sú podrobne uvedené v </w:t>
      </w:r>
      <w:ins w:id="135" w:author="Autor">
        <w:r w:rsidR="007C58B2" w:rsidRPr="007C58B2">
          <w:rPr>
            <w:rFonts w:ascii="Arial" w:hAnsi="Arial" w:cs="Arial"/>
            <w:sz w:val="19"/>
            <w:szCs w:val="19"/>
          </w:rPr>
          <w:t>Jednotnej príručke pre žiadateľov/prijímateľov k procesu a kontrole verejného obstarávania/obstarávania vydanou CKO</w:t>
        </w:r>
      </w:ins>
      <w:del w:id="136" w:author="Autor">
        <w:r w:rsidRPr="0014645C">
          <w:rPr>
            <w:rFonts w:ascii="Arial" w:hAnsi="Arial" w:cs="Arial"/>
            <w:sz w:val="19"/>
            <w:szCs w:val="19"/>
          </w:rPr>
          <w:delText>Príručke pre prijímateľa</w:delText>
        </w:r>
      </w:del>
      <w:r w:rsidRPr="0014645C">
        <w:rPr>
          <w:rFonts w:ascii="Arial" w:hAnsi="Arial" w:cs="Arial"/>
          <w:sz w:val="19"/>
          <w:szCs w:val="19"/>
        </w:rPr>
        <w:t>. Žiadatelia/prijímatelia sú povinní postupovať v zmysle týchto pravidiel a povinností.</w:t>
      </w:r>
    </w:p>
    <w:p w14:paraId="6EF15182" w14:textId="77777777" w:rsidR="007F7B94" w:rsidRPr="0014645C" w:rsidRDefault="007F7B94" w:rsidP="007F7B94">
      <w:pPr>
        <w:spacing w:before="120" w:after="120" w:line="288" w:lineRule="auto"/>
        <w:jc w:val="both"/>
        <w:rPr>
          <w:rFonts w:ascii="Arial" w:hAnsi="Arial" w:cs="Arial"/>
          <w:sz w:val="19"/>
          <w:szCs w:val="19"/>
        </w:rPr>
      </w:pPr>
      <w:r w:rsidRPr="0014645C">
        <w:rPr>
          <w:rFonts w:ascii="Arial" w:hAnsi="Arial" w:cs="Arial"/>
          <w:sz w:val="19"/>
          <w:szCs w:val="19"/>
        </w:rPr>
        <w:t>Výdavky projektu sa vo vzťahu k hlavným aktivitám projektu delia na priame a nepriame. Výdavky projektu môžu mať charakter kapitálových alebo bežných výdavkov.</w:t>
      </w:r>
    </w:p>
    <w:p w14:paraId="3AD0CB22" w14:textId="77777777" w:rsidR="007F7B94" w:rsidRPr="0014645C" w:rsidRDefault="007F7B94" w:rsidP="007F7349">
      <w:pPr>
        <w:spacing w:before="120" w:after="120" w:line="288" w:lineRule="auto"/>
        <w:jc w:val="both"/>
        <w:rPr>
          <w:rFonts w:cs="Arial"/>
          <w:sz w:val="19"/>
          <w:szCs w:val="19"/>
          <w:lang w:eastAsia="cs-CZ"/>
        </w:rPr>
      </w:pPr>
    </w:p>
    <w:p w14:paraId="770DA832" w14:textId="77777777" w:rsidR="00402CEC" w:rsidRPr="0014645C" w:rsidRDefault="003E4A99" w:rsidP="000F423E">
      <w:pPr>
        <w:pStyle w:val="Nadpis3"/>
        <w:spacing w:line="480" w:lineRule="auto"/>
        <w:ind w:left="720"/>
        <w:rPr>
          <w:b/>
          <w:color w:val="3C8A2E" w:themeColor="accent5"/>
          <w:sz w:val="24"/>
          <w:szCs w:val="24"/>
        </w:rPr>
      </w:pPr>
      <w:bookmarkStart w:id="137" w:name="_Toc410400243"/>
      <w:bookmarkStart w:id="138" w:name="_Toc417132488"/>
      <w:bookmarkStart w:id="139" w:name="_Toc417648885"/>
      <w:bookmarkStart w:id="140" w:name="_Toc440354977"/>
      <w:bookmarkStart w:id="141" w:name="_Toc440375308"/>
      <w:bookmarkStart w:id="142" w:name="_Toc458432896"/>
      <w:bookmarkStart w:id="143" w:name="_Toc74742628"/>
      <w:r w:rsidRPr="0014645C">
        <w:rPr>
          <w:b/>
          <w:color w:val="3C8A2E" w:themeColor="accent5"/>
          <w:sz w:val="24"/>
          <w:szCs w:val="24"/>
        </w:rPr>
        <w:t>2.4.1</w:t>
      </w:r>
      <w:r w:rsidR="0009154D" w:rsidRPr="0014645C">
        <w:rPr>
          <w:b/>
          <w:color w:val="3C8A2E" w:themeColor="accent5"/>
          <w:sz w:val="24"/>
          <w:szCs w:val="24"/>
        </w:rPr>
        <w:tab/>
      </w:r>
      <w:r w:rsidR="001E7A3C" w:rsidRPr="0014645C">
        <w:rPr>
          <w:b/>
          <w:color w:val="3C8A2E" w:themeColor="accent5"/>
          <w:sz w:val="24"/>
          <w:szCs w:val="24"/>
        </w:rPr>
        <w:t>Členenie oprávnených výdavkov</w:t>
      </w:r>
      <w:bookmarkEnd w:id="137"/>
      <w:bookmarkEnd w:id="138"/>
      <w:bookmarkEnd w:id="139"/>
      <w:bookmarkEnd w:id="140"/>
      <w:bookmarkEnd w:id="141"/>
      <w:bookmarkEnd w:id="142"/>
      <w:bookmarkEnd w:id="143"/>
    </w:p>
    <w:p w14:paraId="61FA85FD" w14:textId="77777777" w:rsidR="007A1208" w:rsidRPr="0014645C" w:rsidRDefault="007A1208" w:rsidP="007F7349">
      <w:pPr>
        <w:pStyle w:val="Default"/>
        <w:spacing w:before="120" w:after="120" w:line="288" w:lineRule="auto"/>
        <w:jc w:val="both"/>
        <w:rPr>
          <w:rFonts w:ascii="Arial" w:hAnsi="Arial" w:cs="Arial"/>
          <w:sz w:val="19"/>
          <w:szCs w:val="19"/>
          <w:lang w:val="sk-SK"/>
        </w:rPr>
      </w:pPr>
      <w:r w:rsidRPr="0014645C">
        <w:rPr>
          <w:rFonts w:ascii="Arial" w:hAnsi="Arial" w:cs="Arial"/>
          <w:sz w:val="19"/>
          <w:szCs w:val="19"/>
          <w:lang w:val="sk-SK"/>
        </w:rPr>
        <w:t>Pri vecnom zatriedení jednotlivých výdavkov do skupín výda</w:t>
      </w:r>
      <w:r w:rsidR="004E74EE" w:rsidRPr="0014645C">
        <w:rPr>
          <w:rFonts w:ascii="Arial" w:hAnsi="Arial" w:cs="Arial"/>
          <w:sz w:val="19"/>
          <w:szCs w:val="19"/>
          <w:lang w:val="sk-SK"/>
        </w:rPr>
        <w:t>vkov žiadateľ o NFP vychádza z m</w:t>
      </w:r>
      <w:r w:rsidRPr="0014645C">
        <w:rPr>
          <w:rFonts w:ascii="Arial" w:hAnsi="Arial" w:cs="Arial"/>
          <w:sz w:val="19"/>
          <w:szCs w:val="19"/>
          <w:lang w:val="sk-SK"/>
        </w:rPr>
        <w:t xml:space="preserve">etodického pokynu CKO č. 4 k číselníku oprávnených výdavkov, ktorý je zverejnený na webovom sídle </w:t>
      </w:r>
      <w:hyperlink r:id="rId14" w:history="1">
        <w:r w:rsidR="00FF5CA0" w:rsidRPr="0014645C">
          <w:rPr>
            <w:rStyle w:val="Hypertextovprepojenie"/>
            <w:rFonts w:cs="Arial"/>
            <w:szCs w:val="19"/>
            <w:lang w:val="sk-SK"/>
          </w:rPr>
          <w:t>www.partnerskadohoda.gov.sk</w:t>
        </w:r>
      </w:hyperlink>
      <w:r w:rsidRPr="0014645C">
        <w:rPr>
          <w:rFonts w:ascii="Arial" w:hAnsi="Arial" w:cs="Arial"/>
          <w:sz w:val="19"/>
          <w:szCs w:val="19"/>
          <w:lang w:val="sk-SK"/>
        </w:rPr>
        <w:t>.</w:t>
      </w:r>
    </w:p>
    <w:p w14:paraId="62F3369D" w14:textId="77777777" w:rsidR="00F344DC" w:rsidRPr="0014645C" w:rsidRDefault="007A1208" w:rsidP="00FF257E">
      <w:pPr>
        <w:pStyle w:val="Default"/>
        <w:spacing w:afterLines="160" w:after="384" w:line="288" w:lineRule="auto"/>
        <w:jc w:val="both"/>
        <w:rPr>
          <w:lang w:val="sk-SK"/>
        </w:rPr>
      </w:pPr>
      <w:r w:rsidRPr="0014645C">
        <w:rPr>
          <w:rFonts w:ascii="Arial" w:hAnsi="Arial" w:cs="Arial"/>
          <w:sz w:val="19"/>
          <w:szCs w:val="19"/>
          <w:lang w:val="sk-SK"/>
        </w:rPr>
        <w:t>RO pre OP EVS</w:t>
      </w:r>
      <w:r w:rsidR="006069FC" w:rsidRPr="0014645C">
        <w:rPr>
          <w:rFonts w:ascii="Arial" w:hAnsi="Arial" w:cs="Arial"/>
          <w:sz w:val="19"/>
          <w:szCs w:val="19"/>
          <w:lang w:val="sk-SK"/>
        </w:rPr>
        <w:t xml:space="preserve"> mô</w:t>
      </w:r>
      <w:r w:rsidR="002010F2" w:rsidRPr="0014645C">
        <w:rPr>
          <w:rFonts w:ascii="Arial" w:hAnsi="Arial" w:cs="Arial"/>
          <w:sz w:val="19"/>
          <w:szCs w:val="19"/>
          <w:lang w:val="sk-SK"/>
        </w:rPr>
        <w:t>že zúž</w:t>
      </w:r>
      <w:r w:rsidR="006069FC" w:rsidRPr="0014645C">
        <w:rPr>
          <w:rFonts w:ascii="Arial" w:hAnsi="Arial" w:cs="Arial"/>
          <w:sz w:val="19"/>
          <w:szCs w:val="19"/>
          <w:lang w:val="sk-SK"/>
        </w:rPr>
        <w:t>iť okruh</w:t>
      </w:r>
      <w:r w:rsidR="002B3DE0" w:rsidRPr="0014645C">
        <w:rPr>
          <w:rFonts w:ascii="Arial" w:hAnsi="Arial" w:cs="Arial"/>
          <w:sz w:val="19"/>
          <w:szCs w:val="19"/>
          <w:lang w:val="sk-SK"/>
        </w:rPr>
        <w:t xml:space="preserve"> oprávnených výdavkov </w:t>
      </w:r>
      <w:r w:rsidRPr="0014645C">
        <w:rPr>
          <w:rFonts w:ascii="Arial" w:hAnsi="Arial" w:cs="Arial"/>
          <w:sz w:val="19"/>
          <w:szCs w:val="19"/>
          <w:lang w:val="sk-SK"/>
        </w:rPr>
        <w:t xml:space="preserve">vo </w:t>
      </w:r>
      <w:r w:rsidR="002B3DE0" w:rsidRPr="0014645C">
        <w:rPr>
          <w:rFonts w:ascii="Arial" w:hAnsi="Arial" w:cs="Arial"/>
          <w:sz w:val="19"/>
          <w:szCs w:val="19"/>
          <w:lang w:val="sk-SK"/>
        </w:rPr>
        <w:t>vyzvan</w:t>
      </w:r>
      <w:r w:rsidRPr="0014645C">
        <w:rPr>
          <w:rFonts w:ascii="Arial" w:hAnsi="Arial" w:cs="Arial"/>
          <w:sz w:val="19"/>
          <w:szCs w:val="19"/>
          <w:lang w:val="sk-SK"/>
        </w:rPr>
        <w:t>í</w:t>
      </w:r>
      <w:r w:rsidR="002B3DE0" w:rsidRPr="0014645C">
        <w:rPr>
          <w:rFonts w:ascii="Arial" w:hAnsi="Arial" w:cs="Arial"/>
          <w:sz w:val="19"/>
          <w:szCs w:val="19"/>
          <w:lang w:val="sk-SK"/>
        </w:rPr>
        <w:t>/výzv</w:t>
      </w:r>
      <w:r w:rsidRPr="0014645C">
        <w:rPr>
          <w:rFonts w:ascii="Arial" w:hAnsi="Arial" w:cs="Arial"/>
          <w:sz w:val="19"/>
          <w:szCs w:val="19"/>
          <w:lang w:val="sk-SK"/>
        </w:rPr>
        <w:t>e</w:t>
      </w:r>
      <w:r w:rsidR="006069FC" w:rsidRPr="0014645C">
        <w:rPr>
          <w:rFonts w:ascii="Arial" w:hAnsi="Arial" w:cs="Arial"/>
          <w:sz w:val="19"/>
          <w:szCs w:val="19"/>
          <w:lang w:val="sk-SK"/>
        </w:rPr>
        <w:t xml:space="preserve"> na predkladanie </w:t>
      </w:r>
      <w:r w:rsidR="004E74EE" w:rsidRPr="0014645C">
        <w:rPr>
          <w:rFonts w:ascii="Arial" w:hAnsi="Arial" w:cs="Arial"/>
          <w:sz w:val="19"/>
          <w:szCs w:val="19"/>
          <w:lang w:val="sk-SK"/>
        </w:rPr>
        <w:t>Žo</w:t>
      </w:r>
      <w:r w:rsidR="007D5F5A" w:rsidRPr="0014645C">
        <w:rPr>
          <w:rFonts w:ascii="Arial" w:hAnsi="Arial" w:cs="Arial"/>
          <w:sz w:val="19"/>
          <w:szCs w:val="19"/>
          <w:lang w:val="sk-SK"/>
        </w:rPr>
        <w:t>NFP</w:t>
      </w:r>
      <w:r w:rsidR="002B3DE0" w:rsidRPr="0014645C">
        <w:rPr>
          <w:rFonts w:ascii="Arial" w:hAnsi="Arial" w:cs="Arial"/>
          <w:sz w:val="19"/>
          <w:szCs w:val="19"/>
          <w:lang w:val="sk-SK"/>
        </w:rPr>
        <w:t>.</w:t>
      </w:r>
      <w:bookmarkStart w:id="144" w:name="_Toc413832233"/>
      <w:bookmarkStart w:id="145" w:name="_Toc417132489"/>
      <w:bookmarkStart w:id="146" w:name="_Toc417648886"/>
      <w:bookmarkStart w:id="147" w:name="_Toc440354978"/>
      <w:bookmarkStart w:id="148" w:name="_Toc440375309"/>
      <w:bookmarkStart w:id="149" w:name="_Toc458432897"/>
    </w:p>
    <w:p w14:paraId="278320F8" w14:textId="77777777" w:rsidR="002B3DE0" w:rsidRPr="0014645C" w:rsidRDefault="001F1018" w:rsidP="000F423E">
      <w:pPr>
        <w:pStyle w:val="Nadpis3"/>
        <w:tabs>
          <w:tab w:val="num" w:pos="993"/>
        </w:tabs>
        <w:spacing w:line="480" w:lineRule="auto"/>
        <w:ind w:left="567"/>
        <w:rPr>
          <w:b/>
          <w:color w:val="3C8A2E" w:themeColor="accent5"/>
          <w:sz w:val="24"/>
          <w:szCs w:val="24"/>
        </w:rPr>
      </w:pPr>
      <w:bookmarkStart w:id="150" w:name="_Toc74742629"/>
      <w:r w:rsidRPr="0014645C">
        <w:rPr>
          <w:b/>
          <w:color w:val="3C8A2E" w:themeColor="accent5"/>
          <w:sz w:val="24"/>
          <w:szCs w:val="24"/>
        </w:rPr>
        <w:t>2.4.2</w:t>
      </w:r>
      <w:r w:rsidR="0009154D" w:rsidRPr="0014645C">
        <w:rPr>
          <w:b/>
          <w:color w:val="3C8A2E" w:themeColor="accent5"/>
          <w:sz w:val="24"/>
          <w:szCs w:val="24"/>
        </w:rPr>
        <w:tab/>
      </w:r>
      <w:r w:rsidR="002B3DE0" w:rsidRPr="0014645C">
        <w:rPr>
          <w:b/>
          <w:color w:val="3C8A2E" w:themeColor="accent5"/>
          <w:sz w:val="24"/>
          <w:szCs w:val="24"/>
        </w:rPr>
        <w:t>Projekty generujúce čisté príjmy</w:t>
      </w:r>
      <w:r w:rsidR="002B3DE0" w:rsidRPr="0014645C">
        <w:rPr>
          <w:b/>
          <w:color w:val="3C8A2E" w:themeColor="accent5"/>
          <w:sz w:val="24"/>
          <w:szCs w:val="24"/>
          <w:vertAlign w:val="superscript"/>
        </w:rPr>
        <w:footnoteReference w:id="14"/>
      </w:r>
      <w:bookmarkEnd w:id="144"/>
      <w:bookmarkEnd w:id="145"/>
      <w:bookmarkEnd w:id="146"/>
      <w:bookmarkEnd w:id="147"/>
      <w:bookmarkEnd w:id="148"/>
      <w:bookmarkEnd w:id="149"/>
      <w:bookmarkEnd w:id="150"/>
      <w:r w:rsidR="002B3DE0" w:rsidRPr="0014645C">
        <w:rPr>
          <w:b/>
          <w:color w:val="3C8A2E" w:themeColor="accent5"/>
          <w:sz w:val="24"/>
          <w:szCs w:val="24"/>
        </w:rPr>
        <w:t xml:space="preserve"> </w:t>
      </w:r>
    </w:p>
    <w:p w14:paraId="6C948E34" w14:textId="77777777" w:rsidR="002B3DE0" w:rsidRPr="0014645C" w:rsidRDefault="00C85E20" w:rsidP="005E404C">
      <w:pPr>
        <w:spacing w:before="120" w:after="120" w:line="288" w:lineRule="auto"/>
        <w:ind w:left="567" w:hanging="567"/>
        <w:jc w:val="both"/>
        <w:rPr>
          <w:rFonts w:ascii="Arial" w:hAnsi="Arial" w:cs="Arial"/>
          <w:sz w:val="19"/>
          <w:szCs w:val="19"/>
        </w:rPr>
      </w:pPr>
      <w:r w:rsidRPr="0014645C">
        <w:rPr>
          <w:rFonts w:ascii="Arial" w:hAnsi="Arial" w:cs="Arial"/>
          <w:sz w:val="19"/>
          <w:szCs w:val="19"/>
        </w:rPr>
        <w:t>V podmienkach OP EVS sú p</w:t>
      </w:r>
      <w:r w:rsidR="002B3DE0" w:rsidRPr="0014645C">
        <w:rPr>
          <w:rFonts w:ascii="Arial" w:hAnsi="Arial" w:cs="Arial"/>
          <w:sz w:val="19"/>
          <w:szCs w:val="19"/>
        </w:rPr>
        <w:t xml:space="preserve">rojekty generujúce príjmy </w:t>
      </w:r>
      <w:r w:rsidRPr="0014645C">
        <w:rPr>
          <w:rFonts w:ascii="Arial" w:hAnsi="Arial" w:cs="Arial"/>
          <w:sz w:val="19"/>
          <w:szCs w:val="19"/>
        </w:rPr>
        <w:t>tie,</w:t>
      </w:r>
      <w:r w:rsidR="002B3DE0" w:rsidRPr="0014645C">
        <w:rPr>
          <w:rFonts w:ascii="Arial" w:hAnsi="Arial" w:cs="Arial"/>
          <w:sz w:val="19"/>
          <w:szCs w:val="19"/>
        </w:rPr>
        <w:t xml:space="preserve"> ktoré</w:t>
      </w:r>
      <w:r w:rsidRPr="0014645C">
        <w:rPr>
          <w:rFonts w:ascii="Arial" w:hAnsi="Arial" w:cs="Arial"/>
          <w:sz w:val="19"/>
          <w:szCs w:val="19"/>
        </w:rPr>
        <w:t xml:space="preserve"> z</w:t>
      </w:r>
      <w:r w:rsidR="002B3DE0" w:rsidRPr="0014645C">
        <w:rPr>
          <w:rFonts w:ascii="Arial" w:hAnsi="Arial" w:cs="Arial"/>
          <w:sz w:val="19"/>
          <w:szCs w:val="19"/>
        </w:rPr>
        <w:t xml:space="preserve">ahŕňajú poskytovanie služieb za poplatok. </w:t>
      </w:r>
    </w:p>
    <w:p w14:paraId="1A203F01" w14:textId="77777777" w:rsidR="002B3DE0" w:rsidRPr="0014645C" w:rsidRDefault="002B3DE0" w:rsidP="005E404C">
      <w:pPr>
        <w:spacing w:before="120" w:after="120" w:line="288" w:lineRule="auto"/>
        <w:jc w:val="both"/>
        <w:rPr>
          <w:rFonts w:ascii="Arial" w:hAnsi="Arial" w:cs="Arial"/>
          <w:sz w:val="19"/>
          <w:szCs w:val="19"/>
        </w:rPr>
      </w:pPr>
      <w:r w:rsidRPr="0014645C">
        <w:rPr>
          <w:rFonts w:ascii="Arial" w:hAnsi="Arial" w:cs="Arial"/>
          <w:sz w:val="19"/>
          <w:szCs w:val="19"/>
        </w:rPr>
        <w:t xml:space="preserve">Úspory v rámci prevádzkových výdavkov, ktoré vznikli počas realizácie projektu, sa zahŕňajú do čistého príjmu, ak nie sú kompenzované zodpovedajúcim znížením prevádzkových dotácií. </w:t>
      </w:r>
    </w:p>
    <w:p w14:paraId="621DC23B" w14:textId="77777777" w:rsidR="002B3DE0" w:rsidRPr="0014645C" w:rsidRDefault="002B3DE0"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Oprávnené výdavky projektu spolufinancovaného z EŠIF v rámci OP EVS je potrebné znížiť vopred, pričom sa berie do úvahy potenciál projektu vytvárať čistý príjem v priebehu špecifického referenčného obdobia, ktoré pokrýva realizáciu projektu, ako aj obdobie po jeho dokončení. </w:t>
      </w:r>
    </w:p>
    <w:p w14:paraId="2AB14C78" w14:textId="77777777" w:rsidR="002B3DE0" w:rsidRPr="0014645C" w:rsidRDefault="002B3DE0" w:rsidP="007F7349">
      <w:pPr>
        <w:spacing w:before="120" w:after="120" w:line="288" w:lineRule="auto"/>
        <w:jc w:val="both"/>
        <w:rPr>
          <w:rFonts w:ascii="Arial" w:hAnsi="Arial" w:cs="Arial"/>
          <w:sz w:val="19"/>
          <w:szCs w:val="19"/>
        </w:rPr>
      </w:pPr>
      <w:r w:rsidRPr="0014645C">
        <w:rPr>
          <w:rFonts w:ascii="Arial" w:hAnsi="Arial" w:cs="Arial"/>
          <w:sz w:val="19"/>
          <w:szCs w:val="19"/>
        </w:rPr>
        <w:t>Potenciálne čisté príjmy z projektu sa stanovia vopred na základe metód</w:t>
      </w:r>
      <w:r w:rsidR="00FF5CA0" w:rsidRPr="0014645C">
        <w:rPr>
          <w:rFonts w:ascii="Arial" w:hAnsi="Arial" w:cs="Arial"/>
          <w:sz w:val="19"/>
          <w:szCs w:val="19"/>
        </w:rPr>
        <w:t>y</w:t>
      </w:r>
      <w:r w:rsidR="00FF5CA0" w:rsidRPr="0014645C">
        <w:rPr>
          <w:rFonts w:ascii="Arial" w:hAnsi="Arial" w:cs="Arial"/>
          <w:iCs/>
          <w:sz w:val="19"/>
          <w:szCs w:val="19"/>
        </w:rPr>
        <w:t xml:space="preserve"> výpočtu </w:t>
      </w:r>
      <w:r w:rsidRPr="0014645C">
        <w:rPr>
          <w:rFonts w:ascii="Arial" w:hAnsi="Arial" w:cs="Arial"/>
          <w:iCs/>
          <w:sz w:val="19"/>
          <w:szCs w:val="19"/>
        </w:rPr>
        <w:t>diskontovaných čistých príjmov z projektu, pričom sa berie do úvahy referenčné obdobie pre daný sektor alebo subsektor, bežne očakávaná ziskovosť v príslušnej kategórii investície, aplikácia zásady znečisťovateľ platí, a ak je to vhodné, aspekty rovnosti v súvislosti s relatívnou prosperitou dotknutého členského štátu alebo regiónu</w:t>
      </w:r>
      <w:r w:rsidRPr="0014645C">
        <w:rPr>
          <w:rFonts w:ascii="Arial" w:hAnsi="Arial" w:cs="Arial"/>
          <w:sz w:val="19"/>
          <w:szCs w:val="19"/>
        </w:rPr>
        <w:t xml:space="preserve">. </w:t>
      </w:r>
    </w:p>
    <w:p w14:paraId="6ECF54CF" w14:textId="77777777" w:rsidR="002B3DE0" w:rsidRPr="0014645C" w:rsidRDefault="00FF5CA0" w:rsidP="007F7349">
      <w:pPr>
        <w:spacing w:before="120" w:after="120" w:line="288" w:lineRule="auto"/>
        <w:jc w:val="both"/>
        <w:rPr>
          <w:rFonts w:ascii="Arial" w:hAnsi="Arial" w:cs="Arial"/>
          <w:sz w:val="19"/>
          <w:szCs w:val="19"/>
        </w:rPr>
      </w:pPr>
      <w:r w:rsidRPr="0014645C">
        <w:rPr>
          <w:rFonts w:ascii="Arial" w:hAnsi="Arial" w:cs="Arial"/>
          <w:sz w:val="19"/>
          <w:szCs w:val="19"/>
        </w:rPr>
        <w:t>Pri tejto metóde</w:t>
      </w:r>
      <w:r w:rsidR="002B3DE0" w:rsidRPr="0014645C">
        <w:rPr>
          <w:rFonts w:ascii="Arial" w:hAnsi="Arial" w:cs="Arial"/>
          <w:sz w:val="19"/>
          <w:szCs w:val="19"/>
        </w:rPr>
        <w:t xml:space="preserve"> čisté príjmy vygenerované v priebehu implementácie projektu a po jeho dokončení, ktoré sú výsledkom zdrojov príjmov, ktoré neboli zohľadnené pri určovaní potenciálnych čistých príjmov z projektu, sa odpočítajú od oprávnených výdavkov projektu, najneskôr pri záverečnej ŽoP predloženej prijímateľom. </w:t>
      </w:r>
    </w:p>
    <w:p w14:paraId="22F57267" w14:textId="77777777" w:rsidR="002B3DE0" w:rsidRPr="0014645C" w:rsidRDefault="002B3DE0"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V prípade, že nie je objektívne možné určiť príjmy vopred podľa </w:t>
      </w:r>
      <w:r w:rsidR="008D1654" w:rsidRPr="0014645C">
        <w:rPr>
          <w:rFonts w:ascii="Arial" w:hAnsi="Arial" w:cs="Arial"/>
          <w:sz w:val="19"/>
          <w:szCs w:val="19"/>
        </w:rPr>
        <w:t>uvedenej metódy</w:t>
      </w:r>
      <w:r w:rsidRPr="0014645C">
        <w:rPr>
          <w:rFonts w:ascii="Arial" w:hAnsi="Arial" w:cs="Arial"/>
          <w:sz w:val="19"/>
          <w:szCs w:val="19"/>
        </w:rPr>
        <w:t xml:space="preserve">, čisté príjmy vygenerované do troch rokov od ukončenia projektu alebo podľa lehoty na predloženie dokumentácie k ukončeniu OP stanovenej v pravidlách pre jednotlivé EŠIF, podľa toho, čo nastane skôr, sa odpočítajú od výdavkov vykázaných EK. </w:t>
      </w:r>
    </w:p>
    <w:p w14:paraId="3D328DCB" w14:textId="77777777" w:rsidR="002B3DE0" w:rsidRPr="0014645C" w:rsidRDefault="002B3DE0"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Vyššie uvedené ustanovenia sa nevzťahujú na: </w:t>
      </w:r>
    </w:p>
    <w:p w14:paraId="57767D4F"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a) </w:t>
      </w:r>
      <w:r w:rsidRPr="0014645C">
        <w:rPr>
          <w:rFonts w:ascii="Arial" w:hAnsi="Arial" w:cs="Arial"/>
          <w:sz w:val="19"/>
          <w:szCs w:val="19"/>
        </w:rPr>
        <w:tab/>
        <w:t xml:space="preserve">projekty, ktoré sú podporované výlučne z ESF; </w:t>
      </w:r>
    </w:p>
    <w:p w14:paraId="77B2345C"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b) </w:t>
      </w:r>
      <w:r w:rsidRPr="0014645C">
        <w:rPr>
          <w:rFonts w:ascii="Arial" w:hAnsi="Arial" w:cs="Arial"/>
          <w:sz w:val="19"/>
          <w:szCs w:val="19"/>
        </w:rPr>
        <w:tab/>
        <w:t xml:space="preserve">projekty, pri ktorých celkové oprávnené výdavky pred ich znížením o čisté príjmy podľa vyššie uvedených ustanovení nepresahujú 1 000 000 EUR; </w:t>
      </w:r>
    </w:p>
    <w:p w14:paraId="0A8FA682"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c) </w:t>
      </w:r>
      <w:r w:rsidRPr="0014645C">
        <w:rPr>
          <w:rFonts w:ascii="Arial" w:hAnsi="Arial" w:cs="Arial"/>
          <w:sz w:val="19"/>
          <w:szCs w:val="19"/>
        </w:rPr>
        <w:tab/>
        <w:t xml:space="preserve">návratnú pomoc, ktorá podlieha povinnosti úplného splatenia, a ceny; </w:t>
      </w:r>
    </w:p>
    <w:p w14:paraId="43F39115"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d) </w:t>
      </w:r>
      <w:r w:rsidRPr="0014645C">
        <w:rPr>
          <w:rFonts w:ascii="Arial" w:hAnsi="Arial" w:cs="Arial"/>
          <w:sz w:val="19"/>
          <w:szCs w:val="19"/>
        </w:rPr>
        <w:tab/>
        <w:t xml:space="preserve">technickú pomoc; </w:t>
      </w:r>
    </w:p>
    <w:p w14:paraId="7211B3E2"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e) </w:t>
      </w:r>
      <w:r w:rsidRPr="0014645C">
        <w:rPr>
          <w:rFonts w:ascii="Arial" w:hAnsi="Arial" w:cs="Arial"/>
          <w:sz w:val="19"/>
          <w:szCs w:val="19"/>
        </w:rPr>
        <w:tab/>
        <w:t xml:space="preserve">podporu na finančné nástroje alebo z finančných nástrojov; </w:t>
      </w:r>
    </w:p>
    <w:p w14:paraId="2C2EDC77"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f)</w:t>
      </w:r>
      <w:r w:rsidRPr="0014645C">
        <w:rPr>
          <w:rFonts w:ascii="Arial" w:hAnsi="Arial" w:cs="Arial"/>
          <w:sz w:val="19"/>
          <w:szCs w:val="19"/>
        </w:rPr>
        <w:tab/>
        <w:t xml:space="preserve">projekty, pri ktorých má verejná podpora formu paušálnych súm alebo štandardnej stupnice jednotkových výdavkov; </w:t>
      </w:r>
    </w:p>
    <w:p w14:paraId="1CCC8258"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g) </w:t>
      </w:r>
      <w:r w:rsidRPr="0014645C">
        <w:rPr>
          <w:rFonts w:ascii="Arial" w:hAnsi="Arial" w:cs="Arial"/>
          <w:sz w:val="19"/>
          <w:szCs w:val="19"/>
        </w:rPr>
        <w:tab/>
        <w:t xml:space="preserve">operácie realizované v rámci SAP. </w:t>
      </w:r>
    </w:p>
    <w:p w14:paraId="6CB13DE3" w14:textId="77777777" w:rsidR="00773BCC" w:rsidRPr="0014645C" w:rsidRDefault="002B3DE0"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Vyššie uvedené ustanovenia sa zároveň nevzťahujú na projekty, v prípade ktorých podpora v rámci OP </w:t>
      </w:r>
    </w:p>
    <w:p w14:paraId="66A01816" w14:textId="77777777" w:rsidR="002B3DE0" w:rsidRPr="0014645C" w:rsidRDefault="002B3DE0"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predstavuje: </w:t>
      </w:r>
    </w:p>
    <w:p w14:paraId="26C8F01E"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a) </w:t>
      </w:r>
      <w:r w:rsidRPr="0014645C">
        <w:rPr>
          <w:rFonts w:ascii="Arial" w:hAnsi="Arial" w:cs="Arial"/>
          <w:sz w:val="19"/>
          <w:szCs w:val="19"/>
        </w:rPr>
        <w:tab/>
        <w:t xml:space="preserve">pomoc de minimis; </w:t>
      </w:r>
    </w:p>
    <w:p w14:paraId="05B06680"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b) </w:t>
      </w:r>
      <w:r w:rsidRPr="0014645C">
        <w:rPr>
          <w:rFonts w:ascii="Arial" w:hAnsi="Arial" w:cs="Arial"/>
          <w:sz w:val="19"/>
          <w:szCs w:val="19"/>
        </w:rPr>
        <w:tab/>
        <w:t xml:space="preserve">zlučiteľnú štátnu pomoc MSP, ak sa v súvislosti so štátnou pomocou uplatňuje intenzita pomoci alebo hranica finančnej pomoci; </w:t>
      </w:r>
    </w:p>
    <w:p w14:paraId="5B58E76F"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c) </w:t>
      </w:r>
      <w:r w:rsidRPr="0014645C">
        <w:rPr>
          <w:rFonts w:ascii="Arial" w:hAnsi="Arial" w:cs="Arial"/>
          <w:sz w:val="19"/>
          <w:szCs w:val="19"/>
        </w:rPr>
        <w:tab/>
        <w:t xml:space="preserve">zlučiteľnú štátnu pomoc, ak sa vykonalo individuálne overenie potrieb financovania v súlade s platnými pravidlami o štátnej pomoci. </w:t>
      </w:r>
    </w:p>
    <w:p w14:paraId="7CB36A3B" w14:textId="77777777" w:rsidR="00C85E20" w:rsidRPr="0014645C"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rPr>
      </w:pPr>
      <w:r w:rsidRPr="0014645C">
        <w:rPr>
          <w:rFonts w:ascii="Arial" w:hAnsi="Arial" w:cs="Arial"/>
          <w:b/>
          <w:i/>
          <w:sz w:val="19"/>
          <w:szCs w:val="19"/>
        </w:rPr>
        <w:t>Upozornenie pre žiadateľa:</w:t>
      </w:r>
      <w:r w:rsidRPr="0014645C">
        <w:rPr>
          <w:rFonts w:ascii="Arial" w:hAnsi="Arial" w:cs="Arial"/>
          <w:sz w:val="19"/>
          <w:szCs w:val="19"/>
        </w:rPr>
        <w:t xml:space="preserve"> Špecifické ustanovenia týkajúce sa projektov generujúcich príjmy, budú definované v jednotlivých vyzvaniach/výzvach na predkladanie ŽoNFP, ak to bude pre dané vyzvanie/výzvu relevantné.</w:t>
      </w:r>
    </w:p>
    <w:p w14:paraId="09FF62A2" w14:textId="77777777" w:rsidR="00F344DC" w:rsidRPr="0014645C" w:rsidRDefault="00F344DC" w:rsidP="00F344DC">
      <w:pPr>
        <w:pStyle w:val="Nadpis3"/>
        <w:spacing w:before="0" w:after="160" w:line="300" w:lineRule="auto"/>
        <w:rPr>
          <w:b/>
          <w:color w:val="3C8A2E" w:themeColor="accent5"/>
          <w:sz w:val="24"/>
          <w:szCs w:val="24"/>
        </w:rPr>
      </w:pPr>
      <w:bookmarkStart w:id="151" w:name="_Toc413832234"/>
      <w:bookmarkStart w:id="152" w:name="_Toc417132490"/>
      <w:bookmarkStart w:id="153" w:name="_Toc417648887"/>
      <w:bookmarkStart w:id="154" w:name="_Toc440354979"/>
      <w:bookmarkStart w:id="155" w:name="_Toc440375310"/>
      <w:bookmarkStart w:id="156" w:name="_Toc458432898"/>
    </w:p>
    <w:p w14:paraId="25778472" w14:textId="77777777" w:rsidR="002B3DE0" w:rsidRPr="0014645C" w:rsidRDefault="001F1018" w:rsidP="00F344DC">
      <w:pPr>
        <w:pStyle w:val="Nadpis3"/>
        <w:spacing w:line="360" w:lineRule="auto"/>
        <w:ind w:left="720"/>
        <w:jc w:val="both"/>
        <w:rPr>
          <w:b/>
          <w:color w:val="3C8A2E" w:themeColor="accent5"/>
          <w:sz w:val="24"/>
          <w:szCs w:val="24"/>
        </w:rPr>
      </w:pPr>
      <w:bookmarkStart w:id="157" w:name="_Toc74742630"/>
      <w:r w:rsidRPr="0014645C">
        <w:rPr>
          <w:b/>
          <w:color w:val="3C8A2E" w:themeColor="accent5"/>
          <w:sz w:val="24"/>
          <w:szCs w:val="24"/>
        </w:rPr>
        <w:t>2.4.3</w:t>
      </w:r>
      <w:r w:rsidR="0009154D" w:rsidRPr="0014645C">
        <w:rPr>
          <w:b/>
          <w:color w:val="3C8A2E" w:themeColor="accent5"/>
          <w:sz w:val="24"/>
          <w:szCs w:val="24"/>
        </w:rPr>
        <w:tab/>
      </w:r>
      <w:r w:rsidR="002B3DE0" w:rsidRPr="0014645C">
        <w:rPr>
          <w:b/>
          <w:color w:val="3C8A2E" w:themeColor="accent5"/>
          <w:sz w:val="24"/>
          <w:szCs w:val="24"/>
        </w:rPr>
        <w:t>Projekty, ktoré vytvárajú čisté príjmy v priebehu ich implementácie a na ktoré sa ustanovenia čl. 61 ods. 1 až 6 všeobecného nariadenia nevzťahujú</w:t>
      </w:r>
      <w:bookmarkEnd w:id="151"/>
      <w:bookmarkEnd w:id="152"/>
      <w:bookmarkEnd w:id="153"/>
      <w:bookmarkEnd w:id="154"/>
      <w:bookmarkEnd w:id="155"/>
      <w:bookmarkEnd w:id="156"/>
      <w:bookmarkEnd w:id="157"/>
      <w:r w:rsidR="002B3DE0" w:rsidRPr="0014645C">
        <w:rPr>
          <w:b/>
          <w:color w:val="3C8A2E" w:themeColor="accent5"/>
          <w:sz w:val="24"/>
          <w:szCs w:val="24"/>
        </w:rPr>
        <w:t xml:space="preserve"> </w:t>
      </w:r>
    </w:p>
    <w:p w14:paraId="7520C79A" w14:textId="77777777" w:rsidR="002B3DE0" w:rsidRPr="0014645C" w:rsidRDefault="002B3DE0" w:rsidP="00962421">
      <w:pPr>
        <w:spacing w:before="120" w:after="120" w:line="288" w:lineRule="auto"/>
        <w:jc w:val="both"/>
        <w:rPr>
          <w:rFonts w:ascii="Arial" w:hAnsi="Arial" w:cs="Arial"/>
          <w:sz w:val="19"/>
          <w:szCs w:val="19"/>
        </w:rPr>
      </w:pPr>
      <w:r w:rsidRPr="0014645C">
        <w:rPr>
          <w:rFonts w:ascii="Arial" w:hAnsi="Arial" w:cs="Arial"/>
          <w:sz w:val="19"/>
          <w:szCs w:val="19"/>
        </w:rPr>
        <w:t xml:space="preserve">Oprávnené výdavky na činnosti, ktoré majú byť spolufinancované z EŠIF sa znížia o čisté príjmy, ktoré nie sú zohľadnené pri schvaľovaní projektu a priamo vznikajú len v priebehu jeho realizácie, a to najneskôr v záverečnej ŽoP predloženej prijímateľom. Ak nie sú všetky výdavky oprávnené na spolufinancovanie, musia byť čisté príjmy rozpočítané na pomernom základe na oprávnené a neoprávnené časti výdavkov. </w:t>
      </w:r>
    </w:p>
    <w:p w14:paraId="05965603" w14:textId="77777777" w:rsidR="002B3DE0" w:rsidRPr="0014645C" w:rsidRDefault="002B3DE0" w:rsidP="00962421">
      <w:pPr>
        <w:spacing w:before="120" w:after="120" w:line="288" w:lineRule="auto"/>
        <w:jc w:val="both"/>
        <w:rPr>
          <w:rFonts w:ascii="Arial" w:hAnsi="Arial" w:cs="Arial"/>
          <w:sz w:val="19"/>
          <w:szCs w:val="19"/>
        </w:rPr>
      </w:pPr>
      <w:r w:rsidRPr="0014645C">
        <w:rPr>
          <w:rFonts w:ascii="Arial" w:hAnsi="Arial" w:cs="Arial"/>
          <w:sz w:val="19"/>
          <w:szCs w:val="19"/>
        </w:rPr>
        <w:t xml:space="preserve">Uvedené pravidlo sa nevzťahuje na: </w:t>
      </w:r>
    </w:p>
    <w:p w14:paraId="736E5654"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a) </w:t>
      </w:r>
      <w:r w:rsidRPr="0014645C">
        <w:rPr>
          <w:rFonts w:ascii="Arial" w:hAnsi="Arial" w:cs="Arial"/>
          <w:sz w:val="19"/>
          <w:szCs w:val="19"/>
        </w:rPr>
        <w:tab/>
        <w:t>technickú pomoc;</w:t>
      </w:r>
    </w:p>
    <w:p w14:paraId="6AF2B8EB"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b) </w:t>
      </w:r>
      <w:r w:rsidRPr="0014645C">
        <w:rPr>
          <w:rFonts w:ascii="Arial" w:hAnsi="Arial" w:cs="Arial"/>
          <w:sz w:val="19"/>
          <w:szCs w:val="19"/>
        </w:rPr>
        <w:tab/>
        <w:t>finančné nástroje;</w:t>
      </w:r>
    </w:p>
    <w:p w14:paraId="7CACF87E"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c) </w:t>
      </w:r>
      <w:r w:rsidRPr="0014645C">
        <w:rPr>
          <w:rFonts w:ascii="Arial" w:hAnsi="Arial" w:cs="Arial"/>
          <w:sz w:val="19"/>
          <w:szCs w:val="19"/>
        </w:rPr>
        <w:tab/>
        <w:t>návratnú pomoc podliehajúcu povinnosti úplného splatenia;</w:t>
      </w:r>
    </w:p>
    <w:p w14:paraId="12C5F3FC"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d) </w:t>
      </w:r>
      <w:r w:rsidRPr="0014645C">
        <w:rPr>
          <w:rFonts w:ascii="Arial" w:hAnsi="Arial" w:cs="Arial"/>
          <w:sz w:val="19"/>
          <w:szCs w:val="19"/>
        </w:rPr>
        <w:tab/>
        <w:t>ceny;</w:t>
      </w:r>
    </w:p>
    <w:p w14:paraId="4F2DC7EA"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e) </w:t>
      </w:r>
      <w:r w:rsidRPr="0014645C">
        <w:rPr>
          <w:rFonts w:ascii="Arial" w:hAnsi="Arial" w:cs="Arial"/>
          <w:sz w:val="19"/>
          <w:szCs w:val="19"/>
        </w:rPr>
        <w:tab/>
        <w:t>projekty podliehajúce pravidlám štátnej pomoci;</w:t>
      </w:r>
    </w:p>
    <w:p w14:paraId="2A5B2CC8"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f) </w:t>
      </w:r>
      <w:r w:rsidRPr="0014645C">
        <w:rPr>
          <w:rFonts w:ascii="Arial" w:hAnsi="Arial" w:cs="Arial"/>
          <w:sz w:val="19"/>
          <w:szCs w:val="19"/>
        </w:rPr>
        <w:tab/>
        <w:t>projekty, ktorých verejná podpora má formu paušálnych súm alebo štandardných stupníc jednotkových výdavkov za predpokladu, že čistý príjem bol zohľadnený ex ante;</w:t>
      </w:r>
    </w:p>
    <w:p w14:paraId="06D1C728"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g) </w:t>
      </w:r>
      <w:r w:rsidRPr="0014645C">
        <w:rPr>
          <w:rFonts w:ascii="Arial" w:hAnsi="Arial" w:cs="Arial"/>
          <w:sz w:val="19"/>
          <w:szCs w:val="19"/>
        </w:rPr>
        <w:tab/>
        <w:t>projekty vykonávané v rámci SAP za predpokladu, že čistý príjem bol zohľadnený ex ante;</w:t>
      </w:r>
    </w:p>
    <w:p w14:paraId="38D1FC7C"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h) </w:t>
      </w:r>
      <w:r w:rsidRPr="0014645C">
        <w:rPr>
          <w:rFonts w:ascii="Arial" w:hAnsi="Arial" w:cs="Arial"/>
          <w:sz w:val="19"/>
          <w:szCs w:val="19"/>
        </w:rPr>
        <w:tab/>
        <w:t>projekty, ktorých celkové oprávnené výdavky neprekročia 50 000 EUR;</w:t>
      </w:r>
    </w:p>
    <w:p w14:paraId="6ACFE84D"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i) </w:t>
      </w:r>
      <w:r w:rsidRPr="0014645C">
        <w:rPr>
          <w:rFonts w:ascii="Arial" w:hAnsi="Arial" w:cs="Arial"/>
          <w:sz w:val="19"/>
          <w:szCs w:val="19"/>
        </w:rPr>
        <w:tab/>
        <w:t xml:space="preserve">projekty, pre ktoré sú sumy alebo sadzby podpory vymedzené v prílohe II k nariadeniu o EPFRV. </w:t>
      </w:r>
    </w:p>
    <w:p w14:paraId="450FC836" w14:textId="77777777" w:rsidR="002B3DE0" w:rsidRPr="0014645C" w:rsidRDefault="002B3DE0" w:rsidP="00962421">
      <w:pPr>
        <w:spacing w:before="120" w:after="120" w:line="288" w:lineRule="auto"/>
        <w:jc w:val="both"/>
        <w:rPr>
          <w:rFonts w:ascii="Arial" w:hAnsi="Arial" w:cs="Arial"/>
          <w:sz w:val="19"/>
          <w:szCs w:val="19"/>
        </w:rPr>
      </w:pPr>
      <w:r w:rsidRPr="0014645C">
        <w:rPr>
          <w:rFonts w:ascii="Arial" w:hAnsi="Arial" w:cs="Arial"/>
          <w:sz w:val="19"/>
          <w:szCs w:val="19"/>
        </w:rPr>
        <w:t xml:space="preserve">Platby, ktoré prijímateľ prijal a ktoré vyplývajú zo zmluvných sankcií v dôsledku porušenia zmluvy medzi prijímateľom a treťou stranou/tretími stranami alebo ktoré vznikli v dôsledku stiahnutia ponuky tretej strany vybranej podľa pravidiel VO (zábezpeka), sa nepovažujú za príjem a neodpočítavajú sa od oprávnených výdavkov projektu. </w:t>
      </w:r>
    </w:p>
    <w:p w14:paraId="09808B60" w14:textId="77777777" w:rsidR="002B3DE0" w:rsidRPr="0014645C" w:rsidRDefault="001F1018" w:rsidP="000F423E">
      <w:pPr>
        <w:pStyle w:val="Nadpis3"/>
        <w:tabs>
          <w:tab w:val="num" w:pos="993"/>
        </w:tabs>
        <w:spacing w:line="480" w:lineRule="auto"/>
        <w:ind w:left="720"/>
        <w:rPr>
          <w:b/>
          <w:color w:val="3C8A2E" w:themeColor="accent5"/>
          <w:sz w:val="24"/>
          <w:szCs w:val="24"/>
        </w:rPr>
      </w:pPr>
      <w:bookmarkStart w:id="158" w:name="_Toc413832235"/>
      <w:bookmarkStart w:id="159" w:name="_Toc417132491"/>
      <w:bookmarkStart w:id="160" w:name="_Toc417648888"/>
      <w:bookmarkStart w:id="161" w:name="_Toc440354980"/>
      <w:bookmarkStart w:id="162" w:name="_Toc440375311"/>
      <w:bookmarkStart w:id="163" w:name="_Toc458432899"/>
      <w:bookmarkStart w:id="164" w:name="_Toc74742631"/>
      <w:r w:rsidRPr="0014645C">
        <w:rPr>
          <w:b/>
          <w:color w:val="3C8A2E" w:themeColor="accent5"/>
          <w:sz w:val="24"/>
          <w:szCs w:val="24"/>
        </w:rPr>
        <w:t>2.4.4</w:t>
      </w:r>
      <w:r w:rsidR="0009154D" w:rsidRPr="0014645C">
        <w:rPr>
          <w:b/>
          <w:color w:val="3C8A2E" w:themeColor="accent5"/>
          <w:sz w:val="24"/>
          <w:szCs w:val="24"/>
        </w:rPr>
        <w:tab/>
      </w:r>
      <w:r w:rsidR="002B3DE0" w:rsidRPr="0014645C">
        <w:rPr>
          <w:b/>
          <w:color w:val="3C8A2E" w:themeColor="accent5"/>
          <w:sz w:val="24"/>
          <w:szCs w:val="24"/>
        </w:rPr>
        <w:t>Hotovostné platby</w:t>
      </w:r>
      <w:bookmarkEnd w:id="158"/>
      <w:bookmarkEnd w:id="159"/>
      <w:bookmarkEnd w:id="160"/>
      <w:bookmarkEnd w:id="161"/>
      <w:bookmarkEnd w:id="162"/>
      <w:bookmarkEnd w:id="163"/>
      <w:bookmarkEnd w:id="164"/>
      <w:r w:rsidR="002B3DE0" w:rsidRPr="0014645C">
        <w:rPr>
          <w:b/>
          <w:color w:val="3C8A2E" w:themeColor="accent5"/>
          <w:sz w:val="24"/>
          <w:szCs w:val="24"/>
        </w:rPr>
        <w:t xml:space="preserve"> </w:t>
      </w:r>
    </w:p>
    <w:p w14:paraId="236F877E" w14:textId="77777777" w:rsidR="002B3DE0" w:rsidRPr="0014645C" w:rsidRDefault="002B3DE0" w:rsidP="00962421">
      <w:pPr>
        <w:spacing w:before="120" w:after="120" w:line="288" w:lineRule="auto"/>
        <w:jc w:val="both"/>
        <w:rPr>
          <w:rFonts w:ascii="Arial" w:hAnsi="Arial" w:cs="Arial"/>
          <w:sz w:val="19"/>
          <w:szCs w:val="19"/>
        </w:rPr>
      </w:pPr>
      <w:r w:rsidRPr="0014645C">
        <w:rPr>
          <w:rFonts w:ascii="Arial" w:hAnsi="Arial" w:cs="Arial"/>
          <w:sz w:val="19"/>
          <w:szCs w:val="19"/>
        </w:rPr>
        <w:t xml:space="preserve">V zmysle § 2 zákona </w:t>
      </w:r>
      <w:r w:rsidR="0005604C" w:rsidRPr="0014645C">
        <w:rPr>
          <w:rFonts w:ascii="Arial" w:hAnsi="Arial" w:cs="Arial"/>
          <w:sz w:val="19"/>
          <w:szCs w:val="19"/>
        </w:rPr>
        <w:t xml:space="preserve">č. 394/2012 Z. z. </w:t>
      </w:r>
      <w:r w:rsidRPr="0014645C">
        <w:rPr>
          <w:rFonts w:ascii="Arial" w:hAnsi="Arial" w:cs="Arial"/>
          <w:sz w:val="19"/>
          <w:szCs w:val="19"/>
        </w:rPr>
        <w:t xml:space="preserve">o obmedzení platieb v hotovosti </w:t>
      </w:r>
      <w:r w:rsidR="0005604C" w:rsidRPr="0014645C">
        <w:rPr>
          <w:rFonts w:ascii="Arial" w:hAnsi="Arial" w:cs="Arial"/>
          <w:sz w:val="19"/>
          <w:szCs w:val="19"/>
        </w:rPr>
        <w:t xml:space="preserve">(ďalej len „zákon o obmedzení platieb v hotovosti“) </w:t>
      </w:r>
      <w:r w:rsidRPr="0014645C">
        <w:rPr>
          <w:rFonts w:ascii="Arial" w:hAnsi="Arial" w:cs="Arial"/>
          <w:sz w:val="19"/>
          <w:szCs w:val="19"/>
        </w:rPr>
        <w:t>sa platbou v hotovosti rozumie odovzdanie bankoviek alebo mincí v hotovosti v mene euro alebo bankoviek alebo mincí v hotovosti v inej mene odovzdávajúcim a prijatie tejto hotovosti príjemcom</w:t>
      </w:r>
      <w:r w:rsidRPr="0014645C">
        <w:rPr>
          <w:rFonts w:ascii="Arial" w:hAnsi="Arial" w:cs="Arial"/>
          <w:sz w:val="19"/>
          <w:szCs w:val="19"/>
          <w:vertAlign w:val="superscript"/>
        </w:rPr>
        <w:footnoteReference w:id="15"/>
      </w:r>
      <w:r w:rsidRPr="0014645C">
        <w:rPr>
          <w:rFonts w:ascii="Arial" w:hAnsi="Arial" w:cs="Arial"/>
          <w:sz w:val="19"/>
          <w:szCs w:val="19"/>
        </w:rPr>
        <w:t xml:space="preserve">. </w:t>
      </w:r>
    </w:p>
    <w:p w14:paraId="08ADA74C" w14:textId="77777777" w:rsidR="002B3DE0" w:rsidRPr="0014645C" w:rsidRDefault="002B3DE0" w:rsidP="00962421">
      <w:pPr>
        <w:spacing w:before="120" w:after="120" w:line="288" w:lineRule="auto"/>
        <w:jc w:val="both"/>
        <w:rPr>
          <w:rFonts w:ascii="Arial" w:hAnsi="Arial" w:cs="Arial"/>
          <w:sz w:val="19"/>
          <w:szCs w:val="19"/>
        </w:rPr>
      </w:pPr>
      <w:r w:rsidRPr="0014645C">
        <w:rPr>
          <w:rFonts w:ascii="Arial" w:hAnsi="Arial" w:cs="Arial"/>
          <w:sz w:val="19"/>
          <w:szCs w:val="19"/>
        </w:rPr>
        <w:t xml:space="preserve">Hotovostné platby zahŕňajúce výdavky na obstaranie dlhodobého hmotného a nehmotného majetku, vrátane výdavkov súvisiacich s obstaraním tohto majetku, nie sú oprávnené. V prípade úhrad spotrebného materiálu sú výdavky uhrádzané v hotovosti oprávnené, ak hotovostné platby jednotlivo neprekročia sumu 500 EUR, pričom maximálna hodnota realizovaných úhrad v hotovosti v jednom mesiaci nepresiahne 1 500 EUR. </w:t>
      </w:r>
    </w:p>
    <w:p w14:paraId="08F7BCC5" w14:textId="77777777" w:rsidR="00FF5CA0" w:rsidRPr="0014645C" w:rsidRDefault="002B3DE0" w:rsidP="00962421">
      <w:pPr>
        <w:spacing w:before="120" w:after="120" w:line="288" w:lineRule="auto"/>
        <w:jc w:val="both"/>
        <w:rPr>
          <w:rFonts w:ascii="Arial" w:hAnsi="Arial" w:cs="Arial"/>
          <w:sz w:val="19"/>
          <w:szCs w:val="19"/>
        </w:rPr>
      </w:pPr>
      <w:r w:rsidRPr="0014645C">
        <w:rPr>
          <w:rFonts w:ascii="Arial" w:hAnsi="Arial" w:cs="Arial"/>
          <w:sz w:val="19"/>
          <w:szCs w:val="19"/>
        </w:rPr>
        <w:t xml:space="preserve">Podľa § 4 zákona o obmedzení platieb v hotovosti pri právnických osobách a fyzických osobách - podnikateľoch sa zakazuje platba v hotovosti, ktorej hodnota prevyšuje 5 000 EUR. </w:t>
      </w:r>
      <w:bookmarkStart w:id="165" w:name="_Toc413832236"/>
    </w:p>
    <w:p w14:paraId="231180D9" w14:textId="77777777" w:rsidR="00F344DC" w:rsidRPr="0014645C" w:rsidRDefault="00F344DC" w:rsidP="00F344DC">
      <w:pPr>
        <w:pStyle w:val="Nadpis3"/>
        <w:tabs>
          <w:tab w:val="num" w:pos="993"/>
        </w:tabs>
        <w:spacing w:before="0" w:after="160" w:line="300" w:lineRule="auto"/>
        <w:rPr>
          <w:b/>
          <w:color w:val="3C8A2E" w:themeColor="accent5"/>
          <w:sz w:val="24"/>
          <w:szCs w:val="24"/>
        </w:rPr>
      </w:pPr>
      <w:bookmarkStart w:id="166" w:name="_Toc417132492"/>
      <w:bookmarkStart w:id="167" w:name="_Toc417648889"/>
      <w:bookmarkStart w:id="168" w:name="_Toc440354981"/>
      <w:bookmarkStart w:id="169" w:name="_Toc440375312"/>
      <w:bookmarkStart w:id="170" w:name="_Toc458432900"/>
    </w:p>
    <w:p w14:paraId="7188CFE8" w14:textId="77777777" w:rsidR="002B3DE0" w:rsidRPr="0014645C" w:rsidRDefault="001F1018" w:rsidP="000F423E">
      <w:pPr>
        <w:pStyle w:val="Nadpis3"/>
        <w:tabs>
          <w:tab w:val="num" w:pos="993"/>
        </w:tabs>
        <w:spacing w:line="480" w:lineRule="auto"/>
        <w:ind w:left="720"/>
        <w:rPr>
          <w:b/>
          <w:sz w:val="24"/>
          <w:szCs w:val="24"/>
        </w:rPr>
      </w:pPr>
      <w:bookmarkStart w:id="171" w:name="_Toc74742632"/>
      <w:r w:rsidRPr="0014645C">
        <w:rPr>
          <w:b/>
          <w:color w:val="3C8A2E" w:themeColor="accent5"/>
          <w:sz w:val="24"/>
          <w:szCs w:val="24"/>
        </w:rPr>
        <w:t>2.4.5</w:t>
      </w:r>
      <w:r w:rsidR="0009154D" w:rsidRPr="0014645C">
        <w:rPr>
          <w:b/>
          <w:color w:val="3C8A2E" w:themeColor="accent5"/>
          <w:sz w:val="24"/>
          <w:szCs w:val="24"/>
        </w:rPr>
        <w:tab/>
      </w:r>
      <w:r w:rsidR="002B3DE0" w:rsidRPr="0014645C">
        <w:rPr>
          <w:b/>
          <w:color w:val="3C8A2E" w:themeColor="accent5"/>
          <w:sz w:val="24"/>
          <w:szCs w:val="24"/>
        </w:rPr>
        <w:t>Zjednodušené vykazovanie výdavkov</w:t>
      </w:r>
      <w:bookmarkEnd w:id="165"/>
      <w:bookmarkEnd w:id="166"/>
      <w:bookmarkEnd w:id="167"/>
      <w:bookmarkEnd w:id="168"/>
      <w:bookmarkEnd w:id="169"/>
      <w:bookmarkEnd w:id="170"/>
      <w:bookmarkEnd w:id="171"/>
      <w:r w:rsidR="002B3DE0" w:rsidRPr="0014645C">
        <w:rPr>
          <w:b/>
          <w:color w:val="3C8A2E" w:themeColor="accent5"/>
          <w:sz w:val="24"/>
          <w:szCs w:val="24"/>
        </w:rPr>
        <w:t xml:space="preserve"> </w:t>
      </w:r>
    </w:p>
    <w:p w14:paraId="289CF7A3" w14:textId="77777777" w:rsidR="00322F43" w:rsidRPr="0014645C" w:rsidRDefault="00322F43" w:rsidP="00322F43">
      <w:pPr>
        <w:spacing w:before="120" w:after="120" w:line="288" w:lineRule="auto"/>
        <w:jc w:val="both"/>
        <w:rPr>
          <w:rFonts w:ascii="Arial" w:hAnsi="Arial" w:cs="Arial"/>
          <w:sz w:val="19"/>
          <w:szCs w:val="19"/>
        </w:rPr>
      </w:pPr>
      <w:r w:rsidRPr="0014645C">
        <w:rPr>
          <w:rFonts w:ascii="Arial" w:hAnsi="Arial" w:cs="Arial"/>
          <w:sz w:val="19"/>
          <w:szCs w:val="19"/>
        </w:rPr>
        <w:t>Okrem vykazovania výdavkov prostredníctvom metódy skutočne vynaložených a zaplatených výdavkov, môže žiadateľ aplikovať aj mechanizmus zjednodušeného vykazovania výdavkov. Výhodou aplikovania tohto mechanizmu je najmä zníženie administratívneho zaťaženia, eliminácia chybovosti a zameranie s</w:t>
      </w:r>
      <w:r w:rsidR="005E7068" w:rsidRPr="0014645C">
        <w:rPr>
          <w:rFonts w:ascii="Arial" w:hAnsi="Arial" w:cs="Arial"/>
          <w:sz w:val="19"/>
          <w:szCs w:val="19"/>
        </w:rPr>
        <w:t xml:space="preserve">a viac na dosahovanie cieľov. </w:t>
      </w:r>
      <w:r w:rsidRPr="0014645C">
        <w:rPr>
          <w:rFonts w:ascii="Arial" w:hAnsi="Arial" w:cs="Arial"/>
          <w:sz w:val="19"/>
          <w:szCs w:val="19"/>
        </w:rPr>
        <w:t xml:space="preserve">V rámci aplikácie zjednodušeného vykazovania výdavkov je možné využívať nasledovné metódy : </w:t>
      </w:r>
    </w:p>
    <w:p w14:paraId="28D4E189" w14:textId="77777777" w:rsidR="00322F43" w:rsidRPr="0014645C" w:rsidRDefault="00322F43" w:rsidP="00EA0104">
      <w:pPr>
        <w:numPr>
          <w:ilvl w:val="0"/>
          <w:numId w:val="43"/>
        </w:numPr>
        <w:spacing w:before="120" w:after="120" w:line="288" w:lineRule="auto"/>
        <w:ind w:left="567"/>
        <w:contextualSpacing/>
        <w:jc w:val="both"/>
        <w:rPr>
          <w:rFonts w:ascii="Arial" w:hAnsi="Arial" w:cs="Arial"/>
          <w:sz w:val="19"/>
          <w:szCs w:val="19"/>
        </w:rPr>
      </w:pPr>
      <w:r w:rsidRPr="0014645C">
        <w:rPr>
          <w:rFonts w:ascii="Arial" w:hAnsi="Arial" w:cs="Arial"/>
          <w:sz w:val="19"/>
          <w:szCs w:val="19"/>
        </w:rPr>
        <w:t>paušálne financovanie – pri ktorom sa stanoví percentuálny podiel na konkrétnu kategóriu výdavkov</w:t>
      </w:r>
    </w:p>
    <w:p w14:paraId="09DD1CE4" w14:textId="7A56E747" w:rsidR="00322F43" w:rsidRPr="0014645C" w:rsidRDefault="00322F43" w:rsidP="00EA0104">
      <w:pPr>
        <w:numPr>
          <w:ilvl w:val="0"/>
          <w:numId w:val="46"/>
        </w:numPr>
        <w:spacing w:before="120" w:after="200" w:line="276" w:lineRule="auto"/>
        <w:ind w:left="993"/>
        <w:contextualSpacing/>
        <w:jc w:val="both"/>
        <w:rPr>
          <w:rFonts w:ascii="Arial" w:hAnsi="Arial" w:cs="Arial"/>
          <w:sz w:val="19"/>
          <w:szCs w:val="19"/>
        </w:rPr>
      </w:pPr>
      <w:r w:rsidRPr="0014645C">
        <w:rPr>
          <w:rFonts w:ascii="Arial" w:hAnsi="Arial" w:cs="Arial"/>
          <w:sz w:val="19"/>
          <w:szCs w:val="19"/>
        </w:rPr>
        <w:t xml:space="preserve">paušálne financovanie nepriamych nákladov do výšky 15%, resp. 25%  podľa čl. 68 </w:t>
      </w:r>
      <w:del w:id="172" w:author="Autor">
        <w:r w:rsidRPr="0014645C" w:rsidDel="00897BCA">
          <w:rPr>
            <w:rFonts w:ascii="Arial" w:hAnsi="Arial" w:cs="Arial"/>
            <w:sz w:val="19"/>
            <w:szCs w:val="19"/>
          </w:rPr>
          <w:delText xml:space="preserve">ods.1 </w:delText>
        </w:r>
      </w:del>
      <w:r w:rsidRPr="0014645C">
        <w:rPr>
          <w:rFonts w:ascii="Arial" w:hAnsi="Arial" w:cs="Arial"/>
          <w:sz w:val="19"/>
          <w:szCs w:val="19"/>
        </w:rPr>
        <w:t>všeobecného nariadenia EP a Rady č.1303/2013</w:t>
      </w:r>
    </w:p>
    <w:p w14:paraId="02A9FB53" w14:textId="237AC0E5" w:rsidR="00322F43" w:rsidRPr="0014645C" w:rsidRDefault="00322F43" w:rsidP="00EA0104">
      <w:pPr>
        <w:numPr>
          <w:ilvl w:val="0"/>
          <w:numId w:val="46"/>
        </w:numPr>
        <w:spacing w:before="120" w:after="200" w:line="276" w:lineRule="auto"/>
        <w:ind w:left="993"/>
        <w:contextualSpacing/>
        <w:jc w:val="both"/>
        <w:rPr>
          <w:rFonts w:ascii="Arial" w:hAnsi="Arial" w:cs="Arial"/>
          <w:sz w:val="19"/>
          <w:szCs w:val="19"/>
        </w:rPr>
      </w:pPr>
      <w:r w:rsidRPr="0014645C">
        <w:rPr>
          <w:rFonts w:ascii="Arial" w:hAnsi="Arial" w:cs="Arial"/>
          <w:sz w:val="19"/>
          <w:szCs w:val="19"/>
        </w:rPr>
        <w:t xml:space="preserve">paušálne financovanie podľa čl. </w:t>
      </w:r>
      <w:r w:rsidR="005D1923">
        <w:rPr>
          <w:rFonts w:ascii="Arial" w:hAnsi="Arial" w:cs="Arial"/>
          <w:sz w:val="19"/>
          <w:szCs w:val="19"/>
        </w:rPr>
        <w:t>68b</w:t>
      </w:r>
      <w:r w:rsidR="005D1923" w:rsidRPr="0014645C">
        <w:rPr>
          <w:rFonts w:ascii="Arial" w:hAnsi="Arial" w:cs="Arial"/>
          <w:sz w:val="19"/>
          <w:szCs w:val="19"/>
        </w:rPr>
        <w:t xml:space="preserve"> </w:t>
      </w:r>
      <w:r w:rsidRPr="0014645C">
        <w:rPr>
          <w:rFonts w:ascii="Arial" w:hAnsi="Arial" w:cs="Arial"/>
          <w:sz w:val="19"/>
          <w:szCs w:val="19"/>
        </w:rPr>
        <w:t xml:space="preserve">ods. </w:t>
      </w:r>
      <w:r w:rsidR="005D1923">
        <w:rPr>
          <w:rFonts w:ascii="Arial" w:hAnsi="Arial" w:cs="Arial"/>
          <w:sz w:val="19"/>
          <w:szCs w:val="19"/>
        </w:rPr>
        <w:t>1</w:t>
      </w:r>
      <w:r w:rsidR="005D1923" w:rsidRPr="0014645C">
        <w:rPr>
          <w:rFonts w:ascii="Arial" w:hAnsi="Arial" w:cs="Arial"/>
          <w:sz w:val="19"/>
          <w:szCs w:val="19"/>
        </w:rPr>
        <w:t xml:space="preserve"> všeobecného nariadenia EP a Rady č.1303/2013</w:t>
      </w:r>
      <w:r w:rsidRPr="0014645C">
        <w:rPr>
          <w:rFonts w:ascii="Arial" w:hAnsi="Arial" w:cs="Arial"/>
          <w:sz w:val="19"/>
          <w:szCs w:val="19"/>
        </w:rPr>
        <w:t xml:space="preserve"> – paušálna sadzba maximálne do výšky 40% priamych nákladov na zamestnancov na pokrytie ostatných</w:t>
      </w:r>
      <w:r w:rsidR="005B7230" w:rsidRPr="0014645C">
        <w:rPr>
          <w:rFonts w:ascii="Arial" w:hAnsi="Arial" w:cs="Arial"/>
          <w:sz w:val="19"/>
          <w:szCs w:val="19"/>
          <w:vertAlign w:val="superscript"/>
        </w:rPr>
        <w:footnoteReference w:id="16"/>
      </w:r>
      <w:r w:rsidRPr="0014645C">
        <w:rPr>
          <w:rFonts w:ascii="Arial" w:hAnsi="Arial" w:cs="Arial"/>
          <w:sz w:val="19"/>
          <w:szCs w:val="19"/>
        </w:rPr>
        <w:t xml:space="preserve"> oprávnených nákladov</w:t>
      </w:r>
    </w:p>
    <w:p w14:paraId="4E1B3DDF" w14:textId="77777777" w:rsidR="00322F43" w:rsidRPr="0014645C" w:rsidRDefault="00322F43" w:rsidP="00322F43">
      <w:pPr>
        <w:spacing w:before="120" w:after="200" w:line="276" w:lineRule="auto"/>
        <w:ind w:left="567"/>
        <w:contextualSpacing/>
        <w:jc w:val="both"/>
        <w:rPr>
          <w:rFonts w:ascii="Arial" w:hAnsi="Arial" w:cs="Arial"/>
          <w:sz w:val="19"/>
          <w:szCs w:val="19"/>
        </w:rPr>
      </w:pPr>
    </w:p>
    <w:p w14:paraId="06217FFD" w14:textId="77777777" w:rsidR="00322F43" w:rsidRPr="0014645C" w:rsidRDefault="00322F43" w:rsidP="00EA0104">
      <w:pPr>
        <w:numPr>
          <w:ilvl w:val="0"/>
          <w:numId w:val="43"/>
        </w:numPr>
        <w:spacing w:before="120" w:after="120" w:line="288" w:lineRule="auto"/>
        <w:ind w:left="567"/>
        <w:contextualSpacing/>
        <w:jc w:val="both"/>
        <w:rPr>
          <w:rFonts w:ascii="Arial" w:hAnsi="Arial" w:cs="Arial"/>
          <w:sz w:val="19"/>
          <w:szCs w:val="19"/>
        </w:rPr>
      </w:pPr>
      <w:r w:rsidRPr="0014645C">
        <w:rPr>
          <w:rFonts w:ascii="Arial" w:hAnsi="Arial" w:cs="Arial"/>
          <w:sz w:val="19"/>
          <w:szCs w:val="19"/>
        </w:rPr>
        <w:t>štandardné stupnice jednotkových nákladov  (čl. 67 ods.1, písm. b) všeobecného nariadenia EP a Rady č.1303/2013) – oprávnené výdavky sú vypočítané na základe dosiahnutých výstupov, vynásobených vopred stanovenými jednotkovými nákladmi</w:t>
      </w:r>
    </w:p>
    <w:p w14:paraId="4E37CD93" w14:textId="77777777" w:rsidR="00322F43" w:rsidRPr="0014645C" w:rsidRDefault="00322F43" w:rsidP="00322F43">
      <w:pPr>
        <w:spacing w:before="120" w:after="120" w:line="288" w:lineRule="auto"/>
        <w:ind w:left="567"/>
        <w:contextualSpacing/>
        <w:jc w:val="both"/>
        <w:rPr>
          <w:rFonts w:ascii="Arial" w:hAnsi="Arial" w:cs="Arial"/>
          <w:sz w:val="19"/>
          <w:szCs w:val="19"/>
        </w:rPr>
      </w:pPr>
    </w:p>
    <w:p w14:paraId="4DD650E0" w14:textId="77777777" w:rsidR="00322F43" w:rsidRPr="0014645C" w:rsidRDefault="00322F43" w:rsidP="00EA0104">
      <w:pPr>
        <w:numPr>
          <w:ilvl w:val="0"/>
          <w:numId w:val="43"/>
        </w:numPr>
        <w:spacing w:before="120" w:after="120" w:line="288" w:lineRule="auto"/>
        <w:ind w:left="567"/>
        <w:contextualSpacing/>
        <w:jc w:val="both"/>
        <w:rPr>
          <w:rFonts w:ascii="Arial" w:hAnsi="Arial" w:cs="Arial"/>
          <w:sz w:val="19"/>
          <w:szCs w:val="19"/>
        </w:rPr>
      </w:pPr>
      <w:r w:rsidRPr="0014645C">
        <w:rPr>
          <w:rFonts w:ascii="Arial" w:hAnsi="Arial" w:cs="Arial"/>
          <w:sz w:val="19"/>
          <w:szCs w:val="19"/>
        </w:rPr>
        <w:t>paušálne sumy  - jednorazové platby nepresahujúce 100 000 € (čl. 67 ods.1, písm. c) všeobecného nariadenia EP a Rady č.1303/2013)</w:t>
      </w:r>
    </w:p>
    <w:p w14:paraId="31E97E5D" w14:textId="77777777" w:rsidR="00322F43" w:rsidRPr="0014645C" w:rsidRDefault="00322F43" w:rsidP="00322F43">
      <w:pPr>
        <w:rPr>
          <w:rFonts w:ascii="Arial" w:hAnsi="Arial" w:cs="Arial"/>
          <w:sz w:val="19"/>
          <w:szCs w:val="19"/>
        </w:rPr>
      </w:pPr>
    </w:p>
    <w:p w14:paraId="65A17938" w14:textId="77777777" w:rsidR="00322F43" w:rsidRDefault="00AB39BA" w:rsidP="007F7349">
      <w:pPr>
        <w:spacing w:before="120" w:after="120" w:line="288" w:lineRule="auto"/>
        <w:jc w:val="both"/>
        <w:rPr>
          <w:rFonts w:ascii="Arial" w:hAnsi="Arial" w:cs="Arial"/>
          <w:sz w:val="19"/>
          <w:szCs w:val="19"/>
        </w:rPr>
      </w:pPr>
      <w:r w:rsidRPr="000E5614">
        <w:rPr>
          <w:rFonts w:ascii="Arial" w:hAnsi="Arial" w:cs="Arial"/>
          <w:sz w:val="19"/>
          <w:szCs w:val="19"/>
        </w:rPr>
        <w:t>V prípade aplikovania zjednodušeného vykazovania výdavkov, konkrétne podmienky budú definované v príslušnej výzve/vyzvaní alebo v metodike (napr. k štandardnej stupnici jednotkových nákladov/výdavkov) ako samostatnému dokumentu ako súčasti riadiacej dokumentácie OP EVS</w:t>
      </w:r>
      <w:r>
        <w:rPr>
          <w:rFonts w:ascii="Arial" w:hAnsi="Arial" w:cs="Arial"/>
          <w:sz w:val="19"/>
          <w:szCs w:val="19"/>
        </w:rPr>
        <w:t>.</w:t>
      </w:r>
    </w:p>
    <w:p w14:paraId="7EB44576" w14:textId="77777777" w:rsidR="00AB39BA" w:rsidRPr="0014645C" w:rsidRDefault="00AB39BA" w:rsidP="007F7349">
      <w:pPr>
        <w:spacing w:before="120" w:after="120" w:line="288" w:lineRule="auto"/>
        <w:jc w:val="both"/>
        <w:rPr>
          <w:rFonts w:ascii="Arial" w:hAnsi="Arial" w:cs="Arial"/>
          <w:sz w:val="19"/>
          <w:szCs w:val="19"/>
        </w:rPr>
      </w:pPr>
    </w:p>
    <w:p w14:paraId="64D9C430" w14:textId="77777777" w:rsidR="002B3DE0" w:rsidRPr="0014645C" w:rsidRDefault="001F1018" w:rsidP="00F344DC">
      <w:pPr>
        <w:pStyle w:val="Nadpis3"/>
        <w:spacing w:after="240" w:line="300" w:lineRule="auto"/>
        <w:ind w:left="720"/>
        <w:rPr>
          <w:b/>
          <w:color w:val="3C8A2E" w:themeColor="accent5"/>
          <w:sz w:val="24"/>
          <w:szCs w:val="24"/>
        </w:rPr>
      </w:pPr>
      <w:bookmarkStart w:id="176" w:name="_Toc410400245"/>
      <w:bookmarkStart w:id="177" w:name="_Toc417132493"/>
      <w:bookmarkStart w:id="178" w:name="_Toc417648890"/>
      <w:bookmarkStart w:id="179" w:name="_Toc440354982"/>
      <w:bookmarkStart w:id="180" w:name="_Toc440375313"/>
      <w:bookmarkStart w:id="181" w:name="_Toc458432901"/>
      <w:bookmarkStart w:id="182" w:name="_Toc74742633"/>
      <w:r w:rsidRPr="0014645C">
        <w:rPr>
          <w:b/>
          <w:color w:val="3C8A2E" w:themeColor="accent5"/>
          <w:sz w:val="24"/>
          <w:szCs w:val="24"/>
        </w:rPr>
        <w:t>2.4.6</w:t>
      </w:r>
      <w:r w:rsidR="0009154D" w:rsidRPr="0014645C">
        <w:rPr>
          <w:b/>
          <w:color w:val="3C8A2E" w:themeColor="accent5"/>
          <w:sz w:val="24"/>
          <w:szCs w:val="24"/>
        </w:rPr>
        <w:tab/>
      </w:r>
      <w:r w:rsidR="002B3DE0" w:rsidRPr="0014645C">
        <w:rPr>
          <w:b/>
          <w:color w:val="3C8A2E" w:themeColor="accent5"/>
          <w:sz w:val="24"/>
          <w:szCs w:val="24"/>
        </w:rPr>
        <w:t>Krížové financovanie</w:t>
      </w:r>
      <w:bookmarkEnd w:id="176"/>
      <w:bookmarkEnd w:id="177"/>
      <w:bookmarkEnd w:id="178"/>
      <w:bookmarkEnd w:id="179"/>
      <w:bookmarkEnd w:id="180"/>
      <w:bookmarkEnd w:id="181"/>
      <w:bookmarkEnd w:id="182"/>
    </w:p>
    <w:p w14:paraId="11485D40" w14:textId="77777777" w:rsidR="002B3DE0" w:rsidRPr="0014645C" w:rsidRDefault="002B3DE0" w:rsidP="00962421">
      <w:pPr>
        <w:spacing w:before="120" w:after="120" w:line="288" w:lineRule="auto"/>
        <w:jc w:val="both"/>
        <w:rPr>
          <w:rFonts w:ascii="Arial" w:hAnsi="Arial" w:cs="Arial"/>
          <w:sz w:val="19"/>
          <w:szCs w:val="19"/>
        </w:rPr>
      </w:pPr>
      <w:r w:rsidRPr="0014645C">
        <w:rPr>
          <w:rFonts w:ascii="Arial" w:hAnsi="Arial" w:cs="Arial"/>
          <w:sz w:val="19"/>
          <w:szCs w:val="19"/>
        </w:rPr>
        <w:t xml:space="preserve">Prostriedky z EFRR a ESF môžu komplementárnym spôsobom a najviac do výšky 10% prostriedkov EÚ vyčlenených pre každú prioritnú os OP financovať časť projektu, ktorého náklady majú nárok na podporu z iného fondu na základe pravidiel oprávnenosti platných pre daný fond za predpokladu, že sú potrebné na </w:t>
      </w:r>
      <w:r w:rsidR="00130F17" w:rsidRPr="0014645C">
        <w:rPr>
          <w:rFonts w:ascii="Arial" w:hAnsi="Arial" w:cs="Arial"/>
          <w:sz w:val="19"/>
          <w:szCs w:val="19"/>
        </w:rPr>
        <w:t xml:space="preserve">uspokojivé </w:t>
      </w:r>
      <w:r w:rsidRPr="0014645C">
        <w:rPr>
          <w:rFonts w:ascii="Arial" w:hAnsi="Arial" w:cs="Arial"/>
          <w:sz w:val="19"/>
          <w:szCs w:val="19"/>
        </w:rPr>
        <w:t xml:space="preserve">vykonávanie projektu a sú s ním priamo spojené. </w:t>
      </w:r>
    </w:p>
    <w:p w14:paraId="202E24BD" w14:textId="77777777" w:rsidR="00023EDC" w:rsidRPr="0014645C" w:rsidRDefault="00023EDC" w:rsidP="00023EDC">
      <w:pPr>
        <w:pStyle w:val="Bulletslevel1"/>
        <w:numPr>
          <w:ilvl w:val="0"/>
          <w:numId w:val="0"/>
        </w:numPr>
        <w:spacing w:after="120" w:line="288" w:lineRule="auto"/>
        <w:jc w:val="both"/>
        <w:rPr>
          <w:rFonts w:ascii="Arial" w:hAnsi="Arial" w:cs="Arial"/>
          <w:sz w:val="19"/>
          <w:szCs w:val="19"/>
          <w:lang w:val="sk-SK"/>
        </w:rPr>
      </w:pPr>
      <w:r w:rsidRPr="0014645C">
        <w:rPr>
          <w:rFonts w:ascii="Arial" w:hAnsi="Arial" w:cs="Arial"/>
          <w:sz w:val="19"/>
          <w:szCs w:val="19"/>
          <w:lang w:val="sk-SK"/>
        </w:rPr>
        <w:t xml:space="preserve">Prostredníctvom krížového financovania (za splnenia podmienok vyplývajúcich z čl. 98 všeobecného nariadenia) si je možné uplatniť napr. </w:t>
      </w:r>
      <w:r w:rsidRPr="0014645C">
        <w:rPr>
          <w:rFonts w:ascii="Arial" w:hAnsi="Arial" w:cs="Arial"/>
          <w:b/>
          <w:bCs/>
          <w:sz w:val="19"/>
          <w:szCs w:val="19"/>
          <w:lang w:val="sk-SK"/>
        </w:rPr>
        <w:t>výdavky na infraštruktúru</w:t>
      </w:r>
      <w:r w:rsidRPr="0014645C">
        <w:rPr>
          <w:rStyle w:val="Odkaznapoznmkupodiarou"/>
          <w:rFonts w:cs="Arial"/>
          <w:b/>
          <w:bCs/>
          <w:sz w:val="19"/>
          <w:szCs w:val="19"/>
          <w:lang w:val="sk-SK"/>
        </w:rPr>
        <w:footnoteReference w:id="17"/>
      </w:r>
      <w:r w:rsidRPr="0014645C">
        <w:rPr>
          <w:rFonts w:ascii="Arial" w:hAnsi="Arial" w:cs="Arial"/>
          <w:sz w:val="19"/>
          <w:szCs w:val="19"/>
          <w:lang w:val="sk-SK"/>
        </w:rPr>
        <w:t>, ktoré sú inak v zmysle nariadenia o ESF neoprávnené.</w:t>
      </w:r>
    </w:p>
    <w:p w14:paraId="25441AE3" w14:textId="77777777" w:rsidR="00E54152" w:rsidRPr="0014645C" w:rsidRDefault="002C180D" w:rsidP="00962421">
      <w:pPr>
        <w:spacing w:before="120" w:after="120" w:line="288" w:lineRule="auto"/>
        <w:jc w:val="both"/>
        <w:rPr>
          <w:rFonts w:ascii="Arial" w:hAnsi="Arial" w:cs="Arial"/>
          <w:sz w:val="19"/>
          <w:szCs w:val="19"/>
        </w:rPr>
      </w:pPr>
      <w:r w:rsidRPr="0014645C">
        <w:rPr>
          <w:rFonts w:ascii="Arial" w:hAnsi="Arial" w:cs="Arial"/>
          <w:sz w:val="19"/>
          <w:szCs w:val="19"/>
        </w:rPr>
        <w:t>Krížové financovanie v rámci nepriamych výdavkov sa neuplatňuje, t. j. je neoprávnené, nakoľko nepriame výdavky majú charakter bežných výdavkov.</w:t>
      </w:r>
      <w:r w:rsidR="00E54152" w:rsidRPr="0014645C">
        <w:rPr>
          <w:rFonts w:ascii="Arial" w:hAnsi="Arial" w:cs="Arial"/>
          <w:sz w:val="19"/>
          <w:szCs w:val="19"/>
        </w:rPr>
        <w:t xml:space="preserve"> </w:t>
      </w:r>
    </w:p>
    <w:p w14:paraId="40C84118" w14:textId="77777777" w:rsidR="00C85E20" w:rsidRPr="0014645C" w:rsidRDefault="002B3DE0" w:rsidP="000D145D">
      <w:pPr>
        <w:spacing w:before="120" w:after="120" w:line="288" w:lineRule="auto"/>
        <w:jc w:val="both"/>
        <w:rPr>
          <w:rFonts w:ascii="Arial" w:hAnsi="Arial" w:cs="Arial"/>
          <w:sz w:val="19"/>
          <w:szCs w:val="19"/>
        </w:rPr>
      </w:pPr>
      <w:r w:rsidRPr="0014645C">
        <w:rPr>
          <w:rFonts w:ascii="Arial" w:hAnsi="Arial" w:cs="Arial"/>
          <w:sz w:val="19"/>
          <w:szCs w:val="19"/>
        </w:rPr>
        <w:t>Aktivity spolufinancované krížovým financovaním musia byť v súlade so štátnou pomocou/pomocou de minimis, pretože štátna pomoc/pomoc de minimis je nadradeným princípom nad oprávnenosť</w:t>
      </w:r>
      <w:r w:rsidR="00FB3526" w:rsidRPr="0014645C">
        <w:rPr>
          <w:rFonts w:ascii="Arial" w:hAnsi="Arial" w:cs="Arial"/>
          <w:sz w:val="19"/>
          <w:szCs w:val="19"/>
        </w:rPr>
        <w:t>ou</w:t>
      </w:r>
      <w:r w:rsidRPr="0014645C">
        <w:rPr>
          <w:rFonts w:ascii="Arial" w:hAnsi="Arial" w:cs="Arial"/>
          <w:sz w:val="19"/>
          <w:szCs w:val="19"/>
        </w:rPr>
        <w:t xml:space="preserve"> výdavkov. </w:t>
      </w:r>
    </w:p>
    <w:p w14:paraId="5D760C42" w14:textId="77777777" w:rsidR="002B3DE0" w:rsidRPr="0014645C"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rPr>
      </w:pPr>
      <w:r w:rsidRPr="0014645C">
        <w:rPr>
          <w:rFonts w:ascii="Arial" w:hAnsi="Arial" w:cs="Arial"/>
          <w:b/>
          <w:i/>
          <w:sz w:val="19"/>
          <w:szCs w:val="19"/>
        </w:rPr>
        <w:t>Upozornenie pre žiadateľa:</w:t>
      </w:r>
      <w:r w:rsidRPr="0014645C">
        <w:rPr>
          <w:rFonts w:ascii="Arial" w:hAnsi="Arial" w:cs="Arial"/>
          <w:sz w:val="19"/>
          <w:szCs w:val="19"/>
        </w:rPr>
        <w:t xml:space="preserve"> Špecifické ustanovenia týkajúce sa krížového financovania budú definované v jednotlivých vyzvaniach/výzvach na predkladanie ŽoNFP, ak to bude pre dané vyzvanie/výzvu relevantné.</w:t>
      </w:r>
      <w:r w:rsidR="00023EDC" w:rsidRPr="0014645C">
        <w:rPr>
          <w:rFonts w:ascii="Arial" w:hAnsi="Arial" w:cs="Arial"/>
          <w:sz w:val="19"/>
          <w:szCs w:val="19"/>
        </w:rPr>
        <w:t xml:space="preserve"> Tento spôsob financovania bude uplatnený iba v tých prípadoch, keď pre úspešné dosiahnutie cieľov projektu je krížové financovanie nevyhnutné a to iba pri takých oprávnených aktivitách, ktoré s daným projektom súvisia</w:t>
      </w:r>
      <w:r w:rsidR="00062191" w:rsidRPr="0014645C">
        <w:rPr>
          <w:rFonts w:ascii="Arial" w:hAnsi="Arial" w:cs="Arial"/>
          <w:sz w:val="19"/>
          <w:szCs w:val="19"/>
        </w:rPr>
        <w:t>.</w:t>
      </w:r>
    </w:p>
    <w:p w14:paraId="14C13850" w14:textId="77777777" w:rsidR="00F344DC" w:rsidRPr="0014645C" w:rsidRDefault="00F344DC" w:rsidP="007F7349">
      <w:pPr>
        <w:pStyle w:val="Nadpis2"/>
        <w:spacing w:line="288" w:lineRule="auto"/>
        <w:rPr>
          <w:b/>
        </w:rPr>
      </w:pPr>
      <w:bookmarkStart w:id="183" w:name="_Toc410400250"/>
      <w:bookmarkStart w:id="184" w:name="_Toc417132494"/>
      <w:bookmarkStart w:id="185" w:name="_Toc417648891"/>
      <w:bookmarkStart w:id="186" w:name="_Toc440354983"/>
      <w:bookmarkStart w:id="187" w:name="_Toc440375314"/>
      <w:bookmarkStart w:id="188" w:name="_Toc458432902"/>
    </w:p>
    <w:p w14:paraId="539A23F6" w14:textId="77777777" w:rsidR="00F3344B" w:rsidRPr="0014645C" w:rsidRDefault="001F1018" w:rsidP="0008366A">
      <w:pPr>
        <w:pStyle w:val="Nadpis2"/>
        <w:spacing w:before="240" w:after="160" w:line="480" w:lineRule="auto"/>
        <w:rPr>
          <w:b/>
        </w:rPr>
      </w:pPr>
      <w:bookmarkStart w:id="189" w:name="_Toc74742634"/>
      <w:r w:rsidRPr="0014645C">
        <w:rPr>
          <w:b/>
        </w:rPr>
        <w:t>2.5</w:t>
      </w:r>
      <w:r w:rsidR="007708E2" w:rsidRPr="0014645C">
        <w:rPr>
          <w:b/>
        </w:rPr>
        <w:tab/>
      </w:r>
      <w:r w:rsidR="003464C7" w:rsidRPr="0014645C">
        <w:rPr>
          <w:b/>
        </w:rPr>
        <w:t>Oprávnen</w:t>
      </w:r>
      <w:r w:rsidR="00387FBA" w:rsidRPr="0014645C">
        <w:rPr>
          <w:b/>
        </w:rPr>
        <w:t xml:space="preserve">osť </w:t>
      </w:r>
      <w:r w:rsidR="003464C7" w:rsidRPr="0014645C">
        <w:rPr>
          <w:b/>
        </w:rPr>
        <w:t>cieľov</w:t>
      </w:r>
      <w:r w:rsidR="00387FBA" w:rsidRPr="0014645C">
        <w:rPr>
          <w:b/>
        </w:rPr>
        <w:t xml:space="preserve">ej </w:t>
      </w:r>
      <w:r w:rsidR="003464C7" w:rsidRPr="0014645C">
        <w:rPr>
          <w:b/>
        </w:rPr>
        <w:t>skupiny</w:t>
      </w:r>
      <w:bookmarkEnd w:id="183"/>
      <w:bookmarkEnd w:id="184"/>
      <w:bookmarkEnd w:id="185"/>
      <w:bookmarkEnd w:id="186"/>
      <w:bookmarkEnd w:id="187"/>
      <w:bookmarkEnd w:id="188"/>
      <w:bookmarkEnd w:id="189"/>
    </w:p>
    <w:p w14:paraId="5B627878" w14:textId="77777777" w:rsidR="0097090B" w:rsidRPr="0014645C" w:rsidRDefault="009D1AED"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Žiadateľ o NFP musí pri príprave </w:t>
      </w:r>
      <w:r w:rsidR="003718E4" w:rsidRPr="0014645C">
        <w:rPr>
          <w:rFonts w:ascii="Arial" w:hAnsi="Arial" w:cs="Arial"/>
          <w:sz w:val="19"/>
          <w:szCs w:val="19"/>
        </w:rPr>
        <w:t>Ž</w:t>
      </w:r>
      <w:r w:rsidRPr="0014645C">
        <w:rPr>
          <w:rFonts w:ascii="Arial" w:hAnsi="Arial" w:cs="Arial"/>
          <w:sz w:val="19"/>
          <w:szCs w:val="19"/>
        </w:rPr>
        <w:t xml:space="preserve">oNFP (vrátane </w:t>
      </w:r>
      <w:r w:rsidR="00A65DCA" w:rsidRPr="0014645C">
        <w:rPr>
          <w:rFonts w:ascii="Arial" w:hAnsi="Arial" w:cs="Arial"/>
          <w:sz w:val="19"/>
          <w:szCs w:val="19"/>
        </w:rPr>
        <w:t>O</w:t>
      </w:r>
      <w:r w:rsidRPr="0014645C">
        <w:rPr>
          <w:rFonts w:ascii="Arial" w:hAnsi="Arial" w:cs="Arial"/>
          <w:sz w:val="19"/>
          <w:szCs w:val="19"/>
        </w:rPr>
        <w:t xml:space="preserve">pisu projektu) vychádzať presne z tých cieľových skupín, ktoré sú uvedené </w:t>
      </w:r>
      <w:r w:rsidR="002B3DE0" w:rsidRPr="0014645C">
        <w:rPr>
          <w:rFonts w:ascii="Arial" w:hAnsi="Arial" w:cs="Arial"/>
          <w:sz w:val="19"/>
          <w:szCs w:val="19"/>
        </w:rPr>
        <w:t>v</w:t>
      </w:r>
      <w:r w:rsidR="0048469D" w:rsidRPr="0014645C">
        <w:rPr>
          <w:rFonts w:ascii="Arial" w:hAnsi="Arial" w:cs="Arial"/>
          <w:sz w:val="19"/>
          <w:szCs w:val="19"/>
        </w:rPr>
        <w:t>o</w:t>
      </w:r>
      <w:r w:rsidR="002B3DE0" w:rsidRPr="0014645C">
        <w:rPr>
          <w:rFonts w:ascii="Arial" w:hAnsi="Arial" w:cs="Arial"/>
          <w:sz w:val="19"/>
          <w:szCs w:val="19"/>
        </w:rPr>
        <w:t xml:space="preserve"> vyzvaní/</w:t>
      </w:r>
      <w:r w:rsidRPr="0014645C">
        <w:rPr>
          <w:rFonts w:ascii="Arial" w:hAnsi="Arial" w:cs="Arial"/>
          <w:sz w:val="19"/>
          <w:szCs w:val="19"/>
        </w:rPr>
        <w:t xml:space="preserve">výzve na predkladanie </w:t>
      </w:r>
      <w:r w:rsidR="007F5404" w:rsidRPr="0014645C">
        <w:rPr>
          <w:rFonts w:ascii="Arial" w:hAnsi="Arial" w:cs="Arial"/>
          <w:sz w:val="19"/>
          <w:szCs w:val="19"/>
        </w:rPr>
        <w:t>Ž</w:t>
      </w:r>
      <w:r w:rsidRPr="0014645C">
        <w:rPr>
          <w:rFonts w:ascii="Arial" w:hAnsi="Arial" w:cs="Arial"/>
          <w:sz w:val="19"/>
          <w:szCs w:val="19"/>
        </w:rPr>
        <w:t>oNFP</w:t>
      </w:r>
      <w:r w:rsidR="00F43C63" w:rsidRPr="0014645C">
        <w:rPr>
          <w:rStyle w:val="Odkaznapoznmkupodiarou"/>
          <w:rFonts w:cs="Arial"/>
          <w:szCs w:val="19"/>
        </w:rPr>
        <w:footnoteReference w:id="18"/>
      </w:r>
      <w:r w:rsidRPr="0014645C">
        <w:rPr>
          <w:rFonts w:ascii="Arial" w:hAnsi="Arial" w:cs="Arial"/>
          <w:sz w:val="19"/>
          <w:szCs w:val="19"/>
        </w:rPr>
        <w:t xml:space="preserve">. </w:t>
      </w:r>
    </w:p>
    <w:p w14:paraId="6BB48735" w14:textId="77777777" w:rsidR="006B4F24" w:rsidRPr="0014645C" w:rsidRDefault="006B4F24"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Oprávnenosť cieľovej skupiny/užívateľa je </w:t>
      </w:r>
      <w:r w:rsidR="00F37433" w:rsidRPr="0014645C">
        <w:rPr>
          <w:rFonts w:ascii="Arial" w:hAnsi="Arial" w:cs="Arial"/>
          <w:sz w:val="19"/>
          <w:szCs w:val="19"/>
        </w:rPr>
        <w:t xml:space="preserve">žiadateľom deklarovaná </w:t>
      </w:r>
      <w:r w:rsidRPr="0014645C">
        <w:rPr>
          <w:rFonts w:ascii="Arial" w:hAnsi="Arial" w:cs="Arial"/>
          <w:sz w:val="19"/>
          <w:szCs w:val="19"/>
        </w:rPr>
        <w:t>údaj</w:t>
      </w:r>
      <w:r w:rsidR="00F37433" w:rsidRPr="0014645C">
        <w:rPr>
          <w:rFonts w:ascii="Arial" w:hAnsi="Arial" w:cs="Arial"/>
          <w:sz w:val="19"/>
          <w:szCs w:val="19"/>
        </w:rPr>
        <w:t>mi poskytnutými</w:t>
      </w:r>
      <w:r w:rsidRPr="0014645C">
        <w:rPr>
          <w:rFonts w:ascii="Arial" w:hAnsi="Arial" w:cs="Arial"/>
          <w:sz w:val="19"/>
          <w:szCs w:val="19"/>
        </w:rPr>
        <w:t xml:space="preserve"> v rámci formuláru ŽoNFP a Opisu projektu</w:t>
      </w:r>
      <w:r w:rsidR="00E94139" w:rsidRPr="0014645C">
        <w:rPr>
          <w:rFonts w:ascii="Arial" w:hAnsi="Arial" w:cs="Arial"/>
          <w:sz w:val="19"/>
          <w:szCs w:val="19"/>
        </w:rPr>
        <w:t>.</w:t>
      </w:r>
      <w:r w:rsidRPr="0014645C">
        <w:rPr>
          <w:rFonts w:ascii="Arial" w:hAnsi="Arial" w:cs="Arial"/>
          <w:sz w:val="19"/>
          <w:szCs w:val="19"/>
        </w:rPr>
        <w:t xml:space="preserve"> Na preukázanie splnenia podmienky poskytnutia príspevku vo vzťahu k cieľovej skupine/užívateľom môže RO pre OP EVS požadovať predloženie osobitného dokladu ako povinnej prílohy ŽoNFP.</w:t>
      </w:r>
    </w:p>
    <w:p w14:paraId="07B3E083" w14:textId="77777777" w:rsidR="009D1AED" w:rsidRPr="0014645C" w:rsidRDefault="009D1AED"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V prípade, ak žiadateľ o NFP uvedie cieľovú skupinu tak, že ju nie je možné presne zaradiť do cieľových skupín, uvedených </w:t>
      </w:r>
      <w:r w:rsidR="002B3DE0" w:rsidRPr="0014645C">
        <w:rPr>
          <w:rFonts w:ascii="Arial" w:hAnsi="Arial" w:cs="Arial"/>
          <w:sz w:val="19"/>
          <w:szCs w:val="19"/>
        </w:rPr>
        <w:t>v</w:t>
      </w:r>
      <w:r w:rsidR="007813E7" w:rsidRPr="0014645C">
        <w:rPr>
          <w:rFonts w:ascii="Arial" w:hAnsi="Arial" w:cs="Arial"/>
          <w:sz w:val="19"/>
          <w:szCs w:val="19"/>
        </w:rPr>
        <w:t>o</w:t>
      </w:r>
      <w:r w:rsidR="002B3DE0" w:rsidRPr="0014645C">
        <w:rPr>
          <w:rFonts w:ascii="Arial" w:hAnsi="Arial" w:cs="Arial"/>
          <w:sz w:val="19"/>
          <w:szCs w:val="19"/>
        </w:rPr>
        <w:t xml:space="preserve"> vyzvaní/</w:t>
      </w:r>
      <w:r w:rsidRPr="0014645C">
        <w:rPr>
          <w:rFonts w:ascii="Arial" w:hAnsi="Arial" w:cs="Arial"/>
          <w:sz w:val="19"/>
          <w:szCs w:val="19"/>
        </w:rPr>
        <w:t>výzve</w:t>
      </w:r>
      <w:r w:rsidR="002B3DE0" w:rsidRPr="0014645C">
        <w:rPr>
          <w:rFonts w:ascii="Arial" w:hAnsi="Arial" w:cs="Arial"/>
          <w:sz w:val="19"/>
          <w:szCs w:val="19"/>
        </w:rPr>
        <w:t>,</w:t>
      </w:r>
      <w:r w:rsidRPr="0014645C">
        <w:rPr>
          <w:rFonts w:ascii="Arial" w:hAnsi="Arial" w:cs="Arial"/>
          <w:sz w:val="19"/>
          <w:szCs w:val="19"/>
        </w:rPr>
        <w:t xml:space="preserve"> takáto cieľová skupina bude považovaná za neoprávnenú</w:t>
      </w:r>
      <w:r w:rsidR="00E94139" w:rsidRPr="0014645C">
        <w:rPr>
          <w:rFonts w:ascii="Arial" w:hAnsi="Arial" w:cs="Arial"/>
          <w:sz w:val="19"/>
          <w:szCs w:val="19"/>
        </w:rPr>
        <w:t>, čo môže byť vyhodnotené ako nesplnenie podmienok</w:t>
      </w:r>
      <w:r w:rsidR="00FB3526" w:rsidRPr="0014645C">
        <w:rPr>
          <w:rFonts w:ascii="Arial" w:hAnsi="Arial" w:cs="Arial"/>
          <w:sz w:val="19"/>
          <w:szCs w:val="19"/>
        </w:rPr>
        <w:t xml:space="preserve"> </w:t>
      </w:r>
      <w:r w:rsidR="00E94139" w:rsidRPr="0014645C">
        <w:rPr>
          <w:rFonts w:ascii="Arial" w:hAnsi="Arial" w:cs="Arial"/>
          <w:sz w:val="19"/>
          <w:szCs w:val="19"/>
        </w:rPr>
        <w:t>poskytnutia príspevku v kategórii oprávnenosti cieľovej skupiny.</w:t>
      </w:r>
    </w:p>
    <w:p w14:paraId="1AB8B691" w14:textId="77777777" w:rsidR="003464C7" w:rsidRPr="0014645C" w:rsidRDefault="001F1018" w:rsidP="0008366A">
      <w:pPr>
        <w:pStyle w:val="Nadpis2"/>
        <w:spacing w:before="240" w:after="160" w:line="480" w:lineRule="auto"/>
        <w:rPr>
          <w:b/>
        </w:rPr>
      </w:pPr>
      <w:bookmarkStart w:id="190" w:name="_Toc410400251"/>
      <w:bookmarkStart w:id="191" w:name="_Toc417132495"/>
      <w:bookmarkStart w:id="192" w:name="_Toc417648892"/>
      <w:bookmarkStart w:id="193" w:name="_Toc440354984"/>
      <w:bookmarkStart w:id="194" w:name="_Toc440375315"/>
      <w:bookmarkStart w:id="195" w:name="_Toc458432903"/>
      <w:bookmarkStart w:id="196" w:name="_Toc74742635"/>
      <w:r w:rsidRPr="0014645C">
        <w:rPr>
          <w:b/>
        </w:rPr>
        <w:t>2.6</w:t>
      </w:r>
      <w:r w:rsidR="007708E2" w:rsidRPr="0014645C">
        <w:rPr>
          <w:b/>
        </w:rPr>
        <w:tab/>
      </w:r>
      <w:r w:rsidR="003464C7" w:rsidRPr="0014645C">
        <w:rPr>
          <w:b/>
        </w:rPr>
        <w:t>Oprávnen</w:t>
      </w:r>
      <w:r w:rsidR="00387FBA" w:rsidRPr="0014645C">
        <w:rPr>
          <w:b/>
        </w:rPr>
        <w:t xml:space="preserve">osť </w:t>
      </w:r>
      <w:r w:rsidR="003464C7" w:rsidRPr="0014645C">
        <w:rPr>
          <w:b/>
        </w:rPr>
        <w:t>miest</w:t>
      </w:r>
      <w:r w:rsidR="00387FBA" w:rsidRPr="0014645C">
        <w:rPr>
          <w:b/>
        </w:rPr>
        <w:t>a</w:t>
      </w:r>
      <w:r w:rsidR="003464C7" w:rsidRPr="0014645C">
        <w:rPr>
          <w:b/>
        </w:rPr>
        <w:t xml:space="preserve"> realizácie projektu</w:t>
      </w:r>
      <w:bookmarkEnd w:id="190"/>
      <w:bookmarkEnd w:id="191"/>
      <w:bookmarkEnd w:id="192"/>
      <w:bookmarkEnd w:id="193"/>
      <w:bookmarkEnd w:id="194"/>
      <w:bookmarkEnd w:id="195"/>
      <w:bookmarkEnd w:id="196"/>
    </w:p>
    <w:p w14:paraId="3B409C43" w14:textId="77777777" w:rsidR="00362FF6" w:rsidRPr="0014645C" w:rsidRDefault="00C85E20" w:rsidP="00362FF6">
      <w:pPr>
        <w:spacing w:before="240" w:after="240"/>
        <w:jc w:val="both"/>
        <w:rPr>
          <w:rFonts w:ascii="Arial" w:hAnsi="Arial" w:cs="Arial"/>
          <w:sz w:val="19"/>
          <w:szCs w:val="19"/>
        </w:rPr>
      </w:pPr>
      <w:r w:rsidRPr="0014645C">
        <w:rPr>
          <w:rFonts w:ascii="Arial" w:hAnsi="Arial" w:cs="Arial"/>
          <w:sz w:val="19"/>
          <w:szCs w:val="19"/>
        </w:rPr>
        <w:t>Oprávnenosť miesta realizácie projektu je stanovená v</w:t>
      </w:r>
      <w:r w:rsidR="000301D7" w:rsidRPr="0014645C">
        <w:rPr>
          <w:rFonts w:ascii="Arial" w:hAnsi="Arial" w:cs="Arial"/>
          <w:sz w:val="19"/>
          <w:szCs w:val="19"/>
        </w:rPr>
        <w:t>o</w:t>
      </w:r>
      <w:r w:rsidRPr="0014645C">
        <w:rPr>
          <w:rFonts w:ascii="Arial" w:hAnsi="Arial" w:cs="Arial"/>
          <w:sz w:val="19"/>
          <w:szCs w:val="19"/>
        </w:rPr>
        <w:t xml:space="preserve"> vyzvaní/výzve na predkladanie ŽoNFP</w:t>
      </w:r>
      <w:r w:rsidR="00362FF6" w:rsidRPr="0014645C">
        <w:rPr>
          <w:rFonts w:ascii="Arial" w:hAnsi="Arial" w:cs="Arial"/>
          <w:sz w:val="19"/>
          <w:szCs w:val="19"/>
        </w:rPr>
        <w:t xml:space="preserve"> v súlade s podmienkami OP EVS a platnou legislatívou EÚ a SR.</w:t>
      </w:r>
    </w:p>
    <w:p w14:paraId="38B78A09" w14:textId="77777777" w:rsidR="00551D65" w:rsidRPr="0014645C" w:rsidRDefault="00F37433" w:rsidP="00F37433">
      <w:pPr>
        <w:spacing w:before="120" w:after="120" w:line="288" w:lineRule="auto"/>
        <w:jc w:val="both"/>
        <w:rPr>
          <w:rFonts w:ascii="Arial" w:hAnsi="Arial" w:cs="Arial"/>
          <w:sz w:val="19"/>
          <w:szCs w:val="19"/>
        </w:rPr>
      </w:pPr>
      <w:r w:rsidRPr="0014645C">
        <w:rPr>
          <w:rFonts w:ascii="Arial" w:hAnsi="Arial" w:cs="Arial"/>
          <w:sz w:val="19"/>
          <w:szCs w:val="19"/>
        </w:rPr>
        <w:t xml:space="preserve">Oprávnenosť miesta realizácie projektu je žiadateľom deklarovaná údajmi poskytnutými v rámci formuláru ŽoNFP </w:t>
      </w:r>
      <w:r w:rsidR="00117FD5" w:rsidRPr="0014645C">
        <w:rPr>
          <w:rFonts w:ascii="Arial" w:hAnsi="Arial" w:cs="Arial"/>
          <w:sz w:val="19"/>
          <w:szCs w:val="19"/>
        </w:rPr>
        <w:t>(</w:t>
      </w:r>
      <w:r w:rsidRPr="0014645C">
        <w:rPr>
          <w:rFonts w:ascii="Arial" w:hAnsi="Arial" w:cs="Arial"/>
          <w:sz w:val="19"/>
          <w:szCs w:val="19"/>
        </w:rPr>
        <w:t>aj v nadväznosti na údaje o cieľovej skupine</w:t>
      </w:r>
      <w:r w:rsidR="00117FD5" w:rsidRPr="0014645C">
        <w:rPr>
          <w:rFonts w:ascii="Arial" w:hAnsi="Arial" w:cs="Arial"/>
          <w:sz w:val="19"/>
          <w:szCs w:val="19"/>
        </w:rPr>
        <w:t>)</w:t>
      </w:r>
      <w:r w:rsidRPr="0014645C">
        <w:rPr>
          <w:rFonts w:ascii="Arial" w:hAnsi="Arial" w:cs="Arial"/>
          <w:sz w:val="19"/>
          <w:szCs w:val="19"/>
        </w:rPr>
        <w:t xml:space="preserve"> a tiež údajmi v Opise projektu. Na preukázanie splnenia podmienky poskytnutia príspevku vo vzťahu k miestu realizácie  môže RO pre OP EVS požadovať predloženie osobitného dokladu ako povinnej prílohy ŽoNFP.</w:t>
      </w:r>
    </w:p>
    <w:p w14:paraId="743750FC" w14:textId="77777777" w:rsidR="00551D65" w:rsidRPr="0014645C" w:rsidRDefault="00551D65" w:rsidP="0008366A">
      <w:pPr>
        <w:pStyle w:val="Nadpis2"/>
        <w:spacing w:before="240" w:after="160" w:line="480" w:lineRule="auto"/>
        <w:rPr>
          <w:b/>
        </w:rPr>
      </w:pPr>
      <w:bookmarkStart w:id="197" w:name="_Toc74742636"/>
      <w:bookmarkStart w:id="198" w:name="_Toc417648893"/>
      <w:bookmarkStart w:id="199" w:name="_Toc440354985"/>
      <w:bookmarkStart w:id="200" w:name="_Toc440375316"/>
      <w:bookmarkStart w:id="201" w:name="_Toc458432904"/>
      <w:bookmarkStart w:id="202" w:name="_Toc410400252"/>
      <w:bookmarkStart w:id="203" w:name="_Toc417132496"/>
      <w:r w:rsidRPr="0014645C">
        <w:rPr>
          <w:b/>
        </w:rPr>
        <w:t>2.7</w:t>
      </w:r>
      <w:r w:rsidRPr="0014645C">
        <w:rPr>
          <w:b/>
        </w:rPr>
        <w:tab/>
        <w:t>Kritériá pre výber projektov</w:t>
      </w:r>
      <w:bookmarkEnd w:id="197"/>
    </w:p>
    <w:p w14:paraId="092ACBF6" w14:textId="77777777" w:rsidR="00E40E44" w:rsidRPr="0014645C" w:rsidRDefault="00E40E44" w:rsidP="008564C5">
      <w:pPr>
        <w:jc w:val="both"/>
        <w:rPr>
          <w:rFonts w:ascii="Arial" w:hAnsi="Arial" w:cs="Arial"/>
          <w:sz w:val="19"/>
          <w:szCs w:val="19"/>
        </w:rPr>
      </w:pPr>
      <w:bookmarkStart w:id="204" w:name="_Toc440354986"/>
      <w:bookmarkStart w:id="205" w:name="_Toc440375317"/>
      <w:bookmarkEnd w:id="198"/>
      <w:bookmarkEnd w:id="199"/>
      <w:bookmarkEnd w:id="200"/>
      <w:bookmarkEnd w:id="201"/>
      <w:r w:rsidRPr="0014645C">
        <w:rPr>
          <w:rFonts w:ascii="Arial" w:hAnsi="Arial" w:cs="Arial"/>
          <w:sz w:val="19"/>
          <w:szCs w:val="19"/>
        </w:rPr>
        <w:t>Kritériá pre výber projektov  sa nachádzajú na webovom sídle</w:t>
      </w:r>
      <w:r w:rsidR="00505567" w:rsidRPr="0014645C">
        <w:rPr>
          <w:rFonts w:ascii="Arial" w:hAnsi="Arial" w:cs="Arial"/>
          <w:sz w:val="19"/>
          <w:szCs w:val="19"/>
        </w:rPr>
        <w:t xml:space="preserve"> </w:t>
      </w:r>
      <w:hyperlink r:id="rId15" w:history="1">
        <w:r w:rsidR="00F237B9" w:rsidRPr="0014645C">
          <w:rPr>
            <w:rStyle w:val="Hypertextovprepojenie"/>
            <w:rFonts w:eastAsia="Times New Roman" w:cs="Arial"/>
            <w:szCs w:val="19"/>
            <w:lang w:eastAsia="sk-SK"/>
          </w:rPr>
          <w:t>http://www.minv.sk/?monitorovanie-a-hodnotenie</w:t>
        </w:r>
      </w:hyperlink>
      <w:r w:rsidR="00586DBE">
        <w:rPr>
          <w:rStyle w:val="Hypertextovprepojenie"/>
          <w:rFonts w:eastAsia="Times New Roman" w:cs="Arial"/>
          <w:szCs w:val="19"/>
          <w:lang w:eastAsia="sk-SK"/>
        </w:rPr>
        <w:t xml:space="preserve">, resp. </w:t>
      </w:r>
      <w:r w:rsidR="00586DBE" w:rsidRPr="00586DBE">
        <w:rPr>
          <w:rStyle w:val="Hypertextovprepojenie"/>
          <w:rFonts w:eastAsia="Times New Roman" w:cs="Arial"/>
          <w:szCs w:val="19"/>
          <w:lang w:eastAsia="sk-SK"/>
        </w:rPr>
        <w:t>http://www.reformuj.sk/monitorovanie/hodnotenie/</w:t>
      </w:r>
      <w:r w:rsidRPr="0014645C">
        <w:rPr>
          <w:rFonts w:ascii="Arial" w:hAnsi="Arial" w:cs="Arial"/>
          <w:sz w:val="19"/>
          <w:szCs w:val="19"/>
        </w:rPr>
        <w:t>.</w:t>
      </w:r>
      <w:bookmarkEnd w:id="204"/>
      <w:bookmarkEnd w:id="205"/>
    </w:p>
    <w:p w14:paraId="49DF4BF2" w14:textId="25293C97" w:rsidR="00AA0C4C" w:rsidRPr="0014645C" w:rsidRDefault="00AA0C4C" w:rsidP="008564C5">
      <w:pPr>
        <w:jc w:val="both"/>
        <w:rPr>
          <w:b/>
        </w:rPr>
      </w:pPr>
    </w:p>
    <w:p w14:paraId="167169DE" w14:textId="77777777" w:rsidR="00AA0C4C" w:rsidRPr="0014645C" w:rsidRDefault="00AA0C4C" w:rsidP="00AA0C4C">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 xml:space="preserve">Príspevok je poskytovaný formou NFP. Spôsob financovania projektu sa uskutočňuje v zmysle platného SR EŠIF a SFR systémom predfinancovania, systémom refundácie, systémom zálohových platieb alebo kombináciou </w:t>
      </w:r>
      <w:r w:rsidR="00DB4083" w:rsidRPr="0014645C">
        <w:rPr>
          <w:rFonts w:ascii="Arial" w:hAnsi="Arial" w:cs="Arial"/>
          <w:color w:val="000000"/>
          <w:sz w:val="19"/>
          <w:szCs w:val="19"/>
        </w:rPr>
        <w:t xml:space="preserve">týchto </w:t>
      </w:r>
      <w:r w:rsidRPr="0014645C">
        <w:rPr>
          <w:rFonts w:ascii="Arial" w:hAnsi="Arial" w:cs="Arial"/>
          <w:color w:val="000000"/>
          <w:sz w:val="19"/>
          <w:szCs w:val="19"/>
        </w:rPr>
        <w:t>systém</w:t>
      </w:r>
      <w:r w:rsidR="00DB4083" w:rsidRPr="0014645C">
        <w:rPr>
          <w:rFonts w:ascii="Arial" w:hAnsi="Arial" w:cs="Arial"/>
          <w:color w:val="000000"/>
          <w:sz w:val="19"/>
          <w:szCs w:val="19"/>
        </w:rPr>
        <w:t>ov</w:t>
      </w:r>
      <w:r w:rsidR="00E40E44" w:rsidRPr="0014645C">
        <w:rPr>
          <w:rFonts w:ascii="Arial" w:hAnsi="Arial" w:cs="Arial"/>
          <w:color w:val="000000"/>
          <w:sz w:val="19"/>
          <w:szCs w:val="19"/>
        </w:rPr>
        <w:t>.</w:t>
      </w:r>
    </w:p>
    <w:p w14:paraId="17F73328" w14:textId="77777777" w:rsidR="00AA0C4C" w:rsidRPr="0014645C" w:rsidRDefault="00AA0C4C" w:rsidP="00AA0C4C">
      <w:pPr>
        <w:spacing w:before="120" w:after="120" w:line="288" w:lineRule="auto"/>
        <w:jc w:val="both"/>
        <w:rPr>
          <w:rFonts w:ascii="Arial" w:hAnsi="Arial" w:cs="Arial"/>
          <w:sz w:val="19"/>
          <w:szCs w:val="19"/>
        </w:rPr>
      </w:pPr>
      <w:r w:rsidRPr="0014645C">
        <w:rPr>
          <w:rFonts w:ascii="Arial" w:hAnsi="Arial" w:cs="Arial"/>
          <w:b/>
          <w:sz w:val="19"/>
          <w:szCs w:val="19"/>
        </w:rPr>
        <w:t>Predfinancovanie</w:t>
      </w:r>
      <w:r w:rsidRPr="0014645C">
        <w:rPr>
          <w:rFonts w:ascii="Arial" w:hAnsi="Arial" w:cs="Arial"/>
          <w:sz w:val="19"/>
          <w:szCs w:val="19"/>
        </w:rPr>
        <w:t xml:space="preserve"> (týka sa iba štátnych rozpočtových organizácií) – predfinancovanie je prijímateľovi poskytované pomerne za prostriedky EÚ a štátneho rozpočtu na spolufinancovanie na uhrádzanie záväzkov voči dodávateľovi/zhotoviteľovi na základe predloženia </w:t>
      </w:r>
      <w:r w:rsidRPr="0014645C">
        <w:rPr>
          <w:rFonts w:ascii="Arial" w:hAnsi="Arial" w:cs="Arial"/>
          <w:b/>
          <w:sz w:val="19"/>
          <w:szCs w:val="19"/>
        </w:rPr>
        <w:t>neuhradených účtovných dokladov</w:t>
      </w:r>
      <w:r w:rsidRPr="0014645C">
        <w:rPr>
          <w:rFonts w:ascii="Arial" w:hAnsi="Arial" w:cs="Arial"/>
          <w:sz w:val="19"/>
          <w:szCs w:val="19"/>
        </w:rPr>
        <w:t xml:space="preserve"> vystavených dodávateľom/zhotoviteľom, ktoré prijímateľ predloží v lehote splatnosti.</w:t>
      </w:r>
    </w:p>
    <w:p w14:paraId="01724047" w14:textId="77777777" w:rsidR="00AA0C4C" w:rsidRPr="0014645C" w:rsidRDefault="00AA0C4C" w:rsidP="00AA0C4C">
      <w:pPr>
        <w:spacing w:before="120" w:after="120" w:line="288" w:lineRule="auto"/>
        <w:jc w:val="both"/>
        <w:rPr>
          <w:rFonts w:ascii="Arial" w:hAnsi="Arial" w:cs="Arial"/>
          <w:sz w:val="19"/>
          <w:szCs w:val="19"/>
        </w:rPr>
      </w:pPr>
      <w:r w:rsidRPr="0014645C">
        <w:rPr>
          <w:rFonts w:ascii="Arial" w:hAnsi="Arial" w:cs="Arial"/>
          <w:b/>
          <w:sz w:val="19"/>
          <w:szCs w:val="19"/>
        </w:rPr>
        <w:t>Refundácia</w:t>
      </w:r>
      <w:r w:rsidRPr="0014645C">
        <w:rPr>
          <w:rFonts w:ascii="Arial" w:hAnsi="Arial" w:cs="Arial"/>
          <w:sz w:val="19"/>
          <w:szCs w:val="19"/>
        </w:rPr>
        <w:t xml:space="preserve"> – </w:t>
      </w:r>
      <w:r w:rsidR="00960404" w:rsidRPr="0014645C">
        <w:rPr>
          <w:rFonts w:ascii="Arial" w:hAnsi="Arial" w:cs="Arial"/>
          <w:sz w:val="19"/>
          <w:szCs w:val="19"/>
        </w:rPr>
        <w:t>pri systéme refun</w:t>
      </w:r>
      <w:r w:rsidR="00AB1B4F" w:rsidRPr="0014645C">
        <w:rPr>
          <w:rFonts w:ascii="Arial" w:hAnsi="Arial" w:cs="Arial"/>
          <w:sz w:val="19"/>
          <w:szCs w:val="19"/>
        </w:rPr>
        <w:t>dácie sa finančné prostriedky EÚ</w:t>
      </w:r>
      <w:r w:rsidR="00960404" w:rsidRPr="0014645C">
        <w:rPr>
          <w:rFonts w:ascii="Arial" w:hAnsi="Arial" w:cs="Arial"/>
          <w:sz w:val="19"/>
          <w:szCs w:val="19"/>
        </w:rPr>
        <w:t xml:space="preserve"> a</w:t>
      </w:r>
      <w:r w:rsidR="000F7D67" w:rsidRPr="0014645C">
        <w:rPr>
          <w:rFonts w:ascii="Arial" w:hAnsi="Arial" w:cs="Arial"/>
          <w:sz w:val="19"/>
          <w:szCs w:val="19"/>
        </w:rPr>
        <w:t> štátneho rozpočtu</w:t>
      </w:r>
      <w:r w:rsidR="00960404" w:rsidRPr="0014645C">
        <w:rPr>
          <w:rFonts w:ascii="Arial" w:hAnsi="Arial" w:cs="Arial"/>
          <w:sz w:val="19"/>
          <w:szCs w:val="19"/>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w:t>
      </w:r>
      <w:r w:rsidR="000F7D67" w:rsidRPr="0014645C">
        <w:rPr>
          <w:rFonts w:ascii="Arial" w:hAnsi="Arial" w:cs="Arial"/>
          <w:sz w:val="19"/>
          <w:szCs w:val="19"/>
        </w:rPr>
        <w:t> štátneho rozpočtu</w:t>
      </w:r>
      <w:r w:rsidR="00960404" w:rsidRPr="0014645C">
        <w:rPr>
          <w:rFonts w:ascii="Arial" w:hAnsi="Arial" w:cs="Arial"/>
          <w:sz w:val="19"/>
          <w:szCs w:val="19"/>
        </w:rPr>
        <w:t xml:space="preserve"> na spolufinancovanie je realizovaná len do výšky súčtu pomeru prostriedkov EÚ a</w:t>
      </w:r>
      <w:r w:rsidR="000F7D67" w:rsidRPr="0014645C">
        <w:rPr>
          <w:rFonts w:ascii="Arial" w:hAnsi="Arial" w:cs="Arial"/>
          <w:sz w:val="19"/>
          <w:szCs w:val="19"/>
        </w:rPr>
        <w:t> štátneho rozpočtu</w:t>
      </w:r>
      <w:r w:rsidR="00960404" w:rsidRPr="0014645C">
        <w:rPr>
          <w:rFonts w:ascii="Arial" w:hAnsi="Arial" w:cs="Arial"/>
          <w:sz w:val="19"/>
          <w:szCs w:val="19"/>
        </w:rPr>
        <w:t xml:space="preserve"> na spolufinancovanie schváleného na projekt.</w:t>
      </w:r>
      <w:r w:rsidR="000F7D67" w:rsidRPr="0014645C">
        <w:rPr>
          <w:rFonts w:ascii="Arial" w:hAnsi="Arial" w:cs="Arial"/>
          <w:sz w:val="19"/>
          <w:szCs w:val="19"/>
        </w:rPr>
        <w:t xml:space="preserve"> </w:t>
      </w:r>
    </w:p>
    <w:p w14:paraId="1718A6DB" w14:textId="77777777" w:rsidR="00AA0C4C" w:rsidRPr="0014645C" w:rsidRDefault="00AA0C4C" w:rsidP="00AA0C4C">
      <w:pPr>
        <w:autoSpaceDE w:val="0"/>
        <w:autoSpaceDN w:val="0"/>
        <w:adjustRightInd w:val="0"/>
        <w:spacing w:before="120" w:after="120" w:line="288" w:lineRule="auto"/>
        <w:jc w:val="both"/>
        <w:rPr>
          <w:rFonts w:ascii="Arial" w:hAnsi="Arial" w:cs="Arial"/>
          <w:sz w:val="19"/>
          <w:szCs w:val="19"/>
        </w:rPr>
      </w:pPr>
      <w:r w:rsidRPr="0014645C">
        <w:rPr>
          <w:rFonts w:ascii="Arial" w:hAnsi="Arial" w:cs="Arial"/>
          <w:b/>
          <w:sz w:val="19"/>
          <w:szCs w:val="19"/>
        </w:rPr>
        <w:t>Zálohová platba</w:t>
      </w:r>
      <w:r w:rsidRPr="0014645C">
        <w:rPr>
          <w:rFonts w:ascii="Arial" w:hAnsi="Arial" w:cs="Arial"/>
          <w:sz w:val="19"/>
          <w:szCs w:val="19"/>
        </w:rPr>
        <w:t xml:space="preserve"> – systém zálohových platieb sú oprávnení využívať všetci prijímatelia. Zálohové platby sú prijímateľovi poskytované maximálne do výšky 40 % z relevantnej časti rozpočtu projektu zodpovedajúcim 12 mesiacom realizácie aktivít projektu. Zálohové platby sú prijímateľovi poskytované pomerne za zdroje EÚ a štátneho rozpočtu na spolufinancovanie po nadobudnutí účinnosti zmluvy o NFP a začatí realizácie </w:t>
      </w:r>
      <w:r w:rsidR="009739DC">
        <w:rPr>
          <w:rFonts w:ascii="Arial" w:hAnsi="Arial" w:cs="Arial"/>
          <w:sz w:val="19"/>
          <w:szCs w:val="19"/>
        </w:rPr>
        <w:t xml:space="preserve">aktivít </w:t>
      </w:r>
      <w:r w:rsidRPr="0014645C">
        <w:rPr>
          <w:rFonts w:ascii="Arial" w:hAnsi="Arial" w:cs="Arial"/>
          <w:sz w:val="19"/>
          <w:szCs w:val="19"/>
        </w:rPr>
        <w:t>projektu, resp. na základe zúčtovania poskytnutej zálohovej platby.</w:t>
      </w:r>
    </w:p>
    <w:p w14:paraId="27C5E8D7" w14:textId="77777777" w:rsidR="00AA0C4C" w:rsidRPr="0014645C" w:rsidRDefault="00AA0C4C" w:rsidP="00AA0C4C">
      <w:pPr>
        <w:spacing w:before="120" w:after="120" w:line="288" w:lineRule="auto"/>
        <w:jc w:val="both"/>
        <w:rPr>
          <w:rFonts w:ascii="Arial" w:hAnsi="Arial" w:cs="Arial"/>
          <w:sz w:val="19"/>
          <w:szCs w:val="19"/>
        </w:rPr>
      </w:pPr>
      <w:r w:rsidRPr="0014645C">
        <w:rPr>
          <w:rFonts w:ascii="Arial" w:hAnsi="Arial" w:cs="Arial"/>
          <w:sz w:val="19"/>
          <w:szCs w:val="19"/>
        </w:rPr>
        <w:t>Pri využití systému zálohových platieb sa vyplácanie prijímateľa uskutočňuje v </w:t>
      </w:r>
      <w:r w:rsidR="009739DC">
        <w:rPr>
          <w:rFonts w:ascii="Arial" w:hAnsi="Arial" w:cs="Arial"/>
          <w:sz w:val="19"/>
          <w:szCs w:val="19"/>
        </w:rPr>
        <w:t>dvoch</w:t>
      </w:r>
      <w:r w:rsidR="009739DC" w:rsidRPr="0014645C">
        <w:rPr>
          <w:rFonts w:ascii="Arial" w:hAnsi="Arial" w:cs="Arial"/>
          <w:sz w:val="19"/>
          <w:szCs w:val="19"/>
        </w:rPr>
        <w:t xml:space="preserve"> </w:t>
      </w:r>
      <w:r w:rsidRPr="0014645C">
        <w:rPr>
          <w:rFonts w:ascii="Arial" w:hAnsi="Arial" w:cs="Arial"/>
          <w:sz w:val="19"/>
          <w:szCs w:val="19"/>
        </w:rPr>
        <w:t>etapách – etape poskytnutia zálohovej platby</w:t>
      </w:r>
      <w:r w:rsidR="009739DC">
        <w:rPr>
          <w:rFonts w:ascii="Arial" w:hAnsi="Arial" w:cs="Arial"/>
          <w:sz w:val="19"/>
          <w:szCs w:val="19"/>
        </w:rPr>
        <w:t xml:space="preserve"> a</w:t>
      </w:r>
      <w:r w:rsidRPr="0014645C">
        <w:rPr>
          <w:rFonts w:ascii="Arial" w:hAnsi="Arial" w:cs="Arial"/>
          <w:sz w:val="19"/>
          <w:szCs w:val="19"/>
        </w:rPr>
        <w:t xml:space="preserve"> etape zúčtovania poskytnutej zálohovej platby.</w:t>
      </w:r>
    </w:p>
    <w:p w14:paraId="6E8257CE" w14:textId="77777777" w:rsidR="00AA0C4C" w:rsidRPr="0014645C" w:rsidRDefault="00AA0C4C" w:rsidP="00AA0C4C">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 xml:space="preserve">Spôsob financovania je stanovený vo vyzvaní/výzve na predkladanie ŽoNFP. </w:t>
      </w:r>
    </w:p>
    <w:p w14:paraId="196F7E46" w14:textId="77777777" w:rsidR="0087029A" w:rsidRPr="0014645C" w:rsidRDefault="0087029A" w:rsidP="00EA0104">
      <w:pPr>
        <w:pStyle w:val="Nadpis2"/>
        <w:numPr>
          <w:ilvl w:val="1"/>
          <w:numId w:val="42"/>
        </w:numPr>
        <w:spacing w:before="240" w:after="160" w:line="480" w:lineRule="auto"/>
        <w:ind w:left="709" w:hanging="709"/>
        <w:rPr>
          <w:b/>
        </w:rPr>
      </w:pPr>
      <w:bookmarkStart w:id="206" w:name="_Toc418001232"/>
      <w:bookmarkStart w:id="207" w:name="_Toc418003057"/>
      <w:bookmarkStart w:id="208" w:name="_Toc417648895"/>
      <w:bookmarkStart w:id="209" w:name="_Toc440354988"/>
      <w:bookmarkStart w:id="210" w:name="_Toc440375319"/>
      <w:bookmarkStart w:id="211" w:name="_Toc458432906"/>
      <w:bookmarkStart w:id="212" w:name="_Toc74742637"/>
      <w:bookmarkEnd w:id="206"/>
      <w:bookmarkEnd w:id="207"/>
      <w:r w:rsidRPr="0014645C">
        <w:rPr>
          <w:b/>
        </w:rPr>
        <w:t>Splnenie podmienok ustanovených v osobitných predpisov</w:t>
      </w:r>
      <w:bookmarkEnd w:id="208"/>
      <w:bookmarkEnd w:id="209"/>
      <w:bookmarkEnd w:id="210"/>
      <w:bookmarkEnd w:id="211"/>
      <w:bookmarkEnd w:id="212"/>
    </w:p>
    <w:p w14:paraId="654C0C09" w14:textId="77777777" w:rsidR="00FA7A4F" w:rsidRPr="0014645C" w:rsidRDefault="00FA7A4F" w:rsidP="0008366A">
      <w:pPr>
        <w:pStyle w:val="Nadpis3"/>
        <w:spacing w:line="360" w:lineRule="auto"/>
        <w:ind w:left="720"/>
        <w:jc w:val="both"/>
        <w:rPr>
          <w:b/>
          <w:color w:val="3C8A2E" w:themeColor="accent5"/>
          <w:sz w:val="24"/>
          <w:szCs w:val="24"/>
        </w:rPr>
      </w:pPr>
      <w:bookmarkStart w:id="213" w:name="_Toc74742638"/>
      <w:bookmarkStart w:id="214" w:name="_Toc417648896"/>
      <w:bookmarkStart w:id="215" w:name="_Toc440354989"/>
      <w:bookmarkStart w:id="216" w:name="_Toc440375320"/>
      <w:bookmarkStart w:id="217" w:name="_Toc458432907"/>
      <w:r w:rsidRPr="0014645C">
        <w:rPr>
          <w:b/>
          <w:color w:val="3C8A2E" w:themeColor="accent5"/>
          <w:sz w:val="24"/>
          <w:szCs w:val="24"/>
        </w:rPr>
        <w:t>2.9.1 Podmienky týkajúce sa štátnej pomoci a vyplývajúce zo schém štátnej pomoci/pomoc de minimis</w:t>
      </w:r>
      <w:bookmarkEnd w:id="213"/>
    </w:p>
    <w:bookmarkEnd w:id="214"/>
    <w:bookmarkEnd w:id="215"/>
    <w:bookmarkEnd w:id="216"/>
    <w:bookmarkEnd w:id="217"/>
    <w:p w14:paraId="31768F7C" w14:textId="77777777" w:rsidR="00201868" w:rsidRPr="0014645C" w:rsidRDefault="00201868" w:rsidP="00591CAF">
      <w:pPr>
        <w:spacing w:line="288" w:lineRule="auto"/>
        <w:jc w:val="both"/>
        <w:rPr>
          <w:rFonts w:ascii="Arial" w:hAnsi="Arial" w:cs="Arial"/>
          <w:sz w:val="19"/>
          <w:szCs w:val="19"/>
        </w:rPr>
      </w:pPr>
    </w:p>
    <w:p w14:paraId="2C6B5633" w14:textId="77777777" w:rsidR="00591544" w:rsidRPr="0014645C" w:rsidRDefault="00AF26C3" w:rsidP="00591CAF">
      <w:pPr>
        <w:spacing w:line="288" w:lineRule="auto"/>
        <w:jc w:val="both"/>
        <w:rPr>
          <w:rFonts w:ascii="Arial" w:hAnsi="Arial" w:cs="Arial"/>
          <w:sz w:val="19"/>
          <w:szCs w:val="19"/>
        </w:rPr>
      </w:pPr>
      <w:r w:rsidRPr="0014645C">
        <w:rPr>
          <w:rFonts w:ascii="Arial" w:hAnsi="Arial" w:cs="Arial"/>
          <w:sz w:val="19"/>
          <w:szCs w:val="19"/>
        </w:rPr>
        <w:t xml:space="preserve">V prípade, ak sa v rámci príslušnej výzvy uplatňuje schéma štátnej pomoci/schéma pomoci de minimis, RO </w:t>
      </w:r>
      <w:r w:rsidR="008E66E4" w:rsidRPr="0014645C">
        <w:rPr>
          <w:rFonts w:ascii="Arial" w:hAnsi="Arial" w:cs="Arial"/>
          <w:sz w:val="19"/>
          <w:szCs w:val="19"/>
        </w:rPr>
        <w:t xml:space="preserve">pre OP EVS </w:t>
      </w:r>
      <w:r w:rsidRPr="0014645C">
        <w:rPr>
          <w:rFonts w:ascii="Arial" w:hAnsi="Arial" w:cs="Arial"/>
          <w:sz w:val="19"/>
          <w:szCs w:val="19"/>
        </w:rPr>
        <w:t xml:space="preserve">uvedie odkaz na podmienky týkajúce sa poskytovania štátnej pomoci/pomoci de minimis priamym uvedením odkazu na schému štátnej pomoci/schému de minimis, resp. uvedením konkrétnych podmienok v texte výzvy. </w:t>
      </w:r>
    </w:p>
    <w:p w14:paraId="2CD6A750" w14:textId="77777777" w:rsidR="00DF4891" w:rsidRPr="0014645C" w:rsidRDefault="001F1018" w:rsidP="00CD234F">
      <w:pPr>
        <w:pStyle w:val="Nadpis3"/>
        <w:spacing w:line="360" w:lineRule="auto"/>
        <w:ind w:left="720"/>
        <w:jc w:val="both"/>
        <w:rPr>
          <w:b/>
          <w:color w:val="3C8A2E" w:themeColor="accent5"/>
          <w:sz w:val="24"/>
          <w:szCs w:val="24"/>
        </w:rPr>
      </w:pPr>
      <w:bookmarkStart w:id="218" w:name="_Toc417648897"/>
      <w:bookmarkStart w:id="219" w:name="_Toc440354990"/>
      <w:bookmarkStart w:id="220" w:name="_Toc440375321"/>
      <w:bookmarkStart w:id="221" w:name="_Toc458432908"/>
      <w:bookmarkStart w:id="222" w:name="_Toc74742639"/>
      <w:r w:rsidRPr="0014645C">
        <w:rPr>
          <w:b/>
          <w:color w:val="3C8A2E" w:themeColor="accent5"/>
          <w:sz w:val="24"/>
          <w:szCs w:val="24"/>
        </w:rPr>
        <w:t>2.9.2</w:t>
      </w:r>
      <w:r w:rsidR="00400B1E" w:rsidRPr="0014645C">
        <w:rPr>
          <w:b/>
          <w:color w:val="3C8A2E" w:themeColor="accent5"/>
          <w:sz w:val="24"/>
          <w:szCs w:val="24"/>
        </w:rPr>
        <w:tab/>
      </w:r>
      <w:r w:rsidR="00AF26C3" w:rsidRPr="0014645C">
        <w:rPr>
          <w:b/>
          <w:color w:val="3C8A2E" w:themeColor="accent5"/>
          <w:sz w:val="24"/>
          <w:szCs w:val="24"/>
        </w:rPr>
        <w:t>Oprávnenosť z hľadiska verejného obstarávania na hlavné aktivity projektu</w:t>
      </w:r>
      <w:bookmarkEnd w:id="218"/>
      <w:bookmarkEnd w:id="219"/>
      <w:bookmarkEnd w:id="220"/>
      <w:bookmarkEnd w:id="221"/>
      <w:bookmarkEnd w:id="222"/>
      <w:r w:rsidR="00AF26C3" w:rsidRPr="0014645C">
        <w:rPr>
          <w:b/>
          <w:color w:val="3C8A2E" w:themeColor="accent5"/>
          <w:sz w:val="24"/>
          <w:szCs w:val="24"/>
        </w:rPr>
        <w:t xml:space="preserve"> </w:t>
      </w:r>
    </w:p>
    <w:p w14:paraId="41DD7829" w14:textId="29BA6F26" w:rsidR="00FA7A4F" w:rsidRPr="0014645C" w:rsidRDefault="00AF26C3" w:rsidP="00FA7A4F">
      <w:pPr>
        <w:spacing w:before="240" w:after="240" w:line="288" w:lineRule="auto"/>
        <w:jc w:val="both"/>
      </w:pPr>
      <w:r w:rsidRPr="0014645C">
        <w:rPr>
          <w:rFonts w:ascii="Arial" w:hAnsi="Arial" w:cs="Arial"/>
          <w:sz w:val="19"/>
          <w:szCs w:val="19"/>
        </w:rPr>
        <w:t xml:space="preserve">V prípade, ak RO </w:t>
      </w:r>
      <w:r w:rsidR="003D0E10" w:rsidRPr="0014645C">
        <w:rPr>
          <w:rFonts w:ascii="Arial" w:hAnsi="Arial" w:cs="Arial"/>
          <w:sz w:val="19"/>
          <w:szCs w:val="19"/>
        </w:rPr>
        <w:t xml:space="preserve">pre OP EVS určí </w:t>
      </w:r>
      <w:r w:rsidRPr="0014645C">
        <w:rPr>
          <w:rFonts w:ascii="Arial" w:hAnsi="Arial" w:cs="Arial"/>
          <w:sz w:val="19"/>
          <w:szCs w:val="19"/>
        </w:rPr>
        <w:t>ako podmienku poskytnutia príspevku, aby žiadateľ mal v čase predloženia ŽoNFP zrealizované verejné obstarávanie</w:t>
      </w:r>
      <w:ins w:id="223" w:author="Autor">
        <w:r w:rsidR="00874D46">
          <w:rPr>
            <w:rStyle w:val="Odkaznapoznmkupodiarou"/>
            <w:rFonts w:cs="Arial"/>
            <w:szCs w:val="19"/>
          </w:rPr>
          <w:footnoteReference w:id="19"/>
        </w:r>
      </w:ins>
      <w:r w:rsidRPr="0014645C">
        <w:rPr>
          <w:rFonts w:ascii="Arial" w:hAnsi="Arial" w:cs="Arial"/>
          <w:sz w:val="19"/>
          <w:szCs w:val="19"/>
        </w:rPr>
        <w:t xml:space="preserve">, uvedie dané podmienky vo výzve. V tomto prípade je súčasťou aj informácia, že v schvaľovacom procese ŽoNFP bude vykonaná aj kontrola VO, pričom kladný výsledok tejto kontroly bude podmienkou schválenia ŽoNFP. </w:t>
      </w:r>
    </w:p>
    <w:p w14:paraId="68579D66" w14:textId="77777777" w:rsidR="00FA7A4F" w:rsidRPr="0014645C" w:rsidRDefault="00FA7A4F" w:rsidP="00201868">
      <w:pPr>
        <w:pStyle w:val="Nadpis3"/>
        <w:spacing w:line="360" w:lineRule="auto"/>
        <w:ind w:left="720"/>
        <w:jc w:val="both"/>
        <w:rPr>
          <w:b/>
          <w:color w:val="3C8A2E" w:themeColor="accent5"/>
          <w:sz w:val="24"/>
          <w:szCs w:val="24"/>
        </w:rPr>
      </w:pPr>
      <w:bookmarkStart w:id="227" w:name="_Toc74742640"/>
      <w:r w:rsidRPr="0014645C">
        <w:rPr>
          <w:b/>
          <w:color w:val="3C8A2E" w:themeColor="accent5"/>
          <w:sz w:val="24"/>
          <w:szCs w:val="24"/>
        </w:rPr>
        <w:t>2.9.3 Zákaz nelegálnej práce a nele</w:t>
      </w:r>
      <w:r w:rsidR="001D3D06" w:rsidRPr="0014645C">
        <w:rPr>
          <w:b/>
          <w:color w:val="3C8A2E" w:themeColor="accent5"/>
          <w:sz w:val="24"/>
          <w:szCs w:val="24"/>
        </w:rPr>
        <w:t>g</w:t>
      </w:r>
      <w:r w:rsidRPr="0014645C">
        <w:rPr>
          <w:b/>
          <w:color w:val="3C8A2E" w:themeColor="accent5"/>
          <w:sz w:val="24"/>
          <w:szCs w:val="24"/>
        </w:rPr>
        <w:t>álneho zamestnávania</w:t>
      </w:r>
      <w:bookmarkEnd w:id="227"/>
    </w:p>
    <w:p w14:paraId="043E5076" w14:textId="77777777" w:rsidR="00201868" w:rsidRPr="0014645C" w:rsidRDefault="00201868" w:rsidP="00591CAF">
      <w:pPr>
        <w:spacing w:line="288" w:lineRule="auto"/>
        <w:jc w:val="both"/>
        <w:rPr>
          <w:rFonts w:ascii="Arial" w:hAnsi="Arial" w:cs="Arial"/>
          <w:sz w:val="19"/>
          <w:szCs w:val="19"/>
        </w:rPr>
      </w:pPr>
    </w:p>
    <w:p w14:paraId="65A182C0" w14:textId="77777777" w:rsidR="0008366A" w:rsidRPr="0014645C" w:rsidRDefault="00471B38" w:rsidP="00471B38">
      <w:pPr>
        <w:pStyle w:val="Nadpis2"/>
        <w:spacing w:line="276" w:lineRule="auto"/>
        <w:rPr>
          <w:rFonts w:ascii="Arial" w:eastAsiaTheme="minorEastAsia" w:hAnsi="Arial" w:cs="Arial"/>
          <w:color w:val="auto"/>
          <w:sz w:val="19"/>
          <w:szCs w:val="19"/>
        </w:rPr>
      </w:pPr>
      <w:bookmarkStart w:id="228" w:name="_Toc418001237"/>
      <w:bookmarkStart w:id="229" w:name="_Toc418003062"/>
      <w:bookmarkStart w:id="230" w:name="_Toc334095"/>
      <w:bookmarkStart w:id="231" w:name="_Toc74742641"/>
      <w:bookmarkStart w:id="232" w:name="_Toc417648901"/>
      <w:bookmarkStart w:id="233" w:name="_Toc440354992"/>
      <w:bookmarkStart w:id="234" w:name="_Toc440375323"/>
      <w:bookmarkStart w:id="235" w:name="_Toc458432910"/>
      <w:bookmarkEnd w:id="228"/>
      <w:bookmarkEnd w:id="229"/>
      <w:r w:rsidRPr="0014645C">
        <w:rPr>
          <w:rFonts w:ascii="Arial" w:eastAsiaTheme="minorEastAsia" w:hAnsi="Arial" w:cs="Arial"/>
          <w:color w:val="auto"/>
          <w:sz w:val="19"/>
          <w:szCs w:val="19"/>
        </w:rPr>
        <w:t>Na základe osobitného predpisu zákon č. 82/2005 Z. z. o nelegálnej práci a nelegálnom zamestnávaní a o zmene a doplnení niektorých zákonov v znení neskorších predpisov nesmie žiadateľ porušiť zákaz nelegálnej práce a nelegálneho zamestnávania za obdobie určené výzvou ( napr. obdobie 5 rokov),</w:t>
      </w:r>
      <w:bookmarkEnd w:id="230"/>
      <w:bookmarkEnd w:id="231"/>
    </w:p>
    <w:p w14:paraId="0021EF53" w14:textId="77777777" w:rsidR="00957A75" w:rsidRPr="0014645C" w:rsidRDefault="001F1018" w:rsidP="00A72183">
      <w:pPr>
        <w:pStyle w:val="Nadpis2"/>
        <w:spacing w:line="480" w:lineRule="auto"/>
      </w:pPr>
      <w:bookmarkStart w:id="236" w:name="_Toc74742642"/>
      <w:r w:rsidRPr="0014645C">
        <w:rPr>
          <w:b/>
          <w:szCs w:val="24"/>
        </w:rPr>
        <w:t>2.10</w:t>
      </w:r>
      <w:r w:rsidR="00400B1E" w:rsidRPr="0014645C">
        <w:rPr>
          <w:b/>
          <w:szCs w:val="24"/>
        </w:rPr>
        <w:tab/>
      </w:r>
      <w:r w:rsidR="00D41F31" w:rsidRPr="0014645C">
        <w:rPr>
          <w:b/>
          <w:szCs w:val="24"/>
        </w:rPr>
        <w:t>Ďalšie podmienky poskytnutia príspevku</w:t>
      </w:r>
      <w:bookmarkEnd w:id="236"/>
      <w:r w:rsidR="00D41F31" w:rsidRPr="0014645C">
        <w:rPr>
          <w:b/>
          <w:szCs w:val="24"/>
        </w:rPr>
        <w:t xml:space="preserve"> </w:t>
      </w:r>
      <w:bookmarkStart w:id="237" w:name="_Toc417645451"/>
      <w:bookmarkStart w:id="238" w:name="_Toc417648902"/>
      <w:bookmarkStart w:id="239" w:name="_Toc417649174"/>
      <w:bookmarkStart w:id="240" w:name="_Toc417649565"/>
      <w:bookmarkStart w:id="241" w:name="_Toc417650272"/>
      <w:bookmarkStart w:id="242" w:name="_Toc418001239"/>
      <w:bookmarkStart w:id="243" w:name="_Toc418003064"/>
      <w:bookmarkStart w:id="244" w:name="_Toc440354993"/>
      <w:bookmarkStart w:id="245" w:name="_Toc440355289"/>
      <w:bookmarkStart w:id="246" w:name="_Toc440374932"/>
      <w:bookmarkStart w:id="247" w:name="_Toc440375324"/>
      <w:bookmarkStart w:id="248" w:name="_Toc440375744"/>
      <w:bookmarkStart w:id="249" w:name="_Toc440634416"/>
      <w:bookmarkStart w:id="250" w:name="_Toc458428905"/>
      <w:bookmarkStart w:id="251" w:name="_Toc458432268"/>
      <w:bookmarkStart w:id="252" w:name="_Toc458432815"/>
      <w:bookmarkStart w:id="253" w:name="_Toc458432911"/>
      <w:bookmarkStart w:id="254" w:name="_Toc458514599"/>
      <w:bookmarkStart w:id="255" w:name="_Toc458515663"/>
      <w:bookmarkStart w:id="256" w:name="_Toc417645452"/>
      <w:bookmarkStart w:id="257" w:name="_Toc417648903"/>
      <w:bookmarkStart w:id="258" w:name="_Toc417649175"/>
      <w:bookmarkStart w:id="259" w:name="_Toc417649566"/>
      <w:bookmarkStart w:id="260" w:name="_Toc417650273"/>
      <w:bookmarkStart w:id="261" w:name="_Toc418001240"/>
      <w:bookmarkStart w:id="262" w:name="_Toc418003065"/>
      <w:bookmarkStart w:id="263" w:name="_Toc440354994"/>
      <w:bookmarkStart w:id="264" w:name="_Toc440355290"/>
      <w:bookmarkStart w:id="265" w:name="_Toc440374933"/>
      <w:bookmarkStart w:id="266" w:name="_Toc440375325"/>
      <w:bookmarkStart w:id="267" w:name="_Toc440375745"/>
      <w:bookmarkStart w:id="268" w:name="_Toc440634417"/>
      <w:bookmarkStart w:id="269" w:name="_Toc458428906"/>
      <w:bookmarkStart w:id="270" w:name="_Toc458432269"/>
      <w:bookmarkStart w:id="271" w:name="_Toc458432816"/>
      <w:bookmarkStart w:id="272" w:name="_Toc458432912"/>
      <w:bookmarkStart w:id="273" w:name="_Toc458514600"/>
      <w:bookmarkStart w:id="274" w:name="_Toc458515664"/>
      <w:bookmarkStart w:id="275" w:name="_Toc417645453"/>
      <w:bookmarkStart w:id="276" w:name="_Toc417648904"/>
      <w:bookmarkStart w:id="277" w:name="_Toc417649176"/>
      <w:bookmarkStart w:id="278" w:name="_Toc417649567"/>
      <w:bookmarkStart w:id="279" w:name="_Toc417650274"/>
      <w:bookmarkStart w:id="280" w:name="_Toc418001241"/>
      <w:bookmarkStart w:id="281" w:name="_Toc418003066"/>
      <w:bookmarkStart w:id="282" w:name="_Toc440354995"/>
      <w:bookmarkStart w:id="283" w:name="_Toc440355291"/>
      <w:bookmarkStart w:id="284" w:name="_Toc440374934"/>
      <w:bookmarkStart w:id="285" w:name="_Toc440375326"/>
      <w:bookmarkStart w:id="286" w:name="_Toc440375746"/>
      <w:bookmarkStart w:id="287" w:name="_Toc440634418"/>
      <w:bookmarkStart w:id="288" w:name="_Toc458428907"/>
      <w:bookmarkStart w:id="289" w:name="_Toc458432270"/>
      <w:bookmarkStart w:id="290" w:name="_Toc458432817"/>
      <w:bookmarkStart w:id="291" w:name="_Toc458432913"/>
      <w:bookmarkStart w:id="292" w:name="_Toc458514601"/>
      <w:bookmarkStart w:id="293" w:name="_Toc458515665"/>
      <w:bookmarkStart w:id="294" w:name="_Toc417645454"/>
      <w:bookmarkStart w:id="295" w:name="_Toc417648905"/>
      <w:bookmarkStart w:id="296" w:name="_Toc417649177"/>
      <w:bookmarkStart w:id="297" w:name="_Toc417649568"/>
      <w:bookmarkStart w:id="298" w:name="_Toc417650275"/>
      <w:bookmarkStart w:id="299" w:name="_Toc418001242"/>
      <w:bookmarkStart w:id="300" w:name="_Toc418003067"/>
      <w:bookmarkStart w:id="301" w:name="_Toc440354996"/>
      <w:bookmarkStart w:id="302" w:name="_Toc440355292"/>
      <w:bookmarkStart w:id="303" w:name="_Toc440374935"/>
      <w:bookmarkStart w:id="304" w:name="_Toc440375327"/>
      <w:bookmarkStart w:id="305" w:name="_Toc440375747"/>
      <w:bookmarkStart w:id="306" w:name="_Toc440634419"/>
      <w:bookmarkStart w:id="307" w:name="_Toc458428908"/>
      <w:bookmarkStart w:id="308" w:name="_Toc458432271"/>
      <w:bookmarkStart w:id="309" w:name="_Toc458432818"/>
      <w:bookmarkStart w:id="310" w:name="_Toc458432914"/>
      <w:bookmarkStart w:id="311" w:name="_Toc458514602"/>
      <w:bookmarkStart w:id="312" w:name="_Toc458515666"/>
      <w:bookmarkStart w:id="313" w:name="_Toc417645455"/>
      <w:bookmarkStart w:id="314" w:name="_Toc417648906"/>
      <w:bookmarkStart w:id="315" w:name="_Toc417649178"/>
      <w:bookmarkStart w:id="316" w:name="_Toc417649569"/>
      <w:bookmarkStart w:id="317" w:name="_Toc417650276"/>
      <w:bookmarkStart w:id="318" w:name="_Toc418001243"/>
      <w:bookmarkStart w:id="319" w:name="_Toc418003068"/>
      <w:bookmarkStart w:id="320" w:name="_Toc440354997"/>
      <w:bookmarkStart w:id="321" w:name="_Toc440355293"/>
      <w:bookmarkStart w:id="322" w:name="_Toc440374936"/>
      <w:bookmarkStart w:id="323" w:name="_Toc440375328"/>
      <w:bookmarkStart w:id="324" w:name="_Toc440375748"/>
      <w:bookmarkStart w:id="325" w:name="_Toc440634420"/>
      <w:bookmarkStart w:id="326" w:name="_Toc458428909"/>
      <w:bookmarkStart w:id="327" w:name="_Toc458432272"/>
      <w:bookmarkStart w:id="328" w:name="_Toc458432819"/>
      <w:bookmarkStart w:id="329" w:name="_Toc458432915"/>
      <w:bookmarkStart w:id="330" w:name="_Toc458514603"/>
      <w:bookmarkStart w:id="331" w:name="_Toc458515667"/>
      <w:bookmarkStart w:id="332" w:name="_Toc417645456"/>
      <w:bookmarkStart w:id="333" w:name="_Toc417648907"/>
      <w:bookmarkStart w:id="334" w:name="_Toc417649179"/>
      <w:bookmarkStart w:id="335" w:name="_Toc417649570"/>
      <w:bookmarkStart w:id="336" w:name="_Toc417650277"/>
      <w:bookmarkStart w:id="337" w:name="_Toc418001244"/>
      <w:bookmarkStart w:id="338" w:name="_Toc418003069"/>
      <w:bookmarkStart w:id="339" w:name="_Toc440354998"/>
      <w:bookmarkStart w:id="340" w:name="_Toc440355294"/>
      <w:bookmarkStart w:id="341" w:name="_Toc440374937"/>
      <w:bookmarkStart w:id="342" w:name="_Toc440375329"/>
      <w:bookmarkStart w:id="343" w:name="_Toc440375749"/>
      <w:bookmarkStart w:id="344" w:name="_Toc440634421"/>
      <w:bookmarkStart w:id="345" w:name="_Toc458428910"/>
      <w:bookmarkStart w:id="346" w:name="_Toc458432273"/>
      <w:bookmarkStart w:id="347" w:name="_Toc458432820"/>
      <w:bookmarkStart w:id="348" w:name="_Toc458432916"/>
      <w:bookmarkStart w:id="349" w:name="_Toc458514604"/>
      <w:bookmarkStart w:id="350" w:name="_Toc458515668"/>
      <w:bookmarkStart w:id="351" w:name="_Toc417645457"/>
      <w:bookmarkStart w:id="352" w:name="_Toc417648908"/>
      <w:bookmarkStart w:id="353" w:name="_Toc417649180"/>
      <w:bookmarkStart w:id="354" w:name="_Toc417649571"/>
      <w:bookmarkStart w:id="355" w:name="_Toc417650278"/>
      <w:bookmarkStart w:id="356" w:name="_Toc418001245"/>
      <w:bookmarkStart w:id="357" w:name="_Toc418003070"/>
      <w:bookmarkStart w:id="358" w:name="_Toc440354999"/>
      <w:bookmarkStart w:id="359" w:name="_Toc440355295"/>
      <w:bookmarkStart w:id="360" w:name="_Toc440374938"/>
      <w:bookmarkStart w:id="361" w:name="_Toc440375330"/>
      <w:bookmarkStart w:id="362" w:name="_Toc440375750"/>
      <w:bookmarkStart w:id="363" w:name="_Toc440634422"/>
      <w:bookmarkStart w:id="364" w:name="_Toc458428911"/>
      <w:bookmarkStart w:id="365" w:name="_Toc458432274"/>
      <w:bookmarkStart w:id="366" w:name="_Toc458432821"/>
      <w:bookmarkStart w:id="367" w:name="_Toc458432917"/>
      <w:bookmarkStart w:id="368" w:name="_Toc458514605"/>
      <w:bookmarkStart w:id="369" w:name="_Toc458515669"/>
      <w:bookmarkStart w:id="370" w:name="_Toc417645458"/>
      <w:bookmarkStart w:id="371" w:name="_Toc417648909"/>
      <w:bookmarkStart w:id="372" w:name="_Toc417649181"/>
      <w:bookmarkStart w:id="373" w:name="_Toc417649572"/>
      <w:bookmarkStart w:id="374" w:name="_Toc417650279"/>
      <w:bookmarkStart w:id="375" w:name="_Toc418001246"/>
      <w:bookmarkStart w:id="376" w:name="_Toc418003071"/>
      <w:bookmarkStart w:id="377" w:name="_Toc440355000"/>
      <w:bookmarkStart w:id="378" w:name="_Toc440355296"/>
      <w:bookmarkStart w:id="379" w:name="_Toc440374939"/>
      <w:bookmarkStart w:id="380" w:name="_Toc440375331"/>
      <w:bookmarkStart w:id="381" w:name="_Toc440375751"/>
      <w:bookmarkStart w:id="382" w:name="_Toc440634423"/>
      <w:bookmarkStart w:id="383" w:name="_Toc458428912"/>
      <w:bookmarkStart w:id="384" w:name="_Toc458432275"/>
      <w:bookmarkStart w:id="385" w:name="_Toc458432822"/>
      <w:bookmarkStart w:id="386" w:name="_Toc458432918"/>
      <w:bookmarkStart w:id="387" w:name="_Toc458514606"/>
      <w:bookmarkStart w:id="388" w:name="_Toc458515670"/>
      <w:bookmarkStart w:id="389" w:name="_Toc417645459"/>
      <w:bookmarkStart w:id="390" w:name="_Toc417648910"/>
      <w:bookmarkStart w:id="391" w:name="_Toc417649182"/>
      <w:bookmarkStart w:id="392" w:name="_Toc417649573"/>
      <w:bookmarkStart w:id="393" w:name="_Toc417650280"/>
      <w:bookmarkStart w:id="394" w:name="_Toc418001247"/>
      <w:bookmarkStart w:id="395" w:name="_Toc418003072"/>
      <w:bookmarkStart w:id="396" w:name="_Toc440355001"/>
      <w:bookmarkStart w:id="397" w:name="_Toc440355297"/>
      <w:bookmarkStart w:id="398" w:name="_Toc440374940"/>
      <w:bookmarkStart w:id="399" w:name="_Toc440375332"/>
      <w:bookmarkStart w:id="400" w:name="_Toc440375752"/>
      <w:bookmarkStart w:id="401" w:name="_Toc440634424"/>
      <w:bookmarkStart w:id="402" w:name="_Toc458428913"/>
      <w:bookmarkStart w:id="403" w:name="_Toc458432276"/>
      <w:bookmarkStart w:id="404" w:name="_Toc458432823"/>
      <w:bookmarkStart w:id="405" w:name="_Toc458432919"/>
      <w:bookmarkStart w:id="406" w:name="_Toc458514607"/>
      <w:bookmarkStart w:id="407" w:name="_Toc458515671"/>
      <w:bookmarkStart w:id="408" w:name="_Toc417645460"/>
      <w:bookmarkStart w:id="409" w:name="_Toc417648911"/>
      <w:bookmarkStart w:id="410" w:name="_Toc417649183"/>
      <w:bookmarkStart w:id="411" w:name="_Toc417649574"/>
      <w:bookmarkStart w:id="412" w:name="_Toc417650281"/>
      <w:bookmarkStart w:id="413" w:name="_Toc418001248"/>
      <w:bookmarkStart w:id="414" w:name="_Toc418003073"/>
      <w:bookmarkStart w:id="415" w:name="_Toc440355002"/>
      <w:bookmarkStart w:id="416" w:name="_Toc440355298"/>
      <w:bookmarkStart w:id="417" w:name="_Toc440374941"/>
      <w:bookmarkStart w:id="418" w:name="_Toc440375333"/>
      <w:bookmarkStart w:id="419" w:name="_Toc440375753"/>
      <w:bookmarkStart w:id="420" w:name="_Toc440634425"/>
      <w:bookmarkStart w:id="421" w:name="_Toc458428914"/>
      <w:bookmarkStart w:id="422" w:name="_Toc458432277"/>
      <w:bookmarkStart w:id="423" w:name="_Toc458432824"/>
      <w:bookmarkStart w:id="424" w:name="_Toc458432920"/>
      <w:bookmarkStart w:id="425" w:name="_Toc458514608"/>
      <w:bookmarkStart w:id="426" w:name="_Toc458515672"/>
      <w:bookmarkEnd w:id="232"/>
      <w:bookmarkEnd w:id="233"/>
      <w:bookmarkEnd w:id="234"/>
      <w:bookmarkEnd w:id="235"/>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p>
    <w:p w14:paraId="30E6E206" w14:textId="7E40221A" w:rsidR="00FA7A4F" w:rsidRPr="0014645C" w:rsidRDefault="00FA7A4F" w:rsidP="00FA7A4F">
      <w:pPr>
        <w:pStyle w:val="Nadpis3"/>
        <w:spacing w:line="480" w:lineRule="auto"/>
        <w:ind w:left="720"/>
        <w:rPr>
          <w:b/>
          <w:color w:val="3C8A2E" w:themeColor="accent5"/>
          <w:sz w:val="24"/>
          <w:szCs w:val="24"/>
        </w:rPr>
      </w:pPr>
      <w:bookmarkStart w:id="427" w:name="_Toc74742643"/>
      <w:bookmarkEnd w:id="202"/>
      <w:bookmarkEnd w:id="203"/>
      <w:r w:rsidRPr="0014645C">
        <w:rPr>
          <w:b/>
          <w:color w:val="3C8A2E" w:themeColor="accent5"/>
          <w:sz w:val="24"/>
          <w:szCs w:val="24"/>
        </w:rPr>
        <w:t>2.10.1 Časová oprávnenosť realizácie projektu</w:t>
      </w:r>
      <w:bookmarkEnd w:id="427"/>
    </w:p>
    <w:p w14:paraId="2479D3BA" w14:textId="77777777" w:rsidR="002B3DE0" w:rsidRPr="0014645C" w:rsidRDefault="005D1FFE" w:rsidP="007F7349">
      <w:pPr>
        <w:spacing w:before="120" w:after="120" w:line="288" w:lineRule="auto"/>
        <w:jc w:val="both"/>
        <w:rPr>
          <w:rFonts w:ascii="Arial" w:hAnsi="Arial" w:cs="Arial"/>
          <w:sz w:val="19"/>
          <w:szCs w:val="19"/>
        </w:rPr>
      </w:pPr>
      <w:r w:rsidRPr="0014645C">
        <w:rPr>
          <w:rFonts w:ascii="Arial" w:hAnsi="Arial" w:cs="Arial"/>
          <w:sz w:val="19"/>
          <w:szCs w:val="19"/>
        </w:rPr>
        <w:t>Časová oprávnenosť realizácie projektu je stanovená v</w:t>
      </w:r>
      <w:r w:rsidR="00EA32B3" w:rsidRPr="0014645C">
        <w:rPr>
          <w:rFonts w:ascii="Arial" w:hAnsi="Arial" w:cs="Arial"/>
          <w:sz w:val="19"/>
          <w:szCs w:val="19"/>
        </w:rPr>
        <w:t>o</w:t>
      </w:r>
      <w:r w:rsidRPr="0014645C">
        <w:rPr>
          <w:rFonts w:ascii="Arial" w:hAnsi="Arial" w:cs="Arial"/>
          <w:sz w:val="19"/>
          <w:szCs w:val="19"/>
        </w:rPr>
        <w:t xml:space="preserve"> </w:t>
      </w:r>
      <w:r w:rsidR="002B3DE0" w:rsidRPr="0014645C">
        <w:rPr>
          <w:rFonts w:ascii="Arial" w:hAnsi="Arial" w:cs="Arial"/>
          <w:sz w:val="19"/>
          <w:szCs w:val="19"/>
        </w:rPr>
        <w:t>vyzvaní/</w:t>
      </w:r>
      <w:r w:rsidRPr="0014645C">
        <w:rPr>
          <w:rFonts w:ascii="Arial" w:hAnsi="Arial" w:cs="Arial"/>
          <w:sz w:val="19"/>
          <w:szCs w:val="19"/>
        </w:rPr>
        <w:t xml:space="preserve">výzve na predkladanie </w:t>
      </w:r>
      <w:r w:rsidR="00801DF0" w:rsidRPr="0014645C">
        <w:rPr>
          <w:rFonts w:ascii="Arial" w:hAnsi="Arial" w:cs="Arial"/>
          <w:sz w:val="19"/>
          <w:szCs w:val="19"/>
        </w:rPr>
        <w:t>Ž</w:t>
      </w:r>
      <w:r w:rsidRPr="0014645C">
        <w:rPr>
          <w:rFonts w:ascii="Arial" w:hAnsi="Arial" w:cs="Arial"/>
          <w:sz w:val="19"/>
          <w:szCs w:val="19"/>
        </w:rPr>
        <w:t xml:space="preserve">oNFP. Žiadateľ o NFP je oprávnený realizovať projekt iba v rámci časovej oprávnenosti realizácie projektu, ktorá môže byť ohraničená konkrétnym dátumom (dátumami) alebo maximálnou dĺžkou realizácie projektu. </w:t>
      </w:r>
    </w:p>
    <w:p w14:paraId="70BC5CBC" w14:textId="77777777" w:rsidR="005D1FFE" w:rsidRPr="0014645C" w:rsidRDefault="005D1FFE"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Oprávnenými výdavkami pre financovanie projektov z OP EVS sú vo všeobecnosti výdavky, ktoré vznikli a boli uhradené zo strany žiadateľa v časovom období od </w:t>
      </w:r>
      <w:r w:rsidR="00EA32B3" w:rsidRPr="0014645C">
        <w:rPr>
          <w:rFonts w:ascii="Arial" w:hAnsi="Arial" w:cs="Arial"/>
          <w:sz w:val="19"/>
          <w:szCs w:val="19"/>
        </w:rPr>
        <w:t>0</w:t>
      </w:r>
      <w:r w:rsidR="005E3545" w:rsidRPr="0014645C">
        <w:rPr>
          <w:rFonts w:ascii="Arial" w:hAnsi="Arial" w:cs="Arial"/>
          <w:sz w:val="19"/>
          <w:szCs w:val="19"/>
        </w:rPr>
        <w:t>1.</w:t>
      </w:r>
      <w:r w:rsidR="00EA32B3" w:rsidRPr="0014645C">
        <w:rPr>
          <w:rFonts w:ascii="Arial" w:hAnsi="Arial" w:cs="Arial"/>
          <w:sz w:val="19"/>
          <w:szCs w:val="19"/>
        </w:rPr>
        <w:t>0</w:t>
      </w:r>
      <w:r w:rsidR="005E3545" w:rsidRPr="0014645C">
        <w:rPr>
          <w:rFonts w:ascii="Arial" w:hAnsi="Arial" w:cs="Arial"/>
          <w:sz w:val="19"/>
          <w:szCs w:val="19"/>
        </w:rPr>
        <w:t xml:space="preserve">1.2014 do </w:t>
      </w:r>
      <w:r w:rsidRPr="0014645C">
        <w:rPr>
          <w:rFonts w:ascii="Arial" w:hAnsi="Arial" w:cs="Arial"/>
          <w:sz w:val="19"/>
          <w:szCs w:val="19"/>
        </w:rPr>
        <w:t>31.12.20</w:t>
      </w:r>
      <w:r w:rsidR="005E3545" w:rsidRPr="0014645C">
        <w:rPr>
          <w:rFonts w:ascii="Arial" w:hAnsi="Arial" w:cs="Arial"/>
          <w:sz w:val="19"/>
          <w:szCs w:val="19"/>
        </w:rPr>
        <w:t>2</w:t>
      </w:r>
      <w:r w:rsidR="0081671A" w:rsidRPr="0014645C">
        <w:rPr>
          <w:rFonts w:ascii="Arial" w:hAnsi="Arial" w:cs="Arial"/>
          <w:sz w:val="19"/>
          <w:szCs w:val="19"/>
        </w:rPr>
        <w:t>3</w:t>
      </w:r>
      <w:r w:rsidRPr="0014645C">
        <w:rPr>
          <w:rFonts w:ascii="Arial" w:hAnsi="Arial" w:cs="Arial"/>
          <w:sz w:val="19"/>
          <w:szCs w:val="19"/>
        </w:rPr>
        <w:t xml:space="preserve">, pričom výdavky musia byť skutočne vynaložené v období medzi </w:t>
      </w:r>
      <w:r w:rsidR="0075019B" w:rsidRPr="0014645C">
        <w:rPr>
          <w:rFonts w:ascii="Arial" w:hAnsi="Arial" w:cs="Arial"/>
          <w:sz w:val="19"/>
          <w:szCs w:val="19"/>
        </w:rPr>
        <w:t>0</w:t>
      </w:r>
      <w:r w:rsidR="005E3545" w:rsidRPr="0014645C">
        <w:rPr>
          <w:rFonts w:ascii="Arial" w:hAnsi="Arial" w:cs="Arial"/>
          <w:sz w:val="19"/>
          <w:szCs w:val="19"/>
        </w:rPr>
        <w:t>1.</w:t>
      </w:r>
      <w:r w:rsidR="0075019B" w:rsidRPr="0014645C">
        <w:rPr>
          <w:rFonts w:ascii="Arial" w:hAnsi="Arial" w:cs="Arial"/>
          <w:sz w:val="19"/>
          <w:szCs w:val="19"/>
        </w:rPr>
        <w:t>0</w:t>
      </w:r>
      <w:r w:rsidR="005E3545" w:rsidRPr="0014645C">
        <w:rPr>
          <w:rFonts w:ascii="Arial" w:hAnsi="Arial" w:cs="Arial"/>
          <w:sz w:val="19"/>
          <w:szCs w:val="19"/>
        </w:rPr>
        <w:t>1.2014</w:t>
      </w:r>
      <w:r w:rsidRPr="0014645C">
        <w:rPr>
          <w:rFonts w:ascii="Arial" w:hAnsi="Arial" w:cs="Arial"/>
          <w:sz w:val="19"/>
          <w:szCs w:val="19"/>
        </w:rPr>
        <w:t xml:space="preserve"> a dňom ukončenia realizácie aktivít projektu nie však neskôr ako 31.12.20</w:t>
      </w:r>
      <w:r w:rsidR="002B3DE0" w:rsidRPr="0014645C">
        <w:rPr>
          <w:rFonts w:ascii="Arial" w:hAnsi="Arial" w:cs="Arial"/>
          <w:sz w:val="19"/>
          <w:szCs w:val="19"/>
        </w:rPr>
        <w:t>2</w:t>
      </w:r>
      <w:r w:rsidR="0081671A" w:rsidRPr="0014645C">
        <w:rPr>
          <w:rFonts w:ascii="Arial" w:hAnsi="Arial" w:cs="Arial"/>
          <w:sz w:val="19"/>
          <w:szCs w:val="19"/>
        </w:rPr>
        <w:t>3</w:t>
      </w:r>
      <w:r w:rsidRPr="0014645C">
        <w:rPr>
          <w:rFonts w:ascii="Arial" w:hAnsi="Arial" w:cs="Arial"/>
          <w:sz w:val="19"/>
          <w:szCs w:val="19"/>
        </w:rPr>
        <w:t xml:space="preserve">. </w:t>
      </w:r>
    </w:p>
    <w:p w14:paraId="053E9428" w14:textId="77777777" w:rsidR="002B3DE0" w:rsidRPr="0014645C" w:rsidRDefault="002B3DE0" w:rsidP="007F7349">
      <w:pPr>
        <w:spacing w:line="288" w:lineRule="auto"/>
        <w:jc w:val="both"/>
        <w:rPr>
          <w:rFonts w:ascii="Arial" w:hAnsi="Arial" w:cs="Arial"/>
          <w:sz w:val="19"/>
          <w:szCs w:val="19"/>
        </w:rPr>
      </w:pPr>
      <w:r w:rsidRPr="0014645C">
        <w:rPr>
          <w:rFonts w:ascii="Arial" w:hAnsi="Arial" w:cs="Arial"/>
          <w:sz w:val="19"/>
          <w:szCs w:val="19"/>
        </w:rPr>
        <w:t xml:space="preserve">V prípade zmeny a doplnenia OP EVS sú výdavky, ktoré sa stanú oprávnenými z dôvodu zmeny a doplnenia OP EVS, oprávnené len odo dňa predloženia žiadosti o zmenu a doplnenie EK. </w:t>
      </w:r>
    </w:p>
    <w:p w14:paraId="4CC67FBF" w14:textId="77777777" w:rsidR="005E404C" w:rsidRPr="0014645C" w:rsidRDefault="00FA7A4F" w:rsidP="00CD234F">
      <w:pPr>
        <w:pStyle w:val="Nadpis3"/>
        <w:spacing w:line="480" w:lineRule="auto"/>
        <w:ind w:left="720"/>
        <w:rPr>
          <w:b/>
          <w:color w:val="3C8A2E" w:themeColor="accent5"/>
          <w:sz w:val="24"/>
          <w:szCs w:val="24"/>
        </w:rPr>
      </w:pPr>
      <w:bookmarkStart w:id="428" w:name="_Toc418001250"/>
      <w:bookmarkStart w:id="429" w:name="_Toc418003075"/>
      <w:bookmarkStart w:id="430" w:name="_Toc74742644"/>
      <w:bookmarkEnd w:id="428"/>
      <w:bookmarkEnd w:id="429"/>
      <w:r w:rsidRPr="0014645C">
        <w:rPr>
          <w:b/>
          <w:color w:val="3C8A2E" w:themeColor="accent5"/>
          <w:sz w:val="24"/>
          <w:szCs w:val="24"/>
        </w:rPr>
        <w:t>2.10.2 Oprávnenosť z hľadiska súladu s HP</w:t>
      </w:r>
      <w:bookmarkEnd w:id="430"/>
    </w:p>
    <w:p w14:paraId="761FAB95" w14:textId="77777777" w:rsidR="00D41F31" w:rsidRPr="0014645C" w:rsidRDefault="00D41F31" w:rsidP="007F7349">
      <w:pPr>
        <w:spacing w:line="288" w:lineRule="auto"/>
        <w:jc w:val="both"/>
        <w:rPr>
          <w:rFonts w:ascii="Arial" w:hAnsi="Arial" w:cs="Arial"/>
          <w:sz w:val="19"/>
          <w:szCs w:val="19"/>
        </w:rPr>
      </w:pPr>
      <w:r w:rsidRPr="0014645C">
        <w:rPr>
          <w:rFonts w:ascii="Arial" w:hAnsi="Arial" w:cs="Arial"/>
          <w:sz w:val="19"/>
          <w:szCs w:val="19"/>
        </w:rPr>
        <w:t>Špecifikáciu podmienok potrebných na splnenie podmienky poskytnutia príspevku z hľadiska súladu s HP definuje gestor HP v spolupráci s</w:t>
      </w:r>
      <w:r w:rsidR="00AB4B8A" w:rsidRPr="0014645C">
        <w:rPr>
          <w:rFonts w:ascii="Arial" w:hAnsi="Arial" w:cs="Arial"/>
          <w:sz w:val="19"/>
          <w:szCs w:val="19"/>
        </w:rPr>
        <w:t> </w:t>
      </w:r>
      <w:r w:rsidRPr="0014645C">
        <w:rPr>
          <w:rFonts w:ascii="Arial" w:hAnsi="Arial" w:cs="Arial"/>
          <w:sz w:val="19"/>
          <w:szCs w:val="19"/>
        </w:rPr>
        <w:t>RO</w:t>
      </w:r>
      <w:r w:rsidR="00AB4B8A" w:rsidRPr="0014645C">
        <w:rPr>
          <w:rFonts w:ascii="Arial" w:hAnsi="Arial" w:cs="Arial"/>
          <w:sz w:val="19"/>
          <w:szCs w:val="19"/>
        </w:rPr>
        <w:t xml:space="preserve"> pre OP EVS</w:t>
      </w:r>
      <w:r w:rsidRPr="0014645C">
        <w:rPr>
          <w:rFonts w:ascii="Arial" w:hAnsi="Arial" w:cs="Arial"/>
          <w:sz w:val="19"/>
          <w:szCs w:val="19"/>
        </w:rPr>
        <w:t xml:space="preserve"> vo </w:t>
      </w:r>
      <w:r w:rsidR="00205C42" w:rsidRPr="0014645C">
        <w:rPr>
          <w:rFonts w:ascii="Arial" w:hAnsi="Arial" w:cs="Arial"/>
          <w:sz w:val="19"/>
          <w:szCs w:val="19"/>
        </w:rPr>
        <w:t>vyzvaní/</w:t>
      </w:r>
      <w:r w:rsidRPr="0014645C">
        <w:rPr>
          <w:rFonts w:ascii="Arial" w:hAnsi="Arial" w:cs="Arial"/>
          <w:sz w:val="19"/>
          <w:szCs w:val="19"/>
        </w:rPr>
        <w:t>výzve. Relevantné pre prípady, ak súlad s HP nie je overovaný po dohode s gestorom HP v rámci odborného hodnotenia ŽoNFP.</w:t>
      </w:r>
    </w:p>
    <w:p w14:paraId="3806743B" w14:textId="77777777" w:rsidR="005E404C" w:rsidRPr="0014645C" w:rsidRDefault="00FA7A4F" w:rsidP="00447A75">
      <w:pPr>
        <w:pStyle w:val="Nadpis3"/>
        <w:spacing w:line="480" w:lineRule="auto"/>
        <w:ind w:left="720"/>
        <w:rPr>
          <w:b/>
          <w:color w:val="3C8A2E" w:themeColor="accent5"/>
          <w:sz w:val="24"/>
          <w:szCs w:val="24"/>
        </w:rPr>
      </w:pPr>
      <w:bookmarkStart w:id="431" w:name="_Toc418001252"/>
      <w:bookmarkStart w:id="432" w:name="_Toc418003077"/>
      <w:bookmarkStart w:id="433" w:name="_Toc74742645"/>
      <w:bookmarkEnd w:id="431"/>
      <w:bookmarkEnd w:id="432"/>
      <w:r w:rsidRPr="0014645C">
        <w:rPr>
          <w:b/>
          <w:color w:val="3C8A2E" w:themeColor="accent5"/>
          <w:sz w:val="24"/>
          <w:szCs w:val="24"/>
        </w:rPr>
        <w:t>2.10.3 Maximálna a minimálna výška pomoci</w:t>
      </w:r>
      <w:bookmarkEnd w:id="433"/>
    </w:p>
    <w:p w14:paraId="6AA5D412" w14:textId="77777777" w:rsidR="006E406C" w:rsidRPr="0014645C" w:rsidRDefault="00FB350D" w:rsidP="00717E4A">
      <w:pPr>
        <w:pStyle w:val="Captionheading"/>
        <w:jc w:val="both"/>
        <w:rPr>
          <w:b w:val="0"/>
          <w:bCs/>
          <w:iCs/>
          <w:color w:val="auto"/>
          <w:sz w:val="19"/>
          <w:szCs w:val="19"/>
          <w:lang w:val="sk-SK"/>
        </w:rPr>
      </w:pPr>
      <w:r w:rsidRPr="0014645C">
        <w:rPr>
          <w:b w:val="0"/>
          <w:bCs/>
          <w:iCs/>
          <w:color w:val="auto"/>
          <w:sz w:val="19"/>
          <w:szCs w:val="19"/>
          <w:lang w:val="sk-SK"/>
        </w:rPr>
        <w:t xml:space="preserve">Pre dopytovo orientované </w:t>
      </w:r>
      <w:r w:rsidRPr="0014645C">
        <w:rPr>
          <w:b w:val="0"/>
          <w:color w:val="auto"/>
          <w:sz w:val="19"/>
          <w:szCs w:val="19"/>
          <w:lang w:val="sk-SK"/>
        </w:rPr>
        <w:t>projekty</w:t>
      </w:r>
      <w:r w:rsidRPr="0014645C">
        <w:rPr>
          <w:bCs/>
          <w:iCs/>
          <w:color w:val="auto"/>
          <w:sz w:val="19"/>
          <w:szCs w:val="19"/>
          <w:lang w:val="sk-SK"/>
        </w:rPr>
        <w:t xml:space="preserve"> </w:t>
      </w:r>
      <w:r w:rsidR="006E406C" w:rsidRPr="0014645C">
        <w:rPr>
          <w:sz w:val="19"/>
          <w:szCs w:val="19"/>
          <w:lang w:val="sk-SK"/>
        </w:rPr>
        <w:t xml:space="preserve">RO </w:t>
      </w:r>
      <w:r w:rsidR="006E406C" w:rsidRPr="0014645C">
        <w:rPr>
          <w:bCs/>
          <w:iCs/>
          <w:color w:val="auto"/>
          <w:sz w:val="19"/>
          <w:szCs w:val="19"/>
          <w:lang w:val="sk-SK"/>
        </w:rPr>
        <w:t>pre OP EVS definuje vo výzve</w:t>
      </w:r>
      <w:r w:rsidRPr="0014645C">
        <w:rPr>
          <w:bCs/>
          <w:iCs/>
          <w:color w:val="auto"/>
          <w:sz w:val="19"/>
          <w:szCs w:val="19"/>
          <w:lang w:val="sk-SK"/>
        </w:rPr>
        <w:t xml:space="preserve"> </w:t>
      </w:r>
      <w:r w:rsidR="006E406C" w:rsidRPr="0014645C">
        <w:rPr>
          <w:bCs/>
          <w:iCs/>
          <w:color w:val="auto"/>
          <w:sz w:val="19"/>
          <w:szCs w:val="19"/>
          <w:lang w:val="sk-SK"/>
        </w:rPr>
        <w:t>maximálnu a minimálnu</w:t>
      </w:r>
      <w:r w:rsidR="006E406C" w:rsidRPr="0014645C">
        <w:rPr>
          <w:b w:val="0"/>
          <w:bCs/>
          <w:iCs/>
          <w:color w:val="auto"/>
          <w:sz w:val="19"/>
          <w:szCs w:val="19"/>
          <w:lang w:val="sk-SK"/>
        </w:rPr>
        <w:t xml:space="preserve"> výšku pomoci pre projekt</w:t>
      </w:r>
      <w:r w:rsidRPr="0014645C">
        <w:rPr>
          <w:b w:val="0"/>
          <w:bCs/>
          <w:iCs/>
          <w:color w:val="auto"/>
          <w:sz w:val="19"/>
          <w:szCs w:val="19"/>
          <w:lang w:val="sk-SK"/>
        </w:rPr>
        <w:t>, ktorá je záväzná pre žiadateľov</w:t>
      </w:r>
      <w:r w:rsidR="007E3E4C" w:rsidRPr="0014645C">
        <w:rPr>
          <w:b w:val="0"/>
          <w:bCs/>
          <w:iCs/>
          <w:color w:val="auto"/>
          <w:sz w:val="19"/>
          <w:szCs w:val="19"/>
          <w:lang w:val="sk-SK"/>
        </w:rPr>
        <w:t xml:space="preserve">. </w:t>
      </w:r>
    </w:p>
    <w:p w14:paraId="76C5B22B" w14:textId="77777777" w:rsidR="007E3E4C" w:rsidRPr="0014645C" w:rsidRDefault="007E3E4C" w:rsidP="00717E4A">
      <w:pPr>
        <w:autoSpaceDE w:val="0"/>
        <w:autoSpaceDN w:val="0"/>
        <w:adjustRightInd w:val="0"/>
        <w:spacing w:before="120" w:after="120" w:line="288" w:lineRule="auto"/>
        <w:jc w:val="both"/>
        <w:rPr>
          <w:rFonts w:cstheme="minorHAnsi"/>
          <w:color w:val="000000"/>
          <w:sz w:val="19"/>
          <w:szCs w:val="19"/>
        </w:rPr>
      </w:pPr>
      <w:r w:rsidRPr="0014645C">
        <w:rPr>
          <w:bCs/>
          <w:iCs/>
          <w:sz w:val="19"/>
          <w:szCs w:val="19"/>
        </w:rPr>
        <w:t>V</w:t>
      </w:r>
      <w:r w:rsidR="00FB350D" w:rsidRPr="0014645C">
        <w:rPr>
          <w:bCs/>
          <w:iCs/>
          <w:sz w:val="19"/>
          <w:szCs w:val="19"/>
        </w:rPr>
        <w:t> národných projektoch</w:t>
      </w:r>
      <w:r w:rsidR="00FB350D" w:rsidRPr="0014645C">
        <w:rPr>
          <w:rFonts w:cstheme="minorHAnsi"/>
          <w:color w:val="000000"/>
          <w:sz w:val="19"/>
          <w:szCs w:val="19"/>
        </w:rPr>
        <w:t xml:space="preserve"> </w:t>
      </w:r>
      <w:r w:rsidR="00FB350D" w:rsidRPr="0014645C">
        <w:rPr>
          <w:b/>
          <w:sz w:val="19"/>
          <w:szCs w:val="19"/>
        </w:rPr>
        <w:t>RO</w:t>
      </w:r>
      <w:r w:rsidR="00FB350D" w:rsidRPr="0014645C">
        <w:rPr>
          <w:sz w:val="19"/>
          <w:szCs w:val="19"/>
        </w:rPr>
        <w:t xml:space="preserve"> </w:t>
      </w:r>
      <w:r w:rsidR="00FB350D" w:rsidRPr="0014645C">
        <w:rPr>
          <w:b/>
          <w:bCs/>
          <w:iCs/>
          <w:sz w:val="19"/>
          <w:szCs w:val="19"/>
        </w:rPr>
        <w:t xml:space="preserve">pre OP EVS definuje vo </w:t>
      </w:r>
      <w:r w:rsidR="007E22B9" w:rsidRPr="0014645C">
        <w:rPr>
          <w:b/>
          <w:bCs/>
          <w:iCs/>
          <w:sz w:val="19"/>
          <w:szCs w:val="19"/>
        </w:rPr>
        <w:t xml:space="preserve">vyzvaní </w:t>
      </w:r>
      <w:r w:rsidR="00FB350D" w:rsidRPr="0014645C">
        <w:rPr>
          <w:b/>
          <w:bCs/>
          <w:iCs/>
          <w:sz w:val="19"/>
          <w:szCs w:val="19"/>
        </w:rPr>
        <w:t xml:space="preserve">maximálnu výšku, </w:t>
      </w:r>
      <w:r w:rsidR="00FB350D" w:rsidRPr="0014645C">
        <w:rPr>
          <w:bCs/>
          <w:iCs/>
          <w:sz w:val="19"/>
          <w:szCs w:val="19"/>
        </w:rPr>
        <w:t>ktorá je pre žiadateľa NP záväzná</w:t>
      </w:r>
      <w:r w:rsidR="0098750C" w:rsidRPr="0014645C">
        <w:rPr>
          <w:bCs/>
          <w:iCs/>
          <w:sz w:val="19"/>
          <w:szCs w:val="19"/>
        </w:rPr>
        <w:t>.</w:t>
      </w:r>
    </w:p>
    <w:p w14:paraId="19511096" w14:textId="77777777" w:rsidR="007E3E4C" w:rsidRPr="0014645C" w:rsidRDefault="007E3E4C" w:rsidP="00717E4A">
      <w:pPr>
        <w:autoSpaceDE w:val="0"/>
        <w:autoSpaceDN w:val="0"/>
        <w:adjustRightInd w:val="0"/>
        <w:spacing w:before="120" w:after="120" w:line="288" w:lineRule="auto"/>
        <w:jc w:val="both"/>
        <w:rPr>
          <w:rFonts w:cstheme="minorHAnsi"/>
          <w:color w:val="000000"/>
          <w:sz w:val="19"/>
          <w:szCs w:val="19"/>
        </w:rPr>
      </w:pPr>
      <w:r w:rsidRPr="0014645C">
        <w:rPr>
          <w:bCs/>
          <w:iCs/>
          <w:sz w:val="19"/>
          <w:szCs w:val="19"/>
        </w:rPr>
        <w:t>Výšk</w:t>
      </w:r>
      <w:r w:rsidR="00FB350D" w:rsidRPr="0014645C">
        <w:rPr>
          <w:bCs/>
          <w:iCs/>
          <w:sz w:val="19"/>
          <w:szCs w:val="19"/>
        </w:rPr>
        <w:t>u</w:t>
      </w:r>
      <w:r w:rsidRPr="0014645C">
        <w:rPr>
          <w:bCs/>
          <w:iCs/>
          <w:sz w:val="19"/>
          <w:szCs w:val="19"/>
        </w:rPr>
        <w:t xml:space="preserve"> pomoci stanoven</w:t>
      </w:r>
      <w:r w:rsidR="00FB350D" w:rsidRPr="0014645C">
        <w:rPr>
          <w:bCs/>
          <w:iCs/>
          <w:sz w:val="19"/>
          <w:szCs w:val="19"/>
        </w:rPr>
        <w:t>ú</w:t>
      </w:r>
      <w:r w:rsidRPr="0014645C">
        <w:rPr>
          <w:bCs/>
          <w:iCs/>
          <w:sz w:val="19"/>
          <w:szCs w:val="19"/>
        </w:rPr>
        <w:t xml:space="preserve"> vo výzve</w:t>
      </w:r>
      <w:r w:rsidR="00FB350D" w:rsidRPr="0014645C">
        <w:rPr>
          <w:bCs/>
          <w:iCs/>
          <w:sz w:val="19"/>
          <w:szCs w:val="19"/>
        </w:rPr>
        <w:t>/vyzvaní</w:t>
      </w:r>
      <w:r w:rsidR="00FB350D" w:rsidRPr="0014645C">
        <w:rPr>
          <w:rFonts w:cstheme="minorHAnsi"/>
          <w:color w:val="000000"/>
          <w:sz w:val="19"/>
          <w:szCs w:val="19"/>
        </w:rPr>
        <w:t xml:space="preserve"> </w:t>
      </w:r>
      <w:r w:rsidR="00FB350D" w:rsidRPr="0014645C">
        <w:rPr>
          <w:b/>
          <w:sz w:val="19"/>
          <w:szCs w:val="19"/>
        </w:rPr>
        <w:t>RO</w:t>
      </w:r>
      <w:r w:rsidR="00FB350D" w:rsidRPr="0014645C">
        <w:rPr>
          <w:sz w:val="19"/>
          <w:szCs w:val="19"/>
        </w:rPr>
        <w:t xml:space="preserve"> </w:t>
      </w:r>
      <w:r w:rsidR="00FB350D" w:rsidRPr="0014645C">
        <w:rPr>
          <w:b/>
          <w:bCs/>
          <w:iCs/>
          <w:sz w:val="19"/>
          <w:szCs w:val="19"/>
        </w:rPr>
        <w:t>pre OP EVS</w:t>
      </w:r>
      <w:r w:rsidRPr="0014645C">
        <w:rPr>
          <w:rFonts w:cstheme="minorHAnsi"/>
          <w:color w:val="000000"/>
          <w:sz w:val="19"/>
          <w:szCs w:val="19"/>
        </w:rPr>
        <w:t xml:space="preserve"> </w:t>
      </w:r>
      <w:r w:rsidRPr="0014645C">
        <w:rPr>
          <w:rFonts w:cs="Arial"/>
          <w:color w:val="000000"/>
          <w:sz w:val="19"/>
          <w:szCs w:val="19"/>
        </w:rPr>
        <w:t xml:space="preserve">určuje </w:t>
      </w:r>
      <w:r w:rsidR="00FB350D" w:rsidRPr="0014645C">
        <w:rPr>
          <w:rFonts w:cs="Arial"/>
          <w:color w:val="000000"/>
          <w:sz w:val="19"/>
          <w:szCs w:val="19"/>
        </w:rPr>
        <w:t xml:space="preserve">aj na základe </w:t>
      </w:r>
      <w:r w:rsidRPr="0014645C">
        <w:rPr>
          <w:rFonts w:cs="Arial"/>
          <w:color w:val="000000"/>
          <w:sz w:val="19"/>
          <w:szCs w:val="19"/>
        </w:rPr>
        <w:t>schémy štátnej pomoci/</w:t>
      </w:r>
      <w:r w:rsidR="00205C42" w:rsidRPr="0014645C">
        <w:rPr>
          <w:rFonts w:cs="Arial"/>
          <w:color w:val="000000"/>
          <w:sz w:val="19"/>
          <w:szCs w:val="19"/>
        </w:rPr>
        <w:t xml:space="preserve"> schémy </w:t>
      </w:r>
      <w:r w:rsidRPr="0014645C">
        <w:rPr>
          <w:rFonts w:cs="Arial"/>
          <w:color w:val="000000"/>
          <w:sz w:val="19"/>
          <w:szCs w:val="19"/>
        </w:rPr>
        <w:t>pomoci de minimis</w:t>
      </w:r>
      <w:r w:rsidR="00FB350D" w:rsidRPr="0014645C">
        <w:rPr>
          <w:rFonts w:cs="Arial"/>
          <w:color w:val="000000"/>
          <w:sz w:val="19"/>
          <w:szCs w:val="19"/>
        </w:rPr>
        <w:t xml:space="preserve"> v prípade jej identifikovania.</w:t>
      </w:r>
    </w:p>
    <w:p w14:paraId="55F612CC" w14:textId="77777777" w:rsidR="00FA7A4F" w:rsidRPr="0014645C" w:rsidRDefault="00FA7A4F" w:rsidP="0008366A">
      <w:pPr>
        <w:pStyle w:val="Nadpis3"/>
        <w:spacing w:before="240" w:line="360" w:lineRule="auto"/>
        <w:ind w:left="720"/>
        <w:rPr>
          <w:rFonts w:ascii="Arial" w:hAnsi="Arial" w:cs="Arial"/>
          <w:b/>
          <w:color w:val="3C8A2E" w:themeColor="accent5"/>
          <w:sz w:val="24"/>
          <w:szCs w:val="24"/>
        </w:rPr>
      </w:pPr>
      <w:bookmarkStart w:id="434" w:name="_Toc74742646"/>
      <w:r w:rsidRPr="0014645C">
        <w:rPr>
          <w:rFonts w:ascii="Arial" w:hAnsi="Arial" w:cs="Arial"/>
          <w:b/>
          <w:color w:val="3C8A2E" w:themeColor="accent5"/>
          <w:sz w:val="24"/>
          <w:szCs w:val="24"/>
        </w:rPr>
        <w:t>2.10.4 Podmienky poskytnutia príspevku z hľadiska definovania merateľných ukazovateľov projektu</w:t>
      </w:r>
      <w:bookmarkEnd w:id="434"/>
    </w:p>
    <w:p w14:paraId="5C3C00D0" w14:textId="77777777" w:rsidR="00334B8C" w:rsidRPr="0014645C" w:rsidRDefault="00334B8C" w:rsidP="00334B8C">
      <w:pPr>
        <w:autoSpaceDE w:val="0"/>
        <w:autoSpaceDN w:val="0"/>
        <w:adjustRightInd w:val="0"/>
        <w:spacing w:before="120" w:after="120" w:line="288" w:lineRule="auto"/>
        <w:jc w:val="both"/>
        <w:rPr>
          <w:rFonts w:ascii="Arial" w:hAnsi="Arial" w:cs="Arial"/>
          <w:sz w:val="19"/>
          <w:szCs w:val="19"/>
        </w:rPr>
      </w:pPr>
      <w:r w:rsidRPr="0014645C">
        <w:rPr>
          <w:rFonts w:ascii="Arial" w:hAnsi="Arial" w:cs="Arial"/>
          <w:color w:val="000000"/>
          <w:sz w:val="19"/>
          <w:szCs w:val="19"/>
        </w:rPr>
        <w:t xml:space="preserve">RO pre OP EVS v rámci vyzvania/výzvy definuje vo vzťahu k jednotlivým typom aktivít zodpovedajúce merateľné ukazovatele projektu, ktoré musí žiadateľ priradiť k hlavným aktivitám projektu. </w:t>
      </w:r>
    </w:p>
    <w:p w14:paraId="04F80A33" w14:textId="77777777" w:rsidR="006E406C" w:rsidRPr="0014645C" w:rsidRDefault="00845BDD" w:rsidP="00845BDD">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 xml:space="preserve">Žiadateľ vyberie relevantné </w:t>
      </w:r>
      <w:r w:rsidR="0090649B" w:rsidRPr="0014645C">
        <w:rPr>
          <w:rFonts w:ascii="Arial" w:hAnsi="Arial" w:cs="Arial"/>
          <w:color w:val="000000"/>
          <w:sz w:val="19"/>
          <w:szCs w:val="19"/>
        </w:rPr>
        <w:t xml:space="preserve">merateľné </w:t>
      </w:r>
      <w:r w:rsidRPr="0014645C">
        <w:rPr>
          <w:rFonts w:ascii="Arial" w:hAnsi="Arial" w:cs="Arial"/>
          <w:color w:val="000000"/>
          <w:sz w:val="19"/>
          <w:szCs w:val="19"/>
        </w:rPr>
        <w:t>ukazovatele, ktoré majú byť realizáciou navrhovaných aktivít dosiahnuté a ktorými sa majú dosiahnuť ciele projektu. Každá hlavná aktivita musí mať priradený minimálne jeden merateľný ukazovateľ. Rovnaký merateľný ukazovateľ môže byť priradený k viacerým aktivitám v prípade, ak sa má dosiahnuť realizáciou viacerých aktivít. Hodnotu merateľných ukazovateľov následne pomerne vo vzťahu k jednotlivým aktivitám určí žiadateľ o NFP. Každý merateľný ukazovateľ musí mať priradenú cieľovú hodnotu.</w:t>
      </w:r>
    </w:p>
    <w:p w14:paraId="3AAC09D0" w14:textId="77777777" w:rsidR="00B66005" w:rsidRPr="0014645C" w:rsidRDefault="00B66005" w:rsidP="00B66005">
      <w:pPr>
        <w:autoSpaceDE w:val="0"/>
        <w:autoSpaceDN w:val="0"/>
        <w:adjustRightInd w:val="0"/>
        <w:spacing w:before="120" w:after="120" w:line="288" w:lineRule="auto"/>
        <w:jc w:val="both"/>
        <w:rPr>
          <w:rFonts w:ascii="Arial" w:hAnsi="Arial" w:cs="Arial"/>
          <w:sz w:val="19"/>
          <w:szCs w:val="19"/>
        </w:rPr>
      </w:pPr>
      <w:r w:rsidRPr="0014645C">
        <w:rPr>
          <w:rFonts w:ascii="Arial" w:hAnsi="Arial" w:cs="Arial"/>
          <w:color w:val="000000"/>
          <w:sz w:val="19"/>
          <w:szCs w:val="19"/>
        </w:rPr>
        <w:t>Žiadateľ pri vypracovaní ŽoNFP povinne vyberá všetky merateľné ukazovatele priradené k zvolenému typu aktivít definovaných RO pre OP EVS, pričom v prípade, ak k niektorej aktivite sú priradené merateľné ukazovatele, ktoré pre realizáciu konkrétneho projektu nebudú relevantné, žiadateľ v rámci plánovanej hodnoty uvedie hodnotu ,,0“.</w:t>
      </w:r>
    </w:p>
    <w:p w14:paraId="75014EBF" w14:textId="77777777" w:rsidR="00B66005" w:rsidRPr="0014645C" w:rsidRDefault="00B66005" w:rsidP="00B66005">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V prípade projektov, ktoré v súlade s</w:t>
      </w:r>
      <w:r w:rsidR="00D47ED7" w:rsidRPr="0014645C">
        <w:rPr>
          <w:rFonts w:ascii="Arial" w:hAnsi="Arial" w:cs="Arial"/>
          <w:color w:val="000000"/>
          <w:sz w:val="19"/>
          <w:szCs w:val="19"/>
        </w:rPr>
        <w:t> </w:t>
      </w:r>
      <w:r w:rsidRPr="0014645C">
        <w:rPr>
          <w:rFonts w:ascii="Arial" w:hAnsi="Arial" w:cs="Arial"/>
          <w:color w:val="000000"/>
          <w:sz w:val="19"/>
          <w:szCs w:val="19"/>
        </w:rPr>
        <w:t>výzvou</w:t>
      </w:r>
      <w:r w:rsidR="00D47ED7" w:rsidRPr="0014645C">
        <w:rPr>
          <w:rFonts w:ascii="Arial" w:hAnsi="Arial" w:cs="Arial"/>
          <w:color w:val="000000"/>
          <w:sz w:val="19"/>
          <w:szCs w:val="19"/>
        </w:rPr>
        <w:t>/vyzvaním</w:t>
      </w:r>
      <w:r w:rsidRPr="0014645C">
        <w:rPr>
          <w:rFonts w:ascii="Arial" w:hAnsi="Arial" w:cs="Arial"/>
          <w:color w:val="000000"/>
          <w:sz w:val="19"/>
          <w:szCs w:val="19"/>
        </w:rPr>
        <w:t xml:space="preserve">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4E36DB97" w14:textId="77777777" w:rsidR="00B66005" w:rsidRPr="0014645C" w:rsidRDefault="00B66005" w:rsidP="00B66005">
      <w:pPr>
        <w:autoSpaceDE w:val="0"/>
        <w:autoSpaceDN w:val="0"/>
        <w:adjustRightInd w:val="0"/>
        <w:spacing w:before="120" w:after="120" w:line="288" w:lineRule="auto"/>
        <w:jc w:val="both"/>
        <w:rPr>
          <w:rFonts w:ascii="Arial" w:hAnsi="Arial" w:cs="Arial"/>
          <w:sz w:val="19"/>
          <w:szCs w:val="19"/>
        </w:rPr>
      </w:pPr>
      <w:r w:rsidRPr="0014645C">
        <w:rPr>
          <w:rFonts w:ascii="Arial" w:hAnsi="Arial" w:cs="Arial"/>
          <w:color w:val="000000"/>
          <w:sz w:val="19"/>
          <w:szCs w:val="19"/>
        </w:rPr>
        <w:t>Vybrané merateľné ukazovatele budú sledované počas celej realizácie projektu a ich dosiahnutie bude premietnuté do záverečného vyhodnotenia. Plánované hodnoty merateľných ukazovateľov budú premietnuté do zmluvy o NFP/rozhodnutia a sú pre úspešného žiadateľa</w:t>
      </w:r>
      <w:r w:rsidR="007505A6" w:rsidRPr="0014645C">
        <w:rPr>
          <w:rFonts w:ascii="Arial" w:hAnsi="Arial" w:cs="Arial"/>
          <w:color w:val="000000"/>
          <w:sz w:val="19"/>
          <w:szCs w:val="19"/>
        </w:rPr>
        <w:t>,</w:t>
      </w:r>
      <w:r w:rsidRPr="0014645C">
        <w:rPr>
          <w:rFonts w:ascii="Arial" w:hAnsi="Arial" w:cs="Arial"/>
          <w:color w:val="000000"/>
          <w:sz w:val="19"/>
          <w:szCs w:val="19"/>
        </w:rPr>
        <w:t xml:space="preserve"> s ktorým bude podpísaná zmluva o NFP (prijímateľa) záväzné.</w:t>
      </w:r>
    </w:p>
    <w:p w14:paraId="29930068" w14:textId="77777777" w:rsidR="004C357F" w:rsidRPr="0014645C" w:rsidRDefault="004C357F" w:rsidP="004C357F">
      <w:pPr>
        <w:autoSpaceDE w:val="0"/>
        <w:autoSpaceDN w:val="0"/>
        <w:adjustRightInd w:val="0"/>
        <w:spacing w:before="120" w:after="120" w:line="288" w:lineRule="auto"/>
        <w:jc w:val="both"/>
        <w:rPr>
          <w:rFonts w:ascii="Arial" w:hAnsi="Arial" w:cs="Arial"/>
          <w:sz w:val="19"/>
          <w:szCs w:val="19"/>
        </w:rPr>
      </w:pPr>
      <w:r w:rsidRPr="0014645C">
        <w:rPr>
          <w:rFonts w:ascii="Arial" w:hAnsi="Arial" w:cs="Arial"/>
          <w:color w:val="000000"/>
          <w:sz w:val="19"/>
          <w:szCs w:val="19"/>
        </w:rPr>
        <w:t>V rámci merateľných ukazovateľov definovaných v príslušnej výzve</w:t>
      </w:r>
      <w:r w:rsidR="00D47ED7" w:rsidRPr="0014645C">
        <w:rPr>
          <w:rFonts w:ascii="Arial" w:hAnsi="Arial" w:cs="Arial"/>
          <w:color w:val="000000"/>
          <w:sz w:val="19"/>
          <w:szCs w:val="19"/>
        </w:rPr>
        <w:t>/vyzvaní</w:t>
      </w:r>
      <w:r w:rsidRPr="0014645C">
        <w:rPr>
          <w:rFonts w:ascii="Arial" w:hAnsi="Arial" w:cs="Arial"/>
          <w:color w:val="000000"/>
          <w:sz w:val="19"/>
          <w:szCs w:val="19"/>
        </w:rPr>
        <w:t xml:space="preserve"> je RO pre OP EVS oprávnený identifikovať také merateľné ukazovatele, ktorých dosiahnutie je objektívne ovplyvniteľné externými faktormi, a ktorých dosahovanie nie je plne v kompetencii prijímateľa, takéto ukazovatele sú označované ako </w:t>
      </w:r>
      <w:r w:rsidRPr="0014645C">
        <w:rPr>
          <w:rFonts w:ascii="Arial" w:hAnsi="Arial" w:cs="Arial"/>
          <w:color w:val="000000"/>
          <w:sz w:val="19"/>
          <w:szCs w:val="19"/>
          <w:u w:val="single"/>
        </w:rPr>
        <w:t>merateľné ukazovatele s príznakom</w:t>
      </w:r>
      <w:r w:rsidRPr="0014645C">
        <w:rPr>
          <w:rFonts w:ascii="Arial" w:hAnsi="Arial" w:cs="Arial"/>
          <w:color w:val="000000"/>
          <w:sz w:val="19"/>
          <w:szCs w:val="19"/>
        </w:rPr>
        <w:t>. V prípade sledovania merateľných ukazovateľov s príznakom RO pre OP EVS pri vyhodnocovaní nedosahovania stanovenej hodnoty posúdi zdôvodnenie nedosiahnutia týchto ukazovateľov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pre OP EVS aplikuje relevantné ustanovenia zmluvy o NFP.</w:t>
      </w:r>
    </w:p>
    <w:p w14:paraId="07835360" w14:textId="77777777" w:rsidR="004128C2" w:rsidRPr="0014645C" w:rsidRDefault="00B66005" w:rsidP="004C357F">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Merateľné ukazovatele bez príznaku sú počas implementácie projektu záväzné z hľadiska dosiahnutia ich plánovanej hodnoty, pričom akceptovateľná miera odchýlky, ktorá nebude mať za následok vznik finančnej zodpovednosti</w:t>
      </w:r>
      <w:r w:rsidR="001D673F" w:rsidRPr="0014645C">
        <w:rPr>
          <w:rFonts w:ascii="Arial" w:hAnsi="Arial" w:cs="Arial"/>
          <w:color w:val="000000"/>
          <w:sz w:val="19"/>
          <w:szCs w:val="19"/>
        </w:rPr>
        <w:t xml:space="preserve"> ako aj mechanizmus povinného vrátenia príspevku alebo jeho časti, ktor</w:t>
      </w:r>
      <w:r w:rsidR="007437E2" w:rsidRPr="0014645C">
        <w:rPr>
          <w:rFonts w:ascii="Arial" w:hAnsi="Arial" w:cs="Arial"/>
          <w:color w:val="000000"/>
          <w:sz w:val="19"/>
          <w:szCs w:val="19"/>
        </w:rPr>
        <w:t>é</w:t>
      </w:r>
      <w:r w:rsidR="001D673F" w:rsidRPr="0014645C">
        <w:rPr>
          <w:rFonts w:ascii="Arial" w:hAnsi="Arial" w:cs="Arial"/>
          <w:color w:val="000000"/>
          <w:sz w:val="19"/>
          <w:szCs w:val="19"/>
        </w:rPr>
        <w:t xml:space="preserve"> je spojen</w:t>
      </w:r>
      <w:r w:rsidR="007437E2" w:rsidRPr="0014645C">
        <w:rPr>
          <w:rFonts w:ascii="Arial" w:hAnsi="Arial" w:cs="Arial"/>
          <w:color w:val="000000"/>
          <w:sz w:val="19"/>
          <w:szCs w:val="19"/>
        </w:rPr>
        <w:t>é</w:t>
      </w:r>
      <w:r w:rsidR="001D673F" w:rsidRPr="0014645C">
        <w:rPr>
          <w:rFonts w:ascii="Arial" w:hAnsi="Arial" w:cs="Arial"/>
          <w:color w:val="000000"/>
          <w:sz w:val="19"/>
          <w:szCs w:val="19"/>
        </w:rPr>
        <w:t xml:space="preserve"> </w:t>
      </w:r>
      <w:r w:rsidR="007437E2" w:rsidRPr="0014645C">
        <w:rPr>
          <w:rFonts w:ascii="Arial" w:hAnsi="Arial" w:cs="Arial"/>
          <w:color w:val="000000"/>
          <w:sz w:val="19"/>
          <w:szCs w:val="19"/>
        </w:rPr>
        <w:t xml:space="preserve">so vznikom podstatnej zmeny pri prekročení miery odchýlky, </w:t>
      </w:r>
      <w:r w:rsidRPr="0014645C">
        <w:rPr>
          <w:rFonts w:ascii="Arial" w:hAnsi="Arial" w:cs="Arial"/>
          <w:color w:val="000000"/>
          <w:sz w:val="19"/>
          <w:szCs w:val="19"/>
        </w:rPr>
        <w:t>je určená v zmluve o</w:t>
      </w:r>
      <w:r w:rsidR="005D0BB7" w:rsidRPr="0014645C">
        <w:rPr>
          <w:rFonts w:ascii="Arial" w:hAnsi="Arial" w:cs="Arial"/>
          <w:color w:val="000000"/>
          <w:sz w:val="19"/>
          <w:szCs w:val="19"/>
        </w:rPr>
        <w:t> </w:t>
      </w:r>
      <w:r w:rsidRPr="0014645C">
        <w:rPr>
          <w:rFonts w:ascii="Arial" w:hAnsi="Arial" w:cs="Arial"/>
          <w:color w:val="000000"/>
          <w:sz w:val="19"/>
          <w:szCs w:val="19"/>
        </w:rPr>
        <w:t>NFP</w:t>
      </w:r>
      <w:r w:rsidR="005D0BB7" w:rsidRPr="0014645C">
        <w:rPr>
          <w:rFonts w:ascii="Arial" w:hAnsi="Arial" w:cs="Arial"/>
          <w:color w:val="000000"/>
          <w:sz w:val="19"/>
          <w:szCs w:val="19"/>
        </w:rPr>
        <w:t xml:space="preserve"> a </w:t>
      </w:r>
      <w:r w:rsidR="006464B2" w:rsidRPr="0014645C">
        <w:rPr>
          <w:rFonts w:ascii="Arial" w:hAnsi="Arial" w:cs="Arial"/>
          <w:color w:val="000000"/>
          <w:sz w:val="19"/>
          <w:szCs w:val="19"/>
        </w:rPr>
        <w:t>prí</w:t>
      </w:r>
      <w:r w:rsidR="005D0BB7" w:rsidRPr="0014645C">
        <w:rPr>
          <w:rFonts w:ascii="Arial" w:hAnsi="Arial" w:cs="Arial"/>
          <w:color w:val="000000"/>
          <w:sz w:val="19"/>
          <w:szCs w:val="19"/>
        </w:rPr>
        <w:t xml:space="preserve">ručke pre </w:t>
      </w:r>
      <w:r w:rsidR="006464B2" w:rsidRPr="0014645C">
        <w:rPr>
          <w:rFonts w:ascii="Arial" w:hAnsi="Arial" w:cs="Arial"/>
          <w:color w:val="000000"/>
          <w:sz w:val="19"/>
          <w:szCs w:val="19"/>
        </w:rPr>
        <w:t>p</w:t>
      </w:r>
      <w:r w:rsidR="005D0BB7" w:rsidRPr="0014645C">
        <w:rPr>
          <w:rFonts w:ascii="Arial" w:hAnsi="Arial" w:cs="Arial"/>
          <w:color w:val="000000"/>
          <w:sz w:val="19"/>
          <w:szCs w:val="19"/>
        </w:rPr>
        <w:t>rijímateľa</w:t>
      </w:r>
      <w:r w:rsidRPr="0014645C">
        <w:rPr>
          <w:rFonts w:ascii="Arial" w:hAnsi="Arial" w:cs="Arial"/>
          <w:color w:val="000000"/>
          <w:sz w:val="19"/>
          <w:szCs w:val="19"/>
        </w:rPr>
        <w:t xml:space="preserve">. </w:t>
      </w:r>
      <w:r w:rsidR="004C357F" w:rsidRPr="0014645C">
        <w:rPr>
          <w:rFonts w:ascii="Arial" w:hAnsi="Arial" w:cs="Arial"/>
          <w:color w:val="000000"/>
          <w:sz w:val="19"/>
          <w:szCs w:val="19"/>
        </w:rPr>
        <w:t xml:space="preserve"> </w:t>
      </w:r>
    </w:p>
    <w:p w14:paraId="54224930" w14:textId="77777777" w:rsidR="00041999" w:rsidRPr="0014645C" w:rsidRDefault="00041999" w:rsidP="004C357F">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 xml:space="preserve">V rámci tejto podmienky môže RO pre OP EVS  definovať aj  </w:t>
      </w:r>
      <w:r w:rsidRPr="0014645C">
        <w:rPr>
          <w:rFonts w:ascii="Arial" w:hAnsi="Arial" w:cs="Arial"/>
          <w:color w:val="000000"/>
          <w:sz w:val="19"/>
          <w:szCs w:val="19"/>
          <w:u w:val="single"/>
        </w:rPr>
        <w:t>Iné údaje</w:t>
      </w:r>
      <w:r w:rsidRPr="0014645C">
        <w:rPr>
          <w:rFonts w:ascii="Arial" w:hAnsi="Arial" w:cs="Arial"/>
          <w:color w:val="000000"/>
          <w:sz w:val="19"/>
          <w:szCs w:val="19"/>
        </w:rPr>
        <w:t xml:space="preserve"> monitorované na úrovni podporených projektov. Iné údaje bude prijímateľ povinný uvádzať v monitorovacích správach v časti </w:t>
      </w:r>
      <w:r w:rsidR="000F5752" w:rsidRPr="0014645C">
        <w:rPr>
          <w:rFonts w:ascii="Arial" w:hAnsi="Arial" w:cs="Arial"/>
          <w:color w:val="000000"/>
          <w:sz w:val="19"/>
          <w:szCs w:val="19"/>
        </w:rPr>
        <w:t>9</w:t>
      </w:r>
      <w:r w:rsidRPr="0014645C">
        <w:rPr>
          <w:rFonts w:ascii="Arial" w:hAnsi="Arial" w:cs="Arial"/>
          <w:color w:val="000000"/>
          <w:sz w:val="19"/>
          <w:szCs w:val="19"/>
        </w:rPr>
        <w:t>. Iné údaje na úrovni projektu v súlade s podmienkami dohodnutými v zmluve o poskytnutí NFP. V priebehu implementácie projektu môže byť rozsah požadovaných iných údajov upravený (napr. rozšírený, resp. zúžený).</w:t>
      </w:r>
    </w:p>
    <w:p w14:paraId="425EA2EF" w14:textId="77777777" w:rsidR="000F5752" w:rsidRPr="0014645C" w:rsidRDefault="007D451F" w:rsidP="004C357F">
      <w:pPr>
        <w:autoSpaceDE w:val="0"/>
        <w:autoSpaceDN w:val="0"/>
        <w:adjustRightInd w:val="0"/>
        <w:spacing w:before="120" w:after="120" w:line="288" w:lineRule="auto"/>
        <w:jc w:val="both"/>
        <w:rPr>
          <w:rFonts w:cstheme="minorHAnsi"/>
          <w:color w:val="000000"/>
          <w:sz w:val="19"/>
          <w:szCs w:val="19"/>
        </w:rPr>
      </w:pPr>
      <w:r w:rsidRPr="0014645C">
        <w:rPr>
          <w:rFonts w:cstheme="minorHAnsi"/>
          <w:sz w:val="19"/>
          <w:szCs w:val="19"/>
        </w:rPr>
        <w:t>Súčasne</w:t>
      </w:r>
      <w:r w:rsidR="000F5752" w:rsidRPr="0014645C">
        <w:rPr>
          <w:rFonts w:cstheme="minorHAnsi"/>
          <w:color w:val="000000"/>
          <w:sz w:val="19"/>
          <w:szCs w:val="19"/>
        </w:rPr>
        <w:t xml:space="preserve"> môže RO pre OP EVS  definovať aj ďalšie informácie, ktorými v </w:t>
      </w:r>
      <w:r w:rsidR="000F5752" w:rsidRPr="0014645C">
        <w:rPr>
          <w:rFonts w:cstheme="minorHAnsi"/>
          <w:sz w:val="19"/>
          <w:szCs w:val="19"/>
        </w:rPr>
        <w:t>procese monitorovania môže byť projekt sledovaný v sú</w:t>
      </w:r>
      <w:r w:rsidRPr="0014645C">
        <w:rPr>
          <w:rFonts w:cstheme="minorHAnsi"/>
          <w:sz w:val="19"/>
          <w:szCs w:val="19"/>
        </w:rPr>
        <w:t>vislosti s realizáciou projektu. Prijímateľ</w:t>
      </w:r>
      <w:r w:rsidR="000F5752" w:rsidRPr="0014645C">
        <w:rPr>
          <w:rFonts w:cstheme="minorHAnsi"/>
          <w:sz w:val="19"/>
          <w:szCs w:val="19"/>
        </w:rPr>
        <w:t xml:space="preserve"> bude povinný uvádzať </w:t>
      </w:r>
      <w:r w:rsidRPr="0014645C">
        <w:rPr>
          <w:rFonts w:cstheme="minorHAnsi"/>
          <w:sz w:val="19"/>
          <w:szCs w:val="19"/>
        </w:rPr>
        <w:t xml:space="preserve">ďalšie informácie  </w:t>
      </w:r>
      <w:r w:rsidRPr="0014645C">
        <w:rPr>
          <w:rFonts w:cstheme="minorHAnsi"/>
          <w:sz w:val="19"/>
          <w:szCs w:val="19"/>
        </w:rPr>
        <w:br/>
      </w:r>
      <w:r w:rsidR="000F5752" w:rsidRPr="0014645C">
        <w:rPr>
          <w:rFonts w:cstheme="minorHAnsi"/>
          <w:sz w:val="19"/>
          <w:szCs w:val="19"/>
        </w:rPr>
        <w:t>v monitorovacích správach v časti 10. Identifikované problémy, riziká a ďalšie informácie v súvislosti s realizáciou projektu.</w:t>
      </w:r>
    </w:p>
    <w:p w14:paraId="439D8543" w14:textId="77777777" w:rsidR="00B66005" w:rsidRPr="0014645C" w:rsidRDefault="00B66005" w:rsidP="007E6475">
      <w:pPr>
        <w:pBdr>
          <w:top w:val="single" w:sz="4" w:space="1" w:color="auto"/>
          <w:left w:val="single" w:sz="4" w:space="4" w:color="auto"/>
          <w:bottom w:val="single" w:sz="4" w:space="0" w:color="auto"/>
          <w:right w:val="single" w:sz="4" w:space="4" w:color="auto"/>
        </w:pBdr>
        <w:shd w:val="clear" w:color="auto" w:fill="AADDF0" w:themeFill="accent4" w:themeFillTint="99"/>
        <w:spacing w:before="120" w:after="120" w:line="288" w:lineRule="auto"/>
        <w:jc w:val="both"/>
        <w:rPr>
          <w:rFonts w:ascii="Arial" w:hAnsi="Arial" w:cs="Arial"/>
          <w:sz w:val="19"/>
          <w:szCs w:val="19"/>
        </w:rPr>
      </w:pPr>
      <w:r w:rsidRPr="0014645C">
        <w:rPr>
          <w:rFonts w:ascii="Arial" w:hAnsi="Arial" w:cs="Arial"/>
          <w:b/>
          <w:i/>
          <w:sz w:val="19"/>
          <w:szCs w:val="19"/>
        </w:rPr>
        <w:t>Upozornenie pre žiadateľa:</w:t>
      </w:r>
      <w:r w:rsidRPr="0014645C">
        <w:rPr>
          <w:rFonts w:ascii="Arial" w:hAnsi="Arial" w:cs="Arial"/>
          <w:sz w:val="19"/>
          <w:szCs w:val="19"/>
        </w:rPr>
        <w:t xml:space="preserve"> </w:t>
      </w:r>
      <w:r w:rsidR="00AE557B" w:rsidRPr="0014645C">
        <w:rPr>
          <w:rFonts w:ascii="Arial" w:hAnsi="Arial" w:cs="Arial"/>
          <w:sz w:val="19"/>
          <w:szCs w:val="19"/>
        </w:rPr>
        <w:t>Odporúčame pri zadávaní hodnôt merateľných ukazovateľov zvážiť ich výslednú hodnotu, pretože v</w:t>
      </w:r>
      <w:r w:rsidRPr="0014645C">
        <w:rPr>
          <w:rFonts w:ascii="Arial" w:hAnsi="Arial" w:cs="Arial"/>
          <w:sz w:val="19"/>
          <w:szCs w:val="19"/>
        </w:rPr>
        <w:t> prípade, že pri záverečnom vyhodnocovaní bude zo strany RO pre OP EVS identifikované dosiahnutie stanovených hodnôt merateľných ukazovateľov pod akceptovateľnú mieru zníženia definovanú v článku 6 VZP Zmluvy o NFP, RO pre OP EVS má právo v súlade so SR EŠIF a príslušnými ustanoveniami Zmluvy o NFP pristúpiť ku kráteniu NFP.</w:t>
      </w:r>
    </w:p>
    <w:p w14:paraId="0D0E3E66" w14:textId="77777777" w:rsidR="00A1077F" w:rsidRPr="004312B2" w:rsidRDefault="00AF1BD2" w:rsidP="00AF1BD2">
      <w:pPr>
        <w:pStyle w:val="Nadpis3"/>
        <w:spacing w:before="240" w:line="360" w:lineRule="auto"/>
        <w:ind w:left="1224"/>
      </w:pPr>
      <w:bookmarkStart w:id="435" w:name="_Toc418001255"/>
      <w:bookmarkStart w:id="436" w:name="_Toc418003080"/>
      <w:bookmarkStart w:id="437" w:name="_Toc74742647"/>
      <w:bookmarkStart w:id="438" w:name="_Toc440355007"/>
      <w:bookmarkStart w:id="439" w:name="_Toc440375338"/>
      <w:bookmarkStart w:id="440" w:name="_Toc458432925"/>
      <w:bookmarkEnd w:id="435"/>
      <w:bookmarkEnd w:id="436"/>
      <w:r>
        <w:rPr>
          <w:rFonts w:ascii="Arial" w:hAnsi="Arial" w:cs="Arial"/>
          <w:b/>
          <w:color w:val="3C8A2E" w:themeColor="accent5"/>
          <w:sz w:val="24"/>
          <w:szCs w:val="24"/>
        </w:rPr>
        <w:t xml:space="preserve">2.10.5 </w:t>
      </w:r>
      <w:r w:rsidR="00A1077F">
        <w:rPr>
          <w:rFonts w:ascii="Arial" w:hAnsi="Arial" w:cs="Arial"/>
          <w:b/>
          <w:color w:val="3C8A2E" w:themeColor="accent5"/>
          <w:sz w:val="24"/>
          <w:szCs w:val="24"/>
        </w:rPr>
        <w:t xml:space="preserve"> </w:t>
      </w:r>
      <w:r w:rsidR="00A1077F" w:rsidRPr="00A1077F">
        <w:rPr>
          <w:rFonts w:ascii="Arial" w:hAnsi="Arial" w:cs="Arial"/>
          <w:b/>
          <w:color w:val="3C8A2E" w:themeColor="accent5"/>
          <w:sz w:val="24"/>
          <w:szCs w:val="24"/>
        </w:rPr>
        <w:t xml:space="preserve">Oprávnenosť </w:t>
      </w:r>
      <w:r w:rsidR="00A1077F">
        <w:rPr>
          <w:rFonts w:ascii="Arial" w:hAnsi="Arial" w:cs="Arial"/>
          <w:b/>
          <w:color w:val="3C8A2E" w:themeColor="accent5"/>
          <w:sz w:val="24"/>
          <w:szCs w:val="24"/>
        </w:rPr>
        <w:t>subjektu na spoluprácu</w:t>
      </w:r>
      <w:bookmarkEnd w:id="437"/>
      <w:r w:rsidR="00A1077F" w:rsidRPr="00A1077F">
        <w:rPr>
          <w:rFonts w:ascii="Arial" w:hAnsi="Arial" w:cs="Arial"/>
          <w:b/>
          <w:color w:val="3C8A2E" w:themeColor="accent5"/>
          <w:sz w:val="24"/>
          <w:szCs w:val="24"/>
        </w:rPr>
        <w:t xml:space="preserve"> </w:t>
      </w:r>
      <w:r w:rsidR="00A1077F" w:rsidRPr="00A1077F">
        <w:rPr>
          <w:rFonts w:ascii="Arial" w:hAnsi="Arial" w:cs="Arial"/>
          <w:b/>
          <w:color w:val="3C8A2E" w:themeColor="accent5"/>
          <w:sz w:val="24"/>
          <w:szCs w:val="24"/>
        </w:rPr>
        <w:br/>
      </w:r>
    </w:p>
    <w:p w14:paraId="767C8779" w14:textId="77777777" w:rsidR="00A1077F" w:rsidRPr="00A1077F" w:rsidRDefault="00A1077F" w:rsidP="00AF1BD2">
      <w:pPr>
        <w:pStyle w:val="Textkomentra"/>
        <w:jc w:val="both"/>
        <w:rPr>
          <w:rFonts w:ascii="Arial" w:hAnsi="Arial" w:cs="Arial"/>
          <w:color w:val="000000"/>
          <w:sz w:val="19"/>
          <w:szCs w:val="19"/>
        </w:rPr>
      </w:pPr>
      <w:r w:rsidRPr="00A1077F">
        <w:rPr>
          <w:rFonts w:ascii="Arial" w:hAnsi="Arial" w:cs="Arial"/>
          <w:color w:val="000000"/>
          <w:sz w:val="19"/>
          <w:szCs w:val="19"/>
        </w:rPr>
        <w:t>Osoba, ktorá vykonáva svoju pôsobnosť v oblasti relevantnej pre konkrétnu výzvu/vyzvanie na základe osobitného právneho predpisu alebo zriaďovateľských a zakladateľských listín a pod., v dôsledku čoho údaje, informácie, ďalšie vstupy a činnosti vyplývajúce a súvisiace s ním vykonávanou pôsobnosťou sú potrebné pre Prijímateľa pre riadnu realizáciu Projektu a dosiahnutie účelu a cieľa Projektu. Podmienka  oprávnenosti spolupracujúceho subjektu môže byť najmä v prípade NP uvedená priamo vo vyzvaní vrátane povinnosti uzavretia vzorového memoranda.</w:t>
      </w:r>
    </w:p>
    <w:p w14:paraId="2266248B" w14:textId="77777777" w:rsidR="005E404C" w:rsidRPr="0014645C" w:rsidRDefault="001F1018" w:rsidP="0008366A">
      <w:pPr>
        <w:pStyle w:val="Nadpis3"/>
        <w:spacing w:before="240" w:line="480" w:lineRule="auto"/>
        <w:ind w:left="720"/>
        <w:rPr>
          <w:b/>
          <w:color w:val="3C8A2E" w:themeColor="accent5"/>
          <w:sz w:val="24"/>
          <w:szCs w:val="24"/>
        </w:rPr>
      </w:pPr>
      <w:bookmarkStart w:id="441" w:name="_Toc74742648"/>
      <w:r w:rsidRPr="0014645C">
        <w:rPr>
          <w:b/>
          <w:color w:val="3C8A2E" w:themeColor="accent5"/>
          <w:sz w:val="24"/>
          <w:szCs w:val="24"/>
        </w:rPr>
        <w:t>2.10.</w:t>
      </w:r>
      <w:r w:rsidR="00AF1BD2">
        <w:rPr>
          <w:b/>
          <w:color w:val="3C8A2E" w:themeColor="accent5"/>
          <w:sz w:val="24"/>
          <w:szCs w:val="24"/>
        </w:rPr>
        <w:t>6</w:t>
      </w:r>
      <w:r w:rsidR="00400B1E" w:rsidRPr="0014645C">
        <w:rPr>
          <w:b/>
          <w:color w:val="3C8A2E" w:themeColor="accent5"/>
          <w:sz w:val="24"/>
          <w:szCs w:val="24"/>
        </w:rPr>
        <w:tab/>
      </w:r>
      <w:r w:rsidR="00F32D8A" w:rsidRPr="0014645C">
        <w:rPr>
          <w:b/>
          <w:color w:val="3C8A2E" w:themeColor="accent5"/>
          <w:sz w:val="24"/>
          <w:szCs w:val="24"/>
        </w:rPr>
        <w:t>Intenzita pomoci</w:t>
      </w:r>
      <w:bookmarkEnd w:id="438"/>
      <w:bookmarkEnd w:id="439"/>
      <w:bookmarkEnd w:id="440"/>
      <w:bookmarkEnd w:id="441"/>
    </w:p>
    <w:p w14:paraId="4394BE70" w14:textId="77777777" w:rsidR="00C85E20" w:rsidRPr="0014645C" w:rsidRDefault="00C85E20" w:rsidP="00962421">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 xml:space="preserve">Maximálna intenzita pomoci </w:t>
      </w:r>
      <w:r w:rsidR="00EA0115" w:rsidRPr="0014645C">
        <w:rPr>
          <w:rFonts w:ascii="Arial" w:hAnsi="Arial" w:cs="Arial"/>
          <w:color w:val="000000"/>
          <w:sz w:val="19"/>
          <w:szCs w:val="19"/>
        </w:rPr>
        <w:t>(miera spolufinancovania)</w:t>
      </w:r>
      <w:r w:rsidR="00685F2F" w:rsidRPr="0014645C">
        <w:rPr>
          <w:rFonts w:ascii="Arial" w:hAnsi="Arial" w:cs="Arial"/>
          <w:color w:val="000000"/>
          <w:sz w:val="19"/>
          <w:szCs w:val="19"/>
        </w:rPr>
        <w:t xml:space="preserve"> </w:t>
      </w:r>
      <w:r w:rsidRPr="0014645C">
        <w:rPr>
          <w:rFonts w:ascii="Arial" w:hAnsi="Arial" w:cs="Arial"/>
          <w:color w:val="000000"/>
          <w:sz w:val="19"/>
          <w:szCs w:val="19"/>
        </w:rPr>
        <w:t>nesmie prekročiť hodn</w:t>
      </w:r>
      <w:r w:rsidR="00F55A4B" w:rsidRPr="0014645C">
        <w:rPr>
          <w:rFonts w:ascii="Arial" w:hAnsi="Arial" w:cs="Arial"/>
          <w:color w:val="000000"/>
          <w:sz w:val="19"/>
          <w:szCs w:val="19"/>
        </w:rPr>
        <w:t>otu uvedenú v príslušnej výzve/</w:t>
      </w:r>
      <w:r w:rsidRPr="0014645C">
        <w:rPr>
          <w:rFonts w:ascii="Arial" w:hAnsi="Arial" w:cs="Arial"/>
          <w:color w:val="000000"/>
          <w:sz w:val="19"/>
          <w:szCs w:val="19"/>
        </w:rPr>
        <w:t xml:space="preserve">vyzvaní. Subjekt, oprávnený </w:t>
      </w:r>
      <w:r w:rsidR="009D1432" w:rsidRPr="0014645C">
        <w:rPr>
          <w:rFonts w:ascii="Arial" w:hAnsi="Arial" w:cs="Arial"/>
          <w:color w:val="000000"/>
          <w:sz w:val="19"/>
          <w:szCs w:val="19"/>
        </w:rPr>
        <w:t xml:space="preserve">žiadať o </w:t>
      </w:r>
      <w:r w:rsidRPr="0014645C">
        <w:rPr>
          <w:rFonts w:ascii="Arial" w:hAnsi="Arial" w:cs="Arial"/>
          <w:color w:val="000000"/>
          <w:sz w:val="19"/>
          <w:szCs w:val="19"/>
        </w:rPr>
        <w:t>NFP podľa príslušnej schémy štátnej pomoci/schémy pomoci de minimis postupuje zároveň podľa tejto schémy, pokiaľ vo výzve/vyzvaní nie je uvedené inak.</w:t>
      </w:r>
    </w:p>
    <w:p w14:paraId="3C5AB5A4" w14:textId="77777777" w:rsidR="00C85E20" w:rsidRPr="0014645C" w:rsidRDefault="00C85E20" w:rsidP="00962421">
      <w:pPr>
        <w:spacing w:before="120" w:after="120" w:line="288" w:lineRule="auto"/>
        <w:jc w:val="both"/>
        <w:rPr>
          <w:rFonts w:ascii="Arial" w:hAnsi="Arial" w:cs="Arial"/>
          <w:sz w:val="19"/>
          <w:szCs w:val="19"/>
        </w:rPr>
      </w:pPr>
      <w:r w:rsidRPr="0014645C">
        <w:rPr>
          <w:rFonts w:ascii="Arial" w:hAnsi="Arial" w:cs="Arial"/>
          <w:sz w:val="19"/>
          <w:szCs w:val="19"/>
        </w:rPr>
        <w:t>V nadväznosti na základné legislatívne východiská pre určenie stratégie financovania 2014 – 2020 sa stanovujú nasledovné pravidlá stratégie financovania 2014 – 2020:</w:t>
      </w:r>
    </w:p>
    <w:p w14:paraId="7EF71E14" w14:textId="77777777" w:rsidR="00C85E20" w:rsidRPr="0014645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rPr>
      </w:pPr>
      <w:r w:rsidRPr="0014645C">
        <w:rPr>
          <w:rFonts w:ascii="Arial" w:hAnsi="Arial" w:cs="Arial"/>
          <w:sz w:val="19"/>
          <w:szCs w:val="19"/>
        </w:rPr>
        <w:t>výška pomoci z EÚ sa pre všetky operačné programy vyjadruje k </w:t>
      </w:r>
      <w:r w:rsidRPr="0014645C">
        <w:rPr>
          <w:rFonts w:ascii="Arial" w:hAnsi="Arial" w:cs="Arial"/>
          <w:sz w:val="19"/>
          <w:szCs w:val="19"/>
          <w:u w:val="single"/>
        </w:rPr>
        <w:t>celkovým oprávneným výdavkom</w:t>
      </w:r>
      <w:r w:rsidRPr="0014645C">
        <w:rPr>
          <w:rFonts w:ascii="Arial" w:hAnsi="Arial" w:cs="Arial"/>
          <w:sz w:val="19"/>
          <w:szCs w:val="19"/>
        </w:rPr>
        <w:t xml:space="preserve"> v zmysle čl. 1</w:t>
      </w:r>
      <w:r w:rsidR="009E3493" w:rsidRPr="0014645C">
        <w:rPr>
          <w:rFonts w:ascii="Arial" w:hAnsi="Arial" w:cs="Arial"/>
          <w:sz w:val="19"/>
          <w:szCs w:val="19"/>
        </w:rPr>
        <w:t>2</w:t>
      </w:r>
      <w:r w:rsidRPr="0014645C">
        <w:rPr>
          <w:rFonts w:ascii="Arial" w:hAnsi="Arial" w:cs="Arial"/>
          <w:sz w:val="19"/>
          <w:szCs w:val="19"/>
        </w:rPr>
        <w:t>0, ods. 2, písm. a) všeobecného nariadenia pre programové obdobie 2014 – 2020;</w:t>
      </w:r>
    </w:p>
    <w:p w14:paraId="6949ECBC" w14:textId="77777777" w:rsidR="00C85E20" w:rsidRPr="0014645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rPr>
      </w:pPr>
      <w:r w:rsidRPr="0014645C">
        <w:rPr>
          <w:rFonts w:ascii="Arial" w:hAnsi="Arial" w:cs="Arial"/>
          <w:sz w:val="19"/>
          <w:szCs w:val="19"/>
        </w:rPr>
        <w:t>maximálna intenzita štátnej pomoci sa stanovuje v súlade so schémami štátnej pomoci, resp. príslušnou legislatívou EÚ;</w:t>
      </w:r>
    </w:p>
    <w:p w14:paraId="540BD1B8" w14:textId="77777777" w:rsidR="00C85E20" w:rsidRPr="0014645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rPr>
      </w:pPr>
      <w:r w:rsidRPr="0014645C">
        <w:rPr>
          <w:rFonts w:ascii="Arial" w:hAnsi="Arial" w:cs="Arial"/>
          <w:sz w:val="19"/>
          <w:szCs w:val="19"/>
        </w:rPr>
        <w:t>v prípade realizácie partnerských projektov sa na jednotlivých partnerov vzťahujú pravidlá financovania individuálne v závislosti od typu prijímateľa, t.</w:t>
      </w:r>
      <w:r w:rsidR="00EE7591" w:rsidRPr="0014645C">
        <w:rPr>
          <w:rFonts w:ascii="Arial" w:hAnsi="Arial" w:cs="Arial"/>
          <w:sz w:val="19"/>
          <w:szCs w:val="19"/>
        </w:rPr>
        <w:t xml:space="preserve"> </w:t>
      </w:r>
      <w:r w:rsidRPr="0014645C">
        <w:rPr>
          <w:rFonts w:ascii="Arial" w:hAnsi="Arial" w:cs="Arial"/>
          <w:sz w:val="19"/>
          <w:szCs w:val="19"/>
        </w:rPr>
        <w:t>j. pre partnerov sa neuplatňujú pravidlá financovania platné pre vedúceho partnera;</w:t>
      </w:r>
    </w:p>
    <w:p w14:paraId="64796F7C" w14:textId="77777777" w:rsidR="0099458A" w:rsidRPr="0014645C" w:rsidRDefault="0099458A" w:rsidP="00062A9E">
      <w:pPr>
        <w:pStyle w:val="Odsekzoznamu"/>
        <w:numPr>
          <w:ilvl w:val="0"/>
          <w:numId w:val="32"/>
        </w:numPr>
        <w:spacing w:before="120" w:after="120" w:line="288" w:lineRule="auto"/>
        <w:ind w:hanging="436"/>
        <w:contextualSpacing w:val="0"/>
        <w:jc w:val="both"/>
        <w:rPr>
          <w:rFonts w:ascii="Arial" w:hAnsi="Arial" w:cs="Arial"/>
          <w:sz w:val="19"/>
          <w:szCs w:val="19"/>
        </w:rPr>
      </w:pPr>
      <w:r w:rsidRPr="0014645C">
        <w:rPr>
          <w:rFonts w:ascii="Arial" w:hAnsi="Arial" w:cs="Arial"/>
          <w:sz w:val="19"/>
          <w:szCs w:val="19"/>
        </w:rPr>
        <w:t>možnosť dobrovoľného zvýšenia podielu prijímateľa na financovaní maximálne však do výšky národných zdrojov v závislosti od kategórie regiónu. Zvýšenie miery financovania prijímateľa nad stanovenú výšku závisí len od rozhodnutia samotného prijímateľa;</w:t>
      </w:r>
    </w:p>
    <w:p w14:paraId="21B6DA9D" w14:textId="77777777" w:rsidR="004F2140" w:rsidRPr="0014645C" w:rsidRDefault="00C85E20" w:rsidP="00062A9E">
      <w:pPr>
        <w:pStyle w:val="Odsekzoznamu"/>
        <w:numPr>
          <w:ilvl w:val="0"/>
          <w:numId w:val="32"/>
        </w:numPr>
        <w:spacing w:before="120" w:after="120" w:line="288" w:lineRule="auto"/>
        <w:ind w:hanging="436"/>
        <w:contextualSpacing w:val="0"/>
        <w:jc w:val="both"/>
        <w:rPr>
          <w:rStyle w:val="Textzstupnhosymbolu"/>
          <w:rFonts w:ascii="Arial" w:hAnsi="Arial" w:cs="Arial"/>
          <w:color w:val="auto"/>
          <w:sz w:val="19"/>
          <w:szCs w:val="19"/>
        </w:rPr>
      </w:pPr>
      <w:r w:rsidRPr="0014645C">
        <w:rPr>
          <w:rStyle w:val="Textzstupnhosymbolu"/>
          <w:rFonts w:ascii="Arial" w:hAnsi="Arial" w:cs="Arial"/>
          <w:color w:val="000000"/>
          <w:sz w:val="19"/>
          <w:szCs w:val="19"/>
        </w:rPr>
        <w:t>v rámci jedného projektu sa počas celej doby implementácie uplatňuje jeden pomer financovania za jednotlivé zdroje</w:t>
      </w:r>
      <w:r w:rsidR="004F2140" w:rsidRPr="0014645C">
        <w:rPr>
          <w:rStyle w:val="Textzstupnhosymbolu"/>
          <w:rFonts w:ascii="Arial" w:hAnsi="Arial" w:cs="Arial"/>
          <w:color w:val="000000"/>
          <w:sz w:val="19"/>
          <w:szCs w:val="19"/>
        </w:rPr>
        <w:t>;</w:t>
      </w:r>
    </w:p>
    <w:p w14:paraId="7EED8875" w14:textId="77777777" w:rsidR="004F2140" w:rsidRPr="0014645C" w:rsidRDefault="004F2140" w:rsidP="004F2140">
      <w:pPr>
        <w:pStyle w:val="Odsekzoznamu"/>
        <w:numPr>
          <w:ilvl w:val="0"/>
          <w:numId w:val="32"/>
        </w:numPr>
        <w:spacing w:after="120" w:line="240" w:lineRule="auto"/>
        <w:contextualSpacing w:val="0"/>
        <w:jc w:val="both"/>
        <w:rPr>
          <w:rFonts w:ascii="Arial" w:hAnsi="Arial"/>
          <w:sz w:val="19"/>
          <w:szCs w:val="19"/>
        </w:rPr>
      </w:pPr>
      <w:r w:rsidRPr="0014645C">
        <w:rPr>
          <w:rFonts w:ascii="Arial" w:hAnsi="Arial"/>
          <w:sz w:val="19"/>
          <w:szCs w:val="19"/>
        </w:rPr>
        <w:t>k podielu štrukturálnych fondov a </w:t>
      </w:r>
      <w:r w:rsidRPr="0014645C">
        <w:rPr>
          <w:rFonts w:ascii="Arial" w:hAnsi="Arial" w:cs="Arial"/>
          <w:sz w:val="19"/>
          <w:szCs w:val="19"/>
        </w:rPr>
        <w:t>Kohézneho fondu</w:t>
      </w:r>
      <w:r w:rsidRPr="0014645C">
        <w:rPr>
          <w:rFonts w:ascii="Arial" w:hAnsi="Arial"/>
          <w:sz w:val="19"/>
          <w:szCs w:val="19"/>
        </w:rPr>
        <w:t xml:space="preserve"> je priradené spolufinancovanie zo</w:t>
      </w:r>
      <w:r w:rsidRPr="0014645C">
        <w:rPr>
          <w:rFonts w:ascii="Arial" w:hAnsi="Arial" w:cs="Arial"/>
          <w:sz w:val="19"/>
          <w:szCs w:val="19"/>
        </w:rPr>
        <w:t> </w:t>
      </w:r>
      <w:r w:rsidRPr="0014645C">
        <w:rPr>
          <w:rFonts w:ascii="Arial" w:hAnsi="Arial"/>
          <w:sz w:val="19"/>
          <w:szCs w:val="19"/>
        </w:rPr>
        <w:t>štátneho rozpočtu v stanovenom pomere v závislosti od typu prijímateľa a kategórie regiónu, okrem financovania prijímateľa:</w:t>
      </w:r>
    </w:p>
    <w:p w14:paraId="7998DF05" w14:textId="77777777" w:rsidR="004F2140" w:rsidRPr="0014645C" w:rsidRDefault="004F2140" w:rsidP="004F2140">
      <w:pPr>
        <w:pStyle w:val="Odsekzoznamu"/>
        <w:numPr>
          <w:ilvl w:val="1"/>
          <w:numId w:val="32"/>
        </w:numPr>
        <w:spacing w:after="120" w:line="240" w:lineRule="auto"/>
        <w:contextualSpacing w:val="0"/>
        <w:jc w:val="both"/>
        <w:rPr>
          <w:rFonts w:ascii="Arial" w:hAnsi="Arial"/>
          <w:sz w:val="19"/>
          <w:szCs w:val="19"/>
        </w:rPr>
      </w:pPr>
      <w:r w:rsidRPr="0014645C">
        <w:rPr>
          <w:rFonts w:ascii="Arial" w:hAnsi="Arial"/>
          <w:sz w:val="19"/>
          <w:szCs w:val="19"/>
        </w:rPr>
        <w:t>v ktorého prípade sa k podielu štrukturálnych fondov a </w:t>
      </w:r>
      <w:r w:rsidRPr="0014645C">
        <w:rPr>
          <w:rFonts w:ascii="Arial" w:hAnsi="Arial" w:cs="Arial"/>
          <w:sz w:val="19"/>
          <w:szCs w:val="19"/>
        </w:rPr>
        <w:t>Kohézneho fondu</w:t>
      </w:r>
      <w:r w:rsidRPr="0014645C">
        <w:rPr>
          <w:rFonts w:ascii="Arial" w:hAnsi="Arial"/>
          <w:sz w:val="19"/>
          <w:szCs w:val="19"/>
        </w:rPr>
        <w:t xml:space="preserve"> neprideľuje spolufinancovanie zo štátneho rozpočtu, ale celá výška štátnej pomoci je tvorená len príspevkom</w:t>
      </w:r>
      <w:r w:rsidR="004C16B0" w:rsidRPr="0014645C">
        <w:rPr>
          <w:rFonts w:ascii="Arial" w:hAnsi="Arial"/>
          <w:sz w:val="19"/>
          <w:szCs w:val="19"/>
        </w:rPr>
        <w:t xml:space="preserve"> EU</w:t>
      </w:r>
      <w:r w:rsidRPr="0014645C">
        <w:rPr>
          <w:rFonts w:ascii="Arial" w:hAnsi="Arial"/>
          <w:sz w:val="19"/>
          <w:szCs w:val="19"/>
        </w:rPr>
        <w:t>,</w:t>
      </w:r>
    </w:p>
    <w:p w14:paraId="78B0C005" w14:textId="77777777" w:rsidR="00C85E20" w:rsidRPr="0014645C" w:rsidRDefault="004F2140" w:rsidP="004F2140">
      <w:pPr>
        <w:pStyle w:val="Odsekzoznamu"/>
        <w:numPr>
          <w:ilvl w:val="1"/>
          <w:numId w:val="32"/>
        </w:numPr>
        <w:spacing w:after="120" w:line="240" w:lineRule="auto"/>
        <w:contextualSpacing w:val="0"/>
        <w:jc w:val="both"/>
        <w:rPr>
          <w:rStyle w:val="Textzstupnhosymbolu"/>
          <w:rFonts w:ascii="Arial" w:hAnsi="Arial" w:cstheme="minorBidi"/>
          <w:color w:val="auto"/>
          <w:sz w:val="19"/>
          <w:szCs w:val="19"/>
        </w:rPr>
      </w:pPr>
      <w:r w:rsidRPr="0014645C">
        <w:rPr>
          <w:rFonts w:ascii="Arial" w:hAnsi="Arial"/>
          <w:sz w:val="19"/>
          <w:szCs w:val="19"/>
        </w:rPr>
        <w:t>v ktorého prípade sa výška pomoci stanovuje riadiacim orgánom v príslušnej schéme pomoci de</w:t>
      </w:r>
      <w:r w:rsidRPr="0014645C">
        <w:rPr>
          <w:rFonts w:ascii="Arial" w:hAnsi="Arial" w:cs="Arial"/>
          <w:sz w:val="19"/>
          <w:szCs w:val="19"/>
        </w:rPr>
        <w:t> </w:t>
      </w:r>
      <w:r w:rsidRPr="0014645C">
        <w:rPr>
          <w:rFonts w:ascii="Arial" w:hAnsi="Arial"/>
          <w:sz w:val="19"/>
          <w:szCs w:val="19"/>
        </w:rPr>
        <w:t>minimis, pričom ak intenzita pomoci de minimis presahuje maximálnu výšku finančnej pomoci z EÚ (v prípade menej rozvinutých regiónov 85,0 %, resp. v prípade viac rozvinutých regiónov 50,0 % z celkových oprávnených výdavkov), bude tento rozdiel dofinancovaný zo štátneho rozpočtu</w:t>
      </w:r>
      <w:r w:rsidR="00C85E20" w:rsidRPr="0014645C">
        <w:rPr>
          <w:rStyle w:val="Textzstupnhosymbolu"/>
          <w:rFonts w:ascii="Arial" w:hAnsi="Arial" w:cs="Arial"/>
          <w:color w:val="000000"/>
          <w:sz w:val="19"/>
          <w:szCs w:val="19"/>
        </w:rPr>
        <w:t>.</w:t>
      </w:r>
    </w:p>
    <w:p w14:paraId="2FC36DBD" w14:textId="77777777" w:rsidR="00D07A70" w:rsidRPr="0014645C" w:rsidRDefault="00D07A70" w:rsidP="00D07A70">
      <w:pPr>
        <w:pStyle w:val="Odsekzoznamu"/>
        <w:spacing w:before="120" w:after="120" w:line="288" w:lineRule="auto"/>
        <w:contextualSpacing w:val="0"/>
        <w:jc w:val="both"/>
        <w:rPr>
          <w:rStyle w:val="Textzstupnhosymbolu"/>
          <w:rFonts w:ascii="Arial" w:hAnsi="Arial" w:cs="Arial"/>
          <w:color w:val="auto"/>
          <w:sz w:val="19"/>
          <w:szCs w:val="19"/>
        </w:rPr>
      </w:pPr>
    </w:p>
    <w:p w14:paraId="7755B11E" w14:textId="77777777" w:rsidR="009E3493" w:rsidRPr="0014645C" w:rsidRDefault="009E3493" w:rsidP="009E3493">
      <w:pPr>
        <w:pStyle w:val="Odsekzoznamu"/>
        <w:spacing w:after="120" w:line="240" w:lineRule="auto"/>
        <w:ind w:left="284"/>
        <w:contextualSpacing w:val="0"/>
        <w:jc w:val="both"/>
        <w:rPr>
          <w:rFonts w:ascii="Arial" w:hAnsi="Arial"/>
          <w:sz w:val="16"/>
        </w:rPr>
      </w:pPr>
    </w:p>
    <w:p w14:paraId="2D78B45A" w14:textId="77777777" w:rsidR="009E3493" w:rsidRPr="0014645C" w:rsidRDefault="009E3493" w:rsidP="00D07A70">
      <w:pPr>
        <w:pStyle w:val="Odsekzoznamu"/>
        <w:spacing w:before="120" w:after="120" w:line="288" w:lineRule="auto"/>
        <w:contextualSpacing w:val="0"/>
        <w:jc w:val="both"/>
        <w:rPr>
          <w:rStyle w:val="Textzstupnhosymbolu"/>
          <w:rFonts w:ascii="Arial" w:hAnsi="Arial" w:cs="Arial"/>
          <w:color w:val="auto"/>
          <w:sz w:val="19"/>
          <w:szCs w:val="19"/>
        </w:rPr>
      </w:pPr>
    </w:p>
    <w:p w14:paraId="0AAB9C44" w14:textId="77777777" w:rsidR="0099458A" w:rsidRPr="0014645C" w:rsidRDefault="0099458A" w:rsidP="0008366A">
      <w:pPr>
        <w:pStyle w:val="Nadpis4"/>
        <w:ind w:left="284"/>
        <w:rPr>
          <w:rStyle w:val="Textzstupnhosymbolu"/>
          <w:rFonts w:asciiTheme="minorHAnsi" w:hAnsiTheme="minorHAnsi" w:cstheme="minorHAnsi"/>
          <w:b/>
          <w:color w:val="00A1DE" w:themeColor="accent3"/>
          <w:sz w:val="19"/>
          <w:szCs w:val="19"/>
        </w:rPr>
      </w:pPr>
      <w:r w:rsidRPr="0014645C">
        <w:t>Pravidlá financovania pre prijímateľov v rámci menej rozvinutých regiónov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C85E20" w:rsidRPr="0014645C" w14:paraId="51790B9D" w14:textId="77777777" w:rsidTr="0070136F">
        <w:trPr>
          <w:trHeight w:val="340"/>
        </w:trPr>
        <w:tc>
          <w:tcPr>
            <w:tcW w:w="9212" w:type="dxa"/>
            <w:gridSpan w:val="4"/>
            <w:shd w:val="clear" w:color="auto" w:fill="F2F2F2"/>
            <w:vAlign w:val="center"/>
          </w:tcPr>
          <w:p w14:paraId="74969FB0" w14:textId="77777777" w:rsidR="00C85E20" w:rsidRPr="0014645C" w:rsidRDefault="00C85E20" w:rsidP="007F7349">
            <w:pPr>
              <w:spacing w:line="288" w:lineRule="auto"/>
              <w:rPr>
                <w:rFonts w:cs="Arial"/>
                <w:b/>
                <w:sz w:val="16"/>
                <w:szCs w:val="16"/>
              </w:rPr>
            </w:pPr>
            <w:r w:rsidRPr="0014645C">
              <w:rPr>
                <w:rFonts w:cs="Arial"/>
                <w:b/>
                <w:sz w:val="16"/>
                <w:szCs w:val="16"/>
              </w:rPr>
              <w:t>Prijímateľ – organizácia štátnej správy</w:t>
            </w:r>
          </w:p>
        </w:tc>
      </w:tr>
      <w:tr w:rsidR="00C85E20" w:rsidRPr="0014645C" w14:paraId="6663B657" w14:textId="77777777" w:rsidTr="0070136F">
        <w:trPr>
          <w:trHeight w:val="340"/>
        </w:trPr>
        <w:tc>
          <w:tcPr>
            <w:tcW w:w="9212" w:type="dxa"/>
            <w:gridSpan w:val="4"/>
            <w:vAlign w:val="center"/>
          </w:tcPr>
          <w:p w14:paraId="2BBF566F" w14:textId="77777777" w:rsidR="00C85E20" w:rsidRPr="0014645C" w:rsidRDefault="00C85E20" w:rsidP="007F7349">
            <w:pPr>
              <w:spacing w:line="288" w:lineRule="auto"/>
              <w:jc w:val="center"/>
              <w:rPr>
                <w:rFonts w:cs="Arial"/>
                <w:sz w:val="16"/>
                <w:szCs w:val="16"/>
              </w:rPr>
            </w:pPr>
            <w:r w:rsidRPr="0014645C">
              <w:rPr>
                <w:rFonts w:cs="Arial"/>
                <w:sz w:val="16"/>
                <w:szCs w:val="16"/>
              </w:rPr>
              <w:t>Celkové oprávnené výdavky</w:t>
            </w:r>
          </w:p>
        </w:tc>
      </w:tr>
      <w:tr w:rsidR="00C85E20" w:rsidRPr="0014645C" w14:paraId="4FDB492B" w14:textId="77777777" w:rsidTr="0070136F">
        <w:trPr>
          <w:trHeight w:val="340"/>
        </w:trPr>
        <w:tc>
          <w:tcPr>
            <w:tcW w:w="2303" w:type="dxa"/>
            <w:vAlign w:val="center"/>
          </w:tcPr>
          <w:p w14:paraId="1A571587" w14:textId="77777777" w:rsidR="00C85E20" w:rsidRPr="0014645C" w:rsidRDefault="00C85E20" w:rsidP="007F7349">
            <w:pPr>
              <w:spacing w:line="288" w:lineRule="auto"/>
              <w:jc w:val="center"/>
              <w:rPr>
                <w:rFonts w:cs="Arial"/>
                <w:sz w:val="16"/>
                <w:szCs w:val="16"/>
              </w:rPr>
            </w:pPr>
            <w:r w:rsidRPr="0014645C">
              <w:rPr>
                <w:rFonts w:cs="Arial"/>
                <w:sz w:val="16"/>
                <w:szCs w:val="16"/>
              </w:rPr>
              <w:t>Zdroje EÚ</w:t>
            </w:r>
          </w:p>
        </w:tc>
        <w:tc>
          <w:tcPr>
            <w:tcW w:w="4606" w:type="dxa"/>
            <w:gridSpan w:val="2"/>
            <w:vAlign w:val="center"/>
          </w:tcPr>
          <w:p w14:paraId="19E1A16E" w14:textId="77777777" w:rsidR="00C85E20" w:rsidRPr="0014645C" w:rsidRDefault="00C85E20" w:rsidP="007F7349">
            <w:pPr>
              <w:spacing w:line="288" w:lineRule="auto"/>
              <w:jc w:val="center"/>
              <w:rPr>
                <w:rFonts w:cs="Arial"/>
                <w:sz w:val="16"/>
                <w:szCs w:val="16"/>
              </w:rPr>
            </w:pPr>
            <w:r w:rsidRPr="0014645C">
              <w:rPr>
                <w:rFonts w:cs="Arial"/>
                <w:sz w:val="16"/>
                <w:szCs w:val="16"/>
              </w:rPr>
              <w:t>Národné verejné zdroje</w:t>
            </w:r>
          </w:p>
        </w:tc>
        <w:tc>
          <w:tcPr>
            <w:tcW w:w="2303" w:type="dxa"/>
            <w:vMerge w:val="restart"/>
            <w:vAlign w:val="center"/>
          </w:tcPr>
          <w:p w14:paraId="7FFAB413" w14:textId="77777777" w:rsidR="00C85E20" w:rsidRPr="0014645C" w:rsidRDefault="00C85E20" w:rsidP="007F7349">
            <w:pPr>
              <w:spacing w:line="288" w:lineRule="auto"/>
              <w:jc w:val="center"/>
              <w:rPr>
                <w:rFonts w:cs="Arial"/>
                <w:b/>
                <w:sz w:val="16"/>
                <w:szCs w:val="16"/>
              </w:rPr>
            </w:pPr>
            <w:r w:rsidRPr="0014645C">
              <w:rPr>
                <w:rFonts w:cs="Arial"/>
                <w:b/>
                <w:sz w:val="16"/>
                <w:szCs w:val="16"/>
              </w:rPr>
              <w:t>Spolu</w:t>
            </w:r>
          </w:p>
        </w:tc>
      </w:tr>
      <w:tr w:rsidR="00C85E20" w:rsidRPr="0014645C" w14:paraId="37DD6EF0" w14:textId="77777777" w:rsidTr="0070136F">
        <w:trPr>
          <w:trHeight w:val="340"/>
        </w:trPr>
        <w:tc>
          <w:tcPr>
            <w:tcW w:w="2303" w:type="dxa"/>
            <w:vAlign w:val="center"/>
          </w:tcPr>
          <w:p w14:paraId="2A92D1A9" w14:textId="77777777" w:rsidR="00C85E20" w:rsidRPr="0014645C" w:rsidRDefault="00C85E20" w:rsidP="00F55A4B">
            <w:pPr>
              <w:spacing w:line="288" w:lineRule="auto"/>
              <w:jc w:val="center"/>
              <w:rPr>
                <w:rFonts w:cs="Arial"/>
                <w:sz w:val="16"/>
                <w:szCs w:val="16"/>
              </w:rPr>
            </w:pPr>
            <w:r w:rsidRPr="0014645C">
              <w:rPr>
                <w:rFonts w:cs="Arial"/>
                <w:sz w:val="16"/>
                <w:szCs w:val="16"/>
              </w:rPr>
              <w:t>EFRR</w:t>
            </w:r>
            <w:r w:rsidR="00F55A4B" w:rsidRPr="0014645C">
              <w:rPr>
                <w:rFonts w:cs="Arial"/>
                <w:sz w:val="16"/>
                <w:szCs w:val="16"/>
              </w:rPr>
              <w:t>/ESF/</w:t>
            </w:r>
            <w:r w:rsidRPr="0014645C">
              <w:rPr>
                <w:rFonts w:cs="Arial"/>
                <w:sz w:val="16"/>
                <w:szCs w:val="16"/>
              </w:rPr>
              <w:t>KF</w:t>
            </w:r>
          </w:p>
        </w:tc>
        <w:tc>
          <w:tcPr>
            <w:tcW w:w="2303" w:type="dxa"/>
            <w:vAlign w:val="center"/>
          </w:tcPr>
          <w:p w14:paraId="5D820E78" w14:textId="77777777" w:rsidR="00C85E20" w:rsidRPr="0014645C" w:rsidRDefault="00C85E20" w:rsidP="007F7349">
            <w:pPr>
              <w:spacing w:line="288" w:lineRule="auto"/>
              <w:jc w:val="center"/>
              <w:rPr>
                <w:rFonts w:cs="Arial"/>
                <w:sz w:val="16"/>
                <w:szCs w:val="16"/>
              </w:rPr>
            </w:pPr>
            <w:r w:rsidRPr="0014645C">
              <w:rPr>
                <w:rFonts w:cs="Arial"/>
                <w:sz w:val="16"/>
                <w:szCs w:val="16"/>
              </w:rPr>
              <w:t>Štátny rozpočet</w:t>
            </w:r>
          </w:p>
        </w:tc>
        <w:tc>
          <w:tcPr>
            <w:tcW w:w="2303" w:type="dxa"/>
            <w:vAlign w:val="center"/>
          </w:tcPr>
          <w:p w14:paraId="6171F5C5" w14:textId="77777777" w:rsidR="00C85E20" w:rsidRPr="0014645C" w:rsidRDefault="00C85E20" w:rsidP="007F7349">
            <w:pPr>
              <w:spacing w:line="288" w:lineRule="auto"/>
              <w:jc w:val="center"/>
              <w:rPr>
                <w:rFonts w:cs="Arial"/>
                <w:sz w:val="16"/>
                <w:szCs w:val="16"/>
              </w:rPr>
            </w:pPr>
            <w:r w:rsidRPr="0014645C">
              <w:rPr>
                <w:rFonts w:cs="Arial"/>
                <w:sz w:val="16"/>
                <w:szCs w:val="16"/>
              </w:rPr>
              <w:t>Prijímateľ</w:t>
            </w:r>
          </w:p>
        </w:tc>
        <w:tc>
          <w:tcPr>
            <w:tcW w:w="2303" w:type="dxa"/>
            <w:vMerge/>
            <w:vAlign w:val="center"/>
          </w:tcPr>
          <w:p w14:paraId="6BEE8126" w14:textId="77777777" w:rsidR="00C85E20" w:rsidRPr="0014645C" w:rsidRDefault="00C85E20" w:rsidP="007F7349">
            <w:pPr>
              <w:spacing w:line="288" w:lineRule="auto"/>
              <w:jc w:val="center"/>
              <w:rPr>
                <w:rFonts w:cs="Arial"/>
                <w:b/>
                <w:sz w:val="16"/>
                <w:szCs w:val="16"/>
              </w:rPr>
            </w:pPr>
          </w:p>
        </w:tc>
      </w:tr>
      <w:tr w:rsidR="00C85E20" w:rsidRPr="0014645C" w14:paraId="7B83CD44" w14:textId="77777777" w:rsidTr="0070136F">
        <w:trPr>
          <w:trHeight w:val="340"/>
        </w:trPr>
        <w:tc>
          <w:tcPr>
            <w:tcW w:w="2303" w:type="dxa"/>
            <w:vAlign w:val="center"/>
          </w:tcPr>
          <w:p w14:paraId="44F5C8D3" w14:textId="77777777" w:rsidR="00C85E20" w:rsidRPr="0014645C" w:rsidRDefault="00C85E20" w:rsidP="007F7349">
            <w:pPr>
              <w:spacing w:line="288" w:lineRule="auto"/>
              <w:jc w:val="center"/>
              <w:rPr>
                <w:rFonts w:cs="Arial"/>
                <w:b/>
                <w:sz w:val="16"/>
                <w:szCs w:val="16"/>
              </w:rPr>
            </w:pPr>
            <w:r w:rsidRPr="0014645C">
              <w:rPr>
                <w:rFonts w:cs="Arial"/>
                <w:b/>
                <w:sz w:val="16"/>
                <w:szCs w:val="16"/>
              </w:rPr>
              <w:t>85,0 %</w:t>
            </w:r>
          </w:p>
        </w:tc>
        <w:tc>
          <w:tcPr>
            <w:tcW w:w="2303" w:type="dxa"/>
            <w:vAlign w:val="center"/>
          </w:tcPr>
          <w:p w14:paraId="2426261D" w14:textId="77777777" w:rsidR="00C85E20" w:rsidRPr="0014645C" w:rsidRDefault="00C85E20" w:rsidP="007F7349">
            <w:pPr>
              <w:spacing w:line="288" w:lineRule="auto"/>
              <w:jc w:val="center"/>
              <w:rPr>
                <w:rFonts w:cs="Arial"/>
                <w:b/>
                <w:sz w:val="16"/>
                <w:szCs w:val="16"/>
              </w:rPr>
            </w:pPr>
            <w:r w:rsidRPr="0014645C">
              <w:rPr>
                <w:rFonts w:cs="Arial"/>
                <w:b/>
                <w:sz w:val="16"/>
                <w:szCs w:val="16"/>
              </w:rPr>
              <w:t>15,0 %</w:t>
            </w:r>
          </w:p>
        </w:tc>
        <w:tc>
          <w:tcPr>
            <w:tcW w:w="2303" w:type="dxa"/>
            <w:vAlign w:val="center"/>
          </w:tcPr>
          <w:p w14:paraId="6690E9BE" w14:textId="77777777" w:rsidR="00C85E20" w:rsidRPr="0014645C" w:rsidRDefault="00C85E20" w:rsidP="007F7349">
            <w:pPr>
              <w:spacing w:line="288" w:lineRule="auto"/>
              <w:jc w:val="center"/>
              <w:rPr>
                <w:rFonts w:cs="Arial"/>
                <w:b/>
                <w:sz w:val="16"/>
                <w:szCs w:val="16"/>
              </w:rPr>
            </w:pPr>
            <w:r w:rsidRPr="0014645C">
              <w:rPr>
                <w:rFonts w:cs="Arial"/>
                <w:b/>
                <w:sz w:val="16"/>
                <w:szCs w:val="16"/>
              </w:rPr>
              <w:t>0,0 %</w:t>
            </w:r>
          </w:p>
        </w:tc>
        <w:tc>
          <w:tcPr>
            <w:tcW w:w="2303" w:type="dxa"/>
            <w:vAlign w:val="center"/>
          </w:tcPr>
          <w:p w14:paraId="60641B9A" w14:textId="77777777" w:rsidR="00C85E20" w:rsidRPr="0014645C" w:rsidRDefault="00C85E20" w:rsidP="007F7349">
            <w:pPr>
              <w:spacing w:line="288" w:lineRule="auto"/>
              <w:jc w:val="center"/>
              <w:rPr>
                <w:rFonts w:cs="Arial"/>
                <w:b/>
                <w:sz w:val="16"/>
                <w:szCs w:val="16"/>
              </w:rPr>
            </w:pPr>
            <w:r w:rsidRPr="0014645C">
              <w:rPr>
                <w:rFonts w:cs="Arial"/>
                <w:b/>
                <w:sz w:val="16"/>
                <w:szCs w:val="16"/>
              </w:rPr>
              <w:t>100,0 %</w:t>
            </w:r>
          </w:p>
        </w:tc>
      </w:tr>
    </w:tbl>
    <w:p w14:paraId="0A66A03E" w14:textId="77777777" w:rsidR="00C85E20" w:rsidRPr="0014645C" w:rsidRDefault="00C85E20" w:rsidP="007F7349">
      <w:pPr>
        <w:autoSpaceDE w:val="0"/>
        <w:autoSpaceDN w:val="0"/>
        <w:adjustRightInd w:val="0"/>
        <w:spacing w:before="120" w:line="288" w:lineRule="auto"/>
        <w:jc w:val="both"/>
        <w:rPr>
          <w:rFonts w:cs="Arial"/>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C85E20" w:rsidRPr="009739DC" w14:paraId="06829FE1" w14:textId="77777777" w:rsidTr="0070136F">
        <w:trPr>
          <w:trHeight w:val="340"/>
        </w:trPr>
        <w:tc>
          <w:tcPr>
            <w:tcW w:w="9212" w:type="dxa"/>
            <w:gridSpan w:val="4"/>
            <w:shd w:val="clear" w:color="auto" w:fill="F2F2F2"/>
            <w:vAlign w:val="center"/>
          </w:tcPr>
          <w:p w14:paraId="1E1E2BCA" w14:textId="77777777" w:rsidR="00C85E20" w:rsidRPr="0014645C" w:rsidRDefault="00C85E20" w:rsidP="007F7349">
            <w:pPr>
              <w:spacing w:line="288" w:lineRule="auto"/>
              <w:rPr>
                <w:rFonts w:cs="Arial"/>
                <w:b/>
                <w:sz w:val="16"/>
                <w:szCs w:val="16"/>
              </w:rPr>
            </w:pPr>
            <w:r w:rsidRPr="0014645C">
              <w:rPr>
                <w:rFonts w:cs="Arial"/>
                <w:b/>
                <w:sz w:val="16"/>
                <w:szCs w:val="16"/>
              </w:rPr>
              <w:t>Prijímateľ – ostatné subjekty verejnej správy</w:t>
            </w:r>
          </w:p>
        </w:tc>
      </w:tr>
      <w:tr w:rsidR="00C85E20" w:rsidRPr="0014645C" w14:paraId="0D0D76EA" w14:textId="77777777" w:rsidTr="0070136F">
        <w:trPr>
          <w:trHeight w:val="340"/>
        </w:trPr>
        <w:tc>
          <w:tcPr>
            <w:tcW w:w="9212" w:type="dxa"/>
            <w:gridSpan w:val="4"/>
            <w:vAlign w:val="center"/>
          </w:tcPr>
          <w:p w14:paraId="5C3C36C1" w14:textId="77777777" w:rsidR="00C85E20" w:rsidRPr="0014645C" w:rsidRDefault="00C85E20" w:rsidP="007F7349">
            <w:pPr>
              <w:spacing w:line="288" w:lineRule="auto"/>
              <w:jc w:val="center"/>
              <w:rPr>
                <w:rFonts w:cs="Arial"/>
                <w:sz w:val="16"/>
                <w:szCs w:val="16"/>
              </w:rPr>
            </w:pPr>
            <w:r w:rsidRPr="0014645C">
              <w:rPr>
                <w:rFonts w:cs="Arial"/>
                <w:sz w:val="16"/>
                <w:szCs w:val="16"/>
              </w:rPr>
              <w:t>Celkové oprávnené výdavky</w:t>
            </w:r>
          </w:p>
        </w:tc>
      </w:tr>
      <w:tr w:rsidR="00C85E20" w:rsidRPr="0014645C" w14:paraId="10EEED43" w14:textId="77777777" w:rsidTr="0070136F">
        <w:trPr>
          <w:trHeight w:val="340"/>
        </w:trPr>
        <w:tc>
          <w:tcPr>
            <w:tcW w:w="2303" w:type="dxa"/>
            <w:vAlign w:val="center"/>
          </w:tcPr>
          <w:p w14:paraId="58979898" w14:textId="77777777" w:rsidR="00C85E20" w:rsidRPr="0014645C" w:rsidRDefault="00C85E20" w:rsidP="007F7349">
            <w:pPr>
              <w:spacing w:line="288" w:lineRule="auto"/>
              <w:jc w:val="center"/>
              <w:rPr>
                <w:rFonts w:cs="Arial"/>
                <w:sz w:val="16"/>
                <w:szCs w:val="16"/>
              </w:rPr>
            </w:pPr>
            <w:r w:rsidRPr="0014645C">
              <w:rPr>
                <w:rFonts w:cs="Arial"/>
                <w:sz w:val="16"/>
                <w:szCs w:val="16"/>
              </w:rPr>
              <w:t>Zdroje EÚ</w:t>
            </w:r>
          </w:p>
        </w:tc>
        <w:tc>
          <w:tcPr>
            <w:tcW w:w="4606" w:type="dxa"/>
            <w:gridSpan w:val="2"/>
            <w:vAlign w:val="center"/>
          </w:tcPr>
          <w:p w14:paraId="4AC5D1CA" w14:textId="77777777" w:rsidR="00C85E20" w:rsidRPr="0014645C" w:rsidRDefault="00C85E20" w:rsidP="007F7349">
            <w:pPr>
              <w:spacing w:line="288" w:lineRule="auto"/>
              <w:jc w:val="center"/>
              <w:rPr>
                <w:rFonts w:cs="Arial"/>
                <w:sz w:val="16"/>
                <w:szCs w:val="16"/>
              </w:rPr>
            </w:pPr>
            <w:r w:rsidRPr="0014645C">
              <w:rPr>
                <w:rFonts w:cs="Arial"/>
                <w:sz w:val="16"/>
                <w:szCs w:val="16"/>
              </w:rPr>
              <w:t>Národné verejné zdroje</w:t>
            </w:r>
          </w:p>
        </w:tc>
        <w:tc>
          <w:tcPr>
            <w:tcW w:w="2303" w:type="dxa"/>
            <w:vMerge w:val="restart"/>
            <w:vAlign w:val="center"/>
          </w:tcPr>
          <w:p w14:paraId="220E12AB" w14:textId="77777777" w:rsidR="00C85E20" w:rsidRPr="0014645C" w:rsidRDefault="00C85E20" w:rsidP="007F7349">
            <w:pPr>
              <w:spacing w:line="288" w:lineRule="auto"/>
              <w:jc w:val="center"/>
              <w:rPr>
                <w:rFonts w:cs="Arial"/>
                <w:b/>
                <w:sz w:val="16"/>
                <w:szCs w:val="16"/>
              </w:rPr>
            </w:pPr>
            <w:r w:rsidRPr="0014645C">
              <w:rPr>
                <w:rFonts w:cs="Arial"/>
                <w:b/>
                <w:sz w:val="16"/>
                <w:szCs w:val="16"/>
              </w:rPr>
              <w:t>Spolu</w:t>
            </w:r>
          </w:p>
        </w:tc>
      </w:tr>
      <w:tr w:rsidR="00C85E20" w:rsidRPr="0014645C" w14:paraId="07B61719" w14:textId="77777777" w:rsidTr="0070136F">
        <w:trPr>
          <w:trHeight w:val="340"/>
        </w:trPr>
        <w:tc>
          <w:tcPr>
            <w:tcW w:w="2303" w:type="dxa"/>
            <w:vAlign w:val="center"/>
          </w:tcPr>
          <w:p w14:paraId="3910CD3A" w14:textId="77777777" w:rsidR="00C85E20" w:rsidRPr="0014645C" w:rsidRDefault="00C85E20" w:rsidP="00F55A4B">
            <w:pPr>
              <w:spacing w:line="288" w:lineRule="auto"/>
              <w:jc w:val="center"/>
              <w:rPr>
                <w:rFonts w:cs="Arial"/>
                <w:sz w:val="16"/>
                <w:szCs w:val="16"/>
              </w:rPr>
            </w:pPr>
            <w:r w:rsidRPr="0014645C">
              <w:rPr>
                <w:rFonts w:cs="Arial"/>
                <w:sz w:val="16"/>
                <w:szCs w:val="16"/>
              </w:rPr>
              <w:t>EFRR</w:t>
            </w:r>
            <w:r w:rsidR="00F55A4B" w:rsidRPr="0014645C">
              <w:rPr>
                <w:rFonts w:cs="Arial"/>
                <w:sz w:val="16"/>
                <w:szCs w:val="16"/>
              </w:rPr>
              <w:t>/</w:t>
            </w:r>
            <w:r w:rsidRPr="0014645C">
              <w:rPr>
                <w:rFonts w:cs="Arial"/>
                <w:sz w:val="16"/>
                <w:szCs w:val="16"/>
              </w:rPr>
              <w:t>ESF</w:t>
            </w:r>
            <w:r w:rsidR="00F55A4B" w:rsidRPr="0014645C">
              <w:rPr>
                <w:rFonts w:cs="Arial"/>
                <w:sz w:val="16"/>
                <w:szCs w:val="16"/>
              </w:rPr>
              <w:t>/</w:t>
            </w:r>
            <w:r w:rsidRPr="0014645C">
              <w:rPr>
                <w:rFonts w:cs="Arial"/>
                <w:sz w:val="16"/>
                <w:szCs w:val="16"/>
              </w:rPr>
              <w:t>KF</w:t>
            </w:r>
          </w:p>
        </w:tc>
        <w:tc>
          <w:tcPr>
            <w:tcW w:w="2303" w:type="dxa"/>
            <w:vAlign w:val="center"/>
          </w:tcPr>
          <w:p w14:paraId="549DF227" w14:textId="77777777" w:rsidR="00C85E20" w:rsidRPr="0014645C" w:rsidRDefault="00C85E20" w:rsidP="007F7349">
            <w:pPr>
              <w:spacing w:line="288" w:lineRule="auto"/>
              <w:jc w:val="center"/>
              <w:rPr>
                <w:rFonts w:cs="Arial"/>
                <w:sz w:val="16"/>
                <w:szCs w:val="16"/>
              </w:rPr>
            </w:pPr>
            <w:r w:rsidRPr="0014645C">
              <w:rPr>
                <w:rFonts w:cs="Arial"/>
                <w:sz w:val="16"/>
                <w:szCs w:val="16"/>
              </w:rPr>
              <w:t>Štátny rozpočet</w:t>
            </w:r>
          </w:p>
        </w:tc>
        <w:tc>
          <w:tcPr>
            <w:tcW w:w="2303" w:type="dxa"/>
            <w:vAlign w:val="center"/>
          </w:tcPr>
          <w:p w14:paraId="4A5F91F7" w14:textId="77777777" w:rsidR="00C85E20" w:rsidRPr="0014645C" w:rsidRDefault="00C85E20" w:rsidP="007F7349">
            <w:pPr>
              <w:spacing w:line="288" w:lineRule="auto"/>
              <w:jc w:val="center"/>
              <w:rPr>
                <w:rFonts w:cs="Arial"/>
                <w:sz w:val="16"/>
                <w:szCs w:val="16"/>
              </w:rPr>
            </w:pPr>
            <w:r w:rsidRPr="0014645C">
              <w:rPr>
                <w:rFonts w:cs="Arial"/>
                <w:sz w:val="16"/>
                <w:szCs w:val="16"/>
              </w:rPr>
              <w:t>Prijímateľ</w:t>
            </w:r>
          </w:p>
        </w:tc>
        <w:tc>
          <w:tcPr>
            <w:tcW w:w="2303" w:type="dxa"/>
            <w:vMerge/>
            <w:vAlign w:val="center"/>
          </w:tcPr>
          <w:p w14:paraId="4F6F9BBA" w14:textId="77777777" w:rsidR="00C85E20" w:rsidRPr="0014645C" w:rsidRDefault="00C85E20" w:rsidP="007F7349">
            <w:pPr>
              <w:spacing w:line="288" w:lineRule="auto"/>
              <w:jc w:val="center"/>
              <w:rPr>
                <w:rFonts w:cs="Arial"/>
                <w:b/>
                <w:sz w:val="16"/>
                <w:szCs w:val="16"/>
              </w:rPr>
            </w:pPr>
          </w:p>
        </w:tc>
      </w:tr>
      <w:tr w:rsidR="00C85E20" w:rsidRPr="0014645C" w14:paraId="6BFE7DC3" w14:textId="77777777" w:rsidTr="0070136F">
        <w:trPr>
          <w:trHeight w:val="340"/>
        </w:trPr>
        <w:tc>
          <w:tcPr>
            <w:tcW w:w="2303" w:type="dxa"/>
            <w:vAlign w:val="center"/>
          </w:tcPr>
          <w:p w14:paraId="6FA0DC77" w14:textId="77777777" w:rsidR="00C85E20" w:rsidRPr="0014645C" w:rsidRDefault="00C85E20" w:rsidP="007F7349">
            <w:pPr>
              <w:spacing w:line="288" w:lineRule="auto"/>
              <w:jc w:val="center"/>
              <w:rPr>
                <w:rFonts w:cs="Arial"/>
                <w:b/>
                <w:sz w:val="16"/>
                <w:szCs w:val="16"/>
              </w:rPr>
            </w:pPr>
            <w:r w:rsidRPr="0014645C">
              <w:rPr>
                <w:rFonts w:cs="Arial"/>
                <w:b/>
                <w:sz w:val="16"/>
                <w:szCs w:val="16"/>
              </w:rPr>
              <w:t>85,0 %</w:t>
            </w:r>
          </w:p>
        </w:tc>
        <w:tc>
          <w:tcPr>
            <w:tcW w:w="2303" w:type="dxa"/>
            <w:vAlign w:val="center"/>
          </w:tcPr>
          <w:p w14:paraId="0936BEE4" w14:textId="77777777" w:rsidR="00C85E20" w:rsidRPr="0014645C" w:rsidRDefault="00C85E20" w:rsidP="007F7349">
            <w:pPr>
              <w:spacing w:line="288" w:lineRule="auto"/>
              <w:jc w:val="center"/>
              <w:rPr>
                <w:rFonts w:cs="Arial"/>
                <w:b/>
                <w:sz w:val="16"/>
                <w:szCs w:val="16"/>
              </w:rPr>
            </w:pPr>
            <w:r w:rsidRPr="0014645C">
              <w:rPr>
                <w:rFonts w:cs="Arial"/>
                <w:b/>
                <w:sz w:val="16"/>
                <w:szCs w:val="16"/>
              </w:rPr>
              <w:t>10,0 %</w:t>
            </w:r>
          </w:p>
        </w:tc>
        <w:tc>
          <w:tcPr>
            <w:tcW w:w="2303" w:type="dxa"/>
            <w:vAlign w:val="center"/>
          </w:tcPr>
          <w:p w14:paraId="1445D579" w14:textId="77777777" w:rsidR="00C85E20" w:rsidRPr="0014645C" w:rsidRDefault="00C85E20" w:rsidP="007F7349">
            <w:pPr>
              <w:spacing w:line="288" w:lineRule="auto"/>
              <w:jc w:val="center"/>
              <w:rPr>
                <w:rFonts w:cs="Arial"/>
                <w:b/>
                <w:sz w:val="16"/>
                <w:szCs w:val="16"/>
              </w:rPr>
            </w:pPr>
            <w:r w:rsidRPr="0014645C">
              <w:rPr>
                <w:rFonts w:cs="Arial"/>
                <w:b/>
                <w:sz w:val="16"/>
                <w:szCs w:val="16"/>
              </w:rPr>
              <w:t>5,0 %</w:t>
            </w:r>
          </w:p>
        </w:tc>
        <w:tc>
          <w:tcPr>
            <w:tcW w:w="2303" w:type="dxa"/>
            <w:vAlign w:val="center"/>
          </w:tcPr>
          <w:p w14:paraId="561B2F9D" w14:textId="77777777" w:rsidR="00C85E20" w:rsidRPr="0014645C" w:rsidRDefault="00C85E20" w:rsidP="007F7349">
            <w:pPr>
              <w:spacing w:line="288" w:lineRule="auto"/>
              <w:jc w:val="center"/>
              <w:rPr>
                <w:rFonts w:cs="Arial"/>
                <w:b/>
                <w:sz w:val="16"/>
                <w:szCs w:val="16"/>
              </w:rPr>
            </w:pPr>
            <w:r w:rsidRPr="0014645C">
              <w:rPr>
                <w:rFonts w:cs="Arial"/>
                <w:b/>
                <w:sz w:val="16"/>
                <w:szCs w:val="16"/>
              </w:rPr>
              <w:t>100,0 %</w:t>
            </w:r>
          </w:p>
        </w:tc>
      </w:tr>
    </w:tbl>
    <w:p w14:paraId="1D2B98FA" w14:textId="77777777" w:rsidR="00C85E20" w:rsidRPr="0014645C" w:rsidRDefault="00C85E20" w:rsidP="007F7349">
      <w:pPr>
        <w:autoSpaceDE w:val="0"/>
        <w:autoSpaceDN w:val="0"/>
        <w:adjustRightInd w:val="0"/>
        <w:spacing w:before="120" w:line="288" w:lineRule="auto"/>
        <w:jc w:val="both"/>
        <w:rPr>
          <w:rFonts w:cs="Arial"/>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C85E20" w:rsidRPr="009739DC" w14:paraId="71AB997B" w14:textId="77777777" w:rsidTr="0070136F">
        <w:trPr>
          <w:trHeight w:val="340"/>
        </w:trPr>
        <w:tc>
          <w:tcPr>
            <w:tcW w:w="9212" w:type="dxa"/>
            <w:gridSpan w:val="4"/>
            <w:shd w:val="clear" w:color="auto" w:fill="F2F2F2"/>
            <w:vAlign w:val="center"/>
          </w:tcPr>
          <w:p w14:paraId="2C988178" w14:textId="77777777" w:rsidR="00C85E20" w:rsidRPr="0014645C" w:rsidRDefault="00C85E20" w:rsidP="007F7349">
            <w:pPr>
              <w:spacing w:line="288" w:lineRule="auto"/>
              <w:rPr>
                <w:rFonts w:cs="Arial"/>
                <w:b/>
                <w:sz w:val="16"/>
                <w:szCs w:val="16"/>
              </w:rPr>
            </w:pPr>
            <w:r w:rsidRPr="0014645C">
              <w:rPr>
                <w:rFonts w:cs="Arial"/>
                <w:b/>
                <w:sz w:val="16"/>
                <w:szCs w:val="16"/>
              </w:rPr>
              <w:t>Prijímateľ – obec / vyšší územný celok</w:t>
            </w:r>
          </w:p>
        </w:tc>
      </w:tr>
      <w:tr w:rsidR="00C85E20" w:rsidRPr="0014645C" w14:paraId="3298DB83" w14:textId="77777777" w:rsidTr="0070136F">
        <w:trPr>
          <w:trHeight w:val="340"/>
        </w:trPr>
        <w:tc>
          <w:tcPr>
            <w:tcW w:w="9212" w:type="dxa"/>
            <w:gridSpan w:val="4"/>
            <w:vAlign w:val="center"/>
          </w:tcPr>
          <w:p w14:paraId="5F2BE90F" w14:textId="77777777" w:rsidR="00C85E20" w:rsidRPr="0014645C" w:rsidRDefault="00C85E20" w:rsidP="007F7349">
            <w:pPr>
              <w:spacing w:line="288" w:lineRule="auto"/>
              <w:jc w:val="center"/>
              <w:rPr>
                <w:rFonts w:cs="Arial"/>
                <w:sz w:val="16"/>
                <w:szCs w:val="16"/>
              </w:rPr>
            </w:pPr>
            <w:r w:rsidRPr="0014645C">
              <w:rPr>
                <w:rFonts w:cs="Arial"/>
                <w:sz w:val="16"/>
                <w:szCs w:val="16"/>
              </w:rPr>
              <w:t>Celkové oprávnené výdavky</w:t>
            </w:r>
          </w:p>
        </w:tc>
      </w:tr>
      <w:tr w:rsidR="00C85E20" w:rsidRPr="0014645C" w14:paraId="5ADF8905" w14:textId="77777777" w:rsidTr="0070136F">
        <w:trPr>
          <w:trHeight w:val="340"/>
        </w:trPr>
        <w:tc>
          <w:tcPr>
            <w:tcW w:w="2303" w:type="dxa"/>
            <w:vAlign w:val="center"/>
          </w:tcPr>
          <w:p w14:paraId="2D29FC1E" w14:textId="77777777" w:rsidR="00C85E20" w:rsidRPr="0014645C" w:rsidRDefault="00C85E20" w:rsidP="007F7349">
            <w:pPr>
              <w:spacing w:line="288" w:lineRule="auto"/>
              <w:jc w:val="center"/>
              <w:rPr>
                <w:rFonts w:cs="Arial"/>
                <w:sz w:val="16"/>
                <w:szCs w:val="16"/>
              </w:rPr>
            </w:pPr>
            <w:r w:rsidRPr="0014645C">
              <w:rPr>
                <w:rFonts w:cs="Arial"/>
                <w:sz w:val="16"/>
                <w:szCs w:val="16"/>
              </w:rPr>
              <w:t>Zdroje EÚ</w:t>
            </w:r>
          </w:p>
        </w:tc>
        <w:tc>
          <w:tcPr>
            <w:tcW w:w="4606" w:type="dxa"/>
            <w:gridSpan w:val="2"/>
            <w:vAlign w:val="center"/>
          </w:tcPr>
          <w:p w14:paraId="3EB9E856" w14:textId="77777777" w:rsidR="00C85E20" w:rsidRPr="0014645C" w:rsidRDefault="00C85E20" w:rsidP="007F7349">
            <w:pPr>
              <w:spacing w:line="288" w:lineRule="auto"/>
              <w:jc w:val="center"/>
              <w:rPr>
                <w:rFonts w:cs="Arial"/>
                <w:sz w:val="16"/>
                <w:szCs w:val="16"/>
              </w:rPr>
            </w:pPr>
            <w:r w:rsidRPr="0014645C">
              <w:rPr>
                <w:rFonts w:cs="Arial"/>
                <w:sz w:val="16"/>
                <w:szCs w:val="16"/>
              </w:rPr>
              <w:t>Národné verejné zdroje</w:t>
            </w:r>
          </w:p>
        </w:tc>
        <w:tc>
          <w:tcPr>
            <w:tcW w:w="2303" w:type="dxa"/>
            <w:vMerge w:val="restart"/>
            <w:vAlign w:val="center"/>
          </w:tcPr>
          <w:p w14:paraId="7D12F21F" w14:textId="77777777" w:rsidR="00C85E20" w:rsidRPr="0014645C" w:rsidRDefault="00C85E20" w:rsidP="007F7349">
            <w:pPr>
              <w:spacing w:line="288" w:lineRule="auto"/>
              <w:jc w:val="center"/>
              <w:rPr>
                <w:rFonts w:cs="Arial"/>
                <w:b/>
                <w:sz w:val="16"/>
                <w:szCs w:val="16"/>
              </w:rPr>
            </w:pPr>
            <w:r w:rsidRPr="0014645C">
              <w:rPr>
                <w:rFonts w:cs="Arial"/>
                <w:b/>
                <w:sz w:val="16"/>
                <w:szCs w:val="16"/>
              </w:rPr>
              <w:t>Spolu</w:t>
            </w:r>
          </w:p>
        </w:tc>
      </w:tr>
      <w:tr w:rsidR="00C85E20" w:rsidRPr="0014645C" w14:paraId="19D78797" w14:textId="77777777" w:rsidTr="0070136F">
        <w:trPr>
          <w:trHeight w:val="340"/>
        </w:trPr>
        <w:tc>
          <w:tcPr>
            <w:tcW w:w="2303" w:type="dxa"/>
            <w:vAlign w:val="center"/>
          </w:tcPr>
          <w:p w14:paraId="4C986519" w14:textId="77777777" w:rsidR="00C85E20" w:rsidRPr="0014645C" w:rsidRDefault="00C85E20" w:rsidP="00F55A4B">
            <w:pPr>
              <w:spacing w:line="288" w:lineRule="auto"/>
              <w:jc w:val="center"/>
              <w:rPr>
                <w:rFonts w:cs="Arial"/>
                <w:sz w:val="16"/>
                <w:szCs w:val="16"/>
              </w:rPr>
            </w:pPr>
            <w:r w:rsidRPr="0014645C">
              <w:rPr>
                <w:rFonts w:cs="Arial"/>
                <w:sz w:val="16"/>
                <w:szCs w:val="16"/>
              </w:rPr>
              <w:t>EFRR</w:t>
            </w:r>
            <w:r w:rsidR="00F55A4B" w:rsidRPr="0014645C">
              <w:rPr>
                <w:rFonts w:cs="Arial"/>
                <w:sz w:val="16"/>
                <w:szCs w:val="16"/>
              </w:rPr>
              <w:t>/</w:t>
            </w:r>
            <w:r w:rsidRPr="0014645C">
              <w:rPr>
                <w:rFonts w:cs="Arial"/>
                <w:sz w:val="16"/>
                <w:szCs w:val="16"/>
              </w:rPr>
              <w:t>ESF/KF</w:t>
            </w:r>
          </w:p>
        </w:tc>
        <w:tc>
          <w:tcPr>
            <w:tcW w:w="2303" w:type="dxa"/>
            <w:vAlign w:val="center"/>
          </w:tcPr>
          <w:p w14:paraId="0D6B5996" w14:textId="77777777" w:rsidR="00C85E20" w:rsidRPr="0014645C" w:rsidRDefault="00C85E20" w:rsidP="007F7349">
            <w:pPr>
              <w:spacing w:line="288" w:lineRule="auto"/>
              <w:jc w:val="center"/>
              <w:rPr>
                <w:rFonts w:cs="Arial"/>
                <w:sz w:val="16"/>
                <w:szCs w:val="16"/>
              </w:rPr>
            </w:pPr>
            <w:r w:rsidRPr="0014645C">
              <w:rPr>
                <w:rFonts w:cs="Arial"/>
                <w:sz w:val="16"/>
                <w:szCs w:val="16"/>
              </w:rPr>
              <w:t>Štátny rozpočet</w:t>
            </w:r>
          </w:p>
        </w:tc>
        <w:tc>
          <w:tcPr>
            <w:tcW w:w="2303" w:type="dxa"/>
            <w:vAlign w:val="center"/>
          </w:tcPr>
          <w:p w14:paraId="6A587960" w14:textId="77777777" w:rsidR="00C85E20" w:rsidRPr="0014645C" w:rsidRDefault="00C85E20" w:rsidP="007F7349">
            <w:pPr>
              <w:spacing w:line="288" w:lineRule="auto"/>
              <w:jc w:val="center"/>
              <w:rPr>
                <w:rFonts w:cs="Arial"/>
                <w:sz w:val="16"/>
                <w:szCs w:val="16"/>
              </w:rPr>
            </w:pPr>
            <w:r w:rsidRPr="0014645C">
              <w:rPr>
                <w:rFonts w:cs="Arial"/>
                <w:sz w:val="16"/>
                <w:szCs w:val="16"/>
              </w:rPr>
              <w:t>Prijímateľ</w:t>
            </w:r>
          </w:p>
        </w:tc>
        <w:tc>
          <w:tcPr>
            <w:tcW w:w="2303" w:type="dxa"/>
            <w:vMerge/>
            <w:vAlign w:val="center"/>
          </w:tcPr>
          <w:p w14:paraId="5F354651" w14:textId="77777777" w:rsidR="00C85E20" w:rsidRPr="0014645C" w:rsidRDefault="00C85E20" w:rsidP="007F7349">
            <w:pPr>
              <w:spacing w:line="288" w:lineRule="auto"/>
              <w:jc w:val="center"/>
              <w:rPr>
                <w:rFonts w:cs="Arial"/>
                <w:b/>
                <w:sz w:val="16"/>
                <w:szCs w:val="16"/>
              </w:rPr>
            </w:pPr>
          </w:p>
        </w:tc>
      </w:tr>
      <w:tr w:rsidR="00C85E20" w:rsidRPr="0014645C" w14:paraId="7E0D677B" w14:textId="77777777" w:rsidTr="0070136F">
        <w:trPr>
          <w:trHeight w:val="340"/>
        </w:trPr>
        <w:tc>
          <w:tcPr>
            <w:tcW w:w="2303" w:type="dxa"/>
            <w:vAlign w:val="center"/>
          </w:tcPr>
          <w:p w14:paraId="7C79707D" w14:textId="77777777" w:rsidR="00C85E20" w:rsidRPr="0014645C" w:rsidRDefault="00C85E20" w:rsidP="007F7349">
            <w:pPr>
              <w:spacing w:line="288" w:lineRule="auto"/>
              <w:jc w:val="center"/>
              <w:rPr>
                <w:rFonts w:cs="Arial"/>
                <w:b/>
                <w:sz w:val="16"/>
                <w:szCs w:val="16"/>
              </w:rPr>
            </w:pPr>
            <w:r w:rsidRPr="0014645C">
              <w:rPr>
                <w:rFonts w:cs="Arial"/>
                <w:b/>
                <w:sz w:val="16"/>
                <w:szCs w:val="16"/>
              </w:rPr>
              <w:t>85,0 %</w:t>
            </w:r>
          </w:p>
        </w:tc>
        <w:tc>
          <w:tcPr>
            <w:tcW w:w="2303" w:type="dxa"/>
            <w:vAlign w:val="center"/>
          </w:tcPr>
          <w:p w14:paraId="59DD53EF" w14:textId="77777777" w:rsidR="00C85E20" w:rsidRPr="0014645C" w:rsidRDefault="00C85E20" w:rsidP="007F7349">
            <w:pPr>
              <w:spacing w:line="288" w:lineRule="auto"/>
              <w:jc w:val="center"/>
              <w:rPr>
                <w:rFonts w:cs="Arial"/>
                <w:b/>
                <w:sz w:val="16"/>
                <w:szCs w:val="16"/>
              </w:rPr>
            </w:pPr>
            <w:r w:rsidRPr="0014645C">
              <w:rPr>
                <w:rFonts w:cs="Arial"/>
                <w:b/>
                <w:sz w:val="16"/>
                <w:szCs w:val="16"/>
              </w:rPr>
              <w:t>10,0 %</w:t>
            </w:r>
          </w:p>
        </w:tc>
        <w:tc>
          <w:tcPr>
            <w:tcW w:w="2303" w:type="dxa"/>
            <w:vAlign w:val="center"/>
          </w:tcPr>
          <w:p w14:paraId="1AE9E0A7" w14:textId="77777777" w:rsidR="00C85E20" w:rsidRPr="0014645C" w:rsidRDefault="00C85E20" w:rsidP="007F7349">
            <w:pPr>
              <w:spacing w:line="288" w:lineRule="auto"/>
              <w:jc w:val="center"/>
              <w:rPr>
                <w:rFonts w:cs="Arial"/>
                <w:b/>
                <w:sz w:val="16"/>
                <w:szCs w:val="16"/>
              </w:rPr>
            </w:pPr>
            <w:r w:rsidRPr="0014645C">
              <w:rPr>
                <w:rFonts w:cs="Arial"/>
                <w:b/>
                <w:sz w:val="16"/>
                <w:szCs w:val="16"/>
              </w:rPr>
              <w:t>5,0 %</w:t>
            </w:r>
          </w:p>
        </w:tc>
        <w:tc>
          <w:tcPr>
            <w:tcW w:w="2303" w:type="dxa"/>
            <w:vAlign w:val="center"/>
          </w:tcPr>
          <w:p w14:paraId="195C1E91" w14:textId="77777777" w:rsidR="00C85E20" w:rsidRPr="0014645C" w:rsidRDefault="00C85E20" w:rsidP="007F7349">
            <w:pPr>
              <w:spacing w:line="288" w:lineRule="auto"/>
              <w:jc w:val="center"/>
              <w:rPr>
                <w:rFonts w:cs="Arial"/>
                <w:b/>
                <w:sz w:val="16"/>
                <w:szCs w:val="16"/>
              </w:rPr>
            </w:pPr>
            <w:r w:rsidRPr="0014645C">
              <w:rPr>
                <w:rFonts w:cs="Arial"/>
                <w:b/>
                <w:sz w:val="16"/>
                <w:szCs w:val="16"/>
              </w:rPr>
              <w:t>100,0 %</w:t>
            </w:r>
          </w:p>
        </w:tc>
      </w:tr>
    </w:tbl>
    <w:p w14:paraId="6347CC79" w14:textId="77777777" w:rsidR="00C85E20" w:rsidRPr="0014645C" w:rsidRDefault="00C85E20" w:rsidP="007F7349">
      <w:pPr>
        <w:autoSpaceDE w:val="0"/>
        <w:autoSpaceDN w:val="0"/>
        <w:adjustRightInd w:val="0"/>
        <w:spacing w:before="120" w:line="288" w:lineRule="auto"/>
        <w:jc w:val="both"/>
        <w:rPr>
          <w:rFonts w:cs="Arial"/>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C85E20" w:rsidRPr="0014645C" w14:paraId="393C2CAD" w14:textId="77777777" w:rsidTr="0070136F">
        <w:trPr>
          <w:trHeight w:val="340"/>
        </w:trPr>
        <w:tc>
          <w:tcPr>
            <w:tcW w:w="9212" w:type="dxa"/>
            <w:gridSpan w:val="4"/>
            <w:shd w:val="clear" w:color="auto" w:fill="F2F2F2"/>
            <w:vAlign w:val="center"/>
          </w:tcPr>
          <w:p w14:paraId="547C2249" w14:textId="77777777" w:rsidR="00C85E20" w:rsidRPr="0014645C" w:rsidRDefault="00C85E20" w:rsidP="007F7349">
            <w:pPr>
              <w:spacing w:line="288" w:lineRule="auto"/>
              <w:rPr>
                <w:rFonts w:cs="Arial"/>
                <w:b/>
                <w:sz w:val="16"/>
                <w:szCs w:val="16"/>
              </w:rPr>
            </w:pPr>
            <w:r w:rsidRPr="0014645C">
              <w:rPr>
                <w:rFonts w:cs="Arial"/>
                <w:b/>
                <w:sz w:val="16"/>
                <w:szCs w:val="16"/>
              </w:rPr>
              <w:t>Prijímateľ – mimovládna/nezisková organizácia</w:t>
            </w:r>
          </w:p>
        </w:tc>
      </w:tr>
      <w:tr w:rsidR="00C85E20" w:rsidRPr="0014645C" w14:paraId="6A10EEF8" w14:textId="77777777" w:rsidTr="0070136F">
        <w:trPr>
          <w:trHeight w:val="340"/>
        </w:trPr>
        <w:tc>
          <w:tcPr>
            <w:tcW w:w="9212" w:type="dxa"/>
            <w:gridSpan w:val="4"/>
            <w:vAlign w:val="center"/>
          </w:tcPr>
          <w:p w14:paraId="548AC0BD" w14:textId="77777777" w:rsidR="00C85E20" w:rsidRPr="0014645C" w:rsidRDefault="00C85E20" w:rsidP="007F7349">
            <w:pPr>
              <w:spacing w:line="288" w:lineRule="auto"/>
              <w:jc w:val="center"/>
              <w:rPr>
                <w:rFonts w:cs="Arial"/>
                <w:sz w:val="16"/>
                <w:szCs w:val="16"/>
              </w:rPr>
            </w:pPr>
            <w:r w:rsidRPr="0014645C">
              <w:rPr>
                <w:rFonts w:cs="Arial"/>
                <w:sz w:val="16"/>
                <w:szCs w:val="16"/>
              </w:rPr>
              <w:t>Celkové oprávnené výdavky</w:t>
            </w:r>
          </w:p>
        </w:tc>
      </w:tr>
      <w:tr w:rsidR="00C85E20" w:rsidRPr="0014645C" w14:paraId="10E3876C" w14:textId="77777777" w:rsidTr="0070136F">
        <w:trPr>
          <w:trHeight w:val="340"/>
        </w:trPr>
        <w:tc>
          <w:tcPr>
            <w:tcW w:w="2303" w:type="dxa"/>
            <w:vAlign w:val="center"/>
          </w:tcPr>
          <w:p w14:paraId="26AC97E8" w14:textId="77777777" w:rsidR="00C85E20" w:rsidRPr="0014645C" w:rsidRDefault="00C85E20" w:rsidP="007F7349">
            <w:pPr>
              <w:spacing w:line="288" w:lineRule="auto"/>
              <w:jc w:val="center"/>
              <w:rPr>
                <w:rFonts w:cs="Arial"/>
                <w:sz w:val="16"/>
                <w:szCs w:val="16"/>
              </w:rPr>
            </w:pPr>
            <w:r w:rsidRPr="0014645C">
              <w:rPr>
                <w:rFonts w:cs="Arial"/>
                <w:sz w:val="16"/>
                <w:szCs w:val="16"/>
              </w:rPr>
              <w:t>Zdroje EÚ</w:t>
            </w:r>
          </w:p>
        </w:tc>
        <w:tc>
          <w:tcPr>
            <w:tcW w:w="2303" w:type="dxa"/>
            <w:vAlign w:val="center"/>
          </w:tcPr>
          <w:p w14:paraId="464C63C4" w14:textId="77777777" w:rsidR="00C85E20" w:rsidRPr="0014645C" w:rsidRDefault="00C85E20" w:rsidP="007F7349">
            <w:pPr>
              <w:spacing w:line="288" w:lineRule="auto"/>
              <w:jc w:val="center"/>
              <w:rPr>
                <w:rFonts w:cs="Arial"/>
                <w:sz w:val="16"/>
                <w:szCs w:val="16"/>
              </w:rPr>
            </w:pPr>
            <w:r w:rsidRPr="0014645C">
              <w:rPr>
                <w:rFonts w:cs="Arial"/>
                <w:sz w:val="16"/>
                <w:szCs w:val="16"/>
              </w:rPr>
              <w:t>Národné verejné zdroje</w:t>
            </w:r>
          </w:p>
        </w:tc>
        <w:tc>
          <w:tcPr>
            <w:tcW w:w="2303" w:type="dxa"/>
            <w:vAlign w:val="center"/>
          </w:tcPr>
          <w:p w14:paraId="7B9C30CA" w14:textId="77777777" w:rsidR="00C85E20" w:rsidRPr="0014645C" w:rsidRDefault="00C85E20" w:rsidP="007F7349">
            <w:pPr>
              <w:spacing w:line="288" w:lineRule="auto"/>
              <w:jc w:val="center"/>
              <w:rPr>
                <w:rFonts w:cs="Arial"/>
                <w:sz w:val="16"/>
                <w:szCs w:val="16"/>
              </w:rPr>
            </w:pPr>
            <w:r w:rsidRPr="0014645C">
              <w:rPr>
                <w:rFonts w:cs="Arial"/>
                <w:sz w:val="16"/>
                <w:szCs w:val="16"/>
              </w:rPr>
              <w:t>Súkromné zdroje</w:t>
            </w:r>
          </w:p>
        </w:tc>
        <w:tc>
          <w:tcPr>
            <w:tcW w:w="2303" w:type="dxa"/>
            <w:vMerge w:val="restart"/>
            <w:vAlign w:val="center"/>
          </w:tcPr>
          <w:p w14:paraId="3208A660" w14:textId="77777777" w:rsidR="00C85E20" w:rsidRPr="0014645C" w:rsidRDefault="00C85E20" w:rsidP="007F7349">
            <w:pPr>
              <w:spacing w:line="288" w:lineRule="auto"/>
              <w:jc w:val="center"/>
              <w:rPr>
                <w:rFonts w:cs="Arial"/>
                <w:b/>
                <w:sz w:val="16"/>
                <w:szCs w:val="16"/>
              </w:rPr>
            </w:pPr>
            <w:r w:rsidRPr="0014645C">
              <w:rPr>
                <w:rFonts w:cs="Arial"/>
                <w:b/>
                <w:sz w:val="16"/>
                <w:szCs w:val="16"/>
              </w:rPr>
              <w:t>Spolu</w:t>
            </w:r>
          </w:p>
        </w:tc>
      </w:tr>
      <w:tr w:rsidR="00C85E20" w:rsidRPr="0014645C" w14:paraId="67B0448A" w14:textId="77777777" w:rsidTr="0070136F">
        <w:trPr>
          <w:trHeight w:val="340"/>
        </w:trPr>
        <w:tc>
          <w:tcPr>
            <w:tcW w:w="2303" w:type="dxa"/>
            <w:vAlign w:val="center"/>
          </w:tcPr>
          <w:p w14:paraId="03CEE5D9" w14:textId="77777777" w:rsidR="00C85E20" w:rsidRPr="0014645C" w:rsidRDefault="00F55A4B" w:rsidP="007F7349">
            <w:pPr>
              <w:spacing w:line="288" w:lineRule="auto"/>
              <w:jc w:val="center"/>
              <w:rPr>
                <w:rFonts w:cs="Arial"/>
                <w:sz w:val="16"/>
                <w:szCs w:val="16"/>
              </w:rPr>
            </w:pPr>
            <w:r w:rsidRPr="0014645C">
              <w:rPr>
                <w:rFonts w:cs="Arial"/>
                <w:sz w:val="16"/>
                <w:szCs w:val="16"/>
              </w:rPr>
              <w:t>EFRR/ESF/KF</w:t>
            </w:r>
          </w:p>
        </w:tc>
        <w:tc>
          <w:tcPr>
            <w:tcW w:w="2303" w:type="dxa"/>
            <w:vAlign w:val="center"/>
          </w:tcPr>
          <w:p w14:paraId="33545E5F" w14:textId="77777777" w:rsidR="00C85E20" w:rsidRPr="0014645C" w:rsidRDefault="00C85E20" w:rsidP="007F7349">
            <w:pPr>
              <w:spacing w:line="288" w:lineRule="auto"/>
              <w:jc w:val="center"/>
              <w:rPr>
                <w:rFonts w:cs="Arial"/>
                <w:sz w:val="16"/>
                <w:szCs w:val="16"/>
              </w:rPr>
            </w:pPr>
            <w:r w:rsidRPr="0014645C">
              <w:rPr>
                <w:rFonts w:cs="Arial"/>
                <w:sz w:val="16"/>
                <w:szCs w:val="16"/>
              </w:rPr>
              <w:t>Štátny rozpočet</w:t>
            </w:r>
          </w:p>
        </w:tc>
        <w:tc>
          <w:tcPr>
            <w:tcW w:w="2303" w:type="dxa"/>
            <w:vAlign w:val="center"/>
          </w:tcPr>
          <w:p w14:paraId="46B52041" w14:textId="77777777" w:rsidR="00C85E20" w:rsidRPr="0014645C" w:rsidRDefault="00C85E20" w:rsidP="007F7349">
            <w:pPr>
              <w:spacing w:line="288" w:lineRule="auto"/>
              <w:jc w:val="center"/>
              <w:rPr>
                <w:rFonts w:cs="Arial"/>
                <w:sz w:val="16"/>
                <w:szCs w:val="16"/>
              </w:rPr>
            </w:pPr>
            <w:r w:rsidRPr="0014645C">
              <w:rPr>
                <w:rFonts w:cs="Arial"/>
                <w:sz w:val="16"/>
                <w:szCs w:val="16"/>
              </w:rPr>
              <w:t>Prijímateľ</w:t>
            </w:r>
          </w:p>
        </w:tc>
        <w:tc>
          <w:tcPr>
            <w:tcW w:w="2303" w:type="dxa"/>
            <w:vMerge/>
            <w:vAlign w:val="center"/>
          </w:tcPr>
          <w:p w14:paraId="2DA32ADE" w14:textId="77777777" w:rsidR="00C85E20" w:rsidRPr="0014645C" w:rsidRDefault="00C85E20" w:rsidP="007F7349">
            <w:pPr>
              <w:spacing w:line="288" w:lineRule="auto"/>
              <w:jc w:val="center"/>
              <w:rPr>
                <w:rFonts w:cs="Arial"/>
                <w:b/>
                <w:sz w:val="16"/>
                <w:szCs w:val="16"/>
              </w:rPr>
            </w:pPr>
          </w:p>
        </w:tc>
      </w:tr>
      <w:tr w:rsidR="00C85E20" w:rsidRPr="0014645C" w14:paraId="377798A0" w14:textId="77777777" w:rsidTr="0070136F">
        <w:trPr>
          <w:trHeight w:val="340"/>
        </w:trPr>
        <w:tc>
          <w:tcPr>
            <w:tcW w:w="2303" w:type="dxa"/>
            <w:vAlign w:val="center"/>
          </w:tcPr>
          <w:p w14:paraId="70423D51" w14:textId="77777777" w:rsidR="00C85E20" w:rsidRPr="0014645C" w:rsidRDefault="00C85E20" w:rsidP="007F7349">
            <w:pPr>
              <w:spacing w:line="288" w:lineRule="auto"/>
              <w:jc w:val="center"/>
              <w:rPr>
                <w:rFonts w:cs="Arial"/>
                <w:b/>
                <w:sz w:val="16"/>
                <w:szCs w:val="16"/>
              </w:rPr>
            </w:pPr>
            <w:r w:rsidRPr="0014645C">
              <w:rPr>
                <w:rFonts w:cs="Arial"/>
                <w:b/>
                <w:sz w:val="16"/>
                <w:szCs w:val="16"/>
              </w:rPr>
              <w:t>85,0 %</w:t>
            </w:r>
          </w:p>
        </w:tc>
        <w:tc>
          <w:tcPr>
            <w:tcW w:w="2303" w:type="dxa"/>
            <w:vAlign w:val="center"/>
          </w:tcPr>
          <w:p w14:paraId="38374ECD" w14:textId="77777777" w:rsidR="00C85E20" w:rsidRPr="0014645C" w:rsidRDefault="00C85E20" w:rsidP="007F7349">
            <w:pPr>
              <w:spacing w:line="288" w:lineRule="auto"/>
              <w:jc w:val="center"/>
              <w:rPr>
                <w:rFonts w:cs="Arial"/>
                <w:b/>
                <w:sz w:val="16"/>
                <w:szCs w:val="16"/>
              </w:rPr>
            </w:pPr>
            <w:r w:rsidRPr="0014645C">
              <w:rPr>
                <w:rFonts w:cs="Arial"/>
                <w:b/>
                <w:sz w:val="16"/>
                <w:szCs w:val="16"/>
              </w:rPr>
              <w:t>10,0 %</w:t>
            </w:r>
          </w:p>
        </w:tc>
        <w:tc>
          <w:tcPr>
            <w:tcW w:w="2303" w:type="dxa"/>
            <w:vAlign w:val="center"/>
          </w:tcPr>
          <w:p w14:paraId="3CD6EA69" w14:textId="77777777" w:rsidR="00C85E20" w:rsidRPr="0014645C" w:rsidRDefault="00C85E20" w:rsidP="007F7349">
            <w:pPr>
              <w:spacing w:line="288" w:lineRule="auto"/>
              <w:jc w:val="center"/>
              <w:rPr>
                <w:rFonts w:cs="Arial"/>
                <w:b/>
                <w:sz w:val="16"/>
                <w:szCs w:val="16"/>
              </w:rPr>
            </w:pPr>
            <w:r w:rsidRPr="0014645C">
              <w:rPr>
                <w:rFonts w:cs="Arial"/>
                <w:b/>
                <w:sz w:val="16"/>
                <w:szCs w:val="16"/>
              </w:rPr>
              <w:t>5,0 %</w:t>
            </w:r>
          </w:p>
        </w:tc>
        <w:tc>
          <w:tcPr>
            <w:tcW w:w="2303" w:type="dxa"/>
            <w:vAlign w:val="center"/>
          </w:tcPr>
          <w:p w14:paraId="1BEB931E" w14:textId="77777777" w:rsidR="00C85E20" w:rsidRPr="0014645C" w:rsidRDefault="00C85E20" w:rsidP="007F7349">
            <w:pPr>
              <w:spacing w:line="288" w:lineRule="auto"/>
              <w:jc w:val="center"/>
              <w:rPr>
                <w:rFonts w:cs="Arial"/>
                <w:b/>
                <w:sz w:val="16"/>
                <w:szCs w:val="16"/>
              </w:rPr>
            </w:pPr>
            <w:r w:rsidRPr="0014645C">
              <w:rPr>
                <w:rFonts w:cs="Arial"/>
                <w:b/>
                <w:sz w:val="16"/>
                <w:szCs w:val="16"/>
              </w:rPr>
              <w:t>100,0 %</w:t>
            </w:r>
          </w:p>
        </w:tc>
      </w:tr>
    </w:tbl>
    <w:p w14:paraId="02270AD8" w14:textId="77777777" w:rsidR="00C85E20" w:rsidRPr="0014645C" w:rsidRDefault="00C85E20" w:rsidP="007F7349">
      <w:pPr>
        <w:autoSpaceDE w:val="0"/>
        <w:autoSpaceDN w:val="0"/>
        <w:adjustRightInd w:val="0"/>
        <w:spacing w:before="120" w:line="288" w:lineRule="auto"/>
        <w:jc w:val="both"/>
        <w:rPr>
          <w:rFonts w:cs="Arial"/>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C85E20" w:rsidRPr="009739DC" w14:paraId="247B1874" w14:textId="77777777" w:rsidTr="0070136F">
        <w:trPr>
          <w:trHeight w:val="340"/>
        </w:trPr>
        <w:tc>
          <w:tcPr>
            <w:tcW w:w="9212" w:type="dxa"/>
            <w:gridSpan w:val="4"/>
            <w:shd w:val="clear" w:color="auto" w:fill="F2F2F2"/>
            <w:vAlign w:val="center"/>
          </w:tcPr>
          <w:p w14:paraId="2ED7B658" w14:textId="77777777" w:rsidR="00C85E20" w:rsidRPr="0014645C" w:rsidRDefault="00C85E20" w:rsidP="007F7349">
            <w:pPr>
              <w:spacing w:line="288" w:lineRule="auto"/>
              <w:rPr>
                <w:rFonts w:cs="Arial"/>
                <w:b/>
                <w:sz w:val="16"/>
                <w:szCs w:val="16"/>
              </w:rPr>
            </w:pPr>
            <w:r w:rsidRPr="0014645C">
              <w:rPr>
                <w:rFonts w:cs="Arial"/>
                <w:b/>
                <w:sz w:val="16"/>
                <w:szCs w:val="16"/>
              </w:rPr>
              <w:t>Prijímateľ – súkromný sektor mimo schém štátnej pomoci</w:t>
            </w:r>
          </w:p>
        </w:tc>
      </w:tr>
      <w:tr w:rsidR="00C85E20" w:rsidRPr="0014645C" w14:paraId="5A6B4E1C" w14:textId="77777777" w:rsidTr="0070136F">
        <w:trPr>
          <w:trHeight w:val="340"/>
        </w:trPr>
        <w:tc>
          <w:tcPr>
            <w:tcW w:w="9212" w:type="dxa"/>
            <w:gridSpan w:val="4"/>
            <w:vAlign w:val="center"/>
          </w:tcPr>
          <w:p w14:paraId="2165D363" w14:textId="77777777" w:rsidR="00C85E20" w:rsidRPr="0014645C" w:rsidRDefault="00C85E20" w:rsidP="007F7349">
            <w:pPr>
              <w:spacing w:line="288" w:lineRule="auto"/>
              <w:jc w:val="center"/>
              <w:rPr>
                <w:rFonts w:cs="Arial"/>
                <w:sz w:val="16"/>
                <w:szCs w:val="16"/>
              </w:rPr>
            </w:pPr>
            <w:r w:rsidRPr="0014645C">
              <w:rPr>
                <w:rFonts w:cs="Arial"/>
                <w:sz w:val="16"/>
                <w:szCs w:val="16"/>
              </w:rPr>
              <w:t>Celkové oprávnené výdavky</w:t>
            </w:r>
          </w:p>
        </w:tc>
      </w:tr>
      <w:tr w:rsidR="00C85E20" w:rsidRPr="0014645C" w14:paraId="66284891" w14:textId="77777777" w:rsidTr="0070136F">
        <w:trPr>
          <w:trHeight w:val="340"/>
        </w:trPr>
        <w:tc>
          <w:tcPr>
            <w:tcW w:w="2303" w:type="dxa"/>
            <w:vAlign w:val="center"/>
          </w:tcPr>
          <w:p w14:paraId="61A07D82" w14:textId="77777777" w:rsidR="00C85E20" w:rsidRPr="0014645C" w:rsidRDefault="00C85E20" w:rsidP="007F7349">
            <w:pPr>
              <w:spacing w:line="288" w:lineRule="auto"/>
              <w:jc w:val="center"/>
              <w:rPr>
                <w:rFonts w:cs="Arial"/>
                <w:sz w:val="16"/>
                <w:szCs w:val="16"/>
              </w:rPr>
            </w:pPr>
            <w:r w:rsidRPr="0014645C">
              <w:rPr>
                <w:rFonts w:cs="Arial"/>
                <w:sz w:val="16"/>
                <w:szCs w:val="16"/>
              </w:rPr>
              <w:t>Zdroje EÚ</w:t>
            </w:r>
          </w:p>
        </w:tc>
        <w:tc>
          <w:tcPr>
            <w:tcW w:w="2303" w:type="dxa"/>
            <w:vAlign w:val="center"/>
          </w:tcPr>
          <w:p w14:paraId="64FBCF4C" w14:textId="77777777" w:rsidR="00C85E20" w:rsidRPr="0014645C" w:rsidRDefault="00C85E20" w:rsidP="007F7349">
            <w:pPr>
              <w:spacing w:line="288" w:lineRule="auto"/>
              <w:jc w:val="center"/>
              <w:rPr>
                <w:rFonts w:cs="Arial"/>
                <w:sz w:val="16"/>
                <w:szCs w:val="16"/>
              </w:rPr>
            </w:pPr>
            <w:r w:rsidRPr="0014645C">
              <w:rPr>
                <w:rFonts w:cs="Arial"/>
                <w:sz w:val="16"/>
                <w:szCs w:val="16"/>
              </w:rPr>
              <w:t>Národné verejné zdroje</w:t>
            </w:r>
          </w:p>
        </w:tc>
        <w:tc>
          <w:tcPr>
            <w:tcW w:w="2303" w:type="dxa"/>
            <w:vAlign w:val="center"/>
          </w:tcPr>
          <w:p w14:paraId="2B4C861B" w14:textId="77777777" w:rsidR="00C85E20" w:rsidRPr="0014645C" w:rsidRDefault="00C85E20" w:rsidP="007F7349">
            <w:pPr>
              <w:spacing w:line="288" w:lineRule="auto"/>
              <w:jc w:val="center"/>
              <w:rPr>
                <w:rFonts w:cs="Arial"/>
                <w:sz w:val="16"/>
                <w:szCs w:val="16"/>
              </w:rPr>
            </w:pPr>
            <w:r w:rsidRPr="0014645C">
              <w:rPr>
                <w:rFonts w:cs="Arial"/>
                <w:sz w:val="16"/>
                <w:szCs w:val="16"/>
              </w:rPr>
              <w:t>Súkromné zdroje</w:t>
            </w:r>
          </w:p>
        </w:tc>
        <w:tc>
          <w:tcPr>
            <w:tcW w:w="2303" w:type="dxa"/>
            <w:vMerge w:val="restart"/>
            <w:vAlign w:val="center"/>
          </w:tcPr>
          <w:p w14:paraId="31C17813" w14:textId="77777777" w:rsidR="00C85E20" w:rsidRPr="0014645C" w:rsidRDefault="00C85E20" w:rsidP="007F7349">
            <w:pPr>
              <w:spacing w:line="288" w:lineRule="auto"/>
              <w:jc w:val="center"/>
              <w:rPr>
                <w:rFonts w:cs="Arial"/>
                <w:b/>
                <w:sz w:val="16"/>
                <w:szCs w:val="16"/>
              </w:rPr>
            </w:pPr>
            <w:r w:rsidRPr="0014645C">
              <w:rPr>
                <w:rFonts w:cs="Arial"/>
                <w:b/>
                <w:sz w:val="16"/>
                <w:szCs w:val="16"/>
              </w:rPr>
              <w:t>Spolu</w:t>
            </w:r>
          </w:p>
        </w:tc>
      </w:tr>
      <w:tr w:rsidR="00C85E20" w:rsidRPr="0014645C" w14:paraId="5F1B1AC4" w14:textId="77777777" w:rsidTr="0070136F">
        <w:trPr>
          <w:trHeight w:val="340"/>
        </w:trPr>
        <w:tc>
          <w:tcPr>
            <w:tcW w:w="2303" w:type="dxa"/>
            <w:vAlign w:val="center"/>
          </w:tcPr>
          <w:p w14:paraId="3274D072" w14:textId="77777777" w:rsidR="00C85E20" w:rsidRPr="0014645C" w:rsidRDefault="00F55A4B" w:rsidP="007F7349">
            <w:pPr>
              <w:spacing w:line="288" w:lineRule="auto"/>
              <w:jc w:val="center"/>
              <w:rPr>
                <w:rFonts w:cs="Arial"/>
                <w:sz w:val="16"/>
                <w:szCs w:val="16"/>
              </w:rPr>
            </w:pPr>
            <w:r w:rsidRPr="0014645C">
              <w:rPr>
                <w:rFonts w:cs="Arial"/>
                <w:sz w:val="16"/>
                <w:szCs w:val="16"/>
              </w:rPr>
              <w:t>EFRR/ESF/KF</w:t>
            </w:r>
          </w:p>
        </w:tc>
        <w:tc>
          <w:tcPr>
            <w:tcW w:w="2303" w:type="dxa"/>
            <w:vAlign w:val="center"/>
          </w:tcPr>
          <w:p w14:paraId="466D8339" w14:textId="77777777" w:rsidR="00C85E20" w:rsidRPr="0014645C" w:rsidRDefault="00C85E20" w:rsidP="007F7349">
            <w:pPr>
              <w:spacing w:line="288" w:lineRule="auto"/>
              <w:jc w:val="center"/>
              <w:rPr>
                <w:rFonts w:cs="Arial"/>
                <w:sz w:val="16"/>
                <w:szCs w:val="16"/>
              </w:rPr>
            </w:pPr>
            <w:r w:rsidRPr="0014645C">
              <w:rPr>
                <w:rFonts w:cs="Arial"/>
                <w:sz w:val="16"/>
                <w:szCs w:val="16"/>
              </w:rPr>
              <w:t>Štátny rozpočet</w:t>
            </w:r>
          </w:p>
        </w:tc>
        <w:tc>
          <w:tcPr>
            <w:tcW w:w="2303" w:type="dxa"/>
            <w:vAlign w:val="center"/>
          </w:tcPr>
          <w:p w14:paraId="72500B6E" w14:textId="77777777" w:rsidR="00C85E20" w:rsidRPr="0014645C" w:rsidRDefault="00C85E20" w:rsidP="007F7349">
            <w:pPr>
              <w:spacing w:line="288" w:lineRule="auto"/>
              <w:jc w:val="center"/>
              <w:rPr>
                <w:rFonts w:cs="Arial"/>
                <w:sz w:val="16"/>
                <w:szCs w:val="16"/>
              </w:rPr>
            </w:pPr>
            <w:r w:rsidRPr="0014645C">
              <w:rPr>
                <w:rFonts w:cs="Arial"/>
                <w:sz w:val="16"/>
                <w:szCs w:val="16"/>
              </w:rPr>
              <w:t>Prijímateľ</w:t>
            </w:r>
          </w:p>
        </w:tc>
        <w:tc>
          <w:tcPr>
            <w:tcW w:w="2303" w:type="dxa"/>
            <w:vMerge/>
            <w:vAlign w:val="center"/>
          </w:tcPr>
          <w:p w14:paraId="03D3601E" w14:textId="77777777" w:rsidR="00C85E20" w:rsidRPr="0014645C" w:rsidRDefault="00C85E20" w:rsidP="007F7349">
            <w:pPr>
              <w:spacing w:line="288" w:lineRule="auto"/>
              <w:jc w:val="center"/>
              <w:rPr>
                <w:rFonts w:cs="Arial"/>
                <w:b/>
                <w:sz w:val="16"/>
                <w:szCs w:val="16"/>
              </w:rPr>
            </w:pPr>
          </w:p>
        </w:tc>
      </w:tr>
      <w:tr w:rsidR="00C85E20" w:rsidRPr="0014645C" w14:paraId="54E7BD7A" w14:textId="77777777" w:rsidTr="0070136F">
        <w:trPr>
          <w:trHeight w:val="340"/>
        </w:trPr>
        <w:tc>
          <w:tcPr>
            <w:tcW w:w="2303" w:type="dxa"/>
            <w:vAlign w:val="center"/>
          </w:tcPr>
          <w:p w14:paraId="2DDEB010" w14:textId="77777777" w:rsidR="00C85E20" w:rsidRPr="0014645C" w:rsidRDefault="00C85E20" w:rsidP="007F7349">
            <w:pPr>
              <w:spacing w:line="288" w:lineRule="auto"/>
              <w:jc w:val="center"/>
              <w:rPr>
                <w:rFonts w:cs="Arial"/>
                <w:b/>
                <w:sz w:val="16"/>
                <w:szCs w:val="16"/>
              </w:rPr>
            </w:pPr>
            <w:r w:rsidRPr="0014645C">
              <w:rPr>
                <w:rFonts w:cs="Arial"/>
                <w:b/>
                <w:sz w:val="16"/>
                <w:szCs w:val="16"/>
              </w:rPr>
              <w:t>85,0 %</w:t>
            </w:r>
          </w:p>
        </w:tc>
        <w:tc>
          <w:tcPr>
            <w:tcW w:w="2303" w:type="dxa"/>
            <w:vAlign w:val="center"/>
          </w:tcPr>
          <w:p w14:paraId="53152E01" w14:textId="77777777" w:rsidR="00C85E20" w:rsidRPr="0014645C" w:rsidRDefault="00C85E20" w:rsidP="007F7349">
            <w:pPr>
              <w:spacing w:line="288" w:lineRule="auto"/>
              <w:jc w:val="center"/>
              <w:rPr>
                <w:rFonts w:cs="Arial"/>
                <w:b/>
                <w:sz w:val="16"/>
                <w:szCs w:val="16"/>
              </w:rPr>
            </w:pPr>
            <w:r w:rsidRPr="0014645C">
              <w:rPr>
                <w:rFonts w:cs="Arial"/>
                <w:b/>
                <w:sz w:val="16"/>
                <w:szCs w:val="16"/>
              </w:rPr>
              <w:t>5,0 %</w:t>
            </w:r>
          </w:p>
        </w:tc>
        <w:tc>
          <w:tcPr>
            <w:tcW w:w="2303" w:type="dxa"/>
            <w:vAlign w:val="center"/>
          </w:tcPr>
          <w:p w14:paraId="6E92AE2F" w14:textId="77777777" w:rsidR="00C85E20" w:rsidRPr="0014645C" w:rsidRDefault="00C85E20" w:rsidP="007F7349">
            <w:pPr>
              <w:spacing w:line="288" w:lineRule="auto"/>
              <w:jc w:val="center"/>
              <w:rPr>
                <w:rFonts w:cs="Arial"/>
                <w:b/>
                <w:sz w:val="16"/>
                <w:szCs w:val="16"/>
              </w:rPr>
            </w:pPr>
            <w:r w:rsidRPr="0014645C">
              <w:rPr>
                <w:rFonts w:cs="Arial"/>
                <w:b/>
                <w:sz w:val="16"/>
                <w:szCs w:val="16"/>
              </w:rPr>
              <w:t>10,0 %</w:t>
            </w:r>
          </w:p>
        </w:tc>
        <w:tc>
          <w:tcPr>
            <w:tcW w:w="2303" w:type="dxa"/>
            <w:vAlign w:val="center"/>
          </w:tcPr>
          <w:p w14:paraId="0C312867" w14:textId="77777777" w:rsidR="00C85E20" w:rsidRPr="0014645C" w:rsidRDefault="00C85E20" w:rsidP="007F7349">
            <w:pPr>
              <w:spacing w:line="288" w:lineRule="auto"/>
              <w:jc w:val="center"/>
              <w:rPr>
                <w:rFonts w:cs="Arial"/>
                <w:b/>
                <w:sz w:val="16"/>
                <w:szCs w:val="16"/>
              </w:rPr>
            </w:pPr>
            <w:r w:rsidRPr="0014645C">
              <w:rPr>
                <w:rFonts w:cs="Arial"/>
                <w:b/>
                <w:sz w:val="16"/>
                <w:szCs w:val="16"/>
              </w:rPr>
              <w:t>100,0 %</w:t>
            </w:r>
          </w:p>
        </w:tc>
      </w:tr>
    </w:tbl>
    <w:p w14:paraId="595CC4CA" w14:textId="77777777" w:rsidR="00C85E20" w:rsidRPr="0014645C" w:rsidRDefault="004265FD" w:rsidP="00962421">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sz w:val="19"/>
          <w:szCs w:val="19"/>
        </w:rPr>
        <w:t>Pre prijímateľa vykonávajúceho hospodársku činnosť, t. j. podniky v zmysle čl. 107 Zmluvy o fungovaní EÚ bez ohľadu na právny status, v rámci schém štátnej pomoci, sa stanovujú nasledovné pravidlá spolufinancovania pomoci</w:t>
      </w:r>
      <w:r w:rsidR="004A613B" w:rsidRPr="0014645C">
        <w:rPr>
          <w:rFonts w:ascii="Arial" w:hAnsi="Arial" w:cs="Arial"/>
          <w:sz w:val="19"/>
          <w:szCs w:val="19"/>
        </w:rPr>
        <w:t>:</w:t>
      </w:r>
      <w:r w:rsidR="004A613B" w:rsidRPr="0014645C">
        <w:rPr>
          <w:rStyle w:val="Odkaznapoznmkupodiarou"/>
          <w:rFonts w:cs="Arial"/>
          <w:sz w:val="19"/>
          <w:szCs w:val="19"/>
        </w:rPr>
        <w:footnoteReference w:id="20"/>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99458A" w:rsidRPr="009739DC" w14:paraId="44E32C5C" w14:textId="77777777" w:rsidTr="0070136F">
        <w:trPr>
          <w:trHeight w:val="340"/>
        </w:trPr>
        <w:tc>
          <w:tcPr>
            <w:tcW w:w="9212" w:type="dxa"/>
            <w:gridSpan w:val="4"/>
            <w:shd w:val="clear" w:color="auto" w:fill="F2F2F2" w:themeFill="background1" w:themeFillShade="F2"/>
            <w:vAlign w:val="center"/>
          </w:tcPr>
          <w:p w14:paraId="56F6608F" w14:textId="77777777" w:rsidR="0099458A" w:rsidRPr="0014645C" w:rsidRDefault="0099458A" w:rsidP="007F7349">
            <w:pPr>
              <w:spacing w:line="288" w:lineRule="auto"/>
              <w:rPr>
                <w:rFonts w:cs="Arial"/>
                <w:b/>
                <w:sz w:val="16"/>
                <w:szCs w:val="16"/>
                <w:vertAlign w:val="superscript"/>
              </w:rPr>
            </w:pPr>
            <w:r w:rsidRPr="0014645C">
              <w:rPr>
                <w:rFonts w:cs="Arial"/>
                <w:b/>
                <w:sz w:val="16"/>
                <w:szCs w:val="16"/>
              </w:rPr>
              <w:t>Prijímateľ – v rámci schém štátnej pomoci</w:t>
            </w:r>
          </w:p>
        </w:tc>
      </w:tr>
      <w:tr w:rsidR="0099458A" w:rsidRPr="0014645C" w14:paraId="090C27CF" w14:textId="77777777" w:rsidTr="0070136F">
        <w:trPr>
          <w:trHeight w:val="340"/>
        </w:trPr>
        <w:tc>
          <w:tcPr>
            <w:tcW w:w="9212" w:type="dxa"/>
            <w:gridSpan w:val="4"/>
            <w:vAlign w:val="center"/>
          </w:tcPr>
          <w:p w14:paraId="5A299A2A" w14:textId="77777777" w:rsidR="0099458A" w:rsidRPr="0014645C" w:rsidRDefault="0099458A" w:rsidP="007F7349">
            <w:pPr>
              <w:spacing w:line="288" w:lineRule="auto"/>
              <w:jc w:val="center"/>
              <w:rPr>
                <w:rFonts w:cs="Arial"/>
                <w:sz w:val="16"/>
                <w:szCs w:val="16"/>
              </w:rPr>
            </w:pPr>
            <w:r w:rsidRPr="0014645C">
              <w:rPr>
                <w:rFonts w:cs="Arial"/>
                <w:sz w:val="16"/>
                <w:szCs w:val="16"/>
              </w:rPr>
              <w:t>Celkové oprávnené výdavky</w:t>
            </w:r>
          </w:p>
        </w:tc>
      </w:tr>
      <w:tr w:rsidR="0099458A" w:rsidRPr="0014645C" w14:paraId="3B95FB49" w14:textId="77777777" w:rsidTr="0070136F">
        <w:trPr>
          <w:trHeight w:val="340"/>
        </w:trPr>
        <w:tc>
          <w:tcPr>
            <w:tcW w:w="2303" w:type="dxa"/>
            <w:vAlign w:val="center"/>
          </w:tcPr>
          <w:p w14:paraId="325FEEEA" w14:textId="77777777" w:rsidR="0099458A" w:rsidRPr="0014645C" w:rsidRDefault="0099458A" w:rsidP="007F7349">
            <w:pPr>
              <w:spacing w:line="288" w:lineRule="auto"/>
              <w:jc w:val="center"/>
              <w:rPr>
                <w:rFonts w:cs="Arial"/>
                <w:sz w:val="16"/>
                <w:szCs w:val="16"/>
              </w:rPr>
            </w:pPr>
            <w:r w:rsidRPr="0014645C">
              <w:rPr>
                <w:rFonts w:cs="Arial"/>
                <w:sz w:val="16"/>
                <w:szCs w:val="16"/>
              </w:rPr>
              <w:t>Zdroje EÚ</w:t>
            </w:r>
          </w:p>
        </w:tc>
        <w:tc>
          <w:tcPr>
            <w:tcW w:w="2303" w:type="dxa"/>
            <w:vAlign w:val="center"/>
          </w:tcPr>
          <w:p w14:paraId="255D621F" w14:textId="77777777" w:rsidR="0099458A" w:rsidRPr="0014645C" w:rsidRDefault="0099458A" w:rsidP="007F7349">
            <w:pPr>
              <w:spacing w:line="288" w:lineRule="auto"/>
              <w:jc w:val="center"/>
              <w:rPr>
                <w:rFonts w:cs="Arial"/>
                <w:sz w:val="16"/>
                <w:szCs w:val="16"/>
              </w:rPr>
            </w:pPr>
            <w:r w:rsidRPr="0014645C">
              <w:rPr>
                <w:rFonts w:cs="Arial"/>
                <w:sz w:val="16"/>
                <w:szCs w:val="16"/>
              </w:rPr>
              <w:t>Národné verejné zdroje</w:t>
            </w:r>
          </w:p>
        </w:tc>
        <w:tc>
          <w:tcPr>
            <w:tcW w:w="2303" w:type="dxa"/>
            <w:vAlign w:val="center"/>
          </w:tcPr>
          <w:p w14:paraId="0A8A144F" w14:textId="77777777" w:rsidR="0099458A" w:rsidRPr="0014645C" w:rsidRDefault="0099458A" w:rsidP="007F7349">
            <w:pPr>
              <w:spacing w:line="288" w:lineRule="auto"/>
              <w:jc w:val="center"/>
              <w:rPr>
                <w:rFonts w:cs="Arial"/>
                <w:sz w:val="16"/>
                <w:szCs w:val="16"/>
              </w:rPr>
            </w:pPr>
            <w:r w:rsidRPr="0014645C">
              <w:rPr>
                <w:rFonts w:cs="Arial"/>
                <w:sz w:val="16"/>
                <w:szCs w:val="16"/>
              </w:rPr>
              <w:t>Súkromné zdroje</w:t>
            </w:r>
          </w:p>
        </w:tc>
        <w:tc>
          <w:tcPr>
            <w:tcW w:w="2303" w:type="dxa"/>
            <w:vMerge w:val="restart"/>
            <w:vAlign w:val="center"/>
          </w:tcPr>
          <w:p w14:paraId="6E39D464" w14:textId="77777777" w:rsidR="0099458A" w:rsidRPr="0014645C" w:rsidRDefault="0099458A" w:rsidP="007F7349">
            <w:pPr>
              <w:spacing w:line="288" w:lineRule="auto"/>
              <w:jc w:val="center"/>
              <w:rPr>
                <w:rFonts w:cs="Arial"/>
                <w:b/>
                <w:sz w:val="16"/>
                <w:szCs w:val="16"/>
              </w:rPr>
            </w:pPr>
            <w:r w:rsidRPr="0014645C">
              <w:rPr>
                <w:rFonts w:cs="Arial"/>
                <w:b/>
                <w:sz w:val="16"/>
                <w:szCs w:val="16"/>
              </w:rPr>
              <w:t>Spolu</w:t>
            </w:r>
          </w:p>
        </w:tc>
      </w:tr>
      <w:tr w:rsidR="0099458A" w:rsidRPr="0014645C" w14:paraId="4EB8DED4" w14:textId="77777777" w:rsidTr="0070136F">
        <w:trPr>
          <w:trHeight w:val="340"/>
        </w:trPr>
        <w:tc>
          <w:tcPr>
            <w:tcW w:w="2303" w:type="dxa"/>
            <w:vAlign w:val="center"/>
          </w:tcPr>
          <w:p w14:paraId="03D5FC36" w14:textId="77777777" w:rsidR="0099458A" w:rsidRPr="0014645C" w:rsidRDefault="00F55A4B" w:rsidP="007F7349">
            <w:pPr>
              <w:spacing w:line="288" w:lineRule="auto"/>
              <w:jc w:val="center"/>
              <w:rPr>
                <w:rFonts w:cs="Arial"/>
                <w:sz w:val="16"/>
                <w:szCs w:val="16"/>
              </w:rPr>
            </w:pPr>
            <w:r w:rsidRPr="0014645C">
              <w:rPr>
                <w:rFonts w:cs="Arial"/>
                <w:sz w:val="16"/>
                <w:szCs w:val="16"/>
              </w:rPr>
              <w:t>EFRR/ESF/KF</w:t>
            </w:r>
          </w:p>
        </w:tc>
        <w:tc>
          <w:tcPr>
            <w:tcW w:w="2303" w:type="dxa"/>
            <w:vAlign w:val="center"/>
          </w:tcPr>
          <w:p w14:paraId="43394B2E" w14:textId="77777777" w:rsidR="0099458A" w:rsidRPr="0014645C" w:rsidRDefault="0099458A" w:rsidP="007F7349">
            <w:pPr>
              <w:spacing w:line="288" w:lineRule="auto"/>
              <w:jc w:val="center"/>
              <w:rPr>
                <w:rFonts w:cs="Arial"/>
                <w:sz w:val="16"/>
                <w:szCs w:val="16"/>
              </w:rPr>
            </w:pPr>
            <w:r w:rsidRPr="0014645C">
              <w:rPr>
                <w:rFonts w:cs="Arial"/>
                <w:sz w:val="16"/>
                <w:szCs w:val="16"/>
              </w:rPr>
              <w:t>Štátny rozpočet</w:t>
            </w:r>
          </w:p>
        </w:tc>
        <w:tc>
          <w:tcPr>
            <w:tcW w:w="2303" w:type="dxa"/>
            <w:vAlign w:val="center"/>
          </w:tcPr>
          <w:p w14:paraId="0805F9F5" w14:textId="77777777" w:rsidR="0099458A" w:rsidRPr="0014645C" w:rsidRDefault="0099458A" w:rsidP="007F7349">
            <w:pPr>
              <w:spacing w:line="288" w:lineRule="auto"/>
              <w:jc w:val="center"/>
              <w:rPr>
                <w:rFonts w:cs="Arial"/>
                <w:sz w:val="16"/>
                <w:szCs w:val="16"/>
              </w:rPr>
            </w:pPr>
            <w:r w:rsidRPr="0014645C">
              <w:rPr>
                <w:rFonts w:cs="Arial"/>
                <w:sz w:val="16"/>
                <w:szCs w:val="16"/>
              </w:rPr>
              <w:t>Prijímateľ</w:t>
            </w:r>
          </w:p>
        </w:tc>
        <w:tc>
          <w:tcPr>
            <w:tcW w:w="2303" w:type="dxa"/>
            <w:vMerge/>
            <w:vAlign w:val="center"/>
          </w:tcPr>
          <w:p w14:paraId="6852E21A" w14:textId="77777777" w:rsidR="0099458A" w:rsidRPr="0014645C" w:rsidRDefault="0099458A" w:rsidP="007F7349">
            <w:pPr>
              <w:spacing w:line="288" w:lineRule="auto"/>
              <w:jc w:val="center"/>
              <w:rPr>
                <w:rFonts w:cs="Arial"/>
                <w:b/>
                <w:sz w:val="16"/>
                <w:szCs w:val="16"/>
              </w:rPr>
            </w:pPr>
          </w:p>
        </w:tc>
      </w:tr>
      <w:tr w:rsidR="0099458A" w:rsidRPr="0014645C" w14:paraId="243C10AA" w14:textId="77777777" w:rsidTr="0070136F">
        <w:trPr>
          <w:trHeight w:val="340"/>
        </w:trPr>
        <w:tc>
          <w:tcPr>
            <w:tcW w:w="2303" w:type="dxa"/>
            <w:vAlign w:val="center"/>
          </w:tcPr>
          <w:p w14:paraId="25494DA0" w14:textId="77777777" w:rsidR="0099458A" w:rsidRPr="0014645C" w:rsidRDefault="0099458A" w:rsidP="007F7349">
            <w:pPr>
              <w:spacing w:line="288" w:lineRule="auto"/>
              <w:jc w:val="center"/>
              <w:rPr>
                <w:rFonts w:cs="Arial"/>
                <w:b/>
                <w:sz w:val="16"/>
                <w:szCs w:val="16"/>
              </w:rPr>
            </w:pPr>
            <w:r w:rsidRPr="0014645C">
              <w:rPr>
                <w:rFonts w:cs="Arial"/>
                <w:b/>
                <w:sz w:val="16"/>
                <w:szCs w:val="16"/>
              </w:rPr>
              <w:t>x,x %</w:t>
            </w:r>
          </w:p>
        </w:tc>
        <w:tc>
          <w:tcPr>
            <w:tcW w:w="2303" w:type="dxa"/>
            <w:vAlign w:val="center"/>
          </w:tcPr>
          <w:p w14:paraId="0833A81A" w14:textId="77777777" w:rsidR="0099458A" w:rsidRPr="0014645C" w:rsidRDefault="0099458A" w:rsidP="007F7349">
            <w:pPr>
              <w:spacing w:line="288" w:lineRule="auto"/>
              <w:jc w:val="center"/>
              <w:rPr>
                <w:rFonts w:cs="Arial"/>
                <w:b/>
                <w:sz w:val="16"/>
                <w:szCs w:val="16"/>
              </w:rPr>
            </w:pPr>
            <w:r w:rsidRPr="0014645C">
              <w:rPr>
                <w:rFonts w:cs="Arial"/>
                <w:b/>
                <w:sz w:val="16"/>
                <w:szCs w:val="16"/>
              </w:rPr>
              <w:t>0,0 %</w:t>
            </w:r>
          </w:p>
        </w:tc>
        <w:tc>
          <w:tcPr>
            <w:tcW w:w="2303" w:type="dxa"/>
            <w:vAlign w:val="center"/>
          </w:tcPr>
          <w:p w14:paraId="40C4B108" w14:textId="77777777" w:rsidR="0099458A" w:rsidRPr="0014645C" w:rsidRDefault="0099458A" w:rsidP="007F7349">
            <w:pPr>
              <w:spacing w:line="288" w:lineRule="auto"/>
              <w:jc w:val="center"/>
              <w:rPr>
                <w:rFonts w:cs="Arial"/>
                <w:b/>
                <w:sz w:val="16"/>
                <w:szCs w:val="16"/>
              </w:rPr>
            </w:pPr>
            <w:r w:rsidRPr="0014645C">
              <w:rPr>
                <w:rFonts w:cs="Arial"/>
                <w:b/>
                <w:sz w:val="16"/>
                <w:szCs w:val="16"/>
              </w:rPr>
              <w:t>y,y %</w:t>
            </w:r>
          </w:p>
        </w:tc>
        <w:tc>
          <w:tcPr>
            <w:tcW w:w="2303" w:type="dxa"/>
            <w:vAlign w:val="center"/>
          </w:tcPr>
          <w:p w14:paraId="54C8539A" w14:textId="77777777" w:rsidR="0099458A" w:rsidRPr="0014645C" w:rsidRDefault="0099458A" w:rsidP="007F7349">
            <w:pPr>
              <w:spacing w:line="288" w:lineRule="auto"/>
              <w:jc w:val="center"/>
              <w:rPr>
                <w:rFonts w:cs="Arial"/>
                <w:b/>
                <w:sz w:val="16"/>
                <w:szCs w:val="16"/>
              </w:rPr>
            </w:pPr>
            <w:r w:rsidRPr="0014645C">
              <w:rPr>
                <w:rFonts w:cs="Arial"/>
                <w:b/>
                <w:sz w:val="16"/>
                <w:szCs w:val="16"/>
              </w:rPr>
              <w:t>100,0 %</w:t>
            </w:r>
          </w:p>
        </w:tc>
      </w:tr>
    </w:tbl>
    <w:p w14:paraId="2F581BCE" w14:textId="77777777" w:rsidR="004265FD" w:rsidRPr="0014645C" w:rsidRDefault="004265FD" w:rsidP="00962421">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V prípade, ak je prijímateľom podnik vykonávajúci hos</w:t>
      </w:r>
      <w:r w:rsidR="00E409DB" w:rsidRPr="0014645C">
        <w:rPr>
          <w:rFonts w:ascii="Arial" w:hAnsi="Arial" w:cs="Arial"/>
          <w:sz w:val="19"/>
          <w:szCs w:val="19"/>
        </w:rPr>
        <w:t>podársku činnosť podľa čl. 107 z</w:t>
      </w:r>
      <w:r w:rsidRPr="0014645C">
        <w:rPr>
          <w:rFonts w:ascii="Arial" w:hAnsi="Arial" w:cs="Arial"/>
          <w:sz w:val="19"/>
          <w:szCs w:val="19"/>
        </w:rPr>
        <w:t>mluvy o fungovaní EÚ</w:t>
      </w:r>
      <w:r w:rsidR="005C3A8B" w:rsidRPr="0014645C">
        <w:rPr>
          <w:rFonts w:ascii="Arial" w:hAnsi="Arial" w:cs="Arial"/>
          <w:sz w:val="19"/>
          <w:szCs w:val="19"/>
        </w:rPr>
        <w:t>,</w:t>
      </w:r>
      <w:r w:rsidRPr="0014645C">
        <w:rPr>
          <w:rFonts w:ascii="Arial" w:hAnsi="Arial" w:cs="Arial"/>
          <w:sz w:val="19"/>
          <w:szCs w:val="19"/>
        </w:rPr>
        <w:t xml:space="preserve"> podiel prijímateľa sa stanovuje v súlade s aplikovanou výškou intenzity pomoci definovanou v príslušnej schéme štátnej pomoci.</w:t>
      </w:r>
    </w:p>
    <w:p w14:paraId="622F83B4" w14:textId="77777777" w:rsidR="0099458A" w:rsidRPr="0014645C" w:rsidRDefault="004265FD" w:rsidP="00962421">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Pre prijímateľa vykonávajúceho hospodársku činnosť, </w:t>
      </w:r>
      <w:r w:rsidR="00E409DB" w:rsidRPr="0014645C">
        <w:rPr>
          <w:rFonts w:ascii="Arial" w:hAnsi="Arial" w:cs="Arial"/>
          <w:sz w:val="19"/>
          <w:szCs w:val="19"/>
        </w:rPr>
        <w:t>t.</w:t>
      </w:r>
      <w:r w:rsidR="00062191" w:rsidRPr="0014645C">
        <w:rPr>
          <w:rFonts w:ascii="Arial" w:hAnsi="Arial" w:cs="Arial"/>
          <w:sz w:val="19"/>
          <w:szCs w:val="19"/>
        </w:rPr>
        <w:t xml:space="preserve"> </w:t>
      </w:r>
      <w:r w:rsidR="00E409DB" w:rsidRPr="0014645C">
        <w:rPr>
          <w:rFonts w:ascii="Arial" w:hAnsi="Arial" w:cs="Arial"/>
          <w:sz w:val="19"/>
          <w:szCs w:val="19"/>
        </w:rPr>
        <w:t>j. podniky v zmysle čl. 107 z</w:t>
      </w:r>
      <w:r w:rsidRPr="0014645C">
        <w:rPr>
          <w:rFonts w:ascii="Arial" w:hAnsi="Arial" w:cs="Arial"/>
          <w:sz w:val="19"/>
          <w:szCs w:val="19"/>
        </w:rPr>
        <w:t>mluvy o fungovaní EÚ bez ohľadu na právny status v</w:t>
      </w:r>
      <w:r w:rsidR="005C3A8B" w:rsidRPr="0014645C">
        <w:rPr>
          <w:rFonts w:ascii="Arial" w:hAnsi="Arial" w:cs="Arial"/>
          <w:sz w:val="19"/>
          <w:szCs w:val="19"/>
        </w:rPr>
        <w:t> rámci schém pomoci de minimis</w:t>
      </w:r>
      <w:r w:rsidRPr="0014645C">
        <w:rPr>
          <w:rFonts w:ascii="Arial" w:hAnsi="Arial" w:cs="Arial"/>
          <w:sz w:val="19"/>
          <w:szCs w:val="19"/>
        </w:rPr>
        <w:t>,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99458A" w:rsidRPr="009739DC" w14:paraId="4ACFE080" w14:textId="77777777" w:rsidTr="0070136F">
        <w:trPr>
          <w:trHeight w:val="340"/>
        </w:trPr>
        <w:tc>
          <w:tcPr>
            <w:tcW w:w="9212" w:type="dxa"/>
            <w:gridSpan w:val="4"/>
            <w:shd w:val="clear" w:color="auto" w:fill="F2F2F2" w:themeFill="background1" w:themeFillShade="F2"/>
            <w:vAlign w:val="center"/>
          </w:tcPr>
          <w:p w14:paraId="53DC705F" w14:textId="77777777" w:rsidR="0099458A" w:rsidRPr="0014645C" w:rsidRDefault="0099458A" w:rsidP="007F7349">
            <w:pPr>
              <w:spacing w:line="288" w:lineRule="auto"/>
              <w:rPr>
                <w:rFonts w:cs="Arial"/>
                <w:b/>
                <w:sz w:val="16"/>
                <w:szCs w:val="16"/>
                <w:vertAlign w:val="superscript"/>
              </w:rPr>
            </w:pPr>
            <w:r w:rsidRPr="0014645C">
              <w:rPr>
                <w:rFonts w:cs="Arial"/>
                <w:b/>
                <w:sz w:val="16"/>
                <w:szCs w:val="16"/>
              </w:rPr>
              <w:t>Prijímateľ – v rámci schém pomoci de minimis</w:t>
            </w:r>
          </w:p>
        </w:tc>
      </w:tr>
      <w:tr w:rsidR="0099458A" w:rsidRPr="0014645C" w14:paraId="0D8C1762" w14:textId="77777777" w:rsidTr="0070136F">
        <w:trPr>
          <w:trHeight w:val="340"/>
        </w:trPr>
        <w:tc>
          <w:tcPr>
            <w:tcW w:w="9212" w:type="dxa"/>
            <w:gridSpan w:val="4"/>
            <w:vAlign w:val="center"/>
          </w:tcPr>
          <w:p w14:paraId="23E46F3C" w14:textId="77777777" w:rsidR="0099458A" w:rsidRPr="0014645C" w:rsidRDefault="0099458A" w:rsidP="007F7349">
            <w:pPr>
              <w:spacing w:line="288" w:lineRule="auto"/>
              <w:jc w:val="center"/>
              <w:rPr>
                <w:rFonts w:cs="Arial"/>
                <w:sz w:val="16"/>
                <w:szCs w:val="16"/>
              </w:rPr>
            </w:pPr>
            <w:r w:rsidRPr="0014645C">
              <w:rPr>
                <w:rFonts w:cs="Arial"/>
                <w:sz w:val="16"/>
                <w:szCs w:val="16"/>
              </w:rPr>
              <w:t>Celkové oprávnené výdavky</w:t>
            </w:r>
          </w:p>
        </w:tc>
      </w:tr>
      <w:tr w:rsidR="0099458A" w:rsidRPr="0014645C" w14:paraId="068FF6F5" w14:textId="77777777" w:rsidTr="0070136F">
        <w:trPr>
          <w:trHeight w:val="340"/>
        </w:trPr>
        <w:tc>
          <w:tcPr>
            <w:tcW w:w="2303" w:type="dxa"/>
            <w:vAlign w:val="center"/>
          </w:tcPr>
          <w:p w14:paraId="5269C21F" w14:textId="77777777" w:rsidR="0099458A" w:rsidRPr="0014645C" w:rsidRDefault="0099458A" w:rsidP="007F7349">
            <w:pPr>
              <w:spacing w:line="288" w:lineRule="auto"/>
              <w:jc w:val="center"/>
              <w:rPr>
                <w:rFonts w:cs="Arial"/>
                <w:sz w:val="16"/>
                <w:szCs w:val="16"/>
              </w:rPr>
            </w:pPr>
            <w:r w:rsidRPr="0014645C">
              <w:rPr>
                <w:rFonts w:cs="Arial"/>
                <w:sz w:val="16"/>
                <w:szCs w:val="16"/>
              </w:rPr>
              <w:t>Zdroje EÚ</w:t>
            </w:r>
          </w:p>
        </w:tc>
        <w:tc>
          <w:tcPr>
            <w:tcW w:w="2303" w:type="dxa"/>
            <w:vAlign w:val="center"/>
          </w:tcPr>
          <w:p w14:paraId="3E490FF4" w14:textId="77777777" w:rsidR="0099458A" w:rsidRPr="0014645C" w:rsidRDefault="0099458A" w:rsidP="007F7349">
            <w:pPr>
              <w:spacing w:line="288" w:lineRule="auto"/>
              <w:jc w:val="center"/>
              <w:rPr>
                <w:rFonts w:cs="Arial"/>
                <w:sz w:val="16"/>
                <w:szCs w:val="16"/>
              </w:rPr>
            </w:pPr>
            <w:r w:rsidRPr="0014645C">
              <w:rPr>
                <w:rFonts w:cs="Arial"/>
                <w:sz w:val="16"/>
                <w:szCs w:val="16"/>
              </w:rPr>
              <w:t>Národné verejné zdroje</w:t>
            </w:r>
          </w:p>
        </w:tc>
        <w:tc>
          <w:tcPr>
            <w:tcW w:w="2303" w:type="dxa"/>
            <w:vAlign w:val="center"/>
          </w:tcPr>
          <w:p w14:paraId="13F5E4AD" w14:textId="77777777" w:rsidR="0099458A" w:rsidRPr="0014645C" w:rsidRDefault="0099458A" w:rsidP="007F7349">
            <w:pPr>
              <w:spacing w:line="288" w:lineRule="auto"/>
              <w:jc w:val="center"/>
              <w:rPr>
                <w:rFonts w:cs="Arial"/>
                <w:sz w:val="16"/>
                <w:szCs w:val="16"/>
              </w:rPr>
            </w:pPr>
            <w:r w:rsidRPr="0014645C">
              <w:rPr>
                <w:rFonts w:cs="Arial"/>
                <w:sz w:val="16"/>
                <w:szCs w:val="16"/>
              </w:rPr>
              <w:t>Súkromné zdroje</w:t>
            </w:r>
          </w:p>
        </w:tc>
        <w:tc>
          <w:tcPr>
            <w:tcW w:w="2303" w:type="dxa"/>
            <w:vMerge w:val="restart"/>
            <w:vAlign w:val="center"/>
          </w:tcPr>
          <w:p w14:paraId="5B527CF0" w14:textId="77777777" w:rsidR="0099458A" w:rsidRPr="0014645C" w:rsidRDefault="0099458A" w:rsidP="007F7349">
            <w:pPr>
              <w:spacing w:line="288" w:lineRule="auto"/>
              <w:jc w:val="center"/>
              <w:rPr>
                <w:rFonts w:cs="Arial"/>
                <w:b/>
                <w:sz w:val="16"/>
                <w:szCs w:val="16"/>
              </w:rPr>
            </w:pPr>
            <w:r w:rsidRPr="0014645C">
              <w:rPr>
                <w:rFonts w:cs="Arial"/>
                <w:b/>
                <w:sz w:val="16"/>
                <w:szCs w:val="16"/>
              </w:rPr>
              <w:t>Spolu</w:t>
            </w:r>
          </w:p>
        </w:tc>
      </w:tr>
      <w:tr w:rsidR="0099458A" w:rsidRPr="0014645C" w14:paraId="72D5261C" w14:textId="77777777" w:rsidTr="0070136F">
        <w:trPr>
          <w:trHeight w:val="340"/>
        </w:trPr>
        <w:tc>
          <w:tcPr>
            <w:tcW w:w="2303" w:type="dxa"/>
            <w:vAlign w:val="center"/>
          </w:tcPr>
          <w:p w14:paraId="5C01BA77" w14:textId="77777777" w:rsidR="0099458A" w:rsidRPr="0014645C" w:rsidRDefault="00F55A4B" w:rsidP="007F7349">
            <w:pPr>
              <w:spacing w:line="288" w:lineRule="auto"/>
              <w:jc w:val="center"/>
              <w:rPr>
                <w:rFonts w:cs="Arial"/>
                <w:sz w:val="16"/>
                <w:szCs w:val="16"/>
              </w:rPr>
            </w:pPr>
            <w:r w:rsidRPr="0014645C">
              <w:rPr>
                <w:rFonts w:cs="Arial"/>
                <w:sz w:val="16"/>
                <w:szCs w:val="16"/>
              </w:rPr>
              <w:t>EFRR/ESF/KF</w:t>
            </w:r>
          </w:p>
        </w:tc>
        <w:tc>
          <w:tcPr>
            <w:tcW w:w="2303" w:type="dxa"/>
            <w:vAlign w:val="center"/>
          </w:tcPr>
          <w:p w14:paraId="495B608A" w14:textId="77777777" w:rsidR="0099458A" w:rsidRPr="0014645C" w:rsidRDefault="0099458A" w:rsidP="007F7349">
            <w:pPr>
              <w:spacing w:line="288" w:lineRule="auto"/>
              <w:jc w:val="center"/>
              <w:rPr>
                <w:rFonts w:cs="Arial"/>
                <w:sz w:val="16"/>
                <w:szCs w:val="16"/>
              </w:rPr>
            </w:pPr>
            <w:r w:rsidRPr="0014645C">
              <w:rPr>
                <w:rFonts w:cs="Arial"/>
                <w:sz w:val="16"/>
                <w:szCs w:val="16"/>
              </w:rPr>
              <w:t>Štátny rozpočet</w:t>
            </w:r>
          </w:p>
        </w:tc>
        <w:tc>
          <w:tcPr>
            <w:tcW w:w="2303" w:type="dxa"/>
            <w:vAlign w:val="center"/>
          </w:tcPr>
          <w:p w14:paraId="51936AE5" w14:textId="77777777" w:rsidR="0099458A" w:rsidRPr="0014645C" w:rsidRDefault="0099458A" w:rsidP="007F7349">
            <w:pPr>
              <w:spacing w:line="288" w:lineRule="auto"/>
              <w:jc w:val="center"/>
              <w:rPr>
                <w:rFonts w:cs="Arial"/>
                <w:sz w:val="16"/>
                <w:szCs w:val="16"/>
              </w:rPr>
            </w:pPr>
            <w:r w:rsidRPr="0014645C">
              <w:rPr>
                <w:rFonts w:cs="Arial"/>
                <w:sz w:val="16"/>
                <w:szCs w:val="16"/>
              </w:rPr>
              <w:t>Prijímateľ</w:t>
            </w:r>
          </w:p>
        </w:tc>
        <w:tc>
          <w:tcPr>
            <w:tcW w:w="2303" w:type="dxa"/>
            <w:vMerge/>
            <w:vAlign w:val="center"/>
          </w:tcPr>
          <w:p w14:paraId="1F78A816" w14:textId="77777777" w:rsidR="0099458A" w:rsidRPr="0014645C" w:rsidRDefault="0099458A" w:rsidP="007F7349">
            <w:pPr>
              <w:spacing w:line="288" w:lineRule="auto"/>
              <w:jc w:val="center"/>
              <w:rPr>
                <w:rFonts w:cs="Arial"/>
                <w:b/>
                <w:sz w:val="16"/>
                <w:szCs w:val="16"/>
              </w:rPr>
            </w:pPr>
          </w:p>
        </w:tc>
      </w:tr>
      <w:tr w:rsidR="0099458A" w:rsidRPr="0014645C" w14:paraId="46939DED" w14:textId="77777777" w:rsidTr="0070136F">
        <w:trPr>
          <w:trHeight w:val="340"/>
        </w:trPr>
        <w:tc>
          <w:tcPr>
            <w:tcW w:w="2303" w:type="dxa"/>
            <w:vAlign w:val="center"/>
          </w:tcPr>
          <w:p w14:paraId="7624035E" w14:textId="77777777" w:rsidR="0099458A" w:rsidRPr="0014645C" w:rsidRDefault="0099458A" w:rsidP="007F7349">
            <w:pPr>
              <w:spacing w:line="288" w:lineRule="auto"/>
              <w:jc w:val="center"/>
              <w:rPr>
                <w:rFonts w:cs="Arial"/>
                <w:b/>
                <w:sz w:val="16"/>
                <w:szCs w:val="16"/>
              </w:rPr>
            </w:pPr>
            <w:r w:rsidRPr="0014645C">
              <w:rPr>
                <w:rFonts w:cs="Arial"/>
                <w:b/>
                <w:sz w:val="16"/>
                <w:szCs w:val="16"/>
              </w:rPr>
              <w:t>x,x %</w:t>
            </w:r>
          </w:p>
        </w:tc>
        <w:tc>
          <w:tcPr>
            <w:tcW w:w="2303" w:type="dxa"/>
            <w:vAlign w:val="center"/>
          </w:tcPr>
          <w:p w14:paraId="5EA22F72" w14:textId="77777777" w:rsidR="0099458A" w:rsidRPr="0014645C" w:rsidRDefault="0099458A" w:rsidP="007F7349">
            <w:pPr>
              <w:spacing w:line="288" w:lineRule="auto"/>
              <w:jc w:val="center"/>
              <w:rPr>
                <w:rFonts w:cs="Arial"/>
                <w:b/>
                <w:sz w:val="16"/>
                <w:szCs w:val="16"/>
              </w:rPr>
            </w:pPr>
            <w:r w:rsidRPr="0014645C">
              <w:rPr>
                <w:rFonts w:cs="Arial"/>
                <w:b/>
                <w:sz w:val="16"/>
                <w:szCs w:val="16"/>
              </w:rPr>
              <w:t>y,y %</w:t>
            </w:r>
          </w:p>
        </w:tc>
        <w:tc>
          <w:tcPr>
            <w:tcW w:w="2303" w:type="dxa"/>
            <w:vAlign w:val="center"/>
          </w:tcPr>
          <w:p w14:paraId="0F0323D3" w14:textId="77777777" w:rsidR="0099458A" w:rsidRPr="0014645C" w:rsidRDefault="0099458A" w:rsidP="007F7349">
            <w:pPr>
              <w:spacing w:line="288" w:lineRule="auto"/>
              <w:jc w:val="center"/>
              <w:rPr>
                <w:rFonts w:cs="Arial"/>
                <w:b/>
                <w:sz w:val="16"/>
                <w:szCs w:val="16"/>
              </w:rPr>
            </w:pPr>
            <w:r w:rsidRPr="0014645C">
              <w:rPr>
                <w:rFonts w:cs="Arial"/>
                <w:b/>
                <w:sz w:val="16"/>
                <w:szCs w:val="16"/>
              </w:rPr>
              <w:t>z,z %</w:t>
            </w:r>
          </w:p>
        </w:tc>
        <w:tc>
          <w:tcPr>
            <w:tcW w:w="2303" w:type="dxa"/>
            <w:vAlign w:val="center"/>
          </w:tcPr>
          <w:p w14:paraId="06820F5A" w14:textId="77777777" w:rsidR="0099458A" w:rsidRPr="0014645C" w:rsidRDefault="0099458A" w:rsidP="007F7349">
            <w:pPr>
              <w:spacing w:line="288" w:lineRule="auto"/>
              <w:jc w:val="center"/>
              <w:rPr>
                <w:rFonts w:cs="Arial"/>
                <w:b/>
                <w:sz w:val="16"/>
                <w:szCs w:val="16"/>
              </w:rPr>
            </w:pPr>
            <w:r w:rsidRPr="0014645C">
              <w:rPr>
                <w:rFonts w:cs="Arial"/>
                <w:b/>
                <w:sz w:val="16"/>
                <w:szCs w:val="16"/>
              </w:rPr>
              <w:t>100,0 %</w:t>
            </w:r>
          </w:p>
        </w:tc>
      </w:tr>
    </w:tbl>
    <w:p w14:paraId="281E69B6" w14:textId="77777777" w:rsidR="004265FD" w:rsidRPr="0014645C" w:rsidRDefault="004265FD" w:rsidP="00962421">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Podiel prijímateľa vykonávajúceho hospodársku činnosť, </w:t>
      </w:r>
      <w:r w:rsidR="00E409DB" w:rsidRPr="0014645C">
        <w:rPr>
          <w:rFonts w:ascii="Arial" w:hAnsi="Arial" w:cs="Arial"/>
          <w:sz w:val="19"/>
          <w:szCs w:val="19"/>
        </w:rPr>
        <w:t>t.</w:t>
      </w:r>
      <w:r w:rsidR="00062191" w:rsidRPr="0014645C">
        <w:rPr>
          <w:rFonts w:ascii="Arial" w:hAnsi="Arial" w:cs="Arial"/>
          <w:sz w:val="19"/>
          <w:szCs w:val="19"/>
        </w:rPr>
        <w:t xml:space="preserve"> </w:t>
      </w:r>
      <w:r w:rsidR="00E409DB" w:rsidRPr="0014645C">
        <w:rPr>
          <w:rFonts w:ascii="Arial" w:hAnsi="Arial" w:cs="Arial"/>
          <w:sz w:val="19"/>
          <w:szCs w:val="19"/>
        </w:rPr>
        <w:t>j. podniky v zmysle čl. 107 z</w:t>
      </w:r>
      <w:r w:rsidRPr="0014645C">
        <w:rPr>
          <w:rFonts w:ascii="Arial" w:hAnsi="Arial" w:cs="Arial"/>
          <w:sz w:val="19"/>
          <w:szCs w:val="19"/>
        </w:rPr>
        <w:t>mluvy o fungovaní EÚ bez ohľadu na právny status v rámci schém pomoci de minimis sa stanovuje v súlade s aplikovanou výškou intenzity pomoci definovanou riadiacim orgánom v príslušnej schéme pomoci de minimis. V prípade, ak intenzita pomoci de minimis stanovená riadiacim orgánom presahuje maximálnu výšku finančnej pomoci z EÚ, bude tento rozdiel dofinancovaný zo štátneho rozpočtu.</w:t>
      </w:r>
    </w:p>
    <w:p w14:paraId="31CA3213" w14:textId="77777777" w:rsidR="00CD234F" w:rsidRPr="0014645C" w:rsidRDefault="00CD234F" w:rsidP="00E943AC">
      <w:pPr>
        <w:pStyle w:val="Nadpis4"/>
        <w:ind w:left="1134" w:hanging="850"/>
      </w:pPr>
      <w:bookmarkStart w:id="442" w:name="_Toc417132500"/>
    </w:p>
    <w:p w14:paraId="34EFDD44" w14:textId="77777777" w:rsidR="004265FD" w:rsidRPr="0014645C" w:rsidRDefault="004265FD" w:rsidP="00E943AC">
      <w:pPr>
        <w:pStyle w:val="Nadpis4"/>
        <w:ind w:left="1134" w:hanging="850"/>
      </w:pPr>
      <w:r w:rsidRPr="0014645C">
        <w:t>Pravidlá financovania pre prijímateľov v rámci viac rozvinutých regiónov</w:t>
      </w:r>
      <w:bookmarkEnd w:id="44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4265FD" w:rsidRPr="0014645C" w14:paraId="67D00949" w14:textId="77777777" w:rsidTr="0070136F">
        <w:trPr>
          <w:trHeight w:val="340"/>
        </w:trPr>
        <w:tc>
          <w:tcPr>
            <w:tcW w:w="9212" w:type="dxa"/>
            <w:gridSpan w:val="4"/>
            <w:shd w:val="clear" w:color="auto" w:fill="F2F2F2" w:themeFill="background1" w:themeFillShade="F2"/>
            <w:vAlign w:val="center"/>
          </w:tcPr>
          <w:p w14:paraId="710855CA" w14:textId="77777777" w:rsidR="004265FD" w:rsidRPr="0014645C" w:rsidRDefault="004265FD" w:rsidP="007F7349">
            <w:pPr>
              <w:spacing w:line="288" w:lineRule="auto"/>
              <w:rPr>
                <w:rFonts w:cstheme="minorHAnsi"/>
                <w:b/>
                <w:sz w:val="16"/>
                <w:szCs w:val="16"/>
              </w:rPr>
            </w:pPr>
            <w:r w:rsidRPr="0014645C">
              <w:rPr>
                <w:rFonts w:cstheme="minorHAnsi"/>
                <w:b/>
                <w:sz w:val="16"/>
                <w:szCs w:val="16"/>
              </w:rPr>
              <w:t>Prijímateľ – organizácia štátnej správy</w:t>
            </w:r>
          </w:p>
        </w:tc>
      </w:tr>
      <w:tr w:rsidR="004265FD" w:rsidRPr="0014645C" w14:paraId="4F1DDB66" w14:textId="77777777" w:rsidTr="0070136F">
        <w:trPr>
          <w:trHeight w:val="340"/>
        </w:trPr>
        <w:tc>
          <w:tcPr>
            <w:tcW w:w="9212" w:type="dxa"/>
            <w:gridSpan w:val="4"/>
            <w:vAlign w:val="center"/>
          </w:tcPr>
          <w:p w14:paraId="33012CBB"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Celkové oprávnené výdavky</w:t>
            </w:r>
          </w:p>
        </w:tc>
      </w:tr>
      <w:tr w:rsidR="004265FD" w:rsidRPr="0014645C" w14:paraId="05BD3081" w14:textId="77777777" w:rsidTr="0070136F">
        <w:trPr>
          <w:trHeight w:val="340"/>
        </w:trPr>
        <w:tc>
          <w:tcPr>
            <w:tcW w:w="2303" w:type="dxa"/>
            <w:vAlign w:val="center"/>
          </w:tcPr>
          <w:p w14:paraId="4776AD3F"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Zdroje EÚ</w:t>
            </w:r>
          </w:p>
        </w:tc>
        <w:tc>
          <w:tcPr>
            <w:tcW w:w="4606" w:type="dxa"/>
            <w:gridSpan w:val="2"/>
            <w:vAlign w:val="center"/>
          </w:tcPr>
          <w:p w14:paraId="2EE137E2"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Národné verejné zdroje</w:t>
            </w:r>
          </w:p>
        </w:tc>
        <w:tc>
          <w:tcPr>
            <w:tcW w:w="2303" w:type="dxa"/>
            <w:vMerge w:val="restart"/>
            <w:vAlign w:val="center"/>
          </w:tcPr>
          <w:p w14:paraId="1129A575"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Spolu</w:t>
            </w:r>
          </w:p>
        </w:tc>
      </w:tr>
      <w:tr w:rsidR="004265FD" w:rsidRPr="0014645C" w14:paraId="32E735FB" w14:textId="77777777" w:rsidTr="0070136F">
        <w:trPr>
          <w:trHeight w:val="340"/>
        </w:trPr>
        <w:tc>
          <w:tcPr>
            <w:tcW w:w="2303" w:type="dxa"/>
            <w:vAlign w:val="center"/>
          </w:tcPr>
          <w:p w14:paraId="45FA84C7" w14:textId="77777777" w:rsidR="004265FD" w:rsidRPr="0014645C" w:rsidRDefault="004265FD" w:rsidP="00F55A4B">
            <w:pPr>
              <w:spacing w:line="288" w:lineRule="auto"/>
              <w:jc w:val="center"/>
              <w:rPr>
                <w:rFonts w:cstheme="minorHAnsi"/>
                <w:sz w:val="16"/>
                <w:szCs w:val="16"/>
              </w:rPr>
            </w:pPr>
            <w:r w:rsidRPr="0014645C">
              <w:rPr>
                <w:rFonts w:cstheme="minorHAnsi"/>
                <w:sz w:val="16"/>
                <w:szCs w:val="16"/>
              </w:rPr>
              <w:t>EFRR</w:t>
            </w:r>
            <w:r w:rsidR="00F55A4B" w:rsidRPr="0014645C">
              <w:rPr>
                <w:rFonts w:cstheme="minorHAnsi"/>
                <w:sz w:val="16"/>
                <w:szCs w:val="16"/>
              </w:rPr>
              <w:t>/</w:t>
            </w:r>
            <w:r w:rsidRPr="0014645C">
              <w:rPr>
                <w:rFonts w:cstheme="minorHAnsi"/>
                <w:sz w:val="16"/>
                <w:szCs w:val="16"/>
              </w:rPr>
              <w:t>ESF</w:t>
            </w:r>
          </w:p>
        </w:tc>
        <w:tc>
          <w:tcPr>
            <w:tcW w:w="2303" w:type="dxa"/>
            <w:vAlign w:val="center"/>
          </w:tcPr>
          <w:p w14:paraId="36C49DCF"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Štátny rozpočet</w:t>
            </w:r>
          </w:p>
        </w:tc>
        <w:tc>
          <w:tcPr>
            <w:tcW w:w="2303" w:type="dxa"/>
            <w:vAlign w:val="center"/>
          </w:tcPr>
          <w:p w14:paraId="2FE6EE09"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Prijímateľ</w:t>
            </w:r>
          </w:p>
        </w:tc>
        <w:tc>
          <w:tcPr>
            <w:tcW w:w="2303" w:type="dxa"/>
            <w:vMerge/>
            <w:vAlign w:val="center"/>
          </w:tcPr>
          <w:p w14:paraId="49468EF5" w14:textId="77777777" w:rsidR="004265FD" w:rsidRPr="0014645C" w:rsidRDefault="004265FD" w:rsidP="007F7349">
            <w:pPr>
              <w:spacing w:line="288" w:lineRule="auto"/>
              <w:jc w:val="center"/>
              <w:rPr>
                <w:rFonts w:cstheme="minorHAnsi"/>
                <w:b/>
                <w:sz w:val="16"/>
                <w:szCs w:val="16"/>
              </w:rPr>
            </w:pPr>
          </w:p>
        </w:tc>
      </w:tr>
      <w:tr w:rsidR="004265FD" w:rsidRPr="0014645C" w14:paraId="0BA8BFF8" w14:textId="77777777" w:rsidTr="0070136F">
        <w:trPr>
          <w:trHeight w:val="340"/>
        </w:trPr>
        <w:tc>
          <w:tcPr>
            <w:tcW w:w="2303" w:type="dxa"/>
            <w:vAlign w:val="center"/>
          </w:tcPr>
          <w:p w14:paraId="6B0EA404"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50,0 %</w:t>
            </w:r>
          </w:p>
        </w:tc>
        <w:tc>
          <w:tcPr>
            <w:tcW w:w="2303" w:type="dxa"/>
            <w:vAlign w:val="center"/>
          </w:tcPr>
          <w:p w14:paraId="2BB71262"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50,0 %</w:t>
            </w:r>
          </w:p>
        </w:tc>
        <w:tc>
          <w:tcPr>
            <w:tcW w:w="2303" w:type="dxa"/>
            <w:vAlign w:val="center"/>
          </w:tcPr>
          <w:p w14:paraId="294906DB"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0,0 %</w:t>
            </w:r>
          </w:p>
        </w:tc>
        <w:tc>
          <w:tcPr>
            <w:tcW w:w="2303" w:type="dxa"/>
            <w:vAlign w:val="center"/>
          </w:tcPr>
          <w:p w14:paraId="7198BD72"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100,0 %</w:t>
            </w:r>
          </w:p>
        </w:tc>
      </w:tr>
    </w:tbl>
    <w:p w14:paraId="63D942D1" w14:textId="77777777" w:rsidR="00962421" w:rsidRPr="0014645C" w:rsidRDefault="00962421" w:rsidP="007F7349">
      <w:pPr>
        <w:autoSpaceDE w:val="0"/>
        <w:autoSpaceDN w:val="0"/>
        <w:adjustRightInd w:val="0"/>
        <w:spacing w:before="120" w:line="288" w:lineRule="auto"/>
        <w:jc w:val="both"/>
        <w:rPr>
          <w:rFonts w:cstheme="minorHAnsi"/>
          <w:color w:val="000000"/>
          <w:szCs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4265FD" w:rsidRPr="009739DC" w14:paraId="1342723B" w14:textId="77777777" w:rsidTr="0070136F">
        <w:trPr>
          <w:trHeight w:val="340"/>
        </w:trPr>
        <w:tc>
          <w:tcPr>
            <w:tcW w:w="9212" w:type="dxa"/>
            <w:gridSpan w:val="4"/>
            <w:shd w:val="clear" w:color="auto" w:fill="F2F2F2" w:themeFill="background1" w:themeFillShade="F2"/>
            <w:vAlign w:val="center"/>
          </w:tcPr>
          <w:p w14:paraId="20E52ED5" w14:textId="77777777" w:rsidR="004265FD" w:rsidRPr="0014645C" w:rsidRDefault="00962421" w:rsidP="007F7349">
            <w:pPr>
              <w:spacing w:line="288" w:lineRule="auto"/>
              <w:rPr>
                <w:rFonts w:cstheme="minorHAnsi"/>
                <w:b/>
                <w:sz w:val="16"/>
                <w:szCs w:val="16"/>
              </w:rPr>
            </w:pPr>
            <w:r w:rsidRPr="0014645C">
              <w:rPr>
                <w:rFonts w:cstheme="minorHAnsi"/>
                <w:color w:val="000000"/>
                <w:szCs w:val="19"/>
              </w:rPr>
              <w:br w:type="page"/>
            </w:r>
            <w:r w:rsidR="004265FD" w:rsidRPr="0014645C">
              <w:rPr>
                <w:rFonts w:cstheme="minorHAnsi"/>
                <w:b/>
                <w:sz w:val="16"/>
                <w:szCs w:val="16"/>
              </w:rPr>
              <w:t>Prijímateľ – ostatné subjekty verejnej správy</w:t>
            </w:r>
          </w:p>
        </w:tc>
      </w:tr>
      <w:tr w:rsidR="004265FD" w:rsidRPr="0014645C" w14:paraId="5FC600F6" w14:textId="77777777" w:rsidTr="0070136F">
        <w:trPr>
          <w:trHeight w:val="340"/>
        </w:trPr>
        <w:tc>
          <w:tcPr>
            <w:tcW w:w="9212" w:type="dxa"/>
            <w:gridSpan w:val="4"/>
            <w:vAlign w:val="center"/>
          </w:tcPr>
          <w:p w14:paraId="7724F488"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Celkové oprávnené výdavky</w:t>
            </w:r>
          </w:p>
        </w:tc>
      </w:tr>
      <w:tr w:rsidR="004265FD" w:rsidRPr="0014645C" w14:paraId="0718CE63" w14:textId="77777777" w:rsidTr="0070136F">
        <w:trPr>
          <w:trHeight w:val="340"/>
        </w:trPr>
        <w:tc>
          <w:tcPr>
            <w:tcW w:w="2303" w:type="dxa"/>
            <w:vAlign w:val="center"/>
          </w:tcPr>
          <w:p w14:paraId="4A1FCB70"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Zdroje EÚ</w:t>
            </w:r>
          </w:p>
        </w:tc>
        <w:tc>
          <w:tcPr>
            <w:tcW w:w="4606" w:type="dxa"/>
            <w:gridSpan w:val="2"/>
            <w:vAlign w:val="center"/>
          </w:tcPr>
          <w:p w14:paraId="40CC5B02"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Národné verejné zdroje</w:t>
            </w:r>
          </w:p>
        </w:tc>
        <w:tc>
          <w:tcPr>
            <w:tcW w:w="2303" w:type="dxa"/>
            <w:vMerge w:val="restart"/>
            <w:vAlign w:val="center"/>
          </w:tcPr>
          <w:p w14:paraId="7ACC34F7"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Spolu</w:t>
            </w:r>
          </w:p>
        </w:tc>
      </w:tr>
      <w:tr w:rsidR="004265FD" w:rsidRPr="0014645C" w14:paraId="2A3AC0E9" w14:textId="77777777" w:rsidTr="0070136F">
        <w:trPr>
          <w:trHeight w:val="340"/>
        </w:trPr>
        <w:tc>
          <w:tcPr>
            <w:tcW w:w="2303" w:type="dxa"/>
            <w:vAlign w:val="center"/>
          </w:tcPr>
          <w:p w14:paraId="5DB259BF" w14:textId="77777777" w:rsidR="004265FD" w:rsidRPr="0014645C" w:rsidRDefault="004265FD" w:rsidP="00F55A4B">
            <w:pPr>
              <w:spacing w:line="288" w:lineRule="auto"/>
              <w:jc w:val="center"/>
              <w:rPr>
                <w:rFonts w:cstheme="minorHAnsi"/>
                <w:sz w:val="16"/>
                <w:szCs w:val="16"/>
              </w:rPr>
            </w:pPr>
            <w:r w:rsidRPr="0014645C">
              <w:rPr>
                <w:rFonts w:cstheme="minorHAnsi"/>
                <w:sz w:val="16"/>
                <w:szCs w:val="16"/>
              </w:rPr>
              <w:t>EFRR</w:t>
            </w:r>
            <w:r w:rsidR="00F55A4B" w:rsidRPr="0014645C">
              <w:rPr>
                <w:rFonts w:cstheme="minorHAnsi"/>
                <w:sz w:val="16"/>
                <w:szCs w:val="16"/>
              </w:rPr>
              <w:t>/E</w:t>
            </w:r>
            <w:r w:rsidRPr="0014645C">
              <w:rPr>
                <w:rFonts w:cstheme="minorHAnsi"/>
                <w:sz w:val="16"/>
                <w:szCs w:val="16"/>
              </w:rPr>
              <w:t>SF</w:t>
            </w:r>
          </w:p>
        </w:tc>
        <w:tc>
          <w:tcPr>
            <w:tcW w:w="2303" w:type="dxa"/>
            <w:vAlign w:val="center"/>
          </w:tcPr>
          <w:p w14:paraId="1E29CD8E"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Štátny rozpočet</w:t>
            </w:r>
          </w:p>
        </w:tc>
        <w:tc>
          <w:tcPr>
            <w:tcW w:w="2303" w:type="dxa"/>
            <w:vAlign w:val="center"/>
          </w:tcPr>
          <w:p w14:paraId="44BF79E8"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Prijímateľ</w:t>
            </w:r>
          </w:p>
        </w:tc>
        <w:tc>
          <w:tcPr>
            <w:tcW w:w="2303" w:type="dxa"/>
            <w:vMerge/>
            <w:vAlign w:val="center"/>
          </w:tcPr>
          <w:p w14:paraId="00B49167" w14:textId="77777777" w:rsidR="004265FD" w:rsidRPr="0014645C" w:rsidRDefault="004265FD" w:rsidP="007F7349">
            <w:pPr>
              <w:spacing w:line="288" w:lineRule="auto"/>
              <w:jc w:val="center"/>
              <w:rPr>
                <w:rFonts w:cstheme="minorHAnsi"/>
                <w:b/>
                <w:sz w:val="16"/>
                <w:szCs w:val="16"/>
              </w:rPr>
            </w:pPr>
          </w:p>
        </w:tc>
      </w:tr>
      <w:tr w:rsidR="004265FD" w:rsidRPr="0014645C" w14:paraId="437CF9E9" w14:textId="77777777" w:rsidTr="0070136F">
        <w:trPr>
          <w:trHeight w:val="340"/>
        </w:trPr>
        <w:tc>
          <w:tcPr>
            <w:tcW w:w="2303" w:type="dxa"/>
            <w:vAlign w:val="center"/>
          </w:tcPr>
          <w:p w14:paraId="2B076FBB"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50,0 %</w:t>
            </w:r>
          </w:p>
        </w:tc>
        <w:tc>
          <w:tcPr>
            <w:tcW w:w="2303" w:type="dxa"/>
            <w:vAlign w:val="center"/>
          </w:tcPr>
          <w:p w14:paraId="57562A0B"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45,0 %</w:t>
            </w:r>
          </w:p>
        </w:tc>
        <w:tc>
          <w:tcPr>
            <w:tcW w:w="2303" w:type="dxa"/>
            <w:vAlign w:val="center"/>
          </w:tcPr>
          <w:p w14:paraId="1F97C6AC"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5,0 %</w:t>
            </w:r>
          </w:p>
        </w:tc>
        <w:tc>
          <w:tcPr>
            <w:tcW w:w="2303" w:type="dxa"/>
            <w:vAlign w:val="center"/>
          </w:tcPr>
          <w:p w14:paraId="1CAD680A"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100,0 %</w:t>
            </w:r>
          </w:p>
        </w:tc>
      </w:tr>
      <w:tr w:rsidR="004265FD" w:rsidRPr="0014645C" w14:paraId="19D6C39C" w14:textId="77777777" w:rsidTr="0070136F">
        <w:trPr>
          <w:trHeight w:val="340"/>
        </w:trPr>
        <w:tc>
          <w:tcPr>
            <w:tcW w:w="9212" w:type="dxa"/>
            <w:gridSpan w:val="4"/>
            <w:shd w:val="clear" w:color="auto" w:fill="F2F2F2" w:themeFill="background1" w:themeFillShade="F2"/>
            <w:vAlign w:val="center"/>
          </w:tcPr>
          <w:p w14:paraId="2C8C34EA" w14:textId="77777777" w:rsidR="004265FD" w:rsidRPr="0014645C" w:rsidRDefault="004265FD" w:rsidP="007F7349">
            <w:pPr>
              <w:spacing w:line="288" w:lineRule="auto"/>
              <w:rPr>
                <w:rFonts w:cstheme="minorHAnsi"/>
                <w:b/>
                <w:sz w:val="16"/>
                <w:szCs w:val="16"/>
              </w:rPr>
            </w:pPr>
            <w:r w:rsidRPr="0014645C">
              <w:rPr>
                <w:rFonts w:cstheme="minorHAnsi"/>
                <w:b/>
                <w:sz w:val="16"/>
                <w:szCs w:val="16"/>
              </w:rPr>
              <w:t>Prijímateľ – obec / vyšší územný celok</w:t>
            </w:r>
          </w:p>
        </w:tc>
      </w:tr>
      <w:tr w:rsidR="004265FD" w:rsidRPr="0014645C" w14:paraId="29D81EA8" w14:textId="77777777" w:rsidTr="0070136F">
        <w:trPr>
          <w:trHeight w:val="340"/>
        </w:trPr>
        <w:tc>
          <w:tcPr>
            <w:tcW w:w="9212" w:type="dxa"/>
            <w:gridSpan w:val="4"/>
            <w:vAlign w:val="center"/>
          </w:tcPr>
          <w:p w14:paraId="5F1AFFE7"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Celkové oprávnené výdavky</w:t>
            </w:r>
          </w:p>
        </w:tc>
      </w:tr>
      <w:tr w:rsidR="004265FD" w:rsidRPr="0014645C" w14:paraId="7E71F444" w14:textId="77777777" w:rsidTr="0070136F">
        <w:trPr>
          <w:trHeight w:val="340"/>
        </w:trPr>
        <w:tc>
          <w:tcPr>
            <w:tcW w:w="2303" w:type="dxa"/>
            <w:vAlign w:val="center"/>
          </w:tcPr>
          <w:p w14:paraId="631CCF6C"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Zdroje EÚ</w:t>
            </w:r>
          </w:p>
        </w:tc>
        <w:tc>
          <w:tcPr>
            <w:tcW w:w="4606" w:type="dxa"/>
            <w:gridSpan w:val="2"/>
            <w:vAlign w:val="center"/>
          </w:tcPr>
          <w:p w14:paraId="634E4B82"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Národné verejné zdroje</w:t>
            </w:r>
          </w:p>
        </w:tc>
        <w:tc>
          <w:tcPr>
            <w:tcW w:w="2303" w:type="dxa"/>
            <w:vMerge w:val="restart"/>
            <w:vAlign w:val="center"/>
          </w:tcPr>
          <w:p w14:paraId="4DB39BEF"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Spolu</w:t>
            </w:r>
          </w:p>
        </w:tc>
      </w:tr>
      <w:tr w:rsidR="004265FD" w:rsidRPr="0014645C" w14:paraId="13E1286C" w14:textId="77777777" w:rsidTr="0070136F">
        <w:trPr>
          <w:trHeight w:val="340"/>
        </w:trPr>
        <w:tc>
          <w:tcPr>
            <w:tcW w:w="2303" w:type="dxa"/>
            <w:vAlign w:val="center"/>
          </w:tcPr>
          <w:p w14:paraId="74B4C9BD" w14:textId="77777777" w:rsidR="004265FD" w:rsidRPr="0014645C" w:rsidRDefault="00F55A4B" w:rsidP="00F55A4B">
            <w:pPr>
              <w:spacing w:line="288" w:lineRule="auto"/>
              <w:jc w:val="center"/>
              <w:rPr>
                <w:rFonts w:cstheme="minorHAnsi"/>
                <w:sz w:val="16"/>
                <w:szCs w:val="16"/>
              </w:rPr>
            </w:pPr>
            <w:r w:rsidRPr="0014645C">
              <w:rPr>
                <w:rFonts w:cstheme="minorHAnsi"/>
                <w:sz w:val="16"/>
                <w:szCs w:val="16"/>
              </w:rPr>
              <w:t>EFRR</w:t>
            </w:r>
            <w:r w:rsidR="004265FD" w:rsidRPr="0014645C">
              <w:rPr>
                <w:rFonts w:cstheme="minorHAnsi"/>
                <w:sz w:val="16"/>
                <w:szCs w:val="16"/>
              </w:rPr>
              <w:t>/ESF</w:t>
            </w:r>
          </w:p>
        </w:tc>
        <w:tc>
          <w:tcPr>
            <w:tcW w:w="2303" w:type="dxa"/>
            <w:vAlign w:val="center"/>
          </w:tcPr>
          <w:p w14:paraId="56AC4D5F"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Štátny rozpočet</w:t>
            </w:r>
          </w:p>
        </w:tc>
        <w:tc>
          <w:tcPr>
            <w:tcW w:w="2303" w:type="dxa"/>
            <w:vAlign w:val="center"/>
          </w:tcPr>
          <w:p w14:paraId="2B211D24"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Prijímateľ</w:t>
            </w:r>
          </w:p>
        </w:tc>
        <w:tc>
          <w:tcPr>
            <w:tcW w:w="2303" w:type="dxa"/>
            <w:vMerge/>
            <w:vAlign w:val="center"/>
          </w:tcPr>
          <w:p w14:paraId="3067A993" w14:textId="77777777" w:rsidR="004265FD" w:rsidRPr="0014645C" w:rsidRDefault="004265FD" w:rsidP="007F7349">
            <w:pPr>
              <w:spacing w:line="288" w:lineRule="auto"/>
              <w:jc w:val="center"/>
              <w:rPr>
                <w:rFonts w:cstheme="minorHAnsi"/>
                <w:b/>
                <w:sz w:val="16"/>
                <w:szCs w:val="16"/>
              </w:rPr>
            </w:pPr>
          </w:p>
        </w:tc>
      </w:tr>
      <w:tr w:rsidR="004265FD" w:rsidRPr="0014645C" w14:paraId="21AD3F62" w14:textId="77777777" w:rsidTr="0070136F">
        <w:trPr>
          <w:trHeight w:val="340"/>
        </w:trPr>
        <w:tc>
          <w:tcPr>
            <w:tcW w:w="2303" w:type="dxa"/>
            <w:vAlign w:val="center"/>
          </w:tcPr>
          <w:p w14:paraId="3FD87DAB"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50,0 %</w:t>
            </w:r>
          </w:p>
        </w:tc>
        <w:tc>
          <w:tcPr>
            <w:tcW w:w="2303" w:type="dxa"/>
            <w:vAlign w:val="center"/>
          </w:tcPr>
          <w:p w14:paraId="6F59D911"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45,0 %</w:t>
            </w:r>
          </w:p>
        </w:tc>
        <w:tc>
          <w:tcPr>
            <w:tcW w:w="2303" w:type="dxa"/>
            <w:vAlign w:val="center"/>
          </w:tcPr>
          <w:p w14:paraId="64E95A1C"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5,0 %</w:t>
            </w:r>
          </w:p>
        </w:tc>
        <w:tc>
          <w:tcPr>
            <w:tcW w:w="2303" w:type="dxa"/>
            <w:vAlign w:val="center"/>
          </w:tcPr>
          <w:p w14:paraId="6732C49A"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100,0 %</w:t>
            </w:r>
          </w:p>
        </w:tc>
      </w:tr>
    </w:tbl>
    <w:p w14:paraId="0E655A9C" w14:textId="77777777" w:rsidR="004265FD" w:rsidRPr="0014645C" w:rsidRDefault="004265FD" w:rsidP="007F7349">
      <w:pPr>
        <w:autoSpaceDE w:val="0"/>
        <w:autoSpaceDN w:val="0"/>
        <w:adjustRightInd w:val="0"/>
        <w:spacing w:before="120" w:line="288" w:lineRule="auto"/>
        <w:jc w:val="both"/>
        <w:rPr>
          <w:rFonts w:cstheme="minorHAnsi"/>
          <w:color w:val="000000"/>
          <w:szCs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4265FD" w:rsidRPr="0014645C" w14:paraId="1C5EAC9F" w14:textId="77777777" w:rsidTr="0070136F">
        <w:trPr>
          <w:trHeight w:val="329"/>
        </w:trPr>
        <w:tc>
          <w:tcPr>
            <w:tcW w:w="9212" w:type="dxa"/>
            <w:gridSpan w:val="4"/>
            <w:shd w:val="clear" w:color="auto" w:fill="F2F2F2" w:themeFill="background1" w:themeFillShade="F2"/>
            <w:vAlign w:val="center"/>
          </w:tcPr>
          <w:p w14:paraId="6151DB80" w14:textId="77777777" w:rsidR="004265FD" w:rsidRPr="0014645C" w:rsidRDefault="004265FD" w:rsidP="007F7349">
            <w:pPr>
              <w:spacing w:line="288" w:lineRule="auto"/>
              <w:rPr>
                <w:rFonts w:cstheme="minorHAnsi"/>
                <w:b/>
                <w:sz w:val="16"/>
                <w:szCs w:val="16"/>
              </w:rPr>
            </w:pPr>
            <w:r w:rsidRPr="0014645C">
              <w:rPr>
                <w:rFonts w:cstheme="minorHAnsi"/>
                <w:b/>
                <w:sz w:val="16"/>
                <w:szCs w:val="16"/>
              </w:rPr>
              <w:t>Prijímateľ – mimovládna/nezisková organizácia</w:t>
            </w:r>
          </w:p>
        </w:tc>
      </w:tr>
      <w:tr w:rsidR="004265FD" w:rsidRPr="0014645C" w14:paraId="64DB1421" w14:textId="77777777" w:rsidTr="0070136F">
        <w:trPr>
          <w:trHeight w:val="340"/>
        </w:trPr>
        <w:tc>
          <w:tcPr>
            <w:tcW w:w="9212" w:type="dxa"/>
            <w:gridSpan w:val="4"/>
            <w:vAlign w:val="center"/>
          </w:tcPr>
          <w:p w14:paraId="7711118C"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Celkové oprávnené výdavky</w:t>
            </w:r>
          </w:p>
        </w:tc>
      </w:tr>
      <w:tr w:rsidR="004265FD" w:rsidRPr="0014645C" w14:paraId="44EDFDF2" w14:textId="77777777" w:rsidTr="0070136F">
        <w:trPr>
          <w:trHeight w:val="340"/>
        </w:trPr>
        <w:tc>
          <w:tcPr>
            <w:tcW w:w="2303" w:type="dxa"/>
            <w:vAlign w:val="center"/>
          </w:tcPr>
          <w:p w14:paraId="43A021F6"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Zdroje EÚ</w:t>
            </w:r>
          </w:p>
        </w:tc>
        <w:tc>
          <w:tcPr>
            <w:tcW w:w="2303" w:type="dxa"/>
            <w:vAlign w:val="center"/>
          </w:tcPr>
          <w:p w14:paraId="7143AA63"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Národné verejné zdroje</w:t>
            </w:r>
          </w:p>
        </w:tc>
        <w:tc>
          <w:tcPr>
            <w:tcW w:w="2303" w:type="dxa"/>
            <w:vAlign w:val="center"/>
          </w:tcPr>
          <w:p w14:paraId="4BEC97DE"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Súkromné zdroje</w:t>
            </w:r>
          </w:p>
        </w:tc>
        <w:tc>
          <w:tcPr>
            <w:tcW w:w="2303" w:type="dxa"/>
            <w:vMerge w:val="restart"/>
            <w:vAlign w:val="center"/>
          </w:tcPr>
          <w:p w14:paraId="4E8AFBE2"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Spolu</w:t>
            </w:r>
          </w:p>
        </w:tc>
      </w:tr>
      <w:tr w:rsidR="004265FD" w:rsidRPr="0014645C" w14:paraId="5EA3FA65" w14:textId="77777777" w:rsidTr="0070136F">
        <w:trPr>
          <w:trHeight w:val="340"/>
        </w:trPr>
        <w:tc>
          <w:tcPr>
            <w:tcW w:w="2303" w:type="dxa"/>
            <w:vAlign w:val="center"/>
          </w:tcPr>
          <w:p w14:paraId="7933F584" w14:textId="77777777" w:rsidR="004265FD" w:rsidRPr="0014645C" w:rsidRDefault="004265FD" w:rsidP="00F55A4B">
            <w:pPr>
              <w:spacing w:line="288" w:lineRule="auto"/>
              <w:jc w:val="center"/>
              <w:rPr>
                <w:rFonts w:cstheme="minorHAnsi"/>
                <w:sz w:val="16"/>
                <w:szCs w:val="16"/>
              </w:rPr>
            </w:pPr>
            <w:r w:rsidRPr="0014645C">
              <w:rPr>
                <w:rFonts w:cstheme="minorHAnsi"/>
                <w:sz w:val="16"/>
                <w:szCs w:val="16"/>
              </w:rPr>
              <w:t>EFRR/ESF</w:t>
            </w:r>
          </w:p>
        </w:tc>
        <w:tc>
          <w:tcPr>
            <w:tcW w:w="2303" w:type="dxa"/>
            <w:vAlign w:val="center"/>
          </w:tcPr>
          <w:p w14:paraId="595EC987"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Štátny rozpočet</w:t>
            </w:r>
          </w:p>
        </w:tc>
        <w:tc>
          <w:tcPr>
            <w:tcW w:w="2303" w:type="dxa"/>
            <w:vAlign w:val="center"/>
          </w:tcPr>
          <w:p w14:paraId="2466348F"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Prijímateľ</w:t>
            </w:r>
          </w:p>
        </w:tc>
        <w:tc>
          <w:tcPr>
            <w:tcW w:w="2303" w:type="dxa"/>
            <w:vMerge/>
            <w:vAlign w:val="center"/>
          </w:tcPr>
          <w:p w14:paraId="7FFB16BB" w14:textId="77777777" w:rsidR="004265FD" w:rsidRPr="0014645C" w:rsidRDefault="004265FD" w:rsidP="007F7349">
            <w:pPr>
              <w:spacing w:line="288" w:lineRule="auto"/>
              <w:jc w:val="center"/>
              <w:rPr>
                <w:rFonts w:cstheme="minorHAnsi"/>
                <w:b/>
                <w:sz w:val="16"/>
                <w:szCs w:val="16"/>
              </w:rPr>
            </w:pPr>
          </w:p>
        </w:tc>
      </w:tr>
      <w:tr w:rsidR="004265FD" w:rsidRPr="0014645C" w14:paraId="63BA6670" w14:textId="77777777" w:rsidTr="0070136F">
        <w:trPr>
          <w:trHeight w:val="340"/>
        </w:trPr>
        <w:tc>
          <w:tcPr>
            <w:tcW w:w="2303" w:type="dxa"/>
            <w:vAlign w:val="center"/>
          </w:tcPr>
          <w:p w14:paraId="53C9D546"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50,0 %</w:t>
            </w:r>
          </w:p>
        </w:tc>
        <w:tc>
          <w:tcPr>
            <w:tcW w:w="2303" w:type="dxa"/>
            <w:vAlign w:val="center"/>
          </w:tcPr>
          <w:p w14:paraId="0107BD71"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45,0 %</w:t>
            </w:r>
          </w:p>
        </w:tc>
        <w:tc>
          <w:tcPr>
            <w:tcW w:w="2303" w:type="dxa"/>
            <w:vAlign w:val="center"/>
          </w:tcPr>
          <w:p w14:paraId="20FB57D1"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5,0 %</w:t>
            </w:r>
          </w:p>
        </w:tc>
        <w:tc>
          <w:tcPr>
            <w:tcW w:w="2303" w:type="dxa"/>
            <w:vAlign w:val="center"/>
          </w:tcPr>
          <w:p w14:paraId="6564B681"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100,0 %</w:t>
            </w:r>
          </w:p>
        </w:tc>
      </w:tr>
    </w:tbl>
    <w:p w14:paraId="00F8CAAE" w14:textId="77777777" w:rsidR="004265FD" w:rsidRPr="0014645C" w:rsidRDefault="004265FD" w:rsidP="007F7349">
      <w:pPr>
        <w:autoSpaceDE w:val="0"/>
        <w:autoSpaceDN w:val="0"/>
        <w:adjustRightInd w:val="0"/>
        <w:spacing w:before="120" w:line="288" w:lineRule="auto"/>
        <w:jc w:val="both"/>
        <w:rPr>
          <w:rFonts w:cstheme="minorHAnsi"/>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4265FD" w:rsidRPr="009739DC" w14:paraId="61222DB6" w14:textId="77777777" w:rsidTr="0070136F">
        <w:trPr>
          <w:trHeight w:val="340"/>
        </w:trPr>
        <w:tc>
          <w:tcPr>
            <w:tcW w:w="9212" w:type="dxa"/>
            <w:gridSpan w:val="4"/>
            <w:shd w:val="clear" w:color="auto" w:fill="F2F2F2" w:themeFill="background1" w:themeFillShade="F2"/>
            <w:vAlign w:val="center"/>
          </w:tcPr>
          <w:p w14:paraId="63842F94" w14:textId="77777777" w:rsidR="004265FD" w:rsidRPr="0014645C" w:rsidRDefault="004265FD" w:rsidP="007F7349">
            <w:pPr>
              <w:spacing w:line="288" w:lineRule="auto"/>
              <w:rPr>
                <w:rFonts w:cstheme="minorHAnsi"/>
                <w:b/>
                <w:sz w:val="16"/>
                <w:szCs w:val="16"/>
              </w:rPr>
            </w:pPr>
            <w:r w:rsidRPr="0014645C">
              <w:rPr>
                <w:rFonts w:cstheme="minorHAnsi"/>
                <w:b/>
                <w:sz w:val="16"/>
                <w:szCs w:val="16"/>
              </w:rPr>
              <w:t>Prijímateľ – súkromný sektor mimo schém štátnej pomoci</w:t>
            </w:r>
          </w:p>
        </w:tc>
      </w:tr>
      <w:tr w:rsidR="004265FD" w:rsidRPr="0014645C" w14:paraId="01C025E9" w14:textId="77777777" w:rsidTr="0070136F">
        <w:trPr>
          <w:trHeight w:val="340"/>
        </w:trPr>
        <w:tc>
          <w:tcPr>
            <w:tcW w:w="9212" w:type="dxa"/>
            <w:gridSpan w:val="4"/>
            <w:vAlign w:val="center"/>
          </w:tcPr>
          <w:p w14:paraId="77408877"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Celkové oprávnené výdavky</w:t>
            </w:r>
          </w:p>
        </w:tc>
      </w:tr>
      <w:tr w:rsidR="004265FD" w:rsidRPr="0014645C" w14:paraId="11881BF3" w14:textId="77777777" w:rsidTr="0070136F">
        <w:trPr>
          <w:trHeight w:val="340"/>
        </w:trPr>
        <w:tc>
          <w:tcPr>
            <w:tcW w:w="2303" w:type="dxa"/>
            <w:vAlign w:val="center"/>
          </w:tcPr>
          <w:p w14:paraId="437B05AE"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Zdroje EÚ</w:t>
            </w:r>
          </w:p>
        </w:tc>
        <w:tc>
          <w:tcPr>
            <w:tcW w:w="2303" w:type="dxa"/>
            <w:vAlign w:val="center"/>
          </w:tcPr>
          <w:p w14:paraId="6195BA3B"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Národné verejné zdroje</w:t>
            </w:r>
          </w:p>
        </w:tc>
        <w:tc>
          <w:tcPr>
            <w:tcW w:w="2303" w:type="dxa"/>
            <w:vAlign w:val="center"/>
          </w:tcPr>
          <w:p w14:paraId="481647FE"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Súkromné zdroje</w:t>
            </w:r>
          </w:p>
        </w:tc>
        <w:tc>
          <w:tcPr>
            <w:tcW w:w="2303" w:type="dxa"/>
            <w:vMerge w:val="restart"/>
            <w:vAlign w:val="center"/>
          </w:tcPr>
          <w:p w14:paraId="19D4BDF5"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Spolu</w:t>
            </w:r>
          </w:p>
        </w:tc>
      </w:tr>
      <w:tr w:rsidR="004265FD" w:rsidRPr="0014645C" w14:paraId="7461DA4D" w14:textId="77777777" w:rsidTr="0070136F">
        <w:trPr>
          <w:trHeight w:val="340"/>
        </w:trPr>
        <w:tc>
          <w:tcPr>
            <w:tcW w:w="2303" w:type="dxa"/>
            <w:vAlign w:val="center"/>
          </w:tcPr>
          <w:p w14:paraId="2DA4F8BE" w14:textId="77777777" w:rsidR="004265FD" w:rsidRPr="0014645C" w:rsidRDefault="004265FD" w:rsidP="00F55A4B">
            <w:pPr>
              <w:spacing w:line="288" w:lineRule="auto"/>
              <w:jc w:val="center"/>
              <w:rPr>
                <w:rFonts w:cstheme="minorHAnsi"/>
                <w:sz w:val="16"/>
                <w:szCs w:val="16"/>
              </w:rPr>
            </w:pPr>
            <w:r w:rsidRPr="0014645C">
              <w:rPr>
                <w:rFonts w:cstheme="minorHAnsi"/>
                <w:sz w:val="16"/>
                <w:szCs w:val="16"/>
              </w:rPr>
              <w:t>EFRR/ESF</w:t>
            </w:r>
          </w:p>
        </w:tc>
        <w:tc>
          <w:tcPr>
            <w:tcW w:w="2303" w:type="dxa"/>
            <w:vAlign w:val="center"/>
          </w:tcPr>
          <w:p w14:paraId="2CE76518"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Štátny rozpočet</w:t>
            </w:r>
          </w:p>
        </w:tc>
        <w:tc>
          <w:tcPr>
            <w:tcW w:w="2303" w:type="dxa"/>
            <w:vAlign w:val="center"/>
          </w:tcPr>
          <w:p w14:paraId="441E1BEA"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Prijímateľ</w:t>
            </w:r>
          </w:p>
        </w:tc>
        <w:tc>
          <w:tcPr>
            <w:tcW w:w="2303" w:type="dxa"/>
            <w:vMerge/>
            <w:vAlign w:val="center"/>
          </w:tcPr>
          <w:p w14:paraId="5221C3D0" w14:textId="77777777" w:rsidR="004265FD" w:rsidRPr="0014645C" w:rsidRDefault="004265FD" w:rsidP="007F7349">
            <w:pPr>
              <w:spacing w:line="288" w:lineRule="auto"/>
              <w:jc w:val="center"/>
              <w:rPr>
                <w:rFonts w:cstheme="minorHAnsi"/>
                <w:b/>
                <w:sz w:val="16"/>
                <w:szCs w:val="16"/>
              </w:rPr>
            </w:pPr>
          </w:p>
        </w:tc>
      </w:tr>
      <w:tr w:rsidR="004265FD" w:rsidRPr="0014645C" w14:paraId="0A3BF364" w14:textId="77777777" w:rsidTr="0070136F">
        <w:trPr>
          <w:trHeight w:val="340"/>
        </w:trPr>
        <w:tc>
          <w:tcPr>
            <w:tcW w:w="2303" w:type="dxa"/>
            <w:vAlign w:val="center"/>
          </w:tcPr>
          <w:p w14:paraId="6900B0B5"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50,0 %</w:t>
            </w:r>
          </w:p>
        </w:tc>
        <w:tc>
          <w:tcPr>
            <w:tcW w:w="2303" w:type="dxa"/>
            <w:vAlign w:val="center"/>
          </w:tcPr>
          <w:p w14:paraId="5A880FF4"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40,0 %</w:t>
            </w:r>
          </w:p>
        </w:tc>
        <w:tc>
          <w:tcPr>
            <w:tcW w:w="2303" w:type="dxa"/>
            <w:vAlign w:val="center"/>
          </w:tcPr>
          <w:p w14:paraId="30D8FBAD"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10,0 %</w:t>
            </w:r>
          </w:p>
        </w:tc>
        <w:tc>
          <w:tcPr>
            <w:tcW w:w="2303" w:type="dxa"/>
            <w:vAlign w:val="center"/>
          </w:tcPr>
          <w:p w14:paraId="0F3BF53E"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100,0 %</w:t>
            </w:r>
          </w:p>
        </w:tc>
      </w:tr>
    </w:tbl>
    <w:p w14:paraId="38F4E8B8" w14:textId="77777777" w:rsidR="004265FD" w:rsidRPr="0014645C" w:rsidRDefault="004265FD" w:rsidP="007F7349">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Pre prijímateľa vykonávajúceho hospodársku činnosť, t.</w:t>
      </w:r>
      <w:r w:rsidR="00062191" w:rsidRPr="0014645C">
        <w:rPr>
          <w:rFonts w:ascii="Arial" w:hAnsi="Arial" w:cs="Arial"/>
          <w:sz w:val="19"/>
          <w:szCs w:val="19"/>
        </w:rPr>
        <w:t xml:space="preserve"> </w:t>
      </w:r>
      <w:r w:rsidRPr="0014645C">
        <w:rPr>
          <w:rFonts w:ascii="Arial" w:hAnsi="Arial" w:cs="Arial"/>
          <w:sz w:val="19"/>
          <w:szCs w:val="19"/>
        </w:rPr>
        <w:t>j.</w:t>
      </w:r>
      <w:r w:rsidR="00E409DB" w:rsidRPr="0014645C">
        <w:rPr>
          <w:rFonts w:ascii="Arial" w:hAnsi="Arial" w:cs="Arial"/>
          <w:sz w:val="19"/>
          <w:szCs w:val="19"/>
        </w:rPr>
        <w:t xml:space="preserve"> podniky v zmysle čl. 107 z</w:t>
      </w:r>
      <w:r w:rsidRPr="0014645C">
        <w:rPr>
          <w:rFonts w:ascii="Arial" w:hAnsi="Arial" w:cs="Arial"/>
          <w:sz w:val="19"/>
          <w:szCs w:val="19"/>
        </w:rPr>
        <w:t>mluvy o fungovaní E</w:t>
      </w:r>
      <w:r w:rsidR="007C568F" w:rsidRPr="0014645C">
        <w:rPr>
          <w:rFonts w:ascii="Arial" w:hAnsi="Arial" w:cs="Arial"/>
          <w:sz w:val="19"/>
          <w:szCs w:val="19"/>
        </w:rPr>
        <w:t xml:space="preserve">Ú, bez ohľadu na právny status, </w:t>
      </w:r>
      <w:r w:rsidRPr="0014645C">
        <w:rPr>
          <w:rFonts w:ascii="Arial" w:hAnsi="Arial" w:cs="Arial"/>
          <w:sz w:val="19"/>
          <w:szCs w:val="19"/>
        </w:rPr>
        <w:t>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4265FD" w:rsidRPr="009739DC" w14:paraId="165CA72D" w14:textId="77777777" w:rsidTr="0070136F">
        <w:trPr>
          <w:trHeight w:val="340"/>
        </w:trPr>
        <w:tc>
          <w:tcPr>
            <w:tcW w:w="9212" w:type="dxa"/>
            <w:gridSpan w:val="4"/>
            <w:shd w:val="clear" w:color="auto" w:fill="F2F2F2" w:themeFill="background1" w:themeFillShade="F2"/>
            <w:vAlign w:val="center"/>
          </w:tcPr>
          <w:p w14:paraId="2690A6D3" w14:textId="77777777" w:rsidR="004265FD" w:rsidRPr="0014645C" w:rsidRDefault="004265FD" w:rsidP="007F7349">
            <w:pPr>
              <w:spacing w:line="288" w:lineRule="auto"/>
              <w:jc w:val="center"/>
              <w:rPr>
                <w:rFonts w:cs="Arial"/>
                <w:b/>
                <w:sz w:val="16"/>
                <w:szCs w:val="16"/>
              </w:rPr>
            </w:pPr>
            <w:r w:rsidRPr="0014645C">
              <w:rPr>
                <w:rFonts w:cs="Arial"/>
                <w:b/>
                <w:sz w:val="16"/>
                <w:szCs w:val="16"/>
              </w:rPr>
              <w:t>Prijímateľ – v rámci schém štátnej pomoci</w:t>
            </w:r>
            <w:r w:rsidR="007C568F" w:rsidRPr="0014645C">
              <w:rPr>
                <w:rStyle w:val="Odkaznapoznmkupodiarou"/>
                <w:rFonts w:cs="Arial"/>
                <w:b/>
                <w:szCs w:val="16"/>
              </w:rPr>
              <w:footnoteReference w:id="21"/>
            </w:r>
          </w:p>
        </w:tc>
      </w:tr>
      <w:tr w:rsidR="004265FD" w:rsidRPr="0014645C" w14:paraId="62408581" w14:textId="77777777" w:rsidTr="0070136F">
        <w:trPr>
          <w:trHeight w:val="340"/>
        </w:trPr>
        <w:tc>
          <w:tcPr>
            <w:tcW w:w="9212" w:type="dxa"/>
            <w:gridSpan w:val="4"/>
            <w:vAlign w:val="center"/>
          </w:tcPr>
          <w:p w14:paraId="7B861780" w14:textId="77777777" w:rsidR="004265FD" w:rsidRPr="0014645C" w:rsidRDefault="004265FD" w:rsidP="007F7349">
            <w:pPr>
              <w:spacing w:line="288" w:lineRule="auto"/>
              <w:jc w:val="center"/>
              <w:rPr>
                <w:rFonts w:cs="Arial"/>
                <w:sz w:val="16"/>
                <w:szCs w:val="16"/>
              </w:rPr>
            </w:pPr>
            <w:r w:rsidRPr="0014645C">
              <w:rPr>
                <w:rFonts w:cs="Arial"/>
                <w:sz w:val="16"/>
                <w:szCs w:val="16"/>
              </w:rPr>
              <w:t>Celkové oprávnené výdavky</w:t>
            </w:r>
          </w:p>
        </w:tc>
      </w:tr>
      <w:tr w:rsidR="004265FD" w:rsidRPr="0014645C" w14:paraId="34D5D541" w14:textId="77777777" w:rsidTr="0070136F">
        <w:trPr>
          <w:trHeight w:val="340"/>
        </w:trPr>
        <w:tc>
          <w:tcPr>
            <w:tcW w:w="2303" w:type="dxa"/>
            <w:vAlign w:val="center"/>
          </w:tcPr>
          <w:p w14:paraId="604E9761" w14:textId="77777777" w:rsidR="004265FD" w:rsidRPr="0014645C" w:rsidRDefault="004265FD" w:rsidP="007F7349">
            <w:pPr>
              <w:spacing w:line="288" w:lineRule="auto"/>
              <w:jc w:val="center"/>
              <w:rPr>
                <w:rFonts w:cs="Arial"/>
                <w:sz w:val="16"/>
                <w:szCs w:val="16"/>
              </w:rPr>
            </w:pPr>
            <w:r w:rsidRPr="0014645C">
              <w:rPr>
                <w:rFonts w:cs="Arial"/>
                <w:sz w:val="16"/>
                <w:szCs w:val="16"/>
              </w:rPr>
              <w:t>Zdroje EÚ</w:t>
            </w:r>
          </w:p>
        </w:tc>
        <w:tc>
          <w:tcPr>
            <w:tcW w:w="2303" w:type="dxa"/>
            <w:vAlign w:val="center"/>
          </w:tcPr>
          <w:p w14:paraId="42124532" w14:textId="77777777" w:rsidR="004265FD" w:rsidRPr="0014645C" w:rsidRDefault="004265FD" w:rsidP="007F7349">
            <w:pPr>
              <w:spacing w:line="288" w:lineRule="auto"/>
              <w:jc w:val="center"/>
              <w:rPr>
                <w:rFonts w:cs="Arial"/>
                <w:sz w:val="16"/>
                <w:szCs w:val="16"/>
              </w:rPr>
            </w:pPr>
            <w:r w:rsidRPr="0014645C">
              <w:rPr>
                <w:rFonts w:cs="Arial"/>
                <w:sz w:val="16"/>
                <w:szCs w:val="16"/>
              </w:rPr>
              <w:t>Národné verejné zdroje</w:t>
            </w:r>
          </w:p>
        </w:tc>
        <w:tc>
          <w:tcPr>
            <w:tcW w:w="2303" w:type="dxa"/>
            <w:vAlign w:val="center"/>
          </w:tcPr>
          <w:p w14:paraId="51F56AA7" w14:textId="77777777" w:rsidR="004265FD" w:rsidRPr="0014645C" w:rsidRDefault="004265FD" w:rsidP="007F7349">
            <w:pPr>
              <w:spacing w:line="288" w:lineRule="auto"/>
              <w:jc w:val="center"/>
              <w:rPr>
                <w:rFonts w:cs="Arial"/>
                <w:sz w:val="16"/>
                <w:szCs w:val="16"/>
              </w:rPr>
            </w:pPr>
            <w:r w:rsidRPr="0014645C">
              <w:rPr>
                <w:rFonts w:cs="Arial"/>
                <w:sz w:val="16"/>
                <w:szCs w:val="16"/>
              </w:rPr>
              <w:t>Súkromné zdroje</w:t>
            </w:r>
          </w:p>
        </w:tc>
        <w:tc>
          <w:tcPr>
            <w:tcW w:w="2303" w:type="dxa"/>
            <w:vMerge w:val="restart"/>
            <w:vAlign w:val="center"/>
          </w:tcPr>
          <w:p w14:paraId="4F095A30" w14:textId="77777777" w:rsidR="004265FD" w:rsidRPr="0014645C" w:rsidRDefault="004265FD" w:rsidP="007F7349">
            <w:pPr>
              <w:spacing w:line="288" w:lineRule="auto"/>
              <w:jc w:val="center"/>
              <w:rPr>
                <w:rFonts w:cs="Arial"/>
                <w:b/>
                <w:sz w:val="16"/>
                <w:szCs w:val="16"/>
              </w:rPr>
            </w:pPr>
            <w:r w:rsidRPr="0014645C">
              <w:rPr>
                <w:rFonts w:cs="Arial"/>
                <w:b/>
                <w:sz w:val="16"/>
                <w:szCs w:val="16"/>
              </w:rPr>
              <w:t>Spolu</w:t>
            </w:r>
          </w:p>
        </w:tc>
      </w:tr>
      <w:tr w:rsidR="004265FD" w:rsidRPr="0014645C" w14:paraId="6B51F5CB" w14:textId="77777777" w:rsidTr="0070136F">
        <w:trPr>
          <w:trHeight w:val="340"/>
        </w:trPr>
        <w:tc>
          <w:tcPr>
            <w:tcW w:w="2303" w:type="dxa"/>
            <w:vAlign w:val="center"/>
          </w:tcPr>
          <w:p w14:paraId="0A62F516" w14:textId="77777777" w:rsidR="004265FD" w:rsidRPr="0014645C" w:rsidRDefault="004265FD" w:rsidP="00F55A4B">
            <w:pPr>
              <w:spacing w:line="288" w:lineRule="auto"/>
              <w:jc w:val="center"/>
              <w:rPr>
                <w:rFonts w:cs="Arial"/>
                <w:sz w:val="16"/>
                <w:szCs w:val="16"/>
              </w:rPr>
            </w:pPr>
            <w:r w:rsidRPr="0014645C">
              <w:rPr>
                <w:rFonts w:cs="Arial"/>
                <w:sz w:val="16"/>
                <w:szCs w:val="16"/>
              </w:rPr>
              <w:t>EFRR/ESF</w:t>
            </w:r>
          </w:p>
        </w:tc>
        <w:tc>
          <w:tcPr>
            <w:tcW w:w="2303" w:type="dxa"/>
            <w:vAlign w:val="center"/>
          </w:tcPr>
          <w:p w14:paraId="1160F1A3" w14:textId="77777777" w:rsidR="004265FD" w:rsidRPr="0014645C" w:rsidRDefault="004265FD" w:rsidP="007F7349">
            <w:pPr>
              <w:spacing w:line="288" w:lineRule="auto"/>
              <w:jc w:val="center"/>
              <w:rPr>
                <w:rFonts w:cs="Arial"/>
                <w:sz w:val="16"/>
                <w:szCs w:val="16"/>
              </w:rPr>
            </w:pPr>
            <w:r w:rsidRPr="0014645C">
              <w:rPr>
                <w:rFonts w:cs="Arial"/>
                <w:sz w:val="16"/>
                <w:szCs w:val="16"/>
              </w:rPr>
              <w:t>Štátny rozpočet</w:t>
            </w:r>
          </w:p>
        </w:tc>
        <w:tc>
          <w:tcPr>
            <w:tcW w:w="2303" w:type="dxa"/>
            <w:vAlign w:val="center"/>
          </w:tcPr>
          <w:p w14:paraId="4F22A6DF" w14:textId="77777777" w:rsidR="004265FD" w:rsidRPr="0014645C" w:rsidRDefault="004265FD" w:rsidP="007F7349">
            <w:pPr>
              <w:spacing w:line="288" w:lineRule="auto"/>
              <w:jc w:val="center"/>
              <w:rPr>
                <w:rFonts w:cs="Arial"/>
                <w:sz w:val="16"/>
                <w:szCs w:val="16"/>
              </w:rPr>
            </w:pPr>
            <w:r w:rsidRPr="0014645C">
              <w:rPr>
                <w:rFonts w:cs="Arial"/>
                <w:sz w:val="16"/>
                <w:szCs w:val="16"/>
              </w:rPr>
              <w:t>Prijímateľ</w:t>
            </w:r>
          </w:p>
        </w:tc>
        <w:tc>
          <w:tcPr>
            <w:tcW w:w="2303" w:type="dxa"/>
            <w:vMerge/>
            <w:vAlign w:val="center"/>
          </w:tcPr>
          <w:p w14:paraId="7F689CBD" w14:textId="77777777" w:rsidR="004265FD" w:rsidRPr="0014645C" w:rsidRDefault="004265FD" w:rsidP="007F7349">
            <w:pPr>
              <w:spacing w:line="288" w:lineRule="auto"/>
              <w:jc w:val="center"/>
              <w:rPr>
                <w:rFonts w:cs="Arial"/>
                <w:b/>
                <w:sz w:val="16"/>
                <w:szCs w:val="16"/>
              </w:rPr>
            </w:pPr>
          </w:p>
        </w:tc>
      </w:tr>
      <w:tr w:rsidR="004265FD" w:rsidRPr="0014645C" w14:paraId="1EE3529B" w14:textId="77777777" w:rsidTr="0070136F">
        <w:trPr>
          <w:trHeight w:val="340"/>
        </w:trPr>
        <w:tc>
          <w:tcPr>
            <w:tcW w:w="2303" w:type="dxa"/>
            <w:vAlign w:val="center"/>
          </w:tcPr>
          <w:p w14:paraId="424F65C1" w14:textId="77777777" w:rsidR="004265FD" w:rsidRPr="0014645C" w:rsidRDefault="004265FD" w:rsidP="007F7349">
            <w:pPr>
              <w:spacing w:line="288" w:lineRule="auto"/>
              <w:jc w:val="center"/>
              <w:rPr>
                <w:rFonts w:cs="Arial"/>
                <w:b/>
                <w:sz w:val="16"/>
                <w:szCs w:val="16"/>
              </w:rPr>
            </w:pPr>
            <w:r w:rsidRPr="0014645C">
              <w:rPr>
                <w:rFonts w:cs="Arial"/>
                <w:b/>
                <w:sz w:val="16"/>
                <w:szCs w:val="16"/>
              </w:rPr>
              <w:t>x,x %</w:t>
            </w:r>
          </w:p>
        </w:tc>
        <w:tc>
          <w:tcPr>
            <w:tcW w:w="2303" w:type="dxa"/>
            <w:vAlign w:val="center"/>
          </w:tcPr>
          <w:p w14:paraId="7AFF8470" w14:textId="77777777" w:rsidR="004265FD" w:rsidRPr="0014645C" w:rsidRDefault="004265FD" w:rsidP="007F7349">
            <w:pPr>
              <w:spacing w:line="288" w:lineRule="auto"/>
              <w:jc w:val="center"/>
              <w:rPr>
                <w:rFonts w:cs="Arial"/>
                <w:b/>
                <w:sz w:val="16"/>
                <w:szCs w:val="16"/>
              </w:rPr>
            </w:pPr>
            <w:r w:rsidRPr="0014645C">
              <w:rPr>
                <w:rFonts w:cs="Arial"/>
                <w:b/>
                <w:sz w:val="16"/>
                <w:szCs w:val="16"/>
              </w:rPr>
              <w:t>0,0 %</w:t>
            </w:r>
          </w:p>
        </w:tc>
        <w:tc>
          <w:tcPr>
            <w:tcW w:w="2303" w:type="dxa"/>
            <w:vAlign w:val="center"/>
          </w:tcPr>
          <w:p w14:paraId="3788A909" w14:textId="77777777" w:rsidR="004265FD" w:rsidRPr="0014645C" w:rsidRDefault="004265FD" w:rsidP="007F7349">
            <w:pPr>
              <w:spacing w:line="288" w:lineRule="auto"/>
              <w:jc w:val="center"/>
              <w:rPr>
                <w:rFonts w:cs="Arial"/>
                <w:b/>
                <w:sz w:val="16"/>
                <w:szCs w:val="16"/>
              </w:rPr>
            </w:pPr>
            <w:r w:rsidRPr="0014645C">
              <w:rPr>
                <w:rFonts w:cs="Arial"/>
                <w:b/>
                <w:sz w:val="16"/>
                <w:szCs w:val="16"/>
              </w:rPr>
              <w:t>y,y %</w:t>
            </w:r>
          </w:p>
        </w:tc>
        <w:tc>
          <w:tcPr>
            <w:tcW w:w="2303" w:type="dxa"/>
            <w:vAlign w:val="center"/>
          </w:tcPr>
          <w:p w14:paraId="10C98AED" w14:textId="77777777" w:rsidR="004265FD" w:rsidRPr="0014645C" w:rsidRDefault="004265FD" w:rsidP="007F7349">
            <w:pPr>
              <w:spacing w:line="288" w:lineRule="auto"/>
              <w:jc w:val="center"/>
              <w:rPr>
                <w:rFonts w:cs="Arial"/>
                <w:b/>
                <w:sz w:val="16"/>
                <w:szCs w:val="16"/>
              </w:rPr>
            </w:pPr>
            <w:r w:rsidRPr="0014645C">
              <w:rPr>
                <w:rFonts w:cs="Arial"/>
                <w:b/>
                <w:sz w:val="16"/>
                <w:szCs w:val="16"/>
              </w:rPr>
              <w:t>100,0 %</w:t>
            </w:r>
          </w:p>
        </w:tc>
      </w:tr>
    </w:tbl>
    <w:p w14:paraId="11E4DA1B" w14:textId="77777777" w:rsidR="004265FD" w:rsidRPr="0014645C" w:rsidRDefault="004265FD" w:rsidP="00962421">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V prípade, ak je prijímateľom podnik vykonávajúci hos</w:t>
      </w:r>
      <w:r w:rsidR="00E409DB" w:rsidRPr="0014645C">
        <w:rPr>
          <w:rFonts w:ascii="Arial" w:hAnsi="Arial" w:cs="Arial"/>
          <w:sz w:val="19"/>
          <w:szCs w:val="19"/>
        </w:rPr>
        <w:t>podársku činnosť podľa čl. 107 z</w:t>
      </w:r>
      <w:r w:rsidRPr="0014645C">
        <w:rPr>
          <w:rFonts w:ascii="Arial" w:hAnsi="Arial" w:cs="Arial"/>
          <w:sz w:val="19"/>
          <w:szCs w:val="19"/>
        </w:rPr>
        <w:t>mluvy o fungovaní, podiel prijímateľa sa stanovuje v súlade s aplikovanou výškou intenzity pomoci definovanou v príslušnej schéme štátnej pomoci.</w:t>
      </w:r>
    </w:p>
    <w:p w14:paraId="138FF077" w14:textId="77777777" w:rsidR="004265FD" w:rsidRPr="0014645C" w:rsidRDefault="004265FD" w:rsidP="007F7349">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Pre prijímateľa vykonávajúceho hospodársku činnosť, </w:t>
      </w:r>
      <w:r w:rsidR="00E409DB" w:rsidRPr="0014645C">
        <w:rPr>
          <w:rFonts w:ascii="Arial" w:hAnsi="Arial" w:cs="Arial"/>
          <w:sz w:val="19"/>
          <w:szCs w:val="19"/>
        </w:rPr>
        <w:t>t.</w:t>
      </w:r>
      <w:r w:rsidR="00062191" w:rsidRPr="0014645C">
        <w:rPr>
          <w:rFonts w:ascii="Arial" w:hAnsi="Arial" w:cs="Arial"/>
          <w:sz w:val="19"/>
          <w:szCs w:val="19"/>
        </w:rPr>
        <w:t xml:space="preserve"> </w:t>
      </w:r>
      <w:r w:rsidR="00E409DB" w:rsidRPr="0014645C">
        <w:rPr>
          <w:rFonts w:ascii="Arial" w:hAnsi="Arial" w:cs="Arial"/>
          <w:sz w:val="19"/>
          <w:szCs w:val="19"/>
        </w:rPr>
        <w:t>j. podniky v zmysle čl. 107 z</w:t>
      </w:r>
      <w:r w:rsidRPr="0014645C">
        <w:rPr>
          <w:rFonts w:ascii="Arial" w:hAnsi="Arial" w:cs="Arial"/>
          <w:sz w:val="19"/>
          <w:szCs w:val="19"/>
        </w:rPr>
        <w:t>mluvy o fungovaní EÚ bez ohľadu na právny status v rámci schém pomoci de minimis,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4265FD" w:rsidRPr="009739DC" w14:paraId="2C6C5765" w14:textId="77777777" w:rsidTr="0070136F">
        <w:trPr>
          <w:trHeight w:val="340"/>
        </w:trPr>
        <w:tc>
          <w:tcPr>
            <w:tcW w:w="9212" w:type="dxa"/>
            <w:gridSpan w:val="4"/>
            <w:shd w:val="clear" w:color="auto" w:fill="F2F2F2" w:themeFill="background1" w:themeFillShade="F2"/>
            <w:vAlign w:val="center"/>
          </w:tcPr>
          <w:p w14:paraId="1408B09E" w14:textId="77777777" w:rsidR="004265FD" w:rsidRPr="0014645C" w:rsidRDefault="004265FD" w:rsidP="007F7349">
            <w:pPr>
              <w:spacing w:line="288" w:lineRule="auto"/>
              <w:jc w:val="center"/>
              <w:rPr>
                <w:rFonts w:cs="Arial"/>
                <w:b/>
                <w:sz w:val="16"/>
                <w:szCs w:val="16"/>
                <w:vertAlign w:val="superscript"/>
              </w:rPr>
            </w:pPr>
            <w:r w:rsidRPr="0014645C">
              <w:rPr>
                <w:rFonts w:cs="Arial"/>
                <w:b/>
                <w:sz w:val="16"/>
                <w:szCs w:val="16"/>
              </w:rPr>
              <w:t>Prijímateľ – v rámci schém pomoci de minimis</w:t>
            </w:r>
          </w:p>
        </w:tc>
      </w:tr>
      <w:tr w:rsidR="004265FD" w:rsidRPr="0014645C" w14:paraId="5FA3693C" w14:textId="77777777" w:rsidTr="0070136F">
        <w:trPr>
          <w:trHeight w:val="340"/>
        </w:trPr>
        <w:tc>
          <w:tcPr>
            <w:tcW w:w="9212" w:type="dxa"/>
            <w:gridSpan w:val="4"/>
            <w:vAlign w:val="center"/>
          </w:tcPr>
          <w:p w14:paraId="536187CB" w14:textId="77777777" w:rsidR="004265FD" w:rsidRPr="0014645C" w:rsidRDefault="004265FD" w:rsidP="007F7349">
            <w:pPr>
              <w:spacing w:line="288" w:lineRule="auto"/>
              <w:jc w:val="center"/>
              <w:rPr>
                <w:rFonts w:cs="Arial"/>
                <w:sz w:val="16"/>
                <w:szCs w:val="16"/>
              </w:rPr>
            </w:pPr>
            <w:r w:rsidRPr="0014645C">
              <w:rPr>
                <w:rFonts w:cs="Arial"/>
                <w:sz w:val="16"/>
                <w:szCs w:val="16"/>
              </w:rPr>
              <w:t>Celkové oprávnené výdavky</w:t>
            </w:r>
          </w:p>
        </w:tc>
      </w:tr>
      <w:tr w:rsidR="004265FD" w:rsidRPr="0014645C" w14:paraId="3E1BB417" w14:textId="77777777" w:rsidTr="0070136F">
        <w:trPr>
          <w:trHeight w:val="340"/>
        </w:trPr>
        <w:tc>
          <w:tcPr>
            <w:tcW w:w="2303" w:type="dxa"/>
            <w:vAlign w:val="center"/>
          </w:tcPr>
          <w:p w14:paraId="1B09119E" w14:textId="77777777" w:rsidR="004265FD" w:rsidRPr="0014645C" w:rsidRDefault="004265FD" w:rsidP="007F7349">
            <w:pPr>
              <w:spacing w:line="288" w:lineRule="auto"/>
              <w:jc w:val="center"/>
              <w:rPr>
                <w:rFonts w:cs="Arial"/>
                <w:sz w:val="16"/>
                <w:szCs w:val="16"/>
              </w:rPr>
            </w:pPr>
            <w:r w:rsidRPr="0014645C">
              <w:rPr>
                <w:rFonts w:cs="Arial"/>
                <w:sz w:val="16"/>
                <w:szCs w:val="16"/>
              </w:rPr>
              <w:t>Zdroje EÚ</w:t>
            </w:r>
          </w:p>
        </w:tc>
        <w:tc>
          <w:tcPr>
            <w:tcW w:w="2303" w:type="dxa"/>
            <w:vAlign w:val="center"/>
          </w:tcPr>
          <w:p w14:paraId="45F5A6AD" w14:textId="77777777" w:rsidR="004265FD" w:rsidRPr="0014645C" w:rsidRDefault="004265FD" w:rsidP="007F7349">
            <w:pPr>
              <w:spacing w:line="288" w:lineRule="auto"/>
              <w:jc w:val="center"/>
              <w:rPr>
                <w:rFonts w:cs="Arial"/>
                <w:sz w:val="16"/>
                <w:szCs w:val="16"/>
              </w:rPr>
            </w:pPr>
            <w:r w:rsidRPr="0014645C">
              <w:rPr>
                <w:rFonts w:cs="Arial"/>
                <w:sz w:val="16"/>
                <w:szCs w:val="16"/>
              </w:rPr>
              <w:t>Národné verejné zdroje</w:t>
            </w:r>
          </w:p>
        </w:tc>
        <w:tc>
          <w:tcPr>
            <w:tcW w:w="2303" w:type="dxa"/>
            <w:vAlign w:val="center"/>
          </w:tcPr>
          <w:p w14:paraId="7C08113D" w14:textId="77777777" w:rsidR="004265FD" w:rsidRPr="0014645C" w:rsidRDefault="004265FD" w:rsidP="007F7349">
            <w:pPr>
              <w:spacing w:line="288" w:lineRule="auto"/>
              <w:jc w:val="center"/>
              <w:rPr>
                <w:rFonts w:cs="Arial"/>
                <w:sz w:val="16"/>
                <w:szCs w:val="16"/>
              </w:rPr>
            </w:pPr>
            <w:r w:rsidRPr="0014645C">
              <w:rPr>
                <w:rFonts w:cs="Arial"/>
                <w:sz w:val="16"/>
                <w:szCs w:val="16"/>
              </w:rPr>
              <w:t>Súkromné zdroje</w:t>
            </w:r>
          </w:p>
        </w:tc>
        <w:tc>
          <w:tcPr>
            <w:tcW w:w="2303" w:type="dxa"/>
            <w:vMerge w:val="restart"/>
            <w:vAlign w:val="center"/>
          </w:tcPr>
          <w:p w14:paraId="5C8A3B8F" w14:textId="77777777" w:rsidR="004265FD" w:rsidRPr="0014645C" w:rsidRDefault="004265FD" w:rsidP="007F7349">
            <w:pPr>
              <w:spacing w:line="288" w:lineRule="auto"/>
              <w:jc w:val="center"/>
              <w:rPr>
                <w:rFonts w:cs="Arial"/>
                <w:b/>
                <w:sz w:val="16"/>
                <w:szCs w:val="16"/>
              </w:rPr>
            </w:pPr>
            <w:r w:rsidRPr="0014645C">
              <w:rPr>
                <w:rFonts w:cs="Arial"/>
                <w:b/>
                <w:sz w:val="16"/>
                <w:szCs w:val="16"/>
              </w:rPr>
              <w:t>Spolu</w:t>
            </w:r>
          </w:p>
        </w:tc>
      </w:tr>
      <w:tr w:rsidR="004265FD" w:rsidRPr="0014645C" w14:paraId="102B1D62" w14:textId="77777777" w:rsidTr="0070136F">
        <w:trPr>
          <w:trHeight w:val="340"/>
        </w:trPr>
        <w:tc>
          <w:tcPr>
            <w:tcW w:w="2303" w:type="dxa"/>
            <w:vAlign w:val="center"/>
          </w:tcPr>
          <w:p w14:paraId="47D8B9B6" w14:textId="77777777" w:rsidR="004265FD" w:rsidRPr="0014645C" w:rsidRDefault="00F55A4B" w:rsidP="007F7349">
            <w:pPr>
              <w:spacing w:line="288" w:lineRule="auto"/>
              <w:jc w:val="center"/>
              <w:rPr>
                <w:rFonts w:cs="Arial"/>
                <w:sz w:val="16"/>
                <w:szCs w:val="16"/>
              </w:rPr>
            </w:pPr>
            <w:r w:rsidRPr="0014645C">
              <w:rPr>
                <w:rFonts w:cs="Arial"/>
                <w:sz w:val="16"/>
                <w:szCs w:val="16"/>
              </w:rPr>
              <w:t>EFRR/ESF/KF</w:t>
            </w:r>
          </w:p>
        </w:tc>
        <w:tc>
          <w:tcPr>
            <w:tcW w:w="2303" w:type="dxa"/>
            <w:vAlign w:val="center"/>
          </w:tcPr>
          <w:p w14:paraId="60594F69" w14:textId="77777777" w:rsidR="004265FD" w:rsidRPr="0014645C" w:rsidRDefault="004265FD" w:rsidP="007F7349">
            <w:pPr>
              <w:spacing w:line="288" w:lineRule="auto"/>
              <w:jc w:val="center"/>
              <w:rPr>
                <w:rFonts w:cs="Arial"/>
                <w:sz w:val="16"/>
                <w:szCs w:val="16"/>
              </w:rPr>
            </w:pPr>
            <w:r w:rsidRPr="0014645C">
              <w:rPr>
                <w:rFonts w:cs="Arial"/>
                <w:sz w:val="16"/>
                <w:szCs w:val="16"/>
              </w:rPr>
              <w:t>Štátny rozpočet</w:t>
            </w:r>
          </w:p>
        </w:tc>
        <w:tc>
          <w:tcPr>
            <w:tcW w:w="2303" w:type="dxa"/>
            <w:vAlign w:val="center"/>
          </w:tcPr>
          <w:p w14:paraId="5D48563F" w14:textId="77777777" w:rsidR="004265FD" w:rsidRPr="0014645C" w:rsidRDefault="004265FD" w:rsidP="007F7349">
            <w:pPr>
              <w:spacing w:line="288" w:lineRule="auto"/>
              <w:jc w:val="center"/>
              <w:rPr>
                <w:rFonts w:cs="Arial"/>
                <w:sz w:val="16"/>
                <w:szCs w:val="16"/>
              </w:rPr>
            </w:pPr>
            <w:r w:rsidRPr="0014645C">
              <w:rPr>
                <w:rFonts w:cs="Arial"/>
                <w:sz w:val="16"/>
                <w:szCs w:val="16"/>
              </w:rPr>
              <w:t>Prijímateľ</w:t>
            </w:r>
          </w:p>
        </w:tc>
        <w:tc>
          <w:tcPr>
            <w:tcW w:w="2303" w:type="dxa"/>
            <w:vMerge/>
            <w:vAlign w:val="center"/>
          </w:tcPr>
          <w:p w14:paraId="3B218654" w14:textId="77777777" w:rsidR="004265FD" w:rsidRPr="0014645C" w:rsidRDefault="004265FD" w:rsidP="007F7349">
            <w:pPr>
              <w:spacing w:line="288" w:lineRule="auto"/>
              <w:jc w:val="center"/>
              <w:rPr>
                <w:rFonts w:cs="Arial"/>
                <w:b/>
                <w:sz w:val="16"/>
                <w:szCs w:val="16"/>
              </w:rPr>
            </w:pPr>
          </w:p>
        </w:tc>
      </w:tr>
      <w:tr w:rsidR="004265FD" w:rsidRPr="0014645C" w14:paraId="0F3A7D9F" w14:textId="77777777" w:rsidTr="0070136F">
        <w:trPr>
          <w:trHeight w:val="340"/>
        </w:trPr>
        <w:tc>
          <w:tcPr>
            <w:tcW w:w="2303" w:type="dxa"/>
            <w:vAlign w:val="center"/>
          </w:tcPr>
          <w:p w14:paraId="6112FC69" w14:textId="77777777" w:rsidR="004265FD" w:rsidRPr="0014645C" w:rsidRDefault="004265FD" w:rsidP="007F7349">
            <w:pPr>
              <w:spacing w:line="288" w:lineRule="auto"/>
              <w:jc w:val="center"/>
              <w:rPr>
                <w:rFonts w:cs="Arial"/>
                <w:b/>
                <w:sz w:val="16"/>
                <w:szCs w:val="16"/>
              </w:rPr>
            </w:pPr>
            <w:r w:rsidRPr="0014645C">
              <w:rPr>
                <w:rFonts w:cs="Arial"/>
                <w:b/>
                <w:sz w:val="16"/>
                <w:szCs w:val="16"/>
              </w:rPr>
              <w:t>x,x %</w:t>
            </w:r>
          </w:p>
        </w:tc>
        <w:tc>
          <w:tcPr>
            <w:tcW w:w="2303" w:type="dxa"/>
            <w:vAlign w:val="center"/>
          </w:tcPr>
          <w:p w14:paraId="306A30BF" w14:textId="77777777" w:rsidR="004265FD" w:rsidRPr="0014645C" w:rsidRDefault="004265FD" w:rsidP="007F7349">
            <w:pPr>
              <w:spacing w:line="288" w:lineRule="auto"/>
              <w:jc w:val="center"/>
              <w:rPr>
                <w:rFonts w:cs="Arial"/>
                <w:b/>
                <w:sz w:val="16"/>
                <w:szCs w:val="16"/>
              </w:rPr>
            </w:pPr>
            <w:r w:rsidRPr="0014645C">
              <w:rPr>
                <w:rFonts w:cs="Arial"/>
                <w:b/>
                <w:sz w:val="16"/>
                <w:szCs w:val="16"/>
              </w:rPr>
              <w:t>y,y %</w:t>
            </w:r>
          </w:p>
        </w:tc>
        <w:tc>
          <w:tcPr>
            <w:tcW w:w="2303" w:type="dxa"/>
            <w:vAlign w:val="center"/>
          </w:tcPr>
          <w:p w14:paraId="74DCD8BD" w14:textId="77777777" w:rsidR="004265FD" w:rsidRPr="0014645C" w:rsidRDefault="004265FD" w:rsidP="007F7349">
            <w:pPr>
              <w:spacing w:line="288" w:lineRule="auto"/>
              <w:jc w:val="center"/>
              <w:rPr>
                <w:rFonts w:cs="Arial"/>
                <w:b/>
                <w:sz w:val="16"/>
                <w:szCs w:val="16"/>
              </w:rPr>
            </w:pPr>
            <w:r w:rsidRPr="0014645C">
              <w:rPr>
                <w:rFonts w:cs="Arial"/>
                <w:b/>
                <w:sz w:val="16"/>
                <w:szCs w:val="16"/>
              </w:rPr>
              <w:t>z,z %</w:t>
            </w:r>
          </w:p>
        </w:tc>
        <w:tc>
          <w:tcPr>
            <w:tcW w:w="2303" w:type="dxa"/>
            <w:vAlign w:val="center"/>
          </w:tcPr>
          <w:p w14:paraId="5773C431" w14:textId="77777777" w:rsidR="004265FD" w:rsidRPr="0014645C" w:rsidRDefault="004265FD" w:rsidP="007F7349">
            <w:pPr>
              <w:spacing w:line="288" w:lineRule="auto"/>
              <w:jc w:val="center"/>
              <w:rPr>
                <w:rFonts w:cs="Arial"/>
                <w:b/>
                <w:sz w:val="16"/>
                <w:szCs w:val="16"/>
              </w:rPr>
            </w:pPr>
            <w:r w:rsidRPr="0014645C">
              <w:rPr>
                <w:rFonts w:cs="Arial"/>
                <w:b/>
                <w:sz w:val="16"/>
                <w:szCs w:val="16"/>
              </w:rPr>
              <w:t>100,0 %</w:t>
            </w:r>
          </w:p>
        </w:tc>
      </w:tr>
    </w:tbl>
    <w:p w14:paraId="51F1ECDD" w14:textId="77777777" w:rsidR="004265FD" w:rsidRPr="0014645C" w:rsidRDefault="004265FD" w:rsidP="007F7349">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Podiel prijímateľa vykonávajúceho hospodársku činnosť, t.</w:t>
      </w:r>
      <w:r w:rsidR="00062191" w:rsidRPr="0014645C">
        <w:rPr>
          <w:rFonts w:ascii="Arial" w:hAnsi="Arial" w:cs="Arial"/>
          <w:sz w:val="19"/>
          <w:szCs w:val="19"/>
        </w:rPr>
        <w:t xml:space="preserve"> </w:t>
      </w:r>
      <w:r w:rsidRPr="0014645C">
        <w:rPr>
          <w:rFonts w:ascii="Arial" w:hAnsi="Arial" w:cs="Arial"/>
          <w:sz w:val="19"/>
          <w:szCs w:val="19"/>
        </w:rPr>
        <w:t xml:space="preserve">j. podniky v zmysle čl. 107 Zmluvy o fungovaní EÚ bez ohľadu na právny status v rámci schém </w:t>
      </w:r>
      <w:r w:rsidR="007C568F" w:rsidRPr="0014645C">
        <w:rPr>
          <w:rFonts w:ascii="Arial" w:hAnsi="Arial" w:cs="Arial"/>
          <w:sz w:val="19"/>
          <w:szCs w:val="19"/>
        </w:rPr>
        <w:t xml:space="preserve">pomoci de minimis </w:t>
      </w:r>
      <w:r w:rsidRPr="0014645C">
        <w:rPr>
          <w:rFonts w:ascii="Arial" w:hAnsi="Arial" w:cs="Arial"/>
          <w:sz w:val="19"/>
          <w:szCs w:val="19"/>
        </w:rPr>
        <w:t>sa stanovuje v súlade s aplikovanou výškou intenzity pomoci definovanou riadiacim orgánom v príslušnej schéme pomoci de minimis. V prípade, ak intenzita pomoci de minimis stanovená riadiacim orgánom presahuje maximálnu výšku finančnej pomoci z EÚ, bude tento rozdiel dofinancovaný zo štátneho rozpočtu.</w:t>
      </w:r>
    </w:p>
    <w:p w14:paraId="4918CBA7" w14:textId="77777777" w:rsidR="003464C7" w:rsidRPr="0014645C" w:rsidRDefault="001F1018" w:rsidP="00447A75">
      <w:pPr>
        <w:pStyle w:val="Nadpis1"/>
        <w:spacing w:line="480" w:lineRule="auto"/>
        <w:rPr>
          <w:i w:val="0"/>
          <w:lang w:val="sk-SK"/>
        </w:rPr>
      </w:pPr>
      <w:bookmarkStart w:id="443" w:name="_Toc417648916"/>
      <w:bookmarkStart w:id="444" w:name="_Toc410400263"/>
      <w:bookmarkStart w:id="445" w:name="_Toc417132503"/>
      <w:bookmarkStart w:id="446" w:name="_Toc417648917"/>
      <w:bookmarkStart w:id="447" w:name="_Toc440355008"/>
      <w:bookmarkStart w:id="448" w:name="_Toc440375339"/>
      <w:bookmarkStart w:id="449" w:name="_Toc458432926"/>
      <w:bookmarkStart w:id="450" w:name="_Toc74742649"/>
      <w:bookmarkEnd w:id="443"/>
      <w:r w:rsidRPr="0014645C">
        <w:rPr>
          <w:i w:val="0"/>
          <w:iCs w:val="0"/>
          <w:lang w:val="sk-SK"/>
        </w:rPr>
        <w:t>3</w:t>
      </w:r>
      <w:r w:rsidR="0009154D" w:rsidRPr="0014645C">
        <w:rPr>
          <w:i w:val="0"/>
          <w:iCs w:val="0"/>
          <w:lang w:val="sk-SK"/>
        </w:rPr>
        <w:t>.</w:t>
      </w:r>
      <w:r w:rsidR="0081488E" w:rsidRPr="0014645C">
        <w:rPr>
          <w:i w:val="0"/>
          <w:lang w:val="sk-SK"/>
        </w:rPr>
        <w:tab/>
      </w:r>
      <w:r w:rsidR="006069FC" w:rsidRPr="0014645C">
        <w:rPr>
          <w:i w:val="0"/>
          <w:lang w:val="sk-SK"/>
        </w:rPr>
        <w:t>Ako požiadať o NFP</w:t>
      </w:r>
      <w:bookmarkEnd w:id="444"/>
      <w:bookmarkEnd w:id="445"/>
      <w:bookmarkEnd w:id="446"/>
      <w:bookmarkEnd w:id="447"/>
      <w:bookmarkEnd w:id="448"/>
      <w:bookmarkEnd w:id="449"/>
      <w:bookmarkEnd w:id="450"/>
    </w:p>
    <w:p w14:paraId="574998B0" w14:textId="77777777" w:rsidR="002F3355" w:rsidRPr="0014645C" w:rsidRDefault="002F3355" w:rsidP="00CE2411">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Napĺňanie cieľov OP EVS sa bude realizovať prostredníctvom realizácie:</w:t>
      </w:r>
    </w:p>
    <w:p w14:paraId="3D737BAB" w14:textId="77777777" w:rsidR="002F3355" w:rsidRPr="0014645C" w:rsidRDefault="002F3355" w:rsidP="00C744AA">
      <w:pPr>
        <w:pStyle w:val="Odsekzoznamu"/>
        <w:numPr>
          <w:ilvl w:val="0"/>
          <w:numId w:val="4"/>
        </w:numPr>
        <w:autoSpaceDE w:val="0"/>
        <w:autoSpaceDN w:val="0"/>
        <w:adjustRightInd w:val="0"/>
        <w:spacing w:before="120" w:after="120" w:line="288" w:lineRule="auto"/>
        <w:ind w:hanging="436"/>
        <w:contextualSpacing w:val="0"/>
        <w:jc w:val="both"/>
        <w:rPr>
          <w:rFonts w:ascii="Arial" w:hAnsi="Arial" w:cs="Arial"/>
          <w:color w:val="000000"/>
          <w:sz w:val="19"/>
          <w:szCs w:val="19"/>
        </w:rPr>
      </w:pPr>
      <w:r w:rsidRPr="0014645C">
        <w:rPr>
          <w:rFonts w:ascii="Arial" w:hAnsi="Arial" w:cs="Arial"/>
          <w:color w:val="000000"/>
          <w:sz w:val="19"/>
          <w:szCs w:val="19"/>
        </w:rPr>
        <w:t>národných projektov;</w:t>
      </w:r>
    </w:p>
    <w:p w14:paraId="125C1FE6" w14:textId="77777777" w:rsidR="002F3355" w:rsidRPr="0014645C" w:rsidRDefault="002F3355" w:rsidP="00C744AA">
      <w:pPr>
        <w:pStyle w:val="Odsekzoznamu"/>
        <w:numPr>
          <w:ilvl w:val="0"/>
          <w:numId w:val="4"/>
        </w:numPr>
        <w:autoSpaceDE w:val="0"/>
        <w:autoSpaceDN w:val="0"/>
        <w:adjustRightInd w:val="0"/>
        <w:spacing w:before="120" w:after="120" w:line="288" w:lineRule="auto"/>
        <w:ind w:hanging="436"/>
        <w:contextualSpacing w:val="0"/>
        <w:jc w:val="both"/>
        <w:rPr>
          <w:rFonts w:ascii="Arial" w:hAnsi="Arial" w:cs="Arial"/>
          <w:color w:val="000000"/>
          <w:sz w:val="19"/>
          <w:szCs w:val="19"/>
        </w:rPr>
      </w:pPr>
      <w:r w:rsidRPr="0014645C">
        <w:rPr>
          <w:rFonts w:ascii="Arial" w:hAnsi="Arial" w:cs="Arial"/>
          <w:color w:val="000000"/>
          <w:sz w:val="19"/>
          <w:szCs w:val="19"/>
        </w:rPr>
        <w:t>dopytovo – orientovaných projektov.</w:t>
      </w:r>
    </w:p>
    <w:p w14:paraId="734066AF" w14:textId="77777777" w:rsidR="002F3355" w:rsidRPr="0014645C" w:rsidRDefault="002F3355" w:rsidP="00CE2411">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b/>
          <w:color w:val="000000"/>
          <w:sz w:val="19"/>
          <w:szCs w:val="19"/>
        </w:rPr>
        <w:t>Národné projekty</w:t>
      </w:r>
      <w:r w:rsidRPr="0014645C">
        <w:rPr>
          <w:rFonts w:ascii="Arial" w:hAnsi="Arial" w:cs="Arial"/>
          <w:color w:val="000000"/>
          <w:sz w:val="19"/>
          <w:szCs w:val="19"/>
        </w:rPr>
        <w:t xml:space="preserve"> sú individuálne projekty s vopred vymedzeným predmetom projektu, ktoré realizuje vopred určený subjekt vzhľadom na jeho jedinečné postavenie a funkcie (napr. osoba podľa osobitného predpisu alebo osoba určená štatutárnym orgánom RO). Národný projekt je založený na realizácii aktivít a činností, ktoré vychádzajú z jasne stanovených regionálnych alebo národných politík alebo ktoré tieto politiky dopĺňajú. Národný projekt je viazaný na stratégiu definovanú v rámci príslušného OP a realizovaný najmä s dôrazom na odstraňovanie regionálnych disparít.</w:t>
      </w:r>
    </w:p>
    <w:p w14:paraId="08B04741" w14:textId="77777777" w:rsidR="002F3355" w:rsidRPr="0014645C" w:rsidRDefault="002B3DE0" w:rsidP="00CE2411">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 xml:space="preserve">Výber </w:t>
      </w:r>
      <w:r w:rsidR="002F3355" w:rsidRPr="0014645C">
        <w:rPr>
          <w:rFonts w:ascii="Arial" w:hAnsi="Arial" w:cs="Arial"/>
          <w:color w:val="000000"/>
          <w:sz w:val="19"/>
          <w:szCs w:val="19"/>
        </w:rPr>
        <w:t xml:space="preserve">a implementácia národných projektov je v kompetencii </w:t>
      </w:r>
      <w:r w:rsidR="007C278F" w:rsidRPr="0014645C">
        <w:rPr>
          <w:rFonts w:ascii="Arial" w:hAnsi="Arial" w:cs="Arial"/>
          <w:color w:val="000000"/>
          <w:sz w:val="19"/>
          <w:szCs w:val="19"/>
        </w:rPr>
        <w:t>MV</w:t>
      </w:r>
      <w:r w:rsidR="002F3355" w:rsidRPr="0014645C">
        <w:rPr>
          <w:rFonts w:ascii="Arial" w:hAnsi="Arial" w:cs="Arial"/>
          <w:color w:val="000000"/>
          <w:sz w:val="19"/>
          <w:szCs w:val="19"/>
        </w:rPr>
        <w:t xml:space="preserve"> SR ako RO pre OP EVS.</w:t>
      </w:r>
    </w:p>
    <w:p w14:paraId="6DAA4FDE" w14:textId="77777777" w:rsidR="002F3355" w:rsidRPr="0014645C" w:rsidRDefault="00F97E18" w:rsidP="00CE2411">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b/>
          <w:color w:val="000000"/>
          <w:sz w:val="19"/>
          <w:szCs w:val="19"/>
        </w:rPr>
        <w:t>Dopytovo-</w:t>
      </w:r>
      <w:r w:rsidR="002F3355" w:rsidRPr="0014645C">
        <w:rPr>
          <w:rFonts w:ascii="Arial" w:hAnsi="Arial" w:cs="Arial"/>
          <w:b/>
          <w:color w:val="000000"/>
          <w:sz w:val="19"/>
          <w:szCs w:val="19"/>
        </w:rPr>
        <w:t>orientované</w:t>
      </w:r>
      <w:r w:rsidRPr="0014645C">
        <w:rPr>
          <w:rFonts w:ascii="Arial" w:hAnsi="Arial" w:cs="Arial"/>
          <w:b/>
          <w:color w:val="000000"/>
          <w:sz w:val="19"/>
          <w:szCs w:val="19"/>
        </w:rPr>
        <w:t xml:space="preserve"> </w:t>
      </w:r>
      <w:r w:rsidR="002F3355" w:rsidRPr="0014645C">
        <w:rPr>
          <w:rFonts w:ascii="Arial" w:hAnsi="Arial" w:cs="Arial"/>
          <w:b/>
          <w:color w:val="000000"/>
          <w:sz w:val="19"/>
          <w:szCs w:val="19"/>
        </w:rPr>
        <w:t>projekty</w:t>
      </w:r>
      <w:r w:rsidR="002F3355" w:rsidRPr="0014645C">
        <w:rPr>
          <w:rFonts w:ascii="Arial" w:hAnsi="Arial" w:cs="Arial"/>
          <w:color w:val="000000"/>
          <w:sz w:val="19"/>
          <w:szCs w:val="19"/>
        </w:rPr>
        <w:t xml:space="preserve"> sa budú realizovať prostredníctvom výziev na predkladanie </w:t>
      </w:r>
      <w:r w:rsidR="00E409DB" w:rsidRPr="0014645C">
        <w:rPr>
          <w:rFonts w:ascii="Arial" w:hAnsi="Arial" w:cs="Arial"/>
          <w:color w:val="000000"/>
          <w:sz w:val="19"/>
          <w:szCs w:val="19"/>
        </w:rPr>
        <w:t>Žo</w:t>
      </w:r>
      <w:r w:rsidR="002F3355" w:rsidRPr="0014645C">
        <w:rPr>
          <w:rFonts w:ascii="Arial" w:hAnsi="Arial" w:cs="Arial"/>
          <w:color w:val="000000"/>
          <w:sz w:val="19"/>
          <w:szCs w:val="19"/>
        </w:rPr>
        <w:t>NFP určen</w:t>
      </w:r>
      <w:r w:rsidR="00721212" w:rsidRPr="0014645C">
        <w:rPr>
          <w:rFonts w:ascii="Arial" w:hAnsi="Arial" w:cs="Arial"/>
          <w:color w:val="000000"/>
          <w:sz w:val="19"/>
          <w:szCs w:val="19"/>
        </w:rPr>
        <w:t>ých</w:t>
      </w:r>
      <w:r w:rsidR="002F3355" w:rsidRPr="0014645C">
        <w:rPr>
          <w:rFonts w:ascii="Arial" w:hAnsi="Arial" w:cs="Arial"/>
          <w:color w:val="000000"/>
          <w:sz w:val="19"/>
          <w:szCs w:val="19"/>
        </w:rPr>
        <w:t xml:space="preserve"> pre dvoch a viac oprávnených žiadateľov. </w:t>
      </w:r>
    </w:p>
    <w:p w14:paraId="39C6EDE3" w14:textId="77777777" w:rsidR="00C85E20" w:rsidRPr="0014645C" w:rsidRDefault="00776CCC" w:rsidP="00CE2411">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 xml:space="preserve">O </w:t>
      </w:r>
      <w:r w:rsidR="007C278F" w:rsidRPr="0014645C">
        <w:rPr>
          <w:rFonts w:ascii="Arial" w:hAnsi="Arial" w:cs="Arial"/>
          <w:color w:val="000000"/>
          <w:sz w:val="19"/>
          <w:szCs w:val="19"/>
        </w:rPr>
        <w:t>NFP</w:t>
      </w:r>
      <w:r w:rsidR="002F3355" w:rsidRPr="0014645C">
        <w:rPr>
          <w:rFonts w:ascii="Arial" w:hAnsi="Arial" w:cs="Arial"/>
          <w:color w:val="000000"/>
          <w:sz w:val="19"/>
          <w:szCs w:val="19"/>
        </w:rPr>
        <w:t xml:space="preserve"> je potrebné požiadať predložením vyplnenej </w:t>
      </w:r>
      <w:r w:rsidR="00E409DB" w:rsidRPr="0014645C">
        <w:rPr>
          <w:rFonts w:ascii="Arial" w:hAnsi="Arial" w:cs="Arial"/>
          <w:color w:val="000000"/>
          <w:sz w:val="19"/>
          <w:szCs w:val="19"/>
        </w:rPr>
        <w:t>Žo</w:t>
      </w:r>
      <w:r w:rsidR="002F3355" w:rsidRPr="0014645C">
        <w:rPr>
          <w:rFonts w:ascii="Arial" w:hAnsi="Arial" w:cs="Arial"/>
          <w:color w:val="000000"/>
          <w:sz w:val="19"/>
          <w:szCs w:val="19"/>
        </w:rPr>
        <w:t>NFP a</w:t>
      </w:r>
      <w:r w:rsidR="00C85E20" w:rsidRPr="0014645C">
        <w:rPr>
          <w:rFonts w:ascii="Arial" w:hAnsi="Arial" w:cs="Arial"/>
          <w:color w:val="000000"/>
          <w:sz w:val="19"/>
          <w:szCs w:val="19"/>
        </w:rPr>
        <w:t> </w:t>
      </w:r>
      <w:r w:rsidR="002F3355" w:rsidRPr="0014645C">
        <w:rPr>
          <w:rFonts w:ascii="Arial" w:hAnsi="Arial" w:cs="Arial"/>
          <w:color w:val="000000"/>
          <w:sz w:val="19"/>
          <w:szCs w:val="19"/>
        </w:rPr>
        <w:t>to</w:t>
      </w:r>
      <w:r w:rsidR="00C85E20" w:rsidRPr="0014645C">
        <w:rPr>
          <w:rFonts w:ascii="Arial" w:hAnsi="Arial" w:cs="Arial"/>
          <w:color w:val="000000"/>
          <w:sz w:val="19"/>
          <w:szCs w:val="19"/>
        </w:rPr>
        <w:t>:</w:t>
      </w:r>
      <w:r w:rsidR="002F3355" w:rsidRPr="0014645C">
        <w:rPr>
          <w:rFonts w:ascii="Arial" w:hAnsi="Arial" w:cs="Arial"/>
          <w:color w:val="000000"/>
          <w:sz w:val="19"/>
          <w:szCs w:val="19"/>
        </w:rPr>
        <w:t xml:space="preserve"> </w:t>
      </w:r>
    </w:p>
    <w:p w14:paraId="1FA0E938" w14:textId="7928F315" w:rsidR="00C85E20" w:rsidRPr="0014645C" w:rsidRDefault="00C750A0" w:rsidP="00062A9E">
      <w:pPr>
        <w:pStyle w:val="Odsekzoznamu"/>
        <w:numPr>
          <w:ilvl w:val="0"/>
          <w:numId w:val="19"/>
        </w:numPr>
        <w:autoSpaceDE w:val="0"/>
        <w:autoSpaceDN w:val="0"/>
        <w:adjustRightInd w:val="0"/>
        <w:spacing w:before="120" w:after="120" w:line="288" w:lineRule="auto"/>
        <w:ind w:hanging="436"/>
        <w:contextualSpacing w:val="0"/>
        <w:jc w:val="both"/>
        <w:rPr>
          <w:rFonts w:ascii="Arial" w:hAnsi="Arial" w:cs="Arial"/>
          <w:color w:val="000000"/>
          <w:sz w:val="19"/>
          <w:szCs w:val="19"/>
        </w:rPr>
      </w:pPr>
      <w:r>
        <w:rPr>
          <w:rFonts w:ascii="Arial" w:hAnsi="Arial" w:cs="Arial"/>
          <w:b/>
          <w:color w:val="000000"/>
          <w:sz w:val="19"/>
          <w:szCs w:val="19"/>
        </w:rPr>
        <w:t xml:space="preserve">elektronicky </w:t>
      </w:r>
      <w:r w:rsidR="002F3355" w:rsidRPr="0014645C">
        <w:rPr>
          <w:rFonts w:ascii="Arial" w:hAnsi="Arial" w:cs="Arial"/>
          <w:color w:val="000000"/>
          <w:sz w:val="19"/>
          <w:szCs w:val="19"/>
        </w:rPr>
        <w:t xml:space="preserve"> prostredníctvom verejného portálu ITMS2014+</w:t>
      </w:r>
      <w:r w:rsidR="002B3DE0" w:rsidRPr="0014645C">
        <w:rPr>
          <w:rFonts w:ascii="Arial" w:hAnsi="Arial" w:cs="Arial"/>
          <w:color w:val="000000"/>
          <w:sz w:val="19"/>
          <w:szCs w:val="19"/>
        </w:rPr>
        <w:t xml:space="preserve"> </w:t>
      </w:r>
    </w:p>
    <w:p w14:paraId="7B1FD551" w14:textId="330260FE" w:rsidR="002F3355" w:rsidRPr="0014645C" w:rsidRDefault="002F3355" w:rsidP="00062A9E">
      <w:pPr>
        <w:pStyle w:val="Odsekzoznamu"/>
        <w:numPr>
          <w:ilvl w:val="0"/>
          <w:numId w:val="19"/>
        </w:numPr>
        <w:autoSpaceDE w:val="0"/>
        <w:autoSpaceDN w:val="0"/>
        <w:adjustRightInd w:val="0"/>
        <w:spacing w:before="120" w:after="120" w:line="288" w:lineRule="auto"/>
        <w:ind w:hanging="436"/>
        <w:contextualSpacing w:val="0"/>
        <w:jc w:val="both"/>
        <w:rPr>
          <w:rFonts w:ascii="Arial" w:hAnsi="Arial" w:cs="Arial"/>
          <w:color w:val="000000"/>
          <w:sz w:val="19"/>
          <w:szCs w:val="19"/>
        </w:rPr>
      </w:pPr>
      <w:r w:rsidRPr="0014645C">
        <w:rPr>
          <w:rFonts w:ascii="Arial" w:hAnsi="Arial" w:cs="Arial"/>
          <w:color w:val="000000"/>
          <w:sz w:val="19"/>
          <w:szCs w:val="19"/>
        </w:rPr>
        <w:t xml:space="preserve">a súčasne jej zaslaním </w:t>
      </w:r>
      <w:r w:rsidR="0005604C" w:rsidRPr="0014645C">
        <w:rPr>
          <w:rFonts w:ascii="Arial" w:hAnsi="Arial" w:cs="Arial"/>
          <w:color w:val="000000"/>
          <w:sz w:val="19"/>
          <w:szCs w:val="19"/>
        </w:rPr>
        <w:t>RO pre OP EVS</w:t>
      </w:r>
      <w:r w:rsidRPr="0014645C">
        <w:rPr>
          <w:rFonts w:ascii="Arial" w:hAnsi="Arial" w:cs="Arial"/>
          <w:color w:val="000000"/>
          <w:sz w:val="19"/>
          <w:szCs w:val="19"/>
        </w:rPr>
        <w:t xml:space="preserve"> v </w:t>
      </w:r>
      <w:r w:rsidR="00C750A0">
        <w:rPr>
          <w:rFonts w:ascii="Arial" w:hAnsi="Arial" w:cs="Arial"/>
          <w:b/>
          <w:color w:val="000000"/>
          <w:sz w:val="19"/>
          <w:szCs w:val="19"/>
        </w:rPr>
        <w:t xml:space="preserve">elektronickej alebo výnimočne v listinnej podobe </w:t>
      </w:r>
      <w:r w:rsidRPr="0014645C">
        <w:rPr>
          <w:rFonts w:ascii="Arial" w:hAnsi="Arial" w:cs="Arial"/>
          <w:color w:val="000000"/>
          <w:sz w:val="19"/>
          <w:szCs w:val="19"/>
        </w:rPr>
        <w:t xml:space="preserve">. </w:t>
      </w:r>
    </w:p>
    <w:p w14:paraId="0F478BAD" w14:textId="7D4FCD8E" w:rsidR="002F3355" w:rsidRPr="0014645C" w:rsidRDefault="00C85E20" w:rsidP="00CE2411">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Žo</w:t>
      </w:r>
      <w:r w:rsidR="002F3355" w:rsidRPr="0014645C">
        <w:rPr>
          <w:rFonts w:ascii="Arial" w:hAnsi="Arial" w:cs="Arial"/>
          <w:color w:val="000000"/>
          <w:sz w:val="19"/>
          <w:szCs w:val="19"/>
        </w:rPr>
        <w:t>NFP</w:t>
      </w:r>
      <w:r w:rsidRPr="0014645C">
        <w:rPr>
          <w:rFonts w:ascii="Arial" w:hAnsi="Arial" w:cs="Arial"/>
          <w:color w:val="000000"/>
          <w:sz w:val="19"/>
          <w:szCs w:val="19"/>
        </w:rPr>
        <w:t xml:space="preserve">  </w:t>
      </w:r>
      <w:r w:rsidR="002F3355" w:rsidRPr="0014645C">
        <w:rPr>
          <w:rFonts w:ascii="Arial" w:hAnsi="Arial" w:cs="Arial"/>
          <w:color w:val="000000"/>
          <w:sz w:val="19"/>
          <w:szCs w:val="19"/>
        </w:rPr>
        <w:t>a</w:t>
      </w:r>
      <w:r w:rsidR="0071296A" w:rsidRPr="0014645C">
        <w:rPr>
          <w:rFonts w:ascii="Arial" w:hAnsi="Arial" w:cs="Arial"/>
          <w:color w:val="000000"/>
          <w:sz w:val="19"/>
          <w:szCs w:val="19"/>
        </w:rPr>
        <w:t xml:space="preserve"> jej</w:t>
      </w:r>
      <w:r w:rsidRPr="0014645C">
        <w:rPr>
          <w:rFonts w:ascii="Arial" w:hAnsi="Arial" w:cs="Arial"/>
          <w:color w:val="000000"/>
          <w:sz w:val="19"/>
          <w:szCs w:val="19"/>
        </w:rPr>
        <w:t> </w:t>
      </w:r>
      <w:r w:rsidR="002F3355" w:rsidRPr="0014645C">
        <w:rPr>
          <w:rFonts w:ascii="Arial" w:hAnsi="Arial" w:cs="Arial"/>
          <w:b/>
          <w:color w:val="000000"/>
          <w:sz w:val="19"/>
          <w:szCs w:val="19"/>
        </w:rPr>
        <w:t>prílohy</w:t>
      </w:r>
      <w:r w:rsidRPr="0014645C">
        <w:rPr>
          <w:rFonts w:ascii="Arial" w:hAnsi="Arial" w:cs="Arial"/>
          <w:b/>
          <w:color w:val="000000"/>
          <w:sz w:val="19"/>
          <w:szCs w:val="19"/>
        </w:rPr>
        <w:t xml:space="preserve"> </w:t>
      </w:r>
      <w:r w:rsidR="002F3355" w:rsidRPr="0014645C">
        <w:rPr>
          <w:rFonts w:ascii="Arial" w:hAnsi="Arial" w:cs="Arial"/>
          <w:color w:val="000000"/>
          <w:sz w:val="19"/>
          <w:szCs w:val="19"/>
        </w:rPr>
        <w:t xml:space="preserve">sa predkladajú </w:t>
      </w:r>
      <w:r w:rsidR="00E27EE5" w:rsidRPr="0014645C">
        <w:rPr>
          <w:rFonts w:ascii="Arial" w:hAnsi="Arial" w:cs="Arial"/>
          <w:sz w:val="19"/>
          <w:szCs w:val="19"/>
        </w:rPr>
        <w:t xml:space="preserve">elektronicky prostredníctvom verejnej časti ITMS2014+ a tiež </w:t>
      </w:r>
      <w:r w:rsidR="002F3355" w:rsidRPr="0014645C">
        <w:rPr>
          <w:rFonts w:ascii="Arial" w:hAnsi="Arial" w:cs="Arial"/>
          <w:color w:val="000000"/>
          <w:sz w:val="19"/>
          <w:szCs w:val="19"/>
        </w:rPr>
        <w:t xml:space="preserve">k </w:t>
      </w:r>
      <w:r w:rsidR="00C750A0">
        <w:rPr>
          <w:rFonts w:ascii="Arial" w:hAnsi="Arial" w:cs="Arial"/>
          <w:color w:val="000000"/>
          <w:sz w:val="19"/>
          <w:szCs w:val="19"/>
        </w:rPr>
        <w:t xml:space="preserve"> jej podpísanej elektronickej alebo listinnej podobe</w:t>
      </w:r>
      <w:r w:rsidR="002F3355" w:rsidRPr="0014645C">
        <w:rPr>
          <w:rFonts w:ascii="Arial" w:hAnsi="Arial" w:cs="Arial"/>
          <w:color w:val="000000"/>
          <w:sz w:val="19"/>
          <w:szCs w:val="19"/>
        </w:rPr>
        <w:t xml:space="preserve">. </w:t>
      </w:r>
    </w:p>
    <w:p w14:paraId="46C61A14" w14:textId="77777777" w:rsidR="00941FF6" w:rsidRPr="0014645C" w:rsidRDefault="00941FF6" w:rsidP="0038504E">
      <w:pPr>
        <w:pStyle w:val="Nadpis2"/>
        <w:spacing w:before="0" w:line="276" w:lineRule="auto"/>
        <w:rPr>
          <w:b/>
        </w:rPr>
      </w:pPr>
      <w:bookmarkStart w:id="451" w:name="_Toc417132504"/>
      <w:bookmarkStart w:id="452" w:name="_Toc417648918"/>
      <w:bookmarkStart w:id="453" w:name="_Toc440355009"/>
      <w:bookmarkStart w:id="454" w:name="_Toc440375340"/>
      <w:bookmarkStart w:id="455" w:name="_Toc458432927"/>
    </w:p>
    <w:p w14:paraId="38E34DE1" w14:textId="77777777" w:rsidR="0038504E" w:rsidRPr="0014645C" w:rsidRDefault="001F1018" w:rsidP="0038504E">
      <w:pPr>
        <w:pStyle w:val="Nadpis2"/>
        <w:spacing w:before="0" w:line="276" w:lineRule="auto"/>
        <w:rPr>
          <w:b/>
        </w:rPr>
      </w:pPr>
      <w:bookmarkStart w:id="456" w:name="_Toc74742650"/>
      <w:r w:rsidRPr="0014645C">
        <w:rPr>
          <w:b/>
        </w:rPr>
        <w:t>3.1</w:t>
      </w:r>
      <w:r w:rsidR="00400B1E" w:rsidRPr="0014645C">
        <w:rPr>
          <w:b/>
        </w:rPr>
        <w:tab/>
      </w:r>
      <w:r w:rsidR="0038504E" w:rsidRPr="0014645C">
        <w:rPr>
          <w:b/>
        </w:rPr>
        <w:t>Základné informácie k ŽoNFP v časovej postupnosti jednotlivých krokov</w:t>
      </w:r>
      <w:bookmarkEnd w:id="456"/>
    </w:p>
    <w:p w14:paraId="032F77B3" w14:textId="77777777" w:rsidR="0038504E" w:rsidRPr="0014645C" w:rsidRDefault="0038504E" w:rsidP="0038504E">
      <w:pPr>
        <w:spacing w:after="0" w:line="240" w:lineRule="auto"/>
        <w:rPr>
          <w:b/>
        </w:rPr>
      </w:pPr>
    </w:p>
    <w:p w14:paraId="4F0FC207" w14:textId="77777777" w:rsidR="0038504E" w:rsidRPr="0014645C" w:rsidRDefault="0038504E" w:rsidP="0038504E">
      <w:pPr>
        <w:spacing w:after="0" w:line="240" w:lineRule="auto"/>
        <w:rPr>
          <w:b/>
        </w:rPr>
      </w:pPr>
    </w:p>
    <w:p w14:paraId="2A9362A2" w14:textId="77777777" w:rsidR="0038504E" w:rsidRPr="0014645C" w:rsidRDefault="0038504E" w:rsidP="00A402D5">
      <w:pPr>
        <w:spacing w:after="0" w:line="240" w:lineRule="auto"/>
        <w:jc w:val="both"/>
        <w:rPr>
          <w:rFonts w:ascii="Arial" w:eastAsia="Times New Roman" w:hAnsi="Arial" w:cs="Arial"/>
          <w:sz w:val="19"/>
          <w:szCs w:val="19"/>
          <w:lang w:eastAsia="sk-SK"/>
        </w:rPr>
      </w:pPr>
      <w:r w:rsidRPr="0014645C">
        <w:rPr>
          <w:b/>
        </w:rPr>
        <w:t xml:space="preserve"> </w:t>
      </w:r>
      <w:r w:rsidRPr="0014645C">
        <w:rPr>
          <w:rFonts w:ascii="Times New Roman" w:eastAsia="Times New Roman" w:hAnsi="Times New Roman" w:cs="Times New Roman"/>
          <w:sz w:val="24"/>
          <w:szCs w:val="24"/>
          <w:lang w:eastAsia="sk-SK"/>
        </w:rPr>
        <w:t>1</w:t>
      </w:r>
      <w:r w:rsidRPr="0014645C">
        <w:rPr>
          <w:rFonts w:ascii="Arial" w:eastAsia="Times New Roman" w:hAnsi="Arial" w:cs="Arial"/>
          <w:sz w:val="19"/>
          <w:szCs w:val="19"/>
          <w:lang w:eastAsia="sk-SK"/>
        </w:rPr>
        <w:t>. krok</w:t>
      </w:r>
    </w:p>
    <w:p w14:paraId="733BB465" w14:textId="77777777" w:rsidR="0038504E" w:rsidRPr="0014645C" w:rsidRDefault="0038504E" w:rsidP="00A402D5">
      <w:pPr>
        <w:spacing w:after="0" w:line="240" w:lineRule="auto"/>
        <w:jc w:val="both"/>
        <w:rPr>
          <w:rFonts w:ascii="Arial" w:eastAsia="Times New Roman" w:hAnsi="Arial" w:cs="Arial"/>
          <w:sz w:val="19"/>
          <w:szCs w:val="19"/>
          <w:lang w:eastAsia="sk-SK"/>
        </w:rPr>
      </w:pPr>
      <w:r w:rsidRPr="0014645C">
        <w:rPr>
          <w:rFonts w:ascii="Arial" w:eastAsia="Times New Roman" w:hAnsi="Arial" w:cs="Arial"/>
          <w:sz w:val="19"/>
          <w:szCs w:val="19"/>
          <w:u w:val="single"/>
          <w:lang w:eastAsia="sk-SK"/>
        </w:rPr>
        <w:t>Žiadateľ</w:t>
      </w:r>
      <w:r w:rsidRPr="0014645C">
        <w:rPr>
          <w:rStyle w:val="Odkaznapoznmkupodiarou"/>
          <w:rFonts w:eastAsia="Times New Roman" w:cs="Arial"/>
          <w:sz w:val="19"/>
          <w:szCs w:val="19"/>
          <w:u w:val="single"/>
          <w:lang w:eastAsia="sk-SK"/>
        </w:rPr>
        <w:footnoteReference w:id="22"/>
      </w:r>
      <w:r w:rsidRPr="0014645C">
        <w:rPr>
          <w:rFonts w:ascii="Arial" w:eastAsia="Times New Roman" w:hAnsi="Arial" w:cs="Arial"/>
          <w:sz w:val="19"/>
          <w:szCs w:val="19"/>
          <w:u w:val="single"/>
          <w:lang w:eastAsia="sk-SK"/>
        </w:rPr>
        <w:t xml:space="preserve"> si musí zriadiť prístup do verejnej časti ITMS2014+</w:t>
      </w:r>
      <w:r w:rsidRPr="0014645C">
        <w:rPr>
          <w:rFonts w:ascii="Arial" w:eastAsia="Times New Roman" w:hAnsi="Arial" w:cs="Arial"/>
          <w:sz w:val="19"/>
          <w:szCs w:val="19"/>
          <w:lang w:eastAsia="sk-SK"/>
        </w:rPr>
        <w:t xml:space="preserve"> , o čo požiada DataCentrum (kap.3.3.1),</w:t>
      </w:r>
    </w:p>
    <w:p w14:paraId="548474D6" w14:textId="77777777" w:rsidR="0038504E" w:rsidRPr="0014645C" w:rsidRDefault="0038504E" w:rsidP="00A402D5">
      <w:pPr>
        <w:spacing w:after="0" w:line="240" w:lineRule="auto"/>
        <w:jc w:val="both"/>
        <w:rPr>
          <w:rFonts w:ascii="Arial" w:eastAsia="Times New Roman" w:hAnsi="Arial" w:cs="Arial"/>
          <w:sz w:val="19"/>
          <w:szCs w:val="19"/>
          <w:lang w:eastAsia="sk-SK"/>
        </w:rPr>
      </w:pPr>
    </w:p>
    <w:p w14:paraId="7883102D" w14:textId="77777777" w:rsidR="0038504E" w:rsidRPr="0014645C" w:rsidRDefault="0038504E" w:rsidP="00A402D5">
      <w:pPr>
        <w:spacing w:after="0" w:line="240" w:lineRule="auto"/>
        <w:jc w:val="both"/>
        <w:rPr>
          <w:rFonts w:ascii="Arial" w:eastAsia="Times New Roman" w:hAnsi="Arial" w:cs="Arial"/>
          <w:sz w:val="19"/>
          <w:szCs w:val="19"/>
          <w:lang w:eastAsia="sk-SK"/>
        </w:rPr>
      </w:pPr>
      <w:r w:rsidRPr="0014645C">
        <w:rPr>
          <w:rFonts w:ascii="Arial" w:eastAsia="Times New Roman" w:hAnsi="Arial" w:cs="Arial"/>
          <w:sz w:val="19"/>
          <w:szCs w:val="19"/>
          <w:lang w:eastAsia="sk-SK"/>
        </w:rPr>
        <w:t xml:space="preserve">2. krok </w:t>
      </w:r>
    </w:p>
    <w:p w14:paraId="571097C4" w14:textId="77777777" w:rsidR="0038504E" w:rsidRPr="0014645C" w:rsidRDefault="0038504E" w:rsidP="00A402D5">
      <w:pPr>
        <w:spacing w:after="0" w:line="240" w:lineRule="auto"/>
        <w:jc w:val="both"/>
        <w:rPr>
          <w:rFonts w:ascii="Arial" w:eastAsia="Times New Roman" w:hAnsi="Arial" w:cs="Arial"/>
          <w:sz w:val="19"/>
          <w:szCs w:val="19"/>
          <w:lang w:eastAsia="sk-SK"/>
        </w:rPr>
      </w:pPr>
      <w:r w:rsidRPr="0014645C">
        <w:rPr>
          <w:rFonts w:ascii="Arial" w:eastAsia="Times New Roman" w:hAnsi="Arial" w:cs="Arial"/>
          <w:sz w:val="19"/>
          <w:szCs w:val="19"/>
          <w:u w:val="single"/>
          <w:lang w:eastAsia="sk-SK"/>
        </w:rPr>
        <w:t>Žiadateľ vypracuje/vyplní ŽoNFP v ITMS2014+</w:t>
      </w:r>
      <w:r w:rsidRPr="0014645C">
        <w:rPr>
          <w:rFonts w:ascii="Arial" w:eastAsia="Times New Roman" w:hAnsi="Arial" w:cs="Arial"/>
          <w:sz w:val="19"/>
          <w:szCs w:val="19"/>
          <w:lang w:eastAsia="sk-SK"/>
        </w:rPr>
        <w:t xml:space="preserve"> vo všetkých častiach formulára, s kontrolu úplného vyplnenia mu pomáha funkcionalita v ITMS2014+ (kap.3.3.1),</w:t>
      </w:r>
    </w:p>
    <w:p w14:paraId="329B1923" w14:textId="77777777" w:rsidR="0038504E" w:rsidRPr="0014645C" w:rsidRDefault="0038504E" w:rsidP="00A402D5">
      <w:pPr>
        <w:spacing w:after="0" w:line="240" w:lineRule="auto"/>
        <w:jc w:val="both"/>
        <w:rPr>
          <w:rFonts w:ascii="Arial" w:eastAsia="Times New Roman" w:hAnsi="Arial" w:cs="Arial"/>
          <w:sz w:val="19"/>
          <w:szCs w:val="19"/>
          <w:lang w:eastAsia="sk-SK"/>
        </w:rPr>
      </w:pPr>
    </w:p>
    <w:p w14:paraId="032032E1" w14:textId="77777777" w:rsidR="0038504E" w:rsidRPr="0014645C" w:rsidRDefault="0038504E" w:rsidP="00A402D5">
      <w:pPr>
        <w:spacing w:after="0" w:line="240" w:lineRule="auto"/>
        <w:jc w:val="both"/>
        <w:rPr>
          <w:rFonts w:ascii="Arial" w:eastAsia="Times New Roman" w:hAnsi="Arial" w:cs="Arial"/>
          <w:sz w:val="19"/>
          <w:szCs w:val="19"/>
          <w:lang w:eastAsia="sk-SK"/>
        </w:rPr>
      </w:pPr>
      <w:r w:rsidRPr="0014645C">
        <w:rPr>
          <w:rFonts w:ascii="Arial" w:eastAsia="Times New Roman" w:hAnsi="Arial" w:cs="Arial"/>
          <w:sz w:val="19"/>
          <w:szCs w:val="19"/>
          <w:lang w:eastAsia="sk-SK"/>
        </w:rPr>
        <w:t>3. krok</w:t>
      </w:r>
    </w:p>
    <w:p w14:paraId="054C8914" w14:textId="77777777" w:rsidR="0038504E" w:rsidRPr="0014645C" w:rsidRDefault="0038504E" w:rsidP="00A402D5">
      <w:pPr>
        <w:spacing w:after="0" w:line="240" w:lineRule="auto"/>
        <w:jc w:val="both"/>
        <w:rPr>
          <w:rFonts w:ascii="Arial" w:eastAsia="Times New Roman" w:hAnsi="Arial" w:cs="Arial"/>
          <w:sz w:val="19"/>
          <w:szCs w:val="19"/>
          <w:lang w:eastAsia="sk-SK"/>
        </w:rPr>
      </w:pPr>
      <w:r w:rsidRPr="0014645C">
        <w:rPr>
          <w:rFonts w:ascii="Arial" w:eastAsia="Times New Roman" w:hAnsi="Arial" w:cs="Arial"/>
          <w:sz w:val="19"/>
          <w:szCs w:val="19"/>
          <w:u w:val="single"/>
          <w:lang w:eastAsia="sk-SK"/>
        </w:rPr>
        <w:t>Žiadateľ si skontroluje ŽoNFP a jej prílohy po vecnej stránke</w:t>
      </w:r>
      <w:r w:rsidRPr="0014645C">
        <w:rPr>
          <w:rFonts w:ascii="Arial" w:eastAsia="Times New Roman" w:hAnsi="Arial" w:cs="Arial"/>
          <w:sz w:val="19"/>
          <w:szCs w:val="19"/>
          <w:lang w:eastAsia="sk-SK"/>
        </w:rPr>
        <w:t>, najmä s ohľadom na podmienky a pokyny výzvy, k čomu si ju môže z ITMS+2014 vytlačiť s označením DRAFT,</w:t>
      </w:r>
    </w:p>
    <w:p w14:paraId="6433859B" w14:textId="77777777" w:rsidR="0038504E" w:rsidRPr="0014645C" w:rsidRDefault="0038504E" w:rsidP="00A402D5">
      <w:pPr>
        <w:spacing w:after="0" w:line="240" w:lineRule="auto"/>
        <w:jc w:val="both"/>
        <w:rPr>
          <w:rFonts w:ascii="Times New Roman" w:eastAsia="Times New Roman" w:hAnsi="Times New Roman" w:cs="Times New Roman"/>
          <w:sz w:val="24"/>
          <w:szCs w:val="24"/>
          <w:lang w:eastAsia="sk-SK"/>
        </w:rPr>
      </w:pPr>
    </w:p>
    <w:p w14:paraId="279964C4" w14:textId="77777777" w:rsidR="0038504E" w:rsidRPr="0014645C" w:rsidRDefault="0038504E" w:rsidP="00A402D5">
      <w:pPr>
        <w:spacing w:after="0" w:line="240" w:lineRule="auto"/>
        <w:jc w:val="both"/>
        <w:rPr>
          <w:rFonts w:eastAsia="Times New Roman" w:cstheme="minorHAnsi"/>
          <w:sz w:val="19"/>
          <w:szCs w:val="19"/>
          <w:lang w:eastAsia="sk-SK"/>
        </w:rPr>
      </w:pPr>
      <w:r w:rsidRPr="0014645C">
        <w:rPr>
          <w:rFonts w:eastAsia="Times New Roman" w:cstheme="minorHAnsi"/>
          <w:sz w:val="19"/>
          <w:szCs w:val="19"/>
          <w:lang w:eastAsia="sk-SK"/>
        </w:rPr>
        <w:t>4.krok</w:t>
      </w:r>
    </w:p>
    <w:p w14:paraId="42BB791D" w14:textId="77777777" w:rsidR="0038504E" w:rsidRPr="0014645C" w:rsidRDefault="0038504E" w:rsidP="00A402D5">
      <w:pPr>
        <w:spacing w:after="0" w:line="240" w:lineRule="auto"/>
        <w:jc w:val="both"/>
        <w:rPr>
          <w:rFonts w:eastAsia="Times New Roman" w:cstheme="minorHAnsi"/>
          <w:sz w:val="19"/>
          <w:szCs w:val="19"/>
          <w:lang w:eastAsia="sk-SK"/>
        </w:rPr>
      </w:pPr>
      <w:r w:rsidRPr="0014645C">
        <w:rPr>
          <w:rFonts w:eastAsia="Times New Roman" w:cstheme="minorHAnsi"/>
          <w:sz w:val="19"/>
          <w:szCs w:val="19"/>
          <w:u w:val="single"/>
          <w:lang w:eastAsia="sk-SK"/>
        </w:rPr>
        <w:t>Žiadateľ zašle skontrolovanú  ŽoNFP a jej prílohy elektronicky prostredníctvom ITMS2014+</w:t>
      </w:r>
      <w:r w:rsidRPr="0014645C">
        <w:rPr>
          <w:rFonts w:eastAsia="Times New Roman" w:cstheme="minorHAnsi"/>
          <w:sz w:val="19"/>
          <w:szCs w:val="19"/>
          <w:lang w:eastAsia="sk-SK"/>
        </w:rPr>
        <w:t xml:space="preserve"> (kap.3.3.1),</w:t>
      </w:r>
    </w:p>
    <w:p w14:paraId="2D221312" w14:textId="77777777" w:rsidR="0038504E" w:rsidRPr="0014645C" w:rsidRDefault="0038504E" w:rsidP="0038504E">
      <w:pPr>
        <w:spacing w:after="0" w:line="240" w:lineRule="auto"/>
        <w:rPr>
          <w:rFonts w:eastAsia="Times New Roman" w:cstheme="minorHAnsi"/>
          <w:sz w:val="19"/>
          <w:szCs w:val="19"/>
          <w:lang w:eastAsia="sk-SK"/>
        </w:rPr>
      </w:pPr>
    </w:p>
    <w:p w14:paraId="0F426299" w14:textId="77777777" w:rsidR="0038504E" w:rsidRPr="0014645C" w:rsidRDefault="0038504E" w:rsidP="00A402D5">
      <w:pPr>
        <w:spacing w:after="0" w:line="240" w:lineRule="auto"/>
        <w:jc w:val="both"/>
        <w:rPr>
          <w:rFonts w:eastAsia="Times New Roman" w:cstheme="minorHAnsi"/>
          <w:sz w:val="19"/>
          <w:szCs w:val="19"/>
          <w:lang w:eastAsia="sk-SK"/>
        </w:rPr>
      </w:pPr>
      <w:r w:rsidRPr="0014645C">
        <w:rPr>
          <w:rFonts w:eastAsia="Times New Roman" w:cstheme="minorHAnsi"/>
          <w:sz w:val="19"/>
          <w:szCs w:val="19"/>
          <w:lang w:eastAsia="sk-SK"/>
        </w:rPr>
        <w:t xml:space="preserve">5.krok </w:t>
      </w:r>
    </w:p>
    <w:p w14:paraId="00CD3EE2" w14:textId="798DC641" w:rsidR="00712C42" w:rsidRDefault="0038504E" w:rsidP="00A402D5">
      <w:pPr>
        <w:spacing w:after="0" w:line="240" w:lineRule="auto"/>
        <w:jc w:val="both"/>
        <w:rPr>
          <w:rFonts w:eastAsia="Times New Roman" w:cstheme="minorHAnsi"/>
          <w:sz w:val="19"/>
          <w:szCs w:val="19"/>
          <w:lang w:eastAsia="sk-SK"/>
        </w:rPr>
      </w:pPr>
      <w:r w:rsidRPr="0014645C">
        <w:rPr>
          <w:rFonts w:eastAsia="Times New Roman" w:cstheme="minorHAnsi"/>
          <w:sz w:val="19"/>
          <w:szCs w:val="19"/>
          <w:u w:val="single"/>
          <w:lang w:eastAsia="sk-SK"/>
        </w:rPr>
        <w:t>Žiadateľ zašle ŽoNFP v </w:t>
      </w:r>
      <w:r w:rsidR="00C750A0">
        <w:rPr>
          <w:rFonts w:eastAsia="Times New Roman" w:cstheme="minorHAnsi"/>
          <w:sz w:val="19"/>
          <w:szCs w:val="19"/>
          <w:u w:val="single"/>
          <w:lang w:eastAsia="sk-SK"/>
        </w:rPr>
        <w:t>určenej</w:t>
      </w:r>
      <w:r w:rsidR="00C750A0" w:rsidRPr="0014645C">
        <w:rPr>
          <w:rFonts w:eastAsia="Times New Roman" w:cstheme="minorHAnsi"/>
          <w:sz w:val="19"/>
          <w:szCs w:val="19"/>
          <w:u w:val="single"/>
          <w:lang w:eastAsia="sk-SK"/>
        </w:rPr>
        <w:t xml:space="preserve"> </w:t>
      </w:r>
      <w:r w:rsidR="00780F49">
        <w:rPr>
          <w:rFonts w:eastAsia="Times New Roman" w:cstheme="minorHAnsi"/>
          <w:sz w:val="19"/>
          <w:szCs w:val="19"/>
          <w:u w:val="single"/>
          <w:lang w:eastAsia="sk-SK"/>
        </w:rPr>
        <w:t>forme</w:t>
      </w:r>
      <w:r w:rsidRPr="0014645C">
        <w:rPr>
          <w:rFonts w:eastAsia="Times New Roman" w:cstheme="minorHAnsi"/>
          <w:sz w:val="19"/>
          <w:szCs w:val="19"/>
          <w:lang w:eastAsia="sk-SK"/>
        </w:rPr>
        <w:t>, t.z., že žiadateľ</w:t>
      </w:r>
      <w:r w:rsidR="004674B0">
        <w:rPr>
          <w:rFonts w:eastAsia="Times New Roman" w:cstheme="minorHAnsi"/>
          <w:sz w:val="19"/>
          <w:szCs w:val="19"/>
          <w:lang w:eastAsia="sk-SK"/>
        </w:rPr>
        <w:t>:</w:t>
      </w:r>
    </w:p>
    <w:p w14:paraId="5CF21986" w14:textId="28403F92" w:rsidR="0038504E" w:rsidRPr="00712C42" w:rsidRDefault="003256BD" w:rsidP="00EA0104">
      <w:pPr>
        <w:pStyle w:val="Odsekzoznamu"/>
        <w:numPr>
          <w:ilvl w:val="0"/>
          <w:numId w:val="50"/>
        </w:numPr>
        <w:spacing w:after="0" w:line="240" w:lineRule="auto"/>
        <w:jc w:val="both"/>
        <w:rPr>
          <w:rFonts w:eastAsia="Times New Roman" w:cstheme="minorHAnsi"/>
          <w:sz w:val="19"/>
          <w:szCs w:val="19"/>
          <w:lang w:eastAsia="sk-SK"/>
        </w:rPr>
      </w:pPr>
      <w:r w:rsidRPr="00E46B79">
        <w:rPr>
          <w:sz w:val="19"/>
          <w:szCs w:val="19"/>
        </w:rPr>
        <w:t>zašle  ŽoNFP elektronicky</w:t>
      </w:r>
      <w:r w:rsidRPr="00E46B79">
        <w:rPr>
          <w:rStyle w:val="Odkaznapoznmkupodiarou"/>
          <w:sz w:val="19"/>
          <w:szCs w:val="19"/>
        </w:rPr>
        <w:footnoteReference w:id="23"/>
      </w:r>
      <w:r w:rsidRPr="00E46B79">
        <w:rPr>
          <w:sz w:val="19"/>
          <w:szCs w:val="19"/>
        </w:rPr>
        <w:t xml:space="preserve"> v zmysle zákona o e-Governmente do elektronickej schránky poskytovateľa </w:t>
      </w:r>
      <w:r w:rsidRPr="00712C42">
        <w:rPr>
          <w:rFonts w:eastAsia="Times New Roman" w:cstheme="minorHAnsi"/>
          <w:sz w:val="19"/>
          <w:szCs w:val="19"/>
          <w:lang w:eastAsia="sk-SK"/>
        </w:rPr>
        <w:t>(kap.</w:t>
      </w:r>
      <w:r>
        <w:rPr>
          <w:rFonts w:eastAsia="Times New Roman" w:cstheme="minorHAnsi"/>
          <w:sz w:val="19"/>
          <w:szCs w:val="19"/>
          <w:lang w:eastAsia="sk-SK"/>
        </w:rPr>
        <w:t xml:space="preserve"> 3.3 a </w:t>
      </w:r>
      <w:r w:rsidRPr="00712C42">
        <w:rPr>
          <w:rFonts w:eastAsia="Times New Roman" w:cstheme="minorHAnsi"/>
          <w:sz w:val="19"/>
          <w:szCs w:val="19"/>
          <w:lang w:eastAsia="sk-SK"/>
        </w:rPr>
        <w:t>3.3.2)</w:t>
      </w:r>
      <w:r>
        <w:rPr>
          <w:rFonts w:eastAsia="Times New Roman" w:cstheme="minorHAnsi"/>
          <w:sz w:val="19"/>
          <w:szCs w:val="19"/>
          <w:lang w:eastAsia="sk-SK"/>
        </w:rPr>
        <w:t>.</w:t>
      </w:r>
      <w:r w:rsidRPr="00E46B79">
        <w:rPr>
          <w:sz w:val="19"/>
          <w:szCs w:val="19"/>
        </w:rPr>
        <w:t xml:space="preserve"> </w:t>
      </w:r>
    </w:p>
    <w:p w14:paraId="4ECA1713" w14:textId="77777777" w:rsidR="00712C42" w:rsidRDefault="00712C42" w:rsidP="00712C42">
      <w:pPr>
        <w:spacing w:after="0" w:line="240" w:lineRule="auto"/>
        <w:ind w:left="360"/>
        <w:jc w:val="both"/>
        <w:rPr>
          <w:rFonts w:eastAsia="Times New Roman" w:cstheme="minorHAnsi"/>
          <w:sz w:val="19"/>
          <w:szCs w:val="19"/>
          <w:lang w:eastAsia="sk-SK"/>
        </w:rPr>
      </w:pPr>
      <w:r>
        <w:rPr>
          <w:rFonts w:eastAsia="Times New Roman" w:cstheme="minorHAnsi"/>
          <w:sz w:val="19"/>
          <w:szCs w:val="19"/>
          <w:lang w:eastAsia="sk-SK"/>
        </w:rPr>
        <w:t>alebo</w:t>
      </w:r>
    </w:p>
    <w:p w14:paraId="39E420B3" w14:textId="4EFBAD9D" w:rsidR="00712C42" w:rsidRPr="00E46B79" w:rsidRDefault="00712C42" w:rsidP="00EA0104">
      <w:pPr>
        <w:pStyle w:val="Odsekzoznamu"/>
        <w:numPr>
          <w:ilvl w:val="0"/>
          <w:numId w:val="50"/>
        </w:numPr>
        <w:spacing w:after="0" w:line="240" w:lineRule="auto"/>
        <w:jc w:val="both"/>
        <w:rPr>
          <w:rFonts w:eastAsia="Times New Roman" w:cstheme="minorHAnsi"/>
          <w:sz w:val="19"/>
          <w:szCs w:val="19"/>
          <w:lang w:eastAsia="sk-SK"/>
        </w:rPr>
      </w:pPr>
      <w:r>
        <w:rPr>
          <w:rFonts w:eastAsia="Times New Roman" w:cstheme="minorHAnsi"/>
          <w:sz w:val="19"/>
          <w:szCs w:val="19"/>
          <w:lang w:eastAsia="sk-SK"/>
        </w:rPr>
        <w:t xml:space="preserve"> </w:t>
      </w:r>
      <w:r w:rsidR="003256BD" w:rsidRPr="00712C42">
        <w:rPr>
          <w:rFonts w:eastAsia="Times New Roman" w:cstheme="minorHAnsi"/>
          <w:sz w:val="19"/>
          <w:szCs w:val="19"/>
          <w:lang w:eastAsia="sk-SK"/>
        </w:rPr>
        <w:t>vytlačí a zašle verziu ŽoNFP a jej prílohy bez označenia DRAFT, ktorú pred tým zaslal elektronicky (kap</w:t>
      </w:r>
      <w:r w:rsidR="003256BD">
        <w:rPr>
          <w:rFonts w:eastAsia="Times New Roman" w:cstheme="minorHAnsi"/>
          <w:sz w:val="19"/>
          <w:szCs w:val="19"/>
          <w:lang w:eastAsia="sk-SK"/>
        </w:rPr>
        <w:t xml:space="preserve"> 3.3 a</w:t>
      </w:r>
      <w:r w:rsidR="003256BD" w:rsidRPr="00712C42">
        <w:rPr>
          <w:rFonts w:eastAsia="Times New Roman" w:cstheme="minorHAnsi"/>
          <w:sz w:val="19"/>
          <w:szCs w:val="19"/>
          <w:lang w:eastAsia="sk-SK"/>
        </w:rPr>
        <w:t xml:space="preserve">.3.3.2), </w:t>
      </w:r>
    </w:p>
    <w:p w14:paraId="7FC742F9" w14:textId="77777777" w:rsidR="0038504E" w:rsidRPr="0014645C" w:rsidRDefault="0038504E" w:rsidP="00A402D5">
      <w:pPr>
        <w:spacing w:after="0" w:line="240" w:lineRule="auto"/>
        <w:jc w:val="both"/>
        <w:rPr>
          <w:rFonts w:eastAsia="Times New Roman" w:cstheme="minorHAnsi"/>
          <w:sz w:val="19"/>
          <w:szCs w:val="19"/>
          <w:lang w:eastAsia="sk-SK"/>
        </w:rPr>
      </w:pPr>
    </w:p>
    <w:p w14:paraId="1A614365" w14:textId="77777777" w:rsidR="0038504E" w:rsidRPr="0014645C" w:rsidRDefault="0038504E" w:rsidP="00A402D5">
      <w:pPr>
        <w:spacing w:after="0" w:line="240" w:lineRule="auto"/>
        <w:jc w:val="both"/>
        <w:rPr>
          <w:rFonts w:eastAsia="Times New Roman" w:cstheme="minorHAnsi"/>
          <w:sz w:val="19"/>
          <w:szCs w:val="19"/>
          <w:lang w:eastAsia="sk-SK"/>
        </w:rPr>
      </w:pPr>
      <w:r w:rsidRPr="0014645C">
        <w:rPr>
          <w:rFonts w:eastAsia="Times New Roman" w:cstheme="minorHAnsi"/>
          <w:sz w:val="19"/>
          <w:szCs w:val="19"/>
          <w:lang w:eastAsia="sk-SK"/>
        </w:rPr>
        <w:t>6. krok</w:t>
      </w:r>
    </w:p>
    <w:p w14:paraId="206333C3" w14:textId="77777777" w:rsidR="0038504E" w:rsidRPr="0014645C" w:rsidRDefault="0038504E" w:rsidP="00A402D5">
      <w:pPr>
        <w:spacing w:after="0" w:line="240" w:lineRule="auto"/>
        <w:jc w:val="both"/>
        <w:rPr>
          <w:rFonts w:eastAsia="Times New Roman" w:cstheme="minorHAnsi"/>
          <w:sz w:val="19"/>
          <w:szCs w:val="19"/>
          <w:lang w:eastAsia="sk-SK"/>
        </w:rPr>
      </w:pPr>
      <w:r w:rsidRPr="0014645C">
        <w:rPr>
          <w:rFonts w:eastAsia="Times New Roman" w:cstheme="minorHAnsi"/>
          <w:sz w:val="19"/>
          <w:szCs w:val="19"/>
          <w:lang w:eastAsia="sk-SK"/>
        </w:rPr>
        <w:t>Žiadateľovi odporúčame sledovať ŽoNFP prostredníctvom ITMS2014+ a v prípade výzvy na doplnenie ŽoNFP včas reagovať</w:t>
      </w:r>
      <w:r w:rsidR="00E02E72" w:rsidRPr="0014645C">
        <w:rPr>
          <w:rFonts w:eastAsia="Times New Roman" w:cstheme="minorHAnsi"/>
          <w:sz w:val="19"/>
          <w:szCs w:val="19"/>
          <w:lang w:eastAsia="sk-SK"/>
        </w:rPr>
        <w:t>.</w:t>
      </w:r>
      <w:r w:rsidRPr="0014645C">
        <w:rPr>
          <w:rFonts w:eastAsia="Times New Roman" w:cstheme="minorHAnsi"/>
          <w:sz w:val="19"/>
          <w:szCs w:val="19"/>
          <w:lang w:eastAsia="sk-SK"/>
        </w:rPr>
        <w:t xml:space="preserve"> </w:t>
      </w:r>
    </w:p>
    <w:p w14:paraId="18C590EA" w14:textId="77777777" w:rsidR="0038504E" w:rsidRPr="0014645C" w:rsidRDefault="0038504E" w:rsidP="0038504E">
      <w:pPr>
        <w:pStyle w:val="Nadpis2"/>
        <w:spacing w:before="0" w:line="276" w:lineRule="auto"/>
        <w:rPr>
          <w:b/>
        </w:rPr>
      </w:pPr>
    </w:p>
    <w:p w14:paraId="6E552903" w14:textId="77777777" w:rsidR="002B3DE0" w:rsidRPr="0014645C" w:rsidRDefault="0038504E" w:rsidP="0008366A">
      <w:pPr>
        <w:pStyle w:val="Nadpis3"/>
        <w:spacing w:before="240" w:line="480" w:lineRule="auto"/>
        <w:ind w:left="720"/>
        <w:rPr>
          <w:b/>
          <w:color w:val="3C8A2E" w:themeColor="accent5"/>
          <w:sz w:val="24"/>
          <w:szCs w:val="24"/>
        </w:rPr>
      </w:pPr>
      <w:r w:rsidRPr="0014645C">
        <w:rPr>
          <w:b/>
          <w:color w:val="3C8A2E" w:themeColor="accent5"/>
          <w:sz w:val="24"/>
          <w:szCs w:val="24"/>
        </w:rPr>
        <w:t xml:space="preserve">           </w:t>
      </w:r>
      <w:r w:rsidR="002B3DE0" w:rsidRPr="0014645C">
        <w:rPr>
          <w:b/>
          <w:color w:val="3C8A2E" w:themeColor="accent5"/>
          <w:sz w:val="24"/>
          <w:szCs w:val="24"/>
        </w:rPr>
        <w:t xml:space="preserve"> </w:t>
      </w:r>
      <w:bookmarkStart w:id="457" w:name="_Toc417132505"/>
      <w:bookmarkStart w:id="458" w:name="_Toc417648919"/>
      <w:bookmarkStart w:id="459" w:name="_Toc440355010"/>
      <w:bookmarkStart w:id="460" w:name="_Toc440375341"/>
      <w:bookmarkStart w:id="461" w:name="_Toc458432928"/>
      <w:bookmarkStart w:id="462" w:name="_Toc74742651"/>
      <w:bookmarkEnd w:id="451"/>
      <w:bookmarkEnd w:id="452"/>
      <w:bookmarkEnd w:id="453"/>
      <w:bookmarkEnd w:id="454"/>
      <w:bookmarkEnd w:id="455"/>
      <w:r w:rsidR="001F1018" w:rsidRPr="0014645C">
        <w:rPr>
          <w:b/>
          <w:color w:val="3C8A2E" w:themeColor="accent5"/>
          <w:sz w:val="24"/>
          <w:szCs w:val="24"/>
        </w:rPr>
        <w:t>3.1.1</w:t>
      </w:r>
      <w:r w:rsidR="00400B1E" w:rsidRPr="0014645C">
        <w:rPr>
          <w:b/>
          <w:color w:val="3C8A2E" w:themeColor="accent5"/>
          <w:sz w:val="24"/>
          <w:szCs w:val="24"/>
        </w:rPr>
        <w:tab/>
      </w:r>
      <w:r w:rsidR="002B3DE0" w:rsidRPr="0014645C">
        <w:rPr>
          <w:b/>
          <w:color w:val="3C8A2E" w:themeColor="accent5"/>
          <w:sz w:val="24"/>
          <w:szCs w:val="24"/>
        </w:rPr>
        <w:t>Zoznam príloh</w:t>
      </w:r>
      <w:bookmarkEnd w:id="457"/>
      <w:bookmarkEnd w:id="458"/>
      <w:bookmarkEnd w:id="459"/>
      <w:bookmarkEnd w:id="460"/>
      <w:bookmarkEnd w:id="461"/>
      <w:bookmarkEnd w:id="462"/>
    </w:p>
    <w:p w14:paraId="54134748" w14:textId="77777777" w:rsidR="001C4597" w:rsidRPr="0014645C" w:rsidRDefault="002F3355" w:rsidP="001C4597">
      <w:pPr>
        <w:autoSpaceDE w:val="0"/>
        <w:autoSpaceDN w:val="0"/>
        <w:adjustRightInd w:val="0"/>
        <w:spacing w:before="120" w:after="40" w:line="288" w:lineRule="auto"/>
        <w:jc w:val="both"/>
        <w:rPr>
          <w:rFonts w:ascii="Arial" w:hAnsi="Arial" w:cs="Arial"/>
          <w:color w:val="000000"/>
          <w:sz w:val="19"/>
          <w:szCs w:val="19"/>
        </w:rPr>
      </w:pPr>
      <w:r w:rsidRPr="0014645C">
        <w:rPr>
          <w:rFonts w:ascii="Arial" w:hAnsi="Arial" w:cs="Arial"/>
          <w:color w:val="000000"/>
          <w:sz w:val="19"/>
          <w:szCs w:val="19"/>
        </w:rPr>
        <w:t xml:space="preserve">Úplný zoznam príloh, ktoré je žiadateľ o NFP povinný predložiť k </w:t>
      </w:r>
      <w:r w:rsidR="009142A7" w:rsidRPr="0014645C">
        <w:rPr>
          <w:rFonts w:ascii="Arial" w:hAnsi="Arial" w:cs="Arial"/>
          <w:color w:val="000000"/>
          <w:sz w:val="19"/>
          <w:szCs w:val="19"/>
        </w:rPr>
        <w:t>Ž</w:t>
      </w:r>
      <w:r w:rsidRPr="0014645C">
        <w:rPr>
          <w:rFonts w:ascii="Arial" w:hAnsi="Arial" w:cs="Arial"/>
          <w:color w:val="000000"/>
          <w:sz w:val="19"/>
          <w:szCs w:val="19"/>
        </w:rPr>
        <w:t xml:space="preserve">oNFP je uvedený vo </w:t>
      </w:r>
      <w:r w:rsidR="006B1DCA" w:rsidRPr="0014645C">
        <w:rPr>
          <w:rFonts w:ascii="Arial" w:hAnsi="Arial" w:cs="Arial"/>
          <w:color w:val="000000"/>
          <w:sz w:val="19"/>
          <w:szCs w:val="19"/>
        </w:rPr>
        <w:t>výzve/vyzvaní</w:t>
      </w:r>
      <w:r w:rsidRPr="0014645C">
        <w:rPr>
          <w:rFonts w:ascii="Arial" w:hAnsi="Arial" w:cs="Arial"/>
          <w:color w:val="000000"/>
          <w:sz w:val="19"/>
          <w:szCs w:val="19"/>
        </w:rPr>
        <w:t xml:space="preserve">. Uvedené prílohy  </w:t>
      </w:r>
      <w:r w:rsidR="00FF5CA0" w:rsidRPr="0014645C">
        <w:rPr>
          <w:rFonts w:ascii="Arial" w:hAnsi="Arial" w:cs="Arial"/>
          <w:color w:val="000000"/>
          <w:sz w:val="19"/>
          <w:szCs w:val="19"/>
        </w:rPr>
        <w:t xml:space="preserve">žiadateľ o NFP </w:t>
      </w:r>
      <w:r w:rsidR="0071296A" w:rsidRPr="0014645C">
        <w:rPr>
          <w:rFonts w:ascii="Arial" w:hAnsi="Arial" w:cs="Arial"/>
          <w:color w:val="000000"/>
          <w:sz w:val="19"/>
          <w:szCs w:val="19"/>
        </w:rPr>
        <w:t>predkladá</w:t>
      </w:r>
      <w:r w:rsidRPr="0014645C">
        <w:rPr>
          <w:rFonts w:ascii="Arial" w:hAnsi="Arial" w:cs="Arial"/>
          <w:color w:val="000000"/>
          <w:sz w:val="19"/>
          <w:szCs w:val="19"/>
        </w:rPr>
        <w:t xml:space="preserve"> k vytlačenej </w:t>
      </w:r>
      <w:r w:rsidR="009142A7" w:rsidRPr="0014645C">
        <w:rPr>
          <w:rFonts w:ascii="Arial" w:hAnsi="Arial" w:cs="Arial"/>
          <w:color w:val="000000"/>
          <w:sz w:val="19"/>
          <w:szCs w:val="19"/>
        </w:rPr>
        <w:t>Ž</w:t>
      </w:r>
      <w:r w:rsidRPr="0014645C">
        <w:rPr>
          <w:rFonts w:ascii="Arial" w:hAnsi="Arial" w:cs="Arial"/>
          <w:color w:val="000000"/>
          <w:sz w:val="19"/>
          <w:szCs w:val="19"/>
        </w:rPr>
        <w:t xml:space="preserve">oNFP. </w:t>
      </w:r>
      <w:r w:rsidR="000E1749" w:rsidRPr="0014645C">
        <w:rPr>
          <w:rFonts w:ascii="Arial" w:hAnsi="Arial" w:cs="Arial"/>
          <w:color w:val="000000"/>
          <w:sz w:val="19"/>
          <w:szCs w:val="19"/>
        </w:rPr>
        <w:t>V nasledujúce</w:t>
      </w:r>
      <w:r w:rsidR="00793F0D" w:rsidRPr="0014645C">
        <w:rPr>
          <w:rFonts w:ascii="Arial" w:hAnsi="Arial" w:cs="Arial"/>
          <w:color w:val="000000"/>
          <w:sz w:val="19"/>
          <w:szCs w:val="19"/>
        </w:rPr>
        <w:t>j</w:t>
      </w:r>
      <w:r w:rsidR="000E1749" w:rsidRPr="0014645C">
        <w:rPr>
          <w:rFonts w:ascii="Arial" w:hAnsi="Arial" w:cs="Arial"/>
          <w:color w:val="000000"/>
          <w:sz w:val="19"/>
          <w:szCs w:val="19"/>
        </w:rPr>
        <w:t xml:space="preserve"> tabuľke uvádzame všeobecný prehľad povinných príloh k</w:t>
      </w:r>
      <w:r w:rsidR="008F5EC1" w:rsidRPr="0014645C">
        <w:rPr>
          <w:rFonts w:ascii="Arial" w:hAnsi="Arial" w:cs="Arial"/>
          <w:color w:val="000000"/>
          <w:sz w:val="19"/>
          <w:szCs w:val="19"/>
        </w:rPr>
        <w:t> </w:t>
      </w:r>
      <w:r w:rsidR="000E1749" w:rsidRPr="0014645C">
        <w:rPr>
          <w:rFonts w:ascii="Arial" w:hAnsi="Arial" w:cs="Arial"/>
          <w:color w:val="000000"/>
          <w:sz w:val="19"/>
          <w:szCs w:val="19"/>
        </w:rPr>
        <w:t>ŽoNFP</w:t>
      </w:r>
      <w:r w:rsidR="008F5EC1" w:rsidRPr="0014645C">
        <w:rPr>
          <w:rFonts w:ascii="Arial" w:hAnsi="Arial" w:cs="Arial"/>
          <w:color w:val="000000"/>
          <w:sz w:val="19"/>
          <w:szCs w:val="19"/>
        </w:rPr>
        <w:t>.</w:t>
      </w:r>
    </w:p>
    <w:p w14:paraId="02A28447" w14:textId="77777777" w:rsidR="00D86ED1" w:rsidRPr="0014645C" w:rsidRDefault="00D86ED1" w:rsidP="001C4597">
      <w:pPr>
        <w:autoSpaceDE w:val="0"/>
        <w:autoSpaceDN w:val="0"/>
        <w:adjustRightInd w:val="0"/>
        <w:spacing w:before="120" w:after="40" w:line="288" w:lineRule="auto"/>
        <w:jc w:val="both"/>
        <w:rPr>
          <w:rFonts w:ascii="Arial" w:hAnsi="Arial" w:cs="Arial"/>
          <w:color w:val="000000"/>
          <w:sz w:val="19"/>
          <w:szCs w:val="19"/>
        </w:rPr>
      </w:pPr>
      <w:r w:rsidRPr="0014645C">
        <w:rPr>
          <w:rFonts w:ascii="Arial" w:hAnsi="Arial" w:cs="Arial"/>
          <w:color w:val="000000"/>
          <w:sz w:val="19"/>
          <w:szCs w:val="19"/>
        </w:rPr>
        <w:t xml:space="preserve">Tab.č.1 </w:t>
      </w:r>
      <w:r w:rsidR="008F5EC1" w:rsidRPr="0014645C">
        <w:rPr>
          <w:rFonts w:ascii="Arial" w:hAnsi="Arial" w:cs="Arial"/>
          <w:color w:val="000000"/>
          <w:sz w:val="19"/>
          <w:szCs w:val="19"/>
        </w:rPr>
        <w:t>Príklad z</w:t>
      </w:r>
      <w:r w:rsidRPr="0014645C">
        <w:rPr>
          <w:rFonts w:ascii="Arial" w:hAnsi="Arial" w:cs="Arial"/>
          <w:color w:val="000000"/>
          <w:sz w:val="19"/>
          <w:szCs w:val="19"/>
        </w:rPr>
        <w:t>oznam</w:t>
      </w:r>
      <w:r w:rsidR="008F5EC1" w:rsidRPr="0014645C">
        <w:rPr>
          <w:rFonts w:ascii="Arial" w:hAnsi="Arial" w:cs="Arial"/>
          <w:color w:val="000000"/>
          <w:sz w:val="19"/>
          <w:szCs w:val="19"/>
        </w:rPr>
        <w:t>u</w:t>
      </w:r>
      <w:r w:rsidRPr="0014645C">
        <w:rPr>
          <w:rFonts w:ascii="Arial" w:hAnsi="Arial" w:cs="Arial"/>
          <w:color w:val="000000"/>
          <w:sz w:val="19"/>
          <w:szCs w:val="19"/>
        </w:rPr>
        <w:t xml:space="preserve"> povinných príloh ŽoNFP</w:t>
      </w:r>
    </w:p>
    <w:tbl>
      <w:tblPr>
        <w:tblStyle w:val="Deloittetable2"/>
        <w:tblW w:w="8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8"/>
        <w:gridCol w:w="6521"/>
      </w:tblGrid>
      <w:tr w:rsidR="00D86ED1" w:rsidRPr="0014645C" w14:paraId="62E6AF2B" w14:textId="77777777" w:rsidTr="0070136F">
        <w:trPr>
          <w:cnfStyle w:val="100000000000" w:firstRow="1" w:lastRow="0" w:firstColumn="0" w:lastColumn="0" w:oddVBand="0" w:evenVBand="0" w:oddHBand="0" w:evenHBand="0" w:firstRowFirstColumn="0" w:firstRowLastColumn="0" w:lastRowFirstColumn="0" w:lastRowLastColumn="0"/>
          <w:trHeight w:val="444"/>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hideMark/>
          </w:tcPr>
          <w:p w14:paraId="2FB95995" w14:textId="77777777" w:rsidR="00D86ED1" w:rsidRPr="0014645C" w:rsidRDefault="00FF5CA0" w:rsidP="003C386D">
            <w:pPr>
              <w:spacing w:before="120" w:after="120" w:line="288" w:lineRule="auto"/>
              <w:ind w:left="142"/>
              <w:rPr>
                <w:rFonts w:cs="Arial"/>
                <w:color w:val="000000"/>
                <w:szCs w:val="19"/>
              </w:rPr>
            </w:pPr>
            <w:r w:rsidRPr="0014645C">
              <w:rPr>
                <w:rFonts w:cs="Arial"/>
                <w:color w:val="000000"/>
                <w:szCs w:val="19"/>
              </w:rPr>
              <w:t>Kategória podmienok poskytnutia príspevku</w:t>
            </w:r>
          </w:p>
        </w:tc>
        <w:tc>
          <w:tcPr>
            <w:tcW w:w="6521" w:type="dxa"/>
            <w:shd w:val="clear" w:color="auto" w:fill="auto"/>
            <w:noWrap/>
            <w:vAlign w:val="center"/>
            <w:hideMark/>
          </w:tcPr>
          <w:p w14:paraId="74AE6F09" w14:textId="77777777" w:rsidR="00D86ED1" w:rsidRPr="0014645C" w:rsidRDefault="00D86ED1" w:rsidP="00E943AC">
            <w:pPr>
              <w:spacing w:before="120" w:after="120" w:line="288" w:lineRule="auto"/>
              <w:ind w:firstLine="397"/>
              <w:cnfStyle w:val="100000000000" w:firstRow="1" w:lastRow="0" w:firstColumn="0" w:lastColumn="0" w:oddVBand="0" w:evenVBand="0" w:oddHBand="0" w:evenHBand="0" w:firstRowFirstColumn="0" w:firstRowLastColumn="0" w:lastRowFirstColumn="0" w:lastRowLastColumn="0"/>
              <w:rPr>
                <w:rFonts w:cs="Arial"/>
                <w:color w:val="000000"/>
                <w:szCs w:val="19"/>
              </w:rPr>
            </w:pPr>
            <w:r w:rsidRPr="0014645C">
              <w:rPr>
                <w:rFonts w:cs="Arial"/>
                <w:color w:val="000000"/>
                <w:szCs w:val="19"/>
              </w:rPr>
              <w:t>Príloha</w:t>
            </w:r>
          </w:p>
        </w:tc>
      </w:tr>
      <w:tr w:rsidR="00FF5CA0" w:rsidRPr="009739DC" w14:paraId="439665F8" w14:textId="77777777" w:rsidTr="0070136F">
        <w:trPr>
          <w:trHeight w:val="405"/>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46DAEB0C" w14:textId="77777777" w:rsidR="00113E54" w:rsidRPr="0014645C" w:rsidRDefault="00113E54" w:rsidP="00113E54">
            <w:pPr>
              <w:spacing w:before="120" w:after="120" w:line="288" w:lineRule="auto"/>
              <w:ind w:left="256" w:hanging="256"/>
              <w:rPr>
                <w:b/>
                <w:bCs/>
                <w:szCs w:val="19"/>
              </w:rPr>
            </w:pPr>
            <w:r w:rsidRPr="0014645C">
              <w:rPr>
                <w:rFonts w:cs="Arial"/>
                <w:color w:val="000000"/>
                <w:szCs w:val="19"/>
              </w:rPr>
              <w:t>Oprávnenosť žiadateľa</w:t>
            </w:r>
            <w:r w:rsidRPr="0014645C">
              <w:rPr>
                <w:rStyle w:val="Odkaznapoznmkupodiarou"/>
                <w:b/>
                <w:bCs/>
                <w:sz w:val="19"/>
                <w:szCs w:val="19"/>
              </w:rPr>
              <w:footnoteReference w:id="24"/>
            </w:r>
          </w:p>
          <w:p w14:paraId="577810D0" w14:textId="77777777" w:rsidR="00FF5CA0" w:rsidRPr="0014645C" w:rsidRDefault="00FF5CA0" w:rsidP="00CE2411">
            <w:pPr>
              <w:spacing w:before="120" w:after="120" w:line="288" w:lineRule="auto"/>
              <w:rPr>
                <w:rFonts w:cs="Arial"/>
                <w:color w:val="000000"/>
                <w:szCs w:val="19"/>
              </w:rPr>
            </w:pPr>
          </w:p>
        </w:tc>
        <w:tc>
          <w:tcPr>
            <w:tcW w:w="6521" w:type="dxa"/>
            <w:shd w:val="clear" w:color="auto" w:fill="auto"/>
            <w:noWrap/>
            <w:vAlign w:val="center"/>
            <w:hideMark/>
          </w:tcPr>
          <w:p w14:paraId="3429D328" w14:textId="77777777"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bCs/>
                <w:sz w:val="19"/>
                <w:szCs w:val="19"/>
                <w:lang w:val="sk-SK"/>
              </w:rPr>
              <w:t>1</w:t>
            </w:r>
            <w:r w:rsidR="00FF5CA0" w:rsidRPr="0014645C">
              <w:rPr>
                <w:bCs/>
                <w:sz w:val="19"/>
                <w:szCs w:val="19"/>
                <w:lang w:val="sk-SK"/>
              </w:rPr>
              <w:t>.</w:t>
            </w:r>
            <w:r w:rsidR="001F496A" w:rsidRPr="0014645C">
              <w:rPr>
                <w:b/>
                <w:bCs/>
                <w:sz w:val="19"/>
                <w:szCs w:val="19"/>
                <w:lang w:val="sk-SK"/>
              </w:rPr>
              <w:t>Čestné vyhlásenie</w:t>
            </w:r>
            <w:r w:rsidR="00FF5CA0" w:rsidRPr="0014645C">
              <w:rPr>
                <w:sz w:val="19"/>
                <w:szCs w:val="19"/>
                <w:lang w:val="sk-SK"/>
              </w:rPr>
              <w:t xml:space="preserve">, že žiadateľ nie je dlžníkom na daniach, </w:t>
            </w:r>
            <w:r w:rsidR="001F496A" w:rsidRPr="0014645C">
              <w:rPr>
                <w:sz w:val="19"/>
                <w:szCs w:val="19"/>
                <w:lang w:val="sk-SK"/>
              </w:rPr>
              <w:t>vedených miestne príslušným daňovým</w:t>
            </w:r>
            <w:r w:rsidR="00CA7D51" w:rsidRPr="0014645C">
              <w:rPr>
                <w:sz w:val="19"/>
                <w:szCs w:val="19"/>
                <w:lang w:val="sk-SK"/>
              </w:rPr>
              <w:t xml:space="preserve"> úradom</w:t>
            </w:r>
            <w:r w:rsidR="00FF5CA0" w:rsidRPr="0014645C">
              <w:rPr>
                <w:sz w:val="19"/>
                <w:szCs w:val="19"/>
                <w:lang w:val="sk-SK"/>
              </w:rPr>
              <w:t xml:space="preserve"> </w:t>
            </w:r>
          </w:p>
        </w:tc>
      </w:tr>
      <w:tr w:rsidR="00FF5CA0" w:rsidRPr="009739DC" w14:paraId="4CDEBBDE" w14:textId="77777777" w:rsidTr="0070136F">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7BD2BD06"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5EAA7887" w14:textId="77777777"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2</w:t>
            </w:r>
            <w:r w:rsidR="00FF5CA0" w:rsidRPr="0014645C">
              <w:rPr>
                <w:sz w:val="19"/>
                <w:szCs w:val="19"/>
                <w:lang w:val="sk-SK"/>
              </w:rPr>
              <w:t xml:space="preserve">. </w:t>
            </w:r>
            <w:r w:rsidR="001F496A" w:rsidRPr="0014645C">
              <w:rPr>
                <w:b/>
                <w:sz w:val="19"/>
                <w:szCs w:val="19"/>
                <w:lang w:val="sk-SK"/>
              </w:rPr>
              <w:t>Čestné vyhlásenie</w:t>
            </w:r>
            <w:r w:rsidR="002D2994" w:rsidRPr="0014645C">
              <w:rPr>
                <w:b/>
                <w:sz w:val="19"/>
                <w:szCs w:val="19"/>
                <w:lang w:val="sk-SK"/>
              </w:rPr>
              <w:t>,</w:t>
            </w:r>
            <w:r w:rsidR="00FF5CA0" w:rsidRPr="0014645C">
              <w:rPr>
                <w:sz w:val="19"/>
                <w:szCs w:val="19"/>
                <w:lang w:val="sk-SK"/>
              </w:rPr>
              <w:t xml:space="preserve"> že žiadateľ nie je dlžníkom na zdravotnom poistení </w:t>
            </w:r>
          </w:p>
        </w:tc>
      </w:tr>
      <w:tr w:rsidR="00FF5CA0" w:rsidRPr="009739DC" w14:paraId="777BD490" w14:textId="77777777" w:rsidTr="0070136F">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7DA11E9"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23EDDE74" w14:textId="77777777"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3</w:t>
            </w:r>
            <w:r w:rsidR="00FF5CA0" w:rsidRPr="0014645C">
              <w:rPr>
                <w:sz w:val="19"/>
                <w:szCs w:val="19"/>
                <w:lang w:val="sk-SK"/>
              </w:rPr>
              <w:t xml:space="preserve">. </w:t>
            </w:r>
            <w:r w:rsidR="001F496A" w:rsidRPr="0014645C">
              <w:rPr>
                <w:b/>
                <w:sz w:val="19"/>
                <w:szCs w:val="19"/>
                <w:lang w:val="sk-SK"/>
              </w:rPr>
              <w:t>Čestné vyhlásenie</w:t>
            </w:r>
            <w:r w:rsidR="00FF5CA0" w:rsidRPr="0014645C">
              <w:rPr>
                <w:sz w:val="19"/>
                <w:szCs w:val="19"/>
                <w:lang w:val="sk-SK"/>
              </w:rPr>
              <w:t xml:space="preserve">, že žiadateľ nie je dlžníkom na sociálnom poistení </w:t>
            </w:r>
          </w:p>
        </w:tc>
      </w:tr>
      <w:tr w:rsidR="00FF5CA0" w:rsidRPr="009739DC" w14:paraId="2BAC8914" w14:textId="77777777" w:rsidTr="0070136F">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6496A301"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01F83F99" w14:textId="77777777"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4</w:t>
            </w:r>
            <w:r w:rsidR="00FF5CA0" w:rsidRPr="0014645C">
              <w:rPr>
                <w:sz w:val="19"/>
                <w:szCs w:val="19"/>
                <w:lang w:val="sk-SK"/>
              </w:rPr>
              <w:t xml:space="preserve">. </w:t>
            </w:r>
            <w:r w:rsidR="001F496A" w:rsidRPr="0014645C">
              <w:rPr>
                <w:b/>
                <w:sz w:val="19"/>
                <w:szCs w:val="19"/>
                <w:lang w:val="sk-SK"/>
              </w:rPr>
              <w:t>Čestné vyhlásenie</w:t>
            </w:r>
            <w:r w:rsidR="006C4F85" w:rsidRPr="0014645C">
              <w:rPr>
                <w:b/>
                <w:sz w:val="19"/>
                <w:szCs w:val="19"/>
                <w:lang w:val="sk-SK"/>
              </w:rPr>
              <w:t xml:space="preserve"> / účtovná závierka</w:t>
            </w:r>
            <w:r w:rsidR="002D2994" w:rsidRPr="0014645C">
              <w:rPr>
                <w:sz w:val="19"/>
                <w:szCs w:val="19"/>
                <w:lang w:val="sk-SK"/>
              </w:rPr>
              <w:t xml:space="preserve">, </w:t>
            </w:r>
            <w:r w:rsidR="00FF5CA0" w:rsidRPr="0014645C">
              <w:rPr>
                <w:sz w:val="19"/>
                <w:szCs w:val="19"/>
                <w:lang w:val="sk-SK"/>
              </w:rPr>
              <w:t>na preukázanie, že žiadateľ nie je podnikom v ťažkostiach</w:t>
            </w:r>
          </w:p>
        </w:tc>
      </w:tr>
      <w:tr w:rsidR="00FF5CA0" w:rsidRPr="009739DC" w14:paraId="1D37821A" w14:textId="77777777" w:rsidTr="0070136F">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139C76"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647FFDC6" w14:textId="17D49ACC" w:rsidR="00FF5CA0" w:rsidRPr="0014645C" w:rsidRDefault="00700853" w:rsidP="003E02F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5</w:t>
            </w:r>
            <w:r w:rsidR="00FF5CA0" w:rsidRPr="0014645C">
              <w:rPr>
                <w:sz w:val="19"/>
                <w:szCs w:val="19"/>
                <w:lang w:val="sk-SK"/>
              </w:rPr>
              <w:t xml:space="preserve">. </w:t>
            </w:r>
            <w:r w:rsidR="006C4F85" w:rsidRPr="0014645C">
              <w:rPr>
                <w:sz w:val="19"/>
                <w:szCs w:val="19"/>
                <w:lang w:val="sk-SK"/>
              </w:rPr>
              <w:t xml:space="preserve">Čestné vyhlásenie, </w:t>
            </w:r>
            <w:r w:rsidR="00DC079C" w:rsidRPr="0014645C">
              <w:rPr>
                <w:sz w:val="19"/>
                <w:szCs w:val="19"/>
                <w:lang w:val="sk-SK"/>
              </w:rPr>
              <w:t xml:space="preserve">že žiadateľ je </w:t>
            </w:r>
            <w:r w:rsidR="006C4F85" w:rsidRPr="0014645C">
              <w:rPr>
                <w:sz w:val="19"/>
                <w:szCs w:val="19"/>
                <w:lang w:val="sk-SK"/>
              </w:rPr>
              <w:t>finančne spôsobil</w:t>
            </w:r>
            <w:r w:rsidR="00DC079C" w:rsidRPr="0014645C">
              <w:rPr>
                <w:sz w:val="19"/>
                <w:szCs w:val="19"/>
                <w:lang w:val="sk-SK"/>
              </w:rPr>
              <w:t xml:space="preserve">ý </w:t>
            </w:r>
            <w:r w:rsidR="006C4F85" w:rsidRPr="0014645C">
              <w:rPr>
                <w:sz w:val="19"/>
                <w:szCs w:val="19"/>
                <w:lang w:val="sk-SK"/>
              </w:rPr>
              <w:t>spolufinancovania</w:t>
            </w:r>
            <w:r w:rsidR="00DC079C" w:rsidRPr="0014645C">
              <w:rPr>
                <w:sz w:val="19"/>
                <w:szCs w:val="19"/>
                <w:lang w:val="sk-SK"/>
              </w:rPr>
              <w:t xml:space="preserve"> projektu</w:t>
            </w:r>
            <w:r w:rsidR="006C4F85" w:rsidRPr="0014645C">
              <w:rPr>
                <w:sz w:val="19"/>
                <w:szCs w:val="19"/>
                <w:lang w:val="sk-SK"/>
              </w:rPr>
              <w:t xml:space="preserve"> </w:t>
            </w:r>
          </w:p>
        </w:tc>
      </w:tr>
      <w:tr w:rsidR="00FF5CA0" w:rsidRPr="009739DC" w14:paraId="121421D7" w14:textId="77777777" w:rsidTr="0070136F">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7586EBDF"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5413AE57" w14:textId="77777777"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6</w:t>
            </w:r>
            <w:r w:rsidR="00FF5CA0" w:rsidRPr="0014645C">
              <w:rPr>
                <w:sz w:val="19"/>
                <w:szCs w:val="19"/>
                <w:lang w:val="sk-SK"/>
              </w:rPr>
              <w:t xml:space="preserve">. </w:t>
            </w:r>
            <w:r w:rsidR="00A90503" w:rsidRPr="0014645C">
              <w:rPr>
                <w:sz w:val="19"/>
                <w:szCs w:val="19"/>
                <w:lang w:val="sk-SK"/>
              </w:rPr>
              <w:t>Čestné vyhlásenie, na preukázanie,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 </w:t>
            </w:r>
            <w:r w:rsidR="00A90503" w:rsidRPr="0014645C">
              <w:rPr>
                <w:b/>
                <w:sz w:val="19"/>
                <w:szCs w:val="19"/>
                <w:lang w:val="sk-SK"/>
              </w:rPr>
              <w:t xml:space="preserve"> </w:t>
            </w:r>
          </w:p>
        </w:tc>
      </w:tr>
      <w:tr w:rsidR="00FF5CA0" w:rsidRPr="009739DC" w14:paraId="26CBE18A" w14:textId="77777777" w:rsidTr="0070136F">
        <w:trPr>
          <w:trHeight w:val="255"/>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2962ED9A" w14:textId="77777777" w:rsidR="00FF5CA0" w:rsidRPr="0014645C" w:rsidRDefault="00FF5CA0" w:rsidP="003C386D">
            <w:pPr>
              <w:pStyle w:val="Default"/>
              <w:spacing w:before="120" w:after="120" w:line="288" w:lineRule="auto"/>
              <w:ind w:left="142"/>
              <w:rPr>
                <w:sz w:val="19"/>
                <w:szCs w:val="19"/>
                <w:lang w:val="sk-SK"/>
              </w:rPr>
            </w:pPr>
            <w:r w:rsidRPr="0014645C">
              <w:rPr>
                <w:sz w:val="19"/>
                <w:szCs w:val="19"/>
                <w:lang w:val="sk-SK"/>
              </w:rPr>
              <w:t>Oprávnenosť výdavkov</w:t>
            </w:r>
          </w:p>
        </w:tc>
        <w:tc>
          <w:tcPr>
            <w:tcW w:w="6521" w:type="dxa"/>
            <w:shd w:val="clear" w:color="auto" w:fill="auto"/>
            <w:noWrap/>
            <w:vAlign w:val="center"/>
          </w:tcPr>
          <w:p w14:paraId="53420523" w14:textId="77777777" w:rsidR="00FF5CA0" w:rsidRPr="0014645C" w:rsidRDefault="00700853" w:rsidP="00835699">
            <w:pPr>
              <w:pStyle w:val="Default"/>
              <w:tabs>
                <w:tab w:val="left" w:pos="214"/>
              </w:tabs>
              <w:spacing w:before="120" w:after="120" w:line="288" w:lineRule="auto"/>
              <w:ind w:left="223" w:hanging="223"/>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7</w:t>
            </w:r>
            <w:r w:rsidR="00FF5CA0" w:rsidRPr="0014645C">
              <w:rPr>
                <w:sz w:val="19"/>
                <w:szCs w:val="19"/>
                <w:lang w:val="sk-SK"/>
              </w:rPr>
              <w:t xml:space="preserve">. </w:t>
            </w:r>
            <w:r w:rsidR="00FF5CA0" w:rsidRPr="0014645C">
              <w:rPr>
                <w:b/>
                <w:sz w:val="19"/>
                <w:szCs w:val="19"/>
                <w:lang w:val="sk-SK"/>
              </w:rPr>
              <w:t>Výsledky z prieskumu trhu</w:t>
            </w:r>
            <w:r w:rsidR="002D2994" w:rsidRPr="0014645C">
              <w:rPr>
                <w:b/>
                <w:sz w:val="19"/>
                <w:szCs w:val="19"/>
                <w:lang w:val="sk-SK"/>
              </w:rPr>
              <w:t>,</w:t>
            </w:r>
            <w:r w:rsidR="002D2994" w:rsidRPr="0014645C">
              <w:rPr>
                <w:sz w:val="19"/>
                <w:szCs w:val="19"/>
                <w:lang w:val="sk-SK"/>
              </w:rPr>
              <w:t xml:space="preserve"> </w:t>
            </w:r>
            <w:r w:rsidR="00FF5CA0" w:rsidRPr="0014645C">
              <w:rPr>
                <w:sz w:val="19"/>
                <w:szCs w:val="19"/>
                <w:lang w:val="sk-SK"/>
              </w:rPr>
              <w:t>ako podklad pre určenie cien</w:t>
            </w:r>
            <w:r w:rsidR="00113E54">
              <w:rPr>
                <w:sz w:val="19"/>
                <w:szCs w:val="19"/>
                <w:lang w:val="sk-SK"/>
              </w:rPr>
              <w:t xml:space="preserve">/Analýza </w:t>
            </w:r>
            <w:r w:rsidR="00835699">
              <w:rPr>
                <w:sz w:val="19"/>
                <w:szCs w:val="19"/>
                <w:lang w:val="sk-SK"/>
              </w:rPr>
              <w:t xml:space="preserve">  </w:t>
            </w:r>
            <w:r w:rsidR="00113E54">
              <w:rPr>
                <w:sz w:val="19"/>
                <w:szCs w:val="19"/>
                <w:lang w:val="sk-SK"/>
              </w:rPr>
              <w:t>mzdových nákladov</w:t>
            </w:r>
          </w:p>
        </w:tc>
      </w:tr>
      <w:tr w:rsidR="00FF5CA0" w:rsidRPr="009739DC" w14:paraId="2DC435D4" w14:textId="77777777" w:rsidTr="0070136F">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76982C18" w14:textId="77777777" w:rsidR="00FF5CA0" w:rsidRPr="0014645C" w:rsidRDefault="00FF5CA0" w:rsidP="003C386D">
            <w:pPr>
              <w:pStyle w:val="Default"/>
              <w:spacing w:before="120" w:after="120" w:line="288" w:lineRule="auto"/>
              <w:ind w:left="142"/>
              <w:rPr>
                <w:sz w:val="19"/>
                <w:szCs w:val="19"/>
                <w:lang w:val="sk-SK"/>
              </w:rPr>
            </w:pPr>
          </w:p>
        </w:tc>
        <w:tc>
          <w:tcPr>
            <w:tcW w:w="6521" w:type="dxa"/>
            <w:shd w:val="clear" w:color="auto" w:fill="auto"/>
            <w:noWrap/>
            <w:vAlign w:val="center"/>
          </w:tcPr>
          <w:p w14:paraId="46E08111" w14:textId="77777777"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8</w:t>
            </w:r>
            <w:r w:rsidR="00FF5CA0" w:rsidRPr="0014645C">
              <w:rPr>
                <w:sz w:val="19"/>
                <w:szCs w:val="19"/>
                <w:lang w:val="sk-SK"/>
              </w:rPr>
              <w:t xml:space="preserve">. </w:t>
            </w:r>
            <w:r w:rsidR="00FF5CA0" w:rsidRPr="0014645C">
              <w:rPr>
                <w:b/>
                <w:sz w:val="19"/>
                <w:szCs w:val="19"/>
                <w:lang w:val="sk-SK"/>
              </w:rPr>
              <w:t>Finančná analýza</w:t>
            </w:r>
            <w:r w:rsidR="00F55A4B" w:rsidRPr="0014645C">
              <w:rPr>
                <w:b/>
                <w:sz w:val="19"/>
                <w:szCs w:val="19"/>
                <w:lang w:val="sk-SK"/>
              </w:rPr>
              <w:t xml:space="preserve"> pre projekty generujúce príjem</w:t>
            </w:r>
            <w:r w:rsidR="00FF5CA0" w:rsidRPr="0014645C">
              <w:rPr>
                <w:b/>
                <w:sz w:val="19"/>
                <w:szCs w:val="19"/>
                <w:lang w:val="sk-SK"/>
              </w:rPr>
              <w:t>/Analýza nákladov a</w:t>
            </w:r>
            <w:r w:rsidR="00586E77" w:rsidRPr="0014645C">
              <w:rPr>
                <w:b/>
                <w:sz w:val="19"/>
                <w:szCs w:val="19"/>
                <w:lang w:val="sk-SK"/>
              </w:rPr>
              <w:t> </w:t>
            </w:r>
            <w:r w:rsidR="00FF5CA0" w:rsidRPr="0014645C">
              <w:rPr>
                <w:b/>
                <w:sz w:val="19"/>
                <w:szCs w:val="19"/>
                <w:lang w:val="sk-SK"/>
              </w:rPr>
              <w:t>výnosov</w:t>
            </w:r>
          </w:p>
        </w:tc>
      </w:tr>
      <w:tr w:rsidR="00D86ED1" w:rsidRPr="009739DC" w14:paraId="373286FE" w14:textId="77777777" w:rsidTr="0070136F">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5B51D8E3" w14:textId="77777777" w:rsidR="00D86ED1" w:rsidRPr="0014645C" w:rsidRDefault="00FF5CA0" w:rsidP="003C386D">
            <w:pPr>
              <w:pStyle w:val="Default"/>
              <w:spacing w:before="120" w:after="120" w:line="288" w:lineRule="auto"/>
              <w:ind w:left="142"/>
              <w:rPr>
                <w:sz w:val="19"/>
                <w:szCs w:val="19"/>
                <w:lang w:val="sk-SK"/>
              </w:rPr>
            </w:pPr>
            <w:r w:rsidRPr="0014645C">
              <w:rPr>
                <w:sz w:val="19"/>
                <w:szCs w:val="19"/>
                <w:lang w:val="sk-SK"/>
              </w:rPr>
              <w:t>Podmienky poskytnutia príspevku vyplývajúce z osobitných predpisov</w:t>
            </w:r>
          </w:p>
        </w:tc>
        <w:tc>
          <w:tcPr>
            <w:tcW w:w="6521" w:type="dxa"/>
            <w:shd w:val="clear" w:color="auto" w:fill="auto"/>
            <w:noWrap/>
            <w:vAlign w:val="center"/>
          </w:tcPr>
          <w:p w14:paraId="6DFA5241" w14:textId="52433F14" w:rsidR="00FF5CA0" w:rsidRPr="0014645C" w:rsidRDefault="00700853" w:rsidP="003E02F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9</w:t>
            </w:r>
            <w:r w:rsidR="00CD234F" w:rsidRPr="0014645C">
              <w:rPr>
                <w:sz w:val="19"/>
                <w:szCs w:val="19"/>
                <w:lang w:val="sk-SK"/>
              </w:rPr>
              <w:t xml:space="preserve">. </w:t>
            </w:r>
            <w:r w:rsidR="00E87751" w:rsidRPr="0014645C">
              <w:rPr>
                <w:sz w:val="19"/>
                <w:szCs w:val="19"/>
                <w:lang w:val="sk-SK"/>
              </w:rPr>
              <w:t>Čestné vyhlásenie</w:t>
            </w:r>
            <w:r w:rsidR="00FF5CA0" w:rsidRPr="0014645C">
              <w:rPr>
                <w:sz w:val="19"/>
                <w:szCs w:val="19"/>
                <w:lang w:val="sk-SK"/>
              </w:rPr>
              <w:t>, že žiadateľ neporušil zákaz nelegálnej práce a nelegálneho zamestnávania podľa osobitného predpisu za obdobie 5 rokov, nie staršie ako 3 mesiace ku dňu  predloženia ŽoNFP</w:t>
            </w:r>
          </w:p>
        </w:tc>
      </w:tr>
      <w:tr w:rsidR="00D86ED1" w:rsidRPr="009739DC" w14:paraId="36F10645" w14:textId="77777777" w:rsidTr="0070136F">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28719006" w14:textId="77777777" w:rsidR="00D86ED1" w:rsidRPr="0014645C" w:rsidRDefault="00FF5CA0" w:rsidP="003C386D">
            <w:pPr>
              <w:pStyle w:val="Default"/>
              <w:spacing w:before="120" w:after="120" w:line="288" w:lineRule="auto"/>
              <w:ind w:firstLine="142"/>
              <w:rPr>
                <w:sz w:val="19"/>
                <w:szCs w:val="19"/>
                <w:lang w:val="sk-SK"/>
              </w:rPr>
            </w:pPr>
            <w:r w:rsidRPr="0014645C">
              <w:rPr>
                <w:sz w:val="19"/>
                <w:szCs w:val="19"/>
                <w:lang w:val="sk-SK"/>
              </w:rPr>
              <w:t>Kritéria na výber projektov</w:t>
            </w:r>
          </w:p>
        </w:tc>
        <w:tc>
          <w:tcPr>
            <w:tcW w:w="6521" w:type="dxa"/>
            <w:shd w:val="clear" w:color="auto" w:fill="auto"/>
            <w:noWrap/>
            <w:vAlign w:val="center"/>
          </w:tcPr>
          <w:p w14:paraId="27AEF02D" w14:textId="77777777" w:rsidR="00D86ED1" w:rsidRPr="0014645C"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10</w:t>
            </w:r>
            <w:r w:rsidR="00FF5CA0" w:rsidRPr="0014645C">
              <w:rPr>
                <w:sz w:val="19"/>
                <w:szCs w:val="19"/>
                <w:lang w:val="sk-SK"/>
              </w:rPr>
              <w:t xml:space="preserve">. </w:t>
            </w:r>
            <w:r w:rsidR="00FF5CA0" w:rsidRPr="0014645C">
              <w:rPr>
                <w:b/>
                <w:sz w:val="19"/>
                <w:szCs w:val="19"/>
                <w:lang w:val="sk-SK"/>
              </w:rPr>
              <w:t>Opis projektu</w:t>
            </w:r>
          </w:p>
          <w:p w14:paraId="7D40B873" w14:textId="77777777" w:rsidR="00FF5CA0" w:rsidRPr="0014645C" w:rsidRDefault="00FF5CA0" w:rsidP="0008366A">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bližšie popísanie informácií</w:t>
            </w:r>
            <w:r w:rsidR="007F03EB" w:rsidRPr="0014645C">
              <w:rPr>
                <w:sz w:val="19"/>
                <w:szCs w:val="19"/>
                <w:lang w:val="sk-SK"/>
              </w:rPr>
              <w:t>,</w:t>
            </w:r>
            <w:r w:rsidRPr="0014645C">
              <w:rPr>
                <w:sz w:val="19"/>
                <w:szCs w:val="19"/>
                <w:lang w:val="sk-SK"/>
              </w:rPr>
              <w:t xml:space="preserve"> potrebných na účely posúdenia a vyhodnotenia kritérií na výber projektov</w:t>
            </w:r>
          </w:p>
        </w:tc>
      </w:tr>
      <w:tr w:rsidR="00D86ED1" w:rsidRPr="009739DC" w14:paraId="4215A72A" w14:textId="77777777" w:rsidTr="0070136F">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578A4D85" w14:textId="77777777" w:rsidR="00D86ED1" w:rsidRPr="0014645C" w:rsidRDefault="00D86ED1" w:rsidP="00CE2411">
            <w:pPr>
              <w:pStyle w:val="Default"/>
              <w:spacing w:before="120" w:after="120" w:line="288" w:lineRule="auto"/>
              <w:rPr>
                <w:sz w:val="19"/>
                <w:szCs w:val="19"/>
                <w:lang w:val="sk-SK"/>
              </w:rPr>
            </w:pPr>
          </w:p>
        </w:tc>
        <w:tc>
          <w:tcPr>
            <w:tcW w:w="6521" w:type="dxa"/>
            <w:shd w:val="clear" w:color="auto" w:fill="auto"/>
            <w:noWrap/>
            <w:vAlign w:val="center"/>
          </w:tcPr>
          <w:p w14:paraId="6FCCD9F4" w14:textId="77777777" w:rsidR="00D86ED1" w:rsidRPr="0014645C"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11</w:t>
            </w:r>
            <w:r w:rsidR="00FF5CA0" w:rsidRPr="0014645C">
              <w:rPr>
                <w:sz w:val="19"/>
                <w:szCs w:val="19"/>
                <w:lang w:val="sk-SK"/>
              </w:rPr>
              <w:t xml:space="preserve">. </w:t>
            </w:r>
            <w:r w:rsidR="00FF5CA0" w:rsidRPr="0014645C">
              <w:rPr>
                <w:b/>
                <w:sz w:val="19"/>
                <w:szCs w:val="19"/>
                <w:lang w:val="sk-SK"/>
              </w:rPr>
              <w:t>Iné prílohy</w:t>
            </w:r>
            <w:r w:rsidR="00FF5CA0" w:rsidRPr="0014645C">
              <w:rPr>
                <w:sz w:val="19"/>
                <w:szCs w:val="19"/>
                <w:lang w:val="sk-SK"/>
              </w:rPr>
              <w:t>, zadefinované vo výzve/vyzvaní</w:t>
            </w:r>
          </w:p>
          <w:p w14:paraId="20D26266" w14:textId="77777777" w:rsidR="00FF5CA0" w:rsidRPr="0014645C" w:rsidRDefault="00FF5CA0" w:rsidP="000070B1">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 xml:space="preserve">Napr. ďalšie </w:t>
            </w:r>
            <w:r w:rsidR="000070B1" w:rsidRPr="0014645C">
              <w:rPr>
                <w:sz w:val="19"/>
                <w:szCs w:val="19"/>
                <w:lang w:val="sk-SK"/>
              </w:rPr>
              <w:t>č</w:t>
            </w:r>
            <w:r w:rsidR="00E87751" w:rsidRPr="0014645C">
              <w:rPr>
                <w:sz w:val="19"/>
                <w:szCs w:val="19"/>
                <w:lang w:val="sk-SK"/>
              </w:rPr>
              <w:t>estné vyhlásenia</w:t>
            </w:r>
            <w:r w:rsidR="000070B1" w:rsidRPr="0014645C">
              <w:rPr>
                <w:sz w:val="19"/>
                <w:szCs w:val="19"/>
                <w:lang w:val="sk-SK"/>
              </w:rPr>
              <w:t xml:space="preserve">, </w:t>
            </w:r>
            <w:r w:rsidRPr="0014645C">
              <w:rPr>
                <w:sz w:val="19"/>
                <w:szCs w:val="19"/>
                <w:lang w:val="sk-SK"/>
              </w:rPr>
              <w:t>osobitné potvrdenia alebo iné dokumenty</w:t>
            </w:r>
            <w:r w:rsidR="003F7823" w:rsidRPr="0014645C">
              <w:rPr>
                <w:sz w:val="19"/>
                <w:szCs w:val="19"/>
                <w:lang w:val="sk-SK"/>
              </w:rPr>
              <w:t>.</w:t>
            </w:r>
          </w:p>
        </w:tc>
      </w:tr>
    </w:tbl>
    <w:p w14:paraId="53BAD45E" w14:textId="77777777" w:rsidR="00AC1F93" w:rsidRPr="0014645C" w:rsidRDefault="00AC1F93" w:rsidP="00AC1F93">
      <w:pPr>
        <w:pStyle w:val="Nadpis2"/>
        <w:rPr>
          <w:b/>
        </w:rPr>
      </w:pPr>
      <w:bookmarkStart w:id="463" w:name="_Toc410400267"/>
    </w:p>
    <w:p w14:paraId="4171F962" w14:textId="77777777" w:rsidR="00DB1914" w:rsidRPr="0014645C" w:rsidRDefault="00DB1914" w:rsidP="00AC1F93">
      <w:pPr>
        <w:pStyle w:val="Nadpis2"/>
        <w:rPr>
          <w:b/>
        </w:rPr>
      </w:pPr>
    </w:p>
    <w:p w14:paraId="4C78F945" w14:textId="77777777" w:rsidR="00FA7A4F" w:rsidRPr="0014645C" w:rsidRDefault="00FA7A4F" w:rsidP="00FA7A4F">
      <w:pPr>
        <w:pStyle w:val="Nadpis2"/>
        <w:spacing w:line="480" w:lineRule="auto"/>
        <w:rPr>
          <w:b/>
        </w:rPr>
      </w:pPr>
      <w:bookmarkStart w:id="464" w:name="_Toc74742652"/>
      <w:r w:rsidRPr="0014645C">
        <w:rPr>
          <w:b/>
        </w:rPr>
        <w:t>3.2 Pokyny pre vyplnenie formulára ŽoNFP a príloh</w:t>
      </w:r>
      <w:bookmarkEnd w:id="464"/>
    </w:p>
    <w:p w14:paraId="57FFAFA5" w14:textId="45465F4B" w:rsidR="00F220F5" w:rsidRPr="0014645C" w:rsidRDefault="00C85E20" w:rsidP="00A60E5E">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Žiadateľ sa pri vypĺňaní formulára ŽoNFP</w:t>
      </w:r>
      <w:r w:rsidR="00944042" w:rsidRPr="0014645C">
        <w:rPr>
          <w:rFonts w:ascii="Arial" w:hAnsi="Arial" w:cs="Arial"/>
          <w:color w:val="000000"/>
          <w:sz w:val="19"/>
          <w:szCs w:val="19"/>
        </w:rPr>
        <w:t xml:space="preserve"> (príloha č. 1)</w:t>
      </w:r>
      <w:r w:rsidR="008511ED" w:rsidRPr="0014645C">
        <w:rPr>
          <w:rFonts w:ascii="Arial" w:hAnsi="Arial" w:cs="Arial"/>
          <w:color w:val="000000"/>
          <w:sz w:val="19"/>
          <w:szCs w:val="19"/>
        </w:rPr>
        <w:t xml:space="preserve"> a </w:t>
      </w:r>
      <w:r w:rsidRPr="0014645C">
        <w:rPr>
          <w:rFonts w:ascii="Arial" w:hAnsi="Arial" w:cs="Arial"/>
          <w:color w:val="000000"/>
          <w:sz w:val="19"/>
          <w:szCs w:val="19"/>
        </w:rPr>
        <w:t>Opisu projektu</w:t>
      </w:r>
      <w:r w:rsidR="00D86ED1" w:rsidRPr="0014645C">
        <w:rPr>
          <w:rFonts w:ascii="Arial" w:hAnsi="Arial" w:cs="Arial"/>
          <w:color w:val="000000"/>
          <w:sz w:val="19"/>
          <w:szCs w:val="19"/>
        </w:rPr>
        <w:t xml:space="preserve"> </w:t>
      </w:r>
      <w:r w:rsidR="00D33CFE" w:rsidRPr="0014645C">
        <w:rPr>
          <w:rFonts w:ascii="Arial" w:hAnsi="Arial" w:cs="Arial"/>
          <w:color w:val="000000"/>
          <w:sz w:val="19"/>
          <w:szCs w:val="19"/>
        </w:rPr>
        <w:t xml:space="preserve">(príloha č. 2) </w:t>
      </w:r>
      <w:r w:rsidRPr="0014645C">
        <w:rPr>
          <w:rFonts w:ascii="Arial" w:hAnsi="Arial" w:cs="Arial"/>
          <w:color w:val="000000"/>
          <w:sz w:val="19"/>
          <w:szCs w:val="19"/>
        </w:rPr>
        <w:t xml:space="preserve">riadi pokynmi uvedenými priamo vo </w:t>
      </w:r>
      <w:r w:rsidR="00D86ED1" w:rsidRPr="0014645C">
        <w:rPr>
          <w:rFonts w:ascii="Arial" w:hAnsi="Arial" w:cs="Arial"/>
          <w:color w:val="000000"/>
          <w:sz w:val="19"/>
          <w:szCs w:val="19"/>
        </w:rPr>
        <w:t>formulároch uvedených dokumentov</w:t>
      </w:r>
      <w:r w:rsidR="001F3438" w:rsidRPr="0014645C">
        <w:rPr>
          <w:rFonts w:ascii="Arial" w:hAnsi="Arial" w:cs="Arial"/>
          <w:color w:val="000000"/>
          <w:sz w:val="19"/>
          <w:szCs w:val="19"/>
        </w:rPr>
        <w:t>, ktoré budú prílohou výzvy/vyzvania. Pri vypĺňaní všetkých častí formulára a príloh musí žiadateľ dbať na to, aby údaje, ktoré sa vyskytujú opakovane v rôznych častiach ŽoNFP boli vždy rovnaké. V prípade, že v procese tvorby a vypĺňania ŽoNFP vykoná zmenu v jednej časti, nesmie zabudnúť skontrolovať, či nie je potrebná oprava aj v inej časti.</w:t>
      </w:r>
      <w:r w:rsidR="00B22D47" w:rsidRPr="0014645C">
        <w:rPr>
          <w:rFonts w:ascii="Arial" w:hAnsi="Arial" w:cs="Arial"/>
          <w:color w:val="000000"/>
          <w:sz w:val="19"/>
          <w:szCs w:val="19"/>
        </w:rPr>
        <w:t xml:space="preserve"> </w:t>
      </w:r>
      <w:r w:rsidR="001F3438" w:rsidRPr="0014645C">
        <w:rPr>
          <w:rFonts w:ascii="Arial" w:hAnsi="Arial" w:cs="Arial"/>
          <w:color w:val="000000"/>
          <w:sz w:val="19"/>
          <w:szCs w:val="19"/>
        </w:rPr>
        <w:t>Takéto pochybenia, ktoré vedú k formálnemu nesúladu ŽoNFP môžu nastať pri zmene číslovania a názvu hlavných aktivít, úprave opisu projektu bez zaznamenania zmeny v rozpočte a podobne. Vážnejším pochybením je nesúlad prílohy ŽoNFP rozpočet projektu</w:t>
      </w:r>
      <w:r w:rsidR="00405A75" w:rsidRPr="0014645C">
        <w:rPr>
          <w:rFonts w:ascii="Arial" w:hAnsi="Arial" w:cs="Arial"/>
          <w:color w:val="000000"/>
          <w:sz w:val="19"/>
          <w:szCs w:val="19"/>
        </w:rPr>
        <w:t xml:space="preserve"> (príloha č. </w:t>
      </w:r>
      <w:r w:rsidR="00BA7BCE" w:rsidRPr="0014645C">
        <w:rPr>
          <w:rFonts w:ascii="Arial" w:hAnsi="Arial" w:cs="Arial"/>
          <w:color w:val="000000"/>
          <w:sz w:val="19"/>
          <w:szCs w:val="19"/>
        </w:rPr>
        <w:t>3</w:t>
      </w:r>
      <w:r w:rsidR="00540470" w:rsidRPr="0014645C">
        <w:rPr>
          <w:rFonts w:ascii="Arial" w:hAnsi="Arial" w:cs="Arial"/>
          <w:color w:val="000000"/>
          <w:sz w:val="19"/>
          <w:szCs w:val="19"/>
        </w:rPr>
        <w:t>, resp. č. 5</w:t>
      </w:r>
      <w:r w:rsidR="00051EE3" w:rsidRPr="0014645C">
        <w:rPr>
          <w:rFonts w:ascii="Arial" w:hAnsi="Arial" w:cs="Arial"/>
          <w:color w:val="000000"/>
          <w:sz w:val="19"/>
          <w:szCs w:val="19"/>
        </w:rPr>
        <w:t>a, 5b</w:t>
      </w:r>
      <w:r w:rsidR="000A25E4">
        <w:rPr>
          <w:rFonts w:ascii="Arial" w:hAnsi="Arial" w:cs="Arial"/>
          <w:color w:val="000000"/>
          <w:sz w:val="19"/>
          <w:szCs w:val="19"/>
        </w:rPr>
        <w:t>, 5c</w:t>
      </w:r>
      <w:r w:rsidR="00AD38BB">
        <w:rPr>
          <w:rFonts w:ascii="Arial" w:hAnsi="Arial" w:cs="Arial"/>
          <w:color w:val="000000"/>
          <w:sz w:val="19"/>
          <w:szCs w:val="19"/>
        </w:rPr>
        <w:t>, 5d</w:t>
      </w:r>
      <w:ins w:id="465" w:author="Autor">
        <w:r w:rsidR="00C25F6E">
          <w:rPr>
            <w:rFonts w:ascii="Arial" w:hAnsi="Arial" w:cs="Arial"/>
            <w:color w:val="000000"/>
            <w:sz w:val="19"/>
            <w:szCs w:val="19"/>
          </w:rPr>
          <w:t>, 5e</w:t>
        </w:r>
      </w:ins>
      <w:r w:rsidR="00405A75" w:rsidRPr="0014645C">
        <w:rPr>
          <w:rFonts w:ascii="Arial" w:hAnsi="Arial" w:cs="Arial"/>
          <w:color w:val="000000"/>
          <w:sz w:val="19"/>
          <w:szCs w:val="19"/>
        </w:rPr>
        <w:t>)</w:t>
      </w:r>
      <w:r w:rsidR="001F3438" w:rsidRPr="0014645C">
        <w:rPr>
          <w:rFonts w:ascii="Arial" w:hAnsi="Arial" w:cs="Arial"/>
          <w:color w:val="000000"/>
          <w:sz w:val="19"/>
          <w:szCs w:val="19"/>
        </w:rPr>
        <w:t xml:space="preserve"> a formulára ŽoNFP v tabuľke 11. Rozpočet projektu alebo nesprávny výpočet požadovanej výšky ŽoNFP k celkovým oprávneným výdavkom v rozpore s určenou intenzitou pomoci.</w:t>
      </w:r>
      <w:r w:rsidRPr="0014645C">
        <w:rPr>
          <w:rFonts w:ascii="Arial" w:hAnsi="Arial" w:cs="Arial"/>
          <w:color w:val="000000"/>
          <w:sz w:val="19"/>
          <w:szCs w:val="19"/>
        </w:rPr>
        <w:t xml:space="preserve"> </w:t>
      </w:r>
    </w:p>
    <w:p w14:paraId="07023625" w14:textId="77777777" w:rsidR="00236146" w:rsidRPr="0014645C" w:rsidRDefault="00236146" w:rsidP="00E943AC">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rPr>
      </w:pPr>
      <w:r w:rsidRPr="0014645C">
        <w:rPr>
          <w:rFonts w:ascii="Arial" w:hAnsi="Arial" w:cs="Arial"/>
          <w:b/>
          <w:i/>
          <w:sz w:val="19"/>
          <w:szCs w:val="19"/>
        </w:rPr>
        <w:t>Odporúčanie pre prijímateľa:</w:t>
      </w:r>
      <w:r w:rsidRPr="0014645C">
        <w:rPr>
          <w:rFonts w:ascii="Arial" w:hAnsi="Arial" w:cs="Arial"/>
          <w:sz w:val="19"/>
          <w:szCs w:val="19"/>
        </w:rPr>
        <w:t xml:space="preserve"> Najčastejšou chybou v súvislosti s vyplnením tabuľky </w:t>
      </w:r>
      <w:r w:rsidR="0086765D" w:rsidRPr="0014645C">
        <w:rPr>
          <w:rFonts w:ascii="Arial" w:hAnsi="Arial" w:cs="Arial"/>
          <w:sz w:val="19"/>
          <w:szCs w:val="19"/>
        </w:rPr>
        <w:t>č.</w:t>
      </w:r>
      <w:r w:rsidR="007F03EB" w:rsidRPr="0014645C">
        <w:rPr>
          <w:rFonts w:ascii="Arial" w:hAnsi="Arial" w:cs="Arial"/>
          <w:sz w:val="19"/>
          <w:szCs w:val="19"/>
        </w:rPr>
        <w:t xml:space="preserve"> </w:t>
      </w:r>
      <w:r w:rsidRPr="0014645C">
        <w:rPr>
          <w:rFonts w:ascii="Arial" w:hAnsi="Arial" w:cs="Arial"/>
          <w:sz w:val="19"/>
          <w:szCs w:val="19"/>
        </w:rPr>
        <w:t>9. Harmonogramu realizácie aktivít formulára ŽoNFP je, že prijímateľ si určí začiat</w:t>
      </w:r>
      <w:r w:rsidR="001F3438" w:rsidRPr="0014645C">
        <w:rPr>
          <w:rFonts w:ascii="Arial" w:hAnsi="Arial" w:cs="Arial"/>
          <w:sz w:val="19"/>
          <w:szCs w:val="19"/>
        </w:rPr>
        <w:t>o</w:t>
      </w:r>
      <w:r w:rsidRPr="0014645C">
        <w:rPr>
          <w:rFonts w:ascii="Arial" w:hAnsi="Arial" w:cs="Arial"/>
          <w:sz w:val="19"/>
          <w:szCs w:val="19"/>
        </w:rPr>
        <w:t xml:space="preserve">k a koniec realizácie </w:t>
      </w:r>
      <w:r w:rsidR="00416143" w:rsidRPr="0014645C">
        <w:rPr>
          <w:rFonts w:ascii="Arial" w:hAnsi="Arial" w:cs="Arial"/>
          <w:sz w:val="19"/>
          <w:szCs w:val="19"/>
        </w:rPr>
        <w:t>aktivít</w:t>
      </w:r>
      <w:r w:rsidRPr="0014645C">
        <w:rPr>
          <w:rFonts w:ascii="Arial" w:hAnsi="Arial" w:cs="Arial"/>
          <w:sz w:val="19"/>
          <w:szCs w:val="19"/>
        </w:rPr>
        <w:t xml:space="preserve"> projektu tak, že nie je schopný ich dodržať popri plynulom zabezpečení štandardného pracovného chodu inštitúcie, či iných aktivít, ktoré vykonáva. </w:t>
      </w:r>
      <w:r w:rsidR="00416143" w:rsidRPr="0014645C">
        <w:rPr>
          <w:rFonts w:ascii="Arial" w:hAnsi="Arial" w:cs="Arial"/>
          <w:sz w:val="19"/>
          <w:szCs w:val="19"/>
        </w:rPr>
        <w:t xml:space="preserve">Prijímateľ často neberie do úvahy potrebu zastúpenia zamestnancov zúčastňujúcich sa na projekte a bežnú neprítomnosť zamestnancov na pracovisku z dôvodov PN, dovoleniek, účastí na konferenciách, zahraničných pracovných cestách, prípadne opomenie sviatky či dovolenky, a preto sa dostáva s realizáciou projektu do časového sklzu. </w:t>
      </w:r>
      <w:r w:rsidRPr="0014645C">
        <w:rPr>
          <w:rFonts w:ascii="Arial" w:hAnsi="Arial" w:cs="Arial"/>
          <w:sz w:val="19"/>
          <w:szCs w:val="19"/>
        </w:rPr>
        <w:t xml:space="preserve">Na zníženie rizika odporúčame zavedenie </w:t>
      </w:r>
      <w:r w:rsidR="00416143" w:rsidRPr="0014645C">
        <w:rPr>
          <w:rFonts w:ascii="Arial" w:hAnsi="Arial" w:cs="Arial"/>
          <w:sz w:val="19"/>
          <w:szCs w:val="19"/>
        </w:rPr>
        <w:t>vlastného podrobného harmonogramu</w:t>
      </w:r>
      <w:r w:rsidRPr="0014645C">
        <w:rPr>
          <w:rFonts w:ascii="Arial" w:hAnsi="Arial" w:cs="Arial"/>
          <w:sz w:val="19"/>
          <w:szCs w:val="19"/>
        </w:rPr>
        <w:t xml:space="preserve"> realizácie </w:t>
      </w:r>
      <w:r w:rsidR="00416143" w:rsidRPr="0014645C">
        <w:rPr>
          <w:rFonts w:ascii="Arial" w:hAnsi="Arial" w:cs="Arial"/>
          <w:sz w:val="19"/>
          <w:szCs w:val="19"/>
        </w:rPr>
        <w:t xml:space="preserve">jednotlivých </w:t>
      </w:r>
      <w:r w:rsidRPr="0014645C">
        <w:rPr>
          <w:rFonts w:ascii="Arial" w:hAnsi="Arial" w:cs="Arial"/>
          <w:sz w:val="19"/>
          <w:szCs w:val="19"/>
        </w:rPr>
        <w:t>aktivít projektu</w:t>
      </w:r>
      <w:r w:rsidR="00416143" w:rsidRPr="0014645C">
        <w:rPr>
          <w:rFonts w:ascii="Arial" w:hAnsi="Arial" w:cs="Arial"/>
          <w:sz w:val="19"/>
          <w:szCs w:val="19"/>
        </w:rPr>
        <w:t xml:space="preserve"> s prípadnou časovou rezervou</w:t>
      </w:r>
      <w:r w:rsidR="00D14DCA" w:rsidRPr="0014645C">
        <w:rPr>
          <w:rFonts w:ascii="Arial" w:hAnsi="Arial" w:cs="Arial"/>
          <w:sz w:val="19"/>
          <w:szCs w:val="19"/>
        </w:rPr>
        <w:t>.</w:t>
      </w:r>
      <w:r w:rsidRPr="0014645C">
        <w:rPr>
          <w:rFonts w:ascii="Arial" w:hAnsi="Arial" w:cs="Arial"/>
          <w:sz w:val="19"/>
          <w:szCs w:val="19"/>
        </w:rPr>
        <w:t xml:space="preserve"> </w:t>
      </w:r>
    </w:p>
    <w:p w14:paraId="7AE3DDD0" w14:textId="77777777" w:rsidR="005827D1" w:rsidRPr="0014645C" w:rsidRDefault="004265FD" w:rsidP="005827D1">
      <w:pPr>
        <w:rPr>
          <w:rFonts w:ascii="Arial" w:hAnsi="Arial" w:cs="Arial"/>
          <w:b/>
          <w:sz w:val="22"/>
          <w:szCs w:val="19"/>
        </w:rPr>
      </w:pPr>
      <w:bookmarkStart w:id="466" w:name="_Toc417132507"/>
      <w:bookmarkStart w:id="467" w:name="_Toc417648921"/>
      <w:bookmarkStart w:id="468" w:name="_Toc440355012"/>
      <w:bookmarkStart w:id="469" w:name="_Toc440375343"/>
      <w:r w:rsidRPr="0014645C">
        <w:rPr>
          <w:rFonts w:ascii="Arial" w:hAnsi="Arial" w:cs="Arial"/>
          <w:b/>
          <w:sz w:val="22"/>
          <w:szCs w:val="19"/>
        </w:rPr>
        <w:t xml:space="preserve">Pokyny k vyplneniu </w:t>
      </w:r>
      <w:r w:rsidR="00113E54">
        <w:rPr>
          <w:rFonts w:ascii="Arial" w:hAnsi="Arial" w:cs="Arial"/>
          <w:b/>
          <w:sz w:val="22"/>
          <w:szCs w:val="19"/>
        </w:rPr>
        <w:t xml:space="preserve">prílohy ŽoNFP </w:t>
      </w:r>
      <w:r w:rsidRPr="0014645C">
        <w:rPr>
          <w:rFonts w:ascii="Arial" w:hAnsi="Arial" w:cs="Arial"/>
          <w:b/>
          <w:sz w:val="22"/>
          <w:szCs w:val="19"/>
        </w:rPr>
        <w:t>rozpoč</w:t>
      </w:r>
      <w:r w:rsidR="00113E54">
        <w:rPr>
          <w:rFonts w:ascii="Arial" w:hAnsi="Arial" w:cs="Arial"/>
          <w:b/>
          <w:sz w:val="22"/>
          <w:szCs w:val="19"/>
        </w:rPr>
        <w:t>e</w:t>
      </w:r>
      <w:r w:rsidRPr="0014645C">
        <w:rPr>
          <w:rFonts w:ascii="Arial" w:hAnsi="Arial" w:cs="Arial"/>
          <w:b/>
          <w:sz w:val="22"/>
          <w:szCs w:val="19"/>
        </w:rPr>
        <w:t>t projektu</w:t>
      </w:r>
      <w:bookmarkEnd w:id="466"/>
      <w:bookmarkEnd w:id="467"/>
      <w:bookmarkEnd w:id="468"/>
      <w:bookmarkEnd w:id="469"/>
      <w:r w:rsidR="008A0601" w:rsidRPr="0014645C">
        <w:rPr>
          <w:rStyle w:val="Odkaznapoznmkupodiarou"/>
          <w:rFonts w:cs="Arial"/>
          <w:b/>
          <w:szCs w:val="19"/>
        </w:rPr>
        <w:footnoteReference w:id="25"/>
      </w:r>
    </w:p>
    <w:p w14:paraId="12C1737E" w14:textId="77777777" w:rsidR="004265FD" w:rsidRPr="0014645C" w:rsidRDefault="004265FD" w:rsidP="001F1018">
      <w:pPr>
        <w:pStyle w:val="Normlnywebov"/>
        <w:rPr>
          <w:rFonts w:ascii="Arial" w:hAnsi="Arial" w:cs="Arial"/>
          <w:b/>
          <w:sz w:val="19"/>
          <w:szCs w:val="19"/>
        </w:rPr>
      </w:pPr>
      <w:r w:rsidRPr="0014645C">
        <w:rPr>
          <w:rFonts w:ascii="Arial" w:hAnsi="Arial" w:cs="Arial"/>
          <w:b/>
          <w:sz w:val="19"/>
          <w:szCs w:val="19"/>
        </w:rPr>
        <w:t xml:space="preserve">Správne vyplnený rozpočet projektu po formálnej stránke: </w:t>
      </w:r>
    </w:p>
    <w:p w14:paraId="2278773A"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je predložený na platnom formulári, ktorý je prílohou k vyhlásenej výzve/vyzvaniu</w:t>
      </w:r>
      <w:r w:rsidRPr="0014645C">
        <w:rPr>
          <w:rFonts w:ascii="Arial" w:hAnsi="Arial" w:cs="Arial"/>
          <w:sz w:val="19"/>
          <w:szCs w:val="19"/>
          <w:lang w:val="sk-SK"/>
        </w:rPr>
        <w:t xml:space="preserve"> </w:t>
      </w:r>
      <w:r w:rsidRPr="0014645C">
        <w:rPr>
          <w:rFonts w:ascii="Arial" w:hAnsi="Arial" w:cs="Arial"/>
          <w:color w:val="auto"/>
          <w:sz w:val="19"/>
          <w:szCs w:val="19"/>
          <w:lang w:val="sk-SK"/>
        </w:rPr>
        <w:t xml:space="preserve">vo formáte MS Excel s predvyplnenými vzorcami, preto je potrebné zachovať formát tabuľky a v prípade potreby dopĺňať riadky; </w:t>
      </w:r>
    </w:p>
    <w:p w14:paraId="0282A65E"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vo formulári rozpočtu sú zachované predpísané číselné označenia a názvy hlavných položiek rozpočtu</w:t>
      </w:r>
      <w:r w:rsidR="00F02256" w:rsidRPr="0014645C">
        <w:rPr>
          <w:rStyle w:val="Odkaznapoznmkupodiarou"/>
          <w:rFonts w:cs="Arial"/>
          <w:color w:val="auto"/>
          <w:sz w:val="19"/>
          <w:szCs w:val="19"/>
          <w:lang w:val="sk-SK"/>
        </w:rPr>
        <w:footnoteReference w:id="26"/>
      </w:r>
      <w:r w:rsidRPr="0014645C">
        <w:rPr>
          <w:rFonts w:ascii="Arial" w:hAnsi="Arial" w:cs="Arial"/>
          <w:color w:val="auto"/>
          <w:sz w:val="19"/>
          <w:szCs w:val="19"/>
          <w:lang w:val="sk-SK"/>
        </w:rPr>
        <w:t xml:space="preserve"> (napr. 2. Zariadenie/vybavenie projektu</w:t>
      </w:r>
      <w:r w:rsidR="008C4B73" w:rsidRPr="0014645C">
        <w:rPr>
          <w:rFonts w:ascii="Arial" w:hAnsi="Arial" w:cs="Arial"/>
          <w:color w:val="auto"/>
          <w:sz w:val="19"/>
          <w:szCs w:val="19"/>
          <w:lang w:val="sk-SK"/>
        </w:rPr>
        <w:t xml:space="preserve"> – priame výdavky</w:t>
      </w:r>
      <w:r w:rsidRPr="0014645C">
        <w:rPr>
          <w:rFonts w:ascii="Arial" w:hAnsi="Arial" w:cs="Arial"/>
          <w:color w:val="auto"/>
          <w:sz w:val="19"/>
          <w:szCs w:val="19"/>
          <w:lang w:val="sk-SK"/>
        </w:rPr>
        <w:t xml:space="preserve">) a položiek rozpočtu (2.1. Zariadenie/vybavenie (krížové financovanie)). Žiadateľ v prípade potreby môže </w:t>
      </w:r>
      <w:r w:rsidR="001741EF" w:rsidRPr="0014645C">
        <w:rPr>
          <w:rFonts w:ascii="Arial" w:hAnsi="Arial" w:cs="Arial"/>
          <w:color w:val="auto"/>
          <w:sz w:val="19"/>
          <w:szCs w:val="19"/>
          <w:lang w:val="sk-SK"/>
        </w:rPr>
        <w:t>vymazať (</w:t>
      </w:r>
      <w:r w:rsidRPr="0014645C">
        <w:rPr>
          <w:rFonts w:ascii="Arial" w:hAnsi="Arial" w:cs="Arial"/>
          <w:color w:val="auto"/>
          <w:sz w:val="19"/>
          <w:szCs w:val="19"/>
          <w:lang w:val="sk-SK"/>
        </w:rPr>
        <w:t>vypustiť</w:t>
      </w:r>
      <w:r w:rsidR="001741EF" w:rsidRPr="0014645C">
        <w:rPr>
          <w:rFonts w:ascii="Arial" w:hAnsi="Arial" w:cs="Arial"/>
          <w:color w:val="auto"/>
          <w:sz w:val="19"/>
          <w:szCs w:val="19"/>
          <w:lang w:val="sk-SK"/>
        </w:rPr>
        <w:t>)</w:t>
      </w:r>
      <w:r w:rsidRPr="0014645C">
        <w:rPr>
          <w:rFonts w:ascii="Arial" w:hAnsi="Arial" w:cs="Arial"/>
          <w:color w:val="auto"/>
          <w:sz w:val="19"/>
          <w:szCs w:val="19"/>
          <w:lang w:val="sk-SK"/>
        </w:rPr>
        <w:t xml:space="preserve"> podpoložky, resp. podpodpoložky, pričom v rozpočte projektu žiadateľ zachová hlavnú položku rozpočtu a položku rozpočtu</w:t>
      </w:r>
      <w:r w:rsidRPr="0014645C">
        <w:rPr>
          <w:rStyle w:val="Odkaznapoznmkupodiarou"/>
          <w:rFonts w:cs="Arial"/>
          <w:color w:val="auto"/>
          <w:sz w:val="19"/>
          <w:szCs w:val="19"/>
          <w:lang w:val="sk-SK"/>
        </w:rPr>
        <w:footnoteReference w:id="27"/>
      </w:r>
      <w:r w:rsidRPr="0014645C">
        <w:rPr>
          <w:rFonts w:ascii="Arial" w:hAnsi="Arial" w:cs="Arial"/>
          <w:color w:val="auto"/>
          <w:sz w:val="19"/>
          <w:szCs w:val="19"/>
          <w:lang w:val="sk-SK"/>
        </w:rPr>
        <w:t>. Žiadateľ môže v prípade potreby zmeniť alebo doplniť názov podpoložky, resp. podpodpoložky (ak uplatniteľné);</w:t>
      </w:r>
    </w:p>
    <w:p w14:paraId="693523C3"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v prípade rozšírenia položky formou podpoložiek (2.1.1. Stolný počítač alebo notebook, 2.1.2. Dataprojektor,</w:t>
      </w:r>
      <w:r w:rsidR="007F4110" w:rsidRPr="0014645C">
        <w:rPr>
          <w:rFonts w:ascii="Arial" w:hAnsi="Arial" w:cs="Arial"/>
          <w:color w:val="auto"/>
          <w:sz w:val="19"/>
          <w:szCs w:val="19"/>
          <w:lang w:val="sk-SK"/>
        </w:rPr>
        <w:t xml:space="preserve"> atď.</w:t>
      </w:r>
      <w:r w:rsidRPr="0014645C">
        <w:rPr>
          <w:rFonts w:ascii="Arial" w:hAnsi="Arial" w:cs="Arial"/>
          <w:color w:val="auto"/>
          <w:sz w:val="19"/>
          <w:szCs w:val="19"/>
          <w:lang w:val="sk-SK"/>
        </w:rPr>
        <w:t xml:space="preserve">) je uvedené správne číslovanie a jednoznačný názov podpoložky obsahovo spadajúci pod predmetnú hlavnú položku rozpočtu a položku rozpočtu; </w:t>
      </w:r>
    </w:p>
    <w:p w14:paraId="36A9D1D9" w14:textId="77777777" w:rsidR="004265FD" w:rsidRPr="0014645C" w:rsidRDefault="004265FD" w:rsidP="00EA0104">
      <w:pPr>
        <w:pStyle w:val="Default"/>
        <w:numPr>
          <w:ilvl w:val="0"/>
          <w:numId w:val="47"/>
        </w:numPr>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každej podpoložke</w:t>
      </w:r>
      <w:r w:rsidRPr="0014645C">
        <w:rPr>
          <w:rStyle w:val="Odkaznapoznmkupodiarou"/>
          <w:rFonts w:cs="Arial"/>
          <w:color w:val="auto"/>
          <w:sz w:val="19"/>
          <w:szCs w:val="19"/>
          <w:lang w:val="sk-SK"/>
        </w:rPr>
        <w:footnoteReference w:id="28"/>
      </w:r>
      <w:r w:rsidRPr="0014645C">
        <w:rPr>
          <w:rFonts w:ascii="Arial" w:hAnsi="Arial" w:cs="Arial"/>
          <w:color w:val="auto"/>
          <w:sz w:val="19"/>
          <w:szCs w:val="19"/>
          <w:lang w:val="sk-SK"/>
        </w:rPr>
        <w:t xml:space="preserve"> rozpočtu je uvedená maximálna jednotková cena. V prípade rozdielu jednotkových cien uvedených medzi komentárom rozpočtu, rozpočtom projektu a inou relevantnou dokumentáciou (napr. opis projektu) v </w:t>
      </w:r>
      <w:r w:rsidR="00E409DB" w:rsidRPr="0014645C">
        <w:rPr>
          <w:rFonts w:ascii="Arial" w:hAnsi="Arial" w:cs="Arial"/>
          <w:color w:val="auto"/>
          <w:sz w:val="19"/>
          <w:szCs w:val="19"/>
          <w:lang w:val="sk-SK"/>
        </w:rPr>
        <w:t>Žo</w:t>
      </w:r>
      <w:r w:rsidRPr="0014645C">
        <w:rPr>
          <w:rFonts w:ascii="Arial" w:hAnsi="Arial" w:cs="Arial"/>
          <w:color w:val="auto"/>
          <w:sz w:val="19"/>
          <w:szCs w:val="19"/>
          <w:lang w:val="sk-SK"/>
        </w:rPr>
        <w:t>NFP, bude akceptovaná najnižšia cena z uvedených cien. Uvedené sa nevzťahuje na zadefinovanie rozpätia cien, resp. uvedenia približných súm v komentári rozpočtu, kedy sa za záväznú sumu bude považovať suma uvedená v stĺpci maximálna jednotková cena</w:t>
      </w:r>
      <w:r w:rsidR="00851211" w:rsidRPr="0014645C">
        <w:rPr>
          <w:rFonts w:ascii="Arial" w:hAnsi="Arial" w:cs="Arial"/>
          <w:color w:val="auto"/>
          <w:sz w:val="19"/>
          <w:szCs w:val="19"/>
          <w:lang w:val="sk-SK"/>
        </w:rPr>
        <w:t>;</w:t>
      </w:r>
    </w:p>
    <w:p w14:paraId="2BE452CA"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každej podpoložke/podpodpoložke rozpočtu je uvedený presný počet jednotiek korešpondujúci s uvedenou jednotkou</w:t>
      </w:r>
      <w:r w:rsidR="00EF27BA" w:rsidRPr="0014645C">
        <w:rPr>
          <w:rFonts w:ascii="Arial" w:hAnsi="Arial" w:cs="Arial"/>
          <w:color w:val="auto"/>
          <w:sz w:val="19"/>
          <w:szCs w:val="19"/>
          <w:lang w:val="sk-SK"/>
        </w:rPr>
        <w:t>.</w:t>
      </w:r>
      <w:r w:rsidRPr="0014645C">
        <w:rPr>
          <w:rFonts w:ascii="Arial" w:hAnsi="Arial" w:cs="Arial"/>
          <w:color w:val="auto"/>
          <w:sz w:val="19"/>
          <w:szCs w:val="19"/>
          <w:lang w:val="sk-SK"/>
        </w:rPr>
        <w:t xml:space="preserve"> V prípade akéhokoľvek nesúladu (napr. počtu kusov, počtu hodín, atď.) medzi komentárom rozpočtu, rozpočtom projektu a inou relevantnou dokumentáciou (napr. opis projektu) v </w:t>
      </w:r>
      <w:r w:rsidR="00E409DB" w:rsidRPr="0014645C">
        <w:rPr>
          <w:rFonts w:ascii="Arial" w:hAnsi="Arial" w:cs="Arial"/>
          <w:color w:val="auto"/>
          <w:sz w:val="19"/>
          <w:szCs w:val="19"/>
          <w:lang w:val="sk-SK"/>
        </w:rPr>
        <w:t>Žo</w:t>
      </w:r>
      <w:r w:rsidRPr="0014645C">
        <w:rPr>
          <w:rFonts w:ascii="Arial" w:hAnsi="Arial" w:cs="Arial"/>
          <w:color w:val="auto"/>
          <w:sz w:val="19"/>
          <w:szCs w:val="19"/>
          <w:lang w:val="sk-SK"/>
        </w:rPr>
        <w:t>NFP, bude akceptovaná najnižšia hodnota. Uvedené sa nevzťahuje na zadefinovanie približného počtu kusov, počtu hodín, atď. v komentári rozpočtu, kedy sa za záväznú hodnotu bude považovať hodnota uvedená v stĺpci počet jednotiek;</w:t>
      </w:r>
    </w:p>
    <w:p w14:paraId="7148EADE"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každej podpoložke/podpodpoložke rozpočtu sú uvedené výdavky spolu vyjadrujúce súčin počtu jednotiek a jednotkovej ceny</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5673E89"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v rozpočte projektu sú dodržané </w:t>
      </w:r>
      <w:r w:rsidRPr="0014645C">
        <w:rPr>
          <w:rFonts w:ascii="Arial" w:hAnsi="Arial" w:cs="Arial"/>
          <w:b/>
          <w:color w:val="auto"/>
          <w:sz w:val="19"/>
          <w:szCs w:val="19"/>
          <w:lang w:val="sk-SK"/>
        </w:rPr>
        <w:t>základné percentuálne limity</w:t>
      </w:r>
      <w:r w:rsidRPr="0014645C">
        <w:rPr>
          <w:rFonts w:ascii="Arial" w:hAnsi="Arial" w:cs="Arial"/>
          <w:color w:val="auto"/>
          <w:sz w:val="19"/>
          <w:szCs w:val="19"/>
          <w:lang w:val="sk-SK"/>
        </w:rPr>
        <w:t xml:space="preserve"> rozpočtu</w:t>
      </w:r>
      <w:r w:rsidR="00E409DB" w:rsidRPr="0014645C">
        <w:rPr>
          <w:rFonts w:ascii="Arial" w:hAnsi="Arial" w:cs="Arial"/>
          <w:color w:val="auto"/>
          <w:sz w:val="19"/>
          <w:szCs w:val="19"/>
          <w:lang w:val="sk-SK"/>
        </w:rPr>
        <w:t xml:space="preserve"> </w:t>
      </w:r>
      <w:r w:rsidR="00CB2AFC" w:rsidRPr="0014645C">
        <w:rPr>
          <w:rFonts w:ascii="Arial" w:hAnsi="Arial" w:cs="Arial"/>
          <w:color w:val="auto"/>
          <w:sz w:val="19"/>
          <w:szCs w:val="19"/>
          <w:lang w:val="sk-SK"/>
        </w:rPr>
        <w:t>uvedené v tejto príručke, resp.</w:t>
      </w:r>
      <w:r w:rsidR="00C579A6" w:rsidRPr="0014645C">
        <w:rPr>
          <w:rFonts w:ascii="Arial" w:hAnsi="Arial" w:cs="Arial"/>
          <w:color w:val="auto"/>
          <w:sz w:val="19"/>
          <w:szCs w:val="19"/>
          <w:lang w:val="sk-SK"/>
        </w:rPr>
        <w:t xml:space="preserve"> v príslušnej výzve/vyzvaní</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34D6D939" w14:textId="77777777" w:rsidR="004E7544"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každá podpoložka/podpodpoložka rozpočtu je v komentári k rozpočtu podrobne opísaná z hľadiska obsahu (rozpísané jej súčasti), počtu a z hľadiska spôsobu využitia vo väzbe na aktivitu projektu</w:t>
      </w:r>
      <w:r w:rsidR="008A70F1"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3158362D"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ku každej podpoložke, resp. podpodpoložke je priradený kód z číselníka oprávnených výdavkov</w:t>
      </w:r>
      <w:r w:rsidR="007F4110" w:rsidRPr="0014645C">
        <w:rPr>
          <w:rFonts w:ascii="Arial" w:hAnsi="Arial" w:cs="Arial"/>
          <w:color w:val="auto"/>
          <w:sz w:val="19"/>
          <w:szCs w:val="19"/>
          <w:lang w:val="sk-SK"/>
        </w:rPr>
        <w:t>,</w:t>
      </w:r>
      <w:r w:rsidR="0006316F" w:rsidRPr="0014645C">
        <w:rPr>
          <w:rFonts w:ascii="Arial" w:hAnsi="Arial" w:cs="Arial"/>
          <w:color w:val="auto"/>
          <w:sz w:val="19"/>
          <w:szCs w:val="19"/>
          <w:lang w:val="sk-SK"/>
        </w:rPr>
        <w:t xml:space="preserve"> </w:t>
      </w:r>
      <w:r w:rsidRPr="0014645C">
        <w:rPr>
          <w:rFonts w:ascii="Arial" w:hAnsi="Arial" w:cs="Arial"/>
          <w:color w:val="auto"/>
          <w:sz w:val="19"/>
          <w:szCs w:val="19"/>
          <w:lang w:val="sk-SK"/>
        </w:rPr>
        <w:t xml:space="preserve">ktorý </w:t>
      </w:r>
      <w:r w:rsidR="007F4110" w:rsidRPr="0014645C">
        <w:rPr>
          <w:rFonts w:ascii="Arial" w:hAnsi="Arial" w:cs="Arial"/>
          <w:color w:val="auto"/>
          <w:sz w:val="19"/>
          <w:szCs w:val="19"/>
          <w:lang w:val="sk-SK"/>
        </w:rPr>
        <w:t xml:space="preserve">tvorí </w:t>
      </w:r>
      <w:r w:rsidRPr="0014645C">
        <w:rPr>
          <w:rFonts w:ascii="Arial" w:hAnsi="Arial" w:cs="Arial"/>
          <w:color w:val="auto"/>
          <w:sz w:val="19"/>
          <w:szCs w:val="19"/>
          <w:lang w:val="sk-SK"/>
        </w:rPr>
        <w:t xml:space="preserve">prílohu </w:t>
      </w:r>
      <w:r w:rsidR="007F4110" w:rsidRPr="0014645C">
        <w:rPr>
          <w:rFonts w:ascii="Arial" w:hAnsi="Arial" w:cs="Arial"/>
          <w:color w:val="auto"/>
          <w:sz w:val="19"/>
          <w:szCs w:val="19"/>
          <w:lang w:val="sk-SK"/>
        </w:rPr>
        <w:t>č. 1</w:t>
      </w:r>
      <w:r w:rsidRPr="0014645C">
        <w:rPr>
          <w:rFonts w:ascii="Arial" w:hAnsi="Arial" w:cs="Arial"/>
          <w:color w:val="auto"/>
          <w:sz w:val="19"/>
          <w:szCs w:val="19"/>
          <w:lang w:val="sk-SK"/>
        </w:rPr>
        <w:t xml:space="preserve"> </w:t>
      </w:r>
      <w:r w:rsidR="007F4110" w:rsidRPr="0014645C">
        <w:rPr>
          <w:rFonts w:ascii="Arial" w:hAnsi="Arial" w:cs="Arial"/>
          <w:color w:val="auto"/>
          <w:sz w:val="19"/>
          <w:szCs w:val="19"/>
          <w:lang w:val="sk-SK"/>
        </w:rPr>
        <w:t>Metodického pokynu CKO č. 4</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2023275A"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rozpočtové podpoložky personálnych výdavkov musia byť v súlade s personálnou maticou opisu projektu</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7FA97AB6"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pri použití jednotky </w:t>
      </w:r>
      <w:r w:rsidRPr="0014645C">
        <w:rPr>
          <w:rFonts w:ascii="Arial" w:hAnsi="Arial" w:cs="Arial"/>
          <w:b/>
          <w:color w:val="auto"/>
          <w:sz w:val="19"/>
          <w:szCs w:val="19"/>
          <w:lang w:val="sk-SK"/>
        </w:rPr>
        <w:t>„projekt“</w:t>
      </w:r>
      <w:r w:rsidRPr="0014645C">
        <w:rPr>
          <w:rFonts w:ascii="Arial" w:hAnsi="Arial" w:cs="Arial"/>
          <w:color w:val="auto"/>
          <w:sz w:val="19"/>
          <w:szCs w:val="19"/>
          <w:lang w:val="sk-SK"/>
        </w:rPr>
        <w:t xml:space="preserve"> musí byť v rozpočte (stĺpec </w:t>
      </w:r>
      <w:r w:rsidR="00E25C7D" w:rsidRPr="0014645C">
        <w:rPr>
          <w:rFonts w:ascii="Arial" w:hAnsi="Arial" w:cs="Arial"/>
          <w:color w:val="auto"/>
          <w:sz w:val="19"/>
          <w:szCs w:val="19"/>
          <w:lang w:val="sk-SK"/>
        </w:rPr>
        <w:t>E</w:t>
      </w:r>
      <w:r w:rsidRPr="0014645C">
        <w:rPr>
          <w:rFonts w:ascii="Arial" w:hAnsi="Arial" w:cs="Arial"/>
          <w:color w:val="auto"/>
          <w:sz w:val="19"/>
          <w:szCs w:val="19"/>
          <w:lang w:val="sk-SK"/>
        </w:rPr>
        <w:t>) uvedený počet jednotiek „1“ a </w:t>
      </w:r>
      <w:r w:rsidRPr="0014645C">
        <w:rPr>
          <w:rFonts w:ascii="Arial" w:hAnsi="Arial" w:cs="Arial"/>
          <w:b/>
          <w:color w:val="auto"/>
          <w:sz w:val="19"/>
          <w:szCs w:val="19"/>
          <w:lang w:val="sk-SK"/>
        </w:rPr>
        <w:t>zároveň je žiadateľ v tomto prípade povinný položku rozpočtu v komentári k rozpočtu podrobne opísať z hľadiska obsahu (rozpísané jej súčasti), počtu a z hľadiska spôsobu využitia vo väzbe na aktivitu projektu</w:t>
      </w:r>
      <w:r w:rsidRPr="0014645C">
        <w:rPr>
          <w:rFonts w:ascii="Arial" w:hAnsi="Arial" w:cs="Arial"/>
          <w:color w:val="auto"/>
          <w:sz w:val="19"/>
          <w:szCs w:val="19"/>
          <w:lang w:val="sk-SK"/>
        </w:rPr>
        <w:t>;</w:t>
      </w:r>
    </w:p>
    <w:p w14:paraId="23D5A236"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jednotke „osobohodina“ ide o počet reálne odpracovaných hodín</w:t>
      </w:r>
      <w:r w:rsidRPr="0014645C">
        <w:rPr>
          <w:rStyle w:val="Odkaznapoznmkupodiarou"/>
          <w:rFonts w:cs="Arial"/>
          <w:color w:val="auto"/>
          <w:sz w:val="19"/>
          <w:szCs w:val="19"/>
          <w:lang w:val="sk-SK"/>
        </w:rPr>
        <w:footnoteReference w:id="29"/>
      </w:r>
      <w:r w:rsidRPr="0014645C">
        <w:rPr>
          <w:rFonts w:ascii="Arial" w:hAnsi="Arial" w:cs="Arial"/>
          <w:color w:val="auto"/>
          <w:sz w:val="19"/>
          <w:szCs w:val="19"/>
          <w:lang w:val="sk-SK"/>
        </w:rPr>
        <w:t xml:space="preserve"> (napr. odlektorovaných hodín), ktorý nezohľadňuje počet osôb zúčastňujúcich sa danej činnosti (napr. účastníci projektu), </w:t>
      </w:r>
      <w:r w:rsidR="001B0051" w:rsidRPr="0014645C">
        <w:rPr>
          <w:rFonts w:ascii="Arial" w:hAnsi="Arial" w:cs="Arial"/>
          <w:color w:val="auto"/>
          <w:sz w:val="19"/>
          <w:szCs w:val="19"/>
          <w:lang w:val="sk-SK"/>
        </w:rPr>
        <w:t xml:space="preserve"> </w:t>
      </w:r>
      <w:r w:rsidRPr="0014645C">
        <w:rPr>
          <w:rFonts w:ascii="Arial" w:hAnsi="Arial" w:cs="Arial"/>
          <w:color w:val="auto"/>
          <w:sz w:val="19"/>
          <w:szCs w:val="19"/>
          <w:lang w:val="sk-SK"/>
        </w:rPr>
        <w:t>t.</w:t>
      </w:r>
      <w:r w:rsidR="003C3B98" w:rsidRPr="0014645C">
        <w:rPr>
          <w:rFonts w:ascii="Arial" w:hAnsi="Arial" w:cs="Arial"/>
          <w:color w:val="auto"/>
          <w:sz w:val="19"/>
          <w:szCs w:val="19"/>
          <w:lang w:val="sk-SK"/>
        </w:rPr>
        <w:t xml:space="preserve"> </w:t>
      </w:r>
      <w:r w:rsidRPr="0014645C">
        <w:rPr>
          <w:rFonts w:ascii="Arial" w:hAnsi="Arial" w:cs="Arial"/>
          <w:color w:val="auto"/>
          <w:sz w:val="19"/>
          <w:szCs w:val="19"/>
          <w:lang w:val="sk-SK"/>
        </w:rPr>
        <w:t>j. jednotková cena bude tvorená súčinom hodinovej sadzby a počtu skutočne odpracovaných hodín bez násobenia počtom účastníkov</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55BCC277" w14:textId="77777777" w:rsidR="00EF27BA"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položky rozpočtu </w:t>
      </w:r>
      <w:r w:rsidR="00FA1FD1" w:rsidRPr="0014645C">
        <w:rPr>
          <w:rFonts w:ascii="Arial" w:hAnsi="Arial" w:cs="Arial"/>
          <w:color w:val="auto"/>
          <w:sz w:val="19"/>
          <w:szCs w:val="19"/>
          <w:lang w:val="sk-SK"/>
        </w:rPr>
        <w:t xml:space="preserve">v časti 2. Zariadenie/vybavenie projektu - priame výdavky </w:t>
      </w:r>
      <w:r w:rsidR="000C04E1" w:rsidRPr="0014645C">
        <w:rPr>
          <w:rFonts w:ascii="Arial" w:hAnsi="Arial" w:cs="Arial"/>
          <w:color w:val="auto"/>
          <w:sz w:val="19"/>
          <w:szCs w:val="19"/>
          <w:lang w:val="sk-SK"/>
        </w:rPr>
        <w:t>musia byť</w:t>
      </w:r>
      <w:r w:rsidR="00A6000D" w:rsidRPr="0014645C">
        <w:rPr>
          <w:rFonts w:ascii="Arial" w:hAnsi="Arial" w:cs="Arial"/>
          <w:color w:val="auto"/>
          <w:sz w:val="19"/>
          <w:szCs w:val="19"/>
          <w:lang w:val="sk-SK"/>
        </w:rPr>
        <w:t xml:space="preserve"> </w:t>
      </w:r>
      <w:r w:rsidR="00677B34" w:rsidRPr="0014645C">
        <w:rPr>
          <w:rFonts w:ascii="Arial" w:hAnsi="Arial" w:cs="Arial"/>
          <w:color w:val="auto"/>
          <w:sz w:val="19"/>
          <w:szCs w:val="19"/>
          <w:lang w:val="sk-SK"/>
        </w:rPr>
        <w:t xml:space="preserve">v komentári </w:t>
      </w:r>
      <w:r w:rsidR="00A6000D" w:rsidRPr="0014645C">
        <w:rPr>
          <w:rFonts w:ascii="Arial" w:hAnsi="Arial" w:cs="Arial"/>
          <w:color w:val="auto"/>
          <w:sz w:val="19"/>
          <w:szCs w:val="19"/>
          <w:lang w:val="sk-SK"/>
        </w:rPr>
        <w:t>rozpočtu</w:t>
      </w:r>
      <w:r w:rsidR="000C04E1" w:rsidRPr="0014645C">
        <w:rPr>
          <w:rFonts w:ascii="Arial" w:hAnsi="Arial" w:cs="Arial"/>
          <w:color w:val="auto"/>
          <w:sz w:val="19"/>
          <w:szCs w:val="19"/>
          <w:lang w:val="sk-SK"/>
        </w:rPr>
        <w:t xml:space="preserve"> </w:t>
      </w:r>
      <w:r w:rsidRPr="0014645C">
        <w:rPr>
          <w:rFonts w:ascii="Arial" w:hAnsi="Arial" w:cs="Arial"/>
          <w:color w:val="auto"/>
          <w:sz w:val="19"/>
          <w:szCs w:val="19"/>
          <w:lang w:val="sk-SK"/>
        </w:rPr>
        <w:t xml:space="preserve">jasne priradené k aktivite/aktivitám </w:t>
      </w:r>
      <w:r w:rsidR="009405D9" w:rsidRPr="0014645C">
        <w:rPr>
          <w:rFonts w:ascii="Arial" w:hAnsi="Arial" w:cs="Arial"/>
          <w:color w:val="auto"/>
          <w:sz w:val="19"/>
          <w:szCs w:val="19"/>
          <w:lang w:val="sk-SK"/>
        </w:rPr>
        <w:t>projektu</w:t>
      </w:r>
      <w:r w:rsidR="009D7CC1" w:rsidRPr="0014645C">
        <w:rPr>
          <w:rFonts w:ascii="Arial" w:hAnsi="Arial" w:cs="Arial"/>
          <w:color w:val="auto"/>
          <w:sz w:val="19"/>
          <w:szCs w:val="19"/>
          <w:lang w:val="sk-SK"/>
        </w:rPr>
        <w:t xml:space="preserve"> v súlade s Opisom projek</w:t>
      </w:r>
      <w:r w:rsidR="002B7FE4" w:rsidRPr="0014645C">
        <w:rPr>
          <w:rFonts w:ascii="Arial" w:hAnsi="Arial" w:cs="Arial"/>
          <w:color w:val="auto"/>
          <w:sz w:val="19"/>
          <w:szCs w:val="19"/>
          <w:lang w:val="sk-SK"/>
        </w:rPr>
        <w:t>t</w:t>
      </w:r>
      <w:r w:rsidR="009D7CC1" w:rsidRPr="0014645C">
        <w:rPr>
          <w:rFonts w:ascii="Arial" w:hAnsi="Arial" w:cs="Arial"/>
          <w:color w:val="auto"/>
          <w:sz w:val="19"/>
          <w:szCs w:val="19"/>
          <w:lang w:val="sk-SK"/>
        </w:rPr>
        <w:t>u</w:t>
      </w:r>
      <w:r w:rsidR="00A25DB3" w:rsidRPr="0014645C">
        <w:rPr>
          <w:rFonts w:ascii="Arial" w:hAnsi="Arial" w:cs="Arial"/>
          <w:color w:val="auto"/>
          <w:sz w:val="19"/>
          <w:szCs w:val="19"/>
          <w:lang w:val="sk-SK"/>
        </w:rPr>
        <w:t>. Vo formulári rozpočtu v stĺpci I „Priradenie k aktivitám projektu“ je potrebné určiť hlavnú aktivitu projektu</w:t>
      </w:r>
      <w:r w:rsidR="002C3AA6" w:rsidRPr="0014645C">
        <w:rPr>
          <w:rStyle w:val="Odkaznapoznmkupodiarou"/>
          <w:rFonts w:cs="Arial"/>
          <w:color w:val="auto"/>
          <w:szCs w:val="19"/>
          <w:lang w:val="sk-SK"/>
        </w:rPr>
        <w:footnoteReference w:id="30"/>
      </w:r>
      <w:r w:rsidR="00A25DB3" w:rsidRPr="0014645C">
        <w:rPr>
          <w:rFonts w:ascii="Arial" w:hAnsi="Arial" w:cs="Arial"/>
          <w:color w:val="auto"/>
          <w:sz w:val="19"/>
          <w:szCs w:val="19"/>
          <w:lang w:val="sk-SK"/>
        </w:rPr>
        <w:t>,</w:t>
      </w:r>
      <w:r w:rsidR="002C3AA6" w:rsidRPr="0014645C">
        <w:rPr>
          <w:rFonts w:ascii="Arial" w:hAnsi="Arial" w:cs="Arial"/>
          <w:color w:val="auto"/>
          <w:sz w:val="19"/>
          <w:szCs w:val="19"/>
          <w:lang w:val="sk-SK"/>
        </w:rPr>
        <w:t xml:space="preserve"> </w:t>
      </w:r>
      <w:r w:rsidR="00A25DB3" w:rsidRPr="0014645C">
        <w:rPr>
          <w:rFonts w:ascii="Arial" w:hAnsi="Arial" w:cs="Arial"/>
          <w:color w:val="auto"/>
          <w:sz w:val="19"/>
          <w:szCs w:val="19"/>
          <w:lang w:val="sk-SK"/>
        </w:rPr>
        <w:t>v rámci ktorej budú okrem vecne odborných činností zabezpečované aj činnosti materiálno-technického vybavenia určené pre účely zabezpečenia všetkých</w:t>
      </w:r>
      <w:r w:rsidR="002E5140" w:rsidRPr="0014645C">
        <w:rPr>
          <w:rFonts w:ascii="Arial" w:hAnsi="Arial" w:cs="Arial"/>
          <w:color w:val="auto"/>
          <w:sz w:val="19"/>
          <w:szCs w:val="19"/>
          <w:lang w:val="sk-SK"/>
        </w:rPr>
        <w:t>,</w:t>
      </w:r>
      <w:r w:rsidR="00A25DB3" w:rsidRPr="0014645C">
        <w:rPr>
          <w:rFonts w:ascii="Arial" w:hAnsi="Arial" w:cs="Arial"/>
          <w:color w:val="auto"/>
          <w:sz w:val="19"/>
          <w:szCs w:val="19"/>
          <w:lang w:val="sk-SK"/>
        </w:rPr>
        <w:t xml:space="preserve"> resp. vybraných hlavných aktivít projektu. Ide o náklady na zabezpečenie materiálno-technického vybavenia, pričom takéto náklady musia byť zároveň previazané s časovým rámcom ich využitia pre účely hlavných aktivít projektu</w:t>
      </w:r>
      <w:r w:rsidR="004E13AF" w:rsidRPr="0014645C">
        <w:rPr>
          <w:rFonts w:ascii="Arial" w:hAnsi="Arial" w:cs="Arial"/>
          <w:color w:val="auto"/>
          <w:sz w:val="19"/>
          <w:szCs w:val="19"/>
          <w:lang w:val="sk-SK"/>
        </w:rPr>
        <w:t>;</w:t>
      </w:r>
      <w:r w:rsidR="00A25DB3" w:rsidRPr="0014645C">
        <w:rPr>
          <w:rFonts w:ascii="Arial" w:hAnsi="Arial" w:cs="Arial"/>
          <w:color w:val="auto"/>
          <w:sz w:val="19"/>
          <w:szCs w:val="19"/>
          <w:lang w:val="sk-SK"/>
        </w:rPr>
        <w:t xml:space="preserve"> </w:t>
      </w:r>
    </w:p>
    <w:p w14:paraId="457D28B2" w14:textId="77777777" w:rsidR="003C386D" w:rsidRPr="0014645C" w:rsidRDefault="00EF27BA" w:rsidP="00062A9E">
      <w:pPr>
        <w:pStyle w:val="Default"/>
        <w:numPr>
          <w:ilvl w:val="0"/>
          <w:numId w:val="33"/>
        </w:numPr>
        <w:tabs>
          <w:tab w:val="clear" w:pos="360"/>
          <w:tab w:val="num" w:pos="709"/>
        </w:tabs>
        <w:spacing w:before="120" w:after="120" w:line="288" w:lineRule="auto"/>
        <w:ind w:left="709" w:hanging="425"/>
        <w:jc w:val="both"/>
        <w:rPr>
          <w:rFonts w:ascii="Arial" w:hAnsi="Arial" w:cs="Arial"/>
          <w:b/>
          <w:color w:val="auto"/>
          <w:sz w:val="19"/>
          <w:szCs w:val="19"/>
          <w:lang w:val="sk-SK"/>
        </w:rPr>
      </w:pPr>
      <w:r w:rsidRPr="0014645C" w:rsidDel="000E3EC6">
        <w:rPr>
          <w:rFonts w:ascii="Arial" w:hAnsi="Arial" w:cs="Arial"/>
          <w:b/>
          <w:color w:val="auto"/>
          <w:sz w:val="19"/>
          <w:szCs w:val="19"/>
          <w:lang w:val="sk-SK"/>
        </w:rPr>
        <w:t xml:space="preserve">v prípade projektov realizovaných paralelne na území oboch kategórií regiónov (menej rozvinutý región alebo rozvinutejší región) sú </w:t>
      </w:r>
      <w:r w:rsidR="006F2035" w:rsidRPr="0014645C" w:rsidDel="000E3EC6">
        <w:rPr>
          <w:rFonts w:ascii="Arial" w:hAnsi="Arial" w:cs="Arial"/>
          <w:b/>
          <w:color w:val="auto"/>
          <w:sz w:val="19"/>
          <w:szCs w:val="19"/>
          <w:lang w:val="sk-SK"/>
        </w:rPr>
        <w:t xml:space="preserve">celkové </w:t>
      </w:r>
      <w:r w:rsidR="007D5B6D" w:rsidRPr="0014645C" w:rsidDel="000E3EC6">
        <w:rPr>
          <w:rFonts w:ascii="Arial" w:hAnsi="Arial" w:cs="Arial"/>
          <w:b/>
          <w:color w:val="auto"/>
          <w:sz w:val="19"/>
          <w:szCs w:val="19"/>
          <w:lang w:val="sk-SK"/>
        </w:rPr>
        <w:t xml:space="preserve">sumy </w:t>
      </w:r>
      <w:r w:rsidRPr="0014645C" w:rsidDel="000E3EC6">
        <w:rPr>
          <w:rFonts w:ascii="Arial" w:hAnsi="Arial" w:cs="Arial"/>
          <w:b/>
          <w:color w:val="auto"/>
          <w:sz w:val="19"/>
          <w:szCs w:val="19"/>
          <w:lang w:val="sk-SK"/>
        </w:rPr>
        <w:t>polož</w:t>
      </w:r>
      <w:r w:rsidR="007D5B6D" w:rsidRPr="0014645C" w:rsidDel="000E3EC6">
        <w:rPr>
          <w:rFonts w:ascii="Arial" w:hAnsi="Arial" w:cs="Arial"/>
          <w:b/>
          <w:color w:val="auto"/>
          <w:sz w:val="19"/>
          <w:szCs w:val="19"/>
          <w:lang w:val="sk-SK"/>
        </w:rPr>
        <w:t>iek</w:t>
      </w:r>
      <w:r w:rsidRPr="0014645C" w:rsidDel="000E3EC6">
        <w:rPr>
          <w:rFonts w:ascii="Arial" w:hAnsi="Arial" w:cs="Arial"/>
          <w:b/>
          <w:color w:val="auto"/>
          <w:sz w:val="19"/>
          <w:szCs w:val="19"/>
          <w:lang w:val="sk-SK"/>
        </w:rPr>
        <w:t xml:space="preserve"> rozpočtu </w:t>
      </w:r>
      <w:r w:rsidR="00A6319A" w:rsidRPr="0014645C">
        <w:rPr>
          <w:rFonts w:ascii="Arial" w:hAnsi="Arial" w:cs="Arial"/>
          <w:b/>
          <w:color w:val="auto"/>
          <w:sz w:val="19"/>
          <w:szCs w:val="19"/>
          <w:lang w:val="sk-SK"/>
        </w:rPr>
        <w:t xml:space="preserve">podľa aktivít a skupín </w:t>
      </w:r>
      <w:r w:rsidR="00E633D7" w:rsidRPr="0014645C">
        <w:rPr>
          <w:rFonts w:ascii="Arial" w:hAnsi="Arial" w:cs="Arial"/>
          <w:b/>
          <w:color w:val="auto"/>
          <w:sz w:val="19"/>
          <w:szCs w:val="19"/>
          <w:lang w:val="sk-SK"/>
        </w:rPr>
        <w:t>výdavkov</w:t>
      </w:r>
      <w:r w:rsidR="00A6319A" w:rsidRPr="0014645C">
        <w:rPr>
          <w:rFonts w:ascii="Arial" w:hAnsi="Arial" w:cs="Arial"/>
          <w:b/>
          <w:color w:val="auto"/>
          <w:sz w:val="19"/>
          <w:szCs w:val="19"/>
          <w:lang w:val="sk-SK"/>
        </w:rPr>
        <w:t xml:space="preserve"> </w:t>
      </w:r>
      <w:r w:rsidR="007D5B6D" w:rsidRPr="0014645C" w:rsidDel="000E3EC6">
        <w:rPr>
          <w:rFonts w:ascii="Arial" w:hAnsi="Arial" w:cs="Arial"/>
          <w:b/>
          <w:color w:val="auto"/>
          <w:sz w:val="19"/>
          <w:szCs w:val="19"/>
          <w:lang w:val="sk-SK"/>
        </w:rPr>
        <w:t>rozdelené na kategórie regiónov podľa</w:t>
      </w:r>
      <w:r w:rsidR="004B6AF7" w:rsidRPr="0014645C" w:rsidDel="000E3EC6">
        <w:rPr>
          <w:rFonts w:ascii="Arial" w:hAnsi="Arial" w:cs="Arial"/>
          <w:b/>
          <w:color w:val="auto"/>
          <w:sz w:val="19"/>
          <w:szCs w:val="19"/>
          <w:lang w:val="sk-SK"/>
        </w:rPr>
        <w:t xml:space="preserve"> percentuálneho pomeru kľúča v zmysle výzvy/vyzvania pre menej rozvinutý región</w:t>
      </w:r>
      <w:r w:rsidR="00AD542B" w:rsidRPr="0014645C">
        <w:rPr>
          <w:rFonts w:ascii="Arial" w:hAnsi="Arial" w:cs="Arial"/>
          <w:b/>
          <w:color w:val="auto"/>
          <w:sz w:val="19"/>
          <w:szCs w:val="19"/>
          <w:lang w:val="sk-SK"/>
        </w:rPr>
        <w:t xml:space="preserve"> automaticky</w:t>
      </w:r>
      <w:r w:rsidR="00632091" w:rsidRPr="0014645C">
        <w:rPr>
          <w:rFonts w:ascii="Arial" w:hAnsi="Arial" w:cs="Arial"/>
          <w:b/>
          <w:color w:val="auto"/>
          <w:sz w:val="19"/>
          <w:szCs w:val="19"/>
          <w:lang w:val="sk-SK"/>
        </w:rPr>
        <w:t xml:space="preserve"> </w:t>
      </w:r>
      <w:r w:rsidR="001A1AAE" w:rsidRPr="0014645C">
        <w:rPr>
          <w:rFonts w:ascii="Arial" w:hAnsi="Arial" w:cs="Arial"/>
          <w:b/>
          <w:color w:val="auto"/>
          <w:sz w:val="19"/>
          <w:szCs w:val="19"/>
          <w:lang w:val="sk-SK"/>
        </w:rPr>
        <w:t>(</w:t>
      </w:r>
      <w:r w:rsidR="00465C6E" w:rsidRPr="0014645C">
        <w:rPr>
          <w:rFonts w:ascii="Arial" w:hAnsi="Arial" w:cs="Arial"/>
          <w:b/>
          <w:color w:val="auto"/>
          <w:sz w:val="19"/>
          <w:szCs w:val="19"/>
          <w:lang w:val="sk-SK"/>
        </w:rPr>
        <w:t xml:space="preserve">hárok </w:t>
      </w:r>
      <w:r w:rsidR="001A1AAE" w:rsidRPr="0014645C">
        <w:rPr>
          <w:rFonts w:ascii="Arial" w:hAnsi="Arial" w:cs="Arial"/>
          <w:b/>
          <w:color w:val="auto"/>
          <w:sz w:val="19"/>
          <w:szCs w:val="19"/>
          <w:lang w:val="sk-SK"/>
        </w:rPr>
        <w:t>„Rozdelenie_MRR_RR</w:t>
      </w:r>
      <w:r w:rsidR="00337A9B" w:rsidRPr="0014645C">
        <w:rPr>
          <w:rFonts w:ascii="Arial" w:hAnsi="Arial" w:cs="Arial"/>
          <w:b/>
          <w:color w:val="auto"/>
          <w:sz w:val="19"/>
          <w:szCs w:val="19"/>
          <w:lang w:val="sk-SK"/>
        </w:rPr>
        <w:t>“</w:t>
      </w:r>
      <w:r w:rsidR="001A1AAE" w:rsidRPr="0014645C">
        <w:rPr>
          <w:rFonts w:ascii="Arial" w:hAnsi="Arial" w:cs="Arial"/>
          <w:b/>
          <w:color w:val="auto"/>
          <w:sz w:val="19"/>
          <w:szCs w:val="19"/>
          <w:lang w:val="sk-SK"/>
        </w:rPr>
        <w:t xml:space="preserve"> vo formulári rozpočtu projektu)</w:t>
      </w:r>
      <w:r w:rsidRPr="0014645C">
        <w:rPr>
          <w:rFonts w:ascii="Arial" w:hAnsi="Arial" w:cs="Arial"/>
          <w:b/>
          <w:color w:val="auto"/>
          <w:sz w:val="19"/>
          <w:szCs w:val="19"/>
          <w:lang w:val="sk-SK"/>
        </w:rPr>
        <w:t>.</w:t>
      </w:r>
      <w:r w:rsidR="00465C6E" w:rsidRPr="0014645C">
        <w:rPr>
          <w:rFonts w:ascii="Arial" w:hAnsi="Arial" w:cs="Arial"/>
          <w:b/>
          <w:color w:val="auto"/>
          <w:sz w:val="19"/>
          <w:szCs w:val="19"/>
          <w:lang w:val="sk-SK"/>
        </w:rPr>
        <w:t xml:space="preserve"> Žiadateľ je povinný v hárku „Rozdelenie_MRR_RR“ uviesť východiskové hodnoty kľúča pre menej rozvinutý región a rozvinutejší región a zvoliť prioritnú os, v rámci ktore</w:t>
      </w:r>
      <w:r w:rsidR="004E13AF" w:rsidRPr="0014645C">
        <w:rPr>
          <w:rFonts w:ascii="Arial" w:hAnsi="Arial" w:cs="Arial"/>
          <w:b/>
          <w:color w:val="auto"/>
          <w:sz w:val="19"/>
          <w:szCs w:val="19"/>
          <w:lang w:val="sk-SK"/>
        </w:rPr>
        <w:t>j sa projekt plánuje realizovať;</w:t>
      </w:r>
    </w:p>
    <w:p w14:paraId="6D8F09DB" w14:textId="77777777" w:rsidR="004E13AF" w:rsidRPr="0014645C" w:rsidDel="000E3EC6" w:rsidRDefault="004E13AF" w:rsidP="00062A9E">
      <w:pPr>
        <w:pStyle w:val="Default"/>
        <w:numPr>
          <w:ilvl w:val="0"/>
          <w:numId w:val="33"/>
        </w:numPr>
        <w:tabs>
          <w:tab w:val="clear" w:pos="360"/>
          <w:tab w:val="num" w:pos="709"/>
        </w:tabs>
        <w:spacing w:before="120" w:after="120" w:line="288" w:lineRule="auto"/>
        <w:ind w:left="709" w:hanging="425"/>
        <w:jc w:val="both"/>
        <w:rPr>
          <w:rFonts w:ascii="Arial" w:hAnsi="Arial" w:cs="Arial"/>
          <w:b/>
          <w:color w:val="auto"/>
          <w:sz w:val="19"/>
          <w:szCs w:val="19"/>
          <w:lang w:val="sk-SK"/>
        </w:rPr>
      </w:pPr>
      <w:r w:rsidRPr="0014645C">
        <w:rPr>
          <w:rFonts w:ascii="Arial" w:hAnsi="Arial" w:cs="Arial"/>
          <w:b/>
          <w:color w:val="auto"/>
          <w:sz w:val="19"/>
          <w:szCs w:val="19"/>
          <w:lang w:val="sk-SK"/>
        </w:rPr>
        <w:t xml:space="preserve">žiadateľ je povinný v hárku „Priradenie aktivít“ uviesť názov aktivity v zmysle </w:t>
      </w:r>
      <w:r w:rsidR="000844CE" w:rsidRPr="0014645C">
        <w:rPr>
          <w:rFonts w:ascii="Arial" w:hAnsi="Arial" w:cs="Arial"/>
          <w:b/>
          <w:color w:val="auto"/>
          <w:sz w:val="19"/>
          <w:szCs w:val="19"/>
          <w:lang w:val="sk-SK"/>
        </w:rPr>
        <w:t xml:space="preserve">podrobného </w:t>
      </w:r>
      <w:r w:rsidRPr="0014645C">
        <w:rPr>
          <w:rFonts w:ascii="Arial" w:hAnsi="Arial" w:cs="Arial"/>
          <w:b/>
          <w:color w:val="auto"/>
          <w:sz w:val="19"/>
          <w:szCs w:val="19"/>
          <w:lang w:val="sk-SK"/>
        </w:rPr>
        <w:t>opisu projektu</w:t>
      </w:r>
      <w:r w:rsidR="00E85017" w:rsidRPr="0014645C">
        <w:rPr>
          <w:rFonts w:ascii="Arial" w:hAnsi="Arial" w:cs="Arial"/>
          <w:b/>
          <w:color w:val="auto"/>
          <w:sz w:val="19"/>
          <w:szCs w:val="19"/>
          <w:lang w:val="sk-SK"/>
        </w:rPr>
        <w:t>.</w:t>
      </w:r>
    </w:p>
    <w:p w14:paraId="237A048E" w14:textId="77777777" w:rsidR="004265FD" w:rsidRPr="0014645C" w:rsidRDefault="004265FD" w:rsidP="00A60E5E">
      <w:pPr>
        <w:spacing w:before="120" w:after="120" w:line="288" w:lineRule="auto"/>
        <w:jc w:val="both"/>
        <w:rPr>
          <w:rFonts w:ascii="Arial" w:hAnsi="Arial" w:cs="Arial"/>
          <w:b/>
          <w:sz w:val="19"/>
          <w:szCs w:val="19"/>
        </w:rPr>
      </w:pPr>
      <w:r w:rsidRPr="0014645C">
        <w:rPr>
          <w:rFonts w:ascii="Arial" w:hAnsi="Arial" w:cs="Arial"/>
          <w:b/>
          <w:sz w:val="19"/>
          <w:szCs w:val="19"/>
        </w:rPr>
        <w:t>Skladba rozpočtu:</w:t>
      </w:r>
    </w:p>
    <w:p w14:paraId="1B0D87F1" w14:textId="77777777" w:rsidR="004265FD" w:rsidRPr="0014645C" w:rsidRDefault="004265FD" w:rsidP="00E943AC">
      <w:pPr>
        <w:tabs>
          <w:tab w:val="left" w:pos="851"/>
          <w:tab w:val="left" w:pos="1701"/>
        </w:tabs>
        <w:spacing w:before="120" w:after="120" w:line="288" w:lineRule="auto"/>
        <w:ind w:left="709" w:hanging="709"/>
        <w:jc w:val="both"/>
        <w:rPr>
          <w:rFonts w:ascii="Arial" w:hAnsi="Arial" w:cs="Arial"/>
          <w:sz w:val="19"/>
          <w:szCs w:val="19"/>
        </w:rPr>
      </w:pPr>
      <w:r w:rsidRPr="0014645C">
        <w:rPr>
          <w:rFonts w:ascii="Arial" w:hAnsi="Arial" w:cs="Arial"/>
          <w:sz w:val="19"/>
          <w:szCs w:val="19"/>
        </w:rPr>
        <w:t xml:space="preserve">1.    </w:t>
      </w:r>
      <w:r w:rsidRPr="0014645C" w:rsidDel="00243157">
        <w:rPr>
          <w:rFonts w:ascii="Arial" w:hAnsi="Arial" w:cs="Arial"/>
          <w:sz w:val="19"/>
          <w:szCs w:val="19"/>
        </w:rPr>
        <w:t xml:space="preserve"> </w:t>
      </w:r>
      <w:r w:rsidR="00FF5CA0" w:rsidRPr="0014645C">
        <w:rPr>
          <w:rFonts w:ascii="Arial" w:hAnsi="Arial" w:cs="Arial"/>
          <w:sz w:val="19"/>
          <w:szCs w:val="19"/>
        </w:rPr>
        <w:tab/>
      </w:r>
      <w:r w:rsidR="00EF27BA" w:rsidRPr="0014645C">
        <w:rPr>
          <w:rFonts w:ascii="Arial" w:hAnsi="Arial" w:cs="Arial"/>
          <w:sz w:val="19"/>
          <w:szCs w:val="19"/>
        </w:rPr>
        <w:t xml:space="preserve">Riadenie </w:t>
      </w:r>
      <w:r w:rsidRPr="0014645C">
        <w:rPr>
          <w:rFonts w:ascii="Arial" w:hAnsi="Arial" w:cs="Arial"/>
          <w:sz w:val="19"/>
          <w:szCs w:val="19"/>
        </w:rPr>
        <w:t>projektu a podporné aktivity - nepriame výdavky*** ---- hlavná položka</w:t>
      </w:r>
    </w:p>
    <w:p w14:paraId="7124DF8C" w14:textId="77777777" w:rsidR="004265FD" w:rsidRPr="0014645C" w:rsidRDefault="004265FD" w:rsidP="00E943AC">
      <w:pPr>
        <w:tabs>
          <w:tab w:val="left" w:pos="851"/>
          <w:tab w:val="left" w:pos="1701"/>
        </w:tabs>
        <w:spacing w:before="120" w:after="120" w:line="288" w:lineRule="auto"/>
        <w:ind w:left="709" w:hanging="709"/>
        <w:jc w:val="both"/>
        <w:rPr>
          <w:rFonts w:ascii="Arial" w:hAnsi="Arial" w:cs="Arial"/>
          <w:sz w:val="19"/>
          <w:szCs w:val="19"/>
        </w:rPr>
      </w:pPr>
      <w:r w:rsidRPr="0014645C">
        <w:rPr>
          <w:rFonts w:ascii="Arial" w:hAnsi="Arial" w:cs="Arial"/>
          <w:sz w:val="19"/>
          <w:szCs w:val="19"/>
        </w:rPr>
        <w:t xml:space="preserve">1.1.      </w:t>
      </w:r>
      <w:r w:rsidR="00FF5CA0" w:rsidRPr="0014645C">
        <w:rPr>
          <w:rFonts w:ascii="Arial" w:hAnsi="Arial" w:cs="Arial"/>
          <w:sz w:val="19"/>
          <w:szCs w:val="19"/>
        </w:rPr>
        <w:tab/>
      </w:r>
      <w:r w:rsidRPr="0014645C">
        <w:rPr>
          <w:rFonts w:ascii="Arial" w:hAnsi="Arial" w:cs="Arial"/>
          <w:sz w:val="19"/>
          <w:szCs w:val="19"/>
        </w:rPr>
        <w:t>Personálne výdavky interné ---- položka</w:t>
      </w:r>
    </w:p>
    <w:p w14:paraId="2EA0E423" w14:textId="77777777" w:rsidR="004265FD" w:rsidRPr="0014645C" w:rsidRDefault="004265FD" w:rsidP="00E943AC">
      <w:pPr>
        <w:tabs>
          <w:tab w:val="left" w:pos="851"/>
          <w:tab w:val="left" w:pos="1701"/>
        </w:tabs>
        <w:spacing w:before="120" w:after="120" w:line="288" w:lineRule="auto"/>
        <w:ind w:left="709" w:hanging="709"/>
        <w:jc w:val="both"/>
        <w:rPr>
          <w:rFonts w:ascii="Arial" w:hAnsi="Arial" w:cs="Arial"/>
          <w:sz w:val="19"/>
          <w:szCs w:val="19"/>
        </w:rPr>
      </w:pPr>
      <w:r w:rsidRPr="0014645C">
        <w:rPr>
          <w:rFonts w:ascii="Arial" w:hAnsi="Arial" w:cs="Arial"/>
          <w:sz w:val="19"/>
          <w:szCs w:val="19"/>
        </w:rPr>
        <w:t xml:space="preserve">1.1.1.   </w:t>
      </w:r>
      <w:r w:rsidR="00FF5CA0" w:rsidRPr="0014645C">
        <w:rPr>
          <w:rFonts w:ascii="Arial" w:hAnsi="Arial" w:cs="Arial"/>
          <w:sz w:val="19"/>
          <w:szCs w:val="19"/>
        </w:rPr>
        <w:tab/>
      </w:r>
      <w:r w:rsidRPr="0014645C">
        <w:rPr>
          <w:rFonts w:ascii="Arial" w:hAnsi="Arial" w:cs="Arial"/>
          <w:sz w:val="19"/>
          <w:szCs w:val="19"/>
        </w:rPr>
        <w:t>Riadiaci personál ---- podpoložka</w:t>
      </w:r>
    </w:p>
    <w:p w14:paraId="6D5CEA4E" w14:textId="77777777" w:rsidR="004265FD" w:rsidRPr="0014645C" w:rsidRDefault="004265FD" w:rsidP="008E10BF">
      <w:pPr>
        <w:tabs>
          <w:tab w:val="left" w:pos="1276"/>
          <w:tab w:val="left" w:pos="1701"/>
        </w:tabs>
        <w:spacing w:before="120" w:after="120" w:line="288" w:lineRule="auto"/>
        <w:ind w:left="709" w:hanging="709"/>
        <w:jc w:val="both"/>
        <w:rPr>
          <w:rFonts w:ascii="Arial" w:hAnsi="Arial" w:cs="Arial"/>
          <w:sz w:val="19"/>
          <w:szCs w:val="19"/>
        </w:rPr>
      </w:pPr>
      <w:r w:rsidRPr="0014645C">
        <w:rPr>
          <w:rFonts w:ascii="Arial" w:hAnsi="Arial" w:cs="Arial"/>
          <w:sz w:val="19"/>
          <w:szCs w:val="19"/>
        </w:rPr>
        <w:t>1.1.1.1. Projektový manažér ---- podpodpoložka</w:t>
      </w:r>
    </w:p>
    <w:p w14:paraId="20959924" w14:textId="77777777" w:rsidR="00F57871" w:rsidRPr="0014645C" w:rsidRDefault="00F57871" w:rsidP="00E943AC">
      <w:pPr>
        <w:tabs>
          <w:tab w:val="left" w:pos="1276"/>
          <w:tab w:val="left" w:pos="1701"/>
        </w:tabs>
        <w:spacing w:before="120" w:after="120" w:line="288" w:lineRule="auto"/>
        <w:ind w:left="709" w:hanging="709"/>
        <w:jc w:val="both"/>
        <w:rPr>
          <w:rFonts w:ascii="Arial" w:hAnsi="Arial" w:cs="Arial"/>
          <w:sz w:val="19"/>
          <w:szCs w:val="19"/>
        </w:rPr>
      </w:pPr>
    </w:p>
    <w:p w14:paraId="2620B5A6" w14:textId="77777777" w:rsidR="00A31143" w:rsidRPr="0014645C" w:rsidRDefault="004265FD" w:rsidP="00F57871">
      <w:pPr>
        <w:spacing w:line="288" w:lineRule="auto"/>
        <w:jc w:val="both"/>
        <w:rPr>
          <w:rFonts w:ascii="Arial" w:hAnsi="Arial" w:cs="Arial"/>
          <w:b/>
          <w:sz w:val="19"/>
          <w:szCs w:val="19"/>
          <w:u w:val="single"/>
        </w:rPr>
      </w:pPr>
      <w:r w:rsidRPr="0014645C">
        <w:rPr>
          <w:rFonts w:ascii="Arial" w:hAnsi="Arial" w:cs="Arial"/>
          <w:b/>
          <w:sz w:val="19"/>
          <w:szCs w:val="19"/>
          <w:u w:val="single"/>
        </w:rPr>
        <w:t>Základné percentuálne limity rozpočtu</w:t>
      </w:r>
      <w:r w:rsidR="00F57871" w:rsidRPr="0014645C">
        <w:rPr>
          <w:rFonts w:ascii="Arial" w:hAnsi="Arial" w:cs="Arial"/>
          <w:b/>
          <w:sz w:val="19"/>
          <w:szCs w:val="19"/>
          <w:u w:val="single"/>
        </w:rPr>
        <w:t>:</w:t>
      </w:r>
    </w:p>
    <w:p w14:paraId="4FE5644A" w14:textId="77777777" w:rsidR="000F6295" w:rsidRPr="0014645C" w:rsidRDefault="004265FD" w:rsidP="00A31143">
      <w:pPr>
        <w:spacing w:before="120" w:after="120" w:line="288" w:lineRule="auto"/>
        <w:jc w:val="both"/>
        <w:rPr>
          <w:rFonts w:ascii="Arial" w:hAnsi="Arial" w:cs="Arial"/>
          <w:sz w:val="19"/>
          <w:szCs w:val="19"/>
        </w:rPr>
      </w:pPr>
      <w:r w:rsidRPr="0014645C">
        <w:rPr>
          <w:rFonts w:ascii="Arial" w:hAnsi="Arial" w:cs="Arial"/>
          <w:b/>
          <w:sz w:val="19"/>
          <w:szCs w:val="19"/>
        </w:rPr>
        <w:t>1. Nepriame výdavky</w:t>
      </w:r>
      <w:r w:rsidRPr="0014645C">
        <w:rPr>
          <w:rFonts w:ascii="Arial" w:hAnsi="Arial" w:cs="Arial"/>
          <w:sz w:val="19"/>
          <w:szCs w:val="19"/>
        </w:rPr>
        <w:t xml:space="preserve"> - </w:t>
      </w:r>
      <w:r w:rsidR="00FD1D8A" w:rsidRPr="0014645C">
        <w:rPr>
          <w:rFonts w:ascii="Arial" w:hAnsi="Arial" w:cs="Arial"/>
          <w:sz w:val="19"/>
          <w:szCs w:val="19"/>
        </w:rPr>
        <w:t>p</w:t>
      </w:r>
      <w:r w:rsidRPr="0014645C">
        <w:rPr>
          <w:rFonts w:ascii="Arial" w:hAnsi="Arial" w:cs="Arial"/>
          <w:sz w:val="19"/>
          <w:szCs w:val="19"/>
        </w:rPr>
        <w:t xml:space="preserve">oložka obsahuje výdavky začlenené v </w:t>
      </w:r>
      <w:r w:rsidR="00F13FB9" w:rsidRPr="0014645C">
        <w:rPr>
          <w:rFonts w:ascii="Arial" w:hAnsi="Arial" w:cs="Arial"/>
          <w:sz w:val="19"/>
          <w:szCs w:val="19"/>
        </w:rPr>
        <w:t xml:space="preserve">hlavnej </w:t>
      </w:r>
      <w:r w:rsidRPr="0014645C">
        <w:rPr>
          <w:rFonts w:ascii="Arial" w:hAnsi="Arial" w:cs="Arial"/>
          <w:sz w:val="19"/>
          <w:szCs w:val="19"/>
        </w:rPr>
        <w:t>položk</w:t>
      </w:r>
      <w:r w:rsidR="00F13FB9" w:rsidRPr="0014645C">
        <w:rPr>
          <w:rFonts w:ascii="Arial" w:hAnsi="Arial" w:cs="Arial"/>
          <w:sz w:val="19"/>
          <w:szCs w:val="19"/>
        </w:rPr>
        <w:t>e</w:t>
      </w:r>
      <w:r w:rsidRPr="0014645C">
        <w:rPr>
          <w:rFonts w:ascii="Arial" w:hAnsi="Arial" w:cs="Arial"/>
          <w:sz w:val="19"/>
          <w:szCs w:val="19"/>
        </w:rPr>
        <w:t xml:space="preserve"> 1. </w:t>
      </w:r>
      <w:r w:rsidR="00EF27BA" w:rsidRPr="0014645C">
        <w:rPr>
          <w:rFonts w:ascii="Arial" w:hAnsi="Arial" w:cs="Arial"/>
          <w:sz w:val="19"/>
          <w:szCs w:val="19"/>
        </w:rPr>
        <w:t xml:space="preserve">Riadenie </w:t>
      </w:r>
      <w:r w:rsidRPr="0014645C">
        <w:rPr>
          <w:rFonts w:ascii="Arial" w:hAnsi="Arial" w:cs="Arial"/>
          <w:sz w:val="19"/>
          <w:szCs w:val="19"/>
        </w:rPr>
        <w:t>projektu a podporné aktivity - nepriame výdavky.</w:t>
      </w:r>
      <w:r w:rsidR="007A6903" w:rsidRPr="0014645C">
        <w:rPr>
          <w:rFonts w:ascii="Arial" w:hAnsi="Arial" w:cs="Arial"/>
          <w:sz w:val="19"/>
          <w:szCs w:val="19"/>
        </w:rPr>
        <w:t xml:space="preserve"> </w:t>
      </w:r>
      <w:r w:rsidR="00FD5306" w:rsidRPr="0014645C">
        <w:rPr>
          <w:rFonts w:ascii="Arial" w:hAnsi="Arial" w:cs="Arial"/>
          <w:sz w:val="19"/>
          <w:szCs w:val="19"/>
        </w:rPr>
        <w:t>Limity na nepriame výdavky vychádzajú z percentuálneho pomeru dodávok na priame výdavky</w:t>
      </w:r>
      <w:r w:rsidR="00FD5306" w:rsidRPr="0014645C">
        <w:rPr>
          <w:rStyle w:val="Odkaznapoznmkupodiarou"/>
          <w:rFonts w:cs="Arial"/>
          <w:sz w:val="19"/>
          <w:szCs w:val="19"/>
        </w:rPr>
        <w:footnoteReference w:id="31"/>
      </w:r>
      <w:r w:rsidR="00FD5306" w:rsidRPr="0014645C">
        <w:rPr>
          <w:rFonts w:ascii="Arial" w:hAnsi="Arial" w:cs="Arial"/>
          <w:sz w:val="19"/>
          <w:szCs w:val="19"/>
        </w:rPr>
        <w:t xml:space="preserve"> k cel</w:t>
      </w:r>
      <w:r w:rsidR="000F6295" w:rsidRPr="0014645C">
        <w:rPr>
          <w:rFonts w:ascii="Arial" w:hAnsi="Arial" w:cs="Arial"/>
          <w:sz w:val="19"/>
          <w:szCs w:val="19"/>
        </w:rPr>
        <w:t>kovým priamym výdavkom projektu</w:t>
      </w:r>
      <w:r w:rsidR="007A410E" w:rsidRPr="0014645C">
        <w:rPr>
          <w:rFonts w:ascii="Arial" w:hAnsi="Arial" w:cs="Arial"/>
          <w:sz w:val="19"/>
          <w:szCs w:val="19"/>
        </w:rPr>
        <w:t xml:space="preserve"> (</w:t>
      </w:r>
      <w:r w:rsidR="00DC162D" w:rsidRPr="0014645C">
        <w:rPr>
          <w:rFonts w:ascii="Arial" w:hAnsi="Arial" w:cs="Arial"/>
          <w:sz w:val="19"/>
          <w:szCs w:val="19"/>
        </w:rPr>
        <w:t xml:space="preserve">do celkových priamych výdavkov sa </w:t>
      </w:r>
      <w:r w:rsidR="007A410E" w:rsidRPr="0014645C">
        <w:rPr>
          <w:rFonts w:ascii="Arial" w:hAnsi="Arial" w:cs="Arial"/>
          <w:sz w:val="19"/>
          <w:szCs w:val="19"/>
        </w:rPr>
        <w:t>nezapočítava položka Rezerva na nepredvídané výdavky)</w:t>
      </w:r>
      <w:r w:rsidR="00FD5306" w:rsidRPr="0014645C">
        <w:rPr>
          <w:rFonts w:ascii="Arial" w:hAnsi="Arial" w:cs="Arial"/>
          <w:sz w:val="19"/>
          <w:szCs w:val="19"/>
        </w:rPr>
        <w:t>:</w:t>
      </w:r>
    </w:p>
    <w:p w14:paraId="2E45538F" w14:textId="77777777" w:rsidR="000F6295" w:rsidRPr="0014645C" w:rsidRDefault="00FD5306" w:rsidP="00062A9E">
      <w:pPr>
        <w:pStyle w:val="Odsekzoznamu"/>
        <w:numPr>
          <w:ilvl w:val="0"/>
          <w:numId w:val="39"/>
        </w:numPr>
        <w:spacing w:before="120" w:after="120" w:line="288" w:lineRule="auto"/>
        <w:jc w:val="both"/>
        <w:rPr>
          <w:rFonts w:ascii="Arial" w:hAnsi="Arial" w:cs="Arial"/>
          <w:sz w:val="19"/>
          <w:szCs w:val="19"/>
        </w:rPr>
      </w:pPr>
      <w:r w:rsidRPr="0014645C">
        <w:rPr>
          <w:rFonts w:ascii="Arial" w:hAnsi="Arial" w:cs="Arial"/>
          <w:sz w:val="19"/>
          <w:szCs w:val="19"/>
        </w:rPr>
        <w:t>ak je súčasťou priamych výdavkov dodávka do 30% vrátane = nepriame výdavky môžu byť max. 20% z celkových priamych výdavkov</w:t>
      </w:r>
      <w:r w:rsidR="000F6295" w:rsidRPr="0014645C">
        <w:rPr>
          <w:rFonts w:ascii="Arial" w:hAnsi="Arial" w:cs="Arial"/>
          <w:sz w:val="19"/>
          <w:szCs w:val="19"/>
        </w:rPr>
        <w:t>;</w:t>
      </w:r>
    </w:p>
    <w:p w14:paraId="34A36546" w14:textId="77777777" w:rsidR="00126A11" w:rsidRPr="0014645C" w:rsidRDefault="00126A11" w:rsidP="00062A9E">
      <w:pPr>
        <w:pStyle w:val="Odsekzoznamu"/>
        <w:numPr>
          <w:ilvl w:val="0"/>
          <w:numId w:val="39"/>
        </w:numPr>
        <w:spacing w:before="120" w:after="120" w:line="288" w:lineRule="auto"/>
        <w:jc w:val="both"/>
        <w:rPr>
          <w:rFonts w:cstheme="minorHAnsi"/>
          <w:sz w:val="19"/>
          <w:szCs w:val="19"/>
        </w:rPr>
      </w:pPr>
      <w:r w:rsidRPr="0014645C">
        <w:rPr>
          <w:rFonts w:cstheme="minorHAnsi"/>
          <w:sz w:val="19"/>
          <w:szCs w:val="19"/>
        </w:rPr>
        <w:t>ak je súčasťou priamych výdavkov dodávka od 30% do 60 % vrátane = nepriame výdavky môžu byť max. 15% z celkových priamych výdavkov;</w:t>
      </w:r>
    </w:p>
    <w:p w14:paraId="7B70FD7A" w14:textId="77777777" w:rsidR="002C180D" w:rsidRPr="0014645C" w:rsidRDefault="00126A11" w:rsidP="00062A9E">
      <w:pPr>
        <w:pStyle w:val="Odsekzoznamu"/>
        <w:numPr>
          <w:ilvl w:val="0"/>
          <w:numId w:val="39"/>
        </w:numPr>
        <w:spacing w:before="120" w:after="120" w:line="288" w:lineRule="auto"/>
        <w:jc w:val="both"/>
        <w:rPr>
          <w:sz w:val="19"/>
          <w:szCs w:val="19"/>
        </w:rPr>
      </w:pPr>
      <w:r w:rsidRPr="0014645C">
        <w:rPr>
          <w:rFonts w:cstheme="minorHAnsi"/>
          <w:sz w:val="19"/>
          <w:szCs w:val="19"/>
        </w:rPr>
        <w:t>ak je súčasťou priamych výdavkov dodávka nad 60% = nepriame výdavky môžu byť max. 10% z celkových priamych výdavkov.</w:t>
      </w:r>
    </w:p>
    <w:p w14:paraId="38B9235D" w14:textId="77777777" w:rsidR="009510FD" w:rsidRPr="0014645C" w:rsidRDefault="009510FD" w:rsidP="009510FD">
      <w:pPr>
        <w:pStyle w:val="Bulletslevel1"/>
        <w:numPr>
          <w:ilvl w:val="0"/>
          <w:numId w:val="0"/>
        </w:numPr>
        <w:spacing w:after="120" w:line="288" w:lineRule="auto"/>
        <w:jc w:val="both"/>
        <w:rPr>
          <w:sz w:val="19"/>
          <w:szCs w:val="19"/>
          <w:lang w:val="sk-SK"/>
        </w:rPr>
      </w:pPr>
      <w:r w:rsidRPr="0014645C">
        <w:rPr>
          <w:sz w:val="19"/>
          <w:szCs w:val="19"/>
          <w:lang w:val="sk-SK"/>
        </w:rPr>
        <w:t>V prípade národných projektov, ktorých celková alokácia v prepočte na jeden rok (t. j. 12 mesiacov) implementácie je nižšia ako 1 milión EUR, je RO pre OP EVS oprávnený vo vyzvaní stanoviť iné percentuálne limity ako sú stanovené vyššie.</w:t>
      </w:r>
    </w:p>
    <w:p w14:paraId="318E6BF2" w14:textId="77777777" w:rsidR="004265FD" w:rsidRPr="0014645C" w:rsidRDefault="00033FB7" w:rsidP="00A60E5E">
      <w:pPr>
        <w:spacing w:before="120" w:after="120" w:line="288" w:lineRule="auto"/>
        <w:jc w:val="both"/>
        <w:rPr>
          <w:rFonts w:cstheme="minorHAnsi"/>
          <w:b/>
          <w:sz w:val="19"/>
          <w:szCs w:val="19"/>
        </w:rPr>
      </w:pPr>
      <w:r w:rsidRPr="0014645C">
        <w:rPr>
          <w:rFonts w:cstheme="minorHAnsi"/>
          <w:b/>
          <w:sz w:val="19"/>
          <w:szCs w:val="19"/>
        </w:rPr>
        <w:t xml:space="preserve">Vo vyzvaní/výzve sa stanoví, či výdavky na obstaranie zariadenia/vybavenia pre účely koordinácie, administrácie sú oprávnené. </w:t>
      </w:r>
    </w:p>
    <w:p w14:paraId="3FCFEF7E" w14:textId="77777777" w:rsidR="004265FD" w:rsidRPr="0014645C" w:rsidRDefault="00A31143" w:rsidP="00A60E5E">
      <w:pPr>
        <w:spacing w:before="120" w:after="120" w:line="288" w:lineRule="auto"/>
        <w:jc w:val="both"/>
        <w:rPr>
          <w:rFonts w:cstheme="minorHAnsi"/>
          <w:sz w:val="19"/>
          <w:szCs w:val="19"/>
        </w:rPr>
      </w:pPr>
      <w:r w:rsidRPr="0014645C">
        <w:rPr>
          <w:rFonts w:cstheme="minorHAnsi"/>
          <w:b/>
          <w:sz w:val="19"/>
          <w:szCs w:val="19"/>
        </w:rPr>
        <w:t>2</w:t>
      </w:r>
      <w:r w:rsidR="004265FD" w:rsidRPr="0014645C">
        <w:rPr>
          <w:rFonts w:cstheme="minorHAnsi"/>
          <w:b/>
          <w:sz w:val="19"/>
          <w:szCs w:val="19"/>
        </w:rPr>
        <w:t>. Rezerva na nepredvídané výdavky</w:t>
      </w:r>
      <w:r w:rsidR="004265FD" w:rsidRPr="0014645C">
        <w:rPr>
          <w:rFonts w:cstheme="minorHAnsi"/>
          <w:sz w:val="19"/>
          <w:szCs w:val="19"/>
        </w:rPr>
        <w:t xml:space="preserve"> – </w:t>
      </w:r>
      <w:r w:rsidR="005E181C" w:rsidRPr="0014645C">
        <w:rPr>
          <w:rFonts w:cstheme="minorHAnsi"/>
          <w:sz w:val="19"/>
          <w:szCs w:val="19"/>
        </w:rPr>
        <w:t xml:space="preserve">max. </w:t>
      </w:r>
      <w:r w:rsidR="005E181C" w:rsidRPr="0014645C">
        <w:rPr>
          <w:rFonts w:cstheme="minorHAnsi"/>
          <w:b/>
          <w:sz w:val="19"/>
          <w:szCs w:val="19"/>
        </w:rPr>
        <w:t>3 %</w:t>
      </w:r>
      <w:r w:rsidR="005E181C" w:rsidRPr="0014645C">
        <w:rPr>
          <w:rFonts w:cstheme="minorHAnsi"/>
          <w:sz w:val="19"/>
          <w:szCs w:val="19"/>
        </w:rPr>
        <w:t xml:space="preserve"> z priamych výdavkov. Ide o n</w:t>
      </w:r>
      <w:r w:rsidR="004265FD" w:rsidRPr="0014645C">
        <w:rPr>
          <w:rFonts w:cstheme="minorHAnsi"/>
          <w:sz w:val="19"/>
          <w:szCs w:val="19"/>
        </w:rPr>
        <w:t>epovinn</w:t>
      </w:r>
      <w:r w:rsidR="005E181C" w:rsidRPr="0014645C">
        <w:rPr>
          <w:rFonts w:cstheme="minorHAnsi"/>
          <w:sz w:val="19"/>
          <w:szCs w:val="19"/>
        </w:rPr>
        <w:t>ú</w:t>
      </w:r>
      <w:r w:rsidR="004265FD" w:rsidRPr="0014645C">
        <w:rPr>
          <w:rFonts w:cstheme="minorHAnsi"/>
          <w:sz w:val="19"/>
          <w:szCs w:val="19"/>
        </w:rPr>
        <w:t xml:space="preserve"> položk</w:t>
      </w:r>
      <w:r w:rsidR="005E181C" w:rsidRPr="0014645C">
        <w:rPr>
          <w:rFonts w:cstheme="minorHAnsi"/>
          <w:sz w:val="19"/>
          <w:szCs w:val="19"/>
        </w:rPr>
        <w:t>u</w:t>
      </w:r>
      <w:r w:rsidR="004265FD" w:rsidRPr="0014645C">
        <w:rPr>
          <w:rFonts w:cstheme="minorHAnsi"/>
          <w:sz w:val="19"/>
          <w:szCs w:val="19"/>
        </w:rPr>
        <w:t xml:space="preserve"> zahŕňa</w:t>
      </w:r>
      <w:r w:rsidR="005E181C" w:rsidRPr="0014645C">
        <w:rPr>
          <w:rFonts w:cstheme="minorHAnsi"/>
          <w:sz w:val="19"/>
          <w:szCs w:val="19"/>
        </w:rPr>
        <w:t>júcu</w:t>
      </w:r>
      <w:r w:rsidR="004265FD" w:rsidRPr="0014645C">
        <w:rPr>
          <w:rFonts w:cstheme="minorHAnsi"/>
          <w:sz w:val="19"/>
          <w:szCs w:val="19"/>
        </w:rPr>
        <w:t xml:space="preserve"> aktivitu X. Riadenie rizík. </w:t>
      </w:r>
    </w:p>
    <w:p w14:paraId="272380AD" w14:textId="77777777" w:rsidR="00A017DE" w:rsidRPr="0014645C" w:rsidRDefault="00A017DE" w:rsidP="00A017DE">
      <w:pPr>
        <w:spacing w:before="120" w:after="120" w:line="288" w:lineRule="auto"/>
        <w:jc w:val="both"/>
        <w:rPr>
          <w:rFonts w:cs="Arial"/>
          <w:b/>
          <w:sz w:val="19"/>
          <w:szCs w:val="19"/>
        </w:rPr>
      </w:pPr>
      <w:r w:rsidRPr="0014645C">
        <w:rPr>
          <w:rFonts w:cs="Arial"/>
          <w:b/>
          <w:sz w:val="19"/>
          <w:szCs w:val="19"/>
        </w:rPr>
        <w:t>Percentuálny limit na nepriame výdavky sa sleduje na úrovni reálneho čerpania oprávnených priamych výdavkov rozpočtu projektu (skutočne uhradených výdavkov). Percentuálny limit na rezervu na nepredvídané výdavky sa sleduje na úrovni zmluvy o NFP, t. j. pri uzavretí a prípadnej zmene zmluvy (nie na úrovni reálneho čerpania jednotlivých výdavkov).</w:t>
      </w:r>
    </w:p>
    <w:p w14:paraId="180C46C4" w14:textId="77777777" w:rsidR="004265FD" w:rsidRPr="0014645C" w:rsidRDefault="004265FD" w:rsidP="00A60E5E">
      <w:pPr>
        <w:spacing w:before="120" w:after="120" w:line="288" w:lineRule="auto"/>
        <w:jc w:val="both"/>
        <w:rPr>
          <w:rFonts w:cstheme="minorHAnsi"/>
          <w:b/>
          <w:sz w:val="19"/>
          <w:szCs w:val="19"/>
          <w:u w:val="single"/>
        </w:rPr>
      </w:pPr>
      <w:r w:rsidRPr="0014645C">
        <w:rPr>
          <w:rFonts w:cstheme="minorHAnsi"/>
          <w:b/>
          <w:sz w:val="19"/>
          <w:szCs w:val="19"/>
          <w:u w:val="single"/>
        </w:rPr>
        <w:t>Správne vyplnený rozpočet projektu po obsahovej stránke:</w:t>
      </w:r>
    </w:p>
    <w:p w14:paraId="2A037F7B"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rPr>
      </w:pPr>
      <w:r w:rsidRPr="0014645C">
        <w:rPr>
          <w:rFonts w:cstheme="minorHAnsi"/>
          <w:sz w:val="19"/>
          <w:szCs w:val="19"/>
        </w:rPr>
        <w:t xml:space="preserve">výdavok uvedený v každej podpoložke (podpodpoložke) sa jednoznačne týka oprávnenej aktivity projektu </w:t>
      </w:r>
      <w:r w:rsidR="00442224" w:rsidRPr="0014645C">
        <w:rPr>
          <w:rFonts w:cstheme="minorHAnsi"/>
          <w:sz w:val="19"/>
          <w:szCs w:val="19"/>
        </w:rPr>
        <w:t>uvedenej v stĺpci I formulára rozpočtu</w:t>
      </w:r>
      <w:r w:rsidR="0064130C" w:rsidRPr="0014645C">
        <w:rPr>
          <w:rStyle w:val="Odkaznapoznmkupodiarou"/>
          <w:rFonts w:cstheme="minorHAnsi"/>
          <w:szCs w:val="19"/>
        </w:rPr>
        <w:footnoteReference w:id="32"/>
      </w:r>
      <w:r w:rsidR="00442224" w:rsidRPr="0014645C">
        <w:rPr>
          <w:rFonts w:cstheme="minorHAnsi"/>
          <w:sz w:val="19"/>
          <w:szCs w:val="19"/>
        </w:rPr>
        <w:t xml:space="preserve"> </w:t>
      </w:r>
      <w:r w:rsidRPr="0014645C">
        <w:rPr>
          <w:rFonts w:cstheme="minorHAnsi"/>
          <w:sz w:val="19"/>
          <w:szCs w:val="19"/>
        </w:rPr>
        <w:t>a musí byť vynaložený v období realizácie projektu, nie pred alebo po schválenom období trvania projektu;</w:t>
      </w:r>
    </w:p>
    <w:p w14:paraId="633E66F3"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rPr>
      </w:pPr>
      <w:r w:rsidRPr="0014645C">
        <w:rPr>
          <w:rFonts w:cstheme="minorHAnsi"/>
          <w:sz w:val="19"/>
          <w:szCs w:val="19"/>
        </w:rPr>
        <w:t xml:space="preserve">výdavok uvedený v každej podpoložke (podpodpoložke) </w:t>
      </w:r>
      <w:r w:rsidRPr="0014645C">
        <w:rPr>
          <w:rFonts w:cstheme="minorHAnsi"/>
          <w:b/>
          <w:sz w:val="19"/>
          <w:szCs w:val="19"/>
        </w:rPr>
        <w:t xml:space="preserve">je vynaložený na aktivitu v súlade s obsahovou stránkou projektu </w:t>
      </w:r>
      <w:r w:rsidR="00442224" w:rsidRPr="0014645C">
        <w:rPr>
          <w:rFonts w:cstheme="minorHAnsi"/>
          <w:b/>
          <w:sz w:val="19"/>
          <w:szCs w:val="19"/>
        </w:rPr>
        <w:t>(</w:t>
      </w:r>
      <w:r w:rsidR="00887D54" w:rsidRPr="0014645C">
        <w:rPr>
          <w:rFonts w:cstheme="minorHAnsi"/>
          <w:b/>
          <w:sz w:val="19"/>
          <w:szCs w:val="19"/>
        </w:rPr>
        <w:t>O</w:t>
      </w:r>
      <w:r w:rsidR="00442224" w:rsidRPr="0014645C">
        <w:rPr>
          <w:rFonts w:cstheme="minorHAnsi"/>
          <w:b/>
          <w:sz w:val="19"/>
          <w:szCs w:val="19"/>
        </w:rPr>
        <w:t xml:space="preserve">pis projektu) </w:t>
      </w:r>
      <w:r w:rsidRPr="0014645C">
        <w:rPr>
          <w:rFonts w:cstheme="minorHAnsi"/>
          <w:b/>
          <w:sz w:val="19"/>
          <w:szCs w:val="19"/>
        </w:rPr>
        <w:t>a je plne v súlade s cieľmi projektu</w:t>
      </w:r>
      <w:r w:rsidRPr="0014645C">
        <w:rPr>
          <w:rFonts w:cstheme="minorHAnsi"/>
          <w:sz w:val="19"/>
          <w:szCs w:val="19"/>
        </w:rPr>
        <w:t xml:space="preserve"> (z hľadiska trvania, typu a miesta realizácie);</w:t>
      </w:r>
    </w:p>
    <w:p w14:paraId="6C006D3D"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rPr>
      </w:pPr>
      <w:r w:rsidRPr="0014645C">
        <w:rPr>
          <w:rFonts w:cstheme="minorHAnsi"/>
          <w:sz w:val="19"/>
          <w:szCs w:val="19"/>
        </w:rPr>
        <w:t>výdavok uvedený v každej podpoložke (podpodpoložke) je opodstatnený (je nevyhnutný k dosiahnutiu plánovaných aktivít projektu);</w:t>
      </w:r>
    </w:p>
    <w:p w14:paraId="676BABC1"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sz w:val="19"/>
          <w:szCs w:val="19"/>
        </w:rPr>
      </w:pPr>
      <w:r w:rsidRPr="0014645C">
        <w:rPr>
          <w:rFonts w:cstheme="minorHAnsi"/>
          <w:sz w:val="19"/>
          <w:szCs w:val="19"/>
        </w:rPr>
        <w:t>výdavok uvedený v každej podpoložke (podpodpoložke) spĺňa zásady zdravého a efektívneho finančného riadenia a pri preukazovaní oprávnenosti výdavku je potrebné, aby žiadateľ vedel preukázať hospodárnosť</w:t>
      </w:r>
      <w:r w:rsidRPr="0014645C">
        <w:rPr>
          <w:rStyle w:val="Odkaznapoznmkupodiarou"/>
          <w:rFonts w:asciiTheme="minorHAnsi" w:hAnsiTheme="minorHAnsi" w:cstheme="minorHAnsi"/>
          <w:sz w:val="19"/>
          <w:szCs w:val="19"/>
        </w:rPr>
        <w:footnoteReference w:id="33"/>
      </w:r>
      <w:r w:rsidRPr="0014645C">
        <w:rPr>
          <w:rFonts w:cstheme="minorHAnsi"/>
          <w:sz w:val="19"/>
          <w:szCs w:val="19"/>
        </w:rPr>
        <w:t>, efektívnosť, účelnosť a účinnosť daného výdavku</w:t>
      </w:r>
      <w:r w:rsidR="00341262" w:rsidRPr="0014645C">
        <w:rPr>
          <w:rFonts w:cstheme="minorHAnsi"/>
          <w:sz w:val="19"/>
          <w:szCs w:val="19"/>
        </w:rPr>
        <w:t>;</w:t>
      </w:r>
    </w:p>
    <w:p w14:paraId="28A8E8DA"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rPr>
      </w:pPr>
      <w:r w:rsidRPr="0014645C">
        <w:rPr>
          <w:rFonts w:cstheme="minorHAnsi"/>
          <w:sz w:val="19"/>
          <w:szCs w:val="19"/>
        </w:rPr>
        <w:t>výdavok uvedený v každej podpoložke (podpodpoložke) spĺňa všetky požadované náležitosti, aby mohol byť posúdený za oprávnený (</w:t>
      </w:r>
      <w:r w:rsidRPr="0014645C" w:rsidDel="005347AD">
        <w:rPr>
          <w:rFonts w:cstheme="minorHAnsi"/>
          <w:sz w:val="19"/>
          <w:szCs w:val="19"/>
        </w:rPr>
        <w:t>súlad s</w:t>
      </w:r>
      <w:r w:rsidR="005347AD" w:rsidRPr="0014645C">
        <w:rPr>
          <w:rFonts w:cstheme="minorHAnsi"/>
          <w:sz w:val="19"/>
          <w:szCs w:val="19"/>
        </w:rPr>
        <w:t> legislatívou EÚ a SR</w:t>
      </w:r>
      <w:r w:rsidRPr="0014645C">
        <w:rPr>
          <w:rFonts w:cstheme="minorHAnsi"/>
          <w:sz w:val="19"/>
          <w:szCs w:val="19"/>
        </w:rPr>
        <w:t xml:space="preserve">, SR EŠIF na programové obdobie 2014-2020 vrátane jeho príloh a s </w:t>
      </w:r>
      <w:r w:rsidR="005347AD" w:rsidRPr="0014645C">
        <w:rPr>
          <w:rFonts w:cstheme="minorHAnsi"/>
          <w:sz w:val="19"/>
          <w:szCs w:val="19"/>
        </w:rPr>
        <w:t>OP</w:t>
      </w:r>
      <w:r w:rsidRPr="0014645C">
        <w:rPr>
          <w:rFonts w:cstheme="minorHAnsi"/>
          <w:sz w:val="19"/>
          <w:szCs w:val="19"/>
        </w:rPr>
        <w:t xml:space="preserve"> vrátane nadväzujúcich dokumentov a</w:t>
      </w:r>
      <w:r w:rsidR="00C94986" w:rsidRPr="0014645C">
        <w:rPr>
          <w:rFonts w:cstheme="minorHAnsi"/>
          <w:sz w:val="19"/>
          <w:szCs w:val="19"/>
        </w:rPr>
        <w:t xml:space="preserve"> s </w:t>
      </w:r>
      <w:r w:rsidRPr="0014645C">
        <w:rPr>
          <w:rFonts w:cstheme="minorHAnsi"/>
          <w:sz w:val="19"/>
          <w:szCs w:val="19"/>
        </w:rPr>
        <w:t>rozhodnutiami</w:t>
      </w:r>
      <w:r w:rsidR="00887D54" w:rsidRPr="0014645C">
        <w:rPr>
          <w:rFonts w:cstheme="minorHAnsi"/>
          <w:sz w:val="19"/>
          <w:szCs w:val="19"/>
        </w:rPr>
        <w:t>/usmerneniami</w:t>
      </w:r>
      <w:r w:rsidRPr="0014645C">
        <w:rPr>
          <w:rFonts w:cstheme="minorHAnsi"/>
          <w:sz w:val="19"/>
          <w:szCs w:val="19"/>
        </w:rPr>
        <w:t xml:space="preserve"> RO pre OP EVS o oprávnenosti predmetných výdavkov ako i súlad so SFR na programové obdobie 2014-2020); </w:t>
      </w:r>
    </w:p>
    <w:p w14:paraId="72F9AF96"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rPr>
      </w:pPr>
      <w:r w:rsidRPr="0014645C">
        <w:rPr>
          <w:rFonts w:cstheme="minorHAnsi"/>
          <w:sz w:val="19"/>
          <w:szCs w:val="19"/>
        </w:rPr>
        <w:t>výdavky vzniknú v súvislosti s realizáciou projektu a sú uhradené po začiatku realizácie projektu</w:t>
      </w:r>
      <w:r w:rsidR="000C5326" w:rsidRPr="0014645C">
        <w:rPr>
          <w:rFonts w:cstheme="minorHAnsi"/>
          <w:sz w:val="19"/>
          <w:szCs w:val="19"/>
        </w:rPr>
        <w:t>,</w:t>
      </w:r>
      <w:r w:rsidRPr="0014645C">
        <w:rPr>
          <w:rFonts w:cstheme="minorHAnsi"/>
          <w:sz w:val="19"/>
          <w:szCs w:val="19"/>
        </w:rPr>
        <w:t xml:space="preserve"> resp. po dni účinnosti zmluvy o NFP</w:t>
      </w:r>
      <w:r w:rsidRPr="0014645C">
        <w:rPr>
          <w:rStyle w:val="Odkaznapoznmkupodiarou"/>
          <w:rFonts w:asciiTheme="minorHAnsi" w:hAnsiTheme="minorHAnsi" w:cstheme="minorHAnsi"/>
          <w:sz w:val="19"/>
          <w:szCs w:val="19"/>
        </w:rPr>
        <w:footnoteReference w:id="34"/>
      </w:r>
      <w:r w:rsidRPr="0014645C">
        <w:rPr>
          <w:rFonts w:cstheme="minorHAnsi"/>
          <w:sz w:val="19"/>
          <w:szCs w:val="19"/>
        </w:rPr>
        <w:t>, výdavky sú primerané (teda zodpovedajú obvyklým cenám v danom mieste a čase) a výdavky sú identifikovateľné a preukázateľné a sú doložené účtovnými záznamami, ktoré sú riadne evidované u prijímateľa v súlade s platnou legislatívou;</w:t>
      </w:r>
    </w:p>
    <w:p w14:paraId="6FD1F6C4"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rPr>
      </w:pPr>
      <w:r w:rsidRPr="0014645C">
        <w:rPr>
          <w:rFonts w:cstheme="minorHAnsi"/>
          <w:sz w:val="19"/>
          <w:szCs w:val="19"/>
        </w:rPr>
        <w:t xml:space="preserve">súčasťou rozpočtu (jednotlivých položiek) </w:t>
      </w:r>
      <w:r w:rsidR="00775EB1" w:rsidRPr="0014645C">
        <w:rPr>
          <w:rFonts w:cstheme="minorHAnsi"/>
          <w:sz w:val="19"/>
          <w:szCs w:val="19"/>
        </w:rPr>
        <w:t>sú vo všeobecnosti všetky povinne uplatňované</w:t>
      </w:r>
      <w:r w:rsidR="00434351" w:rsidRPr="0014645C">
        <w:rPr>
          <w:rFonts w:cstheme="minorHAnsi"/>
          <w:sz w:val="19"/>
          <w:szCs w:val="19"/>
        </w:rPr>
        <w:t xml:space="preserve"> (zákon</w:t>
      </w:r>
      <w:r w:rsidR="0025493B" w:rsidRPr="0014645C">
        <w:rPr>
          <w:rFonts w:cstheme="minorHAnsi"/>
          <w:sz w:val="19"/>
          <w:szCs w:val="19"/>
        </w:rPr>
        <w:t>om</w:t>
      </w:r>
      <w:r w:rsidR="00434351" w:rsidRPr="0014645C">
        <w:rPr>
          <w:rFonts w:cstheme="minorHAnsi"/>
          <w:sz w:val="19"/>
          <w:szCs w:val="19"/>
        </w:rPr>
        <w:t xml:space="preserve"> určené)</w:t>
      </w:r>
      <w:r w:rsidR="00775EB1" w:rsidRPr="0014645C">
        <w:rPr>
          <w:rFonts w:cstheme="minorHAnsi"/>
          <w:sz w:val="19"/>
          <w:szCs w:val="19"/>
        </w:rPr>
        <w:t xml:space="preserve"> dane vrátane dane z pridanej hodnoty</w:t>
      </w:r>
      <w:r w:rsidR="00B52320" w:rsidRPr="0014645C">
        <w:rPr>
          <w:rFonts w:cstheme="minorHAnsi"/>
          <w:sz w:val="19"/>
          <w:szCs w:val="19"/>
        </w:rPr>
        <w:t xml:space="preserve"> (DPH)</w:t>
      </w:r>
      <w:r w:rsidR="00775EB1" w:rsidRPr="0014645C">
        <w:rPr>
          <w:rFonts w:cstheme="minorHAnsi"/>
          <w:sz w:val="19"/>
          <w:szCs w:val="19"/>
        </w:rPr>
        <w:t xml:space="preserve">, clá, odvody a poplatky </w:t>
      </w:r>
      <w:r w:rsidR="00434351" w:rsidRPr="0014645C">
        <w:rPr>
          <w:rFonts w:cstheme="minorHAnsi"/>
          <w:sz w:val="19"/>
          <w:szCs w:val="19"/>
        </w:rPr>
        <w:t xml:space="preserve">a podobne. V prípade uplatnenia </w:t>
      </w:r>
      <w:r w:rsidRPr="0014645C">
        <w:rPr>
          <w:rFonts w:cstheme="minorHAnsi"/>
          <w:sz w:val="19"/>
          <w:szCs w:val="19"/>
        </w:rPr>
        <w:t>da</w:t>
      </w:r>
      <w:r w:rsidR="00434351" w:rsidRPr="0014645C">
        <w:rPr>
          <w:rFonts w:cstheme="minorHAnsi"/>
          <w:sz w:val="19"/>
          <w:szCs w:val="19"/>
        </w:rPr>
        <w:t>ne</w:t>
      </w:r>
      <w:r w:rsidRPr="0014645C">
        <w:rPr>
          <w:rFonts w:cstheme="minorHAnsi"/>
          <w:sz w:val="19"/>
          <w:szCs w:val="19"/>
        </w:rPr>
        <w:t xml:space="preserve"> z pridanej hodnoty u žiadateľa, ktorý je platiteľom dane z pridanej hodnoty (zdaniteľná osoba)</w:t>
      </w:r>
      <w:r w:rsidRPr="0014645C">
        <w:rPr>
          <w:rFonts w:cstheme="minorHAnsi"/>
          <w:b/>
          <w:sz w:val="19"/>
          <w:szCs w:val="19"/>
        </w:rPr>
        <w:t>, ak nemá nárok na odpočet DPH</w:t>
      </w:r>
      <w:r w:rsidRPr="0014645C">
        <w:rPr>
          <w:rFonts w:cstheme="minorHAnsi"/>
          <w:sz w:val="19"/>
          <w:szCs w:val="19"/>
        </w:rPr>
        <w:t xml:space="preserve"> v plnej výške pri danom prijatom plnení v súlade so zákonom o </w:t>
      </w:r>
      <w:r w:rsidR="0005604C" w:rsidRPr="0014645C">
        <w:rPr>
          <w:rFonts w:cstheme="minorHAnsi"/>
          <w:sz w:val="19"/>
          <w:szCs w:val="19"/>
        </w:rPr>
        <w:t>DPH</w:t>
      </w:r>
      <w:r w:rsidRPr="0014645C">
        <w:rPr>
          <w:rFonts w:cstheme="minorHAnsi"/>
          <w:sz w:val="19"/>
          <w:szCs w:val="19"/>
        </w:rPr>
        <w:t xml:space="preserve">. U neplatiteľa DPH je daň z pridanej hodnoty oprávneným výdavkom (DPH je súčasťou ceny príslušnej rozpočtovej položky), nakoľko táto osoba si nemôže nárokovať odpočet </w:t>
      </w:r>
      <w:r w:rsidR="004246A4" w:rsidRPr="0014645C">
        <w:rPr>
          <w:rFonts w:cstheme="minorHAnsi"/>
          <w:sz w:val="19"/>
          <w:szCs w:val="19"/>
        </w:rPr>
        <w:t>DPH</w:t>
      </w:r>
      <w:r w:rsidRPr="0014645C">
        <w:rPr>
          <w:rFonts w:cstheme="minorHAnsi"/>
          <w:sz w:val="19"/>
          <w:szCs w:val="19"/>
        </w:rPr>
        <w:t xml:space="preserve"> na vstupe. V prípade, keď je plnenie oprávnené iba v alikvotnej časti, je </w:t>
      </w:r>
      <w:r w:rsidR="006B705D" w:rsidRPr="0014645C">
        <w:rPr>
          <w:rFonts w:cstheme="minorHAnsi"/>
          <w:sz w:val="19"/>
          <w:szCs w:val="19"/>
        </w:rPr>
        <w:t>DPH</w:t>
      </w:r>
      <w:r w:rsidRPr="0014645C">
        <w:rPr>
          <w:rFonts w:cstheme="minorHAnsi"/>
          <w:sz w:val="19"/>
          <w:szCs w:val="19"/>
        </w:rPr>
        <w:t xml:space="preserve"> vzťahujúca sa k tomuto plneniu oprávnená v rovnakej alikvotnej časti. V prípade, že existuje zákonný nárok na odpočet </w:t>
      </w:r>
      <w:r w:rsidR="006B705D" w:rsidRPr="0014645C">
        <w:rPr>
          <w:rFonts w:cstheme="minorHAnsi"/>
          <w:sz w:val="19"/>
          <w:szCs w:val="19"/>
        </w:rPr>
        <w:t>DPH</w:t>
      </w:r>
      <w:r w:rsidRPr="0014645C">
        <w:rPr>
          <w:rFonts w:cstheme="minorHAnsi"/>
          <w:sz w:val="19"/>
          <w:szCs w:val="19"/>
        </w:rPr>
        <w:t>, táto daň nie je oprávneným výdavkom.</w:t>
      </w:r>
    </w:p>
    <w:p w14:paraId="64F49EFC" w14:textId="77777777" w:rsidR="00FA7A4F" w:rsidRPr="0014645C" w:rsidRDefault="00FA7A4F" w:rsidP="00AC1F93">
      <w:pPr>
        <w:pStyle w:val="Nadpis3"/>
        <w:spacing w:before="360" w:line="480" w:lineRule="auto"/>
        <w:ind w:left="720"/>
        <w:rPr>
          <w:b/>
          <w:color w:val="3C8A2E" w:themeColor="accent5"/>
          <w:sz w:val="24"/>
          <w:szCs w:val="24"/>
        </w:rPr>
      </w:pPr>
      <w:bookmarkStart w:id="476" w:name="_Toc74742653"/>
      <w:r w:rsidRPr="0014645C">
        <w:rPr>
          <w:b/>
          <w:color w:val="3C8A2E" w:themeColor="accent5"/>
          <w:sz w:val="24"/>
          <w:szCs w:val="24"/>
        </w:rPr>
        <w:t>3.2.1 Všeobecné ustanovenia k niektorým typom výdavkov</w:t>
      </w:r>
      <w:bookmarkEnd w:id="476"/>
    </w:p>
    <w:p w14:paraId="1784050A" w14:textId="77777777" w:rsidR="00353358" w:rsidRPr="0014645C" w:rsidRDefault="00353358" w:rsidP="00551D65">
      <w:pPr>
        <w:pStyle w:val="BodyText1"/>
        <w:rPr>
          <w:b/>
          <w:lang w:val="sk-SK"/>
        </w:rPr>
      </w:pPr>
      <w:r w:rsidRPr="0014645C">
        <w:rPr>
          <w:b/>
          <w:lang w:val="sk-SK"/>
        </w:rPr>
        <w:t xml:space="preserve">Výdavky </w:t>
      </w:r>
      <w:r w:rsidR="00693E25" w:rsidRPr="0014645C">
        <w:rPr>
          <w:b/>
          <w:lang w:val="sk-SK"/>
        </w:rPr>
        <w:t>súvisiace s vypracovaním</w:t>
      </w:r>
      <w:r w:rsidRPr="0014645C">
        <w:rPr>
          <w:b/>
          <w:lang w:val="sk-SK"/>
        </w:rPr>
        <w:t xml:space="preserve"> Žiadosti o nenávratný finančný príspevok</w:t>
      </w:r>
    </w:p>
    <w:p w14:paraId="3EC1FBCB" w14:textId="77777777" w:rsidR="00353358" w:rsidRPr="0014645C" w:rsidRDefault="00693E25" w:rsidP="00FC70AD">
      <w:pPr>
        <w:spacing w:before="100" w:beforeAutospacing="1" w:after="100" w:afterAutospacing="1" w:line="276" w:lineRule="auto"/>
        <w:jc w:val="both"/>
        <w:rPr>
          <w:rFonts w:ascii="Arial" w:hAnsi="Arial" w:cs="Arial"/>
          <w:sz w:val="19"/>
          <w:szCs w:val="19"/>
        </w:rPr>
      </w:pPr>
      <w:r w:rsidRPr="0014645C">
        <w:rPr>
          <w:rFonts w:ascii="Arial" w:hAnsi="Arial" w:cs="Arial"/>
          <w:sz w:val="19"/>
          <w:szCs w:val="19"/>
        </w:rPr>
        <w:t>Výdavky vynaložené na prípravu projektu (vypracovanie samotnej ŽoNFP) budú považované za oprávnené, avšak až odo dňa vyhlásenia vyzvania</w:t>
      </w:r>
      <w:r w:rsidR="00030DF3" w:rsidRPr="0014645C">
        <w:rPr>
          <w:rFonts w:ascii="Arial" w:hAnsi="Arial" w:cs="Arial"/>
          <w:sz w:val="19"/>
          <w:szCs w:val="19"/>
        </w:rPr>
        <w:t>/výzvy</w:t>
      </w:r>
      <w:r w:rsidRPr="0014645C">
        <w:rPr>
          <w:rFonts w:ascii="Arial" w:hAnsi="Arial" w:cs="Arial"/>
          <w:sz w:val="19"/>
          <w:szCs w:val="19"/>
        </w:rPr>
        <w:t xml:space="preserve"> na predkladanie ŽoNFP. Oprávnená výška výdavku za vypracovanie ŽoNFP môže byť maximálne </w:t>
      </w:r>
      <w:r w:rsidRPr="0014645C">
        <w:rPr>
          <w:rFonts w:ascii="Arial" w:hAnsi="Arial" w:cs="Arial"/>
          <w:b/>
          <w:sz w:val="19"/>
          <w:szCs w:val="19"/>
        </w:rPr>
        <w:t>2 000,</w:t>
      </w:r>
      <w:r w:rsidR="00FC70AD" w:rsidRPr="0014645C">
        <w:rPr>
          <w:rFonts w:ascii="Arial" w:hAnsi="Arial" w:cs="Arial"/>
          <w:b/>
          <w:sz w:val="19"/>
          <w:szCs w:val="19"/>
        </w:rPr>
        <w:t xml:space="preserve">- </w:t>
      </w:r>
      <w:r w:rsidRPr="0014645C">
        <w:rPr>
          <w:rFonts w:ascii="Arial" w:hAnsi="Arial" w:cs="Arial"/>
          <w:b/>
          <w:sz w:val="19"/>
          <w:szCs w:val="19"/>
        </w:rPr>
        <w:t>€</w:t>
      </w:r>
      <w:r w:rsidRPr="0014645C">
        <w:rPr>
          <w:rFonts w:ascii="Arial" w:hAnsi="Arial" w:cs="Arial"/>
          <w:sz w:val="19"/>
          <w:szCs w:val="19"/>
        </w:rPr>
        <w:t>, bez ohľadu na spôsob dodania (interné/externé kapacity</w:t>
      </w:r>
      <w:r w:rsidR="003925BC" w:rsidRPr="0014645C">
        <w:rPr>
          <w:rFonts w:ascii="Arial" w:hAnsi="Arial" w:cs="Arial"/>
          <w:sz w:val="19"/>
          <w:szCs w:val="19"/>
        </w:rPr>
        <w:t xml:space="preserve"> resp. ich kombinácia</w:t>
      </w:r>
      <w:r w:rsidRPr="0014645C">
        <w:rPr>
          <w:rFonts w:ascii="Arial" w:hAnsi="Arial" w:cs="Arial"/>
          <w:sz w:val="19"/>
          <w:szCs w:val="19"/>
        </w:rPr>
        <w:t xml:space="preserve">), ale s prihliadnutím na rozsah projektu, hospodárnosť a efektívnosť vynakladania finančných prostriedkov. </w:t>
      </w:r>
    </w:p>
    <w:p w14:paraId="32E56633" w14:textId="77777777" w:rsidR="004265FD" w:rsidRPr="0014645C" w:rsidRDefault="004265FD" w:rsidP="00551D65">
      <w:pPr>
        <w:pStyle w:val="BodyText1"/>
        <w:rPr>
          <w:b/>
          <w:lang w:val="sk-SK"/>
        </w:rPr>
      </w:pPr>
      <w:r w:rsidRPr="0014645C">
        <w:rPr>
          <w:b/>
          <w:lang w:val="sk-SK"/>
        </w:rPr>
        <w:t>Personálne výdavky (interné)</w:t>
      </w:r>
    </w:p>
    <w:p w14:paraId="258E88FF" w14:textId="77777777" w:rsidR="004265FD" w:rsidRPr="0014645C" w:rsidRDefault="004265FD" w:rsidP="000906F9">
      <w:pPr>
        <w:pStyle w:val="Zkladntext"/>
        <w:spacing w:before="120" w:line="288" w:lineRule="auto"/>
        <w:jc w:val="both"/>
        <w:rPr>
          <w:rFonts w:ascii="Arial" w:hAnsi="Arial" w:cs="Arial"/>
          <w:sz w:val="19"/>
          <w:szCs w:val="19"/>
        </w:rPr>
      </w:pPr>
      <w:r w:rsidRPr="0014645C">
        <w:rPr>
          <w:rFonts w:ascii="Arial" w:hAnsi="Arial" w:cs="Arial"/>
          <w:sz w:val="19"/>
          <w:szCs w:val="19"/>
        </w:rPr>
        <w:t xml:space="preserve">Základným oprávneným výdavkom v oblasti personálnych výdavkov je </w:t>
      </w:r>
      <w:r w:rsidR="003244E2" w:rsidRPr="0014645C">
        <w:rPr>
          <w:rFonts w:ascii="Arial" w:hAnsi="Arial" w:cs="Arial"/>
          <w:sz w:val="19"/>
          <w:szCs w:val="19"/>
        </w:rPr>
        <w:t xml:space="preserve">celková </w:t>
      </w:r>
      <w:r w:rsidRPr="0014645C">
        <w:rPr>
          <w:rFonts w:ascii="Arial" w:hAnsi="Arial" w:cs="Arial"/>
          <w:sz w:val="19"/>
          <w:szCs w:val="19"/>
        </w:rPr>
        <w:t>cena práce (</w:t>
      </w:r>
      <w:r w:rsidR="003244E2" w:rsidRPr="0014645C">
        <w:rPr>
          <w:rFonts w:ascii="Arial" w:hAnsi="Arial" w:cs="Arial"/>
          <w:sz w:val="19"/>
          <w:szCs w:val="19"/>
        </w:rPr>
        <w:t>§ 130 ods. 5 Zákonníka práce</w:t>
      </w:r>
      <w:r w:rsidR="00041A08" w:rsidRPr="0014645C">
        <w:rPr>
          <w:rFonts w:ascii="Arial" w:hAnsi="Arial" w:cs="Arial"/>
          <w:sz w:val="19"/>
          <w:szCs w:val="19"/>
        </w:rPr>
        <w:t>)</w:t>
      </w:r>
      <w:r w:rsidRPr="0014645C">
        <w:rPr>
          <w:rFonts w:ascii="Arial" w:hAnsi="Arial" w:cs="Arial"/>
          <w:sz w:val="19"/>
          <w:szCs w:val="19"/>
        </w:rPr>
        <w:t xml:space="preserve">. </w:t>
      </w:r>
    </w:p>
    <w:p w14:paraId="682A69A3" w14:textId="77777777" w:rsidR="004265FD" w:rsidRPr="0014645C" w:rsidRDefault="004265FD" w:rsidP="000906F9">
      <w:pPr>
        <w:pStyle w:val="Zkladntext"/>
        <w:spacing w:before="120" w:line="288" w:lineRule="auto"/>
        <w:jc w:val="both"/>
        <w:rPr>
          <w:rFonts w:ascii="Arial" w:hAnsi="Arial" w:cs="Arial"/>
          <w:sz w:val="19"/>
          <w:szCs w:val="19"/>
        </w:rPr>
      </w:pPr>
      <w:r w:rsidRPr="0014645C">
        <w:rPr>
          <w:rFonts w:ascii="Arial" w:hAnsi="Arial" w:cs="Arial"/>
          <w:sz w:val="19"/>
          <w:szCs w:val="19"/>
        </w:rPr>
        <w:t xml:space="preserve">Pre personálne výdavky platí, že </w:t>
      </w:r>
      <w:r w:rsidRPr="0014645C">
        <w:rPr>
          <w:rFonts w:ascii="Arial" w:hAnsi="Arial" w:cs="Arial"/>
          <w:b/>
          <w:sz w:val="19"/>
          <w:szCs w:val="19"/>
        </w:rPr>
        <w:t>nesmú presiahnuť výšku obvyklú v danom odbore, čase a mieste a musia byť primerané úlohám a zodpovednostiam osôb zapojených do realizácie projektu</w:t>
      </w:r>
      <w:r w:rsidRPr="0014645C">
        <w:rPr>
          <w:rFonts w:ascii="Arial" w:hAnsi="Arial" w:cs="Arial"/>
          <w:sz w:val="19"/>
          <w:szCs w:val="19"/>
        </w:rPr>
        <w:t>.</w:t>
      </w:r>
      <w:r w:rsidRPr="0014645C">
        <w:rPr>
          <w:rStyle w:val="Odkaznapoznmkupodiarou"/>
          <w:rFonts w:cs="Arial"/>
          <w:sz w:val="19"/>
          <w:szCs w:val="19"/>
        </w:rPr>
        <w:t xml:space="preserve"> </w:t>
      </w:r>
      <w:r w:rsidRPr="0014645C">
        <w:rPr>
          <w:rFonts w:ascii="Arial" w:hAnsi="Arial" w:cs="Arial"/>
          <w:sz w:val="19"/>
          <w:szCs w:val="19"/>
        </w:rPr>
        <w:t xml:space="preserve">V prípade osobných výdavkov je </w:t>
      </w:r>
      <w:r w:rsidR="00746758" w:rsidRPr="0014645C">
        <w:rPr>
          <w:rFonts w:ascii="Arial" w:hAnsi="Arial" w:cs="Arial"/>
          <w:sz w:val="19"/>
          <w:szCs w:val="19"/>
        </w:rPr>
        <w:t>rešpektované</w:t>
      </w:r>
      <w:r w:rsidRPr="0014645C">
        <w:rPr>
          <w:rFonts w:ascii="Arial" w:hAnsi="Arial" w:cs="Arial"/>
          <w:b/>
          <w:sz w:val="19"/>
          <w:szCs w:val="19"/>
        </w:rPr>
        <w:t xml:space="preserve"> odmeňovanie jednotlivých pracovných pozícií s ohľadom na predchádzajúcu mzdovú politiku</w:t>
      </w:r>
      <w:r w:rsidR="00746758" w:rsidRPr="0014645C">
        <w:rPr>
          <w:rFonts w:ascii="Arial" w:hAnsi="Arial" w:cs="Arial"/>
          <w:b/>
          <w:sz w:val="19"/>
          <w:szCs w:val="19"/>
        </w:rPr>
        <w:t xml:space="preserve"> zamestnávateľa</w:t>
      </w:r>
      <w:r w:rsidR="00A11896" w:rsidRPr="0014645C">
        <w:rPr>
          <w:rStyle w:val="Odkaznapoznmkupodiarou"/>
          <w:rFonts w:cs="Arial"/>
          <w:b/>
          <w:sz w:val="19"/>
          <w:szCs w:val="19"/>
        </w:rPr>
        <w:footnoteReference w:id="35"/>
      </w:r>
      <w:r w:rsidRPr="0014645C">
        <w:rPr>
          <w:rFonts w:ascii="Arial" w:hAnsi="Arial" w:cs="Arial"/>
          <w:sz w:val="19"/>
          <w:szCs w:val="19"/>
        </w:rPr>
        <w:t>, t.</w:t>
      </w:r>
      <w:r w:rsidR="00321F0F" w:rsidRPr="0014645C">
        <w:rPr>
          <w:rFonts w:ascii="Arial" w:hAnsi="Arial" w:cs="Arial"/>
          <w:sz w:val="19"/>
          <w:szCs w:val="19"/>
        </w:rPr>
        <w:t xml:space="preserve"> </w:t>
      </w:r>
      <w:r w:rsidRPr="0014645C">
        <w:rPr>
          <w:rFonts w:ascii="Arial" w:hAnsi="Arial" w:cs="Arial"/>
          <w:sz w:val="19"/>
          <w:szCs w:val="19"/>
        </w:rPr>
        <w:t xml:space="preserve">j. nie je možné akceptovať navýšenie mzdy, resp. odmeny za vykonanú prácu iba z dôvodu </w:t>
      </w:r>
      <w:r w:rsidR="00746758" w:rsidRPr="0014645C">
        <w:rPr>
          <w:rFonts w:ascii="Arial" w:hAnsi="Arial" w:cs="Arial"/>
          <w:sz w:val="19"/>
          <w:szCs w:val="19"/>
        </w:rPr>
        <w:t>zapojenia do projektu</w:t>
      </w:r>
      <w:r w:rsidRPr="0014645C">
        <w:rPr>
          <w:rFonts w:ascii="Arial" w:hAnsi="Arial" w:cs="Arial"/>
          <w:sz w:val="19"/>
          <w:szCs w:val="19"/>
        </w:rPr>
        <w:t xml:space="preserve"> </w:t>
      </w:r>
      <w:r w:rsidR="00493875" w:rsidRPr="0014645C">
        <w:rPr>
          <w:rFonts w:ascii="Arial" w:hAnsi="Arial" w:cs="Arial"/>
          <w:sz w:val="19"/>
          <w:szCs w:val="19"/>
        </w:rPr>
        <w:t xml:space="preserve">financovaného </w:t>
      </w:r>
      <w:r w:rsidRPr="0014645C">
        <w:rPr>
          <w:rFonts w:ascii="Arial" w:hAnsi="Arial" w:cs="Arial"/>
          <w:sz w:val="19"/>
          <w:szCs w:val="19"/>
        </w:rPr>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w:t>
      </w:r>
      <w:r w:rsidR="00F23F9A" w:rsidRPr="0014645C">
        <w:rPr>
          <w:rFonts w:ascii="Arial" w:hAnsi="Arial" w:cs="Arial"/>
          <w:sz w:val="19"/>
          <w:szCs w:val="19"/>
        </w:rPr>
        <w:t xml:space="preserve">neopodstatnené </w:t>
      </w:r>
      <w:r w:rsidRPr="0014645C">
        <w:rPr>
          <w:rFonts w:ascii="Arial" w:hAnsi="Arial" w:cs="Arial"/>
          <w:sz w:val="19"/>
          <w:szCs w:val="19"/>
        </w:rPr>
        <w:t xml:space="preserve">rozdielne hodinové sadzby pri odbornom personáli). </w:t>
      </w:r>
      <w:r w:rsidR="007020C9" w:rsidRPr="0014645C">
        <w:rPr>
          <w:rFonts w:ascii="Arial" w:hAnsi="Arial" w:cs="Arial"/>
          <w:sz w:val="19"/>
          <w:szCs w:val="19"/>
        </w:rPr>
        <w:t xml:space="preserve">Nadhodnotenie hodinovej sadzby pre práce na projekte nad úroveň hodnoty reálnej hodinovej sadzby u zamestnávateľa </w:t>
      </w:r>
      <w:r w:rsidRPr="0014645C">
        <w:rPr>
          <w:rFonts w:ascii="Arial" w:hAnsi="Arial" w:cs="Arial"/>
          <w:sz w:val="19"/>
          <w:szCs w:val="19"/>
        </w:rPr>
        <w:t xml:space="preserve">bude mať za následok vznik neoprávnených výdavkov v časti presahujúcej výšku </w:t>
      </w:r>
      <w:r w:rsidR="00762F0A" w:rsidRPr="0014645C">
        <w:rPr>
          <w:rFonts w:ascii="Arial" w:hAnsi="Arial" w:cs="Arial"/>
          <w:sz w:val="19"/>
          <w:szCs w:val="19"/>
        </w:rPr>
        <w:t xml:space="preserve">mzdy, resp. odmeny </w:t>
      </w:r>
      <w:r w:rsidRPr="0014645C">
        <w:rPr>
          <w:rFonts w:ascii="Arial" w:hAnsi="Arial" w:cs="Arial"/>
          <w:sz w:val="19"/>
          <w:szCs w:val="19"/>
        </w:rPr>
        <w:t xml:space="preserve">rovnakej práce vykonávanej mimo projektu. </w:t>
      </w:r>
      <w:r w:rsidR="00746758" w:rsidRPr="0014645C">
        <w:rPr>
          <w:rFonts w:ascii="Arial" w:hAnsi="Arial" w:cs="Arial"/>
          <w:sz w:val="19"/>
          <w:szCs w:val="19"/>
        </w:rPr>
        <w:t xml:space="preserve">V prípade zamestnancov pracujúcich na projekte </w:t>
      </w:r>
      <w:r w:rsidRPr="0014645C">
        <w:rPr>
          <w:rFonts w:ascii="Arial" w:hAnsi="Arial" w:cs="Arial"/>
          <w:sz w:val="19"/>
          <w:szCs w:val="19"/>
        </w:rPr>
        <w:t>bude žiadateľ povinný preukázať, že zamestnanec, ktorého mzdové výdavky sú predmetom financovania z</w:t>
      </w:r>
      <w:r w:rsidR="006826FD" w:rsidRPr="0014645C">
        <w:rPr>
          <w:rFonts w:ascii="Arial" w:hAnsi="Arial" w:cs="Arial"/>
          <w:sz w:val="19"/>
          <w:szCs w:val="19"/>
        </w:rPr>
        <w:t> </w:t>
      </w:r>
      <w:r w:rsidRPr="0014645C">
        <w:rPr>
          <w:rFonts w:ascii="Arial" w:hAnsi="Arial" w:cs="Arial"/>
          <w:sz w:val="19"/>
          <w:szCs w:val="19"/>
        </w:rPr>
        <w:t>EŠIF</w:t>
      </w:r>
      <w:r w:rsidR="006826FD" w:rsidRPr="0014645C">
        <w:rPr>
          <w:rFonts w:ascii="Arial" w:hAnsi="Arial" w:cs="Arial"/>
          <w:sz w:val="19"/>
          <w:szCs w:val="19"/>
        </w:rPr>
        <w:t>,</w:t>
      </w:r>
      <w:r w:rsidRPr="0014645C">
        <w:rPr>
          <w:rFonts w:ascii="Arial" w:hAnsi="Arial" w:cs="Arial"/>
          <w:sz w:val="19"/>
          <w:szCs w:val="19"/>
        </w:rPr>
        <w:t xml:space="preserve"> má pre danú pracovnú pozíciu alebo pre práce vykonávané na projekte potrebnú kvalifikáciu a odbornú spôsobilosť.</w:t>
      </w:r>
    </w:p>
    <w:p w14:paraId="3E238B99" w14:textId="77777777" w:rsidR="004265FD" w:rsidRPr="0014645C" w:rsidRDefault="004265FD" w:rsidP="000906F9">
      <w:pPr>
        <w:pStyle w:val="Zkladntext"/>
        <w:spacing w:before="120" w:line="288" w:lineRule="auto"/>
        <w:jc w:val="both"/>
        <w:rPr>
          <w:rFonts w:ascii="Arial" w:hAnsi="Arial" w:cs="Arial"/>
          <w:sz w:val="19"/>
          <w:szCs w:val="19"/>
        </w:rPr>
      </w:pPr>
      <w:r w:rsidRPr="0014645C">
        <w:rPr>
          <w:rFonts w:ascii="Arial" w:hAnsi="Arial" w:cs="Arial"/>
          <w:sz w:val="19"/>
          <w:szCs w:val="19"/>
        </w:rPr>
        <w:t xml:space="preserve">Zamestnanci preukazujú svoje zapojenie do projektu pracovným výkazom. </w:t>
      </w:r>
      <w:r w:rsidR="00264EAC">
        <w:rPr>
          <w:rFonts w:ascii="Arial" w:hAnsi="Arial" w:cs="Arial"/>
          <w:sz w:val="19"/>
          <w:szCs w:val="19"/>
        </w:rPr>
        <w:t>O</w:t>
      </w:r>
      <w:r w:rsidRPr="0014645C">
        <w:rPr>
          <w:rFonts w:ascii="Arial" w:hAnsi="Arial" w:cs="Arial"/>
          <w:sz w:val="19"/>
          <w:szCs w:val="19"/>
        </w:rPr>
        <w:t>bjem práce v pracovnom výkaze mus</w:t>
      </w:r>
      <w:r w:rsidR="00264EAC">
        <w:rPr>
          <w:rFonts w:ascii="Arial" w:hAnsi="Arial" w:cs="Arial"/>
          <w:sz w:val="19"/>
          <w:szCs w:val="19"/>
        </w:rPr>
        <w:t>í</w:t>
      </w:r>
      <w:r w:rsidRPr="0014645C">
        <w:rPr>
          <w:rFonts w:ascii="Arial" w:hAnsi="Arial" w:cs="Arial"/>
          <w:sz w:val="19"/>
          <w:szCs w:val="19"/>
        </w:rPr>
        <w:t xml:space="preserve"> zodpovedať skutočne vykonanej práci v rámci vykazovaného obdobia</w:t>
      </w:r>
      <w:r w:rsidR="00172252" w:rsidRPr="0014645C">
        <w:rPr>
          <w:rFonts w:ascii="Arial" w:hAnsi="Arial" w:cs="Arial"/>
          <w:sz w:val="19"/>
          <w:szCs w:val="19"/>
        </w:rPr>
        <w:t>,</w:t>
      </w:r>
      <w:r w:rsidRPr="0014645C">
        <w:rPr>
          <w:rFonts w:ascii="Arial" w:hAnsi="Arial" w:cs="Arial"/>
          <w:sz w:val="19"/>
          <w:szCs w:val="19"/>
        </w:rPr>
        <w:t xml:space="preserve"> pričom žiadateľ zabezpečí vedenie presnej evidencie týchto hodín ako aj výstupy z vykonanej práce, aby bolo možné odkontrolovať vykonanú prácu na projekte. V prípade zamestnávania osôb pre účely realizácie projektu rozlišujeme dve alternatívy:</w:t>
      </w:r>
    </w:p>
    <w:p w14:paraId="74AF504F" w14:textId="77777777" w:rsidR="004265FD" w:rsidRPr="0014645C" w:rsidRDefault="004265FD" w:rsidP="00062A9E">
      <w:pPr>
        <w:pStyle w:val="Zoznamsodrkami"/>
        <w:numPr>
          <w:ilvl w:val="0"/>
          <w:numId w:val="22"/>
        </w:numPr>
        <w:spacing w:before="120" w:after="120" w:line="288" w:lineRule="auto"/>
        <w:ind w:left="709" w:hanging="425"/>
        <w:rPr>
          <w:rFonts w:ascii="Arial" w:hAnsi="Arial" w:cs="Arial"/>
          <w:sz w:val="19"/>
          <w:szCs w:val="19"/>
        </w:rPr>
      </w:pPr>
      <w:r w:rsidRPr="0014645C">
        <w:rPr>
          <w:rFonts w:ascii="Arial" w:hAnsi="Arial" w:cs="Arial"/>
          <w:b/>
          <w:sz w:val="19"/>
          <w:szCs w:val="19"/>
        </w:rPr>
        <w:t>zamestnanec pracuje na projekte na pracovný úväzok</w:t>
      </w:r>
      <w:r w:rsidRPr="0014645C">
        <w:rPr>
          <w:rFonts w:ascii="Arial" w:hAnsi="Arial" w:cs="Arial"/>
          <w:b/>
          <w:sz w:val="19"/>
          <w:szCs w:val="19"/>
          <w:vertAlign w:val="superscript"/>
        </w:rPr>
        <w:footnoteReference w:id="36"/>
      </w:r>
      <w:r w:rsidRPr="0014645C">
        <w:rPr>
          <w:rFonts w:ascii="Arial" w:hAnsi="Arial" w:cs="Arial"/>
          <w:b/>
          <w:sz w:val="19"/>
          <w:szCs w:val="19"/>
          <w:vertAlign w:val="superscript"/>
        </w:rPr>
        <w:t xml:space="preserve"> </w:t>
      </w:r>
      <w:r w:rsidRPr="0014645C">
        <w:rPr>
          <w:rFonts w:ascii="Arial" w:hAnsi="Arial" w:cs="Arial"/>
          <w:b/>
          <w:sz w:val="19"/>
          <w:szCs w:val="19"/>
        </w:rPr>
        <w:t>(t.</w:t>
      </w:r>
      <w:r w:rsidR="0074224F" w:rsidRPr="0014645C">
        <w:rPr>
          <w:rFonts w:ascii="Arial" w:hAnsi="Arial" w:cs="Arial"/>
          <w:b/>
          <w:sz w:val="19"/>
          <w:szCs w:val="19"/>
        </w:rPr>
        <w:t xml:space="preserve"> </w:t>
      </w:r>
      <w:r w:rsidRPr="0014645C">
        <w:rPr>
          <w:rFonts w:ascii="Arial" w:hAnsi="Arial" w:cs="Arial"/>
          <w:b/>
          <w:sz w:val="19"/>
          <w:szCs w:val="19"/>
        </w:rPr>
        <w:t>j. ustanovený pracovný čas):</w:t>
      </w:r>
      <w:r w:rsidRPr="0014645C">
        <w:rPr>
          <w:rFonts w:ascii="Arial" w:hAnsi="Arial" w:cs="Arial"/>
          <w:sz w:val="19"/>
          <w:szCs w:val="19"/>
        </w:rPr>
        <w:t xml:space="preserve"> zamestnanec vykonáva počas celej pracovnej doby (resp. počas celého pracovného času) činnosti týkajúce sa výlučne aktivít na projekte a žiadne iné aktivity mimo projektu. V tomto prípade sú oprávnené výdavky za </w:t>
      </w:r>
      <w:r w:rsidR="003244E2" w:rsidRPr="0014645C">
        <w:rPr>
          <w:rFonts w:ascii="Arial" w:hAnsi="Arial" w:cs="Arial"/>
          <w:sz w:val="19"/>
          <w:szCs w:val="19"/>
        </w:rPr>
        <w:t>celkovú cenu práce</w:t>
      </w:r>
      <w:r w:rsidRPr="0014645C">
        <w:rPr>
          <w:rFonts w:ascii="Arial" w:hAnsi="Arial" w:cs="Arial"/>
          <w:sz w:val="19"/>
          <w:szCs w:val="19"/>
        </w:rPr>
        <w:t xml:space="preserve">; </w:t>
      </w:r>
    </w:p>
    <w:p w14:paraId="04A8DDD7" w14:textId="77777777" w:rsidR="00544395" w:rsidRPr="0014645C" w:rsidRDefault="004265FD" w:rsidP="00062A9E">
      <w:pPr>
        <w:pStyle w:val="Zoznamsodrkami"/>
        <w:numPr>
          <w:ilvl w:val="0"/>
          <w:numId w:val="22"/>
        </w:numPr>
        <w:spacing w:before="120" w:after="120" w:line="288" w:lineRule="auto"/>
        <w:ind w:left="709" w:hanging="425"/>
        <w:rPr>
          <w:rFonts w:ascii="Arial" w:hAnsi="Arial" w:cs="Arial"/>
          <w:sz w:val="19"/>
          <w:szCs w:val="19"/>
        </w:rPr>
      </w:pPr>
      <w:r w:rsidRPr="0014645C">
        <w:rPr>
          <w:rFonts w:ascii="Arial" w:hAnsi="Arial" w:cs="Arial"/>
          <w:b/>
          <w:sz w:val="19"/>
          <w:szCs w:val="19"/>
        </w:rPr>
        <w:t>zamestnanec pracuje na projekte iba určitý pracovný čas:</w:t>
      </w:r>
      <w:r w:rsidRPr="0014645C">
        <w:rPr>
          <w:rFonts w:ascii="Arial" w:hAnsi="Arial" w:cs="Arial"/>
          <w:sz w:val="19"/>
          <w:szCs w:val="19"/>
        </w:rPr>
        <w:t xml:space="preserve"> celkový pracovný čas zamestnanca je rozdelený na aktivity pre projekt/projekty spolufinancovaný/é z EŠIF a na aktivity mimo EŠIF. V tomto prípade sú oprávnené výdavky za </w:t>
      </w:r>
      <w:r w:rsidR="003244E2" w:rsidRPr="0014645C">
        <w:rPr>
          <w:rFonts w:ascii="Arial" w:hAnsi="Arial" w:cs="Arial"/>
          <w:sz w:val="19"/>
          <w:szCs w:val="19"/>
        </w:rPr>
        <w:t>celkovú cenu práce</w:t>
      </w:r>
      <w:r w:rsidRPr="0014645C">
        <w:rPr>
          <w:rFonts w:ascii="Arial" w:hAnsi="Arial" w:cs="Arial"/>
          <w:sz w:val="19"/>
          <w:szCs w:val="19"/>
        </w:rPr>
        <w:t xml:space="preserve"> </w:t>
      </w:r>
      <w:r w:rsidRPr="0014645C">
        <w:rPr>
          <w:rFonts w:ascii="Arial" w:hAnsi="Arial" w:cs="Arial"/>
          <w:b/>
          <w:sz w:val="19"/>
          <w:szCs w:val="19"/>
        </w:rPr>
        <w:t>pomerne podľa skutočne odpracovaného času na projekte</w:t>
      </w:r>
      <w:r w:rsidRPr="0014645C">
        <w:rPr>
          <w:rFonts w:ascii="Arial" w:hAnsi="Arial" w:cs="Arial"/>
          <w:sz w:val="19"/>
          <w:szCs w:val="19"/>
        </w:rPr>
        <w:t>. Náhrada za dovolenku prislúcha k obdobiu odpracovanému príslušným zamestnancom na danom projekte, t.</w:t>
      </w:r>
      <w:r w:rsidR="0074224F" w:rsidRPr="0014645C">
        <w:rPr>
          <w:rFonts w:ascii="Arial" w:hAnsi="Arial" w:cs="Arial"/>
          <w:sz w:val="19"/>
          <w:szCs w:val="19"/>
        </w:rPr>
        <w:t xml:space="preserve"> </w:t>
      </w:r>
      <w:r w:rsidRPr="0014645C">
        <w:rPr>
          <w:rFonts w:ascii="Arial" w:hAnsi="Arial" w:cs="Arial"/>
          <w:sz w:val="19"/>
          <w:szCs w:val="19"/>
        </w:rPr>
        <w:t xml:space="preserve">j. oprávnená náhrada za dovolenku sa bude pomerne krátiť u zamestnancov, ktorí pracujú len časť svojho úväzku na danom projekte. </w:t>
      </w:r>
    </w:p>
    <w:p w14:paraId="5D532D63" w14:textId="27D9AFCD" w:rsidR="004265FD" w:rsidRPr="0014645C" w:rsidRDefault="004265FD" w:rsidP="00544395">
      <w:pPr>
        <w:pStyle w:val="Zoznamsodrkami"/>
        <w:spacing w:before="120" w:after="120" w:line="288" w:lineRule="auto"/>
        <w:rPr>
          <w:rFonts w:ascii="Arial" w:hAnsi="Arial" w:cs="Arial"/>
          <w:sz w:val="19"/>
          <w:szCs w:val="19"/>
        </w:rPr>
      </w:pPr>
      <w:r w:rsidRPr="0014645C">
        <w:rPr>
          <w:rFonts w:ascii="Arial" w:hAnsi="Arial" w:cs="Arial"/>
          <w:sz w:val="19"/>
          <w:szCs w:val="19"/>
        </w:rPr>
        <w:t>Oprávnená je skutočne čerpaná dovolenka v čase realizácie projektu</w:t>
      </w:r>
      <w:del w:id="481" w:author="Autor">
        <w:r w:rsidRPr="0014645C" w:rsidDel="00987366">
          <w:rPr>
            <w:rStyle w:val="Odkaznapoznmkupodiarou"/>
            <w:rFonts w:cs="Arial"/>
            <w:sz w:val="19"/>
            <w:szCs w:val="19"/>
          </w:rPr>
          <w:footnoteReference w:id="37"/>
        </w:r>
      </w:del>
      <w:r w:rsidRPr="0014645C">
        <w:rPr>
          <w:rFonts w:ascii="Arial" w:hAnsi="Arial" w:cs="Arial"/>
          <w:sz w:val="19"/>
          <w:szCs w:val="19"/>
        </w:rPr>
        <w:t xml:space="preserve"> (t.</w:t>
      </w:r>
      <w:r w:rsidR="0074224F" w:rsidRPr="0014645C">
        <w:rPr>
          <w:rFonts w:ascii="Arial" w:hAnsi="Arial" w:cs="Arial"/>
          <w:sz w:val="19"/>
          <w:szCs w:val="19"/>
        </w:rPr>
        <w:t xml:space="preserve"> </w:t>
      </w:r>
      <w:r w:rsidRPr="0014645C">
        <w:rPr>
          <w:rFonts w:ascii="Arial" w:hAnsi="Arial" w:cs="Arial"/>
          <w:sz w:val="19"/>
          <w:szCs w:val="19"/>
        </w:rPr>
        <w:t>j. aj prenesená dovolenka z predchádzajúceho roku, ak nárok na dovolenku vznikol v súvislosti s výkonom práce na projekte</w:t>
      </w:r>
      <w:del w:id="484" w:author="Autor">
        <w:r w:rsidR="00AB24EA" w:rsidRPr="0014645C" w:rsidDel="00987366">
          <w:rPr>
            <w:rFonts w:ascii="Arial" w:hAnsi="Arial" w:cs="Arial"/>
            <w:sz w:val="19"/>
            <w:szCs w:val="19"/>
          </w:rPr>
          <w:delText>, teda nie na základe už odpracovaného času mimo realizácie projektu</w:delText>
        </w:r>
      </w:del>
      <w:r w:rsidRPr="0014645C">
        <w:rPr>
          <w:rFonts w:ascii="Arial" w:hAnsi="Arial" w:cs="Arial"/>
          <w:sz w:val="19"/>
          <w:szCs w:val="19"/>
        </w:rPr>
        <w:t>).</w:t>
      </w:r>
    </w:p>
    <w:p w14:paraId="5B011637" w14:textId="0A682580" w:rsidR="006366AB" w:rsidRPr="0014645C" w:rsidRDefault="004265FD" w:rsidP="006366AB">
      <w:pPr>
        <w:spacing w:before="120" w:after="120" w:line="288" w:lineRule="auto"/>
        <w:jc w:val="both"/>
        <w:rPr>
          <w:rFonts w:ascii="Arial" w:hAnsi="Arial" w:cs="Arial"/>
          <w:sz w:val="19"/>
          <w:szCs w:val="19"/>
        </w:rPr>
      </w:pPr>
      <w:r w:rsidRPr="0014645C">
        <w:rPr>
          <w:rFonts w:ascii="Arial" w:hAnsi="Arial" w:cs="Arial"/>
          <w:color w:val="000000"/>
          <w:sz w:val="19"/>
          <w:szCs w:val="19"/>
          <w:lang w:eastAsia="en-AU"/>
        </w:rPr>
        <w:t>Za neoprávnené výdavky sa budú považovať výdavky pri obchádzaní Zákonník</w:t>
      </w:r>
      <w:r w:rsidR="0005604C" w:rsidRPr="0014645C">
        <w:rPr>
          <w:rFonts w:ascii="Arial" w:hAnsi="Arial" w:cs="Arial"/>
          <w:color w:val="000000"/>
          <w:sz w:val="19"/>
          <w:szCs w:val="19"/>
          <w:lang w:eastAsia="en-AU"/>
        </w:rPr>
        <w:t>a</w:t>
      </w:r>
      <w:r w:rsidRPr="0014645C">
        <w:rPr>
          <w:rFonts w:ascii="Arial" w:hAnsi="Arial" w:cs="Arial"/>
          <w:color w:val="000000"/>
          <w:sz w:val="19"/>
          <w:szCs w:val="19"/>
          <w:lang w:eastAsia="en-AU"/>
        </w:rPr>
        <w:t xml:space="preserve"> práce v prípadoch, ak </w:t>
      </w:r>
      <w:r w:rsidR="00034F05" w:rsidRPr="0014645C">
        <w:rPr>
          <w:rFonts w:ascii="Arial" w:hAnsi="Arial" w:cs="Arial"/>
          <w:color w:val="000000"/>
          <w:sz w:val="19"/>
          <w:szCs w:val="19"/>
          <w:lang w:eastAsia="en-AU"/>
        </w:rPr>
        <w:t xml:space="preserve">sa </w:t>
      </w:r>
      <w:r w:rsidRPr="0014645C">
        <w:rPr>
          <w:rFonts w:ascii="Arial" w:hAnsi="Arial" w:cs="Arial"/>
          <w:color w:val="000000"/>
          <w:sz w:val="19"/>
          <w:szCs w:val="19"/>
          <w:lang w:eastAsia="en-AU"/>
        </w:rPr>
        <w:t xml:space="preserve">s jednou a tou istou osobou </w:t>
      </w:r>
      <w:r w:rsidR="00C6183F" w:rsidRPr="00EF6EFE">
        <w:rPr>
          <w:rFonts w:ascii="Arial" w:hAnsi="Arial" w:cs="Arial"/>
          <w:sz w:val="19"/>
          <w:szCs w:val="19"/>
        </w:rPr>
        <w:t>v období vymedzenom Zákonníkom práce</w:t>
      </w:r>
      <w:r w:rsidR="00C6183F">
        <w:rPr>
          <w:rStyle w:val="Odkaznapoznmkupodiarou"/>
          <w:rFonts w:cs="Arial"/>
          <w:szCs w:val="19"/>
        </w:rPr>
        <w:footnoteReference w:id="38"/>
      </w:r>
      <w:r w:rsidR="00C6183F">
        <w:rPr>
          <w:rFonts w:ascii="Arial" w:hAnsi="Arial" w:cs="Arial"/>
          <w:sz w:val="19"/>
          <w:szCs w:val="19"/>
        </w:rPr>
        <w:t xml:space="preserve"> </w:t>
      </w:r>
      <w:r w:rsidRPr="0014645C">
        <w:rPr>
          <w:rFonts w:ascii="Arial" w:hAnsi="Arial" w:cs="Arial"/>
          <w:color w:val="000000"/>
          <w:sz w:val="19"/>
          <w:szCs w:val="19"/>
          <w:lang w:eastAsia="en-AU"/>
        </w:rPr>
        <w:t>uzatvorí reťazenie pracovnoprávnych vzťahov, napr. najskôr dohoda o vykonaní práce a po vyčerpaní stanoveného rozsahu pracovných hodín (350 hodín</w:t>
      </w:r>
      <w:r w:rsidR="00C6183F">
        <w:rPr>
          <w:rFonts w:ascii="Arial" w:hAnsi="Arial" w:cs="Arial"/>
          <w:color w:val="000000"/>
          <w:sz w:val="19"/>
          <w:szCs w:val="19"/>
          <w:lang w:eastAsia="en-AU"/>
        </w:rPr>
        <w:t xml:space="preserve"> v kalendárnom roku</w:t>
      </w:r>
      <w:r w:rsidRPr="0014645C">
        <w:rPr>
          <w:rFonts w:ascii="Arial" w:hAnsi="Arial" w:cs="Arial"/>
          <w:color w:val="000000"/>
          <w:sz w:val="19"/>
          <w:szCs w:val="19"/>
          <w:lang w:eastAsia="en-AU"/>
        </w:rPr>
        <w:t>) sa uzatvorí ďalší zmluvný vzťah napr. príkazná zmluva, alebo dohoda o pracovnej činnost</w:t>
      </w:r>
      <w:r w:rsidR="00407122" w:rsidRPr="0014645C">
        <w:rPr>
          <w:rFonts w:ascii="Arial" w:hAnsi="Arial" w:cs="Arial"/>
          <w:color w:val="000000"/>
          <w:sz w:val="19"/>
          <w:szCs w:val="19"/>
          <w:lang w:eastAsia="en-AU"/>
        </w:rPr>
        <w:t>i</w:t>
      </w:r>
      <w:r w:rsidRPr="0014645C">
        <w:rPr>
          <w:rFonts w:ascii="Arial" w:hAnsi="Arial" w:cs="Arial"/>
          <w:color w:val="000000"/>
          <w:sz w:val="19"/>
          <w:szCs w:val="19"/>
          <w:lang w:eastAsia="en-AU"/>
        </w:rPr>
        <w:t xml:space="preserve"> a pod., pričom vykonávaná činnosť stále javí znaky závislej práce.</w:t>
      </w:r>
      <w:r w:rsidR="006366AB" w:rsidRPr="0014645C">
        <w:rPr>
          <w:rFonts w:ascii="Arial" w:hAnsi="Arial" w:cs="Arial"/>
          <w:sz w:val="19"/>
          <w:szCs w:val="19"/>
        </w:rPr>
        <w:t xml:space="preserve"> Dohody o prácach vykonávaných mimo pracovného pomeru nemožno uzatvoriť na činnosti/práce, ktoré sú predmetom ochrany podľa autorského zákona</w:t>
      </w:r>
      <w:r w:rsidR="00965E93" w:rsidRPr="0014645C">
        <w:rPr>
          <w:rStyle w:val="Odkaznapoznmkupodiarou"/>
          <w:rFonts w:cs="Arial"/>
          <w:sz w:val="19"/>
          <w:szCs w:val="19"/>
        </w:rPr>
        <w:footnoteReference w:id="39"/>
      </w:r>
      <w:r w:rsidR="006366AB" w:rsidRPr="0014645C">
        <w:rPr>
          <w:rFonts w:ascii="Arial" w:hAnsi="Arial" w:cs="Arial"/>
          <w:sz w:val="19"/>
          <w:szCs w:val="19"/>
        </w:rPr>
        <w:t xml:space="preserve">. </w:t>
      </w:r>
    </w:p>
    <w:p w14:paraId="53BE215C" w14:textId="77777777" w:rsidR="001B229E" w:rsidRPr="0014645C" w:rsidRDefault="004265FD" w:rsidP="007E668E">
      <w:pPr>
        <w:pStyle w:val="Zkladntext"/>
        <w:jc w:val="both"/>
        <w:rPr>
          <w:rFonts w:ascii="Arial" w:hAnsi="Arial" w:cs="Arial"/>
          <w:sz w:val="19"/>
          <w:szCs w:val="19"/>
        </w:rPr>
      </w:pPr>
      <w:r w:rsidRPr="0014645C">
        <w:rPr>
          <w:rFonts w:ascii="Arial" w:hAnsi="Arial" w:cs="Arial"/>
          <w:b/>
          <w:color w:val="000000"/>
          <w:sz w:val="19"/>
          <w:szCs w:val="19"/>
          <w:lang w:eastAsia="en-AU"/>
        </w:rPr>
        <w:t>Odmeny</w:t>
      </w:r>
      <w:r w:rsidRPr="0014645C">
        <w:rPr>
          <w:rStyle w:val="Odkaznapoznmkupodiarou"/>
          <w:rFonts w:cs="Arial"/>
          <w:color w:val="000000"/>
          <w:sz w:val="19"/>
          <w:szCs w:val="19"/>
          <w:lang w:eastAsia="en-AU"/>
        </w:rPr>
        <w:footnoteReference w:id="40"/>
      </w:r>
      <w:r w:rsidRPr="0014645C">
        <w:rPr>
          <w:rFonts w:ascii="Arial" w:hAnsi="Arial" w:cs="Arial"/>
          <w:color w:val="000000"/>
          <w:sz w:val="19"/>
          <w:szCs w:val="19"/>
          <w:lang w:eastAsia="en-AU"/>
        </w:rPr>
        <w:t xml:space="preserve"> (resp. prémie alebo rôzne variabilné zložky naviazané napr. na hospodárske výsledky prijímateľa) </w:t>
      </w:r>
      <w:r w:rsidR="001B229E" w:rsidRPr="0014645C">
        <w:rPr>
          <w:rFonts w:ascii="Arial" w:hAnsi="Arial" w:cs="Arial"/>
          <w:sz w:val="19"/>
          <w:szCs w:val="19"/>
        </w:rPr>
        <w:t>nie sú oprávneným výdavkom s výnimkou prípadov, kedy sa vzťahujú na odmeňovanie zamestnancov, pri ktorých sú splnené nasledovné podmienky pre poskytnutie odmien:</w:t>
      </w:r>
    </w:p>
    <w:p w14:paraId="4012970C" w14:textId="77777777" w:rsidR="005C362C" w:rsidRPr="0014645C" w:rsidRDefault="005C362C" w:rsidP="00EA0104">
      <w:pPr>
        <w:pStyle w:val="Odsekzoznamu"/>
        <w:numPr>
          <w:ilvl w:val="0"/>
          <w:numId w:val="41"/>
        </w:numPr>
        <w:spacing w:before="120" w:after="120" w:line="288" w:lineRule="auto"/>
        <w:ind w:left="425" w:hanging="357"/>
        <w:jc w:val="both"/>
        <w:rPr>
          <w:rFonts w:ascii="Arial" w:hAnsi="Arial" w:cs="Arial"/>
          <w:color w:val="000000"/>
          <w:sz w:val="19"/>
          <w:szCs w:val="19"/>
          <w:lang w:eastAsia="en-AU"/>
        </w:rPr>
      </w:pPr>
      <w:r w:rsidRPr="0014645C">
        <w:rPr>
          <w:rFonts w:ascii="Arial" w:hAnsi="Arial" w:cs="Arial"/>
          <w:color w:val="000000"/>
          <w:sz w:val="19"/>
          <w:szCs w:val="19"/>
          <w:lang w:eastAsia="en-AU"/>
        </w:rPr>
        <w:t xml:space="preserve">odmena ako zložka mzdy je oprávnený výdavok, ak je poskytnutá zamestnancovi, ktorý pracuje na pracovnú zmluvu/služobnú zmluvu na pracovný úväzok 100% činností na projekte (projektoch) spolufinancovanom z OP EVS, t. j. nevykonáva iné pracovné činnosti financované z iných zdrojov žiadateľa (bez ohľadu na dĺžku pracovného času zamestnanca zamestnaného u konkrétneho žiadateľa); </w:t>
      </w:r>
    </w:p>
    <w:p w14:paraId="24396BEC" w14:textId="77777777" w:rsidR="005C362C" w:rsidRPr="0014645C" w:rsidRDefault="005C362C" w:rsidP="00EA0104">
      <w:pPr>
        <w:pStyle w:val="Odsekzoznamu"/>
        <w:numPr>
          <w:ilvl w:val="0"/>
          <w:numId w:val="41"/>
        </w:numPr>
        <w:spacing w:before="120" w:after="120" w:line="288" w:lineRule="auto"/>
        <w:ind w:left="425" w:hanging="357"/>
        <w:jc w:val="both"/>
        <w:rPr>
          <w:rFonts w:ascii="Arial" w:hAnsi="Arial" w:cs="Arial"/>
          <w:sz w:val="19"/>
          <w:szCs w:val="19"/>
        </w:rPr>
      </w:pPr>
      <w:r w:rsidRPr="0014645C">
        <w:rPr>
          <w:rFonts w:ascii="Arial" w:hAnsi="Arial" w:cs="Arial"/>
          <w:sz w:val="19"/>
          <w:szCs w:val="19"/>
        </w:rPr>
        <w:t>výška priznanej mesačnej odmeny</w:t>
      </w:r>
      <w:r w:rsidR="006B39C5" w:rsidRPr="0014645C">
        <w:rPr>
          <w:rFonts w:ascii="Arial" w:hAnsi="Arial" w:cs="Arial"/>
          <w:sz w:val="19"/>
          <w:szCs w:val="19"/>
          <w:vertAlign w:val="superscript"/>
        </w:rPr>
        <w:footnoteReference w:id="41"/>
      </w:r>
      <w:r w:rsidRPr="0014645C">
        <w:rPr>
          <w:rFonts w:ascii="Arial" w:hAnsi="Arial" w:cs="Arial"/>
          <w:sz w:val="19"/>
          <w:szCs w:val="19"/>
          <w:vertAlign w:val="superscript"/>
        </w:rPr>
        <w:t xml:space="preserve"> </w:t>
      </w:r>
      <w:r w:rsidRPr="0014645C">
        <w:rPr>
          <w:rFonts w:ascii="Arial" w:hAnsi="Arial" w:cs="Arial"/>
          <w:sz w:val="19"/>
          <w:szCs w:val="19"/>
        </w:rPr>
        <w:t>je oprávnená maximálne do výšky 30% súčtu funkčných platov/miezd uvedených v platových dekrétoch (bez odmien)</w:t>
      </w:r>
      <w:r w:rsidR="00595338" w:rsidRPr="0014645C">
        <w:rPr>
          <w:rStyle w:val="Odkaznapoznmkupodiarou"/>
          <w:rFonts w:cs="Arial"/>
          <w:color w:val="000000"/>
          <w:szCs w:val="19"/>
          <w:lang w:eastAsia="en-AU"/>
        </w:rPr>
        <w:t xml:space="preserve"> </w:t>
      </w:r>
      <w:r w:rsidR="00595338" w:rsidRPr="0014645C">
        <w:rPr>
          <w:rStyle w:val="Odkaznapoznmkupodiarou"/>
          <w:rFonts w:cs="Arial"/>
          <w:color w:val="000000"/>
          <w:szCs w:val="19"/>
          <w:lang w:eastAsia="en-AU"/>
        </w:rPr>
        <w:footnoteReference w:id="42"/>
      </w:r>
      <w:r w:rsidRPr="0014645C">
        <w:rPr>
          <w:rFonts w:ascii="Arial" w:hAnsi="Arial" w:cs="Arial"/>
          <w:sz w:val="19"/>
          <w:szCs w:val="19"/>
        </w:rPr>
        <w:t xml:space="preserve"> za predchádzajúcich 6 mesiacov (vrátane mesiaca, keď je odmena priznaná)</w:t>
      </w:r>
      <w:r w:rsidR="006B39C5" w:rsidRPr="0014645C">
        <w:rPr>
          <w:rFonts w:ascii="Arial" w:hAnsi="Arial" w:cs="Arial"/>
          <w:sz w:val="19"/>
          <w:szCs w:val="19"/>
          <w:vertAlign w:val="superscript"/>
        </w:rPr>
        <w:footnoteReference w:id="43"/>
      </w:r>
      <w:r w:rsidRPr="0014645C">
        <w:rPr>
          <w:rFonts w:ascii="Arial" w:hAnsi="Arial" w:cs="Arial"/>
          <w:sz w:val="19"/>
          <w:szCs w:val="19"/>
          <w:vertAlign w:val="superscript"/>
        </w:rPr>
        <w:t xml:space="preserve"> </w:t>
      </w:r>
      <w:r w:rsidRPr="0014645C">
        <w:rPr>
          <w:rFonts w:ascii="Arial" w:hAnsi="Arial" w:cs="Arial"/>
          <w:sz w:val="19"/>
          <w:szCs w:val="19"/>
        </w:rPr>
        <w:t xml:space="preserve">za </w:t>
      </w:r>
      <w:r w:rsidR="005457B3">
        <w:rPr>
          <w:rFonts w:ascii="Arial" w:hAnsi="Arial" w:cs="Arial"/>
          <w:sz w:val="19"/>
          <w:szCs w:val="19"/>
        </w:rPr>
        <w:t>bežný</w:t>
      </w:r>
      <w:r w:rsidR="005457B3" w:rsidRPr="0014645C">
        <w:rPr>
          <w:rFonts w:ascii="Arial" w:hAnsi="Arial" w:cs="Arial"/>
          <w:sz w:val="19"/>
          <w:szCs w:val="19"/>
        </w:rPr>
        <w:t xml:space="preserve"> </w:t>
      </w:r>
      <w:r w:rsidRPr="0014645C">
        <w:rPr>
          <w:rFonts w:ascii="Arial" w:hAnsi="Arial" w:cs="Arial"/>
          <w:sz w:val="19"/>
          <w:szCs w:val="19"/>
        </w:rPr>
        <w:t>rok príslušného zamestnanca, pričom kumulovaná výška priznaných odmien</w:t>
      </w:r>
      <w:r w:rsidR="00373D64" w:rsidRPr="0014645C">
        <w:rPr>
          <w:rFonts w:ascii="Arial" w:hAnsi="Arial" w:cs="Arial"/>
          <w:sz w:val="19"/>
          <w:szCs w:val="19"/>
          <w:vertAlign w:val="superscript"/>
        </w:rPr>
        <w:footnoteReference w:id="44"/>
      </w:r>
      <w:r w:rsidRPr="0014645C">
        <w:rPr>
          <w:rFonts w:ascii="Arial" w:hAnsi="Arial" w:cs="Arial"/>
          <w:sz w:val="19"/>
          <w:szCs w:val="19"/>
          <w:vertAlign w:val="superscript"/>
        </w:rPr>
        <w:t xml:space="preserve"> </w:t>
      </w:r>
      <w:r w:rsidRPr="0014645C">
        <w:rPr>
          <w:rFonts w:ascii="Arial" w:hAnsi="Arial" w:cs="Arial"/>
          <w:sz w:val="19"/>
          <w:szCs w:val="19"/>
        </w:rPr>
        <w:t xml:space="preserve">za </w:t>
      </w:r>
      <w:r w:rsidR="005457B3">
        <w:rPr>
          <w:rFonts w:ascii="Arial" w:hAnsi="Arial" w:cs="Arial"/>
          <w:sz w:val="19"/>
          <w:szCs w:val="19"/>
        </w:rPr>
        <w:t>bežný</w:t>
      </w:r>
      <w:r w:rsidR="005457B3" w:rsidRPr="0014645C" w:rsidDel="005457B3">
        <w:rPr>
          <w:rFonts w:ascii="Arial" w:hAnsi="Arial" w:cs="Arial"/>
          <w:sz w:val="19"/>
          <w:szCs w:val="19"/>
        </w:rPr>
        <w:t xml:space="preserve"> </w:t>
      </w:r>
      <w:r w:rsidRPr="0014645C">
        <w:rPr>
          <w:rFonts w:ascii="Arial" w:hAnsi="Arial" w:cs="Arial"/>
          <w:sz w:val="19"/>
          <w:szCs w:val="19"/>
        </w:rPr>
        <w:t xml:space="preserve"> rok je oprávnená maximálne do výšky 30% súčtu funkčných platov/miezd uvedených v platových dekrétoch (bez odmien) za </w:t>
      </w:r>
      <w:r w:rsidR="005457B3">
        <w:rPr>
          <w:rFonts w:ascii="Arial" w:hAnsi="Arial" w:cs="Arial"/>
          <w:sz w:val="19"/>
          <w:szCs w:val="19"/>
        </w:rPr>
        <w:t>bežný</w:t>
      </w:r>
      <w:r w:rsidR="005457B3" w:rsidRPr="0014645C" w:rsidDel="005457B3">
        <w:rPr>
          <w:rFonts w:ascii="Arial" w:hAnsi="Arial" w:cs="Arial"/>
          <w:sz w:val="19"/>
          <w:szCs w:val="19"/>
        </w:rPr>
        <w:t xml:space="preserve"> </w:t>
      </w:r>
      <w:r w:rsidRPr="0014645C">
        <w:rPr>
          <w:rFonts w:ascii="Arial" w:hAnsi="Arial" w:cs="Arial"/>
          <w:sz w:val="19"/>
          <w:szCs w:val="19"/>
        </w:rPr>
        <w:t xml:space="preserve"> rok príslušného zamestnanca; </w:t>
      </w:r>
    </w:p>
    <w:p w14:paraId="49EDF7ED" w14:textId="77777777" w:rsidR="004265FD" w:rsidRPr="0014645C" w:rsidRDefault="005C362C" w:rsidP="00EA0104">
      <w:pPr>
        <w:pStyle w:val="Odsekzoznamu"/>
        <w:numPr>
          <w:ilvl w:val="0"/>
          <w:numId w:val="41"/>
        </w:numPr>
        <w:spacing w:before="120" w:after="120" w:line="288" w:lineRule="auto"/>
        <w:ind w:left="425" w:hanging="357"/>
        <w:jc w:val="both"/>
        <w:rPr>
          <w:rFonts w:ascii="Arial" w:hAnsi="Arial" w:cs="Arial"/>
          <w:sz w:val="19"/>
          <w:szCs w:val="19"/>
          <w:u w:val="single"/>
        </w:rPr>
      </w:pPr>
      <w:r w:rsidRPr="0014645C">
        <w:rPr>
          <w:rFonts w:ascii="Arial" w:hAnsi="Arial" w:cs="Arial"/>
          <w:sz w:val="19"/>
          <w:szCs w:val="19"/>
        </w:rPr>
        <w:t>je nevyhnutné, aby žiadateľ rešpektoval odmeňovanie jednotlivých pracovných pozícií s ohľadom na jeho predchádzajúcu mzdovú politiku</w:t>
      </w:r>
      <w:r w:rsidR="00095609" w:rsidRPr="0014645C">
        <w:rPr>
          <w:rStyle w:val="Odkaznapoznmkupodiarou"/>
          <w:rFonts w:cs="Arial"/>
          <w:szCs w:val="19"/>
        </w:rPr>
        <w:footnoteReference w:id="45"/>
      </w:r>
      <w:r w:rsidRPr="0014645C">
        <w:rPr>
          <w:rFonts w:ascii="Arial" w:hAnsi="Arial" w:cs="Arial"/>
          <w:sz w:val="19"/>
          <w:szCs w:val="19"/>
        </w:rPr>
        <w:t xml:space="preserve">, t. j. nie je možné akceptovať navýšenie mzdy, resp. odmeny za vykonanú prácu iba z dôvodu prác vykonávaných na projekte financovanom z prostriedkov EŠIF. </w:t>
      </w:r>
    </w:p>
    <w:p w14:paraId="494D2BF8" w14:textId="52ADEF3A" w:rsidR="004265FD" w:rsidRPr="0014645C" w:rsidRDefault="00D2748F" w:rsidP="000906F9">
      <w:pPr>
        <w:pStyle w:val="Zkladntext"/>
        <w:spacing w:before="120" w:line="288" w:lineRule="auto"/>
        <w:jc w:val="both"/>
        <w:rPr>
          <w:rFonts w:ascii="Arial" w:hAnsi="Arial" w:cs="Arial"/>
          <w:sz w:val="19"/>
          <w:szCs w:val="19"/>
          <w:u w:val="single"/>
        </w:rPr>
      </w:pPr>
      <w:r>
        <w:rPr>
          <w:rFonts w:ascii="Arial" w:hAnsi="Arial" w:cs="Arial"/>
          <w:sz w:val="19"/>
          <w:szCs w:val="19"/>
        </w:rPr>
        <w:t xml:space="preserve">Za oprávnené </w:t>
      </w:r>
      <w:r w:rsidRPr="004308E8">
        <w:rPr>
          <w:rFonts w:ascii="Arial" w:hAnsi="Arial" w:cs="Arial"/>
          <w:sz w:val="19"/>
          <w:szCs w:val="19"/>
        </w:rPr>
        <w:t>výdavky sú považované všetky náhrady mzdy, ktoré je zamestnávateľ povinný poskytnúť zamestnancovi podľa platnej legislatívy, ak nemá nárok na ich úhradu od príslušných orgánov (napríklad nemocenské dávky</w:t>
      </w:r>
      <w:r>
        <w:t xml:space="preserve"> </w:t>
      </w:r>
      <w:r w:rsidRPr="004308E8">
        <w:rPr>
          <w:rFonts w:ascii="Arial" w:hAnsi="Arial" w:cs="Arial"/>
          <w:sz w:val="19"/>
          <w:szCs w:val="19"/>
        </w:rPr>
        <w:t>uhrádzané Sociálnou poisťovňou).</w:t>
      </w:r>
      <w:r>
        <w:rPr>
          <w:rFonts w:ascii="Arial" w:hAnsi="Arial" w:cs="Arial"/>
          <w:sz w:val="19"/>
          <w:szCs w:val="19"/>
        </w:rPr>
        <w:t xml:space="preserve"> </w:t>
      </w:r>
      <w:r w:rsidR="004265FD" w:rsidRPr="0014645C">
        <w:rPr>
          <w:rFonts w:ascii="Arial" w:hAnsi="Arial" w:cs="Arial"/>
          <w:sz w:val="19"/>
          <w:szCs w:val="19"/>
        </w:rPr>
        <w:t xml:space="preserve">Výška oprávnenej náhrady mzdy musí zodpovedať miere zapojenia zamestnanca do realizácie daného projektu. </w:t>
      </w:r>
    </w:p>
    <w:p w14:paraId="309CA003" w14:textId="05093272" w:rsidR="004265FD" w:rsidRPr="0014645C" w:rsidRDefault="004265FD" w:rsidP="000906F9">
      <w:pPr>
        <w:pStyle w:val="Zkladntext"/>
        <w:spacing w:before="120" w:line="288" w:lineRule="auto"/>
        <w:jc w:val="both"/>
        <w:rPr>
          <w:rFonts w:ascii="Arial" w:hAnsi="Arial" w:cs="Arial"/>
          <w:sz w:val="19"/>
          <w:szCs w:val="19"/>
          <w:u w:val="single"/>
        </w:rPr>
      </w:pPr>
      <w:r w:rsidRPr="0014645C">
        <w:rPr>
          <w:rFonts w:ascii="Arial" w:hAnsi="Arial" w:cs="Arial"/>
          <w:b/>
          <w:sz w:val="19"/>
          <w:szCs w:val="19"/>
        </w:rPr>
        <w:t>Výdavky týkajúce sa výkonu práce sú limitované rozsahom práce maximálne 12 hodín/deň za všetky pracovné úväzky osoby kumulatívne</w:t>
      </w:r>
      <w:r w:rsidR="004D36E2">
        <w:rPr>
          <w:rFonts w:ascii="Arial" w:hAnsi="Arial" w:cs="Arial"/>
          <w:b/>
          <w:sz w:val="19"/>
          <w:szCs w:val="19"/>
        </w:rPr>
        <w:t xml:space="preserve"> u jedného zamestnávateľa</w:t>
      </w:r>
      <w:r w:rsidRPr="0014645C">
        <w:rPr>
          <w:rFonts w:ascii="Arial" w:hAnsi="Arial" w:cs="Arial"/>
          <w:sz w:val="19"/>
          <w:szCs w:val="19"/>
        </w:rPr>
        <w:t>, t.</w:t>
      </w:r>
      <w:r w:rsidR="00FD46B9" w:rsidRPr="0014645C">
        <w:rPr>
          <w:rFonts w:ascii="Arial" w:hAnsi="Arial" w:cs="Arial"/>
          <w:sz w:val="19"/>
          <w:szCs w:val="19"/>
        </w:rPr>
        <w:t xml:space="preserve"> </w:t>
      </w:r>
      <w:r w:rsidRPr="0014645C">
        <w:rPr>
          <w:rFonts w:ascii="Arial" w:hAnsi="Arial" w:cs="Arial"/>
          <w:sz w:val="19"/>
          <w:szCs w:val="19"/>
        </w:rPr>
        <w:t xml:space="preserve">j. za všetky pracovné pomery, dohody mimo pracovného pomeru a štátnozamestnanecký pomer. </w:t>
      </w:r>
    </w:p>
    <w:p w14:paraId="03B3618B" w14:textId="21202CD7" w:rsidR="004265FD" w:rsidRPr="0014645C" w:rsidRDefault="004265FD" w:rsidP="000906F9">
      <w:pPr>
        <w:pStyle w:val="Zkladntext"/>
        <w:spacing w:before="120" w:line="288" w:lineRule="auto"/>
        <w:jc w:val="both"/>
        <w:rPr>
          <w:rFonts w:ascii="Arial" w:hAnsi="Arial" w:cs="Arial"/>
          <w:sz w:val="19"/>
          <w:szCs w:val="19"/>
          <w:u w:val="single"/>
        </w:rPr>
      </w:pPr>
      <w:r w:rsidRPr="0014645C">
        <w:rPr>
          <w:rFonts w:ascii="Arial" w:hAnsi="Arial" w:cs="Arial"/>
          <w:b/>
          <w:sz w:val="19"/>
          <w:szCs w:val="19"/>
        </w:rPr>
        <w:t>Výdavky týkajúce sa činností na projekte vykonávaných počas</w:t>
      </w:r>
      <w:r w:rsidR="00326EED">
        <w:rPr>
          <w:rFonts w:ascii="Arial" w:hAnsi="Arial" w:cs="Arial"/>
          <w:b/>
          <w:sz w:val="19"/>
          <w:szCs w:val="19"/>
        </w:rPr>
        <w:t xml:space="preserve"> prekážok v práci na strane zamestnanca</w:t>
      </w:r>
      <w:r w:rsidRPr="0014645C">
        <w:rPr>
          <w:rFonts w:ascii="Arial" w:hAnsi="Arial" w:cs="Arial"/>
          <w:sz w:val="19"/>
          <w:szCs w:val="19"/>
        </w:rPr>
        <w:t xml:space="preserve"> nie sú považované za oprávnené výdavky (ak napr. zamestnanec nepracuje z dôvodu práceneschopnosti alebo </w:t>
      </w:r>
      <w:r w:rsidR="00C6018E" w:rsidRPr="0014645C">
        <w:rPr>
          <w:rFonts w:ascii="Arial" w:hAnsi="Arial" w:cs="Arial"/>
          <w:sz w:val="19"/>
          <w:szCs w:val="19"/>
        </w:rPr>
        <w:t>OČR</w:t>
      </w:r>
      <w:r w:rsidRPr="0014645C">
        <w:rPr>
          <w:rFonts w:ascii="Arial" w:hAnsi="Arial" w:cs="Arial"/>
          <w:sz w:val="19"/>
          <w:szCs w:val="19"/>
        </w:rPr>
        <w:t xml:space="preserve"> či navštívi lekára a súčasne v tom istom čase vykonáva aktivity na základe, napr. </w:t>
      </w:r>
      <w:r w:rsidR="000C56FA" w:rsidRPr="0014645C">
        <w:rPr>
          <w:rFonts w:ascii="Arial" w:hAnsi="Arial" w:cs="Arial"/>
          <w:sz w:val="19"/>
          <w:szCs w:val="19"/>
        </w:rPr>
        <w:t>O</w:t>
      </w:r>
      <w:r w:rsidRPr="0014645C">
        <w:rPr>
          <w:rFonts w:ascii="Arial" w:hAnsi="Arial" w:cs="Arial"/>
          <w:sz w:val="19"/>
          <w:szCs w:val="19"/>
        </w:rPr>
        <w:t xml:space="preserve">bčianskeho zákonníka alebo </w:t>
      </w:r>
      <w:r w:rsidR="000C56FA" w:rsidRPr="0014645C">
        <w:rPr>
          <w:rFonts w:ascii="Arial" w:hAnsi="Arial" w:cs="Arial"/>
          <w:sz w:val="19"/>
          <w:szCs w:val="19"/>
        </w:rPr>
        <w:t>Z</w:t>
      </w:r>
      <w:r w:rsidRPr="0014645C">
        <w:rPr>
          <w:rFonts w:ascii="Arial" w:hAnsi="Arial" w:cs="Arial"/>
          <w:sz w:val="19"/>
          <w:szCs w:val="19"/>
        </w:rPr>
        <w:t>ákonníka práce pre projekt, budú výdavky na tieto aktivity považované za neoprávnené).</w:t>
      </w:r>
    </w:p>
    <w:p w14:paraId="13B1CBCB" w14:textId="77777777" w:rsidR="004265FD" w:rsidRPr="0014645C" w:rsidRDefault="004265FD" w:rsidP="000906F9">
      <w:pPr>
        <w:pStyle w:val="Zkladntext"/>
        <w:spacing w:before="120" w:line="288" w:lineRule="auto"/>
        <w:jc w:val="both"/>
        <w:rPr>
          <w:rFonts w:ascii="Arial" w:hAnsi="Arial" w:cs="Arial"/>
          <w:sz w:val="19"/>
          <w:szCs w:val="19"/>
          <w:u w:val="single"/>
        </w:rPr>
      </w:pPr>
      <w:r w:rsidRPr="0014645C">
        <w:rPr>
          <w:rFonts w:ascii="Arial" w:hAnsi="Arial" w:cs="Arial"/>
          <w:b/>
          <w:sz w:val="19"/>
          <w:szCs w:val="19"/>
        </w:rPr>
        <w:t>Doplnkové dôchodkové sporenie</w:t>
      </w:r>
      <w:r w:rsidRPr="0014645C">
        <w:rPr>
          <w:rFonts w:ascii="Arial" w:hAnsi="Arial" w:cs="Arial"/>
          <w:sz w:val="19"/>
          <w:szCs w:val="19"/>
        </w:rPr>
        <w:t xml:space="preserve"> je založené na báze dobrovoľnosti, takže netvorí povinnú zložku mzdy zamestnanca, z toho dôvodu </w:t>
      </w:r>
      <w:r w:rsidRPr="0014645C">
        <w:rPr>
          <w:rFonts w:ascii="Arial" w:hAnsi="Arial" w:cs="Arial"/>
          <w:b/>
          <w:sz w:val="19"/>
          <w:szCs w:val="19"/>
        </w:rPr>
        <w:t>nie je považované za oprávnený mzdový výdavok</w:t>
      </w:r>
      <w:r w:rsidRPr="0014645C">
        <w:rPr>
          <w:rFonts w:ascii="Arial" w:hAnsi="Arial" w:cs="Arial"/>
          <w:sz w:val="19"/>
          <w:szCs w:val="19"/>
        </w:rPr>
        <w:t xml:space="preserve">. </w:t>
      </w:r>
    </w:p>
    <w:p w14:paraId="26E3EA5D" w14:textId="77777777" w:rsidR="004265FD" w:rsidRPr="0014645C" w:rsidRDefault="004265FD" w:rsidP="000906F9">
      <w:pPr>
        <w:pStyle w:val="Zkladntext"/>
        <w:spacing w:before="120" w:line="288" w:lineRule="auto"/>
        <w:jc w:val="both"/>
        <w:rPr>
          <w:rFonts w:ascii="Arial" w:hAnsi="Arial" w:cs="Arial"/>
          <w:sz w:val="19"/>
          <w:szCs w:val="19"/>
          <w:u w:val="single"/>
        </w:rPr>
      </w:pPr>
      <w:r w:rsidRPr="0014645C">
        <w:rPr>
          <w:rFonts w:ascii="Arial" w:hAnsi="Arial" w:cs="Arial"/>
          <w:sz w:val="19"/>
          <w:szCs w:val="19"/>
        </w:rPr>
        <w:t xml:space="preserve">Ostatné </w:t>
      </w:r>
      <w:r w:rsidRPr="0014645C">
        <w:rPr>
          <w:rFonts w:ascii="Arial" w:hAnsi="Arial" w:cs="Arial"/>
          <w:b/>
          <w:sz w:val="19"/>
          <w:szCs w:val="19"/>
        </w:rPr>
        <w:t>výdavky na zamestnanca, ktoré nie sú pre zamestnávateľov povinné</w:t>
      </w:r>
      <w:r w:rsidRPr="0014645C">
        <w:rPr>
          <w:rFonts w:ascii="Arial" w:hAnsi="Arial" w:cs="Arial"/>
          <w:sz w:val="19"/>
          <w:szCs w:val="19"/>
        </w:rPr>
        <w:t xml:space="preserve"> podľa osobitných právnych predpisov (napr. dary, benefity</w:t>
      </w:r>
      <w:r w:rsidR="0001104D" w:rsidRPr="0014645C">
        <w:rPr>
          <w:rFonts w:ascii="Arial" w:hAnsi="Arial" w:cs="Arial"/>
          <w:sz w:val="19"/>
          <w:szCs w:val="19"/>
        </w:rPr>
        <w:t>, príspevky zo sociálneho fondu na dopravu alebo kultúrne podujatia a pod.</w:t>
      </w:r>
      <w:r w:rsidRPr="0014645C">
        <w:rPr>
          <w:rFonts w:ascii="Arial" w:hAnsi="Arial" w:cs="Arial"/>
          <w:sz w:val="19"/>
          <w:szCs w:val="19"/>
        </w:rPr>
        <w:t xml:space="preserve">), </w:t>
      </w:r>
      <w:r w:rsidRPr="0014645C">
        <w:rPr>
          <w:rFonts w:ascii="Arial" w:hAnsi="Arial" w:cs="Arial"/>
          <w:b/>
          <w:sz w:val="19"/>
          <w:szCs w:val="19"/>
        </w:rPr>
        <w:t>nie sú oprávnenými výdavkami</w:t>
      </w:r>
      <w:r w:rsidRPr="0014645C">
        <w:rPr>
          <w:rFonts w:ascii="Arial" w:hAnsi="Arial" w:cs="Arial"/>
          <w:sz w:val="19"/>
          <w:szCs w:val="19"/>
        </w:rPr>
        <w:t xml:space="preserve">. </w:t>
      </w:r>
    </w:p>
    <w:p w14:paraId="10A2AD6E" w14:textId="77777777" w:rsidR="004265FD" w:rsidRPr="0014645C" w:rsidRDefault="004265FD" w:rsidP="000906F9">
      <w:pPr>
        <w:pStyle w:val="Zkladntext"/>
        <w:spacing w:before="120" w:line="288" w:lineRule="auto"/>
        <w:jc w:val="both"/>
        <w:rPr>
          <w:rFonts w:ascii="Arial" w:hAnsi="Arial" w:cs="Arial"/>
          <w:sz w:val="19"/>
          <w:szCs w:val="19"/>
          <w:u w:val="single"/>
        </w:rPr>
      </w:pPr>
      <w:r w:rsidRPr="0014645C">
        <w:rPr>
          <w:rFonts w:ascii="Arial" w:hAnsi="Arial" w:cs="Arial"/>
          <w:b/>
          <w:sz w:val="19"/>
          <w:szCs w:val="19"/>
        </w:rPr>
        <w:t>Výdavky na odstupné a odchodné sú považované za neoprávnené výdavky</w:t>
      </w:r>
      <w:r w:rsidRPr="0014645C">
        <w:rPr>
          <w:rFonts w:ascii="Arial" w:hAnsi="Arial" w:cs="Arial"/>
          <w:sz w:val="19"/>
          <w:szCs w:val="19"/>
        </w:rPr>
        <w:t xml:space="preserve"> z dôvodu, že medzi nimi a realizáciou projektu neexistuje príčinný vzťah. </w:t>
      </w:r>
    </w:p>
    <w:p w14:paraId="4BE41EEA" w14:textId="77777777" w:rsidR="004265FD" w:rsidRPr="0014645C" w:rsidRDefault="004265FD" w:rsidP="000906F9">
      <w:pPr>
        <w:pStyle w:val="Zkladntext"/>
        <w:spacing w:before="120" w:line="288" w:lineRule="auto"/>
        <w:jc w:val="both"/>
        <w:rPr>
          <w:rFonts w:ascii="Arial" w:hAnsi="Arial" w:cs="Arial"/>
          <w:sz w:val="19"/>
          <w:szCs w:val="19"/>
          <w:u w:val="single"/>
        </w:rPr>
      </w:pPr>
      <w:r w:rsidRPr="0014645C">
        <w:rPr>
          <w:rFonts w:ascii="Arial" w:hAnsi="Arial" w:cs="Arial"/>
          <w:b/>
          <w:sz w:val="19"/>
          <w:szCs w:val="19"/>
        </w:rPr>
        <w:t>Tvorba sociálneho fondu</w:t>
      </w:r>
      <w:r w:rsidRPr="0014645C">
        <w:rPr>
          <w:rFonts w:ascii="Arial" w:hAnsi="Arial" w:cs="Arial"/>
          <w:sz w:val="19"/>
          <w:szCs w:val="19"/>
        </w:rPr>
        <w:t xml:space="preserve"> je pre zamestnávateľa povinnosťou, nakoľko však jeho čerpanie nesúvisí s realizáci</w:t>
      </w:r>
      <w:r w:rsidR="002A5C7D" w:rsidRPr="0014645C">
        <w:rPr>
          <w:rFonts w:ascii="Arial" w:hAnsi="Arial" w:cs="Arial"/>
          <w:sz w:val="19"/>
          <w:szCs w:val="19"/>
        </w:rPr>
        <w:t>o</w:t>
      </w:r>
      <w:r w:rsidRPr="0014645C">
        <w:rPr>
          <w:rFonts w:ascii="Arial" w:hAnsi="Arial" w:cs="Arial"/>
          <w:sz w:val="19"/>
          <w:szCs w:val="19"/>
        </w:rPr>
        <w:t xml:space="preserve">u projektu, </w:t>
      </w:r>
      <w:r w:rsidRPr="0014645C">
        <w:rPr>
          <w:rFonts w:ascii="Arial" w:hAnsi="Arial" w:cs="Arial"/>
          <w:b/>
          <w:sz w:val="19"/>
          <w:szCs w:val="19"/>
        </w:rPr>
        <w:t>tieto výdavky nie sú oprávnenými</w:t>
      </w:r>
      <w:r w:rsidRPr="0014645C">
        <w:rPr>
          <w:rFonts w:ascii="Arial" w:hAnsi="Arial" w:cs="Arial"/>
          <w:sz w:val="19"/>
          <w:szCs w:val="19"/>
        </w:rPr>
        <w:t>.</w:t>
      </w:r>
    </w:p>
    <w:p w14:paraId="0982DB91" w14:textId="77777777" w:rsidR="004265FD" w:rsidRPr="0014645C" w:rsidRDefault="004265FD" w:rsidP="000906F9">
      <w:pPr>
        <w:pStyle w:val="Zkladntext"/>
        <w:spacing w:before="120" w:line="288" w:lineRule="auto"/>
        <w:jc w:val="both"/>
        <w:rPr>
          <w:rFonts w:ascii="Arial" w:hAnsi="Arial" w:cs="Arial"/>
          <w:sz w:val="19"/>
          <w:szCs w:val="19"/>
        </w:rPr>
      </w:pPr>
      <w:r w:rsidRPr="0014645C">
        <w:rPr>
          <w:rFonts w:ascii="Arial" w:hAnsi="Arial" w:cs="Arial"/>
          <w:b/>
          <w:sz w:val="19"/>
          <w:szCs w:val="19"/>
        </w:rPr>
        <w:t>Pracovné úväzky osôb pracujúcich na projekte sa nesmú prekrývať</w:t>
      </w:r>
      <w:r w:rsidRPr="0014645C">
        <w:rPr>
          <w:rFonts w:ascii="Arial" w:hAnsi="Arial" w:cs="Arial"/>
          <w:sz w:val="19"/>
          <w:szCs w:val="19"/>
        </w:rPr>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(vrátane prípadu jedného projektu s viacerými pozíciami v rámci toho istého projektu alebo v prípade viacerých zmluvných vzťahov pre výkon práce pre projekt a mimo projektov)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na úrovni príslušného dňa, pričom nie je podstatné, na základe akého zmluvného vzťahu osoba pracovala. Pri zistení prekrývania sa výdavkov v projekte je RO </w:t>
      </w:r>
      <w:r w:rsidR="0090055C" w:rsidRPr="0014645C">
        <w:rPr>
          <w:rFonts w:ascii="Arial" w:hAnsi="Arial" w:cs="Arial"/>
          <w:sz w:val="19"/>
          <w:szCs w:val="19"/>
        </w:rPr>
        <w:t xml:space="preserve">pre OP EVS </w:t>
      </w:r>
      <w:r w:rsidRPr="0014645C">
        <w:rPr>
          <w:rFonts w:ascii="Arial" w:hAnsi="Arial" w:cs="Arial"/>
          <w:sz w:val="19"/>
          <w:szCs w:val="19"/>
        </w:rPr>
        <w:t>oprávnený odstúpiť od zmluvy o NFP.</w:t>
      </w:r>
    </w:p>
    <w:p w14:paraId="7C2DF402" w14:textId="77777777" w:rsidR="00910E0D" w:rsidRPr="0014645C" w:rsidRDefault="004265FD" w:rsidP="000906F9">
      <w:pPr>
        <w:spacing w:before="120" w:after="120" w:line="288" w:lineRule="auto"/>
        <w:jc w:val="both"/>
        <w:rPr>
          <w:rFonts w:ascii="Arial" w:hAnsi="Arial" w:cs="Arial"/>
          <w:color w:val="000000"/>
          <w:sz w:val="19"/>
          <w:szCs w:val="19"/>
        </w:rPr>
      </w:pPr>
      <w:r w:rsidRPr="0014645C">
        <w:rPr>
          <w:rFonts w:ascii="Arial" w:hAnsi="Arial" w:cs="Arial"/>
          <w:sz w:val="19"/>
          <w:szCs w:val="19"/>
        </w:rPr>
        <w:t xml:space="preserve">Maximálna výška oprávnených výdavkov na mzdu/odmenu odborného personálu, administratívneho a riadiaceho personálu a primerané ceny oprávnených výdavkov na osobohodinu sú uvedené v Usmernení RO </w:t>
      </w:r>
      <w:r w:rsidR="00EA2635" w:rsidRPr="0014645C">
        <w:rPr>
          <w:rFonts w:ascii="Arial" w:hAnsi="Arial" w:cs="Arial"/>
          <w:sz w:val="19"/>
          <w:szCs w:val="19"/>
        </w:rPr>
        <w:t xml:space="preserve">č. 5 </w:t>
      </w:r>
      <w:r w:rsidRPr="0014645C">
        <w:rPr>
          <w:rFonts w:ascii="Arial" w:hAnsi="Arial" w:cs="Arial"/>
          <w:sz w:val="19"/>
          <w:szCs w:val="19"/>
        </w:rPr>
        <w:t xml:space="preserve">pre OP EVS k oprávnenosti </w:t>
      </w:r>
      <w:r w:rsidR="007D57A4" w:rsidRPr="0014645C">
        <w:rPr>
          <w:rFonts w:ascii="Arial" w:hAnsi="Arial" w:cs="Arial"/>
          <w:sz w:val="19"/>
          <w:szCs w:val="19"/>
        </w:rPr>
        <w:t xml:space="preserve">vybraných skupín </w:t>
      </w:r>
      <w:r w:rsidRPr="0014645C">
        <w:rPr>
          <w:rFonts w:ascii="Arial" w:hAnsi="Arial" w:cs="Arial"/>
          <w:sz w:val="19"/>
          <w:szCs w:val="19"/>
        </w:rPr>
        <w:t>výdavkov</w:t>
      </w:r>
      <w:r w:rsidR="007D57A4" w:rsidRPr="0014645C">
        <w:rPr>
          <w:rFonts w:ascii="Arial" w:hAnsi="Arial" w:cs="Arial"/>
          <w:sz w:val="19"/>
          <w:szCs w:val="19"/>
        </w:rPr>
        <w:t xml:space="preserve"> pre PO 2014-2020</w:t>
      </w:r>
      <w:r w:rsidR="007671F8" w:rsidRPr="0014645C">
        <w:rPr>
          <w:rFonts w:ascii="Arial" w:hAnsi="Arial" w:cs="Arial"/>
          <w:sz w:val="19"/>
          <w:szCs w:val="19"/>
        </w:rPr>
        <w:t>.</w:t>
      </w:r>
      <w:r w:rsidRPr="0014645C">
        <w:rPr>
          <w:rFonts w:ascii="Arial" w:hAnsi="Arial" w:cs="Arial"/>
          <w:sz w:val="19"/>
          <w:szCs w:val="19"/>
        </w:rPr>
        <w:t xml:space="preserve"> </w:t>
      </w:r>
    </w:p>
    <w:p w14:paraId="09F6E29F" w14:textId="77777777" w:rsidR="004265FD" w:rsidRPr="0014645C" w:rsidRDefault="004265FD" w:rsidP="009047D5">
      <w:pPr>
        <w:pBdr>
          <w:top w:val="single" w:sz="4" w:space="1" w:color="auto"/>
          <w:left w:val="single" w:sz="4" w:space="4" w:color="auto"/>
          <w:bottom w:val="single" w:sz="4" w:space="1" w:color="auto"/>
          <w:right w:val="single" w:sz="4" w:space="4" w:color="auto"/>
        </w:pBdr>
        <w:shd w:val="clear" w:color="auto" w:fill="AADDF0" w:themeFill="accent4" w:themeFillTint="99"/>
        <w:autoSpaceDE w:val="0"/>
        <w:autoSpaceDN w:val="0"/>
        <w:adjustRightInd w:val="0"/>
        <w:spacing w:before="120" w:after="120" w:line="288" w:lineRule="auto"/>
        <w:jc w:val="both"/>
        <w:rPr>
          <w:rFonts w:ascii="Arial" w:hAnsi="Arial" w:cs="Arial"/>
          <w:sz w:val="19"/>
          <w:szCs w:val="19"/>
        </w:rPr>
      </w:pPr>
      <w:r w:rsidRPr="0014645C">
        <w:rPr>
          <w:rFonts w:ascii="Arial" w:hAnsi="Arial" w:cs="Arial"/>
          <w:b/>
          <w:i/>
          <w:sz w:val="19"/>
          <w:szCs w:val="19"/>
        </w:rPr>
        <w:t>Upozornenie pre žiadateľa:</w:t>
      </w:r>
      <w:r w:rsidRPr="0014645C">
        <w:rPr>
          <w:rFonts w:ascii="Arial" w:hAnsi="Arial" w:cs="Arial"/>
          <w:sz w:val="19"/>
          <w:szCs w:val="19"/>
        </w:rPr>
        <w:t xml:space="preserve"> Počet pracovných hodín zamestnanca odpracovaných v rámci projektu musí byť v súlade s národnou legislatívou stanovujúcou maximálny fond pracovného času a nadčasov.  </w:t>
      </w:r>
    </w:p>
    <w:p w14:paraId="5F60A4D5" w14:textId="77777777" w:rsidR="004265FD" w:rsidRPr="0014645C" w:rsidRDefault="004265FD" w:rsidP="00551D65">
      <w:pPr>
        <w:pStyle w:val="BodyText1"/>
        <w:rPr>
          <w:b/>
          <w:lang w:val="sk-SK"/>
        </w:rPr>
      </w:pPr>
      <w:r w:rsidRPr="0014645C">
        <w:rPr>
          <w:b/>
          <w:lang w:val="sk-SK"/>
        </w:rPr>
        <w:t>Cestovné náhrady</w:t>
      </w:r>
      <w:r w:rsidR="00FA4BEA" w:rsidRPr="0014645C">
        <w:rPr>
          <w:rStyle w:val="Odkaznapoznmkupodiarou"/>
          <w:rFonts w:cs="Arial"/>
          <w:b/>
          <w:sz w:val="19"/>
          <w:szCs w:val="19"/>
          <w:lang w:val="sk-SK"/>
        </w:rPr>
        <w:footnoteReference w:id="46"/>
      </w:r>
    </w:p>
    <w:p w14:paraId="19A06CA1" w14:textId="77777777" w:rsidR="004265FD" w:rsidRPr="0014645C" w:rsidRDefault="004265FD" w:rsidP="000906F9">
      <w:pPr>
        <w:pStyle w:val="Zkladntext"/>
        <w:spacing w:before="120" w:line="288" w:lineRule="auto"/>
        <w:jc w:val="both"/>
        <w:rPr>
          <w:rFonts w:ascii="Arial" w:hAnsi="Arial" w:cs="Arial"/>
          <w:sz w:val="19"/>
          <w:szCs w:val="19"/>
        </w:rPr>
      </w:pPr>
      <w:r w:rsidRPr="0014645C">
        <w:rPr>
          <w:rFonts w:ascii="Arial" w:hAnsi="Arial" w:cs="Arial"/>
          <w:sz w:val="19"/>
          <w:szCs w:val="19"/>
        </w:rPr>
        <w:t xml:space="preserve">Výšku náhrad výdavkov vzniknutých v súvislosti s pracovnou cestou upravuje zákon o cestovných náhradách. Cestovné náhrady sú oprávnenými výdavkami vo výške a za podmienok, ktoré stanovuje zákon o cestovných náhradách, prípadne interná norma organizácie </w:t>
      </w:r>
      <w:r w:rsidR="00767267" w:rsidRPr="0014645C">
        <w:rPr>
          <w:rFonts w:ascii="Arial" w:hAnsi="Arial" w:cs="Arial"/>
          <w:sz w:val="19"/>
          <w:szCs w:val="19"/>
        </w:rPr>
        <w:t>zamestnávateľa</w:t>
      </w:r>
      <w:r w:rsidRPr="0014645C">
        <w:rPr>
          <w:rFonts w:ascii="Arial" w:hAnsi="Arial" w:cs="Arial"/>
          <w:sz w:val="19"/>
          <w:szCs w:val="19"/>
        </w:rPr>
        <w:t xml:space="preserve">. </w:t>
      </w:r>
    </w:p>
    <w:p w14:paraId="3A740985" w14:textId="77777777" w:rsidR="004265FD" w:rsidRPr="0014645C" w:rsidRDefault="004265FD" w:rsidP="000906F9">
      <w:pPr>
        <w:pStyle w:val="Zkladntext"/>
        <w:spacing w:before="120" w:line="288" w:lineRule="auto"/>
        <w:jc w:val="both"/>
        <w:rPr>
          <w:rFonts w:ascii="Arial" w:hAnsi="Arial" w:cs="Arial"/>
          <w:sz w:val="19"/>
          <w:szCs w:val="19"/>
        </w:rPr>
      </w:pPr>
      <w:r w:rsidRPr="0014645C">
        <w:rPr>
          <w:rFonts w:ascii="Arial" w:hAnsi="Arial" w:cs="Arial"/>
          <w:sz w:val="19"/>
          <w:szCs w:val="19"/>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016EFA" w:rsidRPr="0014645C">
        <w:rPr>
          <w:rFonts w:ascii="Arial" w:hAnsi="Arial" w:cs="Arial"/>
          <w:sz w:val="19"/>
          <w:szCs w:val="19"/>
        </w:rPr>
        <w:t xml:space="preserve">alebo sú osobami cieľovej skupiny </w:t>
      </w:r>
      <w:r w:rsidRPr="0014645C">
        <w:rPr>
          <w:rFonts w:ascii="Arial" w:hAnsi="Arial" w:cs="Arial"/>
          <w:sz w:val="19"/>
          <w:szCs w:val="19"/>
        </w:rPr>
        <w:t xml:space="preserve">a zároveň spĺňať pravidlá hospodárnosti, efektívnosti, účelnosti a účinnosti. Oprávnenými sú domáce, aj zahraničné cesty. </w:t>
      </w:r>
    </w:p>
    <w:p w14:paraId="109E1387" w14:textId="77777777" w:rsidR="004265FD" w:rsidRPr="0014645C" w:rsidRDefault="004265FD" w:rsidP="000906F9">
      <w:pPr>
        <w:pStyle w:val="Zkladntext"/>
        <w:spacing w:before="120" w:line="288" w:lineRule="auto"/>
        <w:jc w:val="both"/>
        <w:rPr>
          <w:rFonts w:ascii="Arial" w:hAnsi="Arial" w:cs="Arial"/>
          <w:sz w:val="19"/>
          <w:szCs w:val="19"/>
        </w:rPr>
      </w:pPr>
      <w:r w:rsidRPr="0014645C">
        <w:rPr>
          <w:rFonts w:ascii="Arial" w:hAnsi="Arial" w:cs="Arial"/>
          <w:sz w:val="19"/>
          <w:szCs w:val="19"/>
        </w:rPr>
        <w:t xml:space="preserve">Oprávnenými výdavkami v rámci cestovných náhrad sú: </w:t>
      </w:r>
    </w:p>
    <w:p w14:paraId="1B5FDE37" w14:textId="77777777"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náhrada preukázaných cestovných výdavkov</w:t>
      </w:r>
      <w:r w:rsidR="004E07F2" w:rsidRPr="0014645C">
        <w:rPr>
          <w:rFonts w:ascii="Arial" w:hAnsi="Arial" w:cs="Arial"/>
          <w:sz w:val="19"/>
          <w:szCs w:val="19"/>
        </w:rPr>
        <w:t>;</w:t>
      </w:r>
    </w:p>
    <w:p w14:paraId="47DC91FC" w14:textId="77777777"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náhrada preukázaných výdavkov na ubytovanie</w:t>
      </w:r>
      <w:r w:rsidR="004E07F2" w:rsidRPr="0014645C">
        <w:rPr>
          <w:rFonts w:ascii="Arial" w:hAnsi="Arial" w:cs="Arial"/>
          <w:sz w:val="19"/>
          <w:szCs w:val="19"/>
        </w:rPr>
        <w:t>;</w:t>
      </w:r>
    </w:p>
    <w:p w14:paraId="73D95E9D" w14:textId="77777777"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stravné</w:t>
      </w:r>
      <w:r w:rsidRPr="0014645C">
        <w:rPr>
          <w:rFonts w:ascii="Arial" w:hAnsi="Arial" w:cs="Arial"/>
          <w:sz w:val="19"/>
          <w:szCs w:val="19"/>
          <w:vertAlign w:val="superscript"/>
        </w:rPr>
        <w:footnoteReference w:id="47"/>
      </w:r>
      <w:r w:rsidR="004E07F2" w:rsidRPr="0014645C">
        <w:rPr>
          <w:rFonts w:ascii="Arial" w:hAnsi="Arial" w:cs="Arial"/>
          <w:sz w:val="19"/>
          <w:szCs w:val="19"/>
        </w:rPr>
        <w:t>;</w:t>
      </w:r>
    </w:p>
    <w:p w14:paraId="750FA6B7" w14:textId="77777777"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náhrada preukázaných potrebných vedľajších výdavkov.</w:t>
      </w:r>
    </w:p>
    <w:p w14:paraId="747BBA15" w14:textId="77777777" w:rsidR="004265FD" w:rsidRPr="0014645C" w:rsidRDefault="004265FD" w:rsidP="000906F9">
      <w:pPr>
        <w:pStyle w:val="Zoznamsodrkami"/>
        <w:spacing w:before="120" w:after="120" w:line="288" w:lineRule="auto"/>
        <w:rPr>
          <w:rFonts w:ascii="Arial" w:hAnsi="Arial" w:cs="Arial"/>
          <w:sz w:val="19"/>
          <w:szCs w:val="19"/>
        </w:rPr>
      </w:pPr>
      <w:r w:rsidRPr="0014645C">
        <w:rPr>
          <w:rFonts w:ascii="Arial" w:hAnsi="Arial" w:cs="Arial"/>
          <w:sz w:val="19"/>
          <w:szCs w:val="19"/>
        </w:rPr>
        <w:t>Oprávnenými výdavkami sú výdavky na dopravu všetkými druhmi verejnej dopravy (vrátane výdavkov na letenky, mestskú hromadnú dopravu a diaľkovú verejnú hromadnú dopravu v 2. triede</w:t>
      </w:r>
      <w:r w:rsidR="00746758" w:rsidRPr="0014645C">
        <w:rPr>
          <w:rFonts w:ascii="Arial" w:hAnsi="Arial" w:cs="Arial"/>
          <w:sz w:val="19"/>
          <w:szCs w:val="19"/>
        </w:rPr>
        <w:t xml:space="preserve"> (v 1. triede ak vzdialenosť presahuje 200 km)</w:t>
      </w:r>
      <w:r w:rsidRPr="0014645C">
        <w:rPr>
          <w:rFonts w:ascii="Arial" w:hAnsi="Arial" w:cs="Arial"/>
          <w:sz w:val="19"/>
          <w:szCs w:val="19"/>
        </w:rPr>
        <w:t>, miestenky, ležadlá alebo lôžka) a náhrady za použitie vlastného osobného motorového vozidla a služobných motorových vozidiel.</w:t>
      </w:r>
    </w:p>
    <w:p w14:paraId="499E9E5B" w14:textId="77777777" w:rsidR="004265FD" w:rsidRPr="0014645C" w:rsidRDefault="004265FD" w:rsidP="000906F9">
      <w:pPr>
        <w:pStyle w:val="Zoznamsodrkami"/>
        <w:spacing w:before="120" w:after="120" w:line="288" w:lineRule="auto"/>
        <w:rPr>
          <w:rFonts w:ascii="Arial" w:hAnsi="Arial" w:cs="Arial"/>
          <w:sz w:val="19"/>
          <w:szCs w:val="19"/>
        </w:rPr>
      </w:pPr>
      <w:r w:rsidRPr="0014645C">
        <w:rPr>
          <w:rFonts w:ascii="Arial" w:hAnsi="Arial" w:cs="Arial"/>
          <w:b/>
          <w:sz w:val="19"/>
          <w:szCs w:val="19"/>
        </w:rPr>
        <w:t>Použitie miestnej verejnej dopravy</w:t>
      </w:r>
      <w:r w:rsidRPr="0014645C">
        <w:rPr>
          <w:rFonts w:ascii="Arial" w:hAnsi="Arial" w:cs="Arial"/>
          <w:sz w:val="19"/>
          <w:szCs w:val="19"/>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652DE418" w14:textId="77777777" w:rsidR="004265FD" w:rsidRPr="0014645C" w:rsidRDefault="00E50352"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lietadla</w:t>
      </w:r>
      <w:r w:rsidRPr="0014645C">
        <w:rPr>
          <w:rFonts w:ascii="Arial" w:hAnsi="Arial" w:cs="Arial"/>
          <w:sz w:val="19"/>
          <w:szCs w:val="19"/>
          <w:lang w:eastAsia="en-US"/>
        </w:rPr>
        <w:t xml:space="preserve"> -</w:t>
      </w:r>
      <w:r w:rsidRPr="0014645C">
        <w:rPr>
          <w:rFonts w:ascii="Arial" w:hAnsi="Arial" w:cs="Arial"/>
          <w:b/>
          <w:sz w:val="19"/>
          <w:szCs w:val="19"/>
          <w:lang w:eastAsia="en-US"/>
        </w:rPr>
        <w:t xml:space="preserve"> </w:t>
      </w:r>
      <w:r w:rsidRPr="0014645C">
        <w:rPr>
          <w:rFonts w:ascii="Arial" w:hAnsi="Arial" w:cs="Arial"/>
          <w:sz w:val="19"/>
          <w:szCs w:val="19"/>
          <w:lang w:eastAsia="en-US"/>
        </w:rPr>
        <w:t>p</w:t>
      </w:r>
      <w:r w:rsidR="004265FD" w:rsidRPr="0014645C">
        <w:rPr>
          <w:rFonts w:ascii="Arial" w:hAnsi="Arial" w:cs="Arial"/>
          <w:sz w:val="19"/>
          <w:szCs w:val="19"/>
          <w:lang w:eastAsia="en-US"/>
        </w:rPr>
        <w:t>ri použití leteckej dopravy je oprávneným výdavkom letenka v ekonomickej triede a priamo súvisiace poplatky (napr. letiskové poplatky). Za priamo súvisiace poplatky sa nepovažuje odplata za vystavenie letenky. V prípade tuzemských pracovných ciest musí</w:t>
      </w:r>
      <w:r w:rsidR="004265FD" w:rsidRPr="0014645C" w:rsidDel="001C23A7">
        <w:rPr>
          <w:rFonts w:ascii="Arial" w:hAnsi="Arial" w:cs="Arial"/>
          <w:sz w:val="19"/>
          <w:szCs w:val="19"/>
          <w:lang w:eastAsia="en-US"/>
        </w:rPr>
        <w:t xml:space="preserve"> </w:t>
      </w:r>
      <w:r w:rsidR="004265FD" w:rsidRPr="0014645C">
        <w:rPr>
          <w:rFonts w:ascii="Arial" w:hAnsi="Arial" w:cs="Arial"/>
          <w:sz w:val="19"/>
          <w:szCs w:val="19"/>
          <w:lang w:eastAsia="en-US"/>
        </w:rPr>
        <w:t xml:space="preserve">prijímateľ preukázať, že využitie tohto spôsobu dopravy je hospodárnejšie a efektívnejšie ako využitie iného dopravného prostriedku. </w:t>
      </w:r>
      <w:r w:rsidR="004265FD" w:rsidRPr="0014645C">
        <w:rPr>
          <w:rFonts w:ascii="Arial" w:hAnsi="Arial" w:cs="Arial"/>
          <w:sz w:val="19"/>
          <w:szCs w:val="19"/>
        </w:rPr>
        <w:t xml:space="preserve">Pri využití leteckej dopravy na tuzemské pracovné cesty sa za oprávnený výdavok bude považovať max. cena </w:t>
      </w:r>
      <w:r w:rsidR="00A755A1" w:rsidRPr="0014645C">
        <w:rPr>
          <w:rFonts w:ascii="Arial" w:hAnsi="Arial" w:cs="Arial"/>
          <w:sz w:val="19"/>
          <w:szCs w:val="19"/>
        </w:rPr>
        <w:t xml:space="preserve">cestovného lístka na </w:t>
      </w:r>
      <w:r w:rsidR="004265FD" w:rsidRPr="0014645C">
        <w:rPr>
          <w:rFonts w:ascii="Arial" w:hAnsi="Arial" w:cs="Arial"/>
          <w:sz w:val="19"/>
          <w:szCs w:val="19"/>
        </w:rPr>
        <w:t xml:space="preserve">vlak pre </w:t>
      </w:r>
      <w:r w:rsidR="00B77A1B" w:rsidRPr="0014645C">
        <w:rPr>
          <w:rFonts w:ascii="Arial" w:hAnsi="Arial" w:cs="Arial"/>
          <w:sz w:val="19"/>
          <w:szCs w:val="19"/>
        </w:rPr>
        <w:t>2</w:t>
      </w:r>
      <w:r w:rsidR="004265FD" w:rsidRPr="0014645C">
        <w:rPr>
          <w:rFonts w:ascii="Arial" w:hAnsi="Arial" w:cs="Arial"/>
          <w:sz w:val="19"/>
          <w:szCs w:val="19"/>
        </w:rPr>
        <w:t xml:space="preserve">. triedu + miestenka, ak </w:t>
      </w:r>
      <w:r w:rsidR="00A755A1" w:rsidRPr="0014645C">
        <w:rPr>
          <w:rFonts w:ascii="Arial" w:hAnsi="Arial" w:cs="Arial"/>
          <w:sz w:val="19"/>
          <w:szCs w:val="19"/>
        </w:rPr>
        <w:t xml:space="preserve">však </w:t>
      </w:r>
      <w:r w:rsidR="00B77A1B" w:rsidRPr="0014645C">
        <w:rPr>
          <w:rFonts w:ascii="Arial" w:hAnsi="Arial" w:cs="Arial"/>
          <w:sz w:val="19"/>
          <w:szCs w:val="19"/>
        </w:rPr>
        <w:t xml:space="preserve">cena </w:t>
      </w:r>
      <w:r w:rsidR="004265FD" w:rsidRPr="0014645C">
        <w:rPr>
          <w:rFonts w:ascii="Arial" w:hAnsi="Arial" w:cs="Arial"/>
          <w:sz w:val="19"/>
          <w:szCs w:val="19"/>
        </w:rPr>
        <w:t>letenk</w:t>
      </w:r>
      <w:r w:rsidR="00B77A1B" w:rsidRPr="0014645C">
        <w:rPr>
          <w:rFonts w:ascii="Arial" w:hAnsi="Arial" w:cs="Arial"/>
          <w:sz w:val="19"/>
          <w:szCs w:val="19"/>
        </w:rPr>
        <w:t>y</w:t>
      </w:r>
      <w:r w:rsidR="004265FD" w:rsidRPr="0014645C">
        <w:rPr>
          <w:rFonts w:ascii="Arial" w:hAnsi="Arial" w:cs="Arial"/>
          <w:sz w:val="19"/>
          <w:szCs w:val="19"/>
        </w:rPr>
        <w:t xml:space="preserve"> bude </w:t>
      </w:r>
      <w:r w:rsidR="00B77A1B" w:rsidRPr="0014645C">
        <w:rPr>
          <w:rFonts w:ascii="Arial" w:hAnsi="Arial" w:cs="Arial"/>
          <w:sz w:val="19"/>
          <w:szCs w:val="19"/>
        </w:rPr>
        <w:t xml:space="preserve">nižšia </w:t>
      </w:r>
      <w:r w:rsidR="004265FD" w:rsidRPr="0014645C">
        <w:rPr>
          <w:rFonts w:ascii="Arial" w:hAnsi="Arial" w:cs="Arial"/>
          <w:sz w:val="19"/>
          <w:szCs w:val="19"/>
        </w:rPr>
        <w:t xml:space="preserve">ako cena </w:t>
      </w:r>
      <w:r w:rsidR="00B77A1B" w:rsidRPr="0014645C">
        <w:rPr>
          <w:rFonts w:ascii="Arial" w:hAnsi="Arial" w:cs="Arial"/>
          <w:sz w:val="19"/>
          <w:szCs w:val="19"/>
        </w:rPr>
        <w:t xml:space="preserve">cestovného </w:t>
      </w:r>
      <w:r w:rsidR="004265FD" w:rsidRPr="0014645C">
        <w:rPr>
          <w:rFonts w:ascii="Arial" w:hAnsi="Arial" w:cs="Arial"/>
          <w:sz w:val="19"/>
          <w:szCs w:val="19"/>
        </w:rPr>
        <w:t xml:space="preserve">lístka </w:t>
      </w:r>
      <w:r w:rsidR="00B77A1B" w:rsidRPr="0014645C">
        <w:rPr>
          <w:rFonts w:ascii="Arial" w:hAnsi="Arial" w:cs="Arial"/>
          <w:sz w:val="19"/>
          <w:szCs w:val="19"/>
        </w:rPr>
        <w:t xml:space="preserve">na vlak </w:t>
      </w:r>
      <w:r w:rsidR="004265FD" w:rsidRPr="0014645C">
        <w:rPr>
          <w:rFonts w:ascii="Arial" w:hAnsi="Arial" w:cs="Arial"/>
          <w:sz w:val="19"/>
          <w:szCs w:val="19"/>
        </w:rPr>
        <w:t xml:space="preserve">pre </w:t>
      </w:r>
      <w:r w:rsidR="00B77A1B" w:rsidRPr="0014645C">
        <w:rPr>
          <w:rFonts w:ascii="Arial" w:hAnsi="Arial" w:cs="Arial"/>
          <w:sz w:val="19"/>
          <w:szCs w:val="19"/>
        </w:rPr>
        <w:t>2</w:t>
      </w:r>
      <w:r w:rsidR="004265FD" w:rsidRPr="0014645C">
        <w:rPr>
          <w:rFonts w:ascii="Arial" w:hAnsi="Arial" w:cs="Arial"/>
          <w:sz w:val="19"/>
          <w:szCs w:val="19"/>
        </w:rPr>
        <w:t xml:space="preserve">. triedu + miestenka, preplatí </w:t>
      </w:r>
      <w:r w:rsidR="00B77A1B" w:rsidRPr="0014645C">
        <w:rPr>
          <w:rFonts w:ascii="Arial" w:hAnsi="Arial" w:cs="Arial"/>
          <w:sz w:val="19"/>
          <w:szCs w:val="19"/>
        </w:rPr>
        <w:t xml:space="preserve">sa </w:t>
      </w:r>
      <w:r w:rsidR="004265FD" w:rsidRPr="0014645C">
        <w:rPr>
          <w:rFonts w:ascii="Arial" w:hAnsi="Arial" w:cs="Arial"/>
          <w:sz w:val="19"/>
          <w:szCs w:val="19"/>
        </w:rPr>
        <w:t>cena letenky</w:t>
      </w:r>
      <w:r w:rsidR="00693F6C" w:rsidRPr="0014645C">
        <w:rPr>
          <w:rFonts w:ascii="Arial" w:hAnsi="Arial" w:cs="Arial"/>
          <w:sz w:val="19"/>
          <w:szCs w:val="19"/>
        </w:rPr>
        <w:t>.</w:t>
      </w:r>
      <w:r w:rsidR="004265FD" w:rsidRPr="0014645C">
        <w:rPr>
          <w:rFonts w:ascii="Arial" w:hAnsi="Arial" w:cs="Arial"/>
          <w:sz w:val="19"/>
          <w:szCs w:val="19"/>
        </w:rPr>
        <w:t xml:space="preserve">  </w:t>
      </w:r>
    </w:p>
    <w:p w14:paraId="2C946129" w14:textId="77777777" w:rsidR="0037283C" w:rsidRPr="0014645C" w:rsidRDefault="00E50352" w:rsidP="0037283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súkromného motorového vozidla</w:t>
      </w:r>
      <w:r w:rsidRPr="0014645C">
        <w:rPr>
          <w:rFonts w:ascii="Arial" w:hAnsi="Arial" w:cs="Arial"/>
          <w:sz w:val="19"/>
          <w:szCs w:val="19"/>
          <w:lang w:eastAsia="en-US"/>
        </w:rPr>
        <w:t xml:space="preserve"> - a</w:t>
      </w:r>
      <w:r w:rsidR="004265FD" w:rsidRPr="0014645C">
        <w:rPr>
          <w:rFonts w:ascii="Arial" w:hAnsi="Arial" w:cs="Arial"/>
          <w:sz w:val="19"/>
          <w:szCs w:val="19"/>
          <w:lang w:eastAsia="en-US"/>
        </w:rPr>
        <w:t xml:space="preserve">k sa zamestnanec/osoba </w:t>
      </w:r>
      <w:r w:rsidR="00746758" w:rsidRPr="0014645C">
        <w:rPr>
          <w:rFonts w:ascii="Arial" w:hAnsi="Arial" w:cs="Arial"/>
          <w:sz w:val="19"/>
          <w:szCs w:val="19"/>
          <w:lang w:eastAsia="en-US"/>
        </w:rPr>
        <w:t xml:space="preserve">písomne </w:t>
      </w:r>
      <w:r w:rsidR="004265FD" w:rsidRPr="0014645C">
        <w:rPr>
          <w:rFonts w:ascii="Arial" w:hAnsi="Arial" w:cs="Arial"/>
          <w:sz w:val="19"/>
          <w:szCs w:val="19"/>
          <w:lang w:eastAsia="en-US"/>
        </w:rPr>
        <w:t>dohodne so zamestnávateľom, že pri pracovnej ceste použije cestné motorové vozidlo</w:t>
      </w:r>
      <w:r w:rsidR="002D6B83" w:rsidRPr="0014645C">
        <w:rPr>
          <w:rFonts w:ascii="Arial" w:hAnsi="Arial" w:cs="Arial"/>
          <w:sz w:val="19"/>
          <w:szCs w:val="19"/>
          <w:lang w:eastAsia="en-US"/>
        </w:rPr>
        <w:t xml:space="preserve"> okrem cestného motorového vozidla poskytnutého zamestnávateľom</w:t>
      </w:r>
      <w:r w:rsidR="004265FD" w:rsidRPr="0014645C">
        <w:rPr>
          <w:rFonts w:ascii="Arial" w:hAnsi="Arial" w:cs="Arial"/>
          <w:sz w:val="19"/>
          <w:szCs w:val="19"/>
          <w:lang w:eastAsia="en-US"/>
        </w:rPr>
        <w:t xml:space="preserve">, </w:t>
      </w:r>
      <w:r w:rsidR="002D6B83" w:rsidRPr="0014645C">
        <w:rPr>
          <w:rFonts w:ascii="Arial" w:hAnsi="Arial" w:cs="Arial"/>
          <w:sz w:val="19"/>
          <w:szCs w:val="19"/>
          <w:lang w:eastAsia="en-US"/>
        </w:rPr>
        <w:t xml:space="preserve">zamestnancovi patrí základná náhrada za každý 1 km jazdy a náhrada za spotrebované pohonné látky. </w:t>
      </w:r>
      <w:r w:rsidR="004265FD" w:rsidRPr="0014645C">
        <w:rPr>
          <w:rFonts w:ascii="Arial" w:hAnsi="Arial" w:cs="Arial"/>
          <w:sz w:val="19"/>
          <w:szCs w:val="19"/>
          <w:lang w:eastAsia="en-US"/>
        </w:rPr>
        <w:t>Nárok na úhradu cestovného má iba vodič motorového vozidla, t.</w:t>
      </w:r>
      <w:r w:rsidR="00DB47E1" w:rsidRPr="0014645C">
        <w:rPr>
          <w:rFonts w:ascii="Arial" w:hAnsi="Arial" w:cs="Arial"/>
          <w:sz w:val="19"/>
          <w:szCs w:val="19"/>
          <w:lang w:eastAsia="en-US"/>
        </w:rPr>
        <w:t xml:space="preserve"> </w:t>
      </w:r>
      <w:r w:rsidR="004265FD" w:rsidRPr="0014645C">
        <w:rPr>
          <w:rFonts w:ascii="Arial" w:hAnsi="Arial" w:cs="Arial"/>
          <w:sz w:val="19"/>
          <w:szCs w:val="19"/>
          <w:lang w:eastAsia="en-US"/>
        </w:rPr>
        <w:t>j. ak sú v motorovom vozidle viaceré osoby, nárok na úhradu má iba jedna osoba - vodič motorového vozidla</w:t>
      </w:r>
      <w:r w:rsidR="002D6B83" w:rsidRPr="0014645C">
        <w:rPr>
          <w:rFonts w:ascii="Arial" w:hAnsi="Arial" w:cs="Arial"/>
          <w:sz w:val="19"/>
          <w:szCs w:val="19"/>
          <w:lang w:eastAsia="en-US"/>
        </w:rPr>
        <w:t xml:space="preserve">. </w:t>
      </w:r>
      <w:r w:rsidR="0037283C" w:rsidRPr="0014645C">
        <w:rPr>
          <w:rFonts w:ascii="Arial" w:hAnsi="Arial" w:cs="Arial"/>
          <w:sz w:val="19"/>
          <w:szCs w:val="19"/>
          <w:lang w:eastAsia="en-US"/>
        </w:rPr>
        <w:t>V prípade, že nebudú preukázané vyššie uvedené podmienky, môže</w:t>
      </w:r>
      <w:r w:rsidR="008827CC" w:rsidRPr="0014645C">
        <w:rPr>
          <w:rFonts w:ascii="Arial" w:hAnsi="Arial" w:cs="Arial"/>
          <w:sz w:val="19"/>
          <w:szCs w:val="19"/>
          <w:lang w:eastAsia="en-US"/>
        </w:rPr>
        <w:t xml:space="preserve"> </w:t>
      </w:r>
      <w:r w:rsidR="0037283C" w:rsidRPr="0014645C">
        <w:rPr>
          <w:rFonts w:ascii="Arial" w:hAnsi="Arial" w:cs="Arial"/>
          <w:sz w:val="19"/>
          <w:szCs w:val="19"/>
          <w:lang w:eastAsia="en-US"/>
        </w:rPr>
        <w:t xml:space="preserve">byť zo strany RO </w:t>
      </w:r>
      <w:r w:rsidR="00D33532" w:rsidRPr="0014645C">
        <w:rPr>
          <w:rFonts w:ascii="Arial" w:hAnsi="Arial" w:cs="Arial"/>
          <w:sz w:val="19"/>
          <w:szCs w:val="19"/>
          <w:lang w:eastAsia="en-US"/>
        </w:rPr>
        <w:t xml:space="preserve">pre OP EVS </w:t>
      </w:r>
      <w:r w:rsidR="0037283C" w:rsidRPr="0014645C">
        <w:rPr>
          <w:rFonts w:ascii="Arial" w:hAnsi="Arial" w:cs="Arial"/>
          <w:sz w:val="19"/>
          <w:szCs w:val="19"/>
          <w:lang w:eastAsia="en-US"/>
        </w:rPr>
        <w:t>pri pracovných cestách priznaná výška náhrady určená podľa výšky zodpovedajúcej použitiu verejnej osobnej dopravy.</w:t>
      </w:r>
    </w:p>
    <w:p w14:paraId="53601FB6" w14:textId="77777777" w:rsidR="004265FD" w:rsidRPr="0014645C" w:rsidRDefault="00544184"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služobného motorového vozidla</w:t>
      </w:r>
      <w:r w:rsidRPr="0014645C">
        <w:rPr>
          <w:rFonts w:ascii="Arial" w:hAnsi="Arial" w:cs="Arial"/>
          <w:sz w:val="19"/>
          <w:szCs w:val="19"/>
          <w:lang w:eastAsia="en-US"/>
        </w:rPr>
        <w:t xml:space="preserve"> - a</w:t>
      </w:r>
      <w:r w:rsidR="004265FD" w:rsidRPr="0014645C">
        <w:rPr>
          <w:rFonts w:ascii="Arial" w:hAnsi="Arial" w:cs="Arial"/>
          <w:sz w:val="19"/>
          <w:szCs w:val="19"/>
          <w:lang w:eastAsia="en-US"/>
        </w:rPr>
        <w:t xml:space="preserve">k zamestnanec/osoba použije na cestu cestné motorové vozidlo </w:t>
      </w:r>
      <w:r w:rsidR="006A7BCB" w:rsidRPr="0014645C">
        <w:rPr>
          <w:rFonts w:ascii="Arial" w:hAnsi="Arial" w:cs="Arial"/>
          <w:sz w:val="19"/>
          <w:szCs w:val="19"/>
          <w:lang w:eastAsia="en-US"/>
        </w:rPr>
        <w:t>žiadateľa/</w:t>
      </w:r>
      <w:r w:rsidR="004265FD" w:rsidRPr="0014645C">
        <w:rPr>
          <w:rFonts w:ascii="Arial" w:hAnsi="Arial" w:cs="Arial"/>
          <w:sz w:val="19"/>
          <w:szCs w:val="19"/>
          <w:lang w:eastAsia="en-US"/>
        </w:rPr>
        <w:t>prijímateľa, oprávnené sú výdavky na nákup pohonných hmôt (podľa počtu odjazdených kilometrov uvedených v knihe jázd a vo vyúčtovaní pracovnej cesty). Použitie služobného motorového vozidla musí byť pre realizáciu projektu nevyhnutné a musí byť dodržaná zásada hospodárnosti a efektívnosti (najmä v porovnaní s verejnou dopravou)</w:t>
      </w:r>
      <w:r w:rsidR="00693F6C" w:rsidRPr="0014645C">
        <w:rPr>
          <w:rFonts w:ascii="Arial" w:hAnsi="Arial" w:cs="Arial"/>
          <w:sz w:val="19"/>
          <w:szCs w:val="19"/>
          <w:lang w:eastAsia="en-US"/>
        </w:rPr>
        <w:t>.</w:t>
      </w:r>
      <w:r w:rsidR="002D2711" w:rsidRPr="0014645C">
        <w:rPr>
          <w:rFonts w:ascii="Arial" w:hAnsi="Arial" w:cs="Arial"/>
          <w:sz w:val="19"/>
          <w:szCs w:val="19"/>
          <w:lang w:eastAsia="en-US"/>
        </w:rPr>
        <w:t xml:space="preserve"> V prípade, že </w:t>
      </w:r>
      <w:r w:rsidR="00886786" w:rsidRPr="0014645C">
        <w:rPr>
          <w:rFonts w:ascii="Arial" w:hAnsi="Arial" w:cs="Arial"/>
          <w:sz w:val="19"/>
          <w:szCs w:val="19"/>
          <w:lang w:eastAsia="en-US"/>
        </w:rPr>
        <w:t>nebudú preukázané</w:t>
      </w:r>
      <w:r w:rsidR="002D2711" w:rsidRPr="0014645C">
        <w:rPr>
          <w:rFonts w:ascii="Arial" w:hAnsi="Arial" w:cs="Arial"/>
          <w:sz w:val="19"/>
          <w:szCs w:val="19"/>
          <w:lang w:eastAsia="en-US"/>
        </w:rPr>
        <w:t xml:space="preserve"> vyššie uvedené podmienky</w:t>
      </w:r>
      <w:r w:rsidR="00886786" w:rsidRPr="0014645C">
        <w:rPr>
          <w:rFonts w:ascii="Arial" w:hAnsi="Arial" w:cs="Arial"/>
          <w:sz w:val="19"/>
          <w:szCs w:val="19"/>
          <w:lang w:eastAsia="en-US"/>
        </w:rPr>
        <w:t>,</w:t>
      </w:r>
      <w:r w:rsidR="002D2711" w:rsidRPr="0014645C">
        <w:rPr>
          <w:rFonts w:ascii="Arial" w:hAnsi="Arial" w:cs="Arial"/>
          <w:sz w:val="19"/>
          <w:szCs w:val="19"/>
          <w:lang w:eastAsia="en-US"/>
        </w:rPr>
        <w:t xml:space="preserve"> môže byť zo strany RO </w:t>
      </w:r>
      <w:r w:rsidR="00B53955" w:rsidRPr="0014645C">
        <w:rPr>
          <w:rFonts w:ascii="Arial" w:hAnsi="Arial" w:cs="Arial"/>
          <w:sz w:val="19"/>
          <w:szCs w:val="19"/>
          <w:lang w:eastAsia="en-US"/>
        </w:rPr>
        <w:t xml:space="preserve">pre OP EVS </w:t>
      </w:r>
      <w:r w:rsidR="002D2711" w:rsidRPr="0014645C">
        <w:rPr>
          <w:rFonts w:ascii="Arial" w:hAnsi="Arial" w:cs="Arial"/>
          <w:sz w:val="19"/>
          <w:szCs w:val="19"/>
          <w:lang w:eastAsia="en-US"/>
        </w:rPr>
        <w:t>pri pracovných cestách priznaná výška náhrady určená podľa výšky zodpovedajúcej použitiu verejnej osobnej dopravy.</w:t>
      </w:r>
    </w:p>
    <w:p w14:paraId="29AD5D57" w14:textId="77777777"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taxi služby</w:t>
      </w:r>
      <w:r w:rsidRPr="0014645C">
        <w:rPr>
          <w:rFonts w:ascii="Arial" w:hAnsi="Arial" w:cs="Arial"/>
          <w:sz w:val="19"/>
          <w:szCs w:val="19"/>
          <w:lang w:eastAsia="en-US"/>
        </w:rPr>
        <w:t xml:space="preserve"> – RO pre OP EVS považuje výdavok na použitie taxi služby za oprávnený</w:t>
      </w:r>
      <w:r w:rsidR="00C2664E" w:rsidRPr="0014645C">
        <w:rPr>
          <w:rFonts w:ascii="Arial" w:hAnsi="Arial" w:cs="Arial"/>
          <w:sz w:val="19"/>
          <w:szCs w:val="19"/>
          <w:lang w:eastAsia="en-US"/>
        </w:rPr>
        <w:t xml:space="preserve"> len v mimoriadnych prípadoch </w:t>
      </w:r>
      <w:r w:rsidR="0065364C" w:rsidRPr="0014645C">
        <w:rPr>
          <w:rFonts w:ascii="Arial" w:hAnsi="Arial" w:cs="Arial"/>
          <w:sz w:val="19"/>
          <w:szCs w:val="19"/>
          <w:lang w:eastAsia="en-US"/>
        </w:rPr>
        <w:t>(</w:t>
      </w:r>
      <w:r w:rsidR="00C2664E" w:rsidRPr="0014645C">
        <w:rPr>
          <w:rFonts w:ascii="Arial" w:hAnsi="Arial" w:cs="Arial"/>
          <w:sz w:val="19"/>
          <w:szCs w:val="19"/>
          <w:lang w:eastAsia="en-US"/>
        </w:rPr>
        <w:t>napr. náklady na použitie taxi služby vynaložené osobou so zdravotným postihnutím; skoré odchody a/alebo neskoré príchody, kedy už nepremávajú žiadne letiskové autobusy alebo vlaky (sprav</w:t>
      </w:r>
      <w:r w:rsidR="00D7595E" w:rsidRPr="0014645C">
        <w:rPr>
          <w:rFonts w:ascii="Arial" w:hAnsi="Arial" w:cs="Arial"/>
          <w:sz w:val="19"/>
          <w:szCs w:val="19"/>
          <w:lang w:eastAsia="en-US"/>
        </w:rPr>
        <w:t>id</w:t>
      </w:r>
      <w:r w:rsidR="00C2664E" w:rsidRPr="0014645C">
        <w:rPr>
          <w:rFonts w:ascii="Arial" w:hAnsi="Arial" w:cs="Arial"/>
          <w:sz w:val="19"/>
          <w:szCs w:val="19"/>
          <w:lang w:eastAsia="en-US"/>
        </w:rPr>
        <w:t>la pred 7</w:t>
      </w:r>
      <w:r w:rsidR="00034607" w:rsidRPr="0014645C">
        <w:rPr>
          <w:rFonts w:ascii="Arial" w:hAnsi="Arial" w:cs="Arial"/>
          <w:sz w:val="19"/>
          <w:szCs w:val="19"/>
          <w:lang w:eastAsia="en-US"/>
        </w:rPr>
        <w:t>.</w:t>
      </w:r>
      <w:r w:rsidR="00C2664E" w:rsidRPr="0014645C">
        <w:rPr>
          <w:rFonts w:ascii="Arial" w:hAnsi="Arial" w:cs="Arial"/>
          <w:sz w:val="19"/>
          <w:szCs w:val="19"/>
          <w:lang w:eastAsia="en-US"/>
        </w:rPr>
        <w:t xml:space="preserve"> hodinou ráno a po 22:00)</w:t>
      </w:r>
      <w:r w:rsidR="00AC450E" w:rsidRPr="0014645C">
        <w:rPr>
          <w:rFonts w:ascii="Arial" w:hAnsi="Arial" w:cs="Arial"/>
          <w:sz w:val="19"/>
          <w:szCs w:val="19"/>
          <w:lang w:eastAsia="en-US"/>
        </w:rPr>
        <w:t>;</w:t>
      </w:r>
      <w:r w:rsidR="00C2664E" w:rsidRPr="0014645C">
        <w:rPr>
          <w:rFonts w:ascii="Arial" w:hAnsi="Arial" w:cs="Arial"/>
          <w:sz w:val="19"/>
          <w:szCs w:val="19"/>
          <w:lang w:eastAsia="en-US"/>
        </w:rPr>
        <w:t xml:space="preserve"> v prípade štrajku verejnej dopravy a za podmienky predloženia dokladu (účet z taxi služby) a zdôvodňujúceho dokladu použitia taxi služby</w:t>
      </w:r>
      <w:r w:rsidR="00693F6C" w:rsidRPr="0014645C">
        <w:rPr>
          <w:rFonts w:ascii="Arial" w:hAnsi="Arial" w:cs="Arial"/>
          <w:sz w:val="19"/>
          <w:szCs w:val="19"/>
          <w:lang w:eastAsia="en-US"/>
        </w:rPr>
        <w:t>.</w:t>
      </w:r>
      <w:r w:rsidR="0036153F" w:rsidRPr="0014645C">
        <w:rPr>
          <w:rFonts w:ascii="Arial" w:hAnsi="Arial" w:cs="Arial"/>
          <w:sz w:val="19"/>
          <w:szCs w:val="19"/>
          <w:lang w:eastAsia="en-US"/>
        </w:rPr>
        <w:t xml:space="preserve"> </w:t>
      </w:r>
    </w:p>
    <w:p w14:paraId="7AE28C5F" w14:textId="77777777"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sz w:val="19"/>
          <w:szCs w:val="19"/>
          <w:lang w:eastAsia="en-US"/>
        </w:rPr>
        <w:t xml:space="preserve">Zamestnancovi/osobe vyslanému/vyslanej na pracovnú cestu patrí náhrada preukázaných </w:t>
      </w:r>
      <w:r w:rsidRPr="0014645C">
        <w:rPr>
          <w:rFonts w:ascii="Arial" w:hAnsi="Arial" w:cs="Arial"/>
          <w:b/>
          <w:sz w:val="19"/>
          <w:szCs w:val="19"/>
          <w:lang w:eastAsia="en-US"/>
        </w:rPr>
        <w:t>výdavkov za ubytovanie</w:t>
      </w:r>
      <w:r w:rsidRPr="0014645C">
        <w:rPr>
          <w:rFonts w:ascii="Arial" w:hAnsi="Arial" w:cs="Arial"/>
          <w:sz w:val="19"/>
          <w:szCs w:val="19"/>
          <w:lang w:eastAsia="en-US"/>
        </w:rPr>
        <w:t>. Aj v tomto prípade platí, že výdavky na ubytovanie majú zohľadňovať obvyklé ceny v danom mieste a</w:t>
      </w:r>
      <w:r w:rsidR="000052A6" w:rsidRPr="0014645C">
        <w:rPr>
          <w:rFonts w:ascii="Arial" w:hAnsi="Arial" w:cs="Arial"/>
          <w:sz w:val="19"/>
          <w:szCs w:val="19"/>
          <w:lang w:eastAsia="en-US"/>
        </w:rPr>
        <w:t> </w:t>
      </w:r>
      <w:r w:rsidRPr="0014645C">
        <w:rPr>
          <w:rFonts w:ascii="Arial" w:hAnsi="Arial" w:cs="Arial"/>
          <w:sz w:val="19"/>
          <w:szCs w:val="19"/>
          <w:lang w:eastAsia="en-US"/>
        </w:rPr>
        <w:t xml:space="preserve">čase, aby bolo dodržané pravidlo hospodárnosti, efektívnosti, účelnosti a účinnosti. V prípade ubytovania na území SR bude akceptovaná cena </w:t>
      </w:r>
      <w:r w:rsidR="000052A6" w:rsidRPr="0014645C">
        <w:rPr>
          <w:rFonts w:ascii="Arial" w:hAnsi="Arial" w:cs="Arial"/>
          <w:sz w:val="19"/>
          <w:szCs w:val="19"/>
          <w:lang w:eastAsia="en-US"/>
        </w:rPr>
        <w:t xml:space="preserve">maximálne </w:t>
      </w:r>
      <w:r w:rsidR="006F6C00" w:rsidRPr="0014645C">
        <w:rPr>
          <w:rFonts w:ascii="Arial" w:hAnsi="Arial" w:cs="Arial"/>
          <w:b/>
          <w:sz w:val="19"/>
          <w:szCs w:val="19"/>
          <w:lang w:eastAsia="en-US"/>
        </w:rPr>
        <w:t>60</w:t>
      </w:r>
      <w:r w:rsidR="000052A6" w:rsidRPr="0014645C">
        <w:rPr>
          <w:rFonts w:ascii="Arial" w:hAnsi="Arial" w:cs="Arial"/>
          <w:b/>
          <w:sz w:val="19"/>
          <w:szCs w:val="19"/>
          <w:lang w:eastAsia="en-US"/>
        </w:rPr>
        <w:t xml:space="preserve"> € osoba/noc</w:t>
      </w:r>
      <w:r w:rsidR="000052A6" w:rsidRPr="0014645C">
        <w:rPr>
          <w:rFonts w:ascii="Arial" w:hAnsi="Arial" w:cs="Arial"/>
          <w:sz w:val="19"/>
          <w:szCs w:val="19"/>
          <w:lang w:eastAsia="en-US"/>
        </w:rPr>
        <w:t xml:space="preserve"> vrátane dane za ubytovanie</w:t>
      </w:r>
      <w:r w:rsidR="00240E59" w:rsidRPr="0014645C">
        <w:rPr>
          <w:rFonts w:ascii="Arial" w:hAnsi="Arial" w:cs="Arial"/>
          <w:sz w:val="19"/>
          <w:szCs w:val="19"/>
          <w:lang w:eastAsia="en-US"/>
        </w:rPr>
        <w:t xml:space="preserve"> </w:t>
      </w:r>
      <w:r w:rsidRPr="0014645C">
        <w:rPr>
          <w:rFonts w:ascii="Arial" w:hAnsi="Arial" w:cs="Arial"/>
          <w:sz w:val="19"/>
          <w:szCs w:val="19"/>
          <w:lang w:eastAsia="en-US"/>
        </w:rPr>
        <w:t>za podmienky, že uvedená cena zodpovedá obvyklým cenám v danom mieste a čase. Zároveň však žiadateľ musí dodržať vlastné interné predpisy organizácie, ak stanovujú nižší cenový limit</w:t>
      </w:r>
      <w:r w:rsidR="00693F6C" w:rsidRPr="0014645C">
        <w:rPr>
          <w:rFonts w:ascii="Arial" w:hAnsi="Arial" w:cs="Arial"/>
          <w:sz w:val="19"/>
          <w:szCs w:val="19"/>
          <w:lang w:eastAsia="en-US"/>
        </w:rPr>
        <w:t>.</w:t>
      </w:r>
    </w:p>
    <w:p w14:paraId="60301A70" w14:textId="77777777"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sz w:val="19"/>
          <w:szCs w:val="19"/>
          <w:lang w:eastAsia="en-US"/>
        </w:rPr>
        <w:t xml:space="preserve">Zamestnancovi/osobe vyslanému/vyslanej na pracovnú cestu patrí </w:t>
      </w:r>
      <w:r w:rsidRPr="0014645C">
        <w:rPr>
          <w:rFonts w:ascii="Arial" w:hAnsi="Arial" w:cs="Arial"/>
          <w:b/>
          <w:sz w:val="19"/>
          <w:szCs w:val="19"/>
          <w:lang w:eastAsia="en-US"/>
        </w:rPr>
        <w:t>stravné</w:t>
      </w:r>
      <w:r w:rsidRPr="0014645C">
        <w:rPr>
          <w:rFonts w:ascii="Arial" w:hAnsi="Arial" w:cs="Arial"/>
          <w:sz w:val="19"/>
          <w:szCs w:val="19"/>
          <w:lang w:eastAsia="en-US"/>
        </w:rPr>
        <w:t xml:space="preserve"> za každý kalendárny deň pracovnej cesty za podmienok ustanovených zákonom o cestovných náhradách. Suma stravného je stanovená v závislosti od času trvania pracovnej cesty v kalendárnom dni. Sadzby stravného pre </w:t>
      </w:r>
      <w:r w:rsidR="00082289" w:rsidRPr="0014645C">
        <w:rPr>
          <w:rFonts w:ascii="Arial" w:hAnsi="Arial" w:cs="Arial"/>
          <w:sz w:val="19"/>
          <w:szCs w:val="19"/>
          <w:lang w:eastAsia="en-US"/>
        </w:rPr>
        <w:t>tuzemskú</w:t>
      </w:r>
      <w:r w:rsidRPr="0014645C">
        <w:rPr>
          <w:rFonts w:ascii="Arial" w:hAnsi="Arial" w:cs="Arial"/>
          <w:sz w:val="19"/>
          <w:szCs w:val="19"/>
          <w:lang w:eastAsia="en-US"/>
        </w:rPr>
        <w:t xml:space="preserve"> pracovnú cestu upravuje aktuálne platné opatrenie k zákonu o cestovných náhradách (aktuálne platné </w:t>
      </w:r>
      <w:hyperlink r:id="rId16" w:tooltip="Opatrenie Ministerstva práce, sociálnych vecí a rodiny Slovenskej republiky č. 248/2012 Z. z. o sumách stravného" w:history="1">
        <w:r w:rsidR="00070898" w:rsidRPr="0014645C">
          <w:rPr>
            <w:rFonts w:ascii="Arial" w:hAnsi="Arial" w:cs="Arial"/>
            <w:sz w:val="19"/>
            <w:szCs w:val="19"/>
            <w:lang w:eastAsia="en-US"/>
          </w:rPr>
          <w:t>o</w:t>
        </w:r>
        <w:r w:rsidRPr="0014645C">
          <w:rPr>
            <w:rFonts w:ascii="Arial" w:hAnsi="Arial" w:cs="Arial"/>
            <w:sz w:val="19"/>
            <w:szCs w:val="19"/>
            <w:lang w:eastAsia="en-US"/>
          </w:rPr>
          <w:t>patrenie Ministerstva práce, sociálnych vecí a rodiny Slovenskej republiky o sumách stravného</w:t>
        </w:r>
      </w:hyperlink>
      <w:r w:rsidRPr="0014645C">
        <w:rPr>
          <w:rFonts w:ascii="Arial" w:hAnsi="Arial" w:cs="Arial"/>
          <w:sz w:val="19"/>
          <w:szCs w:val="19"/>
          <w:lang w:eastAsia="en-US"/>
        </w:rPr>
        <w:t>)</w:t>
      </w:r>
      <w:r w:rsidR="00693F6C" w:rsidRPr="0014645C">
        <w:rPr>
          <w:rFonts w:ascii="Arial" w:hAnsi="Arial" w:cs="Arial"/>
          <w:sz w:val="19"/>
          <w:szCs w:val="19"/>
          <w:lang w:eastAsia="en-US"/>
        </w:rPr>
        <w:t>.</w:t>
      </w:r>
      <w:r w:rsidRPr="0014645C">
        <w:rPr>
          <w:rFonts w:ascii="Arial" w:hAnsi="Arial" w:cs="Arial"/>
          <w:sz w:val="19"/>
          <w:szCs w:val="19"/>
          <w:lang w:eastAsia="en-US"/>
        </w:rPr>
        <w:t xml:space="preserve"> </w:t>
      </w:r>
    </w:p>
    <w:p w14:paraId="30731354" w14:textId="77777777"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sz w:val="19"/>
          <w:szCs w:val="19"/>
          <w:lang w:eastAsia="en-US"/>
        </w:rPr>
        <w:t xml:space="preserve">Pri </w:t>
      </w:r>
      <w:r w:rsidRPr="0014645C">
        <w:rPr>
          <w:rFonts w:ascii="Arial" w:hAnsi="Arial" w:cs="Arial"/>
          <w:b/>
          <w:sz w:val="19"/>
          <w:szCs w:val="19"/>
          <w:lang w:eastAsia="en-US"/>
        </w:rPr>
        <w:t>zahraničnej pracovnej ceste</w:t>
      </w:r>
      <w:r w:rsidRPr="0014645C">
        <w:rPr>
          <w:rFonts w:ascii="Arial" w:hAnsi="Arial" w:cs="Arial"/>
          <w:sz w:val="19"/>
          <w:szCs w:val="19"/>
          <w:lang w:eastAsia="en-US"/>
        </w:rPr>
        <w:t xml:space="preserve"> zamestnancovi/osobe patrí za každý kalendárny deň zahraničnej pracovnej cesty za podmienok ustanovených zákonom o cestovných náhradách stravné v </w:t>
      </w:r>
      <w:r w:rsidR="00070898" w:rsidRPr="0014645C">
        <w:rPr>
          <w:rFonts w:ascii="Arial" w:hAnsi="Arial" w:cs="Arial"/>
          <w:sz w:val="19"/>
          <w:szCs w:val="19"/>
          <w:lang w:eastAsia="en-US"/>
        </w:rPr>
        <w:t>eurách alebo v cudzej mene</w:t>
      </w:r>
      <w:r w:rsidRPr="0014645C">
        <w:rPr>
          <w:rFonts w:ascii="Arial" w:hAnsi="Arial" w:cs="Arial"/>
          <w:sz w:val="19"/>
          <w:szCs w:val="19"/>
          <w:lang w:eastAsia="en-US"/>
        </w:rPr>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17" w:tooltip="Opatrenie Ministerstva financií Slovenskej republiky č. 401/2012 Z. z., ktorým sa ustanovujú  základné sadzby stravného v eurách alebo v cudzej mene pri zahraničných pracovných cestách" w:history="1">
        <w:r w:rsidRPr="0014645C">
          <w:rPr>
            <w:rFonts w:ascii="Arial" w:hAnsi="Arial" w:cs="Arial"/>
            <w:sz w:val="19"/>
            <w:szCs w:val="19"/>
            <w:lang w:eastAsia="en-US"/>
          </w:rPr>
          <w:t>opatrenie Ministerstva financií Slovenskej republiky, ktorým sa ustanovujú základné sadzby stravného v eurách alebo v cudzej mene pri zahraničných pracovných cestách</w:t>
        </w:r>
      </w:hyperlink>
      <w:r w:rsidRPr="0014645C">
        <w:rPr>
          <w:rFonts w:ascii="Arial" w:hAnsi="Arial" w:cs="Arial"/>
          <w:sz w:val="19"/>
          <w:szCs w:val="19"/>
          <w:lang w:eastAsia="en-US"/>
        </w:rPr>
        <w:t>)</w:t>
      </w:r>
      <w:r w:rsidR="00693F6C" w:rsidRPr="0014645C">
        <w:rPr>
          <w:rFonts w:ascii="Arial" w:hAnsi="Arial" w:cs="Arial"/>
          <w:sz w:val="19"/>
          <w:szCs w:val="19"/>
          <w:lang w:eastAsia="en-US"/>
        </w:rPr>
        <w:t>.</w:t>
      </w:r>
    </w:p>
    <w:p w14:paraId="49B952C9"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V prípade potrebných vedľajších výdavkov</w:t>
      </w:r>
      <w:r w:rsidR="00240E59" w:rsidRPr="0014645C">
        <w:rPr>
          <w:rStyle w:val="Odkaznapoznmkupodiarou"/>
          <w:rFonts w:cs="Arial"/>
          <w:sz w:val="19"/>
          <w:szCs w:val="19"/>
        </w:rPr>
        <w:footnoteReference w:id="48"/>
      </w:r>
      <w:r w:rsidRPr="0014645C">
        <w:rPr>
          <w:rFonts w:ascii="Arial" w:hAnsi="Arial" w:cs="Arial"/>
          <w:sz w:val="19"/>
          <w:szCs w:val="19"/>
        </w:rPr>
        <w:t xml:space="preserve"> ide o výdavky spojené s pracovnou cestou</w:t>
      </w:r>
      <w:r w:rsidR="008F6074" w:rsidRPr="0014645C">
        <w:rPr>
          <w:rFonts w:ascii="Arial" w:hAnsi="Arial" w:cs="Arial"/>
          <w:sz w:val="19"/>
          <w:szCs w:val="19"/>
        </w:rPr>
        <w:t>,</w:t>
      </w:r>
      <w:r w:rsidRPr="0014645C">
        <w:rPr>
          <w:rFonts w:ascii="Arial" w:hAnsi="Arial" w:cs="Arial"/>
          <w:sz w:val="19"/>
          <w:szCs w:val="19"/>
        </w:rPr>
        <w:t xml:space="preserve"> ako napr. parkovné, vstupenky na veľtrh, poplatky za úschovňu batožiny, konferenčné poplatky, miestne dane pri ubytovaní a pod. </w:t>
      </w:r>
      <w:r w:rsidRPr="0014645C">
        <w:rPr>
          <w:rFonts w:ascii="Arial" w:hAnsi="Arial" w:cs="Arial"/>
          <w:b/>
          <w:sz w:val="19"/>
          <w:szCs w:val="19"/>
        </w:rPr>
        <w:t>Vreckové</w:t>
      </w:r>
      <w:r w:rsidRPr="0014645C">
        <w:rPr>
          <w:rFonts w:ascii="Arial" w:hAnsi="Arial" w:cs="Arial"/>
          <w:sz w:val="19"/>
          <w:szCs w:val="19"/>
        </w:rPr>
        <w:t xml:space="preserve"> poskytnuté na základe zákona o cestovných náhradách je neoprávneným výdavkom pretože naň nevzniká právny nárok.</w:t>
      </w:r>
    </w:p>
    <w:p w14:paraId="65A9B79E" w14:textId="77777777" w:rsidR="004265FD" w:rsidRPr="0014645C" w:rsidRDefault="004265FD" w:rsidP="00C7578C">
      <w:pPr>
        <w:pStyle w:val="Zkladntext"/>
        <w:spacing w:after="0" w:line="288" w:lineRule="auto"/>
        <w:jc w:val="both"/>
        <w:rPr>
          <w:rFonts w:ascii="Arial" w:hAnsi="Arial" w:cs="Arial"/>
          <w:sz w:val="19"/>
          <w:szCs w:val="19"/>
        </w:rPr>
      </w:pPr>
      <w:r w:rsidRPr="0014645C">
        <w:rPr>
          <w:rFonts w:ascii="Arial" w:hAnsi="Arial" w:cs="Arial"/>
          <w:sz w:val="19"/>
          <w:szCs w:val="19"/>
        </w:rPr>
        <w:t>Zahraničné pracovné cesty sú oprávnené v odôvodnených prípadoch a za predpokladu, že boli schválené v </w:t>
      </w:r>
      <w:r w:rsidR="00C6018E" w:rsidRPr="0014645C">
        <w:rPr>
          <w:rFonts w:ascii="Arial" w:hAnsi="Arial" w:cs="Arial"/>
          <w:sz w:val="19"/>
          <w:szCs w:val="19"/>
        </w:rPr>
        <w:t>Žo</w:t>
      </w:r>
      <w:r w:rsidRPr="0014645C">
        <w:rPr>
          <w:rFonts w:ascii="Arial" w:hAnsi="Arial" w:cs="Arial"/>
          <w:sz w:val="19"/>
          <w:szCs w:val="19"/>
        </w:rPr>
        <w:t xml:space="preserve">NFP a sú zahrnuté v zmluve o NFP </w:t>
      </w:r>
      <w:r w:rsidR="00772F84" w:rsidRPr="0014645C">
        <w:rPr>
          <w:rFonts w:ascii="Arial" w:hAnsi="Arial" w:cs="Arial"/>
          <w:sz w:val="19"/>
          <w:szCs w:val="19"/>
        </w:rPr>
        <w:t xml:space="preserve">(Opis projektu) </w:t>
      </w:r>
      <w:r w:rsidRPr="0014645C">
        <w:rPr>
          <w:rFonts w:ascii="Arial" w:hAnsi="Arial" w:cs="Arial"/>
          <w:sz w:val="19"/>
          <w:szCs w:val="19"/>
        </w:rPr>
        <w:t>pri rešpektovaní pravidiel týkajúcich sa geografickej oprávnenosti vyplývajúcej zo všeobecného nariadenia ako aj nariadenia o ESF. Výdavky na ubytovanie v hoteli v zahraničí musia zodpovedať cenám, ktoré sú v danom mieste a čase obvyklé</w:t>
      </w:r>
      <w:r w:rsidR="009E43CF" w:rsidRPr="0014645C">
        <w:rPr>
          <w:rStyle w:val="Odkaznapoznmkupodiarou"/>
          <w:rFonts w:cs="Arial"/>
          <w:sz w:val="19"/>
          <w:szCs w:val="19"/>
        </w:rPr>
        <w:footnoteReference w:id="49"/>
      </w:r>
      <w:r w:rsidRPr="0014645C">
        <w:rPr>
          <w:rFonts w:ascii="Arial" w:hAnsi="Arial" w:cs="Arial"/>
          <w:sz w:val="19"/>
          <w:szCs w:val="19"/>
        </w:rPr>
        <w:t xml:space="preserve">. </w:t>
      </w:r>
      <w:r w:rsidR="008D49B4" w:rsidRPr="0014645C">
        <w:rPr>
          <w:rFonts w:ascii="Arial" w:hAnsi="Arial" w:cs="Arial"/>
          <w:sz w:val="19"/>
          <w:szCs w:val="19"/>
        </w:rPr>
        <w:t>Zároveň vša</w:t>
      </w:r>
      <w:r w:rsidRPr="0014645C">
        <w:rPr>
          <w:rFonts w:ascii="Arial" w:hAnsi="Arial" w:cs="Arial"/>
          <w:sz w:val="19"/>
          <w:szCs w:val="19"/>
        </w:rPr>
        <w:t>k žiadateľ musí dodržať vlastné interné predpisy organizácie, ak stanovujú nižší cenový limit.</w:t>
      </w:r>
    </w:p>
    <w:p w14:paraId="3AF616FE" w14:textId="77777777" w:rsidR="00EF00BE" w:rsidRPr="0014645C" w:rsidRDefault="00EF00BE" w:rsidP="00C7578C">
      <w:pPr>
        <w:pStyle w:val="Zkladntext"/>
        <w:spacing w:after="0" w:line="288" w:lineRule="auto"/>
        <w:jc w:val="both"/>
        <w:rPr>
          <w:rFonts w:ascii="Arial" w:hAnsi="Arial" w:cs="Arial"/>
          <w:sz w:val="19"/>
          <w:szCs w:val="19"/>
        </w:rPr>
      </w:pPr>
    </w:p>
    <w:p w14:paraId="0DDCEC03" w14:textId="77777777" w:rsidR="00EF00BE" w:rsidRPr="0014645C" w:rsidRDefault="00EF00BE" w:rsidP="00F06E64">
      <w:pPr>
        <w:autoSpaceDE w:val="0"/>
        <w:autoSpaceDN w:val="0"/>
        <w:adjustRightInd w:val="0"/>
        <w:spacing w:after="0" w:line="288" w:lineRule="auto"/>
        <w:jc w:val="both"/>
        <w:rPr>
          <w:rFonts w:ascii="Arial" w:hAnsi="Arial" w:cs="Arial"/>
          <w:sz w:val="19"/>
          <w:szCs w:val="19"/>
        </w:rPr>
      </w:pPr>
      <w:r w:rsidRPr="0014645C">
        <w:rPr>
          <w:rFonts w:ascii="Arial" w:hAnsi="Arial" w:cs="Arial"/>
          <w:sz w:val="19"/>
          <w:szCs w:val="19"/>
        </w:rPr>
        <w:t>Oprávneným výdavkom sú aj výdavky na pracovné cesty</w:t>
      </w:r>
      <w:r w:rsidRPr="0014645C">
        <w:rPr>
          <w:rFonts w:ascii="Arial" w:hAnsi="Arial" w:cs="Arial"/>
          <w:sz w:val="19"/>
          <w:szCs w:val="19"/>
          <w:vertAlign w:val="superscript"/>
        </w:rPr>
        <w:footnoteReference w:id="50"/>
      </w:r>
      <w:r w:rsidRPr="0014645C">
        <w:rPr>
          <w:rFonts w:ascii="Arial" w:hAnsi="Arial" w:cs="Arial"/>
          <w:sz w:val="19"/>
          <w:szCs w:val="19"/>
        </w:rPr>
        <w:t xml:space="preserve"> zahraničných expertov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w:t>
      </w:r>
      <w:r w:rsidR="00C42A29" w:rsidRPr="0014645C">
        <w:rPr>
          <w:rFonts w:ascii="Arial" w:hAnsi="Arial" w:cs="Arial"/>
          <w:sz w:val="19"/>
          <w:szCs w:val="19"/>
        </w:rPr>
        <w:t>Oprávnená v</w:t>
      </w:r>
      <w:r w:rsidRPr="0014645C">
        <w:rPr>
          <w:rFonts w:ascii="Arial" w:hAnsi="Arial" w:cs="Arial"/>
          <w:sz w:val="19"/>
          <w:szCs w:val="19"/>
        </w:rPr>
        <w:t>ýška náhrad</w:t>
      </w:r>
      <w:r w:rsidR="00F40698" w:rsidRPr="0014645C">
        <w:rPr>
          <w:rFonts w:ascii="Arial" w:hAnsi="Arial" w:cs="Arial"/>
          <w:sz w:val="19"/>
          <w:szCs w:val="19"/>
        </w:rPr>
        <w:t xml:space="preserve"> </w:t>
      </w:r>
      <w:r w:rsidR="00AE2188" w:rsidRPr="0014645C">
        <w:rPr>
          <w:rFonts w:ascii="Arial" w:hAnsi="Arial" w:cs="Arial"/>
          <w:sz w:val="19"/>
          <w:szCs w:val="19"/>
        </w:rPr>
        <w:t xml:space="preserve">nesmie presiahnuť sumu </w:t>
      </w:r>
      <w:r w:rsidR="00F40698" w:rsidRPr="0014645C">
        <w:rPr>
          <w:rFonts w:ascii="Arial" w:hAnsi="Arial" w:cs="Arial"/>
          <w:sz w:val="19"/>
          <w:szCs w:val="19"/>
        </w:rPr>
        <w:t xml:space="preserve">uplatňovaných </w:t>
      </w:r>
      <w:r w:rsidR="00AE2188" w:rsidRPr="0014645C">
        <w:rPr>
          <w:rFonts w:ascii="Arial" w:hAnsi="Arial" w:cs="Arial"/>
          <w:sz w:val="19"/>
          <w:szCs w:val="19"/>
        </w:rPr>
        <w:t xml:space="preserve">náhrad </w:t>
      </w:r>
      <w:r w:rsidR="00F40698" w:rsidRPr="0014645C">
        <w:rPr>
          <w:rFonts w:ascii="Arial" w:hAnsi="Arial" w:cs="Arial"/>
          <w:sz w:val="19"/>
          <w:szCs w:val="19"/>
        </w:rPr>
        <w:t>EK,</w:t>
      </w:r>
      <w:r w:rsidRPr="0014645C">
        <w:rPr>
          <w:rFonts w:ascii="Arial" w:hAnsi="Arial" w:cs="Arial"/>
          <w:sz w:val="19"/>
          <w:szCs w:val="19"/>
        </w:rPr>
        <w:t xml:space="preserve"> tzv. „per diems“</w:t>
      </w:r>
      <w:r w:rsidR="00C42A29" w:rsidRPr="0014645C">
        <w:rPr>
          <w:rFonts w:ascii="Arial" w:hAnsi="Arial" w:cs="Arial"/>
          <w:sz w:val="19"/>
          <w:szCs w:val="19"/>
          <w:vertAlign w:val="superscript"/>
        </w:rPr>
        <w:footnoteReference w:id="51"/>
      </w:r>
      <w:r w:rsidR="00C42A29" w:rsidRPr="0014645C">
        <w:rPr>
          <w:rFonts w:ascii="Arial" w:hAnsi="Arial" w:cs="Arial"/>
          <w:sz w:val="19"/>
          <w:szCs w:val="19"/>
          <w:vertAlign w:val="superscript"/>
        </w:rPr>
        <w:t>,</w:t>
      </w:r>
      <w:r w:rsidRPr="0014645C">
        <w:rPr>
          <w:rFonts w:ascii="Arial" w:hAnsi="Arial" w:cs="Arial"/>
          <w:sz w:val="19"/>
          <w:szCs w:val="19"/>
        </w:rPr>
        <w:t xml:space="preserve"> </w:t>
      </w:r>
      <w:r w:rsidR="00AE2188" w:rsidRPr="0014645C">
        <w:rPr>
          <w:rFonts w:ascii="Arial" w:hAnsi="Arial" w:cs="Arial"/>
          <w:sz w:val="19"/>
          <w:szCs w:val="19"/>
        </w:rPr>
        <w:t xml:space="preserve">ktorá </w:t>
      </w:r>
      <w:r w:rsidRPr="0014645C">
        <w:rPr>
          <w:rFonts w:ascii="Arial" w:hAnsi="Arial" w:cs="Arial"/>
          <w:sz w:val="19"/>
          <w:szCs w:val="19"/>
        </w:rPr>
        <w:t>zahŕňa výdavky na ubytovanie, stravné a cestovné v SR</w:t>
      </w:r>
      <w:r w:rsidR="00F40698" w:rsidRPr="0014645C">
        <w:rPr>
          <w:rFonts w:ascii="Arial" w:hAnsi="Arial" w:cs="Arial"/>
          <w:sz w:val="19"/>
          <w:szCs w:val="19"/>
          <w:vertAlign w:val="superscript"/>
        </w:rPr>
        <w:footnoteReference w:id="52"/>
      </w:r>
      <w:r w:rsidRPr="0014645C">
        <w:rPr>
          <w:rFonts w:ascii="Arial" w:hAnsi="Arial" w:cs="Arial"/>
          <w:sz w:val="19"/>
          <w:szCs w:val="19"/>
          <w:vertAlign w:val="superscript"/>
        </w:rPr>
        <w:t>.</w:t>
      </w:r>
      <w:r w:rsidRPr="0014645C">
        <w:rPr>
          <w:rFonts w:ascii="Arial" w:hAnsi="Arial" w:cs="Arial"/>
          <w:sz w:val="19"/>
          <w:szCs w:val="19"/>
        </w:rPr>
        <w:t xml:space="preserve"> </w:t>
      </w:r>
    </w:p>
    <w:p w14:paraId="6F56EB7B" w14:textId="77777777" w:rsidR="004E07F2" w:rsidRPr="0014645C" w:rsidRDefault="004E07F2" w:rsidP="00F06E64">
      <w:pPr>
        <w:autoSpaceDE w:val="0"/>
        <w:autoSpaceDN w:val="0"/>
        <w:adjustRightInd w:val="0"/>
        <w:spacing w:after="0" w:line="288" w:lineRule="auto"/>
        <w:jc w:val="both"/>
        <w:rPr>
          <w:rFonts w:ascii="Arial" w:hAnsi="Arial" w:cs="Arial"/>
          <w:sz w:val="19"/>
          <w:szCs w:val="19"/>
        </w:rPr>
      </w:pPr>
    </w:p>
    <w:p w14:paraId="7494B6F4" w14:textId="77777777" w:rsidR="00EF00BE" w:rsidRPr="0014645C" w:rsidRDefault="00EF00BE" w:rsidP="00F06E64">
      <w:pPr>
        <w:autoSpaceDE w:val="0"/>
        <w:autoSpaceDN w:val="0"/>
        <w:adjustRightInd w:val="0"/>
        <w:spacing w:after="0" w:line="288" w:lineRule="auto"/>
        <w:jc w:val="both"/>
        <w:rPr>
          <w:rFonts w:ascii="Arial" w:hAnsi="Arial" w:cs="Arial"/>
          <w:sz w:val="19"/>
          <w:szCs w:val="19"/>
        </w:rPr>
      </w:pPr>
      <w:r w:rsidRPr="0014645C">
        <w:rPr>
          <w:rFonts w:ascii="Arial" w:hAnsi="Arial" w:cs="Arial"/>
          <w:sz w:val="19"/>
          <w:szCs w:val="19"/>
        </w:rPr>
        <w:t>Uplatnenie náhrad per diems nie je možné pri dlhodobých pobytoch alebo u osôb, ktoré sa na realizácii projektu podieľajú na základe pracovnoprávnych alebo štátnozamestnaneckých vzťahov podľa slovenských právnych predpisov. V prípade stravného sú expertovi hradené per diems v plnej výške 80 EUR</w:t>
      </w:r>
      <w:r w:rsidR="00414846" w:rsidRPr="0014645C">
        <w:rPr>
          <w:rFonts w:ascii="Arial" w:hAnsi="Arial" w:cs="Arial"/>
          <w:sz w:val="19"/>
          <w:szCs w:val="19"/>
          <w:vertAlign w:val="superscript"/>
        </w:rPr>
        <w:footnoteReference w:id="53"/>
      </w:r>
      <w:r w:rsidRPr="0014645C">
        <w:rPr>
          <w:rFonts w:ascii="Arial" w:hAnsi="Arial" w:cs="Arial"/>
          <w:sz w:val="19"/>
          <w:szCs w:val="19"/>
          <w:vertAlign w:val="superscript"/>
        </w:rPr>
        <w:t>,</w:t>
      </w:r>
      <w:r w:rsidRPr="0014645C">
        <w:rPr>
          <w:rFonts w:ascii="Arial" w:hAnsi="Arial" w:cs="Arial"/>
          <w:sz w:val="19"/>
          <w:szCs w:val="19"/>
        </w:rPr>
        <w:t xml:space="preserve"> </w:t>
      </w:r>
      <w:r w:rsidR="00414846" w:rsidRPr="0014645C">
        <w:rPr>
          <w:rFonts w:ascii="Arial" w:hAnsi="Arial" w:cs="Arial"/>
          <w:sz w:val="19"/>
          <w:szCs w:val="19"/>
        </w:rPr>
        <w:t>príp.</w:t>
      </w:r>
      <w:r w:rsidRPr="0014645C">
        <w:rPr>
          <w:rFonts w:ascii="Arial" w:hAnsi="Arial" w:cs="Arial"/>
          <w:sz w:val="19"/>
          <w:szCs w:val="19"/>
        </w:rPr>
        <w:t xml:space="preserve"> môžu byť stanovené v nižšej sume</w:t>
      </w:r>
      <w:r w:rsidR="00414846" w:rsidRPr="0014645C">
        <w:rPr>
          <w:rFonts w:ascii="Arial" w:hAnsi="Arial" w:cs="Arial"/>
          <w:sz w:val="19"/>
          <w:szCs w:val="19"/>
        </w:rPr>
        <w:t>, resp.</w:t>
      </w:r>
      <w:r w:rsidRPr="0014645C">
        <w:rPr>
          <w:rFonts w:ascii="Arial" w:hAnsi="Arial" w:cs="Arial"/>
          <w:sz w:val="19"/>
          <w:szCs w:val="19"/>
        </w:rPr>
        <w:t xml:space="preserve">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00E52AE4" w:rsidRPr="0014645C">
        <w:rPr>
          <w:rFonts w:ascii="Arial" w:hAnsi="Arial" w:cs="Arial"/>
          <w:sz w:val="19"/>
          <w:szCs w:val="19"/>
          <w:vertAlign w:val="superscript"/>
        </w:rPr>
        <w:footnoteReference w:id="54"/>
      </w:r>
      <w:r w:rsidRPr="0014645C">
        <w:rPr>
          <w:rFonts w:ascii="Arial" w:hAnsi="Arial" w:cs="Arial"/>
          <w:sz w:val="19"/>
          <w:szCs w:val="19"/>
          <w:vertAlign w:val="superscript"/>
        </w:rPr>
        <w:t xml:space="preserve"> </w:t>
      </w:r>
      <w:r w:rsidRPr="0014645C">
        <w:rPr>
          <w:rFonts w:ascii="Arial" w:hAnsi="Arial" w:cs="Arial"/>
          <w:sz w:val="19"/>
          <w:szCs w:val="19"/>
        </w:rPr>
        <w:t xml:space="preserve">za prepravu zahraničného experta do/zo SR je oprávneným výdavkom nad rámec per diems. </w:t>
      </w:r>
    </w:p>
    <w:p w14:paraId="083BB6CA" w14:textId="77777777" w:rsidR="00C7578C" w:rsidRPr="0014645C" w:rsidRDefault="00C7578C" w:rsidP="00C7578C">
      <w:pPr>
        <w:pStyle w:val="Zkladntext"/>
        <w:spacing w:after="0" w:line="288" w:lineRule="auto"/>
        <w:jc w:val="both"/>
        <w:rPr>
          <w:rFonts w:ascii="Arial" w:hAnsi="Arial" w:cs="Arial"/>
          <w:sz w:val="19"/>
          <w:szCs w:val="19"/>
        </w:rPr>
      </w:pPr>
    </w:p>
    <w:p w14:paraId="75E01881" w14:textId="77777777" w:rsidR="00C7578C" w:rsidRPr="0014645C" w:rsidRDefault="00615C94" w:rsidP="00984047">
      <w:pPr>
        <w:pStyle w:val="Zkladntext"/>
        <w:spacing w:after="0" w:line="288" w:lineRule="auto"/>
        <w:jc w:val="both"/>
      </w:pPr>
      <w:r w:rsidRPr="0014645C">
        <w:rPr>
          <w:rFonts w:ascii="Arial" w:hAnsi="Arial" w:cs="Arial"/>
          <w:b/>
          <w:bCs/>
          <w:iCs/>
          <w:sz w:val="19"/>
          <w:szCs w:val="19"/>
        </w:rPr>
        <w:t>Zariadenie</w:t>
      </w:r>
      <w:r w:rsidR="00B842F0" w:rsidRPr="0014645C">
        <w:rPr>
          <w:rFonts w:ascii="Arial" w:hAnsi="Arial" w:cs="Arial"/>
          <w:b/>
          <w:bCs/>
          <w:iCs/>
          <w:sz w:val="19"/>
          <w:szCs w:val="19"/>
        </w:rPr>
        <w:t>/</w:t>
      </w:r>
      <w:r w:rsidRPr="0014645C">
        <w:rPr>
          <w:rFonts w:ascii="Arial" w:hAnsi="Arial" w:cs="Arial"/>
          <w:b/>
          <w:bCs/>
          <w:iCs/>
          <w:sz w:val="19"/>
          <w:szCs w:val="19"/>
        </w:rPr>
        <w:t>vybavenie</w:t>
      </w:r>
      <w:r w:rsidR="00B842F0" w:rsidRPr="0014645C">
        <w:rPr>
          <w:rStyle w:val="Odkaznapoznmkupodiarou"/>
          <w:rFonts w:cs="Arial"/>
          <w:b/>
          <w:bCs/>
          <w:iCs/>
          <w:szCs w:val="19"/>
        </w:rPr>
        <w:footnoteReference w:id="55"/>
      </w:r>
      <w:r w:rsidR="00144D52" w:rsidRPr="0014645C">
        <w:rPr>
          <w:rFonts w:ascii="Arial" w:hAnsi="Arial" w:cs="Arial"/>
          <w:b/>
          <w:bCs/>
          <w:iCs/>
          <w:sz w:val="19"/>
          <w:szCs w:val="19"/>
        </w:rPr>
        <w:t xml:space="preserve"> vrátane použitého zariadenia</w:t>
      </w:r>
    </w:p>
    <w:p w14:paraId="311904C0" w14:textId="77777777" w:rsidR="00053E5E" w:rsidRPr="0014645C" w:rsidRDefault="00615C94" w:rsidP="00C7578C">
      <w:pPr>
        <w:pStyle w:val="Highlight3"/>
        <w:spacing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Za oprávnený výdavok sa považuje obstaranie zariadenia/vybavenia, ktoré musí byť nevyhnutné pre realizáciu projektu spolufinancovaného z EŠIF</w:t>
      </w:r>
      <w:r w:rsidRPr="0014645C">
        <w:rPr>
          <w:rStyle w:val="Odkaznapoznmkupodiarou"/>
          <w:rFonts w:cs="Arial"/>
          <w:b w:val="0"/>
          <w:color w:val="auto"/>
          <w:sz w:val="19"/>
          <w:szCs w:val="19"/>
          <w:lang w:val="sk-SK"/>
        </w:rPr>
        <w:footnoteReference w:id="56"/>
      </w:r>
      <w:r w:rsidRPr="0014645C">
        <w:rPr>
          <w:rFonts w:ascii="Arial" w:hAnsi="Arial" w:cs="Arial"/>
          <w:b w:val="0"/>
          <w:color w:val="auto"/>
          <w:sz w:val="19"/>
          <w:szCs w:val="19"/>
          <w:lang w:val="sk-SK"/>
        </w:rPr>
        <w:t xml:space="preserve"> a žiadateľ/prijímateľ ho musí využívať len pre účely projektu/ov v rámci OP EVS. </w:t>
      </w:r>
      <w:r w:rsidR="00053E5E" w:rsidRPr="0014645C">
        <w:rPr>
          <w:rFonts w:ascii="Arial" w:hAnsi="Arial" w:cs="Arial"/>
          <w:b w:val="0"/>
          <w:color w:val="auto"/>
          <w:sz w:val="19"/>
          <w:szCs w:val="19"/>
          <w:lang w:val="sk-SK"/>
        </w:rPr>
        <w:t xml:space="preserve">V prípade kúpy nového majetku musí byť splnená podmienka, že </w:t>
      </w:r>
      <w:r w:rsidR="00812228" w:rsidRPr="0014645C">
        <w:rPr>
          <w:rFonts w:ascii="Arial" w:hAnsi="Arial" w:cs="Arial"/>
          <w:b w:val="0"/>
          <w:color w:val="auto"/>
          <w:sz w:val="19"/>
          <w:szCs w:val="19"/>
          <w:lang w:val="sk-SK"/>
        </w:rPr>
        <w:t xml:space="preserve">majetok </w:t>
      </w:r>
      <w:r w:rsidR="00053E5E" w:rsidRPr="0014645C">
        <w:rPr>
          <w:rFonts w:ascii="Arial" w:hAnsi="Arial" w:cs="Arial"/>
          <w:b w:val="0"/>
          <w:color w:val="auto"/>
          <w:sz w:val="19"/>
          <w:szCs w:val="19"/>
          <w:lang w:val="sk-SK"/>
        </w:rPr>
        <w:t>nebol používaný a žiadateľ/prijímateľ s ním v minulosti žiadnym spôsobom nedisponoval (čo i len sčasti, ak bol k dispozícií žiadateľovi/prijímateľovi).</w:t>
      </w:r>
      <w:r w:rsidR="00053E5E" w:rsidRPr="0014645C">
        <w:rPr>
          <w:rFonts w:ascii="Arial" w:hAnsi="Arial" w:cs="Arial"/>
          <w:color w:val="auto"/>
          <w:sz w:val="19"/>
          <w:szCs w:val="19"/>
          <w:lang w:val="sk-SK"/>
        </w:rPr>
        <w:t xml:space="preserve"> </w:t>
      </w:r>
      <w:r w:rsidR="00053E5E" w:rsidRPr="0014645C">
        <w:rPr>
          <w:rFonts w:ascii="Arial" w:hAnsi="Arial" w:cs="Arial"/>
          <w:b w:val="0"/>
          <w:color w:val="auto"/>
          <w:sz w:val="19"/>
          <w:szCs w:val="19"/>
          <w:lang w:val="sk-SK"/>
        </w:rPr>
        <w:t>Rozsah zariadenia/vybavenia (vrátane nehmotného majetku) oprávneného na financovanie zo zdrojov EŠIF a štátneho rozpočtu je uvedený v príslušnej výzve/vyzvaní.</w:t>
      </w:r>
    </w:p>
    <w:p w14:paraId="27D80534" w14:textId="77777777" w:rsidR="00027AE5"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000000" w:themeColor="text1"/>
          <w:sz w:val="19"/>
          <w:szCs w:val="19"/>
          <w:lang w:val="sk-SK"/>
        </w:rPr>
        <w:t xml:space="preserve">Pri obstaraní a využívaní zariadenia/vybavenia musí byť dodržaný </w:t>
      </w:r>
      <w:r w:rsidRPr="0014645C">
        <w:rPr>
          <w:rFonts w:ascii="Arial" w:hAnsi="Arial" w:cs="Arial"/>
          <w:color w:val="000000" w:themeColor="text1"/>
          <w:sz w:val="19"/>
          <w:szCs w:val="19"/>
          <w:lang w:val="sk-SK"/>
        </w:rPr>
        <w:t>princíp hospodárnosti, efektívnosti, účelnosti a účinnosti</w:t>
      </w:r>
      <w:r w:rsidRPr="0014645C">
        <w:rPr>
          <w:rFonts w:ascii="Arial" w:hAnsi="Arial" w:cs="Arial"/>
          <w:b w:val="0"/>
          <w:color w:val="000000" w:themeColor="text1"/>
          <w:sz w:val="19"/>
          <w:szCs w:val="19"/>
          <w:lang w:val="sk-SK"/>
        </w:rPr>
        <w:t xml:space="preserve">. </w:t>
      </w:r>
    </w:p>
    <w:p w14:paraId="254C725C" w14:textId="77777777" w:rsidR="009B33E8"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Obstaranie počítača/notebooku a príslušného softvérového vybavenia pre odborný a riadiaci/administratívny personál je oprávnené iba pre zamestnancov pracujúcich na pracovnú zmluvu/služobnú zmluvu na plný pracovný úväzok 100% </w:t>
      </w:r>
      <w:r w:rsidR="000941FF" w:rsidRPr="0014645C">
        <w:rPr>
          <w:rFonts w:ascii="Arial" w:hAnsi="Arial" w:cs="Arial"/>
          <w:color w:val="auto"/>
          <w:sz w:val="19"/>
          <w:szCs w:val="19"/>
          <w:lang w:val="sk-SK"/>
        </w:rPr>
        <w:t xml:space="preserve">činností </w:t>
      </w:r>
      <w:r w:rsidRPr="0014645C">
        <w:rPr>
          <w:rFonts w:ascii="Arial" w:hAnsi="Arial" w:cs="Arial"/>
          <w:color w:val="auto"/>
          <w:sz w:val="19"/>
          <w:szCs w:val="19"/>
          <w:lang w:val="sk-SK"/>
        </w:rPr>
        <w:t>na projekte/och v rámci OP EVS pri tých pracovných pozíciách, ktoré sú plánované v projekte na prevažnú časť doby realizácie projektu, minimálne však 1 rok.</w:t>
      </w:r>
      <w:r w:rsidRPr="0014645C">
        <w:rPr>
          <w:rFonts w:ascii="Arial" w:hAnsi="Arial" w:cs="Arial"/>
          <w:b w:val="0"/>
          <w:color w:val="auto"/>
          <w:sz w:val="19"/>
          <w:szCs w:val="19"/>
          <w:lang w:val="sk-SK"/>
        </w:rPr>
        <w:t xml:space="preserve"> </w:t>
      </w:r>
    </w:p>
    <w:p w14:paraId="00CBFE6E" w14:textId="77777777" w:rsidR="00027AE5"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Žiadateľ/prijímateľ preukáže spôsob výpočtu nárokovanej časti výdavku. Metódy na výpočet pomernej časti zariadenia/vybavenia sú bližšie uvedené v Metodickom pokyne CKO č. 6 k pravidlám oprávnenosti pre najčastejšie sa vyskytujúce skupiny výdavkov, ktorý je zverejnený na webovom sídle </w:t>
      </w:r>
      <w:hyperlink r:id="rId18" w:history="1">
        <w:r w:rsidRPr="0014645C">
          <w:rPr>
            <w:rStyle w:val="Hypertextovprepojenie"/>
            <w:rFonts w:cs="Arial"/>
            <w:b w:val="0"/>
            <w:szCs w:val="19"/>
            <w:lang w:val="sk-SK"/>
          </w:rPr>
          <w:t>www.partnerskadohoda.gov.sk</w:t>
        </w:r>
      </w:hyperlink>
      <w:r w:rsidRPr="0014645C">
        <w:rPr>
          <w:rFonts w:ascii="Arial" w:hAnsi="Arial" w:cs="Arial"/>
          <w:b w:val="0"/>
          <w:color w:val="auto"/>
          <w:sz w:val="19"/>
          <w:szCs w:val="19"/>
          <w:lang w:val="sk-SK"/>
        </w:rPr>
        <w:t>.</w:t>
      </w:r>
    </w:p>
    <w:p w14:paraId="2CEC6E9F" w14:textId="77777777" w:rsidR="00027AE5"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 majetok bude využívaný súčasne vo viacerých hlavných aktivitách</w:t>
      </w:r>
      <w:r w:rsidR="00926361" w:rsidRPr="0014645C">
        <w:rPr>
          <w:rFonts w:ascii="Arial" w:hAnsi="Arial" w:cs="Arial"/>
          <w:b w:val="0"/>
          <w:color w:val="auto"/>
          <w:sz w:val="19"/>
          <w:szCs w:val="19"/>
          <w:lang w:val="sk-SK"/>
        </w:rPr>
        <w:t xml:space="preserve"> projektu</w:t>
      </w:r>
      <w:r w:rsidRPr="0014645C">
        <w:rPr>
          <w:rFonts w:ascii="Arial" w:hAnsi="Arial" w:cs="Arial"/>
          <w:b w:val="0"/>
          <w:color w:val="auto"/>
          <w:sz w:val="19"/>
          <w:szCs w:val="19"/>
          <w:lang w:val="sk-SK"/>
        </w:rPr>
        <w:t xml:space="preserve">, žiadateľ uvedie tento majetok do jednej rozpočtovej podpoložky, pričom však v komentári presne </w:t>
      </w:r>
      <w:r w:rsidR="006C34E1" w:rsidRPr="0014645C">
        <w:rPr>
          <w:rFonts w:ascii="Arial" w:hAnsi="Arial" w:cs="Arial"/>
          <w:b w:val="0"/>
          <w:color w:val="auto"/>
          <w:sz w:val="19"/>
          <w:szCs w:val="19"/>
          <w:lang w:val="sk-SK"/>
        </w:rPr>
        <w:t xml:space="preserve">uvedie všetky hlavné aktivity, v rámci ktorých bude uvedený majetok využívať. </w:t>
      </w:r>
      <w:r w:rsidR="00926361" w:rsidRPr="0014645C">
        <w:rPr>
          <w:rFonts w:ascii="Arial" w:hAnsi="Arial" w:cs="Arial"/>
          <w:b w:val="0"/>
          <w:color w:val="auto"/>
          <w:sz w:val="19"/>
          <w:szCs w:val="19"/>
          <w:lang w:val="sk-SK"/>
        </w:rPr>
        <w:t xml:space="preserve">Ak bude </w:t>
      </w:r>
      <w:r w:rsidR="006A3B03" w:rsidRPr="0014645C">
        <w:rPr>
          <w:rFonts w:ascii="Arial" w:hAnsi="Arial" w:cs="Arial"/>
          <w:b w:val="0"/>
          <w:color w:val="auto"/>
          <w:sz w:val="19"/>
          <w:szCs w:val="19"/>
          <w:lang w:val="sk-SK"/>
        </w:rPr>
        <w:t>majetok využívan</w:t>
      </w:r>
      <w:r w:rsidR="00F71F48" w:rsidRPr="0014645C">
        <w:rPr>
          <w:rFonts w:ascii="Arial" w:hAnsi="Arial" w:cs="Arial"/>
          <w:b w:val="0"/>
          <w:color w:val="auto"/>
          <w:sz w:val="19"/>
          <w:szCs w:val="19"/>
          <w:lang w:val="sk-SK"/>
        </w:rPr>
        <w:t>ý</w:t>
      </w:r>
      <w:r w:rsidR="006A3B03" w:rsidRPr="0014645C">
        <w:rPr>
          <w:rFonts w:ascii="Arial" w:hAnsi="Arial" w:cs="Arial"/>
          <w:b w:val="0"/>
          <w:color w:val="auto"/>
          <w:sz w:val="19"/>
          <w:szCs w:val="19"/>
          <w:lang w:val="sk-SK"/>
        </w:rPr>
        <w:t xml:space="preserve"> súčasne v podporných </w:t>
      </w:r>
      <w:r w:rsidRPr="0014645C">
        <w:rPr>
          <w:rFonts w:ascii="Arial" w:hAnsi="Arial" w:cs="Arial"/>
          <w:b w:val="0"/>
          <w:color w:val="auto"/>
          <w:sz w:val="19"/>
          <w:szCs w:val="19"/>
          <w:lang w:val="sk-SK"/>
        </w:rPr>
        <w:t xml:space="preserve">ako aj </w:t>
      </w:r>
      <w:r w:rsidR="006A3B03" w:rsidRPr="0014645C">
        <w:rPr>
          <w:rFonts w:ascii="Arial" w:hAnsi="Arial" w:cs="Arial"/>
          <w:b w:val="0"/>
          <w:color w:val="auto"/>
          <w:sz w:val="19"/>
          <w:szCs w:val="19"/>
          <w:lang w:val="sk-SK"/>
        </w:rPr>
        <w:t>hlavných aktivitách</w:t>
      </w:r>
      <w:r w:rsidRPr="0014645C">
        <w:rPr>
          <w:rFonts w:ascii="Arial" w:hAnsi="Arial" w:cs="Arial"/>
          <w:b w:val="0"/>
          <w:color w:val="auto"/>
          <w:sz w:val="19"/>
          <w:szCs w:val="19"/>
          <w:lang w:val="sk-SK"/>
        </w:rPr>
        <w:t xml:space="preserve"> projektu, </w:t>
      </w:r>
      <w:r w:rsidR="006A3B03" w:rsidRPr="0014645C">
        <w:rPr>
          <w:rFonts w:ascii="Arial" w:hAnsi="Arial" w:cs="Arial"/>
          <w:b w:val="0"/>
          <w:color w:val="auto"/>
          <w:sz w:val="19"/>
          <w:szCs w:val="19"/>
          <w:lang w:val="sk-SK"/>
        </w:rPr>
        <w:t xml:space="preserve">žiadateľ uvedie tento majetok do dvoch rozpočtových položiek (v rámci časti 1.6 </w:t>
      </w:r>
      <w:r w:rsidR="00F71F48" w:rsidRPr="0014645C">
        <w:rPr>
          <w:rFonts w:ascii="Arial" w:hAnsi="Arial" w:cs="Arial"/>
          <w:b w:val="0"/>
          <w:color w:val="auto"/>
          <w:sz w:val="19"/>
          <w:szCs w:val="19"/>
          <w:lang w:val="sk-SK"/>
        </w:rPr>
        <w:t xml:space="preserve">Zariadenie/vybavenie projektu (mimo krížového financovania) - nepriame výdavky </w:t>
      </w:r>
      <w:r w:rsidR="006A3B03" w:rsidRPr="0014645C">
        <w:rPr>
          <w:rFonts w:ascii="Arial" w:hAnsi="Arial" w:cs="Arial"/>
          <w:b w:val="0"/>
          <w:color w:val="auto"/>
          <w:sz w:val="19"/>
          <w:szCs w:val="19"/>
          <w:lang w:val="sk-SK"/>
        </w:rPr>
        <w:t>a 2.2</w:t>
      </w:r>
      <w:r w:rsidR="00F71F48" w:rsidRPr="0014645C">
        <w:rPr>
          <w:rFonts w:ascii="Arial" w:hAnsi="Arial" w:cs="Arial"/>
          <w:b w:val="0"/>
          <w:color w:val="auto"/>
          <w:sz w:val="19"/>
          <w:szCs w:val="19"/>
          <w:lang w:val="sk-SK"/>
        </w:rPr>
        <w:t xml:space="preserve"> Zariadenie/vybavenie - mimo krížového financovania – priame aktivity</w:t>
      </w:r>
      <w:r w:rsidR="006A3B03" w:rsidRPr="0014645C">
        <w:rPr>
          <w:rFonts w:ascii="Arial" w:hAnsi="Arial" w:cs="Arial"/>
          <w:b w:val="0"/>
          <w:color w:val="auto"/>
          <w:sz w:val="19"/>
          <w:szCs w:val="19"/>
          <w:lang w:val="sk-SK"/>
        </w:rPr>
        <w:t>)</w:t>
      </w:r>
      <w:r w:rsidRPr="0014645C">
        <w:rPr>
          <w:rFonts w:ascii="Arial" w:hAnsi="Arial" w:cs="Arial"/>
          <w:b w:val="0"/>
          <w:color w:val="auto"/>
          <w:sz w:val="19"/>
          <w:szCs w:val="19"/>
          <w:lang w:val="sk-SK"/>
        </w:rPr>
        <w:t>, aby bolo možné posúdiť, či percentuáln</w:t>
      </w:r>
      <w:r w:rsidR="006C34E1" w:rsidRPr="0014645C">
        <w:rPr>
          <w:rFonts w:ascii="Arial" w:hAnsi="Arial" w:cs="Arial"/>
          <w:b w:val="0"/>
          <w:color w:val="auto"/>
          <w:sz w:val="19"/>
          <w:szCs w:val="19"/>
          <w:lang w:val="sk-SK"/>
        </w:rPr>
        <w:t>y</w:t>
      </w:r>
      <w:r w:rsidRPr="0014645C">
        <w:rPr>
          <w:rFonts w:ascii="Arial" w:hAnsi="Arial" w:cs="Arial"/>
          <w:b w:val="0"/>
          <w:color w:val="auto"/>
          <w:sz w:val="19"/>
          <w:szCs w:val="19"/>
          <w:lang w:val="sk-SK"/>
        </w:rPr>
        <w:t xml:space="preserve"> limit</w:t>
      </w:r>
      <w:r w:rsidR="006C34E1" w:rsidRPr="0014645C">
        <w:rPr>
          <w:rFonts w:ascii="Arial" w:hAnsi="Arial" w:cs="Arial"/>
          <w:b w:val="0"/>
          <w:color w:val="auto"/>
          <w:sz w:val="19"/>
          <w:szCs w:val="19"/>
          <w:lang w:val="sk-SK"/>
        </w:rPr>
        <w:t xml:space="preserve"> na nepriame výdavky</w:t>
      </w:r>
      <w:r w:rsidRPr="0014645C">
        <w:rPr>
          <w:rFonts w:ascii="Arial" w:hAnsi="Arial" w:cs="Arial"/>
          <w:b w:val="0"/>
          <w:color w:val="auto"/>
          <w:sz w:val="19"/>
          <w:szCs w:val="19"/>
          <w:lang w:val="sk-SK"/>
        </w:rPr>
        <w:t xml:space="preserve"> bol dodržan</w:t>
      </w:r>
      <w:r w:rsidR="006C34E1" w:rsidRPr="0014645C">
        <w:rPr>
          <w:rFonts w:ascii="Arial" w:hAnsi="Arial" w:cs="Arial"/>
          <w:b w:val="0"/>
          <w:color w:val="auto"/>
          <w:sz w:val="19"/>
          <w:szCs w:val="19"/>
          <w:lang w:val="sk-SK"/>
        </w:rPr>
        <w:t>ý</w:t>
      </w:r>
      <w:r w:rsidRPr="0014645C">
        <w:rPr>
          <w:rFonts w:ascii="Arial" w:hAnsi="Arial" w:cs="Arial"/>
          <w:b w:val="0"/>
          <w:color w:val="auto"/>
          <w:sz w:val="19"/>
          <w:szCs w:val="19"/>
          <w:lang w:val="sk-SK"/>
        </w:rPr>
        <w:t>. V prípade, ak sa v procese implementácie projektu identifikuje, že rozpočtovaný majetok bol pôvodne určený na hlavné aktivity projektu (nie na riadenie projektu, informovanie a komunikáciu, monitorovanie) a žiadateľ/prijímateľ uvedený majetok používa na riadenie projektu, informovanie a komunikáciu alebo monitorovanie (v rozpore so zadefinovaným účelom) výdavky súvisiace s obstaraním zariadenia/vybavenia budú v plnej výške posúdené ako neoprávnené.</w:t>
      </w:r>
    </w:p>
    <w:p w14:paraId="055C8722" w14:textId="77777777" w:rsidR="00615C94" w:rsidRPr="0014645C" w:rsidRDefault="00615C94" w:rsidP="00615C94">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Špecifické podmienky pre obstaranie informačno-komunikačných technológií</w:t>
      </w:r>
      <w:r w:rsidR="00BB3EB2" w:rsidRPr="0014645C">
        <w:rPr>
          <w:rStyle w:val="Odkaznapoznmkupodiarou"/>
          <w:rFonts w:cs="Arial"/>
          <w:color w:val="auto"/>
          <w:sz w:val="19"/>
          <w:szCs w:val="19"/>
          <w:lang w:val="sk-SK"/>
        </w:rPr>
        <w:footnoteReference w:id="57"/>
      </w:r>
      <w:r w:rsidRPr="0014645C">
        <w:rPr>
          <w:rFonts w:ascii="Arial" w:hAnsi="Arial" w:cs="Arial"/>
          <w:color w:val="auto"/>
          <w:sz w:val="19"/>
          <w:szCs w:val="19"/>
          <w:lang w:val="sk-SK"/>
        </w:rPr>
        <w:t>:</w:t>
      </w:r>
    </w:p>
    <w:p w14:paraId="49B8D943" w14:textId="77777777"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PC zostava</w:t>
      </w:r>
      <w:r w:rsidRPr="0014645C">
        <w:rPr>
          <w:rFonts w:ascii="Arial" w:hAnsi="Arial" w:cs="Arial"/>
          <w:b w:val="0"/>
          <w:color w:val="000000" w:themeColor="text1"/>
          <w:sz w:val="19"/>
          <w:szCs w:val="19"/>
          <w:lang w:val="sk-SK"/>
        </w:rPr>
        <w:t xml:space="preserve"> – vrátane dodávky a montáže pri </w:t>
      </w:r>
      <w:r w:rsidR="00095880" w:rsidRPr="0014645C">
        <w:rPr>
          <w:rFonts w:ascii="Arial" w:hAnsi="Arial" w:cs="Arial"/>
          <w:b w:val="0"/>
          <w:color w:val="000000" w:themeColor="text1"/>
          <w:sz w:val="19"/>
          <w:szCs w:val="19"/>
          <w:lang w:val="sk-SK"/>
        </w:rPr>
        <w:t xml:space="preserve">odporúčaných </w:t>
      </w:r>
      <w:r w:rsidRPr="0014645C">
        <w:rPr>
          <w:rFonts w:ascii="Arial" w:hAnsi="Arial" w:cs="Arial"/>
          <w:b w:val="0"/>
          <w:color w:val="000000" w:themeColor="text1"/>
          <w:sz w:val="19"/>
          <w:szCs w:val="19"/>
          <w:lang w:val="sk-SK"/>
        </w:rPr>
        <w:t>minimálnych parametro</w:t>
      </w:r>
      <w:r w:rsidR="00095880" w:rsidRPr="0014645C">
        <w:rPr>
          <w:rFonts w:ascii="Arial" w:hAnsi="Arial" w:cs="Arial"/>
          <w:b w:val="0"/>
          <w:color w:val="000000" w:themeColor="text1"/>
          <w:sz w:val="19"/>
          <w:szCs w:val="19"/>
          <w:lang w:val="sk-SK"/>
        </w:rPr>
        <w:t>ch</w:t>
      </w:r>
      <w:r w:rsidRPr="0014645C">
        <w:rPr>
          <w:rFonts w:ascii="Arial" w:hAnsi="Arial" w:cs="Arial"/>
          <w:b w:val="0"/>
          <w:color w:val="000000" w:themeColor="text1"/>
          <w:sz w:val="19"/>
          <w:szCs w:val="19"/>
          <w:lang w:val="sk-SK"/>
        </w:rPr>
        <w:t xml:space="preserve">: 4GB pamäte RAM, </w:t>
      </w:r>
      <w:r w:rsidR="000F2AD0" w:rsidRPr="0014645C">
        <w:rPr>
          <w:rFonts w:ascii="Arial" w:hAnsi="Arial" w:cs="Arial"/>
          <w:b w:val="0"/>
          <w:color w:val="000000" w:themeColor="text1"/>
          <w:sz w:val="19"/>
          <w:szCs w:val="19"/>
          <w:lang w:val="sk-SK"/>
        </w:rPr>
        <w:t>50</w:t>
      </w:r>
      <w:r w:rsidRPr="0014645C">
        <w:rPr>
          <w:rFonts w:ascii="Arial" w:hAnsi="Arial" w:cs="Arial"/>
          <w:b w:val="0"/>
          <w:color w:val="000000" w:themeColor="text1"/>
          <w:sz w:val="19"/>
          <w:szCs w:val="19"/>
          <w:lang w:val="sk-SK"/>
        </w:rPr>
        <w:t>0GB HDD (ekv. 2</w:t>
      </w:r>
      <w:r w:rsidR="000F2AD0" w:rsidRPr="0014645C">
        <w:rPr>
          <w:rFonts w:ascii="Arial" w:hAnsi="Arial" w:cs="Arial"/>
          <w:b w:val="0"/>
          <w:color w:val="000000" w:themeColor="text1"/>
          <w:sz w:val="19"/>
          <w:szCs w:val="19"/>
          <w:lang w:val="sk-SK"/>
        </w:rPr>
        <w:t>4</w:t>
      </w:r>
      <w:r w:rsidRPr="0014645C">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14645C">
        <w:rPr>
          <w:rFonts w:ascii="Arial" w:hAnsi="Arial" w:cs="Arial"/>
          <w:b w:val="0"/>
          <w:color w:val="000000" w:themeColor="text1"/>
          <w:sz w:val="19"/>
          <w:szCs w:val="19"/>
          <w:lang w:val="sk-SK"/>
        </w:rPr>
        <w:t>dosahujúci skóre minimálne 2000 bodov v programe PassMark CPU Mark</w:t>
      </w:r>
      <w:r w:rsidRPr="0014645C">
        <w:rPr>
          <w:rFonts w:ascii="Arial" w:hAnsi="Arial" w:cs="Arial"/>
          <w:b w:val="0"/>
          <w:color w:val="000000" w:themeColor="text1"/>
          <w:sz w:val="19"/>
          <w:szCs w:val="19"/>
          <w:lang w:val="sk-SK"/>
        </w:rPr>
        <w:t>, zobrazovacia jednotka LCD (OLED) a príslušenstvo (napr. skrinka PC so zdrojom, klávesnica, myš a pod.). PC zostava musí zodpovedať užívateľským potrebám oprávnen</w:t>
      </w:r>
      <w:r w:rsidR="000976CA" w:rsidRPr="0014645C">
        <w:rPr>
          <w:rFonts w:ascii="Arial" w:hAnsi="Arial" w:cs="Arial"/>
          <w:b w:val="0"/>
          <w:color w:val="000000" w:themeColor="text1"/>
          <w:sz w:val="19"/>
          <w:szCs w:val="19"/>
          <w:lang w:val="sk-SK"/>
        </w:rPr>
        <w:t>ých zamestnancov a</w:t>
      </w:r>
      <w:r w:rsidR="00B06378" w:rsidRPr="0014645C">
        <w:rPr>
          <w:rFonts w:ascii="Arial" w:hAnsi="Arial" w:cs="Arial"/>
          <w:b w:val="0"/>
          <w:color w:val="000000" w:themeColor="text1"/>
          <w:sz w:val="19"/>
          <w:szCs w:val="19"/>
          <w:lang w:val="sk-SK"/>
        </w:rPr>
        <w:t> </w:t>
      </w:r>
      <w:r w:rsidR="00CA32AF" w:rsidRPr="0014645C">
        <w:rPr>
          <w:rFonts w:ascii="Arial" w:hAnsi="Arial" w:cs="Arial"/>
          <w:b w:val="0"/>
          <w:color w:val="000000" w:themeColor="text1"/>
          <w:sz w:val="19"/>
          <w:szCs w:val="19"/>
          <w:lang w:val="sk-SK"/>
        </w:rPr>
        <w:t>cieľovej skupiny</w:t>
      </w:r>
      <w:r w:rsidRPr="0014645C">
        <w:rPr>
          <w:rFonts w:ascii="Arial" w:hAnsi="Arial" w:cs="Arial"/>
          <w:b w:val="0"/>
          <w:color w:val="000000" w:themeColor="text1"/>
          <w:sz w:val="19"/>
          <w:szCs w:val="19"/>
          <w:lang w:val="sk-SK"/>
        </w:rPr>
        <w:t xml:space="preserve">, preto pri nákupe zariadenia na kancelársku/administratívnu/školiacu/odbornú činnosť je maximálna cena </w:t>
      </w:r>
      <w:r w:rsidRPr="0014645C">
        <w:rPr>
          <w:rFonts w:ascii="Arial" w:hAnsi="Arial" w:cs="Arial"/>
          <w:color w:val="000000" w:themeColor="text1"/>
          <w:sz w:val="19"/>
          <w:szCs w:val="19"/>
          <w:lang w:val="sk-SK"/>
        </w:rPr>
        <w:t>7</w:t>
      </w:r>
      <w:r w:rsidR="00856BF2" w:rsidRPr="0014645C">
        <w:rPr>
          <w:rFonts w:ascii="Arial" w:hAnsi="Arial" w:cs="Arial"/>
          <w:color w:val="000000" w:themeColor="text1"/>
          <w:sz w:val="19"/>
          <w:szCs w:val="19"/>
          <w:lang w:val="sk-SK"/>
        </w:rPr>
        <w:t>71</w:t>
      </w:r>
      <w:r w:rsidRPr="0014645C">
        <w:rPr>
          <w:rFonts w:ascii="Arial" w:hAnsi="Arial" w:cs="Arial"/>
          <w:color w:val="000000" w:themeColor="text1"/>
          <w:sz w:val="19"/>
          <w:szCs w:val="19"/>
          <w:lang w:val="sk-SK"/>
        </w:rPr>
        <w:t xml:space="preserve"> EUR </w:t>
      </w:r>
      <w:r w:rsidR="00D47AD3" w:rsidRPr="0014645C">
        <w:rPr>
          <w:rFonts w:ascii="Arial" w:hAnsi="Arial" w:cs="Arial"/>
          <w:color w:val="000000" w:themeColor="text1"/>
          <w:sz w:val="19"/>
          <w:szCs w:val="19"/>
          <w:lang w:val="sk-SK"/>
        </w:rPr>
        <w:t>(</w:t>
      </w:r>
      <w:r w:rsidRPr="0014645C">
        <w:rPr>
          <w:rFonts w:ascii="Arial" w:hAnsi="Arial" w:cs="Arial"/>
          <w:color w:val="000000" w:themeColor="text1"/>
          <w:sz w:val="19"/>
          <w:szCs w:val="19"/>
          <w:lang w:val="sk-SK"/>
        </w:rPr>
        <w:t>vrátane DPH</w:t>
      </w:r>
      <w:r w:rsidR="00D47AD3" w:rsidRPr="0014645C">
        <w:rPr>
          <w:rFonts w:ascii="Arial" w:hAnsi="Arial" w:cs="Arial"/>
          <w:color w:val="000000" w:themeColor="text1"/>
          <w:sz w:val="19"/>
          <w:szCs w:val="19"/>
          <w:lang w:val="sk-SK"/>
        </w:rPr>
        <w:t xml:space="preserve"> a ostatných daní, odvodov, poplatkov a podobne)</w:t>
      </w:r>
      <w:r w:rsidRPr="0014645C">
        <w:rPr>
          <w:rFonts w:ascii="Arial" w:hAnsi="Arial" w:cs="Arial"/>
          <w:color w:val="000000" w:themeColor="text1"/>
          <w:sz w:val="19"/>
          <w:szCs w:val="19"/>
          <w:lang w:val="sk-SK"/>
        </w:rPr>
        <w:t>.</w:t>
      </w:r>
      <w:r w:rsidRPr="0014645C">
        <w:rPr>
          <w:rFonts w:ascii="Arial" w:hAnsi="Arial" w:cs="Arial"/>
          <w:b w:val="0"/>
          <w:color w:val="000000" w:themeColor="text1"/>
          <w:sz w:val="19"/>
          <w:szCs w:val="19"/>
          <w:lang w:val="sk-SK"/>
        </w:rPr>
        <w:t xml:space="preserve"> Súčasťou dodávky PC zostavy musí byť minimálne relevantná licencia </w:t>
      </w:r>
      <w:r w:rsidR="00CE5ADA" w:rsidRPr="0014645C">
        <w:rPr>
          <w:rFonts w:ascii="Arial" w:hAnsi="Arial" w:cs="Arial"/>
          <w:b w:val="0"/>
          <w:color w:val="000000" w:themeColor="text1"/>
          <w:sz w:val="19"/>
          <w:szCs w:val="19"/>
          <w:lang w:val="sk-SK"/>
        </w:rPr>
        <w:t xml:space="preserve">operačného systému </w:t>
      </w:r>
      <w:r w:rsidRPr="0014645C">
        <w:rPr>
          <w:rFonts w:ascii="Arial" w:hAnsi="Arial" w:cs="Arial"/>
          <w:b w:val="0"/>
          <w:color w:val="000000" w:themeColor="text1"/>
          <w:sz w:val="19"/>
          <w:szCs w:val="19"/>
          <w:lang w:val="sk-SK"/>
        </w:rPr>
        <w:t>(napr. OEM) a dodávka (inštalácia) operačného systém</w:t>
      </w:r>
      <w:r w:rsidR="00E81244" w:rsidRPr="0014645C">
        <w:rPr>
          <w:rFonts w:ascii="Arial" w:hAnsi="Arial" w:cs="Arial"/>
          <w:b w:val="0"/>
          <w:color w:val="000000" w:themeColor="text1"/>
          <w:sz w:val="19"/>
          <w:szCs w:val="19"/>
          <w:lang w:val="sk-SK"/>
        </w:rPr>
        <w:t>u (ak relevantné)</w:t>
      </w:r>
      <w:r w:rsidR="00DB2E12" w:rsidRPr="0014645C">
        <w:rPr>
          <w:rFonts w:ascii="Arial" w:hAnsi="Arial" w:cs="Arial"/>
          <w:b w:val="0"/>
          <w:color w:val="000000" w:themeColor="text1"/>
          <w:sz w:val="19"/>
          <w:szCs w:val="19"/>
          <w:lang w:val="sk-SK"/>
        </w:rPr>
        <w:t>.</w:t>
      </w:r>
      <w:r w:rsidRPr="0014645C">
        <w:rPr>
          <w:rFonts w:ascii="Arial" w:hAnsi="Arial" w:cs="Arial"/>
          <w:b w:val="0"/>
          <w:color w:val="000000" w:themeColor="text1"/>
          <w:sz w:val="19"/>
          <w:szCs w:val="19"/>
          <w:lang w:val="sk-SK"/>
        </w:rPr>
        <w:t xml:space="preserve"> </w:t>
      </w:r>
    </w:p>
    <w:p w14:paraId="5373C07C" w14:textId="77777777"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Notebook</w:t>
      </w:r>
      <w:bookmarkStart w:id="492" w:name="_Ref457287479"/>
      <w:r w:rsidRPr="0014645C">
        <w:rPr>
          <w:rStyle w:val="Odkaznapoznmkupodiarou"/>
          <w:rFonts w:cs="Arial"/>
          <w:b w:val="0"/>
          <w:color w:val="000000" w:themeColor="text1"/>
          <w:sz w:val="19"/>
          <w:szCs w:val="19"/>
          <w:lang w:val="sk-SK"/>
        </w:rPr>
        <w:footnoteReference w:id="58"/>
      </w:r>
      <w:bookmarkEnd w:id="492"/>
      <w:r w:rsidRPr="0014645C">
        <w:rPr>
          <w:rFonts w:ascii="Arial" w:hAnsi="Arial" w:cs="Arial"/>
          <w:b w:val="0"/>
          <w:color w:val="000000" w:themeColor="text1"/>
          <w:sz w:val="19"/>
          <w:szCs w:val="19"/>
          <w:lang w:val="sk-SK"/>
        </w:rPr>
        <w:t xml:space="preserve">- vrátane dodávky a montáže pri </w:t>
      </w:r>
      <w:r w:rsidR="00095880" w:rsidRPr="0014645C">
        <w:rPr>
          <w:rFonts w:ascii="Arial" w:hAnsi="Arial" w:cs="Arial"/>
          <w:b w:val="0"/>
          <w:color w:val="000000" w:themeColor="text1"/>
          <w:sz w:val="19"/>
          <w:szCs w:val="19"/>
          <w:lang w:val="sk-SK"/>
        </w:rPr>
        <w:t>odporúčaných minimálnych parametroch</w:t>
      </w:r>
      <w:r w:rsidR="00095880" w:rsidRPr="0014645C" w:rsidDel="00095880">
        <w:rPr>
          <w:rFonts w:ascii="Arial" w:hAnsi="Arial" w:cs="Arial"/>
          <w:b w:val="0"/>
          <w:color w:val="000000" w:themeColor="text1"/>
          <w:sz w:val="19"/>
          <w:szCs w:val="19"/>
          <w:lang w:val="sk-SK"/>
        </w:rPr>
        <w:t xml:space="preserve"> </w:t>
      </w:r>
      <w:r w:rsidRPr="0014645C">
        <w:rPr>
          <w:rFonts w:ascii="Arial" w:hAnsi="Arial" w:cs="Arial"/>
          <w:b w:val="0"/>
          <w:color w:val="000000" w:themeColor="text1"/>
          <w:sz w:val="19"/>
          <w:szCs w:val="19"/>
          <w:lang w:val="sk-SK"/>
        </w:rPr>
        <w:t xml:space="preserve">: 4GB pamäte RAM, </w:t>
      </w:r>
      <w:r w:rsidR="000F2AD0" w:rsidRPr="0014645C">
        <w:rPr>
          <w:rFonts w:ascii="Arial" w:hAnsi="Arial" w:cs="Arial"/>
          <w:b w:val="0"/>
          <w:color w:val="000000" w:themeColor="text1"/>
          <w:sz w:val="19"/>
          <w:szCs w:val="19"/>
          <w:lang w:val="sk-SK"/>
        </w:rPr>
        <w:t>50</w:t>
      </w:r>
      <w:r w:rsidRPr="0014645C">
        <w:rPr>
          <w:rFonts w:ascii="Arial" w:hAnsi="Arial" w:cs="Arial"/>
          <w:b w:val="0"/>
          <w:color w:val="000000" w:themeColor="text1"/>
          <w:sz w:val="19"/>
          <w:szCs w:val="19"/>
          <w:lang w:val="sk-SK"/>
        </w:rPr>
        <w:t>0GB HDD (ekv. 2</w:t>
      </w:r>
      <w:r w:rsidR="000F2AD0" w:rsidRPr="0014645C">
        <w:rPr>
          <w:rFonts w:ascii="Arial" w:hAnsi="Arial" w:cs="Arial"/>
          <w:b w:val="0"/>
          <w:color w:val="000000" w:themeColor="text1"/>
          <w:sz w:val="19"/>
          <w:szCs w:val="19"/>
          <w:lang w:val="sk-SK"/>
        </w:rPr>
        <w:t>4</w:t>
      </w:r>
      <w:r w:rsidRPr="0014645C">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14645C">
        <w:rPr>
          <w:rFonts w:ascii="Arial" w:hAnsi="Arial" w:cs="Arial"/>
          <w:b w:val="0"/>
          <w:color w:val="000000" w:themeColor="text1"/>
          <w:sz w:val="19"/>
          <w:szCs w:val="19"/>
          <w:lang w:val="sk-SK"/>
        </w:rPr>
        <w:t>dosahujúci skóre minimálne 2000 bodov v programe PassMark CPU Mark</w:t>
      </w:r>
      <w:r w:rsidRPr="0014645C">
        <w:rPr>
          <w:rFonts w:ascii="Arial" w:hAnsi="Arial" w:cs="Arial"/>
          <w:b w:val="0"/>
          <w:color w:val="000000" w:themeColor="text1"/>
          <w:sz w:val="19"/>
          <w:szCs w:val="19"/>
          <w:lang w:val="sk-SK"/>
        </w:rPr>
        <w:t>. Notebook musí zodpovedať užívateľským potrebám oprávnen</w:t>
      </w:r>
      <w:r w:rsidR="000976CA" w:rsidRPr="0014645C">
        <w:rPr>
          <w:rFonts w:ascii="Arial" w:hAnsi="Arial" w:cs="Arial"/>
          <w:b w:val="0"/>
          <w:color w:val="000000" w:themeColor="text1"/>
          <w:sz w:val="19"/>
          <w:szCs w:val="19"/>
          <w:lang w:val="sk-SK"/>
        </w:rPr>
        <w:t xml:space="preserve">ých zamestnancov a </w:t>
      </w:r>
      <w:r w:rsidR="00CA32AF" w:rsidRPr="0014645C">
        <w:rPr>
          <w:rFonts w:ascii="Arial" w:hAnsi="Arial" w:cs="Arial"/>
          <w:b w:val="0"/>
          <w:color w:val="000000" w:themeColor="text1"/>
          <w:sz w:val="19"/>
          <w:szCs w:val="19"/>
          <w:lang w:val="sk-SK"/>
        </w:rPr>
        <w:t>cieľovej skupiny</w:t>
      </w:r>
      <w:r w:rsidRPr="0014645C">
        <w:rPr>
          <w:rFonts w:ascii="Arial" w:hAnsi="Arial" w:cs="Arial"/>
          <w:b w:val="0"/>
          <w:color w:val="000000" w:themeColor="text1"/>
          <w:sz w:val="19"/>
          <w:szCs w:val="19"/>
          <w:lang w:val="sk-SK"/>
        </w:rPr>
        <w:t xml:space="preserve">, preto pri nákupe zariadenia na kancelársku/administratívnu/školiacu/odbornú činnosť je maximálna cena </w:t>
      </w:r>
      <w:r w:rsidRPr="0014645C">
        <w:rPr>
          <w:rFonts w:ascii="Arial" w:hAnsi="Arial" w:cs="Arial"/>
          <w:color w:val="000000" w:themeColor="text1"/>
          <w:sz w:val="19"/>
          <w:szCs w:val="19"/>
          <w:lang w:val="sk-SK"/>
        </w:rPr>
        <w:t>5</w:t>
      </w:r>
      <w:r w:rsidR="000F2AD0" w:rsidRPr="0014645C">
        <w:rPr>
          <w:rFonts w:ascii="Arial" w:hAnsi="Arial" w:cs="Arial"/>
          <w:color w:val="000000" w:themeColor="text1"/>
          <w:sz w:val="19"/>
          <w:szCs w:val="19"/>
          <w:lang w:val="sk-SK"/>
        </w:rPr>
        <w:t>42</w:t>
      </w:r>
      <w:r w:rsidRPr="0014645C">
        <w:rPr>
          <w:rFonts w:ascii="Arial" w:hAnsi="Arial" w:cs="Arial"/>
          <w:color w:val="000000" w:themeColor="text1"/>
          <w:sz w:val="19"/>
          <w:szCs w:val="19"/>
          <w:lang w:val="sk-SK"/>
        </w:rPr>
        <w:t xml:space="preserve"> EUR </w:t>
      </w:r>
      <w:r w:rsidR="00D47AD3" w:rsidRPr="0014645C">
        <w:rPr>
          <w:rFonts w:ascii="Arial" w:hAnsi="Arial" w:cs="Arial"/>
          <w:color w:val="000000" w:themeColor="text1"/>
          <w:sz w:val="19"/>
          <w:szCs w:val="19"/>
          <w:lang w:val="sk-SK"/>
        </w:rPr>
        <w:t>(</w:t>
      </w:r>
      <w:r w:rsidRPr="0014645C">
        <w:rPr>
          <w:rFonts w:ascii="Arial" w:hAnsi="Arial" w:cs="Arial"/>
          <w:color w:val="000000" w:themeColor="text1"/>
          <w:sz w:val="19"/>
          <w:szCs w:val="19"/>
          <w:lang w:val="sk-SK"/>
        </w:rPr>
        <w:t>vrátane DPH</w:t>
      </w:r>
      <w:r w:rsidR="00D47AD3" w:rsidRPr="0014645C">
        <w:rPr>
          <w:rFonts w:ascii="Arial" w:hAnsi="Arial" w:cs="Arial"/>
          <w:color w:val="000000" w:themeColor="text1"/>
          <w:sz w:val="19"/>
          <w:szCs w:val="19"/>
          <w:lang w:val="sk-SK"/>
        </w:rPr>
        <w:t xml:space="preserve"> a ostatných daní, odvodov, poplatkov a podobne)</w:t>
      </w:r>
      <w:r w:rsidRPr="0014645C">
        <w:rPr>
          <w:rFonts w:ascii="Arial" w:hAnsi="Arial" w:cs="Arial"/>
          <w:color w:val="000000" w:themeColor="text1"/>
          <w:sz w:val="19"/>
          <w:szCs w:val="19"/>
          <w:lang w:val="sk-SK"/>
        </w:rPr>
        <w:t>.</w:t>
      </w:r>
      <w:r w:rsidRPr="0014645C">
        <w:rPr>
          <w:rFonts w:ascii="Arial" w:hAnsi="Arial" w:cs="Arial"/>
          <w:b w:val="0"/>
          <w:color w:val="000000" w:themeColor="text1"/>
          <w:sz w:val="19"/>
          <w:szCs w:val="19"/>
          <w:lang w:val="sk-SK"/>
        </w:rPr>
        <w:t xml:space="preserve"> Súčasťou dodávky notebooku musí byť minimálne relevantná licencia </w:t>
      </w:r>
      <w:r w:rsidR="00CE5ADA" w:rsidRPr="0014645C">
        <w:rPr>
          <w:rFonts w:ascii="Arial" w:hAnsi="Arial" w:cs="Arial"/>
          <w:b w:val="0"/>
          <w:color w:val="000000" w:themeColor="text1"/>
          <w:sz w:val="19"/>
          <w:szCs w:val="19"/>
          <w:lang w:val="sk-SK"/>
        </w:rPr>
        <w:t xml:space="preserve">operačného systému </w:t>
      </w:r>
      <w:r w:rsidRPr="0014645C">
        <w:rPr>
          <w:rFonts w:ascii="Arial" w:hAnsi="Arial" w:cs="Arial"/>
          <w:b w:val="0"/>
          <w:color w:val="000000" w:themeColor="text1"/>
          <w:sz w:val="19"/>
          <w:szCs w:val="19"/>
          <w:lang w:val="sk-SK"/>
        </w:rPr>
        <w:t>(napr. OEM) a dodávka (inštalácia) operačného systému</w:t>
      </w:r>
      <w:r w:rsidR="00E81244" w:rsidRPr="0014645C">
        <w:rPr>
          <w:rFonts w:ascii="Arial" w:hAnsi="Arial" w:cs="Arial"/>
          <w:b w:val="0"/>
          <w:color w:val="000000" w:themeColor="text1"/>
          <w:sz w:val="19"/>
          <w:szCs w:val="19"/>
          <w:lang w:val="sk-SK"/>
        </w:rPr>
        <w:t xml:space="preserve"> (ak relevantné)</w:t>
      </w:r>
      <w:r w:rsidRPr="0014645C">
        <w:rPr>
          <w:rFonts w:ascii="Arial" w:hAnsi="Arial" w:cs="Arial"/>
          <w:b w:val="0"/>
          <w:color w:val="000000" w:themeColor="text1"/>
          <w:sz w:val="19"/>
          <w:szCs w:val="19"/>
          <w:lang w:val="sk-SK"/>
        </w:rPr>
        <w:t>.</w:t>
      </w:r>
      <w:r w:rsidR="00E81244" w:rsidRPr="0014645C" w:rsidDel="00E50DD9">
        <w:rPr>
          <w:rFonts w:ascii="Arial" w:hAnsi="Arial" w:cs="Arial"/>
          <w:b w:val="0"/>
          <w:color w:val="000000" w:themeColor="text1"/>
          <w:sz w:val="19"/>
          <w:szCs w:val="19"/>
          <w:lang w:val="sk-SK"/>
        </w:rPr>
        <w:t xml:space="preserve"> </w:t>
      </w:r>
    </w:p>
    <w:p w14:paraId="1AAC2ED0" w14:textId="77777777"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Notebook s príslušenstvom</w:t>
      </w:r>
      <w:r w:rsidR="00782898">
        <w:fldChar w:fldCharType="begin"/>
      </w:r>
      <w:r w:rsidR="00782898">
        <w:instrText xml:space="preserve"> NOTEREF _Ref457287479 \f \h  \* MERGEFORMAT </w:instrText>
      </w:r>
      <w:r w:rsidR="00782898">
        <w:fldChar w:fldCharType="separate"/>
      </w:r>
      <w:r w:rsidR="000E1442" w:rsidRPr="000E1442">
        <w:rPr>
          <w:rStyle w:val="Odkaznapoznmkupodiarou"/>
          <w:rFonts w:cs="Arial"/>
          <w:b w:val="0"/>
          <w:color w:val="000000" w:themeColor="text1"/>
          <w:sz w:val="19"/>
          <w:szCs w:val="19"/>
          <w:lang w:val="sk-SK"/>
        </w:rPr>
        <w:t>55</w:t>
      </w:r>
      <w:r w:rsidR="00782898">
        <w:fldChar w:fldCharType="end"/>
      </w:r>
      <w:r w:rsidRPr="0014645C">
        <w:rPr>
          <w:rFonts w:ascii="Arial" w:hAnsi="Arial" w:cs="Arial"/>
          <w:b w:val="0"/>
          <w:color w:val="000000" w:themeColor="text1"/>
          <w:sz w:val="19"/>
          <w:szCs w:val="19"/>
          <w:lang w:val="sk-SK"/>
        </w:rPr>
        <w:t xml:space="preserve"> - vrátane dodávky a montáže pri </w:t>
      </w:r>
      <w:r w:rsidR="00095880" w:rsidRPr="0014645C">
        <w:rPr>
          <w:rFonts w:ascii="Arial" w:hAnsi="Arial" w:cs="Arial"/>
          <w:b w:val="0"/>
          <w:color w:val="000000" w:themeColor="text1"/>
          <w:sz w:val="19"/>
          <w:szCs w:val="19"/>
          <w:lang w:val="sk-SK"/>
        </w:rPr>
        <w:t>odporúčaných minimálnych parametroch</w:t>
      </w:r>
      <w:r w:rsidRPr="0014645C">
        <w:rPr>
          <w:rFonts w:ascii="Arial" w:hAnsi="Arial" w:cs="Arial"/>
          <w:b w:val="0"/>
          <w:color w:val="000000" w:themeColor="text1"/>
          <w:sz w:val="19"/>
          <w:szCs w:val="19"/>
          <w:lang w:val="sk-SK"/>
        </w:rPr>
        <w:t xml:space="preserve">: 4GB pamäte RAM, </w:t>
      </w:r>
      <w:r w:rsidR="000F2AD0" w:rsidRPr="0014645C">
        <w:rPr>
          <w:rFonts w:ascii="Arial" w:hAnsi="Arial" w:cs="Arial"/>
          <w:b w:val="0"/>
          <w:color w:val="000000" w:themeColor="text1"/>
          <w:sz w:val="19"/>
          <w:szCs w:val="19"/>
          <w:lang w:val="sk-SK"/>
        </w:rPr>
        <w:t>50</w:t>
      </w:r>
      <w:r w:rsidRPr="0014645C">
        <w:rPr>
          <w:rFonts w:ascii="Arial" w:hAnsi="Arial" w:cs="Arial"/>
          <w:b w:val="0"/>
          <w:color w:val="000000" w:themeColor="text1"/>
          <w:sz w:val="19"/>
          <w:szCs w:val="19"/>
          <w:lang w:val="sk-SK"/>
        </w:rPr>
        <w:t>0GB HDD (ekv. 2</w:t>
      </w:r>
      <w:r w:rsidR="000F2AD0" w:rsidRPr="0014645C">
        <w:rPr>
          <w:rFonts w:ascii="Arial" w:hAnsi="Arial" w:cs="Arial"/>
          <w:b w:val="0"/>
          <w:color w:val="000000" w:themeColor="text1"/>
          <w:sz w:val="19"/>
          <w:szCs w:val="19"/>
          <w:lang w:val="sk-SK"/>
        </w:rPr>
        <w:t>4</w:t>
      </w:r>
      <w:r w:rsidRPr="0014645C">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14645C">
        <w:rPr>
          <w:rFonts w:ascii="Arial" w:hAnsi="Arial" w:cs="Arial"/>
          <w:b w:val="0"/>
          <w:color w:val="000000" w:themeColor="text1"/>
          <w:sz w:val="19"/>
          <w:szCs w:val="19"/>
          <w:lang w:val="sk-SK"/>
        </w:rPr>
        <w:t>dosahujúci skóre minimálne 2000 bodov v programe PassMark CPU Mark</w:t>
      </w:r>
      <w:r w:rsidRPr="0014645C">
        <w:rPr>
          <w:rFonts w:ascii="Arial" w:hAnsi="Arial" w:cs="Arial"/>
          <w:b w:val="0"/>
          <w:color w:val="000000" w:themeColor="text1"/>
          <w:sz w:val="19"/>
          <w:szCs w:val="19"/>
          <w:lang w:val="sk-SK"/>
        </w:rPr>
        <w:t>, zobrazovacia jednotka LCD (OLED) a príslušenstvo (napr. klávesnica, myš, dokovacia stanica a pod.). Notebook musí zodpovedať užívateľským potrebám oprávnen</w:t>
      </w:r>
      <w:r w:rsidR="000976CA" w:rsidRPr="0014645C">
        <w:rPr>
          <w:rFonts w:ascii="Arial" w:hAnsi="Arial" w:cs="Arial"/>
          <w:b w:val="0"/>
          <w:color w:val="000000" w:themeColor="text1"/>
          <w:sz w:val="19"/>
          <w:szCs w:val="19"/>
          <w:lang w:val="sk-SK"/>
        </w:rPr>
        <w:t xml:space="preserve">ých zamestnancov a </w:t>
      </w:r>
      <w:r w:rsidR="00CA32AF" w:rsidRPr="0014645C">
        <w:rPr>
          <w:rFonts w:ascii="Arial" w:hAnsi="Arial" w:cs="Arial"/>
          <w:b w:val="0"/>
          <w:color w:val="000000" w:themeColor="text1"/>
          <w:sz w:val="19"/>
          <w:szCs w:val="19"/>
          <w:lang w:val="sk-SK"/>
        </w:rPr>
        <w:t>cieľovej skupiny</w:t>
      </w:r>
      <w:r w:rsidRPr="0014645C">
        <w:rPr>
          <w:rFonts w:ascii="Arial" w:hAnsi="Arial" w:cs="Arial"/>
          <w:b w:val="0"/>
          <w:color w:val="000000" w:themeColor="text1"/>
          <w:sz w:val="19"/>
          <w:szCs w:val="19"/>
          <w:lang w:val="sk-SK"/>
        </w:rPr>
        <w:t xml:space="preserve">, preto pri nákupe zariadenia s príslušenstvom na kancelársku/administratívnu/školiacu/odbornú činnosť je maximálna cena </w:t>
      </w:r>
      <w:r w:rsidRPr="0014645C">
        <w:rPr>
          <w:rFonts w:ascii="Arial" w:hAnsi="Arial" w:cs="Arial"/>
          <w:color w:val="000000" w:themeColor="text1"/>
          <w:sz w:val="19"/>
          <w:szCs w:val="19"/>
          <w:lang w:val="sk-SK"/>
        </w:rPr>
        <w:t>9</w:t>
      </w:r>
      <w:r w:rsidR="000F2AD0" w:rsidRPr="0014645C">
        <w:rPr>
          <w:rFonts w:ascii="Arial" w:hAnsi="Arial" w:cs="Arial"/>
          <w:color w:val="000000" w:themeColor="text1"/>
          <w:sz w:val="19"/>
          <w:szCs w:val="19"/>
          <w:lang w:val="sk-SK"/>
        </w:rPr>
        <w:t>74</w:t>
      </w:r>
      <w:r w:rsidRPr="0014645C">
        <w:rPr>
          <w:rFonts w:ascii="Arial" w:hAnsi="Arial" w:cs="Arial"/>
          <w:color w:val="000000" w:themeColor="text1"/>
          <w:sz w:val="19"/>
          <w:szCs w:val="19"/>
          <w:lang w:val="sk-SK"/>
        </w:rPr>
        <w:t xml:space="preserve"> EUR </w:t>
      </w:r>
      <w:r w:rsidR="00D47AD3" w:rsidRPr="0014645C">
        <w:rPr>
          <w:rFonts w:ascii="Arial" w:hAnsi="Arial" w:cs="Arial"/>
          <w:color w:val="000000" w:themeColor="text1"/>
          <w:sz w:val="19"/>
          <w:szCs w:val="19"/>
          <w:lang w:val="sk-SK"/>
        </w:rPr>
        <w:t>(</w:t>
      </w:r>
      <w:r w:rsidRPr="0014645C">
        <w:rPr>
          <w:rFonts w:ascii="Arial" w:hAnsi="Arial" w:cs="Arial"/>
          <w:color w:val="000000" w:themeColor="text1"/>
          <w:sz w:val="19"/>
          <w:szCs w:val="19"/>
          <w:lang w:val="sk-SK"/>
        </w:rPr>
        <w:t>vrátane DPH</w:t>
      </w:r>
      <w:r w:rsidR="00D47AD3" w:rsidRPr="0014645C">
        <w:rPr>
          <w:rFonts w:ascii="Arial" w:hAnsi="Arial" w:cs="Arial"/>
          <w:color w:val="000000" w:themeColor="text1"/>
          <w:sz w:val="19"/>
          <w:szCs w:val="19"/>
          <w:lang w:val="sk-SK"/>
        </w:rPr>
        <w:t xml:space="preserve"> a ostatných daní, odvodov, poplatkov a podobne)</w:t>
      </w:r>
      <w:r w:rsidRPr="0014645C">
        <w:rPr>
          <w:rFonts w:ascii="Arial" w:hAnsi="Arial" w:cs="Arial"/>
          <w:color w:val="000000" w:themeColor="text1"/>
          <w:sz w:val="19"/>
          <w:szCs w:val="19"/>
          <w:lang w:val="sk-SK"/>
        </w:rPr>
        <w:t>.</w:t>
      </w:r>
      <w:r w:rsidRPr="0014645C">
        <w:rPr>
          <w:rFonts w:ascii="Arial" w:hAnsi="Arial" w:cs="Arial"/>
          <w:b w:val="0"/>
          <w:color w:val="000000" w:themeColor="text1"/>
          <w:sz w:val="19"/>
          <w:szCs w:val="19"/>
          <w:lang w:val="sk-SK"/>
        </w:rPr>
        <w:t xml:space="preserve"> Súčasťou dodávky notebooku musí byť minimálne relevantná licencia </w:t>
      </w:r>
      <w:r w:rsidR="00CE5ADA" w:rsidRPr="0014645C">
        <w:rPr>
          <w:rFonts w:ascii="Arial" w:hAnsi="Arial" w:cs="Arial"/>
          <w:b w:val="0"/>
          <w:color w:val="000000" w:themeColor="text1"/>
          <w:sz w:val="19"/>
          <w:szCs w:val="19"/>
          <w:lang w:val="sk-SK"/>
        </w:rPr>
        <w:t xml:space="preserve">operačného systému </w:t>
      </w:r>
      <w:r w:rsidRPr="0014645C">
        <w:rPr>
          <w:rFonts w:ascii="Arial" w:hAnsi="Arial" w:cs="Arial"/>
          <w:b w:val="0"/>
          <w:color w:val="000000" w:themeColor="text1"/>
          <w:sz w:val="19"/>
          <w:szCs w:val="19"/>
          <w:lang w:val="sk-SK"/>
        </w:rPr>
        <w:t>(napr. OEM) a dodávka (inštalácia) operačného systému</w:t>
      </w:r>
      <w:r w:rsidR="00E81244" w:rsidRPr="0014645C">
        <w:rPr>
          <w:rFonts w:ascii="Arial" w:hAnsi="Arial" w:cs="Arial"/>
          <w:b w:val="0"/>
          <w:color w:val="000000" w:themeColor="text1"/>
          <w:sz w:val="19"/>
          <w:szCs w:val="19"/>
          <w:lang w:val="sk-SK"/>
        </w:rPr>
        <w:t xml:space="preserve"> (ak relevantné)</w:t>
      </w:r>
      <w:r w:rsidRPr="0014645C">
        <w:rPr>
          <w:rFonts w:ascii="Arial" w:hAnsi="Arial" w:cs="Arial"/>
          <w:b w:val="0"/>
          <w:color w:val="000000" w:themeColor="text1"/>
          <w:sz w:val="19"/>
          <w:szCs w:val="19"/>
          <w:lang w:val="sk-SK"/>
        </w:rPr>
        <w:t xml:space="preserve">. </w:t>
      </w:r>
    </w:p>
    <w:p w14:paraId="5A8CAC44" w14:textId="77777777"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Licencie</w:t>
      </w:r>
      <w:r w:rsidRPr="0014645C">
        <w:rPr>
          <w:rFonts w:ascii="Arial" w:hAnsi="Arial" w:cs="Arial"/>
          <w:b w:val="0"/>
          <w:color w:val="000000" w:themeColor="text1"/>
          <w:sz w:val="19"/>
          <w:szCs w:val="19"/>
          <w:lang w:val="sk-SK"/>
        </w:rPr>
        <w:t xml:space="preserve"> na kancelársky softvér a ďalšie špecializované programové vybavenie sa uvádzajú samostatne. </w:t>
      </w:r>
    </w:p>
    <w:p w14:paraId="61B98A36" w14:textId="77777777" w:rsidR="00615C94" w:rsidRPr="0014645C" w:rsidRDefault="00615C94" w:rsidP="00615C94">
      <w:pPr>
        <w:pStyle w:val="Highlight3"/>
        <w:spacing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Tlačia</w:t>
      </w:r>
      <w:r w:rsidR="002A5159" w:rsidRPr="0014645C">
        <w:rPr>
          <w:rFonts w:ascii="Arial" w:hAnsi="Arial" w:cs="Arial"/>
          <w:color w:val="auto"/>
          <w:sz w:val="19"/>
          <w:szCs w:val="19"/>
          <w:lang w:val="sk-SK"/>
        </w:rPr>
        <w:t>reň</w:t>
      </w:r>
      <w:r w:rsidR="002A5159" w:rsidRPr="0014645C">
        <w:rPr>
          <w:rFonts w:ascii="Arial" w:hAnsi="Arial" w:cs="Arial"/>
          <w:b w:val="0"/>
          <w:color w:val="auto"/>
          <w:sz w:val="19"/>
          <w:szCs w:val="19"/>
          <w:lang w:val="sk-SK"/>
        </w:rPr>
        <w:t xml:space="preserve"> - p</w:t>
      </w:r>
      <w:r w:rsidRPr="0014645C">
        <w:rPr>
          <w:rFonts w:ascii="Arial" w:hAnsi="Arial" w:cs="Arial"/>
          <w:b w:val="0"/>
          <w:color w:val="auto"/>
          <w:sz w:val="19"/>
          <w:szCs w:val="19"/>
          <w:lang w:val="sk-SK"/>
        </w:rPr>
        <w:t>ri zariaden</w:t>
      </w:r>
      <w:r w:rsidR="002A5159" w:rsidRPr="0014645C">
        <w:rPr>
          <w:rFonts w:ascii="Arial" w:hAnsi="Arial" w:cs="Arial"/>
          <w:b w:val="0"/>
          <w:color w:val="auto"/>
          <w:sz w:val="19"/>
          <w:szCs w:val="19"/>
          <w:lang w:val="sk-SK"/>
        </w:rPr>
        <w:t>í</w:t>
      </w:r>
      <w:r w:rsidRPr="0014645C">
        <w:rPr>
          <w:rFonts w:ascii="Arial" w:hAnsi="Arial" w:cs="Arial"/>
          <w:b w:val="0"/>
          <w:color w:val="auto"/>
          <w:sz w:val="19"/>
          <w:szCs w:val="19"/>
          <w:lang w:val="sk-SK"/>
        </w:rPr>
        <w:t xml:space="preserve"> pre tlač odporúča RO pre OP EVS spĺňať nasledujúce </w:t>
      </w:r>
      <w:r w:rsidR="002A5159" w:rsidRPr="0014645C">
        <w:rPr>
          <w:rFonts w:ascii="Arial" w:hAnsi="Arial" w:cs="Arial"/>
          <w:b w:val="0"/>
          <w:color w:val="auto"/>
          <w:sz w:val="19"/>
          <w:szCs w:val="19"/>
          <w:lang w:val="sk-SK"/>
        </w:rPr>
        <w:t xml:space="preserve">minimálne </w:t>
      </w:r>
      <w:r w:rsidRPr="0014645C">
        <w:rPr>
          <w:rFonts w:ascii="Arial" w:hAnsi="Arial" w:cs="Arial"/>
          <w:b w:val="0"/>
          <w:color w:val="auto"/>
          <w:sz w:val="19"/>
          <w:szCs w:val="19"/>
          <w:lang w:val="sk-SK"/>
        </w:rPr>
        <w:t xml:space="preserve">parametre: </w:t>
      </w:r>
    </w:p>
    <w:p w14:paraId="25F82DD5" w14:textId="77777777" w:rsidR="00615C94" w:rsidRPr="0014645C" w:rsidRDefault="00615C94" w:rsidP="002A5159">
      <w:pPr>
        <w:pStyle w:val="Highlight3"/>
        <w:spacing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technológia tlače - laserová, obojstranná tlač (duplex), formáty papiera - min. A4, rýchlosť tlače - min. 20 str./min.,</w:t>
      </w:r>
      <w:r w:rsidR="002A5159"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zaťažiteľnosť 1</w:t>
      </w:r>
      <w:r w:rsidR="00B27F17" w:rsidRPr="0014645C">
        <w:rPr>
          <w:rFonts w:ascii="Arial" w:hAnsi="Arial" w:cs="Arial"/>
          <w:b w:val="0"/>
          <w:color w:val="auto"/>
          <w:sz w:val="19"/>
          <w:szCs w:val="19"/>
          <w:lang w:val="sk-SK"/>
        </w:rPr>
        <w:t>0</w:t>
      </w:r>
      <w:r w:rsidRPr="0014645C">
        <w:rPr>
          <w:rFonts w:ascii="Arial" w:hAnsi="Arial" w:cs="Arial"/>
          <w:b w:val="0"/>
          <w:color w:val="auto"/>
          <w:sz w:val="19"/>
          <w:szCs w:val="19"/>
          <w:lang w:val="sk-SK"/>
        </w:rPr>
        <w:t xml:space="preserve"> 000 strán mesačne, rozhranie - vysokorýchlostný port USB, alt. LAN/WIFI.</w:t>
      </w:r>
      <w:r w:rsidR="002A5159"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Tlačiar</w:t>
      </w:r>
      <w:r w:rsidR="002A5159" w:rsidRPr="0014645C">
        <w:rPr>
          <w:rFonts w:ascii="Arial" w:hAnsi="Arial" w:cs="Arial"/>
          <w:b w:val="0"/>
          <w:color w:val="auto"/>
          <w:sz w:val="19"/>
          <w:szCs w:val="19"/>
          <w:lang w:val="sk-SK"/>
        </w:rPr>
        <w:t xml:space="preserve">eň </w:t>
      </w:r>
      <w:r w:rsidRPr="0014645C">
        <w:rPr>
          <w:rFonts w:ascii="Arial" w:hAnsi="Arial" w:cs="Arial"/>
          <w:b w:val="0"/>
          <w:color w:val="auto"/>
          <w:sz w:val="19"/>
          <w:szCs w:val="19"/>
          <w:lang w:val="sk-SK"/>
        </w:rPr>
        <w:t>mus</w:t>
      </w:r>
      <w:r w:rsidR="002A5159" w:rsidRPr="0014645C">
        <w:rPr>
          <w:rFonts w:ascii="Arial" w:hAnsi="Arial" w:cs="Arial"/>
          <w:b w:val="0"/>
          <w:color w:val="auto"/>
          <w:sz w:val="19"/>
          <w:szCs w:val="19"/>
          <w:lang w:val="sk-SK"/>
        </w:rPr>
        <w:t>í</w:t>
      </w:r>
      <w:r w:rsidRPr="0014645C">
        <w:rPr>
          <w:rFonts w:ascii="Arial" w:hAnsi="Arial" w:cs="Arial"/>
          <w:b w:val="0"/>
          <w:color w:val="auto"/>
          <w:sz w:val="19"/>
          <w:szCs w:val="19"/>
          <w:lang w:val="sk-SK"/>
        </w:rPr>
        <w:t xml:space="preserve"> zodpovedať užívateľským potrebám zamestnancov</w:t>
      </w:r>
      <w:r w:rsidR="004D2662" w:rsidRPr="0014645C">
        <w:rPr>
          <w:rFonts w:ascii="Arial" w:hAnsi="Arial" w:cs="Arial"/>
          <w:b w:val="0"/>
          <w:color w:val="auto"/>
          <w:sz w:val="19"/>
          <w:szCs w:val="19"/>
          <w:lang w:val="sk-SK"/>
        </w:rPr>
        <w:t xml:space="preserve"> a cieľovej skupiny</w:t>
      </w:r>
      <w:r w:rsidRPr="0014645C">
        <w:rPr>
          <w:rFonts w:ascii="Arial" w:hAnsi="Arial" w:cs="Arial"/>
          <w:b w:val="0"/>
          <w:color w:val="auto"/>
          <w:sz w:val="19"/>
          <w:szCs w:val="19"/>
          <w:lang w:val="sk-SK"/>
        </w:rPr>
        <w:t>, preto pri nákupe zariaden</w:t>
      </w:r>
      <w:r w:rsidR="002A5159" w:rsidRPr="0014645C">
        <w:rPr>
          <w:rFonts w:ascii="Arial" w:hAnsi="Arial" w:cs="Arial"/>
          <w:b w:val="0"/>
          <w:color w:val="auto"/>
          <w:sz w:val="19"/>
          <w:szCs w:val="19"/>
          <w:lang w:val="sk-SK"/>
        </w:rPr>
        <w:t>ia</w:t>
      </w:r>
      <w:r w:rsidRPr="0014645C">
        <w:rPr>
          <w:rFonts w:ascii="Arial" w:hAnsi="Arial" w:cs="Arial"/>
          <w:b w:val="0"/>
          <w:color w:val="auto"/>
          <w:sz w:val="19"/>
          <w:szCs w:val="19"/>
          <w:lang w:val="sk-SK"/>
        </w:rPr>
        <w:t xml:space="preserve"> na kancelársku/administratívnu</w:t>
      </w:r>
      <w:r w:rsidR="00071500" w:rsidRPr="0014645C">
        <w:rPr>
          <w:rFonts w:ascii="Arial" w:hAnsi="Arial" w:cs="Arial"/>
          <w:b w:val="0"/>
          <w:color w:val="auto"/>
          <w:sz w:val="19"/>
          <w:szCs w:val="19"/>
          <w:lang w:val="sk-SK"/>
        </w:rPr>
        <w:t>/školiacu/odbornú</w:t>
      </w:r>
      <w:r w:rsidRPr="0014645C">
        <w:rPr>
          <w:rFonts w:ascii="Arial" w:hAnsi="Arial" w:cs="Arial"/>
          <w:b w:val="0"/>
          <w:color w:val="auto"/>
          <w:sz w:val="19"/>
          <w:szCs w:val="19"/>
          <w:lang w:val="sk-SK"/>
        </w:rPr>
        <w:t xml:space="preserve"> činnosť je maximálna cena </w:t>
      </w:r>
      <w:r w:rsidR="002A5159" w:rsidRPr="0014645C">
        <w:rPr>
          <w:rFonts w:ascii="Arial" w:hAnsi="Arial" w:cs="Arial"/>
          <w:color w:val="auto"/>
          <w:sz w:val="19"/>
          <w:szCs w:val="19"/>
          <w:lang w:val="sk-SK"/>
        </w:rPr>
        <w:t>247</w:t>
      </w:r>
      <w:r w:rsidRPr="0014645C">
        <w:rPr>
          <w:rFonts w:ascii="Arial" w:hAnsi="Arial" w:cs="Arial"/>
          <w:color w:val="auto"/>
          <w:sz w:val="19"/>
          <w:szCs w:val="19"/>
          <w:lang w:val="sk-SK"/>
        </w:rPr>
        <w:t xml:space="preserve"> EUR </w:t>
      </w:r>
      <w:r w:rsidR="00D47AD3" w:rsidRPr="0014645C">
        <w:rPr>
          <w:rFonts w:ascii="Arial" w:hAnsi="Arial" w:cs="Arial"/>
          <w:color w:val="000000" w:themeColor="text1"/>
          <w:sz w:val="19"/>
          <w:szCs w:val="19"/>
          <w:lang w:val="sk-SK"/>
        </w:rPr>
        <w:t>(vrátane DPH a ostatných daní, odvodov, poplatkov a podobne)</w:t>
      </w:r>
      <w:r w:rsidRPr="0014645C">
        <w:rPr>
          <w:rFonts w:ascii="Arial" w:hAnsi="Arial" w:cs="Arial"/>
          <w:b w:val="0"/>
          <w:color w:val="auto"/>
          <w:sz w:val="19"/>
          <w:szCs w:val="19"/>
          <w:lang w:val="sk-SK"/>
        </w:rPr>
        <w:t>.</w:t>
      </w:r>
    </w:p>
    <w:p w14:paraId="3D0313A7" w14:textId="77777777" w:rsidR="002A5159" w:rsidRPr="0014645C" w:rsidRDefault="002A5159" w:rsidP="002A5159">
      <w:pPr>
        <w:pStyle w:val="Highlight3"/>
        <w:spacing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Multifunkčné zariadenie (tlačiareň, skener, kopírovací stroj) – </w:t>
      </w:r>
      <w:r w:rsidRPr="0014645C">
        <w:rPr>
          <w:rFonts w:ascii="Arial" w:hAnsi="Arial" w:cs="Arial"/>
          <w:b w:val="0"/>
          <w:color w:val="auto"/>
          <w:sz w:val="19"/>
          <w:szCs w:val="19"/>
          <w:lang w:val="sk-SK"/>
        </w:rPr>
        <w:t>pri multifunkčn</w:t>
      </w:r>
      <w:r w:rsidR="00371B02" w:rsidRPr="0014645C">
        <w:rPr>
          <w:rFonts w:ascii="Arial" w:hAnsi="Arial" w:cs="Arial"/>
          <w:b w:val="0"/>
          <w:color w:val="auto"/>
          <w:sz w:val="19"/>
          <w:szCs w:val="19"/>
          <w:lang w:val="sk-SK"/>
        </w:rPr>
        <w:t xml:space="preserve">om zariadení </w:t>
      </w:r>
      <w:r w:rsidRPr="0014645C">
        <w:rPr>
          <w:rFonts w:ascii="Arial" w:hAnsi="Arial" w:cs="Arial"/>
          <w:b w:val="0"/>
          <w:color w:val="auto"/>
          <w:sz w:val="19"/>
          <w:szCs w:val="19"/>
          <w:lang w:val="sk-SK"/>
        </w:rPr>
        <w:t>odporúča RO pre OP EVS spĺňať nasledujúce minimálne parametre: technológia tlače - laserová, obojstranná tlač (duplex), formáty papiera -  min. A4, tlač, kopírovanie a skenovanie, rýchlosť tlače - min. 20 str./min.,</w:t>
      </w:r>
      <w:r w:rsidR="00371B02" w:rsidRPr="0014645C">
        <w:rPr>
          <w:rFonts w:ascii="Arial" w:hAnsi="Arial" w:cs="Arial"/>
          <w:b w:val="0"/>
          <w:color w:val="auto"/>
          <w:sz w:val="19"/>
          <w:szCs w:val="19"/>
          <w:lang w:val="sk-SK"/>
        </w:rPr>
        <w:t xml:space="preserve"> rozlíšenie skenera – min. </w:t>
      </w:r>
      <w:r w:rsidR="00B548A3" w:rsidRPr="0014645C">
        <w:rPr>
          <w:rFonts w:ascii="Arial" w:hAnsi="Arial" w:cs="Arial"/>
          <w:b w:val="0"/>
          <w:color w:val="auto"/>
          <w:sz w:val="19"/>
          <w:szCs w:val="19"/>
          <w:lang w:val="sk-SK"/>
        </w:rPr>
        <w:t>600</w:t>
      </w:r>
      <w:r w:rsidR="00371B02" w:rsidRPr="0014645C">
        <w:rPr>
          <w:rFonts w:ascii="Arial" w:hAnsi="Arial" w:cs="Arial"/>
          <w:b w:val="0"/>
          <w:color w:val="auto"/>
          <w:sz w:val="19"/>
          <w:szCs w:val="19"/>
          <w:lang w:val="sk-SK"/>
        </w:rPr>
        <w:t xml:space="preserve"> dpi,</w:t>
      </w:r>
      <w:r w:rsidRPr="0014645C">
        <w:rPr>
          <w:rFonts w:ascii="Arial" w:hAnsi="Arial" w:cs="Arial"/>
          <w:b w:val="0"/>
          <w:color w:val="auto"/>
          <w:sz w:val="19"/>
          <w:szCs w:val="19"/>
          <w:lang w:val="sk-SK"/>
        </w:rPr>
        <w:t xml:space="preserve"> zaťažiteľnosť 10 000 strán mesačne, rozhranie - vysokorýchlostný port USB, alt. LAN/WIFI. </w:t>
      </w:r>
      <w:r w:rsidR="00371B02" w:rsidRPr="0014645C">
        <w:rPr>
          <w:rFonts w:ascii="Arial" w:hAnsi="Arial" w:cs="Arial"/>
          <w:b w:val="0"/>
          <w:color w:val="auto"/>
          <w:sz w:val="19"/>
          <w:szCs w:val="19"/>
          <w:lang w:val="sk-SK"/>
        </w:rPr>
        <w:t>Multifunkčné zariadenie</w:t>
      </w:r>
      <w:r w:rsidRPr="0014645C">
        <w:rPr>
          <w:rFonts w:ascii="Arial" w:hAnsi="Arial" w:cs="Arial"/>
          <w:b w:val="0"/>
          <w:color w:val="auto"/>
          <w:sz w:val="19"/>
          <w:szCs w:val="19"/>
          <w:lang w:val="sk-SK"/>
        </w:rPr>
        <w:t xml:space="preserve"> musí zodpovedať užívateľským potrebám zamestnancov</w:t>
      </w:r>
      <w:r w:rsidR="00A00FD0" w:rsidRPr="0014645C">
        <w:rPr>
          <w:rFonts w:ascii="Arial" w:hAnsi="Arial" w:cs="Arial"/>
          <w:b w:val="0"/>
          <w:color w:val="auto"/>
          <w:sz w:val="19"/>
          <w:szCs w:val="19"/>
          <w:lang w:val="sk-SK"/>
        </w:rPr>
        <w:t xml:space="preserve"> a cieľovej skupiny</w:t>
      </w:r>
      <w:r w:rsidRPr="0014645C">
        <w:rPr>
          <w:rFonts w:ascii="Arial" w:hAnsi="Arial" w:cs="Arial"/>
          <w:b w:val="0"/>
          <w:color w:val="auto"/>
          <w:sz w:val="19"/>
          <w:szCs w:val="19"/>
          <w:lang w:val="sk-SK"/>
        </w:rPr>
        <w:t>, preto pri nákupe zariadenia na kancelársku/administratívnu/školiacu/odbornú</w:t>
      </w:r>
      <w:r w:rsidR="00A43668"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činnosť je maximálna cena </w:t>
      </w:r>
      <w:r w:rsidRPr="0014645C">
        <w:rPr>
          <w:rFonts w:ascii="Arial" w:hAnsi="Arial" w:cs="Arial"/>
          <w:color w:val="auto"/>
          <w:sz w:val="19"/>
          <w:szCs w:val="19"/>
          <w:lang w:val="sk-SK"/>
        </w:rPr>
        <w:t>2</w:t>
      </w:r>
      <w:r w:rsidR="004A5EAC" w:rsidRPr="0014645C">
        <w:rPr>
          <w:rFonts w:ascii="Arial" w:hAnsi="Arial" w:cs="Arial"/>
          <w:color w:val="auto"/>
          <w:sz w:val="19"/>
          <w:szCs w:val="19"/>
          <w:lang w:val="sk-SK"/>
        </w:rPr>
        <w:t>66</w:t>
      </w:r>
      <w:r w:rsidRPr="0014645C">
        <w:rPr>
          <w:rFonts w:ascii="Arial" w:hAnsi="Arial" w:cs="Arial"/>
          <w:color w:val="auto"/>
          <w:sz w:val="19"/>
          <w:szCs w:val="19"/>
          <w:lang w:val="sk-SK"/>
        </w:rPr>
        <w:t xml:space="preserve"> EUR </w:t>
      </w:r>
      <w:r w:rsidR="00D47AD3" w:rsidRPr="0014645C">
        <w:rPr>
          <w:rFonts w:ascii="Arial" w:hAnsi="Arial" w:cs="Arial"/>
          <w:color w:val="000000" w:themeColor="text1"/>
          <w:sz w:val="19"/>
          <w:szCs w:val="19"/>
          <w:lang w:val="sk-SK"/>
        </w:rPr>
        <w:t>(vrátane DPH a ostatných daní, odvodov, poplatkov a podobne)</w:t>
      </w:r>
      <w:r w:rsidRPr="0014645C">
        <w:rPr>
          <w:rFonts w:ascii="Arial" w:hAnsi="Arial" w:cs="Arial"/>
          <w:b w:val="0"/>
          <w:color w:val="auto"/>
          <w:sz w:val="19"/>
          <w:szCs w:val="19"/>
          <w:lang w:val="sk-SK"/>
        </w:rPr>
        <w:t>.</w:t>
      </w:r>
    </w:p>
    <w:p w14:paraId="3A15CE40" w14:textId="77777777" w:rsidR="00144D52" w:rsidRPr="0014645C" w:rsidRDefault="0096138B" w:rsidP="00984047">
      <w:pPr>
        <w:pStyle w:val="Highlight3"/>
        <w:spacing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Multifunkčné zariadenie - veľkokapacitné – </w:t>
      </w:r>
      <w:r w:rsidRPr="0014645C">
        <w:rPr>
          <w:rFonts w:ascii="Arial" w:hAnsi="Arial" w:cs="Arial"/>
          <w:b w:val="0"/>
          <w:color w:val="auto"/>
          <w:sz w:val="19"/>
          <w:szCs w:val="19"/>
          <w:lang w:val="sk-SK"/>
        </w:rPr>
        <w:t xml:space="preserve">pri multifunkčnom zariadení odporúča RO pre OP EVS spĺňať nasledujúce minimálne parametre: technológia tlače </w:t>
      </w:r>
      <w:r w:rsidR="005D1C0E"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laserová</w:t>
      </w:r>
      <w:r w:rsidR="005D1C0E" w:rsidRPr="0014645C">
        <w:rPr>
          <w:rFonts w:ascii="Arial" w:hAnsi="Arial" w:cs="Arial"/>
          <w:b w:val="0"/>
          <w:color w:val="auto"/>
          <w:sz w:val="19"/>
          <w:szCs w:val="19"/>
          <w:lang w:val="sk-SK"/>
        </w:rPr>
        <w:t xml:space="preserve"> farebná</w:t>
      </w:r>
      <w:r w:rsidRPr="0014645C">
        <w:rPr>
          <w:rFonts w:ascii="Arial" w:hAnsi="Arial" w:cs="Arial"/>
          <w:b w:val="0"/>
          <w:color w:val="auto"/>
          <w:sz w:val="19"/>
          <w:szCs w:val="19"/>
          <w:lang w:val="sk-SK"/>
        </w:rPr>
        <w:t xml:space="preserve">, obojstranná tlač (duplex), formáty papiera -  min. A4, tlač, kopírovanie a skenovanie, rýchlosť tlače - min. 20 str./min., rozlíšenie skenera – min. </w:t>
      </w:r>
      <w:r w:rsidR="00B548A3" w:rsidRPr="0014645C">
        <w:rPr>
          <w:rFonts w:ascii="Arial" w:hAnsi="Arial" w:cs="Arial"/>
          <w:b w:val="0"/>
          <w:color w:val="auto"/>
          <w:sz w:val="19"/>
          <w:szCs w:val="19"/>
          <w:lang w:val="sk-SK"/>
        </w:rPr>
        <w:t>600</w:t>
      </w:r>
      <w:r w:rsidRPr="0014645C">
        <w:rPr>
          <w:rFonts w:ascii="Arial" w:hAnsi="Arial" w:cs="Arial"/>
          <w:b w:val="0"/>
          <w:color w:val="auto"/>
          <w:sz w:val="19"/>
          <w:szCs w:val="19"/>
          <w:lang w:val="sk-SK"/>
        </w:rPr>
        <w:t xml:space="preserve"> dpi, </w:t>
      </w:r>
      <w:r w:rsidR="000D01BC" w:rsidRPr="0014645C">
        <w:rPr>
          <w:rFonts w:ascii="Arial" w:hAnsi="Arial" w:cs="Arial"/>
          <w:b w:val="0"/>
          <w:color w:val="auto"/>
          <w:sz w:val="19"/>
          <w:szCs w:val="19"/>
          <w:lang w:val="sk-SK"/>
        </w:rPr>
        <w:t>zaťažiteľnosť 6</w:t>
      </w:r>
      <w:r w:rsidRPr="0014645C">
        <w:rPr>
          <w:rFonts w:ascii="Arial" w:hAnsi="Arial" w:cs="Arial"/>
          <w:b w:val="0"/>
          <w:color w:val="auto"/>
          <w:sz w:val="19"/>
          <w:szCs w:val="19"/>
          <w:lang w:val="sk-SK"/>
        </w:rPr>
        <w:t xml:space="preserve">0 000 strán mesačne, rozhranie - vysokorýchlostný port USB, </w:t>
      </w:r>
      <w:r w:rsidR="000D01BC" w:rsidRPr="0014645C">
        <w:rPr>
          <w:rFonts w:ascii="Arial" w:hAnsi="Arial" w:cs="Arial"/>
          <w:b w:val="0"/>
          <w:color w:val="auto"/>
          <w:sz w:val="19"/>
          <w:szCs w:val="19"/>
          <w:lang w:val="sk-SK"/>
        </w:rPr>
        <w:t>LAN</w:t>
      </w:r>
      <w:r w:rsidRPr="0014645C">
        <w:rPr>
          <w:rFonts w:ascii="Arial" w:hAnsi="Arial" w:cs="Arial"/>
          <w:b w:val="0"/>
          <w:color w:val="auto"/>
          <w:sz w:val="19"/>
          <w:szCs w:val="19"/>
          <w:lang w:val="sk-SK"/>
        </w:rPr>
        <w:t>. Multifunkčné zariadenie musí zodpovedať užívateľským potrebám zamestnancov</w:t>
      </w:r>
      <w:r w:rsidR="00A00FD0" w:rsidRPr="0014645C">
        <w:rPr>
          <w:rFonts w:ascii="Arial" w:hAnsi="Arial" w:cs="Arial"/>
          <w:b w:val="0"/>
          <w:color w:val="auto"/>
          <w:sz w:val="19"/>
          <w:szCs w:val="19"/>
          <w:lang w:val="sk-SK"/>
        </w:rPr>
        <w:t xml:space="preserve"> a cieľovej skupiny</w:t>
      </w:r>
      <w:r w:rsidRPr="0014645C">
        <w:rPr>
          <w:rFonts w:ascii="Arial" w:hAnsi="Arial" w:cs="Arial"/>
          <w:b w:val="0"/>
          <w:color w:val="auto"/>
          <w:sz w:val="19"/>
          <w:szCs w:val="19"/>
          <w:lang w:val="sk-SK"/>
        </w:rPr>
        <w:t xml:space="preserve">, preto pri nákupe zariadenia na kancelársku/administratívnu/školiacu/odbornú činnosť je maximálna cena </w:t>
      </w:r>
      <w:r w:rsidR="00C55A11" w:rsidRPr="0014645C">
        <w:rPr>
          <w:rFonts w:ascii="Arial" w:hAnsi="Arial" w:cs="Arial"/>
          <w:b w:val="0"/>
          <w:color w:val="auto"/>
          <w:sz w:val="19"/>
          <w:szCs w:val="19"/>
          <w:lang w:val="sk-SK"/>
        </w:rPr>
        <w:t xml:space="preserve">  </w:t>
      </w:r>
      <w:r w:rsidR="00FE32EC" w:rsidRPr="0014645C">
        <w:rPr>
          <w:rFonts w:ascii="Arial" w:hAnsi="Arial" w:cs="Arial"/>
          <w:color w:val="auto"/>
          <w:sz w:val="19"/>
          <w:szCs w:val="19"/>
          <w:lang w:val="sk-SK"/>
        </w:rPr>
        <w:t>1 300</w:t>
      </w:r>
      <w:r w:rsidRPr="0014645C">
        <w:rPr>
          <w:rFonts w:ascii="Arial" w:hAnsi="Arial" w:cs="Arial"/>
          <w:color w:val="auto"/>
          <w:sz w:val="19"/>
          <w:szCs w:val="19"/>
          <w:lang w:val="sk-SK"/>
        </w:rPr>
        <w:t xml:space="preserve"> EUR </w:t>
      </w:r>
      <w:r w:rsidR="00D47AD3" w:rsidRPr="0014645C">
        <w:rPr>
          <w:rFonts w:ascii="Arial" w:hAnsi="Arial" w:cs="Arial"/>
          <w:color w:val="000000" w:themeColor="text1"/>
          <w:sz w:val="19"/>
          <w:szCs w:val="19"/>
          <w:lang w:val="sk-SK"/>
        </w:rPr>
        <w:t>(vrátane DPH a ostatných daní, odvodov, poplatkov a podobne)</w:t>
      </w:r>
      <w:r w:rsidRPr="0014645C">
        <w:rPr>
          <w:rFonts w:ascii="Arial" w:hAnsi="Arial" w:cs="Arial"/>
          <w:b w:val="0"/>
          <w:color w:val="auto"/>
          <w:sz w:val="19"/>
          <w:szCs w:val="19"/>
          <w:lang w:val="sk-SK"/>
        </w:rPr>
        <w:t>.</w:t>
      </w:r>
    </w:p>
    <w:p w14:paraId="71964C42" w14:textId="77777777" w:rsidR="00144D52" w:rsidRPr="0014645C" w:rsidRDefault="00144D52" w:rsidP="00984047">
      <w:pPr>
        <w:pStyle w:val="BodyText1"/>
        <w:jc w:val="both"/>
        <w:rPr>
          <w:rFonts w:cs="Arial"/>
          <w:b/>
          <w:szCs w:val="19"/>
          <w:lang w:val="sk-SK"/>
        </w:rPr>
      </w:pPr>
      <w:r w:rsidRPr="0014645C">
        <w:rPr>
          <w:rFonts w:cs="Arial"/>
          <w:b/>
          <w:szCs w:val="19"/>
          <w:lang w:val="sk-SK"/>
        </w:rPr>
        <w:t>Nákup použitého zariadenia</w:t>
      </w:r>
    </w:p>
    <w:p w14:paraId="2DF8661B" w14:textId="77777777" w:rsidR="00144D52" w:rsidRPr="0014645C" w:rsidRDefault="00144D52" w:rsidP="00984047">
      <w:pPr>
        <w:pStyle w:val="BodyText1"/>
        <w:jc w:val="both"/>
        <w:rPr>
          <w:rFonts w:cs="Arial"/>
          <w:szCs w:val="19"/>
          <w:lang w:val="sk-SK"/>
        </w:rPr>
      </w:pPr>
      <w:r w:rsidRPr="0014645C">
        <w:rPr>
          <w:rFonts w:cs="Arial"/>
          <w:szCs w:val="19"/>
          <w:lang w:val="sk-SK"/>
        </w:rPr>
        <w:t>Výdavky na nákup použitého zariadenia sú oprávnenými výdavkami za predpokladu splnenia nasledujúcich podmienok:</w:t>
      </w:r>
    </w:p>
    <w:p w14:paraId="2D71E377" w14:textId="77777777" w:rsidR="00144D52" w:rsidRPr="0014645C" w:rsidRDefault="00144D52" w:rsidP="00EA0104">
      <w:pPr>
        <w:pStyle w:val="BodyText1"/>
        <w:numPr>
          <w:ilvl w:val="0"/>
          <w:numId w:val="44"/>
        </w:numPr>
        <w:spacing w:after="0"/>
        <w:jc w:val="both"/>
        <w:rPr>
          <w:rFonts w:cs="Arial"/>
          <w:szCs w:val="19"/>
          <w:lang w:val="sk-SK"/>
        </w:rPr>
      </w:pPr>
      <w:r w:rsidRPr="0014645C">
        <w:rPr>
          <w:rFonts w:cs="Arial"/>
          <w:szCs w:val="19"/>
          <w:lang w:val="sk-SK"/>
        </w:rPr>
        <w:t>obstarávacia cena</w:t>
      </w:r>
      <w:r w:rsidRPr="0014645C">
        <w:rPr>
          <w:rStyle w:val="Odkaznapoznmkupodiarou"/>
          <w:rFonts w:cs="Arial"/>
          <w:sz w:val="19"/>
          <w:szCs w:val="19"/>
          <w:lang w:val="sk-SK"/>
        </w:rPr>
        <w:footnoteReference w:id="59"/>
      </w:r>
      <w:r w:rsidRPr="0014645C">
        <w:rPr>
          <w:rFonts w:cs="Arial"/>
          <w:szCs w:val="19"/>
          <w:lang w:val="sk-SK"/>
        </w:rPr>
        <w:t xml:space="preserve"> použitého zariadenia je nižšia ako výdavky na obdobné nové zariadenie; </w:t>
      </w:r>
    </w:p>
    <w:p w14:paraId="053014EA" w14:textId="77777777" w:rsidR="00144D52" w:rsidRPr="0014645C" w:rsidRDefault="00144D52" w:rsidP="00EA0104">
      <w:pPr>
        <w:pStyle w:val="BodyText1"/>
        <w:numPr>
          <w:ilvl w:val="0"/>
          <w:numId w:val="44"/>
        </w:numPr>
        <w:spacing w:after="0"/>
        <w:jc w:val="both"/>
        <w:rPr>
          <w:rFonts w:cs="Arial"/>
          <w:szCs w:val="19"/>
          <w:lang w:val="sk-SK"/>
        </w:rPr>
      </w:pPr>
      <w:r w:rsidRPr="0014645C">
        <w:rPr>
          <w:rFonts w:cs="Arial"/>
          <w:szCs w:val="19"/>
          <w:lang w:val="sk-SK"/>
        </w:rPr>
        <w:t xml:space="preserve">použité zariadenie bude ohodnotené znaleckým posudkom vyhotoveným znalcom podľa zákona č. 382/2004 Z. z. o znalcoch, tlmočníkoch a prekladateľoch a o zmene a doplnení niektorých zákonov; </w:t>
      </w:r>
    </w:p>
    <w:p w14:paraId="209F0FD4" w14:textId="77777777" w:rsidR="00144D52" w:rsidRPr="0014645C" w:rsidRDefault="00144D52" w:rsidP="00EA0104">
      <w:pPr>
        <w:pStyle w:val="BodyText1"/>
        <w:numPr>
          <w:ilvl w:val="0"/>
          <w:numId w:val="44"/>
        </w:numPr>
        <w:spacing w:after="0"/>
        <w:jc w:val="both"/>
        <w:rPr>
          <w:rFonts w:cs="Arial"/>
          <w:szCs w:val="19"/>
          <w:lang w:val="sk-SK"/>
        </w:rPr>
      </w:pPr>
      <w:r w:rsidRPr="0014645C">
        <w:rPr>
          <w:rFonts w:cs="Arial"/>
          <w:szCs w:val="19"/>
          <w:lang w:val="sk-SK"/>
        </w:rPr>
        <w:t>oprávneným výdavkom je obstarávacia cena vysúťažená VO, maximálne však do výšky všeobecnej hodnoty zistenej znaleckým posudkom</w:t>
      </w:r>
      <w:r w:rsidRPr="0014645C">
        <w:rPr>
          <w:rStyle w:val="Odkaznapoznmkupodiarou"/>
          <w:rFonts w:cs="Arial"/>
          <w:sz w:val="19"/>
          <w:szCs w:val="19"/>
          <w:lang w:val="sk-SK"/>
        </w:rPr>
        <w:footnoteReference w:id="60"/>
      </w:r>
      <w:r w:rsidRPr="0014645C">
        <w:rPr>
          <w:rFonts w:cs="Arial"/>
          <w:szCs w:val="19"/>
          <w:lang w:val="sk-SK"/>
        </w:rPr>
        <w:t xml:space="preserve">; </w:t>
      </w:r>
    </w:p>
    <w:p w14:paraId="112F020C" w14:textId="77777777" w:rsidR="00144D52" w:rsidRPr="0014645C" w:rsidRDefault="00144D52" w:rsidP="00EA0104">
      <w:pPr>
        <w:pStyle w:val="BodyText1"/>
        <w:numPr>
          <w:ilvl w:val="0"/>
          <w:numId w:val="44"/>
        </w:numPr>
        <w:spacing w:after="0"/>
        <w:jc w:val="both"/>
        <w:rPr>
          <w:rFonts w:cs="Arial"/>
          <w:szCs w:val="19"/>
          <w:lang w:val="sk-SK"/>
        </w:rPr>
      </w:pPr>
      <w:r w:rsidRPr="0014645C">
        <w:rPr>
          <w:rFonts w:cs="Arial"/>
          <w:szCs w:val="19"/>
          <w:lang w:val="sk-SK"/>
        </w:rPr>
        <w:t>použité zariadenie je potrebné pre daný projekt a vyhovuje platným normám a štandardom;</w:t>
      </w:r>
    </w:p>
    <w:p w14:paraId="536E4B84" w14:textId="77777777" w:rsidR="00144D52" w:rsidRPr="0014645C" w:rsidRDefault="00144D52" w:rsidP="00EA0104">
      <w:pPr>
        <w:pStyle w:val="BodyText1"/>
        <w:numPr>
          <w:ilvl w:val="0"/>
          <w:numId w:val="44"/>
        </w:numPr>
        <w:spacing w:after="0"/>
        <w:jc w:val="both"/>
        <w:rPr>
          <w:rFonts w:cs="Arial"/>
          <w:szCs w:val="19"/>
          <w:lang w:val="sk-SK"/>
        </w:rPr>
      </w:pPr>
      <w:r w:rsidRPr="0014645C">
        <w:rPr>
          <w:rFonts w:cs="Arial"/>
          <w:szCs w:val="19"/>
          <w:lang w:val="sk-SK"/>
        </w:rPr>
        <w:t>súčasný, či niektorý z predchádzajúcich vlastníkov zariadenia nezískal pred predložením ŽoNFP príspevok z verejných zdrojov na nákup daného použitého zariadenia, čo by v prípade spolufinancovania nákupu z prostriedkov EŠIF viedlo k duplicitnému financovaniu, a tým k vzniku neoprávnených výdavkov.</w:t>
      </w:r>
    </w:p>
    <w:p w14:paraId="4953F9E5" w14:textId="77777777" w:rsidR="00144D52" w:rsidRPr="0014645C" w:rsidRDefault="00144D52" w:rsidP="00984047">
      <w:pPr>
        <w:pStyle w:val="BodyText1"/>
        <w:jc w:val="both"/>
        <w:rPr>
          <w:rFonts w:cs="Arial"/>
          <w:szCs w:val="19"/>
          <w:lang w:val="sk-SK"/>
        </w:rPr>
      </w:pPr>
      <w:r w:rsidRPr="0014645C">
        <w:rPr>
          <w:rFonts w:cs="Arial"/>
          <w:szCs w:val="19"/>
          <w:lang w:val="sk-SK"/>
        </w:rPr>
        <w:t>V ostatných prípadoch, ktoré nespĺňajú definíciu v zmysle § 22, odsek 2 písm. a) zákona o dani z príjmov je potrebné splniť podmienky uvedené pod písm. a), d) a e) pri dodržaní zásady riadneho finančného hospodárenia.</w:t>
      </w:r>
    </w:p>
    <w:p w14:paraId="35A69218" w14:textId="77777777" w:rsidR="00615C94" w:rsidRPr="0014645C" w:rsidRDefault="00EB3731" w:rsidP="00EB3731">
      <w:pPr>
        <w:pStyle w:val="Highlight3"/>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Upozornenie pre žiadateľa:</w:t>
      </w:r>
      <w:r w:rsidRPr="0014645C">
        <w:rPr>
          <w:rFonts w:ascii="Arial" w:hAnsi="Arial" w:cs="Arial"/>
          <w:color w:val="auto"/>
          <w:sz w:val="19"/>
          <w:szCs w:val="19"/>
          <w:lang w:val="sk-SK"/>
        </w:rPr>
        <w:t xml:space="preserve"> </w:t>
      </w:r>
      <w:r w:rsidR="00144D52" w:rsidRPr="0014645C">
        <w:rPr>
          <w:rFonts w:cs="Arial"/>
          <w:b w:val="0"/>
          <w:color w:val="auto"/>
          <w:sz w:val="19"/>
          <w:szCs w:val="19"/>
          <w:lang w:val="sk-SK"/>
        </w:rPr>
        <w:t>Zariadenie, ktoré mal žiadateľ čo i len z časti k dispozícii pred predložením ŽoNFP, nie je oprávnené na financovanie z EŠIF.</w:t>
      </w:r>
    </w:p>
    <w:p w14:paraId="523F7CA2" w14:textId="77777777" w:rsidR="00B05311" w:rsidRPr="0014645C" w:rsidRDefault="00B05311" w:rsidP="00984047">
      <w:pPr>
        <w:pStyle w:val="BodyText1"/>
        <w:jc w:val="both"/>
        <w:rPr>
          <w:rFonts w:cs="Arial"/>
          <w:b/>
          <w:szCs w:val="19"/>
          <w:lang w:val="sk-SK"/>
        </w:rPr>
      </w:pPr>
    </w:p>
    <w:p w14:paraId="689D2B7D" w14:textId="77777777" w:rsidR="004265FD" w:rsidRPr="0014645C" w:rsidRDefault="00F55A4B" w:rsidP="00984047">
      <w:pPr>
        <w:pStyle w:val="BodyText1"/>
        <w:jc w:val="both"/>
        <w:rPr>
          <w:rFonts w:cs="Arial"/>
          <w:b/>
          <w:szCs w:val="19"/>
          <w:lang w:val="sk-SK"/>
        </w:rPr>
      </w:pPr>
      <w:r w:rsidRPr="0014645C">
        <w:rPr>
          <w:rFonts w:cs="Arial"/>
          <w:b/>
          <w:szCs w:val="19"/>
          <w:lang w:val="sk-SK"/>
        </w:rPr>
        <w:t>Výdavky na financovanie</w:t>
      </w:r>
      <w:r w:rsidR="002076F2" w:rsidRPr="0014645C">
        <w:rPr>
          <w:rFonts w:cs="Arial"/>
          <w:b/>
          <w:szCs w:val="19"/>
          <w:lang w:val="sk-SK"/>
        </w:rPr>
        <w:t xml:space="preserve"> </w:t>
      </w:r>
      <w:r w:rsidRPr="0014645C">
        <w:rPr>
          <w:rFonts w:cs="Arial"/>
          <w:b/>
          <w:szCs w:val="19"/>
          <w:lang w:val="sk-SK"/>
        </w:rPr>
        <w:t>analýz</w:t>
      </w:r>
      <w:r w:rsidR="00696266" w:rsidRPr="0014645C">
        <w:rPr>
          <w:rFonts w:cs="Arial"/>
          <w:b/>
          <w:szCs w:val="19"/>
          <w:lang w:val="sk-SK"/>
        </w:rPr>
        <w:t xml:space="preserve">, </w:t>
      </w:r>
      <w:r w:rsidR="004265FD" w:rsidRPr="0014645C">
        <w:rPr>
          <w:rFonts w:cs="Arial"/>
          <w:b/>
          <w:szCs w:val="19"/>
          <w:lang w:val="sk-SK"/>
        </w:rPr>
        <w:t>stratégií</w:t>
      </w:r>
      <w:r w:rsidR="00696266" w:rsidRPr="0014645C">
        <w:rPr>
          <w:rFonts w:cs="Arial"/>
          <w:b/>
          <w:szCs w:val="19"/>
          <w:lang w:val="sk-SK"/>
        </w:rPr>
        <w:t xml:space="preserve">, </w:t>
      </w:r>
      <w:r w:rsidR="004265FD" w:rsidRPr="0014645C">
        <w:rPr>
          <w:rFonts w:cs="Arial"/>
          <w:b/>
          <w:szCs w:val="19"/>
          <w:lang w:val="sk-SK"/>
        </w:rPr>
        <w:t>štúdií</w:t>
      </w:r>
      <w:r w:rsidR="00696266" w:rsidRPr="0014645C">
        <w:rPr>
          <w:rFonts w:cs="Arial"/>
          <w:b/>
          <w:szCs w:val="19"/>
          <w:lang w:val="sk-SK"/>
        </w:rPr>
        <w:t xml:space="preserve">, </w:t>
      </w:r>
      <w:r w:rsidR="004265FD" w:rsidRPr="0014645C">
        <w:rPr>
          <w:rFonts w:cs="Arial"/>
          <w:b/>
          <w:szCs w:val="19"/>
          <w:lang w:val="sk-SK"/>
        </w:rPr>
        <w:t>expertíz</w:t>
      </w:r>
      <w:r w:rsidR="00696266" w:rsidRPr="0014645C">
        <w:rPr>
          <w:rFonts w:cs="Arial"/>
          <w:b/>
          <w:szCs w:val="19"/>
          <w:lang w:val="sk-SK"/>
        </w:rPr>
        <w:t xml:space="preserve">, </w:t>
      </w:r>
      <w:r w:rsidR="00D55E73" w:rsidRPr="0014645C">
        <w:rPr>
          <w:rFonts w:cs="Arial"/>
          <w:b/>
          <w:szCs w:val="19"/>
          <w:lang w:val="sk-SK"/>
        </w:rPr>
        <w:t xml:space="preserve">auditov, </w:t>
      </w:r>
      <w:r w:rsidR="004265FD" w:rsidRPr="0014645C">
        <w:rPr>
          <w:rFonts w:cs="Arial"/>
          <w:b/>
          <w:szCs w:val="19"/>
          <w:lang w:val="sk-SK"/>
        </w:rPr>
        <w:t>plánov</w:t>
      </w:r>
      <w:r w:rsidR="00696266" w:rsidRPr="0014645C">
        <w:rPr>
          <w:rFonts w:cs="Arial"/>
          <w:b/>
          <w:szCs w:val="19"/>
          <w:lang w:val="sk-SK"/>
        </w:rPr>
        <w:t xml:space="preserve">, </w:t>
      </w:r>
      <w:r w:rsidR="002076F2" w:rsidRPr="0014645C">
        <w:rPr>
          <w:rFonts w:cs="Arial"/>
          <w:b/>
          <w:szCs w:val="19"/>
          <w:lang w:val="sk-SK"/>
        </w:rPr>
        <w:t>posudkov</w:t>
      </w:r>
      <w:r w:rsidR="00696266" w:rsidRPr="0014645C">
        <w:rPr>
          <w:rFonts w:cs="Arial"/>
          <w:b/>
          <w:szCs w:val="19"/>
          <w:lang w:val="sk-SK"/>
        </w:rPr>
        <w:t xml:space="preserve">, </w:t>
      </w:r>
      <w:r w:rsidR="002076F2" w:rsidRPr="0014645C">
        <w:rPr>
          <w:rFonts w:cs="Arial"/>
          <w:b/>
          <w:szCs w:val="19"/>
          <w:lang w:val="sk-SK"/>
        </w:rPr>
        <w:t>koncepcií</w:t>
      </w:r>
      <w:r w:rsidR="004265FD" w:rsidRPr="0014645C">
        <w:rPr>
          <w:rFonts w:cs="Arial"/>
          <w:b/>
          <w:szCs w:val="19"/>
          <w:lang w:val="sk-SK"/>
        </w:rPr>
        <w:t xml:space="preserve"> a iných odborných vyjadrení</w:t>
      </w:r>
    </w:p>
    <w:p w14:paraId="709A560A" w14:textId="77777777" w:rsidR="00662256" w:rsidRPr="0014645C" w:rsidRDefault="004265FD" w:rsidP="00E27B17">
      <w:pPr>
        <w:pStyle w:val="BodyText1"/>
        <w:jc w:val="both"/>
        <w:rPr>
          <w:rFonts w:cs="Arial"/>
          <w:szCs w:val="19"/>
          <w:lang w:val="sk-SK"/>
        </w:rPr>
      </w:pPr>
      <w:r w:rsidRPr="0014645C">
        <w:rPr>
          <w:rFonts w:cs="Arial"/>
          <w:szCs w:val="19"/>
          <w:lang w:val="sk-SK"/>
        </w:rPr>
        <w:t xml:space="preserve">V prípade odborných služieb, týkajúcich sa </w:t>
      </w:r>
      <w:r w:rsidR="00023811" w:rsidRPr="0014645C">
        <w:rPr>
          <w:rFonts w:cs="Arial"/>
          <w:szCs w:val="19"/>
          <w:lang w:val="sk-SK"/>
        </w:rPr>
        <w:t xml:space="preserve">analýz, stratégií, </w:t>
      </w:r>
      <w:r w:rsidRPr="0014645C">
        <w:rPr>
          <w:rFonts w:cs="Arial"/>
          <w:szCs w:val="19"/>
          <w:lang w:val="sk-SK"/>
        </w:rPr>
        <w:t xml:space="preserve">štúdií, expertíz, </w:t>
      </w:r>
      <w:r w:rsidR="005F160C" w:rsidRPr="0014645C">
        <w:rPr>
          <w:rFonts w:cs="Arial"/>
          <w:szCs w:val="19"/>
          <w:lang w:val="sk-SK"/>
        </w:rPr>
        <w:t xml:space="preserve">auditov, </w:t>
      </w:r>
      <w:r w:rsidR="00023811" w:rsidRPr="0014645C">
        <w:rPr>
          <w:rFonts w:cs="Arial"/>
          <w:szCs w:val="19"/>
          <w:lang w:val="sk-SK"/>
        </w:rPr>
        <w:t>plánov</w:t>
      </w:r>
      <w:r w:rsidRPr="0014645C">
        <w:rPr>
          <w:rFonts w:cs="Arial"/>
          <w:szCs w:val="19"/>
          <w:lang w:val="sk-SK"/>
        </w:rPr>
        <w:t>, posudkov, koncepcií a iných odborných vyjadrení</w:t>
      </w:r>
      <w:r w:rsidR="004570BE" w:rsidRPr="0014645C">
        <w:rPr>
          <w:rFonts w:cs="Arial"/>
          <w:szCs w:val="19"/>
          <w:lang w:val="sk-SK"/>
        </w:rPr>
        <w:t xml:space="preserve"> (ďalej len „výstup“)</w:t>
      </w:r>
      <w:r w:rsidRPr="0014645C">
        <w:rPr>
          <w:rFonts w:cs="Arial"/>
          <w:szCs w:val="19"/>
          <w:lang w:val="sk-SK"/>
        </w:rPr>
        <w:t xml:space="preserve">, je žiadateľ povinný v opise projektu popísať tieto služby s ohľadom na stanovený cieľ projektu, nevyhnutnosť, pridanú hodnotu a účel týchto služieb. </w:t>
      </w:r>
    </w:p>
    <w:p w14:paraId="6BE3B298" w14:textId="77777777" w:rsidR="00D44435" w:rsidRPr="0014645C" w:rsidRDefault="00662256" w:rsidP="00D543F1">
      <w:pPr>
        <w:pStyle w:val="Highlight3"/>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ind w:left="142"/>
        <w:jc w:val="both"/>
        <w:rPr>
          <w:rFonts w:ascii="Arial" w:hAnsi="Arial" w:cs="Arial"/>
          <w:b w:val="0"/>
          <w:color w:val="auto"/>
          <w:sz w:val="19"/>
          <w:szCs w:val="19"/>
          <w:lang w:val="sk-SK"/>
        </w:rPr>
      </w:pPr>
      <w:r w:rsidRPr="0014645C">
        <w:rPr>
          <w:rFonts w:ascii="Arial" w:hAnsi="Arial" w:cs="Arial"/>
          <w:i/>
          <w:color w:val="auto"/>
          <w:sz w:val="19"/>
          <w:szCs w:val="19"/>
          <w:lang w:val="sk-SK"/>
        </w:rPr>
        <w:t>Upozornenie pre žiadateľa:</w:t>
      </w:r>
      <w:r w:rsidRPr="0014645C">
        <w:rPr>
          <w:rFonts w:ascii="Arial" w:hAnsi="Arial" w:cs="Arial"/>
          <w:color w:val="auto"/>
          <w:sz w:val="19"/>
          <w:szCs w:val="19"/>
          <w:lang w:val="sk-SK"/>
        </w:rPr>
        <w:t xml:space="preserve"> </w:t>
      </w:r>
      <w:r w:rsidRPr="0014645C">
        <w:rPr>
          <w:rFonts w:ascii="Arial" w:hAnsi="Arial" w:cs="Arial"/>
          <w:b w:val="0"/>
          <w:color w:val="auto"/>
          <w:sz w:val="19"/>
          <w:szCs w:val="19"/>
          <w:lang w:val="sk-SK"/>
        </w:rPr>
        <w:t xml:space="preserve">Pri vysporiadaní práv duševného vlastníctva je potrebné postupovať v zmysle </w:t>
      </w:r>
      <w:r w:rsidRPr="0014645C">
        <w:rPr>
          <w:rFonts w:ascii="Arial" w:hAnsi="Arial" w:cs="Arial"/>
          <w:b w:val="0"/>
          <w:color w:val="000000"/>
          <w:sz w:val="19"/>
          <w:szCs w:val="19"/>
          <w:lang w:val="sk-SK"/>
        </w:rPr>
        <w:t>Všeobecných zmluvných podmienok k Zmluve o poskytnutí NFP.</w:t>
      </w:r>
    </w:p>
    <w:p w14:paraId="19475FE4" w14:textId="77777777" w:rsidR="007E4032" w:rsidRPr="0014645C" w:rsidRDefault="001371A6" w:rsidP="00984047">
      <w:pPr>
        <w:pStyle w:val="Zkladntext"/>
        <w:spacing w:before="120" w:line="288" w:lineRule="auto"/>
        <w:jc w:val="both"/>
        <w:rPr>
          <w:rFonts w:ascii="Arial" w:hAnsi="Arial" w:cs="Arial"/>
          <w:sz w:val="19"/>
          <w:szCs w:val="19"/>
        </w:rPr>
      </w:pPr>
      <w:r w:rsidRPr="0014645C">
        <w:rPr>
          <w:rFonts w:ascii="Arial" w:hAnsi="Arial" w:cs="Arial"/>
          <w:sz w:val="19"/>
          <w:szCs w:val="19"/>
        </w:rPr>
        <w:t>Žiadateľ</w:t>
      </w:r>
      <w:r w:rsidR="004265FD" w:rsidRPr="0014645C">
        <w:rPr>
          <w:rFonts w:ascii="Arial" w:hAnsi="Arial" w:cs="Arial"/>
          <w:sz w:val="19"/>
          <w:szCs w:val="19"/>
        </w:rPr>
        <w:t xml:space="preserve"> </w:t>
      </w:r>
      <w:r w:rsidR="00587581" w:rsidRPr="0014645C">
        <w:rPr>
          <w:rFonts w:ascii="Arial" w:hAnsi="Arial" w:cs="Arial"/>
          <w:sz w:val="19"/>
          <w:szCs w:val="19"/>
        </w:rPr>
        <w:t xml:space="preserve">musí </w:t>
      </w:r>
      <w:r w:rsidR="004265FD" w:rsidRPr="0014645C">
        <w:rPr>
          <w:rFonts w:ascii="Arial" w:hAnsi="Arial" w:cs="Arial"/>
          <w:sz w:val="19"/>
          <w:szCs w:val="19"/>
        </w:rPr>
        <w:t>rešpekt</w:t>
      </w:r>
      <w:r w:rsidR="00587581" w:rsidRPr="0014645C">
        <w:rPr>
          <w:rFonts w:ascii="Arial" w:hAnsi="Arial" w:cs="Arial"/>
          <w:sz w:val="19"/>
          <w:szCs w:val="19"/>
        </w:rPr>
        <w:t>ovať</w:t>
      </w:r>
      <w:r w:rsidR="004265FD" w:rsidRPr="0014645C">
        <w:rPr>
          <w:rFonts w:ascii="Arial" w:hAnsi="Arial" w:cs="Arial"/>
          <w:sz w:val="19"/>
          <w:szCs w:val="19"/>
        </w:rPr>
        <w:t xml:space="preserve"> zásadu „hodnota za peniaze/value for money“. </w:t>
      </w:r>
    </w:p>
    <w:p w14:paraId="62366C3E" w14:textId="77777777" w:rsidR="00C4032C" w:rsidRPr="0014645C"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14645C">
        <w:rPr>
          <w:rFonts w:ascii="Arial" w:hAnsi="Arial" w:cs="Arial"/>
          <w:color w:val="000000"/>
          <w:sz w:val="19"/>
          <w:szCs w:val="19"/>
          <w:lang w:eastAsia="cs-CZ"/>
        </w:rPr>
        <w:t xml:space="preserve">Za účelom posúdenia odbornej kvality </w:t>
      </w:r>
      <w:r w:rsidR="007F5D5E" w:rsidRPr="0014645C">
        <w:rPr>
          <w:rFonts w:ascii="Arial" w:hAnsi="Arial" w:cs="Arial"/>
          <w:color w:val="000000"/>
          <w:sz w:val="19"/>
          <w:szCs w:val="19"/>
          <w:lang w:eastAsia="cs-CZ"/>
        </w:rPr>
        <w:t>výstupov</w:t>
      </w:r>
      <w:r w:rsidR="00C7590E" w:rsidRPr="0014645C">
        <w:rPr>
          <w:rFonts w:ascii="Arial" w:hAnsi="Arial" w:cs="Arial"/>
          <w:color w:val="000000"/>
          <w:sz w:val="19"/>
          <w:szCs w:val="19"/>
          <w:lang w:eastAsia="cs-CZ"/>
        </w:rPr>
        <w:t xml:space="preserve"> </w:t>
      </w:r>
      <w:r w:rsidR="00C7590E" w:rsidRPr="0014645C">
        <w:rPr>
          <w:rFonts w:ascii="Arial" w:hAnsi="Arial" w:cs="Arial"/>
          <w:sz w:val="19"/>
          <w:szCs w:val="19"/>
          <w:lang w:eastAsia="en-US"/>
        </w:rPr>
        <w:t>vypracovaných externým</w:t>
      </w:r>
      <w:r w:rsidRPr="0014645C">
        <w:rPr>
          <w:rFonts w:ascii="Arial" w:hAnsi="Arial" w:cs="Arial"/>
          <w:color w:val="000000"/>
          <w:sz w:val="19"/>
          <w:szCs w:val="19"/>
          <w:lang w:eastAsia="cs-CZ"/>
        </w:rPr>
        <w:t xml:space="preserve"> </w:t>
      </w:r>
      <w:r w:rsidR="00F95FF9" w:rsidRPr="0014645C">
        <w:rPr>
          <w:rFonts w:ascii="Arial" w:hAnsi="Arial" w:cs="Arial"/>
          <w:color w:val="000000"/>
          <w:sz w:val="19"/>
          <w:szCs w:val="19"/>
          <w:lang w:eastAsia="cs-CZ"/>
        </w:rPr>
        <w:t xml:space="preserve">dodávateľom </w:t>
      </w:r>
      <w:r w:rsidRPr="0014645C">
        <w:rPr>
          <w:rFonts w:ascii="Arial" w:hAnsi="Arial" w:cs="Arial"/>
          <w:color w:val="000000"/>
          <w:sz w:val="19"/>
          <w:szCs w:val="19"/>
          <w:lang w:eastAsia="cs-CZ"/>
        </w:rPr>
        <w:t>je žiadateľ povinný k relevantným hlavným aktivitám projektu zriadiť expertnú komisiu, pričom výdavky na zriadenie a činnosť expertnej komisie nie sú oprávnené.</w:t>
      </w:r>
    </w:p>
    <w:p w14:paraId="5CE36C20" w14:textId="77777777" w:rsidR="00C4032C" w:rsidRPr="0014645C"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14645C">
        <w:rPr>
          <w:rFonts w:ascii="Arial" w:hAnsi="Arial" w:cs="Arial"/>
          <w:color w:val="000000"/>
          <w:sz w:val="19"/>
          <w:szCs w:val="19"/>
          <w:lang w:eastAsia="cs-CZ"/>
        </w:rPr>
        <w:t xml:space="preserve">Expertná komisia bude pozostávať minimálne z 3 členov, pričom výber členov expertnej komisie je v plnej kompetencii žiadateľa s prihliadnutím na odbornosť členov expertnej komisie. Členom expertnej komisie môže byť len osoba, ktorá sa nepodieľa na </w:t>
      </w:r>
      <w:r w:rsidR="00612D2B" w:rsidRPr="0014645C">
        <w:rPr>
          <w:rFonts w:ascii="Arial" w:hAnsi="Arial" w:cs="Arial"/>
          <w:color w:val="000000"/>
          <w:sz w:val="19"/>
          <w:szCs w:val="19"/>
          <w:lang w:eastAsia="cs-CZ"/>
        </w:rPr>
        <w:t xml:space="preserve">realizácii </w:t>
      </w:r>
      <w:r w:rsidRPr="0014645C">
        <w:rPr>
          <w:rFonts w:ascii="Arial" w:hAnsi="Arial" w:cs="Arial"/>
          <w:color w:val="000000"/>
          <w:sz w:val="19"/>
          <w:szCs w:val="19"/>
          <w:lang w:eastAsia="cs-CZ"/>
        </w:rPr>
        <w:t>projektu.</w:t>
      </w:r>
    </w:p>
    <w:p w14:paraId="1BB7ED28" w14:textId="77777777" w:rsidR="00C4032C" w:rsidRPr="0014645C"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14645C">
        <w:rPr>
          <w:rFonts w:ascii="Arial" w:hAnsi="Arial" w:cs="Arial"/>
          <w:color w:val="000000"/>
          <w:sz w:val="19"/>
          <w:szCs w:val="19"/>
          <w:lang w:eastAsia="cs-CZ"/>
        </w:rPr>
        <w:t>Po vypracovaní návrhu výstupu je dodávateľ</w:t>
      </w:r>
      <w:r w:rsidR="00B0760F" w:rsidRPr="0014645C">
        <w:rPr>
          <w:rFonts w:ascii="Arial" w:hAnsi="Arial" w:cs="Arial"/>
          <w:color w:val="000000"/>
          <w:sz w:val="19"/>
          <w:szCs w:val="19"/>
          <w:lang w:eastAsia="cs-CZ"/>
        </w:rPr>
        <w:t xml:space="preserve"> </w:t>
      </w:r>
      <w:r w:rsidRPr="0014645C">
        <w:rPr>
          <w:rFonts w:ascii="Arial" w:hAnsi="Arial" w:cs="Arial"/>
          <w:color w:val="000000"/>
          <w:sz w:val="19"/>
          <w:szCs w:val="19"/>
          <w:lang w:eastAsia="cs-CZ"/>
        </w:rPr>
        <w:t>povinn</w:t>
      </w:r>
      <w:r w:rsidR="00F95FF9" w:rsidRPr="0014645C">
        <w:rPr>
          <w:rFonts w:ascii="Arial" w:hAnsi="Arial" w:cs="Arial"/>
          <w:color w:val="000000"/>
          <w:sz w:val="19"/>
          <w:szCs w:val="19"/>
          <w:lang w:eastAsia="cs-CZ"/>
        </w:rPr>
        <w:t>ý</w:t>
      </w:r>
      <w:r w:rsidRPr="0014645C">
        <w:rPr>
          <w:rFonts w:ascii="Arial" w:hAnsi="Arial" w:cs="Arial"/>
          <w:color w:val="000000"/>
          <w:sz w:val="19"/>
          <w:szCs w:val="19"/>
          <w:lang w:eastAsia="cs-CZ"/>
        </w:rPr>
        <w:t xml:space="preserve"> tento návrh predložiť </w:t>
      </w:r>
      <w:r w:rsidR="00475AC9" w:rsidRPr="0014645C">
        <w:rPr>
          <w:rFonts w:ascii="Arial" w:hAnsi="Arial" w:cs="Arial"/>
          <w:color w:val="000000"/>
          <w:sz w:val="19"/>
          <w:szCs w:val="19"/>
          <w:lang w:eastAsia="cs-CZ"/>
        </w:rPr>
        <w:t>žiadateľovi</w:t>
      </w:r>
      <w:r w:rsidRPr="0014645C">
        <w:rPr>
          <w:rFonts w:ascii="Arial" w:hAnsi="Arial" w:cs="Arial"/>
          <w:color w:val="000000"/>
          <w:sz w:val="19"/>
          <w:szCs w:val="19"/>
          <w:lang w:eastAsia="cs-CZ"/>
        </w:rPr>
        <w:t xml:space="preserve"> na posúdenie. Zodpovedná osoba u</w:t>
      </w:r>
      <w:r w:rsidR="00C70692" w:rsidRPr="0014645C">
        <w:rPr>
          <w:rFonts w:ascii="Arial" w:hAnsi="Arial" w:cs="Arial"/>
          <w:color w:val="000000"/>
          <w:sz w:val="19"/>
          <w:szCs w:val="19"/>
          <w:lang w:eastAsia="cs-CZ"/>
        </w:rPr>
        <w:t> žiadateľa</w:t>
      </w:r>
      <w:r w:rsidRPr="0014645C">
        <w:rPr>
          <w:rFonts w:ascii="Arial" w:hAnsi="Arial" w:cs="Arial"/>
          <w:color w:val="000000"/>
          <w:sz w:val="19"/>
          <w:szCs w:val="19"/>
          <w:lang w:eastAsia="cs-CZ"/>
        </w:rPr>
        <w:t xml:space="preserve"> návrh výstupu následne predloží expertnej komisii na posúdenie odbornej kvality. </w:t>
      </w:r>
    </w:p>
    <w:p w14:paraId="7A11CFB9" w14:textId="77777777" w:rsidR="004167E3" w:rsidRPr="0014645C" w:rsidRDefault="00AF3441" w:rsidP="00E37CE0">
      <w:pPr>
        <w:pStyle w:val="BodyText1"/>
        <w:jc w:val="both"/>
        <w:rPr>
          <w:szCs w:val="19"/>
          <w:lang w:val="sk-SK"/>
        </w:rPr>
      </w:pPr>
      <w:r w:rsidRPr="0014645C">
        <w:rPr>
          <w:rFonts w:cs="Arial"/>
          <w:szCs w:val="19"/>
          <w:lang w:val="sk-SK" w:eastAsia="cs-CZ"/>
        </w:rPr>
        <w:t>Žiadateľ</w:t>
      </w:r>
      <w:r w:rsidR="00C4032C" w:rsidRPr="0014645C">
        <w:rPr>
          <w:rFonts w:cs="Arial"/>
          <w:szCs w:val="19"/>
          <w:lang w:val="sk-SK" w:eastAsia="cs-CZ"/>
        </w:rPr>
        <w:t xml:space="preserve"> je povinný preukázateľným spôsobom viesť a uchovávať dokumentáciu týkajúcu sa činnosti expertnej komisie (napr. zápisnica zo zasadnutia expertnej komisie, dokument obsahujúci vznesené pripomienky, prezenčné listiny a iná relevantná dokumentácia). RO pre OP EVS môže od prijímateľa v prípade potreby požadovať predloženie predmetnej dokumentácie.</w:t>
      </w:r>
      <w:r w:rsidR="00E37CE0" w:rsidRPr="0014645C">
        <w:rPr>
          <w:szCs w:val="19"/>
          <w:lang w:val="sk-SK"/>
        </w:rPr>
        <w:t xml:space="preserve"> </w:t>
      </w:r>
    </w:p>
    <w:p w14:paraId="185AF541" w14:textId="77777777" w:rsidR="00E9185B" w:rsidRPr="0014645C" w:rsidRDefault="00E9185B" w:rsidP="00E9185B">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14645C">
        <w:rPr>
          <w:rFonts w:ascii="Arial" w:hAnsi="Arial" w:cs="Arial"/>
          <w:b/>
          <w:i/>
          <w:sz w:val="19"/>
          <w:szCs w:val="19"/>
          <w:lang w:eastAsia="en-US"/>
        </w:rPr>
        <w:t xml:space="preserve">Upozornenie pre </w:t>
      </w:r>
      <w:r w:rsidR="00E4552F" w:rsidRPr="0014645C">
        <w:rPr>
          <w:rFonts w:ascii="Arial" w:hAnsi="Arial" w:cs="Arial"/>
          <w:b/>
          <w:i/>
          <w:sz w:val="19"/>
          <w:szCs w:val="19"/>
          <w:lang w:eastAsia="en-US"/>
        </w:rPr>
        <w:t>žiadat</w:t>
      </w:r>
      <w:r w:rsidRPr="0014645C">
        <w:rPr>
          <w:rFonts w:ascii="Arial" w:hAnsi="Arial" w:cs="Arial"/>
          <w:b/>
          <w:i/>
          <w:sz w:val="19"/>
          <w:szCs w:val="19"/>
          <w:lang w:eastAsia="en-US"/>
        </w:rPr>
        <w:t>eľa:</w:t>
      </w:r>
      <w:r w:rsidRPr="0014645C">
        <w:rPr>
          <w:rFonts w:ascii="Arial" w:hAnsi="Arial" w:cs="Arial"/>
          <w:sz w:val="19"/>
          <w:szCs w:val="19"/>
          <w:lang w:eastAsia="en-US"/>
        </w:rPr>
        <w:t xml:space="preserve"> V prípade uzatvorenia zmluvy na dodanie výstupu s použitím mernej jednotky „osobohodina“ je </w:t>
      </w:r>
      <w:r w:rsidR="00E4552F" w:rsidRPr="0014645C">
        <w:rPr>
          <w:rFonts w:ascii="Arial" w:hAnsi="Arial" w:cs="Arial"/>
          <w:sz w:val="19"/>
          <w:szCs w:val="19"/>
          <w:lang w:eastAsia="en-US"/>
        </w:rPr>
        <w:t>žiadateľ</w:t>
      </w:r>
      <w:r w:rsidRPr="0014645C">
        <w:rPr>
          <w:rFonts w:ascii="Arial" w:hAnsi="Arial" w:cs="Arial"/>
          <w:sz w:val="19"/>
          <w:szCs w:val="19"/>
          <w:lang w:eastAsia="en-US"/>
        </w:rPr>
        <w:t xml:space="preserve"> povinný predkladať poskytovateľovi aj pracovné výkazy odpracovaných hodín zamestnancov podieľajúcich sa na vypracovaní výstupu.</w:t>
      </w:r>
    </w:p>
    <w:p w14:paraId="747F7AA1" w14:textId="77777777" w:rsidR="00C4032C" w:rsidRPr="0014645C" w:rsidRDefault="00E37CE0" w:rsidP="00E37CE0">
      <w:pPr>
        <w:pStyle w:val="BodyText1"/>
        <w:jc w:val="both"/>
        <w:rPr>
          <w:lang w:val="sk-SK" w:eastAsia="cs-CZ"/>
        </w:rPr>
      </w:pPr>
      <w:r w:rsidRPr="0014645C">
        <w:rPr>
          <w:szCs w:val="19"/>
          <w:lang w:val="sk-SK"/>
        </w:rPr>
        <w:t>RO pre OP EVS si môže zároveň vyhradiť právo posúdenia vykonanej služby prostredníctvom nezávislého posudku.</w:t>
      </w:r>
    </w:p>
    <w:p w14:paraId="59905F48" w14:textId="77777777" w:rsidR="00C4032C" w:rsidRPr="0014645C" w:rsidRDefault="00C4032C" w:rsidP="00FC7494">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14645C">
        <w:rPr>
          <w:rFonts w:cs="Arial"/>
          <w:i/>
          <w:color w:val="auto"/>
          <w:sz w:val="19"/>
          <w:szCs w:val="19"/>
          <w:lang w:val="sk-SK"/>
        </w:rPr>
        <w:t xml:space="preserve">Odporúčanie pre žiadateľa: </w:t>
      </w:r>
      <w:r w:rsidRPr="0014645C">
        <w:rPr>
          <w:rFonts w:cs="Arial"/>
          <w:b w:val="0"/>
          <w:color w:val="auto"/>
          <w:sz w:val="19"/>
          <w:szCs w:val="19"/>
          <w:lang w:val="sk-SK"/>
        </w:rPr>
        <w:t xml:space="preserve">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w:t>
      </w:r>
      <w:r w:rsidR="00E6384C" w:rsidRPr="0014645C">
        <w:rPr>
          <w:rFonts w:cs="Arial"/>
          <w:b w:val="0"/>
          <w:color w:val="auto"/>
          <w:sz w:val="19"/>
          <w:szCs w:val="19"/>
          <w:lang w:val="sk-SK"/>
        </w:rPr>
        <w:t>žiadateľovi</w:t>
      </w:r>
      <w:r w:rsidRPr="0014645C">
        <w:rPr>
          <w:rFonts w:cs="Arial"/>
          <w:b w:val="0"/>
          <w:color w:val="auto"/>
          <w:sz w:val="19"/>
          <w:szCs w:val="19"/>
          <w:lang w:val="sk-SK"/>
        </w:rPr>
        <w:t xml:space="preserve"> dôkladné nastavenie zmluvných podmienok s dodávateľom.</w:t>
      </w:r>
    </w:p>
    <w:p w14:paraId="12A44379" w14:textId="77777777" w:rsidR="00D33A85" w:rsidRPr="0014645C" w:rsidRDefault="00D33A85" w:rsidP="00984047">
      <w:pPr>
        <w:pStyle w:val="BodyText1"/>
        <w:jc w:val="both"/>
        <w:rPr>
          <w:szCs w:val="19"/>
          <w:lang w:val="sk-SK"/>
        </w:rPr>
      </w:pPr>
    </w:p>
    <w:p w14:paraId="42BD252A" w14:textId="77777777" w:rsidR="004265FD" w:rsidRPr="0014645C" w:rsidRDefault="004265FD" w:rsidP="00984047">
      <w:pPr>
        <w:pStyle w:val="BodyText1"/>
        <w:jc w:val="both"/>
        <w:rPr>
          <w:b/>
          <w:szCs w:val="19"/>
          <w:lang w:val="sk-SK"/>
        </w:rPr>
      </w:pPr>
      <w:r w:rsidRPr="0014645C">
        <w:rPr>
          <w:b/>
          <w:szCs w:val="19"/>
          <w:lang w:val="sk-SK"/>
        </w:rPr>
        <w:t>Subdodávka (subdodávateľské zmluvy)</w:t>
      </w:r>
    </w:p>
    <w:p w14:paraId="6D479C8A" w14:textId="77777777" w:rsidR="004265FD" w:rsidRPr="0014645C" w:rsidRDefault="004265FD" w:rsidP="00984047">
      <w:pPr>
        <w:pStyle w:val="BodyText1"/>
        <w:jc w:val="both"/>
        <w:rPr>
          <w:szCs w:val="19"/>
          <w:lang w:val="sk-SK"/>
        </w:rPr>
      </w:pPr>
      <w:r w:rsidRPr="0014645C">
        <w:rPr>
          <w:szCs w:val="19"/>
          <w:lang w:val="sk-SK"/>
        </w:rPr>
        <w:t>Výdavky súvisiace so subdodávkou nie sú oprávnené, ak:</w:t>
      </w:r>
    </w:p>
    <w:p w14:paraId="6F4D43A1" w14:textId="77777777" w:rsidR="004265FD" w:rsidRPr="0014645C" w:rsidRDefault="004265FD" w:rsidP="00EA0104">
      <w:pPr>
        <w:pStyle w:val="BodyText1"/>
        <w:numPr>
          <w:ilvl w:val="0"/>
          <w:numId w:val="45"/>
        </w:numPr>
        <w:spacing w:after="0"/>
        <w:ind w:left="426"/>
        <w:jc w:val="both"/>
        <w:rPr>
          <w:color w:val="auto"/>
          <w:szCs w:val="19"/>
          <w:lang w:val="sk-SK"/>
        </w:rPr>
      </w:pPr>
      <w:r w:rsidRPr="0014645C">
        <w:rPr>
          <w:color w:val="auto"/>
          <w:szCs w:val="19"/>
          <w:lang w:val="sk-SK"/>
        </w:rPr>
        <w:t>subdodávka neprináša navýšenie pridanej hodnoty projektu</w:t>
      </w:r>
      <w:r w:rsidR="004A613B" w:rsidRPr="0014645C">
        <w:rPr>
          <w:color w:val="auto"/>
          <w:szCs w:val="19"/>
          <w:lang w:val="sk-SK"/>
        </w:rPr>
        <w:t>;</w:t>
      </w:r>
    </w:p>
    <w:p w14:paraId="02286E1B" w14:textId="77777777" w:rsidR="004265FD" w:rsidRPr="0014645C" w:rsidRDefault="004265FD" w:rsidP="00EA0104">
      <w:pPr>
        <w:pStyle w:val="BodyText1"/>
        <w:numPr>
          <w:ilvl w:val="0"/>
          <w:numId w:val="45"/>
        </w:numPr>
        <w:spacing w:after="0"/>
        <w:ind w:left="426"/>
        <w:jc w:val="both"/>
        <w:rPr>
          <w:color w:val="auto"/>
          <w:szCs w:val="19"/>
          <w:lang w:val="sk-SK"/>
        </w:rPr>
      </w:pPr>
      <w:r w:rsidRPr="0014645C">
        <w:rPr>
          <w:color w:val="auto"/>
          <w:szCs w:val="19"/>
          <w:lang w:val="sk-SK"/>
        </w:rPr>
        <w:t>subdodávky uzatvorené 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6414A399" w14:textId="77777777" w:rsidR="00B05311" w:rsidRPr="0014645C" w:rsidRDefault="00B05311" w:rsidP="00B05311">
      <w:pPr>
        <w:pStyle w:val="BodyText1"/>
        <w:spacing w:after="0"/>
        <w:ind w:left="426"/>
        <w:jc w:val="both"/>
        <w:rPr>
          <w:color w:val="auto"/>
          <w:szCs w:val="19"/>
          <w:lang w:val="sk-SK"/>
        </w:rPr>
      </w:pPr>
    </w:p>
    <w:p w14:paraId="06D521B8" w14:textId="77777777" w:rsidR="004265FD" w:rsidRPr="0014645C" w:rsidRDefault="004265FD" w:rsidP="00984047">
      <w:pPr>
        <w:pStyle w:val="BodyText1"/>
        <w:jc w:val="both"/>
        <w:rPr>
          <w:szCs w:val="19"/>
          <w:lang w:val="sk-SK"/>
        </w:rPr>
      </w:pPr>
      <w:r w:rsidRPr="0014645C">
        <w:rPr>
          <w:szCs w:val="19"/>
          <w:lang w:val="sk-SK"/>
        </w:rPr>
        <w:t xml:space="preserve">Žiadateľ, resp. prijímateľ je povinný poskytnúť oprávneným orgánom </w:t>
      </w:r>
      <w:r w:rsidR="00587581" w:rsidRPr="0014645C">
        <w:rPr>
          <w:szCs w:val="19"/>
          <w:lang w:val="sk-SK"/>
        </w:rPr>
        <w:t xml:space="preserve">uvedeným </w:t>
      </w:r>
      <w:r w:rsidRPr="0014645C">
        <w:rPr>
          <w:szCs w:val="19"/>
          <w:lang w:val="sk-SK"/>
        </w:rPr>
        <w:t>v</w:t>
      </w:r>
      <w:r w:rsidR="00587581" w:rsidRPr="0014645C">
        <w:rPr>
          <w:szCs w:val="19"/>
          <w:lang w:val="sk-SK"/>
        </w:rPr>
        <w:t>o všeobecnom</w:t>
      </w:r>
      <w:r w:rsidRPr="0014645C">
        <w:rPr>
          <w:szCs w:val="19"/>
          <w:lang w:val="sk-SK"/>
        </w:rPr>
        <w:t> nariadení, všetky potrebné informácie súvisiace so subdodávkou (zahŕňa aj informácie od dodávateľov, subdodávateľov</w:t>
      </w:r>
      <w:r w:rsidR="00A10C8B" w:rsidRPr="0014645C">
        <w:rPr>
          <w:szCs w:val="19"/>
          <w:lang w:val="sk-SK"/>
        </w:rPr>
        <w:t>,</w:t>
      </w:r>
      <w:r w:rsidRPr="0014645C">
        <w:rPr>
          <w:szCs w:val="19"/>
          <w:lang w:val="sk-SK"/>
        </w:rPr>
        <w:t xml:space="preserve"> ako je napríklad cenová kalkulácia tovaru, služby alebo práce).</w:t>
      </w:r>
    </w:p>
    <w:p w14:paraId="397B40FF" w14:textId="77777777" w:rsidR="00464B68" w:rsidRPr="0014645C" w:rsidRDefault="00464B68" w:rsidP="00984047">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14645C">
        <w:rPr>
          <w:rFonts w:cs="Arial"/>
          <w:i/>
          <w:color w:val="auto"/>
          <w:sz w:val="19"/>
          <w:szCs w:val="19"/>
          <w:lang w:val="sk-SK"/>
        </w:rPr>
        <w:t xml:space="preserve">Odporúčanie pre </w:t>
      </w:r>
      <w:r w:rsidR="00865A3F" w:rsidRPr="0014645C">
        <w:rPr>
          <w:rFonts w:cs="Arial"/>
          <w:i/>
          <w:color w:val="auto"/>
          <w:sz w:val="19"/>
          <w:szCs w:val="19"/>
          <w:lang w:val="sk-SK"/>
        </w:rPr>
        <w:t>žiadateľa</w:t>
      </w:r>
      <w:r w:rsidRPr="0014645C">
        <w:rPr>
          <w:rFonts w:cs="Arial"/>
          <w:i/>
          <w:color w:val="auto"/>
          <w:sz w:val="19"/>
          <w:szCs w:val="19"/>
          <w:lang w:val="sk-SK"/>
        </w:rPr>
        <w:t>:</w:t>
      </w:r>
      <w:r w:rsidRPr="0014645C">
        <w:rPr>
          <w:rFonts w:cs="Arial"/>
          <w:b w:val="0"/>
          <w:color w:val="auto"/>
          <w:sz w:val="19"/>
          <w:szCs w:val="19"/>
          <w:lang w:val="sk-SK"/>
        </w:rPr>
        <w:t xml:space="preserve"> Odporúčame </w:t>
      </w:r>
      <w:r w:rsidR="00865A3F" w:rsidRPr="0014645C">
        <w:rPr>
          <w:rFonts w:cs="Arial"/>
          <w:b w:val="0"/>
          <w:color w:val="auto"/>
          <w:sz w:val="19"/>
          <w:szCs w:val="19"/>
          <w:lang w:val="sk-SK"/>
        </w:rPr>
        <w:t>žiadateľovi</w:t>
      </w:r>
      <w:r w:rsidRPr="0014645C">
        <w:rPr>
          <w:rFonts w:cs="Arial"/>
          <w:b w:val="0"/>
          <w:color w:val="auto"/>
          <w:sz w:val="19"/>
          <w:szCs w:val="19"/>
          <w:lang w:val="sk-SK"/>
        </w:rPr>
        <w:t xml:space="preserve"> dôsledne zvážiť uzatváranie tzv. subdodávateľských zmlúv, nakoľko tzv. reťazenie (viacstupňové dodanie predmetu zmluvy vo vertikálnej štruktúre dodávateľského reťazca) neúmerne zvyšuje cenu predmetu zmluvy bez pridanej hodnoty a </w:t>
      </w:r>
      <w:r w:rsidR="00865A3F" w:rsidRPr="0014645C">
        <w:rPr>
          <w:rFonts w:cs="Arial"/>
          <w:b w:val="0"/>
          <w:color w:val="auto"/>
          <w:sz w:val="19"/>
          <w:szCs w:val="19"/>
          <w:lang w:val="sk-SK"/>
        </w:rPr>
        <w:t>žiadateľ</w:t>
      </w:r>
      <w:r w:rsidRPr="0014645C">
        <w:rPr>
          <w:rFonts w:cs="Arial"/>
          <w:b w:val="0"/>
          <w:color w:val="auto"/>
          <w:sz w:val="19"/>
          <w:szCs w:val="19"/>
          <w:lang w:val="sk-SK"/>
        </w:rPr>
        <w:t xml:space="preserve"> je povinný preukázať </w:t>
      </w:r>
      <w:r w:rsidR="0005604C" w:rsidRPr="0014645C">
        <w:rPr>
          <w:rFonts w:cs="Arial"/>
          <w:b w:val="0"/>
          <w:color w:val="auto"/>
          <w:sz w:val="19"/>
          <w:szCs w:val="19"/>
          <w:lang w:val="sk-SK"/>
        </w:rPr>
        <w:t xml:space="preserve">RO pre OP EVS </w:t>
      </w:r>
      <w:r w:rsidRPr="0014645C">
        <w:rPr>
          <w:rFonts w:cs="Arial"/>
          <w:b w:val="0"/>
          <w:color w:val="auto"/>
          <w:sz w:val="19"/>
          <w:szCs w:val="19"/>
          <w:lang w:val="sk-SK"/>
        </w:rPr>
        <w:t xml:space="preserve">uplatnenie </w:t>
      </w:r>
      <w:r w:rsidRPr="0014645C">
        <w:rPr>
          <w:rFonts w:cs="Arial"/>
          <w:color w:val="auto"/>
          <w:sz w:val="19"/>
          <w:szCs w:val="19"/>
          <w:lang w:val="sk-SK"/>
        </w:rPr>
        <w:t>zásady „hodnota za peniaze/value for money“.</w:t>
      </w:r>
    </w:p>
    <w:p w14:paraId="71F71FA5" w14:textId="4B4EBD11" w:rsidR="004265FD" w:rsidRPr="0014645C" w:rsidRDefault="004265FD" w:rsidP="00984047">
      <w:pPr>
        <w:pStyle w:val="BodyText1"/>
        <w:jc w:val="both"/>
        <w:rPr>
          <w:b/>
          <w:sz w:val="22"/>
          <w:szCs w:val="19"/>
          <w:lang w:val="sk-SK"/>
        </w:rPr>
      </w:pPr>
      <w:r w:rsidRPr="0014645C">
        <w:rPr>
          <w:b/>
          <w:sz w:val="22"/>
          <w:szCs w:val="19"/>
          <w:lang w:val="sk-SK"/>
        </w:rPr>
        <w:t>Prehľad položiek rozpočtu a podmienky pre jednotlivé typy výdavkov</w:t>
      </w:r>
      <w:r w:rsidRPr="0014645C">
        <w:rPr>
          <w:rStyle w:val="Odkaznapoznmkupodiarou"/>
          <w:rFonts w:cs="Arial"/>
          <w:b/>
          <w:sz w:val="22"/>
          <w:szCs w:val="19"/>
          <w:lang w:val="sk-SK"/>
        </w:rPr>
        <w:footnoteReference w:id="61"/>
      </w:r>
    </w:p>
    <w:p w14:paraId="3085E5EB" w14:textId="77777777" w:rsidR="004265FD" w:rsidRPr="0014645C" w:rsidRDefault="004265FD" w:rsidP="00984047">
      <w:pPr>
        <w:pStyle w:val="BodyText1"/>
        <w:jc w:val="both"/>
        <w:rPr>
          <w:b/>
          <w:sz w:val="20"/>
          <w:szCs w:val="19"/>
          <w:lang w:val="sk-SK"/>
        </w:rPr>
      </w:pPr>
      <w:r w:rsidRPr="0014645C">
        <w:rPr>
          <w:b/>
          <w:sz w:val="20"/>
          <w:szCs w:val="19"/>
          <w:lang w:val="sk-SK"/>
        </w:rPr>
        <w:t xml:space="preserve">Hlavná položka „1. </w:t>
      </w:r>
      <w:r w:rsidR="007B67D8" w:rsidRPr="0014645C">
        <w:rPr>
          <w:b/>
          <w:sz w:val="20"/>
          <w:szCs w:val="19"/>
          <w:lang w:val="sk-SK"/>
        </w:rPr>
        <w:t xml:space="preserve">Riadenie </w:t>
      </w:r>
      <w:r w:rsidRPr="0014645C">
        <w:rPr>
          <w:b/>
          <w:sz w:val="20"/>
          <w:szCs w:val="19"/>
          <w:lang w:val="sk-SK"/>
        </w:rPr>
        <w:t>projektu a podporné aktivity - nepriame výdavky“</w:t>
      </w:r>
    </w:p>
    <w:p w14:paraId="1BD22E48" w14:textId="77777777" w:rsidR="004265FD" w:rsidRPr="0014645C" w:rsidRDefault="004265FD" w:rsidP="00984047">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tejto časti rozpočtu patria výdavky vynaložené na </w:t>
      </w:r>
      <w:r w:rsidR="007B67D8" w:rsidRPr="0014645C">
        <w:rPr>
          <w:rFonts w:ascii="Arial" w:hAnsi="Arial" w:cs="Arial"/>
          <w:b w:val="0"/>
          <w:color w:val="auto"/>
          <w:sz w:val="19"/>
          <w:szCs w:val="19"/>
          <w:lang w:val="sk-SK"/>
        </w:rPr>
        <w:t xml:space="preserve">riadenie </w:t>
      </w:r>
      <w:r w:rsidRPr="0014645C">
        <w:rPr>
          <w:rFonts w:ascii="Arial" w:hAnsi="Arial" w:cs="Arial"/>
          <w:b w:val="0"/>
          <w:color w:val="auto"/>
          <w:sz w:val="19"/>
          <w:szCs w:val="19"/>
          <w:lang w:val="sk-SK"/>
        </w:rPr>
        <w:t>projektu a podporné aktivity, ktoré sú rozčlenené na personálne výdavky interné</w:t>
      </w:r>
      <w:r w:rsidR="00A5201E" w:rsidRPr="0014645C">
        <w:rPr>
          <w:rStyle w:val="Odkaznapoznmkupodiarou"/>
          <w:rFonts w:cs="Arial"/>
          <w:b w:val="0"/>
          <w:color w:val="auto"/>
          <w:sz w:val="19"/>
          <w:szCs w:val="19"/>
          <w:lang w:val="sk-SK"/>
        </w:rPr>
        <w:footnoteReference w:id="62"/>
      </w:r>
      <w:r w:rsidRPr="0014645C">
        <w:rPr>
          <w:rFonts w:ascii="Arial" w:hAnsi="Arial" w:cs="Arial"/>
          <w:b w:val="0"/>
          <w:color w:val="auto"/>
          <w:sz w:val="19"/>
          <w:szCs w:val="19"/>
          <w:lang w:val="sk-SK"/>
        </w:rPr>
        <w:t>, cestovné náhrady, dodávka služieb – personálne výdavky, ostatné výdavky – nepriame, informovanie a</w:t>
      </w:r>
      <w:r w:rsidR="000D5BAC" w:rsidRPr="0014645C">
        <w:rPr>
          <w:rFonts w:ascii="Arial" w:hAnsi="Arial" w:cs="Arial"/>
          <w:b w:val="0"/>
          <w:color w:val="auto"/>
          <w:sz w:val="19"/>
          <w:szCs w:val="19"/>
          <w:lang w:val="sk-SK"/>
        </w:rPr>
        <w:t> </w:t>
      </w:r>
      <w:r w:rsidRPr="0014645C">
        <w:rPr>
          <w:rFonts w:ascii="Arial" w:hAnsi="Arial" w:cs="Arial"/>
          <w:b w:val="0"/>
          <w:color w:val="auto"/>
          <w:sz w:val="19"/>
          <w:szCs w:val="19"/>
          <w:lang w:val="sk-SK"/>
        </w:rPr>
        <w:t>komunikácia</w:t>
      </w:r>
      <w:r w:rsidR="000D5BAC" w:rsidRPr="0014645C">
        <w:rPr>
          <w:rFonts w:ascii="Arial" w:hAnsi="Arial" w:cs="Arial"/>
          <w:b w:val="0"/>
          <w:color w:val="auto"/>
          <w:sz w:val="19"/>
          <w:szCs w:val="19"/>
          <w:lang w:val="sk-SK"/>
        </w:rPr>
        <w:t>, zariadenie/vybavenie projektu (mimo krížového financovania)</w:t>
      </w:r>
      <w:r w:rsidR="00B21D45" w:rsidRPr="0014645C">
        <w:rPr>
          <w:rFonts w:ascii="Arial" w:hAnsi="Arial" w:cs="Arial"/>
          <w:b w:val="0"/>
          <w:color w:val="auto"/>
          <w:sz w:val="19"/>
          <w:szCs w:val="19"/>
          <w:lang w:val="sk-SK"/>
        </w:rPr>
        <w:t xml:space="preserve"> – nepriame výdavky</w:t>
      </w:r>
      <w:r w:rsidR="000D5BAC" w:rsidRPr="0014645C">
        <w:rPr>
          <w:rFonts w:ascii="Arial" w:hAnsi="Arial" w:cs="Arial"/>
          <w:b w:val="0"/>
          <w:color w:val="auto"/>
          <w:sz w:val="19"/>
          <w:szCs w:val="19"/>
          <w:lang w:val="sk-SK"/>
        </w:rPr>
        <w:t xml:space="preserve"> a odpisy dlhodobého hmotného/nehmotného majetku</w:t>
      </w:r>
      <w:r w:rsidR="00B21D45" w:rsidRPr="0014645C">
        <w:rPr>
          <w:rFonts w:ascii="Arial" w:hAnsi="Arial" w:cs="Arial"/>
          <w:b w:val="0"/>
          <w:color w:val="auto"/>
          <w:sz w:val="19"/>
          <w:szCs w:val="19"/>
          <w:lang w:val="sk-SK"/>
        </w:rPr>
        <w:t xml:space="preserve"> – nepriame</w:t>
      </w:r>
      <w:r w:rsidR="004204F2" w:rsidRPr="0014645C">
        <w:rPr>
          <w:rFonts w:ascii="Arial" w:hAnsi="Arial" w:cs="Arial"/>
          <w:b w:val="0"/>
          <w:color w:val="auto"/>
          <w:sz w:val="19"/>
          <w:szCs w:val="19"/>
          <w:lang w:val="sk-SK"/>
        </w:rPr>
        <w:t xml:space="preserve"> výdavky</w:t>
      </w:r>
      <w:r w:rsidRPr="0014645C">
        <w:rPr>
          <w:rFonts w:ascii="Arial" w:hAnsi="Arial" w:cs="Arial"/>
          <w:b w:val="0"/>
          <w:color w:val="auto"/>
          <w:sz w:val="19"/>
          <w:szCs w:val="19"/>
          <w:lang w:val="sk-SK"/>
        </w:rPr>
        <w:t xml:space="preserve">. </w:t>
      </w:r>
    </w:p>
    <w:p w14:paraId="694645B0" w14:textId="77777777" w:rsidR="004A613B" w:rsidRPr="0014645C" w:rsidRDefault="004265FD" w:rsidP="000706F2">
      <w:pPr>
        <w:pStyle w:val="Highlight3"/>
        <w:spacing w:before="360" w:after="120" w:line="288" w:lineRule="auto"/>
        <w:ind w:firstLine="720"/>
        <w:jc w:val="both"/>
        <w:rPr>
          <w:rFonts w:ascii="Arial" w:hAnsi="Arial" w:cs="Arial"/>
          <w:b w:val="0"/>
          <w:color w:val="auto"/>
          <w:sz w:val="19"/>
          <w:szCs w:val="19"/>
          <w:lang w:val="sk-SK"/>
        </w:rPr>
      </w:pPr>
      <w:r w:rsidRPr="0014645C">
        <w:rPr>
          <w:rFonts w:ascii="Arial" w:hAnsi="Arial" w:cs="Arial"/>
          <w:color w:val="auto"/>
          <w:sz w:val="19"/>
          <w:szCs w:val="19"/>
          <w:lang w:val="sk-SK"/>
        </w:rPr>
        <w:t>Položka 1.1. Personálne výdavky interné</w:t>
      </w:r>
      <w:r w:rsidRPr="0014645C">
        <w:rPr>
          <w:rFonts w:ascii="Arial" w:hAnsi="Arial" w:cs="Arial"/>
          <w:b w:val="0"/>
          <w:color w:val="auto"/>
          <w:sz w:val="19"/>
          <w:szCs w:val="19"/>
          <w:lang w:val="sk-SK"/>
        </w:rPr>
        <w:t xml:space="preserve"> </w:t>
      </w:r>
    </w:p>
    <w:p w14:paraId="47EC605B" w14:textId="77777777" w:rsidR="00E1641D"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 xml:space="preserve">zahŕňa výdavky vzniknuté na základe pracovnoprávnych vzťahov alebo obdobných vzťahov (napr. </w:t>
      </w:r>
      <w:r w:rsidR="006D5C3A" w:rsidRPr="0014645C">
        <w:rPr>
          <w:rFonts w:ascii="Arial" w:hAnsi="Arial" w:cs="Arial"/>
          <w:b w:val="0"/>
          <w:color w:val="auto"/>
          <w:sz w:val="19"/>
          <w:szCs w:val="19"/>
          <w:lang w:val="sk-SK"/>
        </w:rPr>
        <w:t>Z</w:t>
      </w:r>
      <w:r w:rsidR="004265FD" w:rsidRPr="0014645C">
        <w:rPr>
          <w:rFonts w:ascii="Arial" w:hAnsi="Arial" w:cs="Arial"/>
          <w:b w:val="0"/>
          <w:color w:val="auto"/>
          <w:sz w:val="19"/>
          <w:szCs w:val="19"/>
          <w:lang w:val="sk-SK"/>
        </w:rPr>
        <w:t xml:space="preserve">ákonník práce, zákon </w:t>
      </w:r>
      <w:r w:rsidR="0005604C" w:rsidRPr="0014645C">
        <w:rPr>
          <w:rFonts w:ascii="Arial" w:hAnsi="Arial" w:cs="Arial"/>
          <w:b w:val="0"/>
          <w:color w:val="auto"/>
          <w:sz w:val="19"/>
          <w:szCs w:val="19"/>
          <w:lang w:val="sk-SK"/>
        </w:rPr>
        <w:t xml:space="preserve">č. </w:t>
      </w:r>
      <w:r w:rsidR="00D23156">
        <w:rPr>
          <w:rFonts w:ascii="Arial" w:hAnsi="Arial" w:cs="Arial"/>
          <w:b w:val="0"/>
          <w:color w:val="auto"/>
          <w:sz w:val="19"/>
          <w:szCs w:val="19"/>
          <w:lang w:val="sk-SK"/>
        </w:rPr>
        <w:t>55</w:t>
      </w:r>
      <w:r w:rsidR="0005604C" w:rsidRPr="0014645C">
        <w:rPr>
          <w:rFonts w:ascii="Arial" w:hAnsi="Arial" w:cs="Arial"/>
          <w:b w:val="0"/>
          <w:color w:val="auto"/>
          <w:sz w:val="19"/>
          <w:szCs w:val="19"/>
          <w:lang w:val="sk-SK"/>
        </w:rPr>
        <w:t>/20</w:t>
      </w:r>
      <w:r w:rsidR="00D23156">
        <w:rPr>
          <w:rFonts w:ascii="Arial" w:hAnsi="Arial" w:cs="Arial"/>
          <w:b w:val="0"/>
          <w:color w:val="auto"/>
          <w:sz w:val="19"/>
          <w:szCs w:val="19"/>
          <w:lang w:val="sk-SK"/>
        </w:rPr>
        <w:t>17</w:t>
      </w:r>
      <w:r w:rsidR="0005604C" w:rsidRPr="0014645C">
        <w:rPr>
          <w:rFonts w:ascii="Arial" w:hAnsi="Arial" w:cs="Arial"/>
          <w:b w:val="0"/>
          <w:color w:val="auto"/>
          <w:sz w:val="19"/>
          <w:szCs w:val="19"/>
          <w:lang w:val="sk-SK"/>
        </w:rPr>
        <w:t xml:space="preserve"> Z. z. </w:t>
      </w:r>
      <w:r w:rsidR="004265FD" w:rsidRPr="0014645C">
        <w:rPr>
          <w:rFonts w:ascii="Arial" w:hAnsi="Arial" w:cs="Arial"/>
          <w:b w:val="0"/>
          <w:color w:val="auto"/>
          <w:sz w:val="19"/>
          <w:szCs w:val="19"/>
          <w:lang w:val="sk-SK"/>
        </w:rPr>
        <w:t>o štátnej službe</w:t>
      </w:r>
      <w:r w:rsidR="0005604C" w:rsidRPr="0014645C">
        <w:rPr>
          <w:rFonts w:ascii="Arial" w:hAnsi="Arial" w:cs="Arial"/>
          <w:b w:val="0"/>
          <w:color w:val="auto"/>
          <w:sz w:val="19"/>
          <w:szCs w:val="19"/>
          <w:lang w:val="sk-SK"/>
        </w:rPr>
        <w:t xml:space="preserve"> a o zmene a doplnení niektorých zákonov (ďalej len „zákon o štátnej službe“)</w:t>
      </w:r>
      <w:r w:rsidRPr="0014645C">
        <w:rPr>
          <w:rFonts w:ascii="Arial" w:hAnsi="Arial" w:cs="Arial"/>
          <w:b w:val="0"/>
          <w:color w:val="auto"/>
          <w:sz w:val="19"/>
          <w:szCs w:val="19"/>
          <w:lang w:val="sk-SK"/>
        </w:rPr>
        <w:t xml:space="preserve"> a pod.). </w:t>
      </w:r>
      <w:r w:rsidR="004265FD" w:rsidRPr="0014645C">
        <w:rPr>
          <w:rFonts w:ascii="Arial" w:hAnsi="Arial" w:cs="Arial"/>
          <w:b w:val="0"/>
          <w:color w:val="auto"/>
          <w:sz w:val="19"/>
          <w:szCs w:val="19"/>
          <w:lang w:val="sk-SK"/>
        </w:rPr>
        <w:t xml:space="preserve">Jednotka pri kalkulácii pre tieto podpoložky (podpodpoložky) je stanovená na </w:t>
      </w:r>
      <w:r w:rsidR="004265FD" w:rsidRPr="0014645C">
        <w:rPr>
          <w:rFonts w:ascii="Arial" w:hAnsi="Arial" w:cs="Arial"/>
          <w:color w:val="auto"/>
          <w:sz w:val="19"/>
          <w:szCs w:val="19"/>
          <w:lang w:val="sk-SK"/>
        </w:rPr>
        <w:t>„osobohodinu“</w:t>
      </w:r>
      <w:r w:rsidR="004265FD" w:rsidRPr="0014645C">
        <w:rPr>
          <w:rFonts w:ascii="Arial" w:hAnsi="Arial" w:cs="Arial"/>
          <w:b w:val="0"/>
          <w:color w:val="auto"/>
          <w:sz w:val="19"/>
          <w:szCs w:val="19"/>
          <w:lang w:val="sk-SK"/>
        </w:rPr>
        <w:t>, ktorá môže obsahovať hrubú mzdu s</w:t>
      </w:r>
      <w:r w:rsidR="002C31DD" w:rsidRPr="0014645C">
        <w:rPr>
          <w:rFonts w:ascii="Arial" w:hAnsi="Arial" w:cs="Arial"/>
          <w:b w:val="0"/>
          <w:color w:val="auto"/>
          <w:sz w:val="19"/>
          <w:szCs w:val="19"/>
          <w:lang w:val="sk-SK"/>
        </w:rPr>
        <w:t xml:space="preserve"> povinnými </w:t>
      </w:r>
      <w:r w:rsidR="004265FD" w:rsidRPr="0014645C">
        <w:rPr>
          <w:rFonts w:ascii="Arial" w:hAnsi="Arial" w:cs="Arial"/>
          <w:b w:val="0"/>
          <w:color w:val="auto"/>
          <w:sz w:val="19"/>
          <w:szCs w:val="19"/>
          <w:lang w:val="sk-SK"/>
        </w:rPr>
        <w:t xml:space="preserve">odvodmi zamestnávateľa. </w:t>
      </w:r>
    </w:p>
    <w:p w14:paraId="523960B8" w14:textId="77777777" w:rsidR="00E1641D" w:rsidRDefault="00E1641D" w:rsidP="00E1641D">
      <w:pPr>
        <w:pStyle w:val="Highlight3"/>
        <w:spacing w:before="120" w:after="120" w:line="288" w:lineRule="auto"/>
        <w:jc w:val="both"/>
        <w:rPr>
          <w:rFonts w:ascii="Arial" w:hAnsi="Arial" w:cs="Arial"/>
          <w:b w:val="0"/>
          <w:color w:val="auto"/>
          <w:sz w:val="19"/>
          <w:szCs w:val="19"/>
          <w:lang w:val="sk-SK"/>
        </w:rPr>
      </w:pPr>
    </w:p>
    <w:p w14:paraId="7E404EA1" w14:textId="77777777" w:rsidR="00E1641D" w:rsidRPr="0032396F" w:rsidRDefault="00E1641D" w:rsidP="00E1641D">
      <w:pPr>
        <w:pStyle w:val="Highlight3"/>
        <w:spacing w:before="120" w:after="120" w:line="288" w:lineRule="auto"/>
        <w:jc w:val="both"/>
        <w:rPr>
          <w:rFonts w:ascii="Arial" w:hAnsi="Arial" w:cs="Arial"/>
          <w:b w:val="0"/>
          <w:color w:val="auto"/>
          <w:sz w:val="19"/>
          <w:szCs w:val="19"/>
          <w:lang w:val="sk-SK"/>
        </w:rPr>
      </w:pPr>
      <w:r w:rsidRPr="0032396F">
        <w:rPr>
          <w:rFonts w:ascii="Arial" w:hAnsi="Arial" w:cs="Arial"/>
          <w:b w:val="0"/>
          <w:color w:val="auto"/>
          <w:sz w:val="19"/>
          <w:szCs w:val="19"/>
          <w:lang w:val="sk-SK"/>
        </w:rPr>
        <w:t>V odôvodnených prípadoch</w:t>
      </w:r>
      <w:r w:rsidRPr="0032396F">
        <w:rPr>
          <w:rFonts w:ascii="Arial" w:hAnsi="Arial" w:cs="Arial"/>
          <w:b w:val="0"/>
          <w:color w:val="auto"/>
          <w:sz w:val="19"/>
          <w:szCs w:val="19"/>
          <w:vertAlign w:val="superscript"/>
          <w:lang w:val="sk-SK"/>
        </w:rPr>
        <w:footnoteReference w:id="63"/>
      </w:r>
      <w:r w:rsidRPr="0032396F">
        <w:rPr>
          <w:rFonts w:ascii="Arial" w:hAnsi="Arial" w:cs="Arial"/>
          <w:b w:val="0"/>
          <w:color w:val="auto"/>
          <w:sz w:val="19"/>
          <w:szCs w:val="19"/>
          <w:vertAlign w:val="superscript"/>
          <w:lang w:val="sk-SK"/>
        </w:rPr>
        <w:t xml:space="preserve"> </w:t>
      </w:r>
      <w:r w:rsidRPr="0032396F">
        <w:rPr>
          <w:rFonts w:ascii="Arial" w:hAnsi="Arial" w:cs="Arial"/>
          <w:b w:val="0"/>
          <w:color w:val="auto"/>
          <w:sz w:val="19"/>
          <w:szCs w:val="19"/>
          <w:lang w:val="sk-SK"/>
        </w:rPr>
        <w:t xml:space="preserve">pre národné projekty (podľa § 26 zákona č. 292/2014 Z. z.) </w:t>
      </w:r>
      <w:r w:rsidR="004F0878">
        <w:rPr>
          <w:rFonts w:ascii="Arial" w:hAnsi="Arial" w:cs="Arial"/>
          <w:b w:val="0"/>
          <w:color w:val="auto"/>
          <w:sz w:val="19"/>
          <w:szCs w:val="19"/>
          <w:lang w:val="sk-SK"/>
        </w:rPr>
        <w:t>alebo dopytovo-orientovan</w:t>
      </w:r>
      <w:r w:rsidR="00C11901">
        <w:rPr>
          <w:rFonts w:ascii="Arial" w:hAnsi="Arial" w:cs="Arial"/>
          <w:b w:val="0"/>
          <w:color w:val="auto"/>
          <w:sz w:val="19"/>
          <w:szCs w:val="19"/>
          <w:lang w:val="sk-SK"/>
        </w:rPr>
        <w:t>é</w:t>
      </w:r>
      <w:r w:rsidR="004F0878">
        <w:rPr>
          <w:rFonts w:ascii="Arial" w:hAnsi="Arial" w:cs="Arial"/>
          <w:b w:val="0"/>
          <w:color w:val="auto"/>
          <w:sz w:val="19"/>
          <w:szCs w:val="19"/>
          <w:lang w:val="sk-SK"/>
        </w:rPr>
        <w:t xml:space="preserve"> projekty, kde je žiadateľ je subjektom verejnej správy a jeho zamestnanci pôsobia na systematizovaných pracovných miestach</w:t>
      </w:r>
      <w:r w:rsidR="004F0878" w:rsidRPr="004F0878">
        <w:rPr>
          <w:rFonts w:ascii="Arial" w:hAnsi="Arial" w:cs="Arial"/>
          <w:b w:val="0"/>
          <w:color w:val="auto"/>
          <w:sz w:val="19"/>
          <w:szCs w:val="19"/>
          <w:lang w:val="sk-SK"/>
        </w:rPr>
        <w:t>, ktorých pracovný pomer vzniká na základe osobitného predpisu</w:t>
      </w:r>
      <w:r w:rsidR="004F0878">
        <w:rPr>
          <w:rFonts w:ascii="Arial" w:hAnsi="Arial" w:cs="Arial"/>
          <w:b w:val="0"/>
          <w:color w:val="auto"/>
          <w:sz w:val="19"/>
          <w:szCs w:val="19"/>
          <w:lang w:val="sk-SK"/>
        </w:rPr>
        <w:t xml:space="preserve"> (napr. Zákon o štátnej službe)</w:t>
      </w:r>
      <w:r w:rsidR="004F0878" w:rsidRPr="004F0878">
        <w:rPr>
          <w:rFonts w:ascii="Arial" w:hAnsi="Arial" w:cs="Arial"/>
          <w:b w:val="0"/>
          <w:color w:val="auto"/>
          <w:sz w:val="19"/>
          <w:szCs w:val="19"/>
          <w:lang w:val="sk-SK"/>
        </w:rPr>
        <w:t xml:space="preserve"> mimo Zákonníka práce alebo </w:t>
      </w:r>
      <w:r w:rsidR="004F0878">
        <w:rPr>
          <w:rFonts w:ascii="Arial" w:hAnsi="Arial" w:cs="Arial"/>
          <w:b w:val="0"/>
          <w:color w:val="auto"/>
          <w:sz w:val="19"/>
          <w:szCs w:val="19"/>
          <w:lang w:val="sk-SK"/>
        </w:rPr>
        <w:t xml:space="preserve">ide o </w:t>
      </w:r>
      <w:r w:rsidR="004F0878" w:rsidRPr="004F0878">
        <w:rPr>
          <w:rFonts w:ascii="Arial" w:hAnsi="Arial" w:cs="Arial"/>
          <w:b w:val="0"/>
          <w:color w:val="auto"/>
          <w:sz w:val="19"/>
          <w:szCs w:val="19"/>
          <w:lang w:val="sk-SK"/>
        </w:rPr>
        <w:t>zamestnancov vykonávajúcich práce vo</w:t>
      </w:r>
      <w:r w:rsidR="004F0878">
        <w:rPr>
          <w:rFonts w:ascii="Arial" w:hAnsi="Arial" w:cs="Arial"/>
          <w:b w:val="0"/>
          <w:color w:val="auto"/>
          <w:sz w:val="19"/>
          <w:szCs w:val="19"/>
          <w:lang w:val="sk-SK"/>
        </w:rPr>
        <w:t> </w:t>
      </w:r>
      <w:r w:rsidR="004F0878" w:rsidRPr="004F0878">
        <w:rPr>
          <w:rFonts w:ascii="Arial" w:hAnsi="Arial" w:cs="Arial"/>
          <w:b w:val="0"/>
          <w:color w:val="auto"/>
          <w:sz w:val="19"/>
          <w:szCs w:val="19"/>
          <w:lang w:val="sk-SK"/>
        </w:rPr>
        <w:t>verejnom záujme</w:t>
      </w:r>
      <w:r w:rsidR="004F0878">
        <w:rPr>
          <w:rFonts w:ascii="Arial" w:hAnsi="Arial" w:cs="Arial"/>
          <w:b w:val="0"/>
          <w:color w:val="auto"/>
          <w:sz w:val="19"/>
          <w:szCs w:val="19"/>
          <w:lang w:val="sk-SK"/>
        </w:rPr>
        <w:t xml:space="preserve">, </w:t>
      </w:r>
      <w:r w:rsidRPr="0032396F">
        <w:rPr>
          <w:rFonts w:ascii="Arial" w:hAnsi="Arial" w:cs="Arial"/>
          <w:b w:val="0"/>
          <w:color w:val="auto"/>
          <w:sz w:val="19"/>
          <w:szCs w:val="19"/>
          <w:lang w:val="sk-SK"/>
        </w:rPr>
        <w:t xml:space="preserve">môže žiadateľ  v rámci rozpočtu zohľadniť očakávaný rast mzdových výdavkov a to buď na základe štatistického indexu (databáza STATdat. Štatistického úradu SR) určeného pre </w:t>
      </w:r>
      <w:r>
        <w:rPr>
          <w:rFonts w:ascii="Arial" w:hAnsi="Arial" w:cs="Arial"/>
          <w:b w:val="0"/>
          <w:color w:val="auto"/>
          <w:sz w:val="19"/>
          <w:szCs w:val="19"/>
          <w:lang w:val="sk-SK"/>
        </w:rPr>
        <w:t xml:space="preserve">zodpovedajúce </w:t>
      </w:r>
      <w:r w:rsidRPr="0032396F">
        <w:rPr>
          <w:rFonts w:ascii="Arial" w:hAnsi="Arial" w:cs="Arial"/>
          <w:b w:val="0"/>
          <w:color w:val="auto"/>
          <w:sz w:val="19"/>
          <w:szCs w:val="19"/>
          <w:lang w:val="sk-SK"/>
        </w:rPr>
        <w:t>odvetvie za ostatné tri kalendárne roky</w:t>
      </w:r>
      <w:r w:rsidRPr="0032396F">
        <w:rPr>
          <w:rFonts w:ascii="Arial" w:hAnsi="Arial" w:cs="Arial"/>
          <w:b w:val="0"/>
          <w:color w:val="auto"/>
          <w:sz w:val="19"/>
          <w:szCs w:val="19"/>
          <w:vertAlign w:val="superscript"/>
          <w:lang w:val="sk-SK"/>
        </w:rPr>
        <w:footnoteReference w:id="64"/>
      </w:r>
      <w:r w:rsidRPr="0032396F">
        <w:rPr>
          <w:rFonts w:ascii="Arial" w:hAnsi="Arial" w:cs="Arial"/>
          <w:b w:val="0"/>
          <w:color w:val="auto"/>
          <w:sz w:val="19"/>
          <w:szCs w:val="19"/>
          <w:lang w:val="sk-SK"/>
        </w:rPr>
        <w:t xml:space="preserve"> alebo na základe legislatívne určeného rastu miezd za jednotlivé obdobia (resp. kalendárne roky). </w:t>
      </w:r>
    </w:p>
    <w:p w14:paraId="041563E3" w14:textId="77777777" w:rsidR="00E1641D" w:rsidRPr="0032396F" w:rsidRDefault="00E1641D" w:rsidP="00E1641D">
      <w:pPr>
        <w:pStyle w:val="Highlight3"/>
        <w:spacing w:before="120" w:after="120" w:line="288" w:lineRule="auto"/>
        <w:jc w:val="both"/>
        <w:rPr>
          <w:rFonts w:ascii="Arial" w:hAnsi="Arial" w:cs="Arial"/>
          <w:b w:val="0"/>
          <w:color w:val="auto"/>
          <w:sz w:val="19"/>
          <w:szCs w:val="19"/>
          <w:lang w:val="sk-SK"/>
        </w:rPr>
      </w:pPr>
      <w:r>
        <w:rPr>
          <w:rFonts w:ascii="Arial" w:hAnsi="Arial" w:cs="Arial"/>
          <w:b w:val="0"/>
          <w:color w:val="auto"/>
          <w:sz w:val="19"/>
          <w:szCs w:val="19"/>
          <w:lang w:val="sk-SK"/>
        </w:rPr>
        <w:t>Žiadate</w:t>
      </w:r>
      <w:r w:rsidRPr="0032396F">
        <w:rPr>
          <w:rFonts w:ascii="Arial" w:hAnsi="Arial" w:cs="Arial"/>
          <w:b w:val="0"/>
          <w:color w:val="auto"/>
          <w:sz w:val="19"/>
          <w:szCs w:val="19"/>
          <w:lang w:val="sk-SK"/>
        </w:rPr>
        <w:t>ľ je povinný pri aplikácii rastu miezd zohľadňovať údaje v predloženej analýze mzdovej politiky. V</w:t>
      </w:r>
      <w:r>
        <w:rPr>
          <w:rFonts w:ascii="Arial" w:hAnsi="Arial" w:cs="Arial"/>
          <w:b w:val="0"/>
          <w:color w:val="auto"/>
          <w:sz w:val="19"/>
          <w:szCs w:val="19"/>
          <w:lang w:val="sk-SK"/>
        </w:rPr>
        <w:t> </w:t>
      </w:r>
      <w:r w:rsidRPr="0032396F">
        <w:rPr>
          <w:rFonts w:ascii="Arial" w:hAnsi="Arial" w:cs="Arial"/>
          <w:b w:val="0"/>
          <w:color w:val="auto"/>
          <w:sz w:val="19"/>
          <w:szCs w:val="19"/>
          <w:lang w:val="sk-SK"/>
        </w:rPr>
        <w:t xml:space="preserve">príslušnej rozpočtovej položke </w:t>
      </w:r>
      <w:r>
        <w:rPr>
          <w:rFonts w:ascii="Arial" w:hAnsi="Arial" w:cs="Arial"/>
          <w:b w:val="0"/>
          <w:color w:val="auto"/>
          <w:sz w:val="19"/>
          <w:szCs w:val="19"/>
          <w:lang w:val="sk-SK"/>
        </w:rPr>
        <w:t>žiadateľ</w:t>
      </w:r>
      <w:r w:rsidRPr="0032396F">
        <w:rPr>
          <w:rFonts w:ascii="Arial" w:hAnsi="Arial" w:cs="Arial"/>
          <w:b w:val="0"/>
          <w:color w:val="auto"/>
          <w:sz w:val="19"/>
          <w:szCs w:val="19"/>
          <w:lang w:val="sk-SK"/>
        </w:rPr>
        <w:t xml:space="preserve"> uvedie ako jednotku „Projekt“ s celkovou sumou výdavkov </w:t>
      </w:r>
      <w:r w:rsidR="003624DE" w:rsidRPr="0032396F">
        <w:rPr>
          <w:rFonts w:ascii="Arial" w:hAnsi="Arial" w:cs="Arial"/>
          <w:b w:val="0"/>
          <w:color w:val="auto"/>
          <w:sz w:val="19"/>
          <w:szCs w:val="19"/>
          <w:lang w:val="sk-SK"/>
        </w:rPr>
        <w:t>za</w:t>
      </w:r>
      <w:r w:rsidR="003624DE">
        <w:rPr>
          <w:rFonts w:ascii="Arial" w:hAnsi="Arial" w:cs="Arial"/>
          <w:b w:val="0"/>
          <w:color w:val="auto"/>
          <w:sz w:val="19"/>
          <w:szCs w:val="19"/>
          <w:lang w:val="sk-SK"/>
        </w:rPr>
        <w:t> </w:t>
      </w:r>
      <w:r w:rsidRPr="0032396F">
        <w:rPr>
          <w:rFonts w:ascii="Arial" w:hAnsi="Arial" w:cs="Arial"/>
          <w:b w:val="0"/>
          <w:color w:val="auto"/>
          <w:sz w:val="19"/>
          <w:szCs w:val="19"/>
          <w:lang w:val="sk-SK"/>
        </w:rPr>
        <w:t>príslušnú rozpočtovú položku, s tým že komentár k rozpočtu bude obsahovať za jednotlivé obdobia aj údaje o výške maximálnej jednotkovej ceny práce</w:t>
      </w:r>
      <w:r w:rsidR="003624DE">
        <w:rPr>
          <w:rFonts w:ascii="Arial" w:hAnsi="Arial" w:cs="Arial"/>
          <w:b w:val="0"/>
          <w:color w:val="auto"/>
          <w:sz w:val="19"/>
          <w:szCs w:val="19"/>
          <w:lang w:val="sk-SK"/>
        </w:rPr>
        <w:t xml:space="preserve"> (hodinovej alebo </w:t>
      </w:r>
      <w:r w:rsidR="00A56817">
        <w:rPr>
          <w:rFonts w:ascii="Arial" w:hAnsi="Arial" w:cs="Arial"/>
          <w:b w:val="0"/>
          <w:color w:val="auto"/>
          <w:sz w:val="19"/>
          <w:szCs w:val="19"/>
          <w:lang w:val="sk-SK"/>
        </w:rPr>
        <w:t>funkčného platu</w:t>
      </w:r>
      <w:r w:rsidR="003624DE">
        <w:rPr>
          <w:rFonts w:ascii="Arial" w:hAnsi="Arial" w:cs="Arial"/>
          <w:b w:val="0"/>
          <w:color w:val="auto"/>
          <w:sz w:val="19"/>
          <w:szCs w:val="19"/>
          <w:lang w:val="sk-SK"/>
        </w:rPr>
        <w:t>)</w:t>
      </w:r>
      <w:r w:rsidRPr="0032396F">
        <w:rPr>
          <w:rFonts w:ascii="Arial" w:hAnsi="Arial" w:cs="Arial"/>
          <w:b w:val="0"/>
          <w:color w:val="auto"/>
          <w:sz w:val="19"/>
          <w:szCs w:val="19"/>
          <w:lang w:val="sk-SK"/>
        </w:rPr>
        <w:t>, ktorá musí byť v súlade s </w:t>
      </w:r>
      <w:r>
        <w:rPr>
          <w:rFonts w:ascii="Arial" w:hAnsi="Arial" w:cs="Arial"/>
          <w:b w:val="0"/>
          <w:color w:val="auto"/>
          <w:sz w:val="19"/>
          <w:szCs w:val="19"/>
          <w:lang w:val="sk-SK"/>
        </w:rPr>
        <w:t xml:space="preserve">Usmernením RO pre OP EVS č. 5. </w:t>
      </w:r>
    </w:p>
    <w:p w14:paraId="43A5B66F" w14:textId="77777777" w:rsidR="00E1641D" w:rsidRDefault="00E1641D" w:rsidP="000906F9">
      <w:pPr>
        <w:pStyle w:val="Highlight3"/>
        <w:spacing w:before="120" w:after="120" w:line="288" w:lineRule="auto"/>
        <w:jc w:val="both"/>
        <w:rPr>
          <w:rFonts w:ascii="Arial" w:hAnsi="Arial" w:cs="Arial"/>
          <w:b w:val="0"/>
          <w:color w:val="auto"/>
          <w:sz w:val="19"/>
          <w:szCs w:val="19"/>
          <w:lang w:val="sk-SK"/>
        </w:rPr>
      </w:pPr>
      <w:r w:rsidRPr="0032396F">
        <w:rPr>
          <w:rFonts w:ascii="Arial" w:hAnsi="Arial" w:cs="Arial"/>
          <w:b w:val="0"/>
          <w:color w:val="auto"/>
          <w:sz w:val="19"/>
          <w:szCs w:val="19"/>
          <w:lang w:val="sk-SK"/>
        </w:rPr>
        <w:t>V rámci národných projektov (podľa § 26 zákona č. 292/2014 Z. z.)</w:t>
      </w:r>
      <w:r w:rsidR="00C11901" w:rsidRPr="00C11901">
        <w:rPr>
          <w:rFonts w:ascii="Arial" w:hAnsi="Arial" w:cs="Arial"/>
          <w:b w:val="0"/>
          <w:color w:val="auto"/>
          <w:sz w:val="19"/>
          <w:szCs w:val="19"/>
          <w:lang w:val="sk-SK"/>
        </w:rPr>
        <w:t xml:space="preserve"> </w:t>
      </w:r>
      <w:r w:rsidR="00C11901">
        <w:rPr>
          <w:rFonts w:ascii="Arial" w:hAnsi="Arial" w:cs="Arial"/>
          <w:b w:val="0"/>
          <w:color w:val="auto"/>
          <w:sz w:val="19"/>
          <w:szCs w:val="19"/>
          <w:lang w:val="sk-SK"/>
        </w:rPr>
        <w:t>alebo dopytovo-orientovaných projektov, kde je žiadateľ je subjektom verejnej správy a jeho zamestnanci pôsobia na systematizovaných pracovných miestach</w:t>
      </w:r>
      <w:r w:rsidR="00C11901" w:rsidRPr="004F0878">
        <w:rPr>
          <w:rFonts w:ascii="Arial" w:hAnsi="Arial" w:cs="Arial"/>
          <w:b w:val="0"/>
          <w:color w:val="auto"/>
          <w:sz w:val="19"/>
          <w:szCs w:val="19"/>
          <w:lang w:val="sk-SK"/>
        </w:rPr>
        <w:t>, ktorých pracovný pomer vzniká na základe osobitného predpisu</w:t>
      </w:r>
      <w:r w:rsidR="00C11901">
        <w:rPr>
          <w:rFonts w:ascii="Arial" w:hAnsi="Arial" w:cs="Arial"/>
          <w:b w:val="0"/>
          <w:color w:val="auto"/>
          <w:sz w:val="19"/>
          <w:szCs w:val="19"/>
          <w:lang w:val="sk-SK"/>
        </w:rPr>
        <w:t xml:space="preserve"> (napr. Zákon o štátnej službe)</w:t>
      </w:r>
      <w:r w:rsidR="00C11901" w:rsidRPr="004F0878">
        <w:rPr>
          <w:rFonts w:ascii="Arial" w:hAnsi="Arial" w:cs="Arial"/>
          <w:b w:val="0"/>
          <w:color w:val="auto"/>
          <w:sz w:val="19"/>
          <w:szCs w:val="19"/>
          <w:lang w:val="sk-SK"/>
        </w:rPr>
        <w:t xml:space="preserve"> mimo Zákonníka práce alebo </w:t>
      </w:r>
      <w:r w:rsidR="00C11901">
        <w:rPr>
          <w:rFonts w:ascii="Arial" w:hAnsi="Arial" w:cs="Arial"/>
          <w:b w:val="0"/>
          <w:color w:val="auto"/>
          <w:sz w:val="19"/>
          <w:szCs w:val="19"/>
          <w:lang w:val="sk-SK"/>
        </w:rPr>
        <w:t xml:space="preserve">ide o </w:t>
      </w:r>
      <w:r w:rsidR="00C11901" w:rsidRPr="004F0878">
        <w:rPr>
          <w:rFonts w:ascii="Arial" w:hAnsi="Arial" w:cs="Arial"/>
          <w:b w:val="0"/>
          <w:color w:val="auto"/>
          <w:sz w:val="19"/>
          <w:szCs w:val="19"/>
          <w:lang w:val="sk-SK"/>
        </w:rPr>
        <w:t>zamestnancov vykonávajúcich práce vo</w:t>
      </w:r>
      <w:r w:rsidR="00C11901">
        <w:rPr>
          <w:rFonts w:ascii="Arial" w:hAnsi="Arial" w:cs="Arial"/>
          <w:b w:val="0"/>
          <w:color w:val="auto"/>
          <w:sz w:val="19"/>
          <w:szCs w:val="19"/>
          <w:lang w:val="sk-SK"/>
        </w:rPr>
        <w:t> </w:t>
      </w:r>
      <w:r w:rsidR="00C11901" w:rsidRPr="004F0878">
        <w:rPr>
          <w:rFonts w:ascii="Arial" w:hAnsi="Arial" w:cs="Arial"/>
          <w:b w:val="0"/>
          <w:color w:val="auto"/>
          <w:sz w:val="19"/>
          <w:szCs w:val="19"/>
          <w:lang w:val="sk-SK"/>
        </w:rPr>
        <w:t>verejnom záujme</w:t>
      </w:r>
      <w:r w:rsidR="00C11901">
        <w:rPr>
          <w:rFonts w:ascii="Arial" w:hAnsi="Arial" w:cs="Arial"/>
          <w:b w:val="0"/>
          <w:color w:val="auto"/>
          <w:sz w:val="19"/>
          <w:szCs w:val="19"/>
          <w:lang w:val="sk-SK"/>
        </w:rPr>
        <w:t>,</w:t>
      </w:r>
      <w:r w:rsidRPr="0032396F">
        <w:rPr>
          <w:rFonts w:ascii="Arial" w:hAnsi="Arial" w:cs="Arial"/>
          <w:b w:val="0"/>
          <w:color w:val="auto"/>
          <w:sz w:val="19"/>
          <w:szCs w:val="19"/>
          <w:lang w:val="sk-SK"/>
        </w:rPr>
        <w:t xml:space="preserve"> môže </w:t>
      </w:r>
      <w:r>
        <w:rPr>
          <w:rFonts w:ascii="Arial" w:hAnsi="Arial" w:cs="Arial"/>
          <w:b w:val="0"/>
          <w:color w:val="auto"/>
          <w:sz w:val="19"/>
          <w:szCs w:val="19"/>
          <w:lang w:val="sk-SK"/>
        </w:rPr>
        <w:t>žiadateľ</w:t>
      </w:r>
      <w:r w:rsidRPr="0032396F">
        <w:rPr>
          <w:rFonts w:ascii="Arial" w:hAnsi="Arial" w:cs="Arial"/>
          <w:b w:val="0"/>
          <w:color w:val="auto"/>
          <w:sz w:val="19"/>
          <w:szCs w:val="19"/>
          <w:lang w:val="sk-SK"/>
        </w:rPr>
        <w:t xml:space="preserve"> v rámci rozpočtu zohľadniť kolísanie maximálnej jednotkovej ceny v roku</w:t>
      </w:r>
      <w:r w:rsidRPr="0032396F">
        <w:rPr>
          <w:rFonts w:ascii="Arial" w:hAnsi="Arial" w:cs="Arial"/>
          <w:b w:val="0"/>
          <w:color w:val="auto"/>
          <w:sz w:val="19"/>
          <w:szCs w:val="19"/>
          <w:vertAlign w:val="superscript"/>
          <w:lang w:val="sk-SK"/>
        </w:rPr>
        <w:footnoteReference w:id="65"/>
      </w:r>
      <w:r w:rsidRPr="0032396F">
        <w:rPr>
          <w:rFonts w:ascii="Arial" w:hAnsi="Arial" w:cs="Arial"/>
          <w:b w:val="0"/>
          <w:color w:val="auto"/>
          <w:sz w:val="19"/>
          <w:szCs w:val="19"/>
          <w:lang w:val="sk-SK"/>
        </w:rPr>
        <w:t xml:space="preserve">, t.j. celkovej ceny práce za zamestnanca a to tak, že </w:t>
      </w:r>
      <w:r>
        <w:rPr>
          <w:rFonts w:ascii="Arial" w:hAnsi="Arial" w:cs="Arial"/>
          <w:b w:val="0"/>
          <w:color w:val="auto"/>
          <w:sz w:val="19"/>
          <w:szCs w:val="19"/>
          <w:lang w:val="sk-SK"/>
        </w:rPr>
        <w:t>žiadateľ</w:t>
      </w:r>
      <w:r w:rsidRPr="0032396F">
        <w:rPr>
          <w:rFonts w:ascii="Arial" w:hAnsi="Arial" w:cs="Arial"/>
          <w:b w:val="0"/>
          <w:color w:val="auto"/>
          <w:sz w:val="19"/>
          <w:szCs w:val="19"/>
          <w:lang w:val="sk-SK"/>
        </w:rPr>
        <w:t xml:space="preserve"> zohľadní údaje v predloženej analýze mzdovej politiky v žiadosti o NFP a v rozpočtovej položke uvedie ako jednotku „Projekt“ s celkovou sumou výdavkov za príslušnú rozpočtovú položku, s tým že komentár k rozpočtu bude obsahovať aj </w:t>
      </w:r>
      <w:r w:rsidR="0084507C">
        <w:rPr>
          <w:rFonts w:ascii="Arial" w:hAnsi="Arial" w:cs="Arial"/>
          <w:b w:val="0"/>
          <w:color w:val="auto"/>
          <w:sz w:val="19"/>
          <w:szCs w:val="19"/>
          <w:lang w:val="sk-SK"/>
        </w:rPr>
        <w:t xml:space="preserve">informáciu </w:t>
      </w:r>
      <w:r w:rsidR="0084507C" w:rsidRPr="0084507C">
        <w:rPr>
          <w:rFonts w:ascii="Arial" w:hAnsi="Arial" w:cs="Arial"/>
          <w:b w:val="0"/>
          <w:color w:val="auto"/>
          <w:sz w:val="19"/>
          <w:szCs w:val="19"/>
          <w:lang w:val="sk-SK"/>
        </w:rPr>
        <w:t>o maximálnom funkčnom plate resp. jeho ekvivalentu</w:t>
      </w:r>
      <w:r w:rsidR="0084507C" w:rsidRPr="00F67895">
        <w:rPr>
          <w:rFonts w:ascii="Arial" w:hAnsi="Arial" w:cs="Arial"/>
          <w:b w:val="0"/>
          <w:color w:val="auto"/>
          <w:sz w:val="19"/>
          <w:szCs w:val="19"/>
          <w:vertAlign w:val="superscript"/>
          <w:lang w:val="sk-SK"/>
        </w:rPr>
        <w:footnoteReference w:id="66"/>
      </w:r>
      <w:r w:rsidR="0084507C" w:rsidRPr="0084507C">
        <w:rPr>
          <w:rFonts w:ascii="Arial" w:hAnsi="Arial" w:cs="Arial"/>
          <w:b w:val="0"/>
          <w:color w:val="auto"/>
          <w:sz w:val="19"/>
          <w:szCs w:val="19"/>
          <w:lang w:val="sk-SK"/>
        </w:rPr>
        <w:t xml:space="preserve"> v sledovanom období (napr. kalendárnom roku), ktorá musí byť v súlade s Usmernením RO pre OP EVS č. 5, zároveň prijímateľ uvedie aj indikatívnu informáciu o celkovej výške pracovného fondu, ktorého sa týka rozpočtová položka.</w:t>
      </w:r>
      <w:r>
        <w:rPr>
          <w:rFonts w:ascii="Arial" w:hAnsi="Arial" w:cs="Arial"/>
          <w:b w:val="0"/>
          <w:color w:val="auto"/>
          <w:sz w:val="19"/>
          <w:szCs w:val="19"/>
          <w:lang w:val="sk-SK"/>
        </w:rPr>
        <w:t xml:space="preserve"> </w:t>
      </w:r>
    </w:p>
    <w:p w14:paraId="4754984A"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V komentári k rozpočtu je potrebné uviesť predpokladaný rozsah práce</w:t>
      </w:r>
      <w:r w:rsidRPr="0014645C">
        <w:rPr>
          <w:rFonts w:ascii="Arial" w:hAnsi="Arial" w:cs="Arial"/>
          <w:b w:val="0"/>
          <w:color w:val="auto"/>
          <w:sz w:val="19"/>
          <w:szCs w:val="19"/>
          <w:vertAlign w:val="superscript"/>
          <w:lang w:val="sk-SK"/>
        </w:rPr>
        <w:footnoteReference w:id="67"/>
      </w:r>
      <w:r w:rsidRPr="0014645C">
        <w:rPr>
          <w:rFonts w:ascii="Arial" w:hAnsi="Arial" w:cs="Arial"/>
          <w:b w:val="0"/>
          <w:color w:val="auto"/>
          <w:sz w:val="19"/>
          <w:szCs w:val="19"/>
          <w:lang w:val="sk-SK"/>
        </w:rPr>
        <w:t xml:space="preserve"> (v prípade, ak zamestnanec nepracuje 100 % </w:t>
      </w:r>
      <w:r w:rsidR="00E549DB" w:rsidRPr="0014645C">
        <w:rPr>
          <w:rFonts w:ascii="Arial" w:hAnsi="Arial" w:cs="Arial"/>
          <w:b w:val="0"/>
          <w:color w:val="auto"/>
          <w:sz w:val="19"/>
          <w:szCs w:val="19"/>
          <w:lang w:val="sk-SK"/>
        </w:rPr>
        <w:t xml:space="preserve">činností </w:t>
      </w:r>
      <w:r w:rsidRPr="0014645C">
        <w:rPr>
          <w:rFonts w:ascii="Arial" w:hAnsi="Arial" w:cs="Arial"/>
          <w:b w:val="0"/>
          <w:color w:val="auto"/>
          <w:sz w:val="19"/>
          <w:szCs w:val="19"/>
          <w:lang w:val="sk-SK"/>
        </w:rPr>
        <w:t>na projekte sa uvedie</w:t>
      </w:r>
      <w:r w:rsidR="003276C4"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podiel práce zamestnanca na projekte) a opis pracovnej činnosti. Do tejto položky sa zahŕňajú aj výdavky vzniknuté na základe dohôd o </w:t>
      </w:r>
      <w:r w:rsidR="00537546" w:rsidRPr="0014645C">
        <w:rPr>
          <w:rFonts w:ascii="Arial" w:hAnsi="Arial" w:cs="Arial"/>
          <w:b w:val="0"/>
          <w:color w:val="auto"/>
          <w:sz w:val="19"/>
          <w:szCs w:val="19"/>
          <w:lang w:val="sk-SK"/>
        </w:rPr>
        <w:t>prác</w:t>
      </w:r>
      <w:r w:rsidR="00615ED5" w:rsidRPr="0014645C">
        <w:rPr>
          <w:rFonts w:ascii="Arial" w:hAnsi="Arial" w:cs="Arial"/>
          <w:b w:val="0"/>
          <w:color w:val="auto"/>
          <w:sz w:val="19"/>
          <w:szCs w:val="19"/>
          <w:lang w:val="sk-SK"/>
        </w:rPr>
        <w:t>ach</w:t>
      </w:r>
      <w:r w:rsidR="00537546" w:rsidRPr="0014645C">
        <w:rPr>
          <w:rFonts w:ascii="Arial" w:hAnsi="Arial" w:cs="Arial"/>
          <w:b w:val="0"/>
          <w:color w:val="auto"/>
          <w:sz w:val="19"/>
          <w:szCs w:val="19"/>
          <w:lang w:val="sk-SK"/>
        </w:rPr>
        <w:t xml:space="preserve"> vykonávan</w:t>
      </w:r>
      <w:r w:rsidR="00615ED5" w:rsidRPr="0014645C">
        <w:rPr>
          <w:rFonts w:ascii="Arial" w:hAnsi="Arial" w:cs="Arial"/>
          <w:b w:val="0"/>
          <w:color w:val="auto"/>
          <w:sz w:val="19"/>
          <w:szCs w:val="19"/>
          <w:lang w:val="sk-SK"/>
        </w:rPr>
        <w:t>ých</w:t>
      </w:r>
      <w:r w:rsidR="00537546"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mimo pracovného pomeru. </w:t>
      </w:r>
      <w:r w:rsidR="004A039B" w:rsidRPr="0014645C">
        <w:rPr>
          <w:rFonts w:ascii="Arial" w:hAnsi="Arial" w:cs="Arial"/>
          <w:b w:val="0"/>
          <w:color w:val="auto"/>
          <w:sz w:val="19"/>
          <w:szCs w:val="19"/>
          <w:lang w:val="sk-SK"/>
        </w:rPr>
        <w:t>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 j. výdavky spojené s touto činnosťou budú považované za neoprávnené</w:t>
      </w:r>
      <w:r w:rsidR="004A039B" w:rsidRPr="0014645C">
        <w:rPr>
          <w:rStyle w:val="Odkaznapoznmkupodiarou"/>
          <w:rFonts w:cs="Arial"/>
          <w:b w:val="0"/>
          <w:color w:val="auto"/>
          <w:sz w:val="19"/>
          <w:szCs w:val="19"/>
          <w:lang w:val="sk-SK"/>
        </w:rPr>
        <w:footnoteReference w:id="68"/>
      </w:r>
      <w:r w:rsidR="004A039B" w:rsidRPr="0014645C">
        <w:rPr>
          <w:rFonts w:ascii="Arial" w:hAnsi="Arial" w:cs="Arial"/>
          <w:b w:val="0"/>
          <w:color w:val="auto"/>
          <w:sz w:val="19"/>
          <w:szCs w:val="19"/>
          <w:lang w:val="sk-SK"/>
        </w:rPr>
        <w:t>.</w:t>
      </w:r>
    </w:p>
    <w:p w14:paraId="1363322A" w14:textId="77777777" w:rsidR="00C037C2" w:rsidRPr="0014645C" w:rsidRDefault="0088585A" w:rsidP="000906F9">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b w:val="0"/>
          <w:color w:val="000000" w:themeColor="text1"/>
          <w:sz w:val="19"/>
          <w:szCs w:val="19"/>
          <w:lang w:val="sk-SK"/>
        </w:rPr>
        <w:t>Žiadateľ zabezpečí vedenie presnej evidencie skutočne odpracovaných hodín na projekte</w:t>
      </w:r>
      <w:r w:rsidR="00B32F12" w:rsidRPr="0014645C">
        <w:rPr>
          <w:rFonts w:ascii="Arial" w:hAnsi="Arial" w:cs="Arial"/>
          <w:b w:val="0"/>
          <w:color w:val="000000" w:themeColor="text1"/>
          <w:sz w:val="19"/>
          <w:szCs w:val="19"/>
          <w:lang w:val="sk-SK"/>
        </w:rPr>
        <w:t>,</w:t>
      </w:r>
      <w:r w:rsidRPr="0014645C">
        <w:rPr>
          <w:rFonts w:ascii="Arial" w:hAnsi="Arial" w:cs="Arial"/>
          <w:b w:val="0"/>
          <w:color w:val="000000" w:themeColor="text1"/>
          <w:sz w:val="19"/>
          <w:szCs w:val="19"/>
          <w:lang w:val="sk-SK"/>
        </w:rPr>
        <w:t xml:space="preserve"> ako aj výstupy z vykonanej práce, aby bolo možné odkontrolovať vykonanú prácu na projekte a vynaložené výdavky na tieto činnosti mohli byť uznané ako oprávnené. </w:t>
      </w:r>
    </w:p>
    <w:p w14:paraId="5F884295" w14:textId="77777777" w:rsidR="004A613B" w:rsidRPr="0014645C" w:rsidRDefault="004A613B"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1.1.1. </w:t>
      </w:r>
      <w:r w:rsidR="005039BF" w:rsidRPr="0014645C">
        <w:rPr>
          <w:rFonts w:ascii="Arial" w:hAnsi="Arial" w:cs="Arial"/>
          <w:i/>
          <w:color w:val="auto"/>
          <w:sz w:val="19"/>
          <w:szCs w:val="19"/>
          <w:lang w:val="sk-SK"/>
        </w:rPr>
        <w:t>R</w:t>
      </w:r>
      <w:r w:rsidR="004265FD" w:rsidRPr="0014645C">
        <w:rPr>
          <w:rFonts w:ascii="Arial" w:hAnsi="Arial" w:cs="Arial"/>
          <w:i/>
          <w:color w:val="auto"/>
          <w:sz w:val="19"/>
          <w:szCs w:val="19"/>
          <w:lang w:val="sk-SK"/>
        </w:rPr>
        <w:t>iadiaci personál</w:t>
      </w:r>
      <w:r w:rsidR="004265FD" w:rsidRPr="0014645C">
        <w:rPr>
          <w:rFonts w:ascii="Arial" w:hAnsi="Arial" w:cs="Arial"/>
          <w:b w:val="0"/>
          <w:color w:val="auto"/>
          <w:sz w:val="19"/>
          <w:szCs w:val="19"/>
          <w:lang w:val="sk-SK"/>
        </w:rPr>
        <w:t xml:space="preserve"> </w:t>
      </w:r>
    </w:p>
    <w:p w14:paraId="096F395B"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w:t>
      </w:r>
      <w:r w:rsidR="008F1A24" w:rsidRPr="0014645C">
        <w:rPr>
          <w:rFonts w:ascii="Arial" w:hAnsi="Arial" w:cs="Arial"/>
          <w:b w:val="0"/>
          <w:color w:val="auto"/>
          <w:sz w:val="19"/>
          <w:szCs w:val="19"/>
          <w:lang w:val="sk-SK"/>
        </w:rPr>
        <w:t>riadiacich pracovníkov</w:t>
      </w:r>
      <w:r w:rsidR="00BA3809" w:rsidRPr="0014645C">
        <w:rPr>
          <w:rFonts w:ascii="Arial" w:hAnsi="Arial" w:cs="Arial"/>
          <w:b w:val="0"/>
          <w:color w:val="auto"/>
          <w:sz w:val="19"/>
          <w:szCs w:val="19"/>
          <w:lang w:val="sk-SK"/>
        </w:rPr>
        <w:t>,</w:t>
      </w:r>
      <w:r w:rsidR="008F1A24" w:rsidRPr="0014645C">
        <w:rPr>
          <w:rFonts w:ascii="Arial" w:hAnsi="Arial" w:cs="Arial"/>
          <w:b w:val="0"/>
          <w:color w:val="auto"/>
          <w:sz w:val="19"/>
          <w:szCs w:val="19"/>
          <w:lang w:val="sk-SK"/>
        </w:rPr>
        <w:t xml:space="preserve"> ako napr. </w:t>
      </w:r>
      <w:r w:rsidR="004265FD" w:rsidRPr="0014645C">
        <w:rPr>
          <w:rFonts w:ascii="Arial" w:hAnsi="Arial" w:cs="Arial"/>
          <w:b w:val="0"/>
          <w:color w:val="auto"/>
          <w:sz w:val="19"/>
          <w:szCs w:val="19"/>
          <w:lang w:val="sk-SK"/>
        </w:rPr>
        <w:t>projektového manažéra (iba jedna osoba</w:t>
      </w:r>
      <w:r w:rsidR="004265FD" w:rsidRPr="0014645C">
        <w:rPr>
          <w:rStyle w:val="Odkaznapoznmkupodiarou"/>
          <w:rFonts w:cs="Arial"/>
          <w:b w:val="0"/>
          <w:color w:val="auto"/>
          <w:sz w:val="19"/>
          <w:szCs w:val="19"/>
          <w:lang w:val="sk-SK"/>
        </w:rPr>
        <w:footnoteReference w:id="69"/>
      </w:r>
      <w:r w:rsidR="004265FD" w:rsidRPr="0014645C">
        <w:rPr>
          <w:rFonts w:ascii="Arial" w:hAnsi="Arial" w:cs="Arial"/>
          <w:b w:val="0"/>
          <w:color w:val="auto"/>
          <w:sz w:val="19"/>
          <w:szCs w:val="19"/>
          <w:lang w:val="sk-SK"/>
        </w:rPr>
        <w:t>, ktorá je zodpovedná za realizáciu projektu ako celku</w:t>
      </w:r>
      <w:r w:rsidR="00353358"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resp. vedúc</w:t>
      </w:r>
      <w:r w:rsidR="00353358" w:rsidRPr="0014645C">
        <w:rPr>
          <w:rFonts w:ascii="Arial" w:hAnsi="Arial" w:cs="Arial"/>
          <w:b w:val="0"/>
          <w:color w:val="auto"/>
          <w:sz w:val="19"/>
          <w:szCs w:val="19"/>
          <w:lang w:val="sk-SK"/>
        </w:rPr>
        <w:t>eho</w:t>
      </w:r>
      <w:r w:rsidR="004265FD" w:rsidRPr="0014645C">
        <w:rPr>
          <w:rFonts w:ascii="Arial" w:hAnsi="Arial" w:cs="Arial"/>
          <w:b w:val="0"/>
          <w:color w:val="auto"/>
          <w:sz w:val="19"/>
          <w:szCs w:val="19"/>
          <w:lang w:val="sk-SK"/>
        </w:rPr>
        <w:t xml:space="preserve"> projektového tímu</w:t>
      </w:r>
      <w:r w:rsidR="00544791"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w:t>
      </w:r>
      <w:r w:rsidR="00353358" w:rsidRPr="0014645C">
        <w:rPr>
          <w:rFonts w:ascii="Arial" w:hAnsi="Arial" w:cs="Arial"/>
          <w:b w:val="0"/>
          <w:color w:val="auto"/>
          <w:sz w:val="19"/>
          <w:szCs w:val="19"/>
          <w:lang w:val="sk-SK"/>
        </w:rPr>
        <w:t>finančného manažéra</w:t>
      </w:r>
      <w:r w:rsidR="005739A9" w:rsidRPr="0014645C">
        <w:rPr>
          <w:rFonts w:ascii="Arial" w:hAnsi="Arial" w:cs="Arial"/>
          <w:b w:val="0"/>
          <w:color w:val="auto"/>
          <w:sz w:val="19"/>
          <w:szCs w:val="19"/>
          <w:lang w:val="sk-SK"/>
        </w:rPr>
        <w:t>, koordinátora aktivít, manažéra pre verejné obstarávanie, manažéra pre informovanie a komunikáciu, manažéra monitorovania, právnika</w:t>
      </w:r>
      <w:r w:rsidR="00544791" w:rsidRPr="0014645C">
        <w:rPr>
          <w:rFonts w:ascii="Arial" w:hAnsi="Arial" w:cs="Arial"/>
          <w:b w:val="0"/>
          <w:color w:val="auto"/>
          <w:sz w:val="19"/>
          <w:szCs w:val="19"/>
          <w:lang w:val="sk-SK"/>
        </w:rPr>
        <w:t xml:space="preserve"> a podobne</w:t>
      </w:r>
      <w:r w:rsidR="004265FD" w:rsidRPr="0014645C">
        <w:rPr>
          <w:rFonts w:ascii="Arial" w:hAnsi="Arial" w:cs="Arial"/>
          <w:b w:val="0"/>
          <w:color w:val="auto"/>
          <w:sz w:val="19"/>
          <w:szCs w:val="19"/>
          <w:lang w:val="sk-SK"/>
        </w:rPr>
        <w:t xml:space="preserve">. </w:t>
      </w:r>
    </w:p>
    <w:p w14:paraId="0AF808C4" w14:textId="77777777" w:rsidR="004A613B" w:rsidRPr="0014645C" w:rsidRDefault="004A613B"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1.1.2. </w:t>
      </w:r>
      <w:r w:rsidR="005039BF"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dministratívny personál</w:t>
      </w:r>
      <w:r w:rsidR="004265FD" w:rsidRPr="0014645C">
        <w:rPr>
          <w:rFonts w:ascii="Arial" w:hAnsi="Arial" w:cs="Arial"/>
          <w:b w:val="0"/>
          <w:color w:val="auto"/>
          <w:sz w:val="19"/>
          <w:szCs w:val="19"/>
          <w:lang w:val="sk-SK"/>
        </w:rPr>
        <w:t xml:space="preserve"> </w:t>
      </w:r>
    </w:p>
    <w:p w14:paraId="6874FD39" w14:textId="77777777" w:rsidR="004265FD" w:rsidRPr="0014645C" w:rsidRDefault="004A613B" w:rsidP="004F10BF">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personál zastrešujúci finančnú časť, administratívnu a obslužnú časť, napr. </w:t>
      </w:r>
      <w:r w:rsidR="00196D60" w:rsidRPr="0014645C">
        <w:rPr>
          <w:rFonts w:ascii="Arial" w:hAnsi="Arial" w:cs="Arial"/>
          <w:b w:val="0"/>
          <w:color w:val="auto"/>
          <w:sz w:val="19"/>
          <w:szCs w:val="19"/>
          <w:lang w:val="sk-SK"/>
        </w:rPr>
        <w:t xml:space="preserve">asistenta projektového / finančného manažéra, </w:t>
      </w:r>
      <w:r w:rsidR="00353358" w:rsidRPr="0014645C">
        <w:rPr>
          <w:rFonts w:ascii="Arial" w:hAnsi="Arial" w:cs="Arial"/>
          <w:b w:val="0"/>
          <w:color w:val="auto"/>
          <w:sz w:val="19"/>
          <w:szCs w:val="19"/>
          <w:lang w:val="sk-SK"/>
        </w:rPr>
        <w:t xml:space="preserve">administratívneho pracovníka, </w:t>
      </w:r>
      <w:r w:rsidR="004265FD" w:rsidRPr="0014645C">
        <w:rPr>
          <w:rFonts w:ascii="Arial" w:hAnsi="Arial" w:cs="Arial"/>
          <w:b w:val="0"/>
          <w:color w:val="auto"/>
          <w:sz w:val="19"/>
          <w:szCs w:val="19"/>
          <w:lang w:val="sk-SK"/>
        </w:rPr>
        <w:t>ekonóma, účtovníka, mzdového účtovníka, personalistu a podobne.</w:t>
      </w:r>
    </w:p>
    <w:p w14:paraId="6B23727C" w14:textId="77777777" w:rsidR="004A613B" w:rsidRPr="0014645C" w:rsidRDefault="004265FD" w:rsidP="000706F2">
      <w:pPr>
        <w:pStyle w:val="Highlight3"/>
        <w:spacing w:before="120" w:after="120" w:line="288" w:lineRule="auto"/>
        <w:ind w:firstLine="720"/>
        <w:jc w:val="both"/>
        <w:rPr>
          <w:rFonts w:ascii="Arial" w:hAnsi="Arial" w:cs="Arial"/>
          <w:b w:val="0"/>
          <w:color w:val="auto"/>
          <w:sz w:val="19"/>
          <w:szCs w:val="19"/>
          <w:lang w:val="sk-SK"/>
        </w:rPr>
      </w:pPr>
      <w:r w:rsidRPr="0014645C">
        <w:rPr>
          <w:rFonts w:ascii="Arial" w:hAnsi="Arial" w:cs="Arial"/>
          <w:color w:val="auto"/>
          <w:sz w:val="19"/>
          <w:szCs w:val="19"/>
          <w:lang w:val="sk-SK"/>
        </w:rPr>
        <w:t>Položka 1.2. Cestovné náhrady</w:t>
      </w:r>
      <w:r w:rsidRPr="0014645C">
        <w:rPr>
          <w:rFonts w:ascii="Arial" w:hAnsi="Arial" w:cs="Arial"/>
          <w:b w:val="0"/>
          <w:color w:val="auto"/>
          <w:sz w:val="19"/>
          <w:szCs w:val="19"/>
          <w:lang w:val="sk-SK"/>
        </w:rPr>
        <w:t xml:space="preserve"> </w:t>
      </w:r>
    </w:p>
    <w:p w14:paraId="49EBE5C6"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 xml:space="preserve">obsahuje výdavky vzťahujúce sa na zamestnancov zahrnutých v položke 1.1. Personálne výdavky interné, ktoré vznikli v súvislosti s vykonávaním aktivity </w:t>
      </w:r>
      <w:r w:rsidR="00353358" w:rsidRPr="0014645C">
        <w:rPr>
          <w:rFonts w:ascii="Arial" w:hAnsi="Arial" w:cs="Arial"/>
          <w:b w:val="0"/>
          <w:color w:val="auto"/>
          <w:sz w:val="19"/>
          <w:szCs w:val="19"/>
          <w:lang w:val="sk-SK"/>
        </w:rPr>
        <w:t xml:space="preserve">Riadenie </w:t>
      </w:r>
      <w:r w:rsidR="004265FD" w:rsidRPr="0014645C">
        <w:rPr>
          <w:rFonts w:ascii="Arial" w:hAnsi="Arial" w:cs="Arial"/>
          <w:b w:val="0"/>
          <w:color w:val="auto"/>
          <w:sz w:val="19"/>
          <w:szCs w:val="19"/>
          <w:lang w:val="sk-SK"/>
        </w:rPr>
        <w:t>projektu a podporné aktivity. Výška oprávnených výdavkov je obmedzená opatreniami uvedenými v zákone o cestovných náhradách</w:t>
      </w:r>
      <w:r w:rsidR="0077670D" w:rsidRPr="0014645C">
        <w:rPr>
          <w:rFonts w:ascii="Arial" w:hAnsi="Arial" w:cs="Arial"/>
          <w:b w:val="0"/>
          <w:color w:val="auto"/>
          <w:sz w:val="19"/>
          <w:szCs w:val="19"/>
          <w:lang w:val="sk-SK"/>
        </w:rPr>
        <w:t>,</w:t>
      </w:r>
      <w:r w:rsidR="002B7FFA" w:rsidRPr="0014645C">
        <w:rPr>
          <w:rFonts w:ascii="Arial" w:hAnsi="Arial" w:cs="Arial"/>
          <w:b w:val="0"/>
          <w:color w:val="auto"/>
          <w:sz w:val="19"/>
          <w:szCs w:val="19"/>
          <w:lang w:val="sk-SK"/>
        </w:rPr>
        <w:t xml:space="preserve"> ako aj limitmi uvedenými v tejto príručke</w:t>
      </w:r>
      <w:r w:rsidR="004265FD" w:rsidRPr="0014645C">
        <w:rPr>
          <w:rFonts w:ascii="Arial" w:hAnsi="Arial" w:cs="Arial"/>
          <w:b w:val="0"/>
          <w:color w:val="auto"/>
          <w:sz w:val="19"/>
          <w:szCs w:val="19"/>
          <w:lang w:val="sk-SK"/>
        </w:rPr>
        <w:t xml:space="preserve">. Jednotka pri kalkulácii tejto položky môže byť projekt a iné. Položka sa člení na prevádzku vozidla organizácie, tuzemské pracovné cesty a zahraničné pracovné cesty. </w:t>
      </w:r>
    </w:p>
    <w:p w14:paraId="79DAB7F7" w14:textId="77777777" w:rsidR="00CF5C50" w:rsidRPr="0014645C" w:rsidRDefault="004265FD" w:rsidP="000706F2">
      <w:pPr>
        <w:pStyle w:val="Zkladntext"/>
        <w:spacing w:before="120" w:line="288" w:lineRule="auto"/>
        <w:ind w:firstLine="720"/>
        <w:jc w:val="both"/>
        <w:rPr>
          <w:rFonts w:ascii="Arial" w:hAnsi="Arial" w:cs="Arial"/>
          <w:sz w:val="19"/>
          <w:szCs w:val="19"/>
        </w:rPr>
      </w:pPr>
      <w:r w:rsidRPr="0014645C">
        <w:rPr>
          <w:rFonts w:ascii="Arial" w:hAnsi="Arial" w:cs="Arial"/>
          <w:b/>
          <w:sz w:val="19"/>
          <w:szCs w:val="19"/>
        </w:rPr>
        <w:t>Položka 1.3. „Dodávka služieb - personálne výdavky</w:t>
      </w:r>
      <w:r w:rsidRPr="0014645C">
        <w:rPr>
          <w:rFonts w:ascii="Arial" w:hAnsi="Arial" w:cs="Arial"/>
          <w:sz w:val="19"/>
          <w:szCs w:val="19"/>
        </w:rPr>
        <w:t>“</w:t>
      </w:r>
      <w:r w:rsidRPr="0014645C">
        <w:rPr>
          <w:rStyle w:val="Odkaznapoznmkupodiarou"/>
          <w:rFonts w:cs="Arial"/>
          <w:sz w:val="19"/>
          <w:szCs w:val="19"/>
        </w:rPr>
        <w:footnoteReference w:id="70"/>
      </w:r>
      <w:r w:rsidRPr="0014645C">
        <w:rPr>
          <w:rFonts w:ascii="Arial" w:hAnsi="Arial" w:cs="Arial"/>
          <w:sz w:val="19"/>
          <w:szCs w:val="19"/>
        </w:rPr>
        <w:t xml:space="preserve"> zahŕňa výdavky vzniknuté na základe iných ako pracovnoprávnych vzťahov (vzťah na základe Obchodného zákonníka, Občianskeho zákonníka, atď. – mandátna zmluva, príkazná zmluva, zmluva o dielo, zmluva o vykonaní diela, atď.)</w:t>
      </w:r>
      <w:r w:rsidR="00537546" w:rsidRPr="0014645C">
        <w:rPr>
          <w:rFonts w:ascii="Arial" w:hAnsi="Arial" w:cs="Arial"/>
          <w:sz w:val="19"/>
          <w:szCs w:val="19"/>
        </w:rPr>
        <w:t>.</w:t>
      </w:r>
      <w:r w:rsidRPr="0014645C">
        <w:rPr>
          <w:rFonts w:ascii="Arial" w:hAnsi="Arial" w:cs="Arial"/>
          <w:sz w:val="19"/>
          <w:szCs w:val="19"/>
        </w:rPr>
        <w:t xml:space="preserve"> Služby dodávateľov môžu byť využívané v tých prípadoch a pre tie činnosti, kedy nie je možné alebo efektívne </w:t>
      </w:r>
      <w:r w:rsidR="007E1918" w:rsidRPr="0014645C">
        <w:rPr>
          <w:rFonts w:ascii="Arial" w:hAnsi="Arial" w:cs="Arial"/>
          <w:sz w:val="19"/>
          <w:szCs w:val="19"/>
        </w:rPr>
        <w:t xml:space="preserve">a hospodárne </w:t>
      </w:r>
      <w:r w:rsidRPr="0014645C">
        <w:rPr>
          <w:rFonts w:ascii="Arial" w:hAnsi="Arial" w:cs="Arial"/>
          <w:sz w:val="19"/>
          <w:szCs w:val="19"/>
        </w:rPr>
        <w:t xml:space="preserve">tieto služby/činnosti zabezpečiť vlastnými kapacitami. Podmienkou zostáva, že tieto služby musia byť preukázateľne nevyhnutné pre realizáciu projektu. </w:t>
      </w:r>
      <w:r w:rsidR="00537546" w:rsidRPr="0014645C">
        <w:rPr>
          <w:rFonts w:ascii="Arial" w:hAnsi="Arial" w:cs="Arial"/>
          <w:sz w:val="19"/>
          <w:szCs w:val="19"/>
        </w:rPr>
        <w:t xml:space="preserve">V prípade </w:t>
      </w:r>
      <w:r w:rsidR="00537546" w:rsidRPr="0014645C">
        <w:rPr>
          <w:rFonts w:ascii="Arial" w:hAnsi="Arial" w:cs="Arial"/>
          <w:b/>
          <w:sz w:val="19"/>
          <w:szCs w:val="19"/>
        </w:rPr>
        <w:t>národných projektov</w:t>
      </w:r>
      <w:r w:rsidR="00537546" w:rsidRPr="0014645C">
        <w:rPr>
          <w:rFonts w:ascii="Arial" w:hAnsi="Arial" w:cs="Arial"/>
          <w:sz w:val="19"/>
          <w:szCs w:val="19"/>
        </w:rPr>
        <w:t xml:space="preserve"> sú tieto výdavky neoprávnené, nakoľko </w:t>
      </w:r>
      <w:r w:rsidR="00CF5C50" w:rsidRPr="0014645C">
        <w:rPr>
          <w:rFonts w:ascii="Arial" w:hAnsi="Arial" w:cs="Arial"/>
          <w:sz w:val="19"/>
          <w:szCs w:val="19"/>
        </w:rPr>
        <w:t xml:space="preserve">ide o žiadateľov, ktorí </w:t>
      </w:r>
      <w:r w:rsidR="00F01D8D" w:rsidRPr="0014645C">
        <w:rPr>
          <w:rFonts w:ascii="Arial" w:hAnsi="Arial" w:cs="Arial"/>
          <w:sz w:val="19"/>
          <w:szCs w:val="19"/>
        </w:rPr>
        <w:t xml:space="preserve">ako jediní </w:t>
      </w:r>
      <w:r w:rsidR="00AB281C" w:rsidRPr="0014645C">
        <w:rPr>
          <w:rFonts w:ascii="Arial" w:hAnsi="Arial" w:cs="Arial"/>
          <w:sz w:val="19"/>
          <w:szCs w:val="19"/>
        </w:rPr>
        <w:t>disponujú kompetenciami realizovať daný projekt</w:t>
      </w:r>
      <w:r w:rsidR="00501902" w:rsidRPr="0014645C">
        <w:rPr>
          <w:rFonts w:ascii="Arial" w:hAnsi="Arial" w:cs="Arial"/>
          <w:sz w:val="19"/>
          <w:szCs w:val="19"/>
        </w:rPr>
        <w:t>,</w:t>
      </w:r>
      <w:r w:rsidR="00AB281C" w:rsidRPr="0014645C">
        <w:rPr>
          <w:rFonts w:ascii="Arial" w:hAnsi="Arial" w:cs="Arial"/>
          <w:sz w:val="19"/>
          <w:szCs w:val="19"/>
        </w:rPr>
        <w:t xml:space="preserve"> a</w:t>
      </w:r>
      <w:r w:rsidR="002321BA" w:rsidRPr="0014645C">
        <w:rPr>
          <w:rFonts w:ascii="Arial" w:hAnsi="Arial" w:cs="Arial"/>
          <w:sz w:val="19"/>
          <w:szCs w:val="19"/>
        </w:rPr>
        <w:t> z tohto dôvodu</w:t>
      </w:r>
      <w:r w:rsidR="00AB281C" w:rsidRPr="0014645C">
        <w:rPr>
          <w:rFonts w:ascii="Arial" w:hAnsi="Arial" w:cs="Arial"/>
          <w:sz w:val="19"/>
          <w:szCs w:val="19"/>
        </w:rPr>
        <w:t xml:space="preserve"> </w:t>
      </w:r>
      <w:r w:rsidR="00CF5C50" w:rsidRPr="0014645C">
        <w:rPr>
          <w:rFonts w:ascii="Arial" w:hAnsi="Arial" w:cs="Arial"/>
          <w:sz w:val="19"/>
          <w:szCs w:val="19"/>
        </w:rPr>
        <w:t xml:space="preserve">by mali aktívne participovať </w:t>
      </w:r>
      <w:r w:rsidR="00AB281C" w:rsidRPr="0014645C">
        <w:rPr>
          <w:rFonts w:ascii="Arial" w:hAnsi="Arial" w:cs="Arial"/>
          <w:sz w:val="19"/>
          <w:szCs w:val="19"/>
        </w:rPr>
        <w:t xml:space="preserve">aj </w:t>
      </w:r>
      <w:r w:rsidR="00CF5C50" w:rsidRPr="0014645C">
        <w:rPr>
          <w:rFonts w:ascii="Arial" w:hAnsi="Arial" w:cs="Arial"/>
          <w:sz w:val="19"/>
          <w:szCs w:val="19"/>
        </w:rPr>
        <w:t xml:space="preserve">na </w:t>
      </w:r>
      <w:r w:rsidR="00AB281C" w:rsidRPr="0014645C">
        <w:rPr>
          <w:rFonts w:ascii="Arial" w:hAnsi="Arial" w:cs="Arial"/>
          <w:sz w:val="19"/>
          <w:szCs w:val="19"/>
        </w:rPr>
        <w:t xml:space="preserve">jeho </w:t>
      </w:r>
      <w:r w:rsidR="00CF5C50" w:rsidRPr="0014645C">
        <w:rPr>
          <w:rFonts w:ascii="Arial" w:hAnsi="Arial" w:cs="Arial"/>
          <w:sz w:val="19"/>
          <w:szCs w:val="19"/>
        </w:rPr>
        <w:t xml:space="preserve">riadení. </w:t>
      </w:r>
    </w:p>
    <w:p w14:paraId="56D0732B" w14:textId="77777777" w:rsidR="004265FD" w:rsidRPr="0014645C" w:rsidRDefault="004265FD" w:rsidP="00FE1A63">
      <w:pPr>
        <w:pStyle w:val="Zkladntext"/>
        <w:spacing w:before="120" w:line="288" w:lineRule="auto"/>
        <w:jc w:val="both"/>
        <w:rPr>
          <w:rFonts w:ascii="Arial" w:hAnsi="Arial" w:cs="Arial"/>
          <w:b/>
          <w:sz w:val="19"/>
          <w:szCs w:val="19"/>
        </w:rPr>
      </w:pPr>
      <w:r w:rsidRPr="0014645C">
        <w:rPr>
          <w:rFonts w:ascii="Arial" w:hAnsi="Arial" w:cs="Arial"/>
          <w:sz w:val="19"/>
          <w:szCs w:val="19"/>
        </w:rPr>
        <w:t xml:space="preserve">Pretože ide o poskytovanie služieb je </w:t>
      </w:r>
      <w:r w:rsidRPr="0014645C">
        <w:rPr>
          <w:rFonts w:ascii="Arial" w:hAnsi="Arial" w:cs="Arial"/>
          <w:b/>
          <w:sz w:val="19"/>
          <w:szCs w:val="19"/>
        </w:rPr>
        <w:t xml:space="preserve">nutné spravidla postupovať podľa pravidiel o verejnom obstarávaní (zákon </w:t>
      </w:r>
      <w:r w:rsidR="0005604C" w:rsidRPr="0014645C">
        <w:rPr>
          <w:rFonts w:ascii="Arial" w:hAnsi="Arial" w:cs="Arial"/>
          <w:b/>
          <w:sz w:val="19"/>
          <w:szCs w:val="19"/>
        </w:rPr>
        <w:t>o VO</w:t>
      </w:r>
      <w:r w:rsidR="00734E49" w:rsidRPr="0014645C">
        <w:rPr>
          <w:rFonts w:ascii="Arial" w:hAnsi="Arial" w:cs="Arial"/>
          <w:b/>
          <w:sz w:val="19"/>
          <w:szCs w:val="19"/>
        </w:rPr>
        <w:t>)</w:t>
      </w:r>
      <w:r w:rsidRPr="0014645C">
        <w:rPr>
          <w:rFonts w:ascii="Arial" w:hAnsi="Arial" w:cs="Arial"/>
          <w:sz w:val="19"/>
          <w:szCs w:val="19"/>
        </w:rPr>
        <w:t xml:space="preserve">. </w:t>
      </w:r>
      <w:r w:rsidR="008A3A10" w:rsidRPr="0014645C">
        <w:rPr>
          <w:rFonts w:ascii="Arial" w:hAnsi="Arial" w:cs="Arial"/>
          <w:sz w:val="19"/>
          <w:szCs w:val="19"/>
        </w:rPr>
        <w:t>R</w:t>
      </w:r>
      <w:r w:rsidRPr="0014645C">
        <w:rPr>
          <w:rFonts w:ascii="Arial" w:hAnsi="Arial" w:cs="Arial"/>
          <w:sz w:val="19"/>
          <w:szCs w:val="19"/>
        </w:rPr>
        <w:t xml:space="preserve">ozsah práce v komentári </w:t>
      </w:r>
      <w:r w:rsidR="008A3A10" w:rsidRPr="0014645C">
        <w:rPr>
          <w:rFonts w:ascii="Arial" w:hAnsi="Arial" w:cs="Arial"/>
          <w:sz w:val="19"/>
          <w:szCs w:val="19"/>
        </w:rPr>
        <w:t>sa musí zhodovať</w:t>
      </w:r>
      <w:r w:rsidRPr="0014645C">
        <w:rPr>
          <w:rFonts w:ascii="Arial" w:hAnsi="Arial" w:cs="Arial"/>
          <w:sz w:val="19"/>
          <w:szCs w:val="19"/>
        </w:rPr>
        <w:t xml:space="preserve"> s počtom jednotiek (v prípade vzniku nesúladu medzi predpokladaným rozsahom práce v komentári rozpočtu a počtom jednotiek v rozpočte sa berie do úvahy nižšia hodnota). </w:t>
      </w:r>
      <w:r w:rsidRPr="0014645C">
        <w:rPr>
          <w:rFonts w:ascii="Arial" w:hAnsi="Arial" w:cs="Arial"/>
          <w:b/>
          <w:sz w:val="19"/>
          <w:szCs w:val="19"/>
        </w:rPr>
        <w:t>Realizáciu činnosti v položke 1.3</w:t>
      </w:r>
      <w:r w:rsidR="00DF6C00" w:rsidRPr="0014645C">
        <w:rPr>
          <w:rFonts w:ascii="Arial" w:hAnsi="Arial" w:cs="Arial"/>
          <w:b/>
          <w:sz w:val="19"/>
          <w:szCs w:val="19"/>
        </w:rPr>
        <w:t>.</w:t>
      </w:r>
      <w:r w:rsidRPr="0014645C">
        <w:rPr>
          <w:rFonts w:ascii="Arial" w:hAnsi="Arial" w:cs="Arial"/>
          <w:b/>
          <w:sz w:val="19"/>
          <w:szCs w:val="19"/>
        </w:rPr>
        <w:t xml:space="preserve"> nevykonávajú osoby, ktoré sú v pracovnoprávnom vzťahu k</w:t>
      </w:r>
      <w:r w:rsidR="00E74540" w:rsidRPr="0014645C">
        <w:rPr>
          <w:rFonts w:ascii="Arial" w:hAnsi="Arial" w:cs="Arial"/>
          <w:b/>
          <w:sz w:val="19"/>
          <w:szCs w:val="19"/>
        </w:rPr>
        <w:t> </w:t>
      </w:r>
      <w:r w:rsidRPr="0014645C">
        <w:rPr>
          <w:rFonts w:ascii="Arial" w:hAnsi="Arial" w:cs="Arial"/>
          <w:b/>
          <w:sz w:val="19"/>
          <w:szCs w:val="19"/>
        </w:rPr>
        <w:t>žiadateľovi</w:t>
      </w:r>
      <w:r w:rsidR="00E74540" w:rsidRPr="0014645C">
        <w:rPr>
          <w:rFonts w:ascii="Arial" w:hAnsi="Arial" w:cs="Arial"/>
          <w:b/>
          <w:sz w:val="19"/>
          <w:szCs w:val="19"/>
        </w:rPr>
        <w:t>,</w:t>
      </w:r>
      <w:r w:rsidRPr="0014645C">
        <w:rPr>
          <w:rFonts w:ascii="Arial" w:hAnsi="Arial" w:cs="Arial"/>
          <w:b/>
          <w:sz w:val="19"/>
          <w:szCs w:val="19"/>
        </w:rPr>
        <w:t xml:space="preserve"> a to ani prostredníctvom iných právnických, resp. fyzických osôb, ani na základe iného právneho vzťahu.</w:t>
      </w:r>
      <w:r w:rsidRPr="0014645C">
        <w:rPr>
          <w:rFonts w:ascii="Arial" w:hAnsi="Arial" w:cs="Arial"/>
          <w:sz w:val="19"/>
          <w:szCs w:val="19"/>
        </w:rPr>
        <w:t xml:space="preserve"> Ak sa na tieto činnosti budú nárokovať výdavky, tak uvedené výdavky nebudú považované za oprávnené. Jednotka pri kalkulácii pre tieto podpoložky je stanovená na </w:t>
      </w:r>
      <w:r w:rsidRPr="0014645C">
        <w:rPr>
          <w:rFonts w:ascii="Arial" w:hAnsi="Arial" w:cs="Arial"/>
          <w:b/>
          <w:sz w:val="19"/>
          <w:szCs w:val="19"/>
        </w:rPr>
        <w:t>„osobohodinu“</w:t>
      </w:r>
      <w:r w:rsidRPr="0014645C">
        <w:rPr>
          <w:rFonts w:ascii="Arial" w:hAnsi="Arial" w:cs="Arial"/>
          <w:sz w:val="19"/>
          <w:szCs w:val="19"/>
        </w:rPr>
        <w:t>, ktorá zahŕňa všetky výdavky vzniknuté pri realizácii predmetnej služby resp. diela (cestovné, ubytovanie, stravné, nájom vozidla, telefónne poplatky a podobne), t.</w:t>
      </w:r>
      <w:r w:rsidR="003F021B" w:rsidRPr="0014645C">
        <w:rPr>
          <w:rFonts w:ascii="Arial" w:hAnsi="Arial" w:cs="Arial"/>
          <w:sz w:val="19"/>
          <w:szCs w:val="19"/>
        </w:rPr>
        <w:t xml:space="preserve"> </w:t>
      </w:r>
      <w:r w:rsidRPr="0014645C">
        <w:rPr>
          <w:rFonts w:ascii="Arial" w:hAnsi="Arial" w:cs="Arial"/>
          <w:sz w:val="19"/>
          <w:szCs w:val="19"/>
        </w:rPr>
        <w:t xml:space="preserve">j. výdavky spojené s vykonaním diela alebo poskytnutím služby </w:t>
      </w:r>
      <w:r w:rsidRPr="0014645C">
        <w:rPr>
          <w:rFonts w:ascii="Arial" w:hAnsi="Arial" w:cs="Arial"/>
          <w:b/>
          <w:sz w:val="19"/>
          <w:szCs w:val="19"/>
        </w:rPr>
        <w:t>sú započítané do jednotkovej ceny</w:t>
      </w:r>
      <w:r w:rsidRPr="0014645C">
        <w:rPr>
          <w:rFonts w:ascii="Arial" w:hAnsi="Arial" w:cs="Arial"/>
          <w:sz w:val="19"/>
          <w:szCs w:val="19"/>
        </w:rPr>
        <w:t>, preto tieto výdavky samostatne fakturované nebudú uznané ako oprávnené.</w:t>
      </w:r>
      <w:r w:rsidRPr="0014645C">
        <w:rPr>
          <w:rFonts w:ascii="Arial" w:hAnsi="Arial" w:cs="Arial"/>
          <w:b/>
          <w:sz w:val="19"/>
          <w:szCs w:val="19"/>
        </w:rPr>
        <w:t xml:space="preserve"> </w:t>
      </w:r>
    </w:p>
    <w:p w14:paraId="15DF1CF4" w14:textId="77777777" w:rsidR="004A613B" w:rsidRPr="0014645C" w:rsidRDefault="004A613B"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1.3.1. </w:t>
      </w:r>
      <w:r w:rsidR="00277898" w:rsidRPr="0014645C">
        <w:rPr>
          <w:rFonts w:ascii="Arial" w:hAnsi="Arial" w:cs="Arial"/>
          <w:i/>
          <w:color w:val="auto"/>
          <w:sz w:val="19"/>
          <w:szCs w:val="19"/>
          <w:lang w:val="sk-SK"/>
        </w:rPr>
        <w:t>R</w:t>
      </w:r>
      <w:r w:rsidR="004265FD" w:rsidRPr="0014645C">
        <w:rPr>
          <w:rFonts w:ascii="Arial" w:hAnsi="Arial" w:cs="Arial"/>
          <w:i/>
          <w:color w:val="auto"/>
          <w:sz w:val="19"/>
          <w:szCs w:val="19"/>
          <w:lang w:val="sk-SK"/>
        </w:rPr>
        <w:t>iadiaci personál externý</w:t>
      </w:r>
      <w:r w:rsidR="004265FD" w:rsidRPr="0014645C">
        <w:rPr>
          <w:rFonts w:ascii="Arial" w:hAnsi="Arial" w:cs="Arial"/>
          <w:b w:val="0"/>
          <w:color w:val="auto"/>
          <w:sz w:val="19"/>
          <w:szCs w:val="19"/>
          <w:lang w:val="sk-SK"/>
        </w:rPr>
        <w:t xml:space="preserve"> </w:t>
      </w:r>
    </w:p>
    <w:p w14:paraId="2B66786F"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je </w:t>
      </w:r>
      <w:r w:rsidR="004265FD" w:rsidRPr="0014645C">
        <w:rPr>
          <w:rFonts w:ascii="Arial" w:hAnsi="Arial" w:cs="Arial"/>
          <w:b w:val="0"/>
          <w:color w:val="auto"/>
          <w:sz w:val="19"/>
          <w:szCs w:val="19"/>
          <w:lang w:val="sk-SK"/>
        </w:rPr>
        <w:t xml:space="preserve">možné začleniť </w:t>
      </w:r>
      <w:r w:rsidR="00872DDE" w:rsidRPr="0014645C">
        <w:rPr>
          <w:rFonts w:ascii="Arial" w:hAnsi="Arial" w:cs="Arial"/>
          <w:b w:val="0"/>
          <w:color w:val="auto"/>
          <w:sz w:val="19"/>
          <w:szCs w:val="19"/>
          <w:lang w:val="sk-SK"/>
        </w:rPr>
        <w:t>riadiacich pracovníkov</w:t>
      </w:r>
      <w:r w:rsidR="005537B5" w:rsidRPr="0014645C">
        <w:rPr>
          <w:rFonts w:ascii="Arial" w:hAnsi="Arial" w:cs="Arial"/>
          <w:b w:val="0"/>
          <w:color w:val="auto"/>
          <w:sz w:val="19"/>
          <w:szCs w:val="19"/>
          <w:lang w:val="sk-SK"/>
        </w:rPr>
        <w:t>,</w:t>
      </w:r>
      <w:r w:rsidR="00872DDE" w:rsidRPr="0014645C">
        <w:rPr>
          <w:rFonts w:ascii="Arial" w:hAnsi="Arial" w:cs="Arial"/>
          <w:b w:val="0"/>
          <w:color w:val="auto"/>
          <w:sz w:val="19"/>
          <w:szCs w:val="19"/>
          <w:lang w:val="sk-SK"/>
        </w:rPr>
        <w:t xml:space="preserve"> ako napr. </w:t>
      </w:r>
      <w:r w:rsidR="004265FD" w:rsidRPr="0014645C">
        <w:rPr>
          <w:rFonts w:ascii="Arial" w:hAnsi="Arial" w:cs="Arial"/>
          <w:b w:val="0"/>
          <w:color w:val="auto"/>
          <w:sz w:val="19"/>
          <w:szCs w:val="19"/>
          <w:lang w:val="sk-SK"/>
        </w:rPr>
        <w:t>projektového manažéra (iba jedna osoba</w:t>
      </w:r>
      <w:r w:rsidR="004265FD" w:rsidRPr="0014645C">
        <w:rPr>
          <w:rStyle w:val="Odkaznapoznmkupodiarou"/>
          <w:rFonts w:cs="Arial"/>
          <w:b w:val="0"/>
          <w:color w:val="auto"/>
          <w:sz w:val="19"/>
          <w:szCs w:val="19"/>
          <w:lang w:val="sk-SK"/>
        </w:rPr>
        <w:footnoteReference w:id="71"/>
      </w:r>
      <w:r w:rsidR="004265FD" w:rsidRPr="0014645C">
        <w:rPr>
          <w:rFonts w:ascii="Arial" w:hAnsi="Arial" w:cs="Arial"/>
          <w:b w:val="0"/>
          <w:color w:val="auto"/>
          <w:sz w:val="19"/>
          <w:szCs w:val="19"/>
          <w:lang w:val="sk-SK"/>
        </w:rPr>
        <w:t>, ktorá je zodpovedná za realizáciu projektu ako celku</w:t>
      </w:r>
      <w:r w:rsidR="00624710"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resp. vedúc</w:t>
      </w:r>
      <w:r w:rsidR="00624710" w:rsidRPr="0014645C">
        <w:rPr>
          <w:rFonts w:ascii="Arial" w:hAnsi="Arial" w:cs="Arial"/>
          <w:b w:val="0"/>
          <w:color w:val="auto"/>
          <w:sz w:val="19"/>
          <w:szCs w:val="19"/>
          <w:lang w:val="sk-SK"/>
        </w:rPr>
        <w:t>eho</w:t>
      </w:r>
      <w:r w:rsidR="004265FD" w:rsidRPr="0014645C">
        <w:rPr>
          <w:rFonts w:ascii="Arial" w:hAnsi="Arial" w:cs="Arial"/>
          <w:b w:val="0"/>
          <w:color w:val="auto"/>
          <w:sz w:val="19"/>
          <w:szCs w:val="19"/>
          <w:lang w:val="sk-SK"/>
        </w:rPr>
        <w:t xml:space="preserve"> projektového tímu</w:t>
      </w:r>
      <w:r w:rsidR="00A93191"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w:t>
      </w:r>
      <w:r w:rsidR="00624710" w:rsidRPr="0014645C">
        <w:rPr>
          <w:rFonts w:ascii="Arial" w:hAnsi="Arial" w:cs="Arial"/>
          <w:b w:val="0"/>
          <w:color w:val="auto"/>
          <w:sz w:val="19"/>
          <w:szCs w:val="19"/>
          <w:lang w:val="sk-SK"/>
        </w:rPr>
        <w:t>finančného manažéra</w:t>
      </w:r>
      <w:r w:rsidR="00026FCD" w:rsidRPr="0014645C">
        <w:rPr>
          <w:rFonts w:ascii="Arial" w:hAnsi="Arial" w:cs="Arial"/>
          <w:b w:val="0"/>
          <w:color w:val="auto"/>
          <w:sz w:val="19"/>
          <w:szCs w:val="19"/>
          <w:lang w:val="sk-SK"/>
        </w:rPr>
        <w:t xml:space="preserve">, koordinátora aktivít, manažéra pre verejné obstarávanie, manažéra pre informovanie a komunikáciu, manažéra monitorovania, právnika </w:t>
      </w:r>
      <w:r w:rsidR="00A93191" w:rsidRPr="0014645C">
        <w:rPr>
          <w:rFonts w:ascii="Arial" w:hAnsi="Arial" w:cs="Arial"/>
          <w:b w:val="0"/>
          <w:color w:val="auto"/>
          <w:sz w:val="19"/>
          <w:szCs w:val="19"/>
          <w:lang w:val="sk-SK"/>
        </w:rPr>
        <w:t>a podobne.</w:t>
      </w:r>
      <w:r w:rsidR="004265FD" w:rsidRPr="0014645C">
        <w:rPr>
          <w:rFonts w:ascii="Arial" w:hAnsi="Arial" w:cs="Arial"/>
          <w:b w:val="0"/>
          <w:color w:val="auto"/>
          <w:sz w:val="19"/>
          <w:szCs w:val="19"/>
          <w:lang w:val="sk-SK"/>
        </w:rPr>
        <w:t xml:space="preserve"> </w:t>
      </w:r>
    </w:p>
    <w:p w14:paraId="15271238"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1.3.2. </w:t>
      </w:r>
      <w:r w:rsidR="00277898"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dministratívny personál</w:t>
      </w:r>
      <w:r w:rsidR="004265FD" w:rsidRPr="0014645C">
        <w:rPr>
          <w:rFonts w:ascii="Arial" w:hAnsi="Arial" w:cs="Arial"/>
          <w:b w:val="0"/>
          <w:color w:val="auto"/>
          <w:sz w:val="19"/>
          <w:szCs w:val="19"/>
          <w:lang w:val="sk-SK"/>
        </w:rPr>
        <w:t xml:space="preserve"> </w:t>
      </w:r>
    </w:p>
    <w:p w14:paraId="16F2A44C"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podpoložky</w:t>
      </w:r>
      <w:r w:rsidRPr="0014645C">
        <w:rPr>
          <w:rFonts w:ascii="Arial" w:hAnsi="Arial" w:cs="Arial"/>
          <w:i/>
          <w:color w:val="auto"/>
          <w:sz w:val="19"/>
          <w:szCs w:val="19"/>
          <w:lang w:val="sk-SK"/>
        </w:rPr>
        <w:t xml:space="preserve"> </w:t>
      </w:r>
      <w:r w:rsidR="004265FD" w:rsidRPr="0014645C">
        <w:rPr>
          <w:rFonts w:ascii="Arial" w:hAnsi="Arial" w:cs="Arial"/>
          <w:b w:val="0"/>
          <w:color w:val="auto"/>
          <w:sz w:val="19"/>
          <w:szCs w:val="19"/>
          <w:lang w:val="sk-SK"/>
        </w:rPr>
        <w:t xml:space="preserve">je možné začleniť externý personál zastrešujúci finančnú časť, administratívnu a obslužnú časť, napr. </w:t>
      </w:r>
      <w:r w:rsidR="00026FCD" w:rsidRPr="0014645C">
        <w:rPr>
          <w:rFonts w:ascii="Arial" w:hAnsi="Arial" w:cs="Arial"/>
          <w:b w:val="0"/>
          <w:color w:val="auto"/>
          <w:sz w:val="19"/>
          <w:szCs w:val="19"/>
          <w:lang w:val="sk-SK"/>
        </w:rPr>
        <w:t xml:space="preserve">asistenta projektového / finančného manažéra, </w:t>
      </w:r>
      <w:r w:rsidR="00624710" w:rsidRPr="0014645C">
        <w:rPr>
          <w:rFonts w:ascii="Arial" w:hAnsi="Arial" w:cs="Arial"/>
          <w:b w:val="0"/>
          <w:color w:val="auto"/>
          <w:sz w:val="19"/>
          <w:szCs w:val="19"/>
          <w:lang w:val="sk-SK"/>
        </w:rPr>
        <w:t xml:space="preserve">administratívneho pracovníka, </w:t>
      </w:r>
      <w:r w:rsidR="004265FD" w:rsidRPr="0014645C">
        <w:rPr>
          <w:rFonts w:ascii="Arial" w:hAnsi="Arial" w:cs="Arial"/>
          <w:b w:val="0"/>
          <w:color w:val="auto"/>
          <w:sz w:val="19"/>
          <w:szCs w:val="19"/>
          <w:lang w:val="sk-SK"/>
        </w:rPr>
        <w:t>ekonóma, účtovníka, mzdového účtovníka, personalistu a podobne.</w:t>
      </w:r>
    </w:p>
    <w:p w14:paraId="7595A2B1" w14:textId="77777777" w:rsidR="004A613B" w:rsidRPr="0014645C" w:rsidRDefault="004265FD" w:rsidP="000706F2">
      <w:pPr>
        <w:pStyle w:val="Zkladntext"/>
        <w:spacing w:before="120" w:line="288" w:lineRule="auto"/>
        <w:ind w:firstLine="720"/>
        <w:jc w:val="both"/>
        <w:rPr>
          <w:rFonts w:ascii="Arial" w:hAnsi="Arial" w:cs="Arial"/>
          <w:sz w:val="19"/>
          <w:szCs w:val="19"/>
        </w:rPr>
      </w:pPr>
      <w:r w:rsidRPr="0014645C">
        <w:rPr>
          <w:rFonts w:ascii="Arial" w:hAnsi="Arial" w:cs="Arial"/>
          <w:b/>
          <w:sz w:val="19"/>
          <w:szCs w:val="19"/>
        </w:rPr>
        <w:t>Položka 1.4. Ostatné výdavky - nepriame</w:t>
      </w:r>
      <w:r w:rsidRPr="0014645C">
        <w:rPr>
          <w:rFonts w:ascii="Arial" w:hAnsi="Arial" w:cs="Arial"/>
          <w:sz w:val="19"/>
          <w:szCs w:val="19"/>
        </w:rPr>
        <w:t xml:space="preserve"> </w:t>
      </w:r>
    </w:p>
    <w:p w14:paraId="088F4B27" w14:textId="77777777" w:rsidR="004265FD" w:rsidRPr="0014645C" w:rsidRDefault="004A613B" w:rsidP="000906F9">
      <w:pPr>
        <w:pStyle w:val="Zkladntext"/>
        <w:spacing w:before="120" w:line="288" w:lineRule="auto"/>
        <w:jc w:val="both"/>
        <w:rPr>
          <w:rFonts w:ascii="Arial" w:hAnsi="Arial" w:cs="Arial"/>
          <w:sz w:val="19"/>
          <w:szCs w:val="19"/>
        </w:rPr>
      </w:pPr>
      <w:r w:rsidRPr="0014645C">
        <w:rPr>
          <w:rFonts w:ascii="Arial" w:hAnsi="Arial" w:cs="Arial"/>
          <w:sz w:val="19"/>
          <w:szCs w:val="19"/>
        </w:rPr>
        <w:t xml:space="preserve">Položka </w:t>
      </w:r>
      <w:r w:rsidR="004265FD" w:rsidRPr="0014645C">
        <w:rPr>
          <w:rFonts w:ascii="Arial" w:hAnsi="Arial" w:cs="Arial"/>
          <w:sz w:val="19"/>
          <w:szCs w:val="19"/>
        </w:rPr>
        <w:t>zahŕňa najmä výdavky vzniknuté pri realizácii projektu. Ide o spotrebný tovar a prevádzkový materiál, výdavky na nájom priestorov</w:t>
      </w:r>
      <w:r w:rsidR="00121A8E" w:rsidRPr="0014645C">
        <w:rPr>
          <w:rFonts w:ascii="Arial" w:hAnsi="Arial" w:cs="Arial"/>
          <w:sz w:val="19"/>
          <w:szCs w:val="19"/>
        </w:rPr>
        <w:t xml:space="preserve">, </w:t>
      </w:r>
      <w:r w:rsidR="004265FD" w:rsidRPr="0014645C">
        <w:rPr>
          <w:rFonts w:ascii="Arial" w:hAnsi="Arial" w:cs="Arial"/>
          <w:sz w:val="19"/>
          <w:szCs w:val="19"/>
        </w:rPr>
        <w:t xml:space="preserve">výdavky na poštovné, telekomunikačné poplatky, internet, </w:t>
      </w:r>
      <w:r w:rsidR="00BB4BA8" w:rsidRPr="0014645C">
        <w:rPr>
          <w:rFonts w:ascii="Arial" w:hAnsi="Arial" w:cs="Arial"/>
          <w:sz w:val="19"/>
          <w:szCs w:val="19"/>
        </w:rPr>
        <w:t xml:space="preserve">stravovanie, </w:t>
      </w:r>
      <w:r w:rsidR="004265FD" w:rsidRPr="0014645C">
        <w:rPr>
          <w:rFonts w:ascii="Arial" w:hAnsi="Arial" w:cs="Arial"/>
          <w:sz w:val="19"/>
          <w:szCs w:val="19"/>
        </w:rPr>
        <w:t>výdavky na energie, upratovanie v súvislosti s realizáciou projektu</w:t>
      </w:r>
      <w:r w:rsidR="00BB4BA8" w:rsidRPr="0014645C">
        <w:rPr>
          <w:rFonts w:ascii="Arial" w:hAnsi="Arial" w:cs="Arial"/>
          <w:sz w:val="19"/>
          <w:szCs w:val="19"/>
        </w:rPr>
        <w:t>.</w:t>
      </w:r>
      <w:r w:rsidR="004265FD" w:rsidRPr="0014645C">
        <w:rPr>
          <w:rFonts w:ascii="Arial" w:hAnsi="Arial" w:cs="Arial"/>
          <w:b/>
          <w:sz w:val="19"/>
          <w:szCs w:val="19"/>
        </w:rPr>
        <w:t xml:space="preserve"> Režijné výdavky, ktoré sa týkajú všeobecnej prevádzky organizácie bez príčinnej väzby na projekt</w:t>
      </w:r>
      <w:r w:rsidR="00CA3A50" w:rsidRPr="0014645C">
        <w:rPr>
          <w:rFonts w:ascii="Arial" w:hAnsi="Arial" w:cs="Arial"/>
          <w:b/>
          <w:sz w:val="19"/>
          <w:szCs w:val="19"/>
        </w:rPr>
        <w:t>,</w:t>
      </w:r>
      <w:r w:rsidR="004265FD" w:rsidRPr="0014645C">
        <w:rPr>
          <w:rFonts w:ascii="Arial" w:hAnsi="Arial" w:cs="Arial"/>
          <w:b/>
          <w:sz w:val="19"/>
          <w:szCs w:val="19"/>
        </w:rPr>
        <w:t xml:space="preserve"> ako i výdavky zodpovedajúce svojím vymedzením účtovnej kategórii mimoriadnych nákladov, sú neoprávnenými výdavkami.</w:t>
      </w:r>
      <w:r w:rsidR="004265FD" w:rsidRPr="0014645C">
        <w:rPr>
          <w:rFonts w:ascii="Arial" w:hAnsi="Arial" w:cs="Arial"/>
          <w:sz w:val="19"/>
          <w:szCs w:val="19"/>
        </w:rPr>
        <w:t xml:space="preserve"> </w:t>
      </w:r>
    </w:p>
    <w:p w14:paraId="7C42CB8A"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1.4.1. </w:t>
      </w:r>
      <w:r w:rsidR="00340365" w:rsidRPr="0014645C">
        <w:rPr>
          <w:rFonts w:ascii="Arial" w:hAnsi="Arial" w:cs="Arial"/>
          <w:i/>
          <w:color w:val="auto"/>
          <w:sz w:val="19"/>
          <w:szCs w:val="19"/>
          <w:lang w:val="sk-SK"/>
        </w:rPr>
        <w:t>S</w:t>
      </w:r>
      <w:r w:rsidR="004265FD" w:rsidRPr="0014645C">
        <w:rPr>
          <w:rFonts w:ascii="Arial" w:hAnsi="Arial" w:cs="Arial"/>
          <w:i/>
          <w:color w:val="auto"/>
          <w:sz w:val="19"/>
          <w:szCs w:val="19"/>
          <w:lang w:val="sk-SK"/>
        </w:rPr>
        <w:t>potrebný tovar a prevádzkový materiál</w:t>
      </w:r>
      <w:r w:rsidR="004265FD" w:rsidRPr="0014645C">
        <w:rPr>
          <w:rFonts w:ascii="Arial" w:hAnsi="Arial" w:cs="Arial"/>
          <w:b w:val="0"/>
          <w:color w:val="auto"/>
          <w:sz w:val="19"/>
          <w:szCs w:val="19"/>
          <w:lang w:val="sk-SK"/>
        </w:rPr>
        <w:t xml:space="preserve"> </w:t>
      </w:r>
    </w:p>
    <w:p w14:paraId="29876C10" w14:textId="77777777" w:rsidR="00BE19F5"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spotrebný tovar alebo prevádzkový materiál. Patrí </w:t>
      </w:r>
      <w:r w:rsidR="003F021B" w:rsidRPr="0014645C">
        <w:rPr>
          <w:rFonts w:ascii="Arial" w:hAnsi="Arial" w:cs="Arial"/>
          <w:b w:val="0"/>
          <w:color w:val="auto"/>
          <w:sz w:val="19"/>
          <w:szCs w:val="19"/>
          <w:lang w:val="sk-SK"/>
        </w:rPr>
        <w:t>sem</w:t>
      </w:r>
      <w:r w:rsidR="00DA21EE"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hlavne kancelársky materiál, prevádzkový materiál</w:t>
      </w:r>
      <w:r w:rsidR="00232E61" w:rsidRPr="0014645C">
        <w:rPr>
          <w:rFonts w:ascii="Arial" w:hAnsi="Arial" w:cs="Arial"/>
          <w:b w:val="0"/>
          <w:color w:val="auto"/>
          <w:sz w:val="19"/>
          <w:szCs w:val="19"/>
          <w:lang w:val="sk-SK"/>
        </w:rPr>
        <w:t xml:space="preserve"> (v tejto položke sa uvádza aj spotrebný materiál súvisiaci s prevádzkou tlačiarní a multifunkčných zariadení – tonery, atramentové náplne a ďalší materiál v súlade s používateľskými a prevádzkovými pravidlami takýchto zariadení)</w:t>
      </w:r>
      <w:r w:rsidR="004265FD" w:rsidRPr="0014645C">
        <w:rPr>
          <w:rFonts w:ascii="Arial" w:hAnsi="Arial" w:cs="Arial"/>
          <w:b w:val="0"/>
          <w:color w:val="auto"/>
          <w:sz w:val="19"/>
          <w:szCs w:val="19"/>
          <w:lang w:val="sk-SK"/>
        </w:rPr>
        <w:t xml:space="preserve"> a podobne (v tejto položke </w:t>
      </w:r>
      <w:r w:rsidR="00DA21EE" w:rsidRPr="0014645C">
        <w:rPr>
          <w:rFonts w:ascii="Arial" w:hAnsi="Arial" w:cs="Arial"/>
          <w:b w:val="0"/>
          <w:color w:val="auto"/>
          <w:sz w:val="19"/>
          <w:szCs w:val="19"/>
          <w:lang w:val="sk-SK"/>
        </w:rPr>
        <w:t xml:space="preserve">sa neuvádza </w:t>
      </w:r>
      <w:r w:rsidR="004265FD" w:rsidRPr="0014645C">
        <w:rPr>
          <w:rFonts w:ascii="Arial" w:hAnsi="Arial" w:cs="Arial"/>
          <w:b w:val="0"/>
          <w:color w:val="auto"/>
          <w:sz w:val="19"/>
          <w:szCs w:val="19"/>
          <w:lang w:val="sk-SK"/>
        </w:rPr>
        <w:t>obstaranie drobného hmotného majetku, ktorý sa eviduje na evidenčnom liste, napr. kalkulačky, USB kľúče a iné predmety).</w:t>
      </w:r>
      <w:r w:rsidR="00232E61" w:rsidRPr="0014645C">
        <w:rPr>
          <w:rFonts w:ascii="Arial" w:hAnsi="Arial" w:cs="Arial"/>
          <w:b w:val="0"/>
          <w:color w:val="auto"/>
          <w:sz w:val="19"/>
          <w:szCs w:val="19"/>
          <w:lang w:val="sk-SK"/>
        </w:rPr>
        <w:t xml:space="preserve"> V tejto položke sa </w:t>
      </w:r>
      <w:r w:rsidR="00FD7A07" w:rsidRPr="0014645C">
        <w:rPr>
          <w:rFonts w:ascii="Arial" w:hAnsi="Arial" w:cs="Arial"/>
          <w:b w:val="0"/>
          <w:color w:val="auto"/>
          <w:sz w:val="19"/>
          <w:szCs w:val="19"/>
          <w:lang w:val="sk-SK"/>
        </w:rPr>
        <w:t xml:space="preserve">tiež </w:t>
      </w:r>
      <w:r w:rsidR="00232E61" w:rsidRPr="0014645C">
        <w:rPr>
          <w:rFonts w:ascii="Arial" w:hAnsi="Arial" w:cs="Arial"/>
          <w:b w:val="0"/>
          <w:color w:val="auto"/>
          <w:sz w:val="19"/>
          <w:szCs w:val="19"/>
          <w:lang w:val="sk-SK"/>
        </w:rPr>
        <w:t>neuvádzajú náklady súvisiace s mimozáručnými opravami zariadení (napr. tlačiarne a multifunkčné zariadenia), ktoré vznikli na základe neodborného zaobchádzania so zariadením alebo používaním v rozpore s používateľskými a prevádzkovými pravidlami takýchto zariadení.</w:t>
      </w:r>
      <w:r w:rsidR="004265FD" w:rsidRPr="0014645C">
        <w:rPr>
          <w:rFonts w:ascii="Arial" w:hAnsi="Arial" w:cs="Arial"/>
          <w:b w:val="0"/>
          <w:color w:val="auto"/>
          <w:sz w:val="19"/>
          <w:szCs w:val="19"/>
          <w:lang w:val="sk-SK"/>
        </w:rPr>
        <w:t xml:space="preserve"> </w:t>
      </w:r>
      <w:r w:rsidR="00232E61" w:rsidRPr="0014645C">
        <w:rPr>
          <w:rFonts w:ascii="Arial" w:hAnsi="Arial" w:cs="Arial"/>
          <w:b w:val="0"/>
          <w:color w:val="auto"/>
          <w:sz w:val="19"/>
          <w:szCs w:val="19"/>
          <w:lang w:val="sk-SK"/>
        </w:rPr>
        <w:t xml:space="preserve">Uvedené náklady je povinný žiadateľ/prijímateľ hradiť z vlastných zdrojov. </w:t>
      </w:r>
      <w:r w:rsidR="001F3F62" w:rsidRPr="0014645C">
        <w:rPr>
          <w:rFonts w:ascii="Arial" w:hAnsi="Arial" w:cs="Arial"/>
          <w:b w:val="0"/>
          <w:color w:val="auto"/>
          <w:sz w:val="19"/>
          <w:szCs w:val="19"/>
          <w:lang w:val="sk-SK"/>
        </w:rPr>
        <w:t>V prípade obstarania a využívania spotrebného tovaru a prevádzkového materiálu aj pre odborných zamestnancov v hlavných aktivitách</w:t>
      </w:r>
      <w:r w:rsidR="004D6B4F" w:rsidRPr="0014645C">
        <w:rPr>
          <w:rStyle w:val="Odkaznapoznmkupodiarou"/>
          <w:rFonts w:cs="Arial"/>
          <w:b w:val="0"/>
          <w:color w:val="auto"/>
          <w:sz w:val="19"/>
          <w:szCs w:val="19"/>
          <w:lang w:val="sk-SK"/>
        </w:rPr>
        <w:footnoteReference w:id="72"/>
      </w:r>
      <w:r w:rsidR="001F3F62" w:rsidRPr="0014645C">
        <w:rPr>
          <w:rFonts w:ascii="Arial" w:hAnsi="Arial" w:cs="Arial"/>
          <w:b w:val="0"/>
          <w:color w:val="auto"/>
          <w:sz w:val="19"/>
          <w:szCs w:val="19"/>
          <w:lang w:val="sk-SK"/>
        </w:rPr>
        <w:t xml:space="preserve"> projektu sú tieto výdavky nepriamymi výdavkami. </w:t>
      </w:r>
      <w:r w:rsidR="004265FD" w:rsidRPr="0014645C">
        <w:rPr>
          <w:rFonts w:ascii="Arial" w:hAnsi="Arial" w:cs="Arial"/>
          <w:b w:val="0"/>
          <w:color w:val="auto"/>
          <w:sz w:val="19"/>
          <w:szCs w:val="19"/>
          <w:lang w:val="sk-SK"/>
        </w:rPr>
        <w:t xml:space="preserve">Jednotka pri kalkulácii tejto podpoložky </w:t>
      </w:r>
      <w:r w:rsidR="008D57EC" w:rsidRPr="0014645C">
        <w:rPr>
          <w:rFonts w:ascii="Arial" w:hAnsi="Arial" w:cs="Arial"/>
          <w:b w:val="0"/>
          <w:color w:val="auto"/>
          <w:sz w:val="19"/>
          <w:szCs w:val="19"/>
          <w:lang w:val="sk-SK"/>
        </w:rPr>
        <w:t xml:space="preserve">je </w:t>
      </w:r>
      <w:r w:rsidR="004265FD" w:rsidRPr="0014645C">
        <w:rPr>
          <w:rFonts w:ascii="Arial" w:hAnsi="Arial" w:cs="Arial"/>
          <w:b w:val="0"/>
          <w:color w:val="auto"/>
          <w:sz w:val="19"/>
          <w:szCs w:val="19"/>
          <w:lang w:val="sk-SK"/>
        </w:rPr>
        <w:t>projekt</w:t>
      </w:r>
      <w:r w:rsidR="008D57EC" w:rsidRPr="0014645C">
        <w:rPr>
          <w:rFonts w:ascii="Arial" w:hAnsi="Arial" w:cs="Arial"/>
          <w:b w:val="0"/>
          <w:color w:val="auto"/>
          <w:sz w:val="19"/>
          <w:szCs w:val="19"/>
          <w:lang w:val="sk-SK"/>
        </w:rPr>
        <w:t> </w:t>
      </w:r>
      <w:r w:rsidR="00101FF8" w:rsidRPr="0014645C">
        <w:rPr>
          <w:rFonts w:ascii="Arial" w:hAnsi="Arial" w:cs="Arial"/>
          <w:b w:val="0"/>
          <w:color w:val="auto"/>
          <w:sz w:val="19"/>
          <w:szCs w:val="19"/>
          <w:lang w:val="sk-SK"/>
        </w:rPr>
        <w:t>a iné</w:t>
      </w:r>
      <w:r w:rsidR="004265FD" w:rsidRPr="0014645C">
        <w:rPr>
          <w:rFonts w:ascii="Arial" w:hAnsi="Arial" w:cs="Arial"/>
          <w:b w:val="0"/>
          <w:color w:val="auto"/>
          <w:sz w:val="19"/>
          <w:szCs w:val="19"/>
          <w:lang w:val="sk-SK"/>
        </w:rPr>
        <w:t>.</w:t>
      </w:r>
      <w:r w:rsidR="009A6979" w:rsidRPr="0014645C">
        <w:rPr>
          <w:rFonts w:ascii="Arial" w:hAnsi="Arial" w:cs="Arial"/>
          <w:b w:val="0"/>
          <w:color w:val="auto"/>
          <w:sz w:val="19"/>
          <w:szCs w:val="19"/>
          <w:lang w:val="sk-SK"/>
        </w:rPr>
        <w:t xml:space="preserve"> Pri rozpočtovaní výdavkov na spotrebný tovar a prevádzkový materiál nesmie výška nárokovaných výdavkov presiahnuť priemernú sumu </w:t>
      </w:r>
      <w:r w:rsidR="00764C7A" w:rsidRPr="0014645C">
        <w:rPr>
          <w:rFonts w:ascii="Arial" w:hAnsi="Arial" w:cs="Arial"/>
          <w:color w:val="auto"/>
          <w:sz w:val="19"/>
          <w:szCs w:val="19"/>
          <w:lang w:val="sk-SK"/>
        </w:rPr>
        <w:t>150</w:t>
      </w:r>
      <w:r w:rsidR="009A6979" w:rsidRPr="0014645C">
        <w:rPr>
          <w:rFonts w:ascii="Arial" w:hAnsi="Arial" w:cs="Arial"/>
          <w:color w:val="auto"/>
          <w:sz w:val="19"/>
          <w:szCs w:val="19"/>
          <w:lang w:val="sk-SK"/>
        </w:rPr>
        <w:t xml:space="preserve"> €</w:t>
      </w:r>
      <w:r w:rsidR="009A6979" w:rsidRPr="0014645C">
        <w:rPr>
          <w:rFonts w:ascii="Arial" w:hAnsi="Arial" w:cs="Arial"/>
          <w:b w:val="0"/>
          <w:color w:val="auto"/>
          <w:sz w:val="19"/>
          <w:szCs w:val="19"/>
          <w:lang w:val="sk-SK"/>
        </w:rPr>
        <w:t xml:space="preserve"> pripadajúcu na jeden mesiac realizácie projektu. </w:t>
      </w:r>
    </w:p>
    <w:p w14:paraId="4B497043" w14:textId="77777777" w:rsidR="00590C9C"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1.4.2. </w:t>
      </w:r>
      <w:r w:rsidR="00340365" w:rsidRPr="0014645C">
        <w:rPr>
          <w:rFonts w:ascii="Arial" w:hAnsi="Arial" w:cs="Arial"/>
          <w:i/>
          <w:color w:val="auto"/>
          <w:sz w:val="19"/>
          <w:szCs w:val="19"/>
          <w:lang w:val="sk-SK"/>
        </w:rPr>
        <w:t>N</w:t>
      </w:r>
      <w:r w:rsidR="004265FD" w:rsidRPr="0014645C">
        <w:rPr>
          <w:rFonts w:ascii="Arial" w:hAnsi="Arial" w:cs="Arial"/>
          <w:i/>
          <w:color w:val="auto"/>
          <w:sz w:val="19"/>
          <w:szCs w:val="19"/>
          <w:lang w:val="sk-SK"/>
        </w:rPr>
        <w:t>ájom priestorov pre administráciu projektu</w:t>
      </w:r>
      <w:r w:rsidR="004265FD" w:rsidRPr="0014645C">
        <w:rPr>
          <w:rFonts w:ascii="Arial" w:hAnsi="Arial" w:cs="Arial"/>
          <w:b w:val="0"/>
          <w:color w:val="auto"/>
          <w:sz w:val="19"/>
          <w:szCs w:val="19"/>
          <w:lang w:val="sk-SK"/>
        </w:rPr>
        <w:t xml:space="preserve"> </w:t>
      </w:r>
    </w:p>
    <w:p w14:paraId="5B649AFF" w14:textId="77777777" w:rsidR="00BE19F5" w:rsidRPr="0014645C" w:rsidRDefault="000E50AB" w:rsidP="000E50AB">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je možné začleniť výdavky na nájom administratívnych alebo iných priestorov využívaných </w:t>
      </w:r>
      <w:r w:rsidRPr="0014645C">
        <w:rPr>
          <w:rFonts w:ascii="Arial" w:hAnsi="Arial" w:cs="Arial"/>
          <w:b w:val="0"/>
          <w:color w:val="000000" w:themeColor="text1"/>
          <w:sz w:val="19"/>
          <w:szCs w:val="19"/>
          <w:lang w:val="sk-SK"/>
        </w:rPr>
        <w:t>pre administráciu a riadenie projektu. Zároveň je možné do nepriamych výdavkov rozpočtovať nájom administratívnych alebo iných priestorov, ktoré</w:t>
      </w:r>
      <w:r w:rsidRPr="0014645C">
        <w:rPr>
          <w:rFonts w:ascii="Arial" w:hAnsi="Arial" w:cs="Arial"/>
          <w:b w:val="0"/>
          <w:sz w:val="19"/>
          <w:szCs w:val="19"/>
          <w:lang w:val="sk-SK"/>
        </w:rPr>
        <w:t xml:space="preserve"> </w:t>
      </w:r>
      <w:r w:rsidRPr="0014645C">
        <w:rPr>
          <w:rFonts w:ascii="Arial" w:hAnsi="Arial" w:cs="Arial"/>
          <w:b w:val="0"/>
          <w:color w:val="auto"/>
          <w:sz w:val="19"/>
          <w:szCs w:val="19"/>
          <w:lang w:val="sk-SK"/>
        </w:rPr>
        <w:t xml:space="preserve">sa využívajú </w:t>
      </w:r>
      <w:r w:rsidRPr="0014645C">
        <w:rPr>
          <w:rFonts w:ascii="Arial" w:hAnsi="Arial" w:cs="Arial"/>
          <w:color w:val="auto"/>
          <w:sz w:val="19"/>
          <w:szCs w:val="19"/>
          <w:lang w:val="sk-SK"/>
        </w:rPr>
        <w:t>spoločne</w:t>
      </w:r>
      <w:r w:rsidRPr="0014645C">
        <w:rPr>
          <w:rFonts w:ascii="Arial" w:hAnsi="Arial" w:cs="Arial"/>
          <w:b w:val="0"/>
          <w:color w:val="auto"/>
          <w:sz w:val="19"/>
          <w:szCs w:val="19"/>
          <w:lang w:val="sk-SK"/>
        </w:rPr>
        <w:t xml:space="preserve"> pre riadenie, administráciu a</w:t>
      </w:r>
      <w:r w:rsidR="00633760" w:rsidRPr="0014645C">
        <w:rPr>
          <w:rFonts w:ascii="Arial" w:hAnsi="Arial" w:cs="Arial"/>
          <w:b w:val="0"/>
          <w:color w:val="auto"/>
          <w:sz w:val="19"/>
          <w:szCs w:val="19"/>
          <w:lang w:val="sk-SK"/>
        </w:rPr>
        <w:t> odborný personál projektu</w:t>
      </w:r>
      <w:r w:rsidRPr="0014645C">
        <w:rPr>
          <w:rStyle w:val="Odkaznapoznmkupodiarou"/>
          <w:rFonts w:cs="Arial"/>
          <w:b w:val="0"/>
          <w:color w:val="auto"/>
          <w:sz w:val="19"/>
          <w:szCs w:val="19"/>
          <w:lang w:val="sk-SK"/>
        </w:rPr>
        <w:footnoteReference w:id="73"/>
      </w:r>
      <w:r w:rsidRPr="0014645C">
        <w:rPr>
          <w:rFonts w:ascii="Arial" w:hAnsi="Arial" w:cs="Arial"/>
          <w:b w:val="0"/>
          <w:color w:val="auto"/>
          <w:sz w:val="19"/>
          <w:szCs w:val="19"/>
          <w:lang w:val="sk-SK"/>
        </w:rPr>
        <w:t>. Jednotka pri kalkulácii tejto podpoložky môže byť m</w:t>
      </w:r>
      <w:r w:rsidRPr="0014645C">
        <w:rPr>
          <w:rFonts w:ascii="Arial" w:hAnsi="Arial" w:cs="Arial"/>
          <w:b w:val="0"/>
          <w:color w:val="auto"/>
          <w:sz w:val="19"/>
          <w:szCs w:val="19"/>
          <w:vertAlign w:val="superscript"/>
          <w:lang w:val="sk-SK"/>
        </w:rPr>
        <w:t>2</w:t>
      </w:r>
      <w:r w:rsidRPr="0014645C">
        <w:rPr>
          <w:rFonts w:ascii="Arial" w:hAnsi="Arial" w:cs="Arial"/>
          <w:b w:val="0"/>
          <w:color w:val="auto"/>
          <w:sz w:val="19"/>
          <w:szCs w:val="19"/>
          <w:lang w:val="sk-SK"/>
        </w:rPr>
        <w:t xml:space="preserve">, mesiac, projekt a iné. V komentári rozpočtu žiadateľ zadefinuje na čo budú priestory slúžiť v nadväznosti na aktivity projektu, veľkosť prenajatých priestorov, koľko </w:t>
      </w:r>
      <w:r w:rsidR="00C56A8C" w:rsidRPr="0014645C">
        <w:rPr>
          <w:rFonts w:ascii="Arial" w:hAnsi="Arial" w:cs="Arial"/>
          <w:b w:val="0"/>
          <w:color w:val="000000" w:themeColor="text1"/>
          <w:sz w:val="19"/>
          <w:szCs w:val="19"/>
          <w:lang w:val="sk-SK"/>
        </w:rPr>
        <w:t>zamestnancov</w:t>
      </w:r>
      <w:r w:rsidRPr="0014645C">
        <w:rPr>
          <w:rFonts w:ascii="Arial" w:hAnsi="Arial" w:cs="Arial"/>
          <w:b w:val="0"/>
          <w:color w:val="000000" w:themeColor="text1"/>
          <w:sz w:val="19"/>
          <w:szCs w:val="19"/>
          <w:lang w:val="sk-SK"/>
        </w:rPr>
        <w:t xml:space="preserve"> bude priestor</w:t>
      </w:r>
      <w:r w:rsidR="00C56A8C" w:rsidRPr="0014645C">
        <w:rPr>
          <w:rFonts w:ascii="Arial" w:hAnsi="Arial" w:cs="Arial"/>
          <w:b w:val="0"/>
          <w:color w:val="000000" w:themeColor="text1"/>
          <w:sz w:val="19"/>
          <w:szCs w:val="19"/>
          <w:lang w:val="sk-SK"/>
        </w:rPr>
        <w:t>y</w:t>
      </w:r>
      <w:r w:rsidRPr="0014645C">
        <w:rPr>
          <w:rFonts w:ascii="Arial" w:hAnsi="Arial" w:cs="Arial"/>
          <w:b w:val="0"/>
          <w:color w:val="000000" w:themeColor="text1"/>
          <w:sz w:val="19"/>
          <w:szCs w:val="19"/>
          <w:lang w:val="sk-SK"/>
        </w:rPr>
        <w:t xml:space="preserve"> využívať, v akom časovom úseku </w:t>
      </w:r>
      <w:r w:rsidRPr="0014645C">
        <w:rPr>
          <w:rFonts w:ascii="Arial" w:hAnsi="Arial" w:cs="Arial"/>
          <w:b w:val="0"/>
          <w:color w:val="auto"/>
          <w:sz w:val="19"/>
          <w:szCs w:val="19"/>
          <w:lang w:val="sk-SK"/>
        </w:rPr>
        <w:t xml:space="preserve">a podobne. </w:t>
      </w:r>
      <w:r w:rsidR="00EE7183" w:rsidRPr="0014645C">
        <w:rPr>
          <w:rFonts w:ascii="Arial" w:hAnsi="Arial" w:cs="Arial"/>
          <w:b w:val="0"/>
          <w:color w:val="auto"/>
          <w:sz w:val="19"/>
          <w:szCs w:val="19"/>
          <w:lang w:val="sk-SK"/>
        </w:rPr>
        <w:t>Maximálna výška výdavkov pripadajúca na 1 m</w:t>
      </w:r>
      <w:r w:rsidR="00EE7183" w:rsidRPr="0014645C">
        <w:rPr>
          <w:rFonts w:ascii="Arial" w:hAnsi="Arial" w:cs="Arial"/>
          <w:b w:val="0"/>
          <w:color w:val="auto"/>
          <w:sz w:val="19"/>
          <w:szCs w:val="19"/>
          <w:vertAlign w:val="superscript"/>
          <w:lang w:val="sk-SK"/>
        </w:rPr>
        <w:t>2</w:t>
      </w:r>
      <w:r w:rsidR="00EE7183" w:rsidRPr="0014645C">
        <w:rPr>
          <w:rFonts w:ascii="Arial" w:hAnsi="Arial" w:cs="Arial"/>
          <w:b w:val="0"/>
          <w:color w:val="auto"/>
          <w:sz w:val="19"/>
          <w:szCs w:val="19"/>
          <w:lang w:val="sk-SK"/>
        </w:rPr>
        <w:t xml:space="preserve"> nesmie presiahnuť </w:t>
      </w:r>
      <w:r w:rsidR="00FE71B2" w:rsidRPr="0014645C">
        <w:rPr>
          <w:rFonts w:ascii="Arial" w:hAnsi="Arial" w:cs="Arial"/>
          <w:color w:val="auto"/>
          <w:sz w:val="19"/>
          <w:szCs w:val="19"/>
          <w:lang w:val="sk-SK"/>
        </w:rPr>
        <w:t>11,</w:t>
      </w:r>
      <w:r w:rsidR="00380C9E" w:rsidRPr="0014645C">
        <w:rPr>
          <w:rFonts w:ascii="Arial" w:hAnsi="Arial" w:cs="Arial"/>
          <w:color w:val="auto"/>
          <w:sz w:val="19"/>
          <w:szCs w:val="19"/>
          <w:lang w:val="sk-SK"/>
        </w:rPr>
        <w:t>40</w:t>
      </w:r>
      <w:r w:rsidR="00FE71B2" w:rsidRPr="0014645C">
        <w:rPr>
          <w:rFonts w:ascii="Arial" w:hAnsi="Arial" w:cs="Arial"/>
          <w:color w:val="auto"/>
          <w:sz w:val="19"/>
          <w:szCs w:val="19"/>
          <w:lang w:val="sk-SK"/>
        </w:rPr>
        <w:t xml:space="preserve"> </w:t>
      </w:r>
      <w:r w:rsidR="00EE7183" w:rsidRPr="0014645C">
        <w:rPr>
          <w:rFonts w:ascii="Arial" w:hAnsi="Arial" w:cs="Arial"/>
          <w:color w:val="auto"/>
          <w:sz w:val="19"/>
          <w:szCs w:val="19"/>
          <w:lang w:val="sk-SK"/>
        </w:rPr>
        <w:t>€</w:t>
      </w:r>
      <w:r w:rsidR="008C1EAD" w:rsidRPr="0014645C">
        <w:rPr>
          <w:rFonts w:ascii="Arial" w:hAnsi="Arial" w:cs="Arial"/>
          <w:color w:val="auto"/>
          <w:sz w:val="19"/>
          <w:szCs w:val="19"/>
          <w:lang w:val="sk-SK"/>
        </w:rPr>
        <w:t>/mesiac</w:t>
      </w:r>
      <w:r w:rsidR="00EE7183" w:rsidRPr="0014645C">
        <w:rPr>
          <w:rFonts w:ascii="Arial" w:hAnsi="Arial" w:cs="Arial"/>
          <w:color w:val="auto"/>
          <w:sz w:val="19"/>
          <w:szCs w:val="19"/>
          <w:lang w:val="sk-SK"/>
        </w:rPr>
        <w:t xml:space="preserve"> </w:t>
      </w:r>
      <w:r w:rsidR="00D47AD3" w:rsidRPr="0014645C">
        <w:rPr>
          <w:rFonts w:ascii="Arial" w:hAnsi="Arial" w:cs="Arial"/>
          <w:color w:val="000000" w:themeColor="text1"/>
          <w:sz w:val="19"/>
          <w:szCs w:val="19"/>
          <w:lang w:val="sk-SK"/>
        </w:rPr>
        <w:t>(</w:t>
      </w:r>
      <w:r w:rsidR="00EE7183" w:rsidRPr="0014645C">
        <w:rPr>
          <w:rFonts w:ascii="Arial" w:hAnsi="Arial" w:cs="Arial"/>
          <w:color w:val="000000" w:themeColor="text1"/>
          <w:sz w:val="19"/>
          <w:szCs w:val="19"/>
          <w:lang w:val="sk-SK"/>
        </w:rPr>
        <w:t>vrátane</w:t>
      </w:r>
      <w:r w:rsidR="00D47AD3" w:rsidRPr="0014645C">
        <w:rPr>
          <w:rFonts w:ascii="Arial" w:hAnsi="Arial" w:cs="Arial"/>
          <w:color w:val="000000" w:themeColor="text1"/>
          <w:sz w:val="19"/>
          <w:szCs w:val="19"/>
          <w:lang w:val="sk-SK"/>
        </w:rPr>
        <w:t xml:space="preserve"> </w:t>
      </w:r>
      <w:r w:rsidR="00EE7183" w:rsidRPr="0014645C">
        <w:rPr>
          <w:rFonts w:ascii="Arial" w:hAnsi="Arial" w:cs="Arial"/>
          <w:color w:val="000000" w:themeColor="text1"/>
          <w:sz w:val="19"/>
          <w:szCs w:val="19"/>
          <w:lang w:val="sk-SK"/>
        </w:rPr>
        <w:t>DPH</w:t>
      </w:r>
      <w:r w:rsidR="00D47AD3" w:rsidRPr="0014645C">
        <w:rPr>
          <w:rFonts w:ascii="Arial" w:hAnsi="Arial" w:cs="Arial"/>
          <w:color w:val="000000" w:themeColor="text1"/>
          <w:sz w:val="19"/>
          <w:szCs w:val="19"/>
          <w:lang w:val="sk-SK"/>
        </w:rPr>
        <w:t xml:space="preserve"> a ostatných daní, odvodov, poplatkov a podobne)</w:t>
      </w:r>
      <w:r w:rsidR="00BD1D4D" w:rsidRPr="0014645C">
        <w:rPr>
          <w:rFonts w:ascii="Arial" w:hAnsi="Arial" w:cs="Arial"/>
          <w:color w:val="auto"/>
          <w:sz w:val="19"/>
          <w:szCs w:val="19"/>
          <w:lang w:val="sk-SK"/>
        </w:rPr>
        <w:t>. Zároveň</w:t>
      </w:r>
      <w:r w:rsidR="00C04019" w:rsidRPr="0014645C">
        <w:rPr>
          <w:rFonts w:ascii="Arial" w:hAnsi="Arial" w:cs="Arial"/>
          <w:color w:val="auto"/>
          <w:sz w:val="19"/>
          <w:szCs w:val="19"/>
          <w:lang w:val="sk-SK"/>
        </w:rPr>
        <w:t xml:space="preserve"> veľkosť </w:t>
      </w:r>
      <w:r w:rsidR="00A221B0" w:rsidRPr="0014645C">
        <w:rPr>
          <w:rFonts w:ascii="Arial" w:hAnsi="Arial" w:cs="Arial"/>
          <w:color w:val="auto"/>
          <w:sz w:val="19"/>
          <w:szCs w:val="19"/>
          <w:lang w:val="sk-SK"/>
        </w:rPr>
        <w:t xml:space="preserve">pracovnej miestnosti </w:t>
      </w:r>
      <w:r w:rsidR="00D14000" w:rsidRPr="0014645C">
        <w:rPr>
          <w:rFonts w:ascii="Arial" w:hAnsi="Arial" w:cs="Arial"/>
          <w:color w:val="auto"/>
          <w:sz w:val="19"/>
          <w:szCs w:val="19"/>
          <w:lang w:val="sk-SK"/>
        </w:rPr>
        <w:t>(</w:t>
      </w:r>
      <w:r w:rsidR="00A221B0" w:rsidRPr="0014645C">
        <w:rPr>
          <w:rFonts w:ascii="Arial" w:hAnsi="Arial" w:cs="Arial"/>
          <w:color w:val="auto"/>
          <w:sz w:val="19"/>
          <w:szCs w:val="19"/>
          <w:lang w:val="sk-SK"/>
        </w:rPr>
        <w:t>vrátane spoločných priestorov</w:t>
      </w:r>
      <w:r w:rsidR="00D14000" w:rsidRPr="0014645C">
        <w:rPr>
          <w:rFonts w:ascii="Arial" w:hAnsi="Arial" w:cs="Arial"/>
          <w:color w:val="auto"/>
          <w:sz w:val="19"/>
          <w:szCs w:val="19"/>
          <w:lang w:val="sk-SK"/>
        </w:rPr>
        <w:t>)</w:t>
      </w:r>
      <w:r w:rsidR="00E27C12" w:rsidRPr="0014645C">
        <w:rPr>
          <w:rFonts w:ascii="Arial" w:hAnsi="Arial" w:cs="Arial"/>
          <w:color w:val="auto"/>
          <w:sz w:val="19"/>
          <w:szCs w:val="19"/>
          <w:lang w:val="sk-SK"/>
        </w:rPr>
        <w:t xml:space="preserve"> </w:t>
      </w:r>
      <w:r w:rsidR="00C04019" w:rsidRPr="0014645C">
        <w:rPr>
          <w:rFonts w:ascii="Arial" w:hAnsi="Arial" w:cs="Arial"/>
          <w:color w:val="auto"/>
          <w:sz w:val="19"/>
          <w:szCs w:val="19"/>
          <w:lang w:val="sk-SK"/>
        </w:rPr>
        <w:t xml:space="preserve">nesmie presiahnuť </w:t>
      </w:r>
      <w:r w:rsidR="004E1825" w:rsidRPr="0014645C">
        <w:rPr>
          <w:rFonts w:ascii="Arial" w:hAnsi="Arial" w:cs="Arial"/>
          <w:color w:val="auto"/>
          <w:sz w:val="19"/>
          <w:szCs w:val="19"/>
          <w:lang w:val="sk-SK"/>
        </w:rPr>
        <w:t>13</w:t>
      </w:r>
      <w:r w:rsidR="00DC455C" w:rsidRPr="0014645C">
        <w:rPr>
          <w:rFonts w:ascii="Arial" w:hAnsi="Arial" w:cs="Arial"/>
          <w:color w:val="auto"/>
          <w:sz w:val="19"/>
          <w:szCs w:val="19"/>
          <w:lang w:val="sk-SK"/>
        </w:rPr>
        <w:t xml:space="preserve"> </w:t>
      </w:r>
      <w:r w:rsidR="004E1825" w:rsidRPr="0014645C">
        <w:rPr>
          <w:rFonts w:ascii="Arial" w:hAnsi="Arial" w:cs="Arial"/>
          <w:color w:val="auto"/>
          <w:sz w:val="19"/>
          <w:szCs w:val="19"/>
          <w:lang w:val="sk-SK"/>
        </w:rPr>
        <w:t>m</w:t>
      </w:r>
      <w:r w:rsidR="004E1825" w:rsidRPr="0014645C">
        <w:rPr>
          <w:rFonts w:ascii="Arial" w:hAnsi="Arial" w:cs="Arial"/>
          <w:color w:val="auto"/>
          <w:sz w:val="19"/>
          <w:szCs w:val="19"/>
          <w:vertAlign w:val="superscript"/>
          <w:lang w:val="sk-SK"/>
        </w:rPr>
        <w:t>2</w:t>
      </w:r>
      <w:r w:rsidR="00E27C12" w:rsidRPr="0014645C">
        <w:rPr>
          <w:rFonts w:ascii="Arial" w:hAnsi="Arial" w:cs="Arial"/>
          <w:color w:val="auto"/>
          <w:sz w:val="19"/>
          <w:szCs w:val="19"/>
          <w:lang w:val="sk-SK"/>
        </w:rPr>
        <w:t>/osoba</w:t>
      </w:r>
      <w:r w:rsidR="003429D2" w:rsidRPr="0014645C">
        <w:rPr>
          <w:rStyle w:val="Odkaznapoznmkupodiarou"/>
          <w:rFonts w:cs="Arial"/>
          <w:color w:val="auto"/>
          <w:sz w:val="19"/>
          <w:szCs w:val="19"/>
          <w:lang w:val="sk-SK"/>
        </w:rPr>
        <w:footnoteReference w:id="74"/>
      </w:r>
      <w:r w:rsidR="00EE7183" w:rsidRPr="0014645C">
        <w:rPr>
          <w:rFonts w:ascii="Arial" w:hAnsi="Arial" w:cs="Arial"/>
          <w:b w:val="0"/>
          <w:color w:val="auto"/>
          <w:sz w:val="19"/>
          <w:szCs w:val="19"/>
          <w:lang w:val="sk-SK"/>
        </w:rPr>
        <w:t xml:space="preserve">. </w:t>
      </w:r>
      <w:r w:rsidR="00BE19F5" w:rsidRPr="0014645C">
        <w:rPr>
          <w:rFonts w:ascii="Arial" w:hAnsi="Arial" w:cs="Arial"/>
          <w:b w:val="0"/>
          <w:color w:val="auto"/>
          <w:sz w:val="19"/>
          <w:szCs w:val="19"/>
          <w:lang w:val="sk-SK"/>
        </w:rPr>
        <w:t xml:space="preserve">Výdavky na nájom priestorov sú oprávnené iba pre zamestnancov pracujúcich </w:t>
      </w:r>
      <w:r w:rsidR="00AC1573" w:rsidRPr="0014645C">
        <w:rPr>
          <w:rFonts w:ascii="Arial" w:hAnsi="Arial" w:cs="Arial"/>
          <w:b w:val="0"/>
          <w:color w:val="auto"/>
          <w:sz w:val="19"/>
          <w:szCs w:val="19"/>
          <w:lang w:val="sk-SK"/>
        </w:rPr>
        <w:t xml:space="preserve">na plný pracovný úväzok </w:t>
      </w:r>
      <w:r w:rsidR="00BE19F5" w:rsidRPr="0014645C">
        <w:rPr>
          <w:rFonts w:ascii="Arial" w:hAnsi="Arial" w:cs="Arial"/>
          <w:b w:val="0"/>
          <w:color w:val="auto"/>
          <w:sz w:val="19"/>
          <w:szCs w:val="19"/>
          <w:lang w:val="sk-SK"/>
        </w:rPr>
        <w:t xml:space="preserve">100 % </w:t>
      </w:r>
      <w:r w:rsidR="00615ED5" w:rsidRPr="0014645C">
        <w:rPr>
          <w:rFonts w:ascii="Arial" w:hAnsi="Arial" w:cs="Arial"/>
          <w:b w:val="0"/>
          <w:color w:val="auto"/>
          <w:sz w:val="19"/>
          <w:szCs w:val="19"/>
          <w:lang w:val="sk-SK"/>
        </w:rPr>
        <w:t>činností</w:t>
      </w:r>
      <w:r w:rsidR="00BE19F5" w:rsidRPr="0014645C">
        <w:rPr>
          <w:rFonts w:ascii="Arial" w:hAnsi="Arial" w:cs="Arial"/>
          <w:b w:val="0"/>
          <w:color w:val="auto"/>
          <w:sz w:val="19"/>
          <w:szCs w:val="19"/>
          <w:lang w:val="sk-SK"/>
        </w:rPr>
        <w:t xml:space="preserve"> na projekte</w:t>
      </w:r>
      <w:r w:rsidR="00014FE0" w:rsidRPr="0014645C">
        <w:rPr>
          <w:rFonts w:ascii="Arial" w:hAnsi="Arial" w:cs="Arial"/>
          <w:b w:val="0"/>
          <w:color w:val="auto"/>
          <w:sz w:val="19"/>
          <w:szCs w:val="19"/>
          <w:lang w:val="sk-SK"/>
        </w:rPr>
        <w:t>/och v rámci OP EVS</w:t>
      </w:r>
      <w:r w:rsidR="00BE19F5" w:rsidRPr="0014645C">
        <w:rPr>
          <w:rFonts w:ascii="Arial" w:hAnsi="Arial" w:cs="Arial"/>
          <w:b w:val="0"/>
          <w:color w:val="auto"/>
          <w:sz w:val="19"/>
          <w:szCs w:val="19"/>
          <w:lang w:val="sk-SK"/>
        </w:rPr>
        <w:t xml:space="preserve"> (okrem zamestnancov pracujúcich na základe dohôd o prác</w:t>
      </w:r>
      <w:r w:rsidR="00615ED5" w:rsidRPr="0014645C">
        <w:rPr>
          <w:rFonts w:ascii="Arial" w:hAnsi="Arial" w:cs="Arial"/>
          <w:b w:val="0"/>
          <w:color w:val="auto"/>
          <w:sz w:val="19"/>
          <w:szCs w:val="19"/>
          <w:lang w:val="sk-SK"/>
        </w:rPr>
        <w:t>ach</w:t>
      </w:r>
      <w:r w:rsidR="00BE19F5" w:rsidRPr="0014645C">
        <w:rPr>
          <w:rFonts w:ascii="Arial" w:hAnsi="Arial" w:cs="Arial"/>
          <w:b w:val="0"/>
          <w:color w:val="auto"/>
          <w:sz w:val="19"/>
          <w:szCs w:val="19"/>
          <w:lang w:val="sk-SK"/>
        </w:rPr>
        <w:t xml:space="preserve"> vykonávan</w:t>
      </w:r>
      <w:r w:rsidR="00615ED5" w:rsidRPr="0014645C">
        <w:rPr>
          <w:rFonts w:ascii="Arial" w:hAnsi="Arial" w:cs="Arial"/>
          <w:b w:val="0"/>
          <w:color w:val="auto"/>
          <w:sz w:val="19"/>
          <w:szCs w:val="19"/>
          <w:lang w:val="sk-SK"/>
        </w:rPr>
        <w:t>ých</w:t>
      </w:r>
      <w:r w:rsidR="00BE19F5" w:rsidRPr="0014645C">
        <w:rPr>
          <w:rFonts w:ascii="Arial" w:hAnsi="Arial" w:cs="Arial"/>
          <w:b w:val="0"/>
          <w:color w:val="auto"/>
          <w:sz w:val="19"/>
          <w:szCs w:val="19"/>
          <w:lang w:val="sk-SK"/>
        </w:rPr>
        <w:t xml:space="preserve"> mimo pracovného pomeru). </w:t>
      </w:r>
    </w:p>
    <w:p w14:paraId="3D9B0E9D" w14:textId="77777777" w:rsidR="00590C9C" w:rsidRPr="0014645C" w:rsidRDefault="000E50AB" w:rsidP="000E50AB">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V prípade, že žiadateľ</w:t>
      </w:r>
      <w:r w:rsidR="00D21286" w:rsidRPr="0014645C">
        <w:rPr>
          <w:rFonts w:ascii="Arial" w:hAnsi="Arial" w:cs="Arial"/>
          <w:color w:val="auto"/>
          <w:sz w:val="19"/>
          <w:szCs w:val="19"/>
          <w:lang w:val="sk-SK"/>
        </w:rPr>
        <w:t>/partner</w:t>
      </w:r>
      <w:r w:rsidRPr="0014645C">
        <w:rPr>
          <w:rFonts w:ascii="Arial" w:hAnsi="Arial" w:cs="Arial"/>
          <w:color w:val="auto"/>
          <w:sz w:val="19"/>
          <w:szCs w:val="19"/>
          <w:lang w:val="sk-SK"/>
        </w:rPr>
        <w:t xml:space="preserve"> vlastní priestory, v ktorých sa projekt bude realizovať alebo ich využíva bezplatne, nie sú výdavky na nájom oprávnené.</w:t>
      </w:r>
    </w:p>
    <w:p w14:paraId="008C7F0C" w14:textId="77777777" w:rsidR="009F30AF" w:rsidRPr="0014645C" w:rsidRDefault="000E50AB" w:rsidP="000E50AB">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V prípade, že žiadateľ/prijímateľ okrem aktivít vykonávaných v rámci projektu uskutočňuje aj činnosť mimo projektu </w:t>
      </w:r>
      <w:r w:rsidR="00B77E14" w:rsidRPr="0014645C">
        <w:rPr>
          <w:rFonts w:ascii="Arial" w:hAnsi="Arial" w:cs="Arial"/>
          <w:b w:val="0"/>
          <w:color w:val="auto"/>
          <w:sz w:val="19"/>
          <w:szCs w:val="19"/>
          <w:lang w:val="sk-SK"/>
        </w:rPr>
        <w:t xml:space="preserve">a/alebo ak pri nájme administratívnych alebo iných priestorov, ktoré sa využívajú spoločne pre riadenie, administráciu a zároveň </w:t>
      </w:r>
      <w:r w:rsidR="00BA6CE8" w:rsidRPr="0014645C">
        <w:rPr>
          <w:rFonts w:ascii="Arial" w:hAnsi="Arial" w:cs="Arial"/>
          <w:b w:val="0"/>
          <w:color w:val="auto"/>
          <w:sz w:val="19"/>
          <w:szCs w:val="19"/>
          <w:lang w:val="sk-SK"/>
        </w:rPr>
        <w:t>odborný personá</w:t>
      </w:r>
      <w:r w:rsidR="009F30AF" w:rsidRPr="0014645C">
        <w:rPr>
          <w:rFonts w:ascii="Arial" w:hAnsi="Arial" w:cs="Arial"/>
          <w:b w:val="0"/>
          <w:color w:val="auto"/>
          <w:sz w:val="19"/>
          <w:szCs w:val="19"/>
          <w:lang w:val="sk-SK"/>
        </w:rPr>
        <w:t>l</w:t>
      </w:r>
      <w:r w:rsidR="00B77E14" w:rsidRPr="0014645C">
        <w:rPr>
          <w:rFonts w:ascii="Arial" w:hAnsi="Arial" w:cs="Arial"/>
          <w:b w:val="0"/>
          <w:color w:val="auto"/>
          <w:sz w:val="19"/>
          <w:szCs w:val="19"/>
          <w:lang w:val="sk-SK"/>
        </w:rPr>
        <w:t xml:space="preserve"> si žiadateľ </w:t>
      </w:r>
      <w:r w:rsidR="00BA6CE8" w:rsidRPr="0014645C">
        <w:rPr>
          <w:rFonts w:ascii="Arial" w:hAnsi="Arial" w:cs="Arial"/>
          <w:b w:val="0"/>
          <w:color w:val="auto"/>
          <w:sz w:val="19"/>
          <w:szCs w:val="19"/>
          <w:lang w:val="sk-SK"/>
        </w:rPr>
        <w:t xml:space="preserve">časť </w:t>
      </w:r>
      <w:r w:rsidR="00B77E14" w:rsidRPr="0014645C">
        <w:rPr>
          <w:rFonts w:ascii="Arial" w:hAnsi="Arial" w:cs="Arial"/>
          <w:b w:val="0"/>
          <w:color w:val="auto"/>
          <w:sz w:val="19"/>
          <w:szCs w:val="19"/>
          <w:lang w:val="sk-SK"/>
        </w:rPr>
        <w:t>priestor</w:t>
      </w:r>
      <w:r w:rsidR="00BA6CE8" w:rsidRPr="0014645C">
        <w:rPr>
          <w:rFonts w:ascii="Arial" w:hAnsi="Arial" w:cs="Arial"/>
          <w:b w:val="0"/>
          <w:color w:val="auto"/>
          <w:sz w:val="19"/>
          <w:szCs w:val="19"/>
          <w:lang w:val="sk-SK"/>
        </w:rPr>
        <w:t>ov</w:t>
      </w:r>
      <w:r w:rsidR="00B77E14" w:rsidRPr="0014645C">
        <w:rPr>
          <w:rFonts w:ascii="Arial" w:hAnsi="Arial" w:cs="Arial"/>
          <w:b w:val="0"/>
          <w:color w:val="auto"/>
          <w:sz w:val="19"/>
          <w:szCs w:val="19"/>
          <w:lang w:val="sk-SK"/>
        </w:rPr>
        <w:t xml:space="preserve"> využívan</w:t>
      </w:r>
      <w:r w:rsidR="00BA6CE8" w:rsidRPr="0014645C">
        <w:rPr>
          <w:rFonts w:ascii="Arial" w:hAnsi="Arial" w:cs="Arial"/>
          <w:b w:val="0"/>
          <w:color w:val="auto"/>
          <w:sz w:val="19"/>
          <w:szCs w:val="19"/>
          <w:lang w:val="sk-SK"/>
        </w:rPr>
        <w:t>ých</w:t>
      </w:r>
      <w:r w:rsidR="00B77E14" w:rsidRPr="0014645C">
        <w:rPr>
          <w:rFonts w:ascii="Arial" w:hAnsi="Arial" w:cs="Arial"/>
          <w:b w:val="0"/>
          <w:color w:val="auto"/>
          <w:sz w:val="19"/>
          <w:szCs w:val="19"/>
          <w:lang w:val="sk-SK"/>
        </w:rPr>
        <w:t xml:space="preserve"> </w:t>
      </w:r>
      <w:r w:rsidR="00BA6CE8" w:rsidRPr="0014645C">
        <w:rPr>
          <w:rFonts w:ascii="Arial" w:hAnsi="Arial" w:cs="Arial"/>
          <w:b w:val="0"/>
          <w:color w:val="auto"/>
          <w:sz w:val="19"/>
          <w:szCs w:val="19"/>
          <w:lang w:val="sk-SK"/>
        </w:rPr>
        <w:t>pre odborný personál</w:t>
      </w:r>
      <w:r w:rsidR="00B77E14" w:rsidRPr="0014645C">
        <w:rPr>
          <w:rFonts w:ascii="Arial" w:hAnsi="Arial" w:cs="Arial"/>
          <w:b w:val="0"/>
          <w:color w:val="auto"/>
          <w:sz w:val="19"/>
          <w:szCs w:val="19"/>
          <w:lang w:val="sk-SK"/>
        </w:rPr>
        <w:t xml:space="preserve"> projektu </w:t>
      </w:r>
      <w:r w:rsidR="00B77E14" w:rsidRPr="0014645C">
        <w:rPr>
          <w:rFonts w:ascii="Arial" w:hAnsi="Arial" w:cs="Arial"/>
          <w:color w:val="auto"/>
          <w:sz w:val="19"/>
          <w:szCs w:val="19"/>
          <w:lang w:val="sk-SK"/>
        </w:rPr>
        <w:t>bude rozpočtovať osobitne v rámci hlavných aktivít</w:t>
      </w:r>
      <w:r w:rsidR="00B77E14"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môže si nárokovať iba pomernú časť výdavkov na nájom priestorov</w:t>
      </w:r>
      <w:r w:rsidR="009F30AF" w:rsidRPr="0014645C">
        <w:rPr>
          <w:rFonts w:ascii="Arial" w:hAnsi="Arial" w:cs="Arial"/>
          <w:b w:val="0"/>
          <w:color w:val="auto"/>
          <w:sz w:val="19"/>
          <w:szCs w:val="19"/>
          <w:lang w:val="sk-SK"/>
        </w:rPr>
        <w:t xml:space="preserve">. Spôsob výpočtu tejto pomernej časti musí žiadateľ/prijímateľ </w:t>
      </w:r>
      <w:r w:rsidRPr="0014645C">
        <w:rPr>
          <w:rFonts w:ascii="Arial" w:hAnsi="Arial" w:cs="Arial"/>
          <w:b w:val="0"/>
          <w:color w:val="auto"/>
          <w:sz w:val="19"/>
          <w:szCs w:val="19"/>
          <w:lang w:val="sk-SK"/>
        </w:rPr>
        <w:t>jednoznačne preu</w:t>
      </w:r>
      <w:r w:rsidR="009F30AF" w:rsidRPr="0014645C">
        <w:rPr>
          <w:rFonts w:ascii="Arial" w:hAnsi="Arial" w:cs="Arial"/>
          <w:b w:val="0"/>
          <w:color w:val="auto"/>
          <w:sz w:val="19"/>
          <w:szCs w:val="19"/>
          <w:lang w:val="sk-SK"/>
        </w:rPr>
        <w:t xml:space="preserve">kázať, pričom </w:t>
      </w:r>
      <w:r w:rsidRPr="0014645C">
        <w:rPr>
          <w:rFonts w:ascii="Arial" w:hAnsi="Arial" w:cs="Arial"/>
          <w:b w:val="0"/>
          <w:color w:val="auto"/>
          <w:sz w:val="19"/>
          <w:szCs w:val="19"/>
          <w:lang w:val="sk-SK"/>
        </w:rPr>
        <w:t>musí použiť objektívny a matematicky overiteľný ukazovateľ</w:t>
      </w:r>
      <w:r w:rsidR="00B77E14"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p>
    <w:p w14:paraId="28F292F4" w14:textId="77777777" w:rsidR="00B77E14" w:rsidRPr="0014645C" w:rsidRDefault="00B77E14" w:rsidP="000E50AB">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Spôsob výpočtu </w:t>
      </w:r>
      <w:r w:rsidR="005928BD" w:rsidRPr="0014645C">
        <w:rPr>
          <w:rFonts w:ascii="Arial" w:hAnsi="Arial" w:cs="Arial"/>
          <w:color w:val="auto"/>
          <w:sz w:val="19"/>
          <w:szCs w:val="19"/>
          <w:lang w:val="sk-SK"/>
        </w:rPr>
        <w:t>oprávnených</w:t>
      </w:r>
      <w:r w:rsidRPr="0014645C">
        <w:rPr>
          <w:rFonts w:ascii="Arial" w:hAnsi="Arial" w:cs="Arial"/>
          <w:color w:val="auto"/>
          <w:sz w:val="19"/>
          <w:szCs w:val="19"/>
          <w:lang w:val="sk-SK"/>
        </w:rPr>
        <w:t xml:space="preserve"> výdavkov na nájom priestorov je </w:t>
      </w:r>
      <w:r w:rsidR="00B00B34" w:rsidRPr="0014645C">
        <w:rPr>
          <w:rFonts w:ascii="Arial" w:hAnsi="Arial" w:cs="Arial"/>
          <w:color w:val="auto"/>
          <w:sz w:val="19"/>
          <w:szCs w:val="19"/>
          <w:lang w:val="sk-SK"/>
        </w:rPr>
        <w:t>potrebné doložiť</w:t>
      </w:r>
      <w:r w:rsidRPr="0014645C">
        <w:rPr>
          <w:rFonts w:ascii="Arial" w:hAnsi="Arial" w:cs="Arial"/>
          <w:color w:val="auto"/>
          <w:sz w:val="19"/>
          <w:szCs w:val="19"/>
          <w:lang w:val="sk-SK"/>
        </w:rPr>
        <w:t xml:space="preserve"> k rozpočtu projektu.</w:t>
      </w:r>
    </w:p>
    <w:p w14:paraId="7CFC58D4"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1.4.3. </w:t>
      </w:r>
      <w:r w:rsidR="00340365" w:rsidRPr="0014645C">
        <w:rPr>
          <w:rFonts w:ascii="Arial" w:hAnsi="Arial" w:cs="Arial"/>
          <w:i/>
          <w:color w:val="auto"/>
          <w:sz w:val="19"/>
          <w:szCs w:val="19"/>
          <w:lang w:val="sk-SK"/>
        </w:rPr>
        <w:t>T</w:t>
      </w:r>
      <w:r w:rsidR="004265FD" w:rsidRPr="0014645C">
        <w:rPr>
          <w:rFonts w:ascii="Arial" w:hAnsi="Arial" w:cs="Arial"/>
          <w:i/>
          <w:color w:val="auto"/>
          <w:sz w:val="19"/>
          <w:szCs w:val="19"/>
          <w:lang w:val="sk-SK"/>
        </w:rPr>
        <w:t>elekomunikačné poplatky</w:t>
      </w:r>
      <w:r w:rsidR="004265FD" w:rsidRPr="0014645C">
        <w:rPr>
          <w:rStyle w:val="Odkaznapoznmkupodiarou"/>
          <w:rFonts w:cs="Arial"/>
          <w:i/>
          <w:color w:val="auto"/>
          <w:sz w:val="19"/>
          <w:szCs w:val="19"/>
          <w:lang w:val="sk-SK"/>
        </w:rPr>
        <w:footnoteReference w:id="75"/>
      </w:r>
      <w:r w:rsidR="004265FD" w:rsidRPr="0014645C">
        <w:rPr>
          <w:rFonts w:ascii="Arial" w:hAnsi="Arial" w:cs="Arial"/>
          <w:i/>
          <w:color w:val="auto"/>
          <w:sz w:val="19"/>
          <w:szCs w:val="19"/>
          <w:lang w:val="sk-SK"/>
        </w:rPr>
        <w:t>, poštov</w:t>
      </w:r>
      <w:r w:rsidR="00A723B8" w:rsidRPr="0014645C">
        <w:rPr>
          <w:rFonts w:ascii="Arial" w:hAnsi="Arial" w:cs="Arial"/>
          <w:i/>
          <w:color w:val="auto"/>
          <w:sz w:val="19"/>
          <w:szCs w:val="19"/>
          <w:lang w:val="sk-SK"/>
        </w:rPr>
        <w:t>n</w:t>
      </w:r>
      <w:r w:rsidR="004265FD" w:rsidRPr="0014645C">
        <w:rPr>
          <w:rFonts w:ascii="Arial" w:hAnsi="Arial" w:cs="Arial"/>
          <w:i/>
          <w:color w:val="auto"/>
          <w:sz w:val="19"/>
          <w:szCs w:val="19"/>
          <w:lang w:val="sk-SK"/>
        </w:rPr>
        <w:t>é</w:t>
      </w:r>
      <w:r w:rsidR="008A6B07" w:rsidRPr="0014645C">
        <w:rPr>
          <w:rFonts w:ascii="Arial" w:hAnsi="Arial" w:cs="Arial"/>
          <w:i/>
          <w:color w:val="auto"/>
          <w:sz w:val="19"/>
          <w:szCs w:val="19"/>
          <w:lang w:val="sk-SK"/>
        </w:rPr>
        <w:t xml:space="preserve"> a</w:t>
      </w:r>
      <w:r w:rsidR="00C7159D" w:rsidRPr="0014645C">
        <w:rPr>
          <w:rFonts w:ascii="Arial" w:hAnsi="Arial" w:cs="Arial"/>
          <w:i/>
          <w:color w:val="auto"/>
          <w:sz w:val="19"/>
          <w:szCs w:val="19"/>
          <w:lang w:val="sk-SK"/>
        </w:rPr>
        <w:t xml:space="preserve"> prístup na </w:t>
      </w:r>
      <w:r w:rsidR="008A6B07" w:rsidRPr="0014645C">
        <w:rPr>
          <w:rFonts w:ascii="Arial" w:hAnsi="Arial" w:cs="Arial"/>
          <w:i/>
          <w:color w:val="auto"/>
          <w:sz w:val="19"/>
          <w:szCs w:val="19"/>
          <w:lang w:val="sk-SK"/>
        </w:rPr>
        <w:t>internet</w:t>
      </w:r>
      <w:r w:rsidR="004265FD" w:rsidRPr="0014645C">
        <w:rPr>
          <w:rFonts w:ascii="Arial" w:hAnsi="Arial" w:cs="Arial"/>
          <w:b w:val="0"/>
          <w:color w:val="auto"/>
          <w:sz w:val="19"/>
          <w:szCs w:val="19"/>
          <w:lang w:val="sk-SK"/>
        </w:rPr>
        <w:t xml:space="preserve"> </w:t>
      </w:r>
    </w:p>
    <w:p w14:paraId="77E8BF93" w14:textId="77777777" w:rsidR="001119B6"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je možné začleniť výdavky na telekomunikačné poplatky</w:t>
      </w:r>
      <w:r w:rsidR="00F2127D" w:rsidRPr="0014645C">
        <w:rPr>
          <w:rFonts w:ascii="Arial" w:hAnsi="Arial" w:cs="Arial"/>
          <w:b w:val="0"/>
          <w:color w:val="auto"/>
          <w:sz w:val="19"/>
          <w:szCs w:val="19"/>
          <w:lang w:val="sk-SK"/>
        </w:rPr>
        <w:t>, poštovné a</w:t>
      </w:r>
      <w:r w:rsidR="00C7159D" w:rsidRPr="0014645C">
        <w:rPr>
          <w:rFonts w:ascii="Arial" w:hAnsi="Arial" w:cs="Arial"/>
          <w:b w:val="0"/>
          <w:color w:val="auto"/>
          <w:sz w:val="19"/>
          <w:szCs w:val="19"/>
          <w:lang w:val="sk-SK"/>
        </w:rPr>
        <w:t xml:space="preserve"> prístup na </w:t>
      </w:r>
      <w:r w:rsidR="00F2127D" w:rsidRPr="0014645C">
        <w:rPr>
          <w:rFonts w:ascii="Arial" w:hAnsi="Arial" w:cs="Arial"/>
          <w:b w:val="0"/>
          <w:color w:val="auto"/>
          <w:sz w:val="19"/>
          <w:szCs w:val="19"/>
          <w:lang w:val="sk-SK"/>
        </w:rPr>
        <w:t>internet</w:t>
      </w:r>
      <w:r w:rsidR="004265FD" w:rsidRPr="0014645C">
        <w:rPr>
          <w:rFonts w:ascii="Arial" w:hAnsi="Arial" w:cs="Arial"/>
          <w:b w:val="0"/>
          <w:color w:val="auto"/>
          <w:sz w:val="19"/>
          <w:szCs w:val="19"/>
          <w:lang w:val="sk-SK"/>
        </w:rPr>
        <w:t xml:space="preserve"> využívané pre realizáciu projektu (obstaranie zariadení súvisiacich s používaním uvedených služieb nie je oprávnené).</w:t>
      </w:r>
      <w:r w:rsidR="00444D92" w:rsidRPr="0014645C">
        <w:rPr>
          <w:rFonts w:ascii="Arial" w:hAnsi="Arial" w:cs="Arial"/>
          <w:b w:val="0"/>
          <w:color w:val="auto"/>
          <w:sz w:val="19"/>
          <w:szCs w:val="19"/>
          <w:lang w:val="sk-SK"/>
        </w:rPr>
        <w:t xml:space="preserve"> Žiadateľ je oprávnený si </w:t>
      </w:r>
      <w:r w:rsidR="00BC5252" w:rsidRPr="0014645C">
        <w:rPr>
          <w:rFonts w:ascii="Arial" w:hAnsi="Arial" w:cs="Arial"/>
          <w:b w:val="0"/>
          <w:color w:val="auto"/>
          <w:sz w:val="19"/>
          <w:szCs w:val="19"/>
          <w:lang w:val="sk-SK"/>
        </w:rPr>
        <w:t>rozpočtovať</w:t>
      </w:r>
      <w:r w:rsidR="00444D92" w:rsidRPr="0014645C">
        <w:rPr>
          <w:rFonts w:ascii="Arial" w:hAnsi="Arial" w:cs="Arial"/>
          <w:b w:val="0"/>
          <w:color w:val="auto"/>
          <w:sz w:val="19"/>
          <w:szCs w:val="19"/>
          <w:lang w:val="sk-SK"/>
        </w:rPr>
        <w:t xml:space="preserve"> telekomunikačné poplatky za pevnú linku </w:t>
      </w:r>
      <w:r w:rsidR="001129AC" w:rsidRPr="0014645C">
        <w:rPr>
          <w:rFonts w:ascii="Arial" w:hAnsi="Arial" w:cs="Arial"/>
          <w:b w:val="0"/>
          <w:color w:val="auto"/>
          <w:sz w:val="19"/>
          <w:szCs w:val="19"/>
          <w:lang w:val="sk-SK"/>
        </w:rPr>
        <w:t xml:space="preserve">ako aj </w:t>
      </w:r>
      <w:r w:rsidR="00444D92" w:rsidRPr="0014645C">
        <w:rPr>
          <w:rFonts w:ascii="Arial" w:hAnsi="Arial" w:cs="Arial"/>
          <w:b w:val="0"/>
          <w:color w:val="auto"/>
          <w:sz w:val="19"/>
          <w:szCs w:val="19"/>
          <w:lang w:val="sk-SK"/>
        </w:rPr>
        <w:t>mobiln</w:t>
      </w:r>
      <w:r w:rsidR="00D76BA9" w:rsidRPr="0014645C">
        <w:rPr>
          <w:rFonts w:ascii="Arial" w:hAnsi="Arial" w:cs="Arial"/>
          <w:b w:val="0"/>
          <w:color w:val="auto"/>
          <w:sz w:val="19"/>
          <w:szCs w:val="19"/>
          <w:lang w:val="sk-SK"/>
        </w:rPr>
        <w:t>é hlasové služby</w:t>
      </w:r>
      <w:r w:rsidR="00444D92" w:rsidRPr="0014645C">
        <w:rPr>
          <w:rFonts w:ascii="Arial" w:hAnsi="Arial" w:cs="Arial"/>
          <w:b w:val="0"/>
          <w:color w:val="auto"/>
          <w:sz w:val="19"/>
          <w:szCs w:val="19"/>
          <w:lang w:val="sk-SK"/>
        </w:rPr>
        <w:t xml:space="preserve"> (paušál).</w:t>
      </w:r>
      <w:r w:rsidR="004265FD" w:rsidRPr="0014645C">
        <w:rPr>
          <w:rFonts w:ascii="Arial" w:hAnsi="Arial" w:cs="Arial"/>
          <w:b w:val="0"/>
          <w:color w:val="auto"/>
          <w:sz w:val="19"/>
          <w:szCs w:val="19"/>
          <w:lang w:val="sk-SK"/>
        </w:rPr>
        <w:t xml:space="preserve"> </w:t>
      </w:r>
      <w:r w:rsidR="001129AC" w:rsidRPr="0014645C">
        <w:rPr>
          <w:rFonts w:ascii="Arial" w:hAnsi="Arial" w:cs="Arial"/>
          <w:b w:val="0"/>
          <w:color w:val="auto"/>
          <w:sz w:val="19"/>
          <w:szCs w:val="19"/>
          <w:lang w:val="sk-SK"/>
        </w:rPr>
        <w:t xml:space="preserve">Mobilné služby môžu </w:t>
      </w:r>
      <w:r w:rsidR="0042104F" w:rsidRPr="0014645C">
        <w:rPr>
          <w:rFonts w:ascii="Arial" w:hAnsi="Arial" w:cs="Arial"/>
          <w:b w:val="0"/>
          <w:color w:val="auto"/>
          <w:sz w:val="19"/>
          <w:szCs w:val="19"/>
          <w:lang w:val="sk-SK"/>
        </w:rPr>
        <w:t>v rámci balíka telekomunikačných služieb</w:t>
      </w:r>
      <w:r w:rsidR="00D76BA9" w:rsidRPr="0014645C">
        <w:rPr>
          <w:rFonts w:ascii="Arial" w:hAnsi="Arial" w:cs="Arial"/>
          <w:b w:val="0"/>
          <w:color w:val="auto"/>
          <w:sz w:val="19"/>
          <w:szCs w:val="19"/>
          <w:lang w:val="sk-SK"/>
        </w:rPr>
        <w:t xml:space="preserve"> okrem hlasových služieb</w:t>
      </w:r>
      <w:r w:rsidR="0042104F" w:rsidRPr="0014645C">
        <w:rPr>
          <w:rFonts w:ascii="Arial" w:hAnsi="Arial" w:cs="Arial"/>
          <w:b w:val="0"/>
          <w:color w:val="auto"/>
          <w:sz w:val="19"/>
          <w:szCs w:val="19"/>
          <w:lang w:val="sk-SK"/>
        </w:rPr>
        <w:t xml:space="preserve"> </w:t>
      </w:r>
      <w:r w:rsidR="001129AC" w:rsidRPr="0014645C">
        <w:rPr>
          <w:rFonts w:ascii="Arial" w:hAnsi="Arial" w:cs="Arial"/>
          <w:b w:val="0"/>
          <w:color w:val="auto"/>
          <w:sz w:val="19"/>
          <w:szCs w:val="19"/>
          <w:lang w:val="sk-SK"/>
        </w:rPr>
        <w:t xml:space="preserve">zároveň obsahovať aj </w:t>
      </w:r>
      <w:r w:rsidR="00D76BA9" w:rsidRPr="0014645C">
        <w:rPr>
          <w:rFonts w:ascii="Arial" w:hAnsi="Arial" w:cs="Arial"/>
          <w:b w:val="0"/>
          <w:color w:val="auto"/>
          <w:sz w:val="19"/>
          <w:szCs w:val="19"/>
          <w:lang w:val="sk-SK"/>
        </w:rPr>
        <w:t>iné mobilné služby</w:t>
      </w:r>
      <w:r w:rsidR="00260158" w:rsidRPr="0014645C">
        <w:rPr>
          <w:rFonts w:ascii="Arial" w:hAnsi="Arial" w:cs="Arial"/>
          <w:b w:val="0"/>
          <w:color w:val="auto"/>
          <w:sz w:val="19"/>
          <w:szCs w:val="19"/>
          <w:lang w:val="sk-SK"/>
        </w:rPr>
        <w:t>,</w:t>
      </w:r>
      <w:r w:rsidR="00D76BA9" w:rsidRPr="0014645C">
        <w:rPr>
          <w:rFonts w:ascii="Arial" w:hAnsi="Arial" w:cs="Arial"/>
          <w:b w:val="0"/>
          <w:color w:val="auto"/>
          <w:sz w:val="19"/>
          <w:szCs w:val="19"/>
          <w:lang w:val="sk-SK"/>
        </w:rPr>
        <w:t xml:space="preserve"> ako napr. textové správy a </w:t>
      </w:r>
      <w:r w:rsidR="001129AC" w:rsidRPr="0014645C">
        <w:rPr>
          <w:rFonts w:ascii="Arial" w:hAnsi="Arial" w:cs="Arial"/>
          <w:b w:val="0"/>
          <w:color w:val="auto"/>
          <w:sz w:val="19"/>
          <w:szCs w:val="19"/>
          <w:lang w:val="sk-SK"/>
        </w:rPr>
        <w:t xml:space="preserve">prístup </w:t>
      </w:r>
      <w:r w:rsidR="003B1116" w:rsidRPr="0014645C">
        <w:rPr>
          <w:rFonts w:ascii="Arial" w:hAnsi="Arial" w:cs="Arial"/>
          <w:b w:val="0"/>
          <w:color w:val="auto"/>
          <w:sz w:val="19"/>
          <w:szCs w:val="19"/>
          <w:lang w:val="sk-SK"/>
        </w:rPr>
        <w:t>na</w:t>
      </w:r>
      <w:r w:rsidR="0042104F" w:rsidRPr="0014645C">
        <w:rPr>
          <w:rFonts w:ascii="Arial" w:hAnsi="Arial" w:cs="Arial"/>
          <w:b w:val="0"/>
          <w:color w:val="auto"/>
          <w:sz w:val="19"/>
          <w:szCs w:val="19"/>
          <w:lang w:val="sk-SK"/>
        </w:rPr>
        <w:t> </w:t>
      </w:r>
      <w:r w:rsidR="001129AC" w:rsidRPr="0014645C">
        <w:rPr>
          <w:rFonts w:ascii="Arial" w:hAnsi="Arial" w:cs="Arial"/>
          <w:b w:val="0"/>
          <w:color w:val="auto"/>
          <w:sz w:val="19"/>
          <w:szCs w:val="19"/>
          <w:lang w:val="sk-SK"/>
        </w:rPr>
        <w:t>internet</w:t>
      </w:r>
      <w:r w:rsidR="0042104F" w:rsidRPr="0014645C">
        <w:rPr>
          <w:rFonts w:ascii="Arial" w:hAnsi="Arial" w:cs="Arial"/>
          <w:b w:val="0"/>
          <w:color w:val="auto"/>
          <w:sz w:val="19"/>
          <w:szCs w:val="19"/>
          <w:lang w:val="sk-SK"/>
        </w:rPr>
        <w:t xml:space="preserve">. </w:t>
      </w:r>
      <w:r w:rsidR="003F7318" w:rsidRPr="0014645C">
        <w:rPr>
          <w:rFonts w:ascii="Arial" w:hAnsi="Arial" w:cs="Arial"/>
          <w:color w:val="auto"/>
          <w:sz w:val="19"/>
          <w:szCs w:val="19"/>
          <w:lang w:val="sk-SK"/>
        </w:rPr>
        <w:t xml:space="preserve">Telekomunikačné poplatky </w:t>
      </w:r>
      <w:r w:rsidR="00C4711C" w:rsidRPr="0014645C">
        <w:rPr>
          <w:rFonts w:ascii="Arial" w:hAnsi="Arial" w:cs="Arial"/>
          <w:color w:val="auto"/>
          <w:sz w:val="19"/>
          <w:szCs w:val="19"/>
          <w:lang w:val="sk-SK"/>
        </w:rPr>
        <w:t>a poplatky za prístup na internet</w:t>
      </w:r>
      <w:r w:rsidR="0038758F" w:rsidRPr="0014645C">
        <w:rPr>
          <w:rStyle w:val="Odkaznapoznmkupodiarou"/>
          <w:rFonts w:cs="Arial"/>
          <w:color w:val="auto"/>
          <w:szCs w:val="19"/>
          <w:lang w:val="sk-SK"/>
        </w:rPr>
        <w:footnoteReference w:id="76"/>
      </w:r>
      <w:r w:rsidR="00C4711C" w:rsidRPr="0014645C">
        <w:rPr>
          <w:rFonts w:ascii="Arial" w:hAnsi="Arial" w:cs="Arial"/>
          <w:color w:val="auto"/>
          <w:sz w:val="19"/>
          <w:szCs w:val="19"/>
          <w:lang w:val="sk-SK"/>
        </w:rPr>
        <w:t xml:space="preserve"> </w:t>
      </w:r>
      <w:r w:rsidR="003F7318" w:rsidRPr="0014645C">
        <w:rPr>
          <w:rFonts w:ascii="Arial" w:hAnsi="Arial" w:cs="Arial"/>
          <w:color w:val="auto"/>
          <w:sz w:val="19"/>
          <w:szCs w:val="19"/>
          <w:lang w:val="sk-SK"/>
        </w:rPr>
        <w:t>sú oprávnené pre zamestnancov žiadateľa</w:t>
      </w:r>
      <w:r w:rsidR="001D1C8A" w:rsidRPr="0014645C">
        <w:rPr>
          <w:rFonts w:ascii="Arial" w:hAnsi="Arial" w:cs="Arial"/>
          <w:color w:val="auto"/>
          <w:sz w:val="19"/>
          <w:szCs w:val="19"/>
          <w:lang w:val="sk-SK"/>
        </w:rPr>
        <w:t>/prijímateľa</w:t>
      </w:r>
      <w:r w:rsidR="003F7318" w:rsidRPr="0014645C">
        <w:rPr>
          <w:rFonts w:ascii="Arial" w:hAnsi="Arial" w:cs="Arial"/>
          <w:color w:val="auto"/>
          <w:sz w:val="19"/>
          <w:szCs w:val="19"/>
          <w:lang w:val="sk-SK"/>
        </w:rPr>
        <w:t xml:space="preserve"> pracujúcich na základe pracovnej</w:t>
      </w:r>
      <w:r w:rsidR="003F69EB" w:rsidRPr="0014645C">
        <w:rPr>
          <w:rFonts w:ascii="Arial" w:hAnsi="Arial" w:cs="Arial"/>
          <w:color w:val="auto"/>
          <w:sz w:val="19"/>
          <w:szCs w:val="19"/>
          <w:lang w:val="sk-SK"/>
        </w:rPr>
        <w:t>/služobnej</w:t>
      </w:r>
      <w:r w:rsidR="003F7318" w:rsidRPr="0014645C">
        <w:rPr>
          <w:rFonts w:ascii="Arial" w:hAnsi="Arial" w:cs="Arial"/>
          <w:color w:val="auto"/>
          <w:sz w:val="19"/>
          <w:szCs w:val="19"/>
          <w:lang w:val="sk-SK"/>
        </w:rPr>
        <w:t xml:space="preserve"> zmluvy </w:t>
      </w:r>
      <w:r w:rsidR="00955C1F" w:rsidRPr="0014645C">
        <w:rPr>
          <w:rFonts w:ascii="Arial" w:hAnsi="Arial" w:cs="Arial"/>
          <w:color w:val="auto"/>
          <w:sz w:val="19"/>
          <w:szCs w:val="19"/>
          <w:lang w:val="sk-SK"/>
        </w:rPr>
        <w:t>na plný pracovný úväzok</w:t>
      </w:r>
      <w:r w:rsidR="00EB5310" w:rsidRPr="0014645C">
        <w:rPr>
          <w:rFonts w:ascii="Arial" w:hAnsi="Arial" w:cs="Arial"/>
          <w:color w:val="auto"/>
          <w:sz w:val="19"/>
          <w:szCs w:val="19"/>
          <w:lang w:val="sk-SK"/>
        </w:rPr>
        <w:t xml:space="preserve"> </w:t>
      </w:r>
      <w:r w:rsidR="003F7318" w:rsidRPr="0014645C">
        <w:rPr>
          <w:rFonts w:ascii="Arial" w:hAnsi="Arial" w:cs="Arial"/>
          <w:color w:val="auto"/>
          <w:sz w:val="19"/>
          <w:szCs w:val="19"/>
          <w:lang w:val="sk-SK"/>
        </w:rPr>
        <w:t xml:space="preserve">100 % </w:t>
      </w:r>
      <w:r w:rsidR="00C31573" w:rsidRPr="0014645C">
        <w:rPr>
          <w:rFonts w:ascii="Arial" w:hAnsi="Arial" w:cs="Arial"/>
          <w:color w:val="auto"/>
          <w:sz w:val="19"/>
          <w:szCs w:val="19"/>
          <w:lang w:val="sk-SK"/>
        </w:rPr>
        <w:t xml:space="preserve">činností </w:t>
      </w:r>
      <w:r w:rsidR="003F7318" w:rsidRPr="0014645C">
        <w:rPr>
          <w:rFonts w:ascii="Arial" w:hAnsi="Arial" w:cs="Arial"/>
          <w:color w:val="auto"/>
          <w:sz w:val="19"/>
          <w:szCs w:val="19"/>
          <w:lang w:val="sk-SK"/>
        </w:rPr>
        <w:t>na projekte</w:t>
      </w:r>
      <w:r w:rsidR="00EB5310" w:rsidRPr="0014645C">
        <w:rPr>
          <w:rFonts w:ascii="Arial" w:hAnsi="Arial" w:cs="Arial"/>
          <w:color w:val="auto"/>
          <w:sz w:val="19"/>
          <w:szCs w:val="19"/>
          <w:lang w:val="sk-SK"/>
        </w:rPr>
        <w:t>/och v rámci OP EVS</w:t>
      </w:r>
      <w:r w:rsidR="003F7318" w:rsidRPr="0014645C">
        <w:rPr>
          <w:rFonts w:ascii="Arial" w:hAnsi="Arial" w:cs="Arial"/>
          <w:color w:val="auto"/>
          <w:sz w:val="19"/>
          <w:szCs w:val="19"/>
          <w:lang w:val="sk-SK"/>
        </w:rPr>
        <w:t>.</w:t>
      </w:r>
      <w:r w:rsidR="003F7318" w:rsidRPr="0014645C">
        <w:rPr>
          <w:rFonts w:ascii="Arial" w:hAnsi="Arial" w:cs="Arial"/>
          <w:b w:val="0"/>
          <w:color w:val="auto"/>
          <w:sz w:val="19"/>
          <w:szCs w:val="19"/>
          <w:lang w:val="sk-SK"/>
        </w:rPr>
        <w:t xml:space="preserve"> </w:t>
      </w:r>
      <w:r w:rsidR="00E85309" w:rsidRPr="0014645C">
        <w:rPr>
          <w:rFonts w:ascii="Arial" w:hAnsi="Arial" w:cs="Arial"/>
          <w:b w:val="0"/>
          <w:color w:val="auto"/>
          <w:sz w:val="19"/>
          <w:szCs w:val="19"/>
          <w:lang w:val="sk-SK"/>
        </w:rPr>
        <w:t>Maximálna výška telekomunikačných poplatkov</w:t>
      </w:r>
      <w:r w:rsidR="0042104F" w:rsidRPr="0014645C">
        <w:rPr>
          <w:rFonts w:ascii="Arial" w:hAnsi="Arial" w:cs="Arial"/>
          <w:b w:val="0"/>
          <w:color w:val="auto"/>
          <w:sz w:val="19"/>
          <w:szCs w:val="19"/>
          <w:lang w:val="sk-SK"/>
        </w:rPr>
        <w:t xml:space="preserve"> </w:t>
      </w:r>
      <w:r w:rsidR="000428F4" w:rsidRPr="0014645C">
        <w:rPr>
          <w:rFonts w:ascii="Arial" w:hAnsi="Arial" w:cs="Arial"/>
          <w:b w:val="0"/>
          <w:color w:val="auto"/>
          <w:sz w:val="19"/>
          <w:szCs w:val="19"/>
          <w:lang w:val="sk-SK"/>
        </w:rPr>
        <w:t xml:space="preserve">a poplatkov za prístup na internet </w:t>
      </w:r>
      <w:r w:rsidR="0042104F" w:rsidRPr="0014645C">
        <w:rPr>
          <w:rFonts w:ascii="Arial" w:hAnsi="Arial" w:cs="Arial"/>
          <w:b w:val="0"/>
          <w:color w:val="auto"/>
          <w:sz w:val="19"/>
          <w:szCs w:val="19"/>
          <w:lang w:val="sk-SK"/>
        </w:rPr>
        <w:t>za všetky služby (pevná linka, mobilné služby</w:t>
      </w:r>
      <w:r w:rsidR="000428F4" w:rsidRPr="0014645C">
        <w:rPr>
          <w:rFonts w:ascii="Arial" w:hAnsi="Arial" w:cs="Arial"/>
          <w:b w:val="0"/>
          <w:color w:val="auto"/>
          <w:sz w:val="19"/>
          <w:szCs w:val="19"/>
          <w:lang w:val="sk-SK"/>
        </w:rPr>
        <w:t>, internet</w:t>
      </w:r>
      <w:r w:rsidR="0042104F" w:rsidRPr="0014645C">
        <w:rPr>
          <w:rFonts w:ascii="Arial" w:hAnsi="Arial" w:cs="Arial"/>
          <w:b w:val="0"/>
          <w:color w:val="auto"/>
          <w:sz w:val="19"/>
          <w:szCs w:val="19"/>
          <w:lang w:val="sk-SK"/>
        </w:rPr>
        <w:t>)</w:t>
      </w:r>
      <w:r w:rsidR="00E85309" w:rsidRPr="0014645C">
        <w:rPr>
          <w:rFonts w:ascii="Arial" w:hAnsi="Arial" w:cs="Arial"/>
          <w:b w:val="0"/>
          <w:color w:val="auto"/>
          <w:sz w:val="19"/>
          <w:szCs w:val="19"/>
          <w:lang w:val="sk-SK"/>
        </w:rPr>
        <w:t xml:space="preserve"> nesmie presiahnuť </w:t>
      </w:r>
      <w:r w:rsidR="008638A4" w:rsidRPr="0014645C">
        <w:rPr>
          <w:rFonts w:ascii="Arial" w:hAnsi="Arial" w:cs="Arial"/>
          <w:b w:val="0"/>
          <w:color w:val="auto"/>
          <w:sz w:val="19"/>
          <w:szCs w:val="19"/>
          <w:lang w:val="sk-SK"/>
        </w:rPr>
        <w:t xml:space="preserve">sumu </w:t>
      </w:r>
      <w:r w:rsidR="006D0C03" w:rsidRPr="0014645C">
        <w:rPr>
          <w:rFonts w:ascii="Arial" w:hAnsi="Arial" w:cs="Arial"/>
          <w:color w:val="auto"/>
          <w:sz w:val="19"/>
          <w:szCs w:val="19"/>
          <w:lang w:val="sk-SK"/>
        </w:rPr>
        <w:t>5</w:t>
      </w:r>
      <w:r w:rsidR="00E85309" w:rsidRPr="0014645C">
        <w:rPr>
          <w:rFonts w:ascii="Arial" w:hAnsi="Arial" w:cs="Arial"/>
          <w:color w:val="auto"/>
          <w:sz w:val="19"/>
          <w:szCs w:val="19"/>
          <w:lang w:val="sk-SK"/>
        </w:rPr>
        <w:t xml:space="preserve">0 € </w:t>
      </w:r>
      <w:r w:rsidR="00D47AD3" w:rsidRPr="0014645C">
        <w:rPr>
          <w:rFonts w:ascii="Arial" w:hAnsi="Arial" w:cs="Arial"/>
          <w:color w:val="000000" w:themeColor="text1"/>
          <w:sz w:val="19"/>
          <w:szCs w:val="19"/>
          <w:lang w:val="sk-SK"/>
        </w:rPr>
        <w:t>(</w:t>
      </w:r>
      <w:r w:rsidR="00272C31" w:rsidRPr="0014645C">
        <w:rPr>
          <w:rFonts w:ascii="Arial" w:hAnsi="Arial" w:cs="Arial"/>
          <w:color w:val="000000" w:themeColor="text1"/>
          <w:sz w:val="19"/>
          <w:szCs w:val="19"/>
          <w:lang w:val="sk-SK"/>
        </w:rPr>
        <w:t xml:space="preserve">vrátane DPH </w:t>
      </w:r>
      <w:r w:rsidR="00D47AD3" w:rsidRPr="0014645C">
        <w:rPr>
          <w:rFonts w:ascii="Arial" w:hAnsi="Arial" w:cs="Arial"/>
          <w:color w:val="000000" w:themeColor="text1"/>
          <w:sz w:val="19"/>
          <w:szCs w:val="19"/>
          <w:lang w:val="sk-SK"/>
        </w:rPr>
        <w:t>a ostatných daní, odvodov, poplatkov a podobne)</w:t>
      </w:r>
      <w:r w:rsidR="00272C31" w:rsidRPr="0014645C">
        <w:rPr>
          <w:rFonts w:ascii="Arial" w:hAnsi="Arial" w:cs="Arial"/>
          <w:color w:val="auto"/>
          <w:sz w:val="19"/>
          <w:szCs w:val="19"/>
          <w:lang w:val="sk-SK"/>
        </w:rPr>
        <w:t xml:space="preserve"> </w:t>
      </w:r>
      <w:r w:rsidR="00E85309" w:rsidRPr="0014645C">
        <w:rPr>
          <w:rFonts w:ascii="Arial" w:hAnsi="Arial" w:cs="Arial"/>
          <w:color w:val="auto"/>
          <w:sz w:val="19"/>
          <w:szCs w:val="19"/>
          <w:lang w:val="sk-SK"/>
        </w:rPr>
        <w:t>osoba/mesiac</w:t>
      </w:r>
      <w:r w:rsidR="003429D2" w:rsidRPr="0014645C">
        <w:rPr>
          <w:rStyle w:val="Odkaznapoznmkupodiarou"/>
          <w:rFonts w:cs="Arial"/>
          <w:color w:val="auto"/>
          <w:sz w:val="19"/>
          <w:szCs w:val="19"/>
          <w:lang w:val="sk-SK"/>
        </w:rPr>
        <w:footnoteReference w:id="77"/>
      </w:r>
      <w:r w:rsidR="00E85309"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w:t>
      </w:r>
      <w:r w:rsidR="003F69EB" w:rsidRPr="0014645C">
        <w:rPr>
          <w:rFonts w:ascii="Arial" w:hAnsi="Arial" w:cs="Arial"/>
          <w:b w:val="0"/>
          <w:color w:val="auto"/>
          <w:sz w:val="19"/>
          <w:szCs w:val="19"/>
          <w:lang w:val="sk-SK"/>
        </w:rPr>
        <w:t>Žiadateľ</w:t>
      </w:r>
      <w:r w:rsidR="007B1931" w:rsidRPr="0014645C">
        <w:rPr>
          <w:rFonts w:ascii="Arial" w:hAnsi="Arial" w:cs="Arial"/>
          <w:b w:val="0"/>
          <w:color w:val="auto"/>
          <w:sz w:val="19"/>
          <w:szCs w:val="19"/>
          <w:lang w:val="sk-SK"/>
        </w:rPr>
        <w:t>/prijímateľ</w:t>
      </w:r>
      <w:r w:rsidR="003F69EB" w:rsidRPr="0014645C">
        <w:rPr>
          <w:rFonts w:ascii="Arial" w:hAnsi="Arial" w:cs="Arial"/>
          <w:b w:val="0"/>
          <w:color w:val="auto"/>
          <w:sz w:val="19"/>
          <w:szCs w:val="19"/>
          <w:lang w:val="sk-SK"/>
        </w:rPr>
        <w:t xml:space="preserve"> preukáže spôsob výpočtu </w:t>
      </w:r>
      <w:r w:rsidR="003138E2" w:rsidRPr="0014645C">
        <w:rPr>
          <w:rFonts w:ascii="Arial" w:hAnsi="Arial" w:cs="Arial"/>
          <w:b w:val="0"/>
          <w:color w:val="auto"/>
          <w:sz w:val="19"/>
          <w:szCs w:val="19"/>
          <w:lang w:val="sk-SK"/>
        </w:rPr>
        <w:t xml:space="preserve">nárokovanej </w:t>
      </w:r>
      <w:r w:rsidR="003F69EB" w:rsidRPr="0014645C">
        <w:rPr>
          <w:rFonts w:ascii="Arial" w:hAnsi="Arial" w:cs="Arial"/>
          <w:b w:val="0"/>
          <w:color w:val="auto"/>
          <w:sz w:val="19"/>
          <w:szCs w:val="19"/>
          <w:lang w:val="sk-SK"/>
        </w:rPr>
        <w:t xml:space="preserve">časti </w:t>
      </w:r>
      <w:r w:rsidR="003138E2" w:rsidRPr="0014645C">
        <w:rPr>
          <w:rFonts w:ascii="Arial" w:hAnsi="Arial" w:cs="Arial"/>
          <w:b w:val="0"/>
          <w:color w:val="auto"/>
          <w:sz w:val="19"/>
          <w:szCs w:val="19"/>
          <w:lang w:val="sk-SK"/>
        </w:rPr>
        <w:t>výdavku</w:t>
      </w:r>
      <w:r w:rsidR="007F628C" w:rsidRPr="0014645C">
        <w:rPr>
          <w:rFonts w:ascii="Arial" w:hAnsi="Arial" w:cs="Arial"/>
          <w:b w:val="0"/>
          <w:color w:val="auto"/>
          <w:sz w:val="19"/>
          <w:szCs w:val="19"/>
          <w:lang w:val="sk-SK"/>
        </w:rPr>
        <w:t xml:space="preserve"> podľa štruktúry využívaných služieb</w:t>
      </w:r>
      <w:r w:rsidR="0018171F" w:rsidRPr="0014645C">
        <w:rPr>
          <w:rFonts w:ascii="Arial" w:hAnsi="Arial" w:cs="Arial"/>
          <w:b w:val="0"/>
          <w:color w:val="auto"/>
          <w:sz w:val="19"/>
          <w:szCs w:val="19"/>
          <w:lang w:val="sk-SK"/>
        </w:rPr>
        <w:t xml:space="preserve"> </w:t>
      </w:r>
      <w:r w:rsidR="007F628C" w:rsidRPr="0014645C">
        <w:rPr>
          <w:rFonts w:ascii="Arial" w:hAnsi="Arial" w:cs="Arial"/>
          <w:b w:val="0"/>
          <w:color w:val="auto"/>
          <w:sz w:val="19"/>
          <w:szCs w:val="19"/>
          <w:lang w:val="sk-SK"/>
        </w:rPr>
        <w:t xml:space="preserve"> a</w:t>
      </w:r>
      <w:r w:rsidR="003F69EB" w:rsidRPr="0014645C">
        <w:rPr>
          <w:rFonts w:ascii="Arial" w:hAnsi="Arial" w:cs="Arial"/>
          <w:b w:val="0"/>
          <w:color w:val="auto"/>
          <w:sz w:val="19"/>
          <w:szCs w:val="19"/>
          <w:lang w:val="sk-SK"/>
        </w:rPr>
        <w:t xml:space="preserve"> </w:t>
      </w:r>
      <w:r w:rsidR="007F628C" w:rsidRPr="0014645C">
        <w:rPr>
          <w:rFonts w:ascii="Arial" w:hAnsi="Arial" w:cs="Arial"/>
          <w:b w:val="0"/>
          <w:color w:val="auto"/>
          <w:sz w:val="19"/>
          <w:szCs w:val="19"/>
          <w:lang w:val="sk-SK"/>
        </w:rPr>
        <w:t xml:space="preserve">v prípade využívania služieb spoločného prístupu (napr. telekomunikačné brány) pre celú organizáciu je </w:t>
      </w:r>
      <w:r w:rsidR="00BB49D5" w:rsidRPr="0014645C">
        <w:rPr>
          <w:rFonts w:ascii="Arial" w:hAnsi="Arial" w:cs="Arial"/>
          <w:b w:val="0"/>
          <w:color w:val="auto"/>
          <w:sz w:val="19"/>
          <w:szCs w:val="19"/>
          <w:lang w:val="sk-SK"/>
        </w:rPr>
        <w:t>žiadateľ</w:t>
      </w:r>
      <w:r w:rsidR="007F628C" w:rsidRPr="0014645C">
        <w:rPr>
          <w:rFonts w:ascii="Arial" w:hAnsi="Arial" w:cs="Arial"/>
          <w:b w:val="0"/>
          <w:color w:val="auto"/>
          <w:sz w:val="19"/>
          <w:szCs w:val="19"/>
          <w:lang w:val="sk-SK"/>
        </w:rPr>
        <w:t xml:space="preserve"> povinný vypracovať metodiku k výpočtu oprávnených výdavkov na počet oprávnených zamestnancov, ktorú </w:t>
      </w:r>
      <w:r w:rsidR="00BB49D5" w:rsidRPr="0014645C">
        <w:rPr>
          <w:rFonts w:ascii="Arial" w:hAnsi="Arial" w:cs="Arial"/>
          <w:b w:val="0"/>
          <w:color w:val="auto"/>
          <w:sz w:val="19"/>
          <w:szCs w:val="19"/>
          <w:lang w:val="sk-SK"/>
        </w:rPr>
        <w:t xml:space="preserve">žiadateľ predkladá k rozpočtu projektu. </w:t>
      </w:r>
      <w:r w:rsidR="00C31C4C" w:rsidRPr="0014645C">
        <w:rPr>
          <w:rFonts w:ascii="Arial" w:hAnsi="Arial" w:cs="Arial"/>
          <w:b w:val="0"/>
          <w:color w:val="auto"/>
          <w:sz w:val="19"/>
          <w:szCs w:val="19"/>
          <w:lang w:val="sk-SK"/>
        </w:rPr>
        <w:t xml:space="preserve">Výdavky </w:t>
      </w:r>
      <w:r w:rsidR="0013201A" w:rsidRPr="0014645C">
        <w:rPr>
          <w:rFonts w:ascii="Arial" w:hAnsi="Arial" w:cs="Arial"/>
          <w:b w:val="0"/>
          <w:color w:val="auto"/>
          <w:sz w:val="19"/>
          <w:szCs w:val="19"/>
          <w:lang w:val="sk-SK"/>
        </w:rPr>
        <w:t xml:space="preserve">na telekomunikačné </w:t>
      </w:r>
      <w:r w:rsidR="00274FEC" w:rsidRPr="0014645C">
        <w:rPr>
          <w:rFonts w:ascii="Arial" w:hAnsi="Arial" w:cs="Arial"/>
          <w:b w:val="0"/>
          <w:color w:val="auto"/>
          <w:sz w:val="19"/>
          <w:szCs w:val="19"/>
          <w:lang w:val="sk-SK"/>
        </w:rPr>
        <w:t>služby</w:t>
      </w:r>
      <w:r w:rsidR="0013201A" w:rsidRPr="0014645C">
        <w:rPr>
          <w:rFonts w:ascii="Arial" w:hAnsi="Arial" w:cs="Arial"/>
          <w:b w:val="0"/>
          <w:color w:val="auto"/>
          <w:sz w:val="19"/>
          <w:szCs w:val="19"/>
          <w:lang w:val="sk-SK"/>
        </w:rPr>
        <w:t xml:space="preserve"> a </w:t>
      </w:r>
      <w:r w:rsidR="004A4D0C" w:rsidRPr="0014645C">
        <w:rPr>
          <w:rFonts w:ascii="Arial" w:hAnsi="Arial" w:cs="Arial"/>
          <w:b w:val="0"/>
          <w:color w:val="auto"/>
          <w:sz w:val="19"/>
          <w:szCs w:val="19"/>
          <w:lang w:val="sk-SK"/>
        </w:rPr>
        <w:t>n</w:t>
      </w:r>
      <w:r w:rsidR="0013201A" w:rsidRPr="0014645C">
        <w:rPr>
          <w:rFonts w:ascii="Arial" w:hAnsi="Arial" w:cs="Arial"/>
          <w:b w:val="0"/>
          <w:color w:val="auto"/>
          <w:sz w:val="19"/>
          <w:szCs w:val="19"/>
          <w:lang w:val="sk-SK"/>
        </w:rPr>
        <w:t xml:space="preserve">a </w:t>
      </w:r>
      <w:r w:rsidR="004E01D0" w:rsidRPr="0014645C">
        <w:rPr>
          <w:rFonts w:ascii="Arial" w:hAnsi="Arial" w:cs="Arial"/>
          <w:b w:val="0"/>
          <w:color w:val="auto"/>
          <w:sz w:val="19"/>
          <w:szCs w:val="19"/>
          <w:lang w:val="sk-SK"/>
        </w:rPr>
        <w:t xml:space="preserve">služby </w:t>
      </w:r>
      <w:r w:rsidR="0013201A" w:rsidRPr="0014645C">
        <w:rPr>
          <w:rFonts w:ascii="Arial" w:hAnsi="Arial" w:cs="Arial"/>
          <w:b w:val="0"/>
          <w:color w:val="auto"/>
          <w:sz w:val="19"/>
          <w:szCs w:val="19"/>
          <w:lang w:val="sk-SK"/>
        </w:rPr>
        <w:t>prístup</w:t>
      </w:r>
      <w:r w:rsidR="004E01D0" w:rsidRPr="0014645C">
        <w:rPr>
          <w:rFonts w:ascii="Arial" w:hAnsi="Arial" w:cs="Arial"/>
          <w:b w:val="0"/>
          <w:color w:val="auto"/>
          <w:sz w:val="19"/>
          <w:szCs w:val="19"/>
          <w:lang w:val="sk-SK"/>
        </w:rPr>
        <w:t>u</w:t>
      </w:r>
      <w:r w:rsidR="00C31C4C" w:rsidRPr="0014645C">
        <w:rPr>
          <w:rFonts w:ascii="Arial" w:hAnsi="Arial" w:cs="Arial"/>
          <w:b w:val="0"/>
          <w:color w:val="auto"/>
          <w:sz w:val="19"/>
          <w:szCs w:val="19"/>
          <w:lang w:val="sk-SK"/>
        </w:rPr>
        <w:t xml:space="preserve"> na internet musia zodpovedať hospodárnemu, efektívnemu, účinnému a účelnému </w:t>
      </w:r>
      <w:r w:rsidR="004E01D0" w:rsidRPr="0014645C">
        <w:rPr>
          <w:rFonts w:ascii="Arial" w:hAnsi="Arial" w:cs="Arial"/>
          <w:b w:val="0"/>
          <w:color w:val="auto"/>
          <w:sz w:val="19"/>
          <w:szCs w:val="19"/>
          <w:lang w:val="sk-SK"/>
        </w:rPr>
        <w:t xml:space="preserve">využívaniu verejných financií. </w:t>
      </w:r>
      <w:r w:rsidR="007F628C" w:rsidRPr="0014645C">
        <w:rPr>
          <w:rFonts w:ascii="Arial" w:hAnsi="Arial" w:cs="Arial"/>
          <w:b w:val="0"/>
          <w:color w:val="auto"/>
          <w:sz w:val="19"/>
          <w:szCs w:val="19"/>
          <w:lang w:val="sk-SK"/>
        </w:rPr>
        <w:t>V </w:t>
      </w:r>
      <w:r w:rsidR="004265FD" w:rsidRPr="0014645C">
        <w:rPr>
          <w:rFonts w:ascii="Arial" w:hAnsi="Arial" w:cs="Arial"/>
          <w:b w:val="0"/>
          <w:color w:val="auto"/>
          <w:sz w:val="19"/>
          <w:szCs w:val="19"/>
          <w:lang w:val="sk-SK"/>
        </w:rPr>
        <w:t xml:space="preserve">komentári </w:t>
      </w:r>
      <w:r w:rsidR="00596890" w:rsidRPr="0014645C">
        <w:rPr>
          <w:rFonts w:ascii="Arial" w:hAnsi="Arial" w:cs="Arial"/>
          <w:b w:val="0"/>
          <w:color w:val="auto"/>
          <w:sz w:val="19"/>
          <w:szCs w:val="19"/>
          <w:lang w:val="sk-SK"/>
        </w:rPr>
        <w:t>k</w:t>
      </w:r>
      <w:r w:rsidR="004265FD" w:rsidRPr="0014645C">
        <w:rPr>
          <w:rFonts w:ascii="Arial" w:hAnsi="Arial" w:cs="Arial"/>
          <w:b w:val="0"/>
          <w:color w:val="auto"/>
          <w:sz w:val="19"/>
          <w:szCs w:val="19"/>
          <w:lang w:val="sk-SK"/>
        </w:rPr>
        <w:t xml:space="preserve"> rozpočtu žiadateľ uvedie</w:t>
      </w:r>
      <w:r w:rsidR="005F693F"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na čo bude podpoložka slúžiť a podobne. Jednotka pri kalkulácii tejto podpoložky môže byť projekt a iné. </w:t>
      </w:r>
      <w:r w:rsidR="005B7E0E" w:rsidRPr="0014645C">
        <w:rPr>
          <w:rFonts w:ascii="Arial" w:hAnsi="Arial" w:cs="Arial"/>
          <w:b w:val="0"/>
          <w:color w:val="auto"/>
          <w:sz w:val="19"/>
          <w:szCs w:val="19"/>
          <w:lang w:val="sk-SK"/>
        </w:rPr>
        <w:t>U</w:t>
      </w:r>
      <w:r w:rsidR="004265FD" w:rsidRPr="0014645C">
        <w:rPr>
          <w:rFonts w:ascii="Arial" w:hAnsi="Arial" w:cs="Arial"/>
          <w:b w:val="0"/>
          <w:color w:val="auto"/>
          <w:sz w:val="19"/>
          <w:szCs w:val="19"/>
          <w:lang w:val="sk-SK"/>
        </w:rPr>
        <w:t xml:space="preserve">vedené výdavky </w:t>
      </w:r>
      <w:r w:rsidR="005B7E0E" w:rsidRPr="0014645C">
        <w:rPr>
          <w:rFonts w:ascii="Arial" w:hAnsi="Arial" w:cs="Arial"/>
          <w:b w:val="0"/>
          <w:color w:val="auto"/>
          <w:sz w:val="19"/>
          <w:szCs w:val="19"/>
          <w:lang w:val="sk-SK"/>
        </w:rPr>
        <w:t xml:space="preserve">je možné uviesť </w:t>
      </w:r>
      <w:r w:rsidR="004265FD" w:rsidRPr="0014645C">
        <w:rPr>
          <w:rFonts w:ascii="Arial" w:hAnsi="Arial" w:cs="Arial"/>
          <w:b w:val="0"/>
          <w:color w:val="auto"/>
          <w:sz w:val="19"/>
          <w:szCs w:val="19"/>
          <w:lang w:val="sk-SK"/>
        </w:rPr>
        <w:t>v rozpočte projektu ako samostatné rozpočtové podpoložky.</w:t>
      </w:r>
      <w:r w:rsidR="001119B6" w:rsidRPr="0014645C">
        <w:rPr>
          <w:rFonts w:ascii="Arial" w:hAnsi="Arial" w:cs="Arial"/>
          <w:b w:val="0"/>
          <w:color w:val="auto"/>
          <w:sz w:val="19"/>
          <w:szCs w:val="19"/>
          <w:lang w:val="sk-SK"/>
        </w:rPr>
        <w:t xml:space="preserve"> </w:t>
      </w:r>
    </w:p>
    <w:p w14:paraId="370A6B0E"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1.4.</w:t>
      </w:r>
      <w:r w:rsidR="00F2127D" w:rsidRPr="0014645C">
        <w:rPr>
          <w:rFonts w:ascii="Arial" w:hAnsi="Arial" w:cs="Arial"/>
          <w:i/>
          <w:color w:val="auto"/>
          <w:sz w:val="19"/>
          <w:szCs w:val="19"/>
          <w:lang w:val="sk-SK"/>
        </w:rPr>
        <w:t>4</w:t>
      </w:r>
      <w:r w:rsidR="004265FD" w:rsidRPr="0014645C">
        <w:rPr>
          <w:rFonts w:ascii="Arial" w:hAnsi="Arial" w:cs="Arial"/>
          <w:i/>
          <w:color w:val="auto"/>
          <w:sz w:val="19"/>
          <w:szCs w:val="19"/>
          <w:lang w:val="sk-SK"/>
        </w:rPr>
        <w:t xml:space="preserve">. </w:t>
      </w:r>
      <w:r w:rsidR="00340365" w:rsidRPr="0014645C">
        <w:rPr>
          <w:rFonts w:ascii="Arial" w:hAnsi="Arial" w:cs="Arial"/>
          <w:i/>
          <w:color w:val="auto"/>
          <w:sz w:val="19"/>
          <w:szCs w:val="19"/>
          <w:lang w:val="sk-SK"/>
        </w:rPr>
        <w:t>E</w:t>
      </w:r>
      <w:r w:rsidR="004265FD" w:rsidRPr="0014645C">
        <w:rPr>
          <w:rFonts w:ascii="Arial" w:hAnsi="Arial" w:cs="Arial"/>
          <w:i/>
          <w:color w:val="auto"/>
          <w:sz w:val="19"/>
          <w:szCs w:val="19"/>
          <w:lang w:val="sk-SK"/>
        </w:rPr>
        <w:t>nergie, upratovanie</w:t>
      </w:r>
      <w:r w:rsidR="00461B6C" w:rsidRPr="0014645C">
        <w:rPr>
          <w:rStyle w:val="Odkaznapoznmkupodiarou"/>
          <w:rFonts w:cs="Arial"/>
          <w:i/>
          <w:color w:val="auto"/>
          <w:sz w:val="19"/>
          <w:szCs w:val="19"/>
          <w:lang w:val="sk-SK"/>
        </w:rPr>
        <w:footnoteReference w:id="78"/>
      </w:r>
      <w:r w:rsidR="004265FD" w:rsidRPr="0014645C">
        <w:rPr>
          <w:rFonts w:ascii="Arial" w:hAnsi="Arial" w:cs="Arial"/>
          <w:b w:val="0"/>
          <w:color w:val="auto"/>
          <w:sz w:val="19"/>
          <w:szCs w:val="19"/>
          <w:lang w:val="sk-SK"/>
        </w:rPr>
        <w:t xml:space="preserve"> </w:t>
      </w:r>
    </w:p>
    <w:p w14:paraId="25B9CD48" w14:textId="77777777" w:rsidR="00364215"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podpoložky</w:t>
      </w:r>
      <w:r w:rsidRPr="0014645C">
        <w:rPr>
          <w:rFonts w:ascii="Arial" w:hAnsi="Arial" w:cs="Arial"/>
          <w:i/>
          <w:color w:val="auto"/>
          <w:sz w:val="19"/>
          <w:szCs w:val="19"/>
          <w:lang w:val="sk-SK"/>
        </w:rPr>
        <w:t xml:space="preserve"> </w:t>
      </w:r>
      <w:r w:rsidR="004265FD" w:rsidRPr="0014645C">
        <w:rPr>
          <w:rFonts w:ascii="Arial" w:hAnsi="Arial" w:cs="Arial"/>
          <w:b w:val="0"/>
          <w:color w:val="auto"/>
          <w:sz w:val="19"/>
          <w:szCs w:val="19"/>
          <w:lang w:val="sk-SK"/>
        </w:rPr>
        <w:t>je možné začleniť výdavky na energie a upratovanie</w:t>
      </w:r>
      <w:r w:rsidR="004265FD" w:rsidRPr="0014645C">
        <w:rPr>
          <w:rStyle w:val="Odkaznapoznmkupodiarou"/>
          <w:rFonts w:cs="Arial"/>
          <w:b w:val="0"/>
          <w:color w:val="auto"/>
          <w:sz w:val="19"/>
          <w:szCs w:val="19"/>
          <w:lang w:val="sk-SK"/>
        </w:rPr>
        <w:footnoteReference w:id="79"/>
      </w:r>
      <w:r w:rsidR="004265FD" w:rsidRPr="0014645C">
        <w:rPr>
          <w:rFonts w:ascii="Arial" w:hAnsi="Arial" w:cs="Arial"/>
          <w:b w:val="0"/>
          <w:color w:val="auto"/>
          <w:sz w:val="19"/>
          <w:szCs w:val="19"/>
          <w:lang w:val="sk-SK"/>
        </w:rPr>
        <w:t xml:space="preserve"> (v prípade upratovania ide o dodanie služby alebo pracovnoprávny vzťah) využívaných pre </w:t>
      </w:r>
      <w:r w:rsidR="00364215" w:rsidRPr="0014645C">
        <w:rPr>
          <w:rFonts w:ascii="Arial" w:hAnsi="Arial" w:cs="Arial"/>
          <w:b w:val="0"/>
          <w:color w:val="auto"/>
          <w:sz w:val="19"/>
          <w:szCs w:val="19"/>
          <w:lang w:val="sk-SK"/>
        </w:rPr>
        <w:t xml:space="preserve">riadenie a </w:t>
      </w:r>
      <w:r w:rsidR="004265FD" w:rsidRPr="0014645C">
        <w:rPr>
          <w:rFonts w:ascii="Arial" w:hAnsi="Arial" w:cs="Arial"/>
          <w:b w:val="0"/>
          <w:color w:val="auto"/>
          <w:sz w:val="19"/>
          <w:szCs w:val="19"/>
          <w:lang w:val="sk-SK"/>
        </w:rPr>
        <w:t>administráciu projektu</w:t>
      </w:r>
      <w:r w:rsidR="00364215" w:rsidRPr="0014645C">
        <w:rPr>
          <w:rFonts w:ascii="Arial" w:hAnsi="Arial" w:cs="Arial"/>
          <w:b w:val="0"/>
          <w:color w:val="000000" w:themeColor="text1"/>
          <w:sz w:val="19"/>
          <w:szCs w:val="19"/>
          <w:lang w:val="sk-SK"/>
        </w:rPr>
        <w:t>. Zároveň je možné do nepriamych výdavkov rozpočtovať energie a upratovanie</w:t>
      </w:r>
      <w:r w:rsidR="007647FC" w:rsidRPr="0014645C">
        <w:rPr>
          <w:rFonts w:ascii="Arial" w:hAnsi="Arial" w:cs="Arial"/>
          <w:b w:val="0"/>
          <w:color w:val="000000" w:themeColor="text1"/>
          <w:sz w:val="19"/>
          <w:szCs w:val="19"/>
          <w:lang w:val="sk-SK"/>
        </w:rPr>
        <w:t>,</w:t>
      </w:r>
      <w:r w:rsidR="00364215" w:rsidRPr="0014645C">
        <w:rPr>
          <w:rFonts w:ascii="Arial" w:hAnsi="Arial" w:cs="Arial"/>
          <w:b w:val="0"/>
          <w:color w:val="000000" w:themeColor="text1"/>
          <w:sz w:val="19"/>
          <w:szCs w:val="19"/>
          <w:lang w:val="sk-SK"/>
        </w:rPr>
        <w:t xml:space="preserve"> ktoré</w:t>
      </w:r>
      <w:r w:rsidR="00364215" w:rsidRPr="0014645C">
        <w:rPr>
          <w:rFonts w:ascii="Arial" w:hAnsi="Arial" w:cs="Arial"/>
          <w:b w:val="0"/>
          <w:sz w:val="19"/>
          <w:szCs w:val="19"/>
          <w:lang w:val="sk-SK"/>
        </w:rPr>
        <w:t xml:space="preserve"> </w:t>
      </w:r>
      <w:r w:rsidR="00364215" w:rsidRPr="0014645C">
        <w:rPr>
          <w:rFonts w:ascii="Arial" w:hAnsi="Arial" w:cs="Arial"/>
          <w:b w:val="0"/>
          <w:color w:val="auto"/>
          <w:sz w:val="19"/>
          <w:szCs w:val="19"/>
          <w:lang w:val="sk-SK"/>
        </w:rPr>
        <w:t xml:space="preserve">sa využívajú </w:t>
      </w:r>
      <w:r w:rsidR="00364215" w:rsidRPr="0014645C">
        <w:rPr>
          <w:rFonts w:ascii="Arial" w:hAnsi="Arial" w:cs="Arial"/>
          <w:color w:val="auto"/>
          <w:sz w:val="19"/>
          <w:szCs w:val="19"/>
          <w:lang w:val="sk-SK"/>
        </w:rPr>
        <w:t>spoločne</w:t>
      </w:r>
      <w:r w:rsidR="00364215" w:rsidRPr="0014645C">
        <w:rPr>
          <w:rFonts w:ascii="Arial" w:hAnsi="Arial" w:cs="Arial"/>
          <w:b w:val="0"/>
          <w:color w:val="auto"/>
          <w:sz w:val="19"/>
          <w:szCs w:val="19"/>
          <w:lang w:val="sk-SK"/>
        </w:rPr>
        <w:t xml:space="preserve"> pre riadenie, administráciu a </w:t>
      </w:r>
      <w:r w:rsidR="00E06D7F" w:rsidRPr="0014645C">
        <w:rPr>
          <w:rFonts w:ascii="Arial" w:hAnsi="Arial" w:cs="Arial"/>
          <w:b w:val="0"/>
          <w:color w:val="auto"/>
          <w:sz w:val="19"/>
          <w:szCs w:val="19"/>
          <w:lang w:val="sk-SK"/>
        </w:rPr>
        <w:t>odborný personál projektu</w:t>
      </w:r>
      <w:r w:rsidR="00CA3187" w:rsidRPr="0014645C">
        <w:rPr>
          <w:rStyle w:val="Odkaznapoznmkupodiarou"/>
          <w:rFonts w:cs="Arial"/>
          <w:b w:val="0"/>
          <w:color w:val="auto"/>
          <w:sz w:val="19"/>
          <w:szCs w:val="19"/>
          <w:lang w:val="sk-SK"/>
        </w:rPr>
        <w:footnoteReference w:id="80"/>
      </w:r>
      <w:r w:rsidR="007647FC"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Výdavky na energie môžu obsahovať výdavky na elektrickú energiu, teplo, plyn, vodné a</w:t>
      </w:r>
      <w:r w:rsidR="00EE7EB4" w:rsidRPr="0014645C">
        <w:rPr>
          <w:rFonts w:ascii="Arial" w:hAnsi="Arial" w:cs="Arial"/>
          <w:b w:val="0"/>
          <w:color w:val="auto"/>
          <w:sz w:val="19"/>
          <w:szCs w:val="19"/>
          <w:lang w:val="sk-SK"/>
        </w:rPr>
        <w:t> </w:t>
      </w:r>
      <w:r w:rsidR="004265FD" w:rsidRPr="0014645C">
        <w:rPr>
          <w:rFonts w:ascii="Arial" w:hAnsi="Arial" w:cs="Arial"/>
          <w:b w:val="0"/>
          <w:color w:val="auto"/>
          <w:sz w:val="19"/>
          <w:szCs w:val="19"/>
          <w:lang w:val="sk-SK"/>
        </w:rPr>
        <w:t>stočné</w:t>
      </w:r>
      <w:r w:rsidR="00EE7EB4" w:rsidRPr="0014645C">
        <w:rPr>
          <w:rFonts w:ascii="Arial" w:hAnsi="Arial" w:cs="Arial"/>
          <w:b w:val="0"/>
          <w:color w:val="auto"/>
          <w:sz w:val="19"/>
          <w:szCs w:val="19"/>
          <w:lang w:val="sk-SK"/>
        </w:rPr>
        <w:t xml:space="preserve"> a pod</w:t>
      </w:r>
      <w:r w:rsidR="004265FD" w:rsidRPr="0014645C">
        <w:rPr>
          <w:rFonts w:ascii="Arial" w:hAnsi="Arial" w:cs="Arial"/>
          <w:b w:val="0"/>
          <w:color w:val="auto"/>
          <w:sz w:val="19"/>
          <w:szCs w:val="19"/>
          <w:lang w:val="sk-SK"/>
        </w:rPr>
        <w:t xml:space="preserve">. </w:t>
      </w:r>
      <w:r w:rsidR="004E6EB3" w:rsidRPr="0014645C">
        <w:rPr>
          <w:rFonts w:ascii="Arial" w:hAnsi="Arial" w:cs="Arial"/>
          <w:b w:val="0"/>
          <w:color w:val="auto"/>
          <w:sz w:val="19"/>
          <w:szCs w:val="19"/>
          <w:lang w:val="sk-SK"/>
        </w:rPr>
        <w:t xml:space="preserve">Výdavky sú oprávnené iba pre zamestnancov pracujúcich </w:t>
      </w:r>
      <w:r w:rsidR="00AC1573" w:rsidRPr="0014645C">
        <w:rPr>
          <w:rFonts w:ascii="Arial" w:hAnsi="Arial" w:cs="Arial"/>
          <w:b w:val="0"/>
          <w:color w:val="auto"/>
          <w:sz w:val="19"/>
          <w:szCs w:val="19"/>
          <w:lang w:val="sk-SK"/>
        </w:rPr>
        <w:t xml:space="preserve">na plný pracovný úväzok </w:t>
      </w:r>
      <w:r w:rsidR="004E6EB3" w:rsidRPr="0014645C">
        <w:rPr>
          <w:rFonts w:ascii="Arial" w:hAnsi="Arial" w:cs="Arial"/>
          <w:b w:val="0"/>
          <w:color w:val="auto"/>
          <w:sz w:val="19"/>
          <w:szCs w:val="19"/>
          <w:lang w:val="sk-SK"/>
        </w:rPr>
        <w:t xml:space="preserve">100 % činností na projekte/och v rámci OP EVS (okrem zamestnancov pracujúcich na základe dohôd o prácach vykonávaných mimo pracovného pomeru). </w:t>
      </w:r>
      <w:r w:rsidR="00F86925" w:rsidRPr="0014645C">
        <w:rPr>
          <w:rFonts w:ascii="Arial" w:hAnsi="Arial" w:cs="Arial"/>
          <w:b w:val="0"/>
          <w:color w:val="auto"/>
          <w:sz w:val="19"/>
          <w:szCs w:val="19"/>
          <w:lang w:val="sk-SK"/>
        </w:rPr>
        <w:t>V komentári rozpočtu žiadateľ uvedie na čo budú slúžiť a podobne. Jednotka pri kalkulácii tejto podpoložky môže byť m</w:t>
      </w:r>
      <w:r w:rsidR="00041FD8" w:rsidRPr="0014645C">
        <w:rPr>
          <w:rFonts w:ascii="Arial" w:hAnsi="Arial" w:cs="Arial"/>
          <w:b w:val="0"/>
          <w:color w:val="auto"/>
          <w:sz w:val="19"/>
          <w:szCs w:val="19"/>
          <w:vertAlign w:val="superscript"/>
          <w:lang w:val="sk-SK"/>
        </w:rPr>
        <w:t>2</w:t>
      </w:r>
      <w:r w:rsidR="00F86925" w:rsidRPr="0014645C">
        <w:rPr>
          <w:rFonts w:ascii="Arial" w:hAnsi="Arial" w:cs="Arial"/>
          <w:b w:val="0"/>
          <w:color w:val="auto"/>
          <w:sz w:val="19"/>
          <w:szCs w:val="19"/>
          <w:lang w:val="sk-SK"/>
        </w:rPr>
        <w:t xml:space="preserve">, hodina, mesiac, rok, projekt a iné. </w:t>
      </w:r>
    </w:p>
    <w:p w14:paraId="64050AC9" w14:textId="77777777" w:rsidR="008B2F77" w:rsidRPr="0014645C" w:rsidRDefault="00364215" w:rsidP="008B2F77">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000000" w:themeColor="text1"/>
          <w:sz w:val="19"/>
          <w:szCs w:val="19"/>
          <w:lang w:val="sk-SK"/>
        </w:rPr>
        <w:t xml:space="preserve">V prípade, že žiadateľ/prijímateľ okrem aktivít vykonávaných v rámci projektu uskutočňuje aj činnosť mimo projektu </w:t>
      </w:r>
      <w:r w:rsidR="008B2F77" w:rsidRPr="0014645C">
        <w:rPr>
          <w:rFonts w:ascii="Arial" w:hAnsi="Arial" w:cs="Arial"/>
          <w:b w:val="0"/>
          <w:color w:val="000000" w:themeColor="text1"/>
          <w:sz w:val="19"/>
          <w:szCs w:val="19"/>
          <w:lang w:val="sk-SK"/>
        </w:rPr>
        <w:t xml:space="preserve">a/alebo ak pri výdavkoch na energie a upratovanie, ktoré sa využívajú spoločne pre riadenie, administráciu a zároveň </w:t>
      </w:r>
      <w:r w:rsidR="00E06D7F" w:rsidRPr="0014645C">
        <w:rPr>
          <w:rFonts w:ascii="Arial" w:hAnsi="Arial" w:cs="Arial"/>
          <w:b w:val="0"/>
          <w:color w:val="000000" w:themeColor="text1"/>
          <w:sz w:val="19"/>
          <w:szCs w:val="19"/>
          <w:lang w:val="sk-SK"/>
        </w:rPr>
        <w:t>odborný personál projektu</w:t>
      </w:r>
      <w:r w:rsidR="008B2F77" w:rsidRPr="0014645C">
        <w:rPr>
          <w:rFonts w:ascii="Arial" w:hAnsi="Arial" w:cs="Arial"/>
          <w:b w:val="0"/>
          <w:color w:val="000000" w:themeColor="text1"/>
          <w:sz w:val="19"/>
          <w:szCs w:val="19"/>
          <w:lang w:val="sk-SK"/>
        </w:rPr>
        <w:t>, si žiadateľ</w:t>
      </w:r>
      <w:r w:rsidR="008B451A" w:rsidRPr="0014645C">
        <w:rPr>
          <w:rFonts w:ascii="Arial" w:hAnsi="Arial" w:cs="Arial"/>
          <w:b w:val="0"/>
          <w:color w:val="000000" w:themeColor="text1"/>
          <w:sz w:val="19"/>
          <w:szCs w:val="19"/>
          <w:lang w:val="sk-SK"/>
        </w:rPr>
        <w:t>/prijímateľ</w:t>
      </w:r>
      <w:r w:rsidR="008B2F77" w:rsidRPr="0014645C">
        <w:rPr>
          <w:rFonts w:ascii="Arial" w:hAnsi="Arial" w:cs="Arial"/>
          <w:b w:val="0"/>
          <w:color w:val="000000" w:themeColor="text1"/>
          <w:sz w:val="19"/>
          <w:szCs w:val="19"/>
          <w:lang w:val="sk-SK"/>
        </w:rPr>
        <w:t xml:space="preserve"> </w:t>
      </w:r>
      <w:r w:rsidR="00E06D7F" w:rsidRPr="0014645C">
        <w:rPr>
          <w:rFonts w:ascii="Arial" w:hAnsi="Arial" w:cs="Arial"/>
          <w:b w:val="0"/>
          <w:color w:val="000000" w:themeColor="text1"/>
          <w:sz w:val="19"/>
          <w:szCs w:val="19"/>
          <w:lang w:val="sk-SK"/>
        </w:rPr>
        <w:t xml:space="preserve">výdavky na </w:t>
      </w:r>
      <w:r w:rsidR="008B2F77" w:rsidRPr="0014645C">
        <w:rPr>
          <w:rFonts w:ascii="Arial" w:hAnsi="Arial" w:cs="Arial"/>
          <w:b w:val="0"/>
          <w:color w:val="000000" w:themeColor="text1"/>
          <w:sz w:val="19"/>
          <w:szCs w:val="19"/>
          <w:lang w:val="sk-SK"/>
        </w:rPr>
        <w:t xml:space="preserve">energie a upratovanie využívané na hlavné aktivity projektu bude rozpočtovať osobitne v rámci hlavných aktivít, </w:t>
      </w:r>
      <w:r w:rsidRPr="0014645C">
        <w:rPr>
          <w:rFonts w:ascii="Arial" w:hAnsi="Arial" w:cs="Arial"/>
          <w:b w:val="0"/>
          <w:color w:val="000000" w:themeColor="text1"/>
          <w:sz w:val="19"/>
          <w:szCs w:val="19"/>
          <w:lang w:val="sk-SK"/>
        </w:rPr>
        <w:t>môže si nárokovať iba pomernú časť výdavkov na energie a upratovanie</w:t>
      </w:r>
      <w:r w:rsidR="00E06D7F" w:rsidRPr="0014645C">
        <w:rPr>
          <w:rFonts w:ascii="Arial" w:hAnsi="Arial" w:cs="Arial"/>
          <w:b w:val="0"/>
          <w:color w:val="000000" w:themeColor="text1"/>
          <w:sz w:val="19"/>
          <w:szCs w:val="19"/>
          <w:lang w:val="sk-SK"/>
        </w:rPr>
        <w:t>.</w:t>
      </w:r>
      <w:r w:rsidRPr="0014645C">
        <w:rPr>
          <w:rFonts w:ascii="Arial" w:hAnsi="Arial" w:cs="Arial"/>
          <w:b w:val="0"/>
          <w:color w:val="000000" w:themeColor="text1"/>
          <w:sz w:val="19"/>
          <w:szCs w:val="19"/>
          <w:lang w:val="sk-SK"/>
        </w:rPr>
        <w:t xml:space="preserve"> </w:t>
      </w:r>
      <w:r w:rsidR="00E06D7F" w:rsidRPr="0014645C">
        <w:rPr>
          <w:rFonts w:ascii="Arial" w:hAnsi="Arial" w:cs="Arial"/>
          <w:b w:val="0"/>
          <w:color w:val="auto"/>
          <w:sz w:val="19"/>
          <w:szCs w:val="19"/>
          <w:lang w:val="sk-SK"/>
        </w:rPr>
        <w:t>Spôsob výpočtu tejto pomernej časti musí žiadateľ/prijímateľ jednoznačne preukázať, pričom musí použiť objektívny a matematicky overiteľný ukazovateľ.</w:t>
      </w:r>
    </w:p>
    <w:p w14:paraId="307BB3BC" w14:textId="77777777" w:rsidR="002603E4" w:rsidRPr="0014645C" w:rsidRDefault="00364215" w:rsidP="00364215">
      <w:pPr>
        <w:pStyle w:val="Highlight3"/>
        <w:spacing w:before="120" w:after="120" w:line="288" w:lineRule="auto"/>
        <w:jc w:val="both"/>
        <w:rPr>
          <w:rFonts w:ascii="Arial" w:hAnsi="Arial" w:cs="Arial"/>
          <w:color w:val="000000" w:themeColor="text1"/>
          <w:sz w:val="19"/>
          <w:szCs w:val="19"/>
          <w:lang w:val="sk-SK"/>
        </w:rPr>
      </w:pPr>
      <w:r w:rsidRPr="0014645C">
        <w:rPr>
          <w:rFonts w:ascii="Arial" w:hAnsi="Arial" w:cs="Arial"/>
          <w:color w:val="000000" w:themeColor="text1"/>
          <w:sz w:val="19"/>
          <w:szCs w:val="19"/>
          <w:lang w:val="sk-SK"/>
        </w:rPr>
        <w:t xml:space="preserve">Spôsob výpočtu </w:t>
      </w:r>
      <w:r w:rsidR="00FA403C" w:rsidRPr="0014645C">
        <w:rPr>
          <w:rFonts w:ascii="Arial" w:hAnsi="Arial" w:cs="Arial"/>
          <w:color w:val="000000" w:themeColor="text1"/>
          <w:sz w:val="19"/>
          <w:szCs w:val="19"/>
          <w:lang w:val="sk-SK"/>
        </w:rPr>
        <w:t>oprávnených</w:t>
      </w:r>
      <w:r w:rsidRPr="0014645C">
        <w:rPr>
          <w:rFonts w:ascii="Arial" w:hAnsi="Arial" w:cs="Arial"/>
          <w:color w:val="000000" w:themeColor="text1"/>
          <w:sz w:val="19"/>
          <w:szCs w:val="19"/>
          <w:lang w:val="sk-SK"/>
        </w:rPr>
        <w:t xml:space="preserve"> výdavkov na </w:t>
      </w:r>
      <w:r w:rsidR="00F86925" w:rsidRPr="0014645C">
        <w:rPr>
          <w:rFonts w:ascii="Arial" w:hAnsi="Arial" w:cs="Arial"/>
          <w:color w:val="000000" w:themeColor="text1"/>
          <w:sz w:val="19"/>
          <w:szCs w:val="19"/>
          <w:lang w:val="sk-SK"/>
        </w:rPr>
        <w:t xml:space="preserve">energie a upratovanie </w:t>
      </w:r>
      <w:r w:rsidRPr="0014645C">
        <w:rPr>
          <w:rFonts w:ascii="Arial" w:hAnsi="Arial" w:cs="Arial"/>
          <w:color w:val="000000" w:themeColor="text1"/>
          <w:sz w:val="19"/>
          <w:szCs w:val="19"/>
          <w:lang w:val="sk-SK"/>
        </w:rPr>
        <w:t xml:space="preserve">je </w:t>
      </w:r>
      <w:r w:rsidR="00E06D7F" w:rsidRPr="0014645C">
        <w:rPr>
          <w:rFonts w:ascii="Arial" w:hAnsi="Arial" w:cs="Arial"/>
          <w:color w:val="000000" w:themeColor="text1"/>
          <w:sz w:val="19"/>
          <w:szCs w:val="19"/>
          <w:lang w:val="sk-SK"/>
        </w:rPr>
        <w:t>potrebné doložiť</w:t>
      </w:r>
      <w:r w:rsidRPr="0014645C">
        <w:rPr>
          <w:rFonts w:ascii="Arial" w:hAnsi="Arial" w:cs="Arial"/>
          <w:color w:val="000000" w:themeColor="text1"/>
          <w:sz w:val="19"/>
          <w:szCs w:val="19"/>
          <w:lang w:val="sk-SK"/>
        </w:rPr>
        <w:t xml:space="preserve"> k rozpočtu projektu.</w:t>
      </w:r>
    </w:p>
    <w:p w14:paraId="14AB10A9"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V prípade využívania spoločných priestorov (chodby, schodištia, WC a pod.) aj pri hlavných aktivitách projektu sú tieto výdavky nepriamymi výdavkami</w:t>
      </w:r>
      <w:r w:rsidRPr="0014645C">
        <w:rPr>
          <w:rFonts w:ascii="Arial" w:hAnsi="Arial" w:cs="Arial"/>
          <w:b w:val="0"/>
          <w:color w:val="auto"/>
          <w:sz w:val="19"/>
          <w:szCs w:val="19"/>
          <w:lang w:val="sk-SK"/>
        </w:rPr>
        <w:t>.</w:t>
      </w:r>
    </w:p>
    <w:p w14:paraId="01AAE350"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sidDel="008125C5">
        <w:rPr>
          <w:rFonts w:ascii="Arial" w:hAnsi="Arial" w:cs="Arial"/>
          <w:i/>
          <w:color w:val="auto"/>
          <w:sz w:val="19"/>
          <w:szCs w:val="19"/>
          <w:lang w:val="sk-SK"/>
        </w:rPr>
        <w:t>1.4.</w:t>
      </w:r>
      <w:r w:rsidR="00F2127D" w:rsidRPr="0014645C">
        <w:rPr>
          <w:rFonts w:ascii="Arial" w:hAnsi="Arial" w:cs="Arial"/>
          <w:i/>
          <w:color w:val="auto"/>
          <w:sz w:val="19"/>
          <w:szCs w:val="19"/>
          <w:lang w:val="sk-SK"/>
        </w:rPr>
        <w:t>5</w:t>
      </w:r>
      <w:r w:rsidR="004265FD" w:rsidRPr="0014645C">
        <w:rPr>
          <w:rFonts w:ascii="Arial" w:hAnsi="Arial" w:cs="Arial"/>
          <w:i/>
          <w:color w:val="auto"/>
          <w:sz w:val="19"/>
          <w:szCs w:val="19"/>
          <w:lang w:val="sk-SK"/>
        </w:rPr>
        <w:t xml:space="preserve"> </w:t>
      </w:r>
      <w:r w:rsidR="00340365"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oist</w:t>
      </w:r>
      <w:r w:rsidR="005816DE" w:rsidRPr="0014645C">
        <w:rPr>
          <w:rFonts w:ascii="Arial" w:hAnsi="Arial" w:cs="Arial"/>
          <w:i/>
          <w:color w:val="auto"/>
          <w:sz w:val="19"/>
          <w:szCs w:val="19"/>
          <w:lang w:val="sk-SK"/>
        </w:rPr>
        <w:t>enie</w:t>
      </w:r>
      <w:r w:rsidR="004265FD" w:rsidRPr="0014645C">
        <w:rPr>
          <w:rFonts w:ascii="Arial" w:hAnsi="Arial" w:cs="Arial"/>
          <w:b w:val="0"/>
          <w:color w:val="auto"/>
          <w:sz w:val="19"/>
          <w:szCs w:val="19"/>
          <w:lang w:val="sk-SK"/>
        </w:rPr>
        <w:t xml:space="preserve"> </w:t>
      </w:r>
    </w:p>
    <w:p w14:paraId="13DF2538"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sidDel="008125C5">
        <w:rPr>
          <w:rFonts w:ascii="Arial" w:hAnsi="Arial" w:cs="Arial"/>
          <w:b w:val="0"/>
          <w:color w:val="auto"/>
          <w:sz w:val="19"/>
          <w:szCs w:val="19"/>
          <w:lang w:val="sk-SK"/>
        </w:rPr>
        <w:t>Do podpoložky</w:t>
      </w:r>
      <w:r w:rsidRPr="0014645C" w:rsidDel="008125C5">
        <w:rPr>
          <w:rFonts w:ascii="Arial" w:hAnsi="Arial" w:cs="Arial"/>
          <w:i/>
          <w:color w:val="auto"/>
          <w:sz w:val="19"/>
          <w:szCs w:val="19"/>
          <w:lang w:val="sk-SK"/>
        </w:rPr>
        <w:t xml:space="preserve"> </w:t>
      </w:r>
      <w:r w:rsidR="004265FD" w:rsidRPr="0014645C">
        <w:rPr>
          <w:rFonts w:ascii="Arial" w:hAnsi="Arial" w:cs="Arial"/>
          <w:b w:val="0"/>
          <w:color w:val="auto"/>
          <w:sz w:val="19"/>
          <w:szCs w:val="19"/>
          <w:lang w:val="sk-SK"/>
        </w:rPr>
        <w:t>je možné začleniť výdavky súvisiace s poistením obstaraného majetku z projektu. Jednotka pri kalkulácii tejto položky môže byť projekt a iné.</w:t>
      </w:r>
    </w:p>
    <w:p w14:paraId="72A38ED0" w14:textId="77777777" w:rsidR="00F92B53" w:rsidRPr="0014645C" w:rsidRDefault="000761A6" w:rsidP="006B57C7">
      <w:pPr>
        <w:pStyle w:val="Textkomentra"/>
        <w:jc w:val="both"/>
        <w:rPr>
          <w:rFonts w:ascii="Arial" w:hAnsi="Arial" w:cs="Arial"/>
          <w:sz w:val="19"/>
          <w:szCs w:val="19"/>
        </w:rPr>
      </w:pPr>
      <w:r w:rsidRPr="0014645C">
        <w:rPr>
          <w:rFonts w:ascii="Arial" w:hAnsi="Arial" w:cs="Arial"/>
          <w:sz w:val="19"/>
          <w:szCs w:val="19"/>
        </w:rPr>
        <w:t>Nadobudnutý dlhodobý majetok/zhodnotený majetok (hlavná položka 2. Zariadenie/vybavenie projektu) v hodnote rovnej alebo vyššej ako 40,00 EUR je prijímateľ povinný poistiť.</w:t>
      </w:r>
      <w:r w:rsidR="00F92B53" w:rsidRPr="0014645C">
        <w:t xml:space="preserve"> </w:t>
      </w:r>
      <w:r w:rsidR="00F92B53" w:rsidRPr="0014645C">
        <w:rPr>
          <w:rFonts w:ascii="Arial" w:hAnsi="Arial" w:cs="Arial"/>
          <w:sz w:val="19"/>
          <w:szCs w:val="19"/>
        </w:rPr>
        <w:t>Výnimk</w:t>
      </w:r>
      <w:r w:rsidR="006B57C7" w:rsidRPr="0014645C">
        <w:rPr>
          <w:rFonts w:ascii="Arial" w:hAnsi="Arial" w:cs="Arial"/>
          <w:sz w:val="19"/>
          <w:szCs w:val="19"/>
        </w:rPr>
        <w:t>a</w:t>
      </w:r>
      <w:r w:rsidR="00F92B53" w:rsidRPr="0014645C">
        <w:rPr>
          <w:rFonts w:ascii="Arial" w:hAnsi="Arial" w:cs="Arial"/>
          <w:sz w:val="19"/>
          <w:szCs w:val="19"/>
        </w:rPr>
        <w:t xml:space="preserve"> na povinnosť poistenia je možná vo vzťahu k poistným rizikám a poistnej sume</w:t>
      </w:r>
      <w:r w:rsidR="004F11B5" w:rsidRPr="0014645C">
        <w:rPr>
          <w:rFonts w:ascii="Arial" w:hAnsi="Arial" w:cs="Arial"/>
          <w:sz w:val="19"/>
          <w:szCs w:val="19"/>
        </w:rPr>
        <w:t xml:space="preserve">, </w:t>
      </w:r>
      <w:r w:rsidR="00F92B53" w:rsidRPr="0014645C">
        <w:rPr>
          <w:rFonts w:ascii="Arial" w:hAnsi="Arial" w:cs="Arial"/>
          <w:sz w:val="19"/>
          <w:szCs w:val="19"/>
        </w:rPr>
        <w:t xml:space="preserve">napr. </w:t>
      </w:r>
      <w:r w:rsidR="004F11B5" w:rsidRPr="0014645C">
        <w:rPr>
          <w:rFonts w:ascii="Arial" w:hAnsi="Arial" w:cs="Arial"/>
          <w:sz w:val="19"/>
          <w:szCs w:val="19"/>
        </w:rPr>
        <w:t xml:space="preserve">ak sa </w:t>
      </w:r>
      <w:r w:rsidR="00F92B53" w:rsidRPr="0014645C">
        <w:rPr>
          <w:rFonts w:ascii="Arial" w:hAnsi="Arial" w:cs="Arial"/>
          <w:sz w:val="19"/>
          <w:szCs w:val="19"/>
        </w:rPr>
        <w:t>právo alebo majetková hodnota nedá poistiť fakticky</w:t>
      </w:r>
      <w:r w:rsidR="004F11B5" w:rsidRPr="0014645C">
        <w:rPr>
          <w:rFonts w:ascii="Arial" w:hAnsi="Arial" w:cs="Arial"/>
          <w:sz w:val="19"/>
          <w:szCs w:val="19"/>
        </w:rPr>
        <w:t xml:space="preserve"> (napr. software, licencie na predmety priemyselného vlastníctva atď</w:t>
      </w:r>
      <w:r w:rsidR="00635A6A" w:rsidRPr="0014645C">
        <w:rPr>
          <w:rFonts w:ascii="Arial" w:hAnsi="Arial" w:cs="Arial"/>
          <w:sz w:val="19"/>
          <w:szCs w:val="19"/>
        </w:rPr>
        <w:t>.</w:t>
      </w:r>
      <w:r w:rsidR="004F11B5" w:rsidRPr="0014645C">
        <w:rPr>
          <w:rFonts w:ascii="Arial" w:hAnsi="Arial" w:cs="Arial"/>
          <w:sz w:val="19"/>
          <w:szCs w:val="19"/>
        </w:rPr>
        <w:t>)</w:t>
      </w:r>
      <w:r w:rsidR="00F92B53" w:rsidRPr="0014645C">
        <w:rPr>
          <w:rFonts w:ascii="Arial" w:hAnsi="Arial" w:cs="Arial"/>
          <w:sz w:val="19"/>
          <w:szCs w:val="19"/>
        </w:rPr>
        <w:t xml:space="preserve"> alebo z ekonomických dôvodov (výška poistného je likvidačná).</w:t>
      </w:r>
    </w:p>
    <w:p w14:paraId="07AABE9F" w14:textId="77777777" w:rsidR="000761A6" w:rsidRPr="0014645C" w:rsidRDefault="003E5016" w:rsidP="00941FF6">
      <w:pPr>
        <w:pStyle w:val="Textkomentra"/>
        <w:jc w:val="both"/>
        <w:rPr>
          <w:rFonts w:ascii="Arial" w:hAnsi="Arial" w:cs="Arial"/>
          <w:sz w:val="19"/>
          <w:szCs w:val="19"/>
        </w:rPr>
      </w:pPr>
      <w:r w:rsidRPr="0014645C">
        <w:rPr>
          <w:rFonts w:ascii="Arial" w:hAnsi="Arial" w:cs="Arial"/>
          <w:sz w:val="19"/>
          <w:szCs w:val="19"/>
        </w:rPr>
        <w:t>Od všeobecnej povinnosti poistenia majetku sú oslobodení prijímatelia - orgány štátnej správy, ktorí pri rovnakom alebo obdobnom majetku ako nadobudli alebo zhodnotili z projektu, nikdy nevyužívajú inštitút poistenia. V prípade, že prijímatelia využijú možnosť nepoistiť majetok podľa predchádzajúcej vety, musia si byť vedomí, že v prípade poškodenia, krádeže a pod. majú povinnosť náhrady majetku z vlastných zdrojov.</w:t>
      </w:r>
    </w:p>
    <w:p w14:paraId="3C5F9362" w14:textId="77777777" w:rsidR="004A613B" w:rsidRPr="0014645C" w:rsidRDefault="004265FD" w:rsidP="000706F2">
      <w:pPr>
        <w:pStyle w:val="Highlight3"/>
        <w:spacing w:before="360" w:after="120" w:line="288" w:lineRule="auto"/>
        <w:ind w:firstLine="720"/>
        <w:jc w:val="both"/>
        <w:rPr>
          <w:rFonts w:ascii="Arial" w:hAnsi="Arial" w:cs="Arial"/>
          <w:b w:val="0"/>
          <w:color w:val="auto"/>
          <w:sz w:val="19"/>
          <w:szCs w:val="19"/>
          <w:lang w:val="sk-SK"/>
        </w:rPr>
      </w:pPr>
      <w:r w:rsidRPr="0014645C">
        <w:rPr>
          <w:rFonts w:ascii="Arial" w:hAnsi="Arial" w:cs="Arial"/>
          <w:color w:val="auto"/>
          <w:sz w:val="19"/>
          <w:szCs w:val="19"/>
          <w:lang w:val="sk-SK"/>
        </w:rPr>
        <w:t>Položka 1.5. Informovanie a komunikácia</w:t>
      </w:r>
      <w:r w:rsidRPr="0014645C">
        <w:rPr>
          <w:rStyle w:val="Odkaznapoznmkupodiarou"/>
          <w:rFonts w:cs="Arial"/>
          <w:color w:val="auto"/>
          <w:sz w:val="19"/>
          <w:szCs w:val="19"/>
          <w:lang w:val="sk-SK"/>
        </w:rPr>
        <w:footnoteReference w:id="81"/>
      </w:r>
      <w:r w:rsidRPr="0014645C">
        <w:rPr>
          <w:rFonts w:ascii="Arial" w:hAnsi="Arial" w:cs="Arial"/>
          <w:b w:val="0"/>
          <w:color w:val="auto"/>
          <w:sz w:val="19"/>
          <w:szCs w:val="19"/>
          <w:lang w:val="sk-SK"/>
        </w:rPr>
        <w:t xml:space="preserve"> </w:t>
      </w:r>
    </w:p>
    <w:p w14:paraId="39A5E43A"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BF2DDC" w:rsidRPr="0014645C">
        <w:rPr>
          <w:rFonts w:ascii="Arial" w:hAnsi="Arial" w:cs="Arial"/>
          <w:b w:val="0"/>
          <w:color w:val="auto"/>
          <w:sz w:val="19"/>
          <w:szCs w:val="19"/>
          <w:lang w:val="sk-SK"/>
        </w:rPr>
        <w:t xml:space="preserve">zahŕňa </w:t>
      </w:r>
      <w:r w:rsidR="004265FD" w:rsidRPr="0014645C">
        <w:rPr>
          <w:rFonts w:ascii="Arial" w:hAnsi="Arial" w:cs="Arial"/>
          <w:b w:val="0"/>
          <w:color w:val="auto"/>
          <w:sz w:val="19"/>
          <w:szCs w:val="19"/>
          <w:lang w:val="sk-SK"/>
        </w:rPr>
        <w:t xml:space="preserve">výdavky na </w:t>
      </w:r>
      <w:r w:rsidR="00666EBF" w:rsidRPr="0014645C">
        <w:rPr>
          <w:rFonts w:ascii="Arial" w:hAnsi="Arial" w:cs="Arial"/>
          <w:b w:val="0"/>
          <w:color w:val="auto"/>
          <w:sz w:val="19"/>
          <w:szCs w:val="19"/>
          <w:lang w:val="sk-SK"/>
        </w:rPr>
        <w:t>brožúrky</w:t>
      </w:r>
      <w:r w:rsidR="004265FD" w:rsidRPr="0014645C">
        <w:rPr>
          <w:rFonts w:ascii="Arial" w:hAnsi="Arial" w:cs="Arial"/>
          <w:b w:val="0"/>
          <w:color w:val="auto"/>
          <w:sz w:val="19"/>
          <w:szCs w:val="19"/>
          <w:lang w:val="sk-SK"/>
        </w:rPr>
        <w:t xml:space="preserve"> a letáky, usporiadanie konferencií o projekte (vrátane občerstvenia</w:t>
      </w:r>
      <w:r w:rsidR="004265FD" w:rsidRPr="0014645C">
        <w:rPr>
          <w:rStyle w:val="Odkaznapoznmkupodiarou"/>
          <w:rFonts w:cs="Arial"/>
          <w:b w:val="0"/>
          <w:color w:val="auto"/>
          <w:sz w:val="19"/>
          <w:szCs w:val="19"/>
          <w:lang w:val="sk-SK"/>
        </w:rPr>
        <w:footnoteReference w:id="82"/>
      </w:r>
      <w:r w:rsidR="004265FD" w:rsidRPr="0014645C">
        <w:rPr>
          <w:rFonts w:ascii="Arial" w:hAnsi="Arial" w:cs="Arial"/>
          <w:b w:val="0"/>
          <w:color w:val="auto"/>
          <w:sz w:val="19"/>
          <w:szCs w:val="19"/>
          <w:lang w:val="sk-SK"/>
        </w:rPr>
        <w:t>, prenájmu priestorov</w:t>
      </w:r>
      <w:r w:rsidR="00A145C7" w:rsidRPr="0014645C">
        <w:rPr>
          <w:rFonts w:ascii="Arial" w:hAnsi="Arial" w:cs="Arial"/>
          <w:b w:val="0"/>
          <w:color w:val="auto"/>
          <w:sz w:val="19"/>
          <w:szCs w:val="19"/>
          <w:lang w:val="sk-SK"/>
        </w:rPr>
        <w:t>, techniky</w:t>
      </w:r>
      <w:r w:rsidR="004265FD" w:rsidRPr="0014645C">
        <w:rPr>
          <w:rFonts w:ascii="Arial" w:hAnsi="Arial" w:cs="Arial"/>
          <w:b w:val="0"/>
          <w:color w:val="auto"/>
          <w:sz w:val="19"/>
          <w:szCs w:val="19"/>
          <w:lang w:val="sk-SK"/>
        </w:rPr>
        <w:t xml:space="preserve"> a pod.), workshopy, reklamu, </w:t>
      </w:r>
      <w:r w:rsidR="00666EBF" w:rsidRPr="0014645C">
        <w:rPr>
          <w:rFonts w:ascii="Arial" w:hAnsi="Arial" w:cs="Arial"/>
          <w:b w:val="0"/>
          <w:color w:val="auto"/>
          <w:sz w:val="19"/>
          <w:szCs w:val="19"/>
          <w:lang w:val="sk-SK"/>
        </w:rPr>
        <w:t xml:space="preserve">propagačné predmety, </w:t>
      </w:r>
      <w:r w:rsidR="004265FD" w:rsidRPr="0014645C">
        <w:rPr>
          <w:rFonts w:ascii="Arial" w:hAnsi="Arial" w:cs="Arial"/>
          <w:b w:val="0"/>
          <w:color w:val="auto"/>
          <w:sz w:val="19"/>
          <w:szCs w:val="19"/>
          <w:lang w:val="sk-SK"/>
        </w:rPr>
        <w:t>publikovanie článkov o projekte, televíznych a rozhlasových relácií</w:t>
      </w:r>
      <w:r w:rsidR="00AB5860" w:rsidRPr="0014645C">
        <w:rPr>
          <w:rFonts w:ascii="Arial" w:hAnsi="Arial" w:cs="Arial"/>
          <w:b w:val="0"/>
          <w:color w:val="auto"/>
          <w:sz w:val="19"/>
          <w:szCs w:val="19"/>
          <w:lang w:val="sk-SK"/>
        </w:rPr>
        <w:t>, tvorb</w:t>
      </w:r>
      <w:r w:rsidR="005E5D2D" w:rsidRPr="0014645C">
        <w:rPr>
          <w:rFonts w:ascii="Arial" w:hAnsi="Arial" w:cs="Arial"/>
          <w:b w:val="0"/>
          <w:color w:val="auto"/>
          <w:sz w:val="19"/>
          <w:szCs w:val="19"/>
          <w:lang w:val="sk-SK"/>
        </w:rPr>
        <w:t>u</w:t>
      </w:r>
      <w:r w:rsidR="00AB5860" w:rsidRPr="0014645C">
        <w:rPr>
          <w:rFonts w:ascii="Arial" w:hAnsi="Arial" w:cs="Arial"/>
          <w:b w:val="0"/>
          <w:color w:val="auto"/>
          <w:sz w:val="19"/>
          <w:szCs w:val="19"/>
          <w:lang w:val="sk-SK"/>
        </w:rPr>
        <w:t xml:space="preserve"> a správ</w:t>
      </w:r>
      <w:r w:rsidR="005E5D2D" w:rsidRPr="0014645C">
        <w:rPr>
          <w:rFonts w:ascii="Arial" w:hAnsi="Arial" w:cs="Arial"/>
          <w:b w:val="0"/>
          <w:color w:val="auto"/>
          <w:sz w:val="19"/>
          <w:szCs w:val="19"/>
          <w:lang w:val="sk-SK"/>
        </w:rPr>
        <w:t>u</w:t>
      </w:r>
      <w:r w:rsidR="00AB5860" w:rsidRPr="0014645C">
        <w:rPr>
          <w:rFonts w:ascii="Arial" w:hAnsi="Arial" w:cs="Arial"/>
          <w:b w:val="0"/>
          <w:color w:val="auto"/>
          <w:sz w:val="19"/>
          <w:szCs w:val="19"/>
          <w:lang w:val="sk-SK"/>
        </w:rPr>
        <w:t xml:space="preserve"> webstránky</w:t>
      </w:r>
      <w:r w:rsidR="008148BC" w:rsidRPr="0014645C">
        <w:rPr>
          <w:rStyle w:val="Odkaznapoznmkupodiarou"/>
          <w:rFonts w:cs="Arial"/>
          <w:b w:val="0"/>
          <w:color w:val="auto"/>
          <w:sz w:val="19"/>
          <w:szCs w:val="19"/>
          <w:lang w:val="sk-SK"/>
        </w:rPr>
        <w:footnoteReference w:id="83"/>
      </w:r>
      <w:r w:rsidR="004265FD" w:rsidRPr="0014645C">
        <w:rPr>
          <w:rFonts w:ascii="Arial" w:hAnsi="Arial" w:cs="Arial"/>
          <w:b w:val="0"/>
          <w:color w:val="auto"/>
          <w:sz w:val="19"/>
          <w:szCs w:val="19"/>
          <w:lang w:val="sk-SK"/>
        </w:rPr>
        <w:t xml:space="preserve"> a podobne. </w:t>
      </w:r>
      <w:r w:rsidR="00822150" w:rsidRPr="0014645C">
        <w:rPr>
          <w:rFonts w:ascii="Arial" w:hAnsi="Arial" w:cs="Arial"/>
          <w:b w:val="0"/>
          <w:color w:val="auto"/>
          <w:sz w:val="19"/>
          <w:szCs w:val="19"/>
          <w:lang w:val="sk-SK"/>
        </w:rPr>
        <w:t xml:space="preserve">Výdavky na tvorbu a správu webstránky určenej na informovanie a komunikáciu nesmú presiahnuť </w:t>
      </w:r>
      <w:r w:rsidR="007505AD" w:rsidRPr="0014645C">
        <w:rPr>
          <w:rFonts w:ascii="Arial" w:hAnsi="Arial" w:cs="Arial"/>
          <w:color w:val="auto"/>
          <w:sz w:val="19"/>
          <w:szCs w:val="19"/>
          <w:lang w:val="sk-SK"/>
        </w:rPr>
        <w:t>5</w:t>
      </w:r>
      <w:r w:rsidR="00822150" w:rsidRPr="0014645C">
        <w:rPr>
          <w:rFonts w:ascii="Arial" w:hAnsi="Arial" w:cs="Arial"/>
          <w:color w:val="auto"/>
          <w:sz w:val="19"/>
          <w:szCs w:val="19"/>
          <w:lang w:val="sk-SK"/>
        </w:rPr>
        <w:t xml:space="preserve"> 000 </w:t>
      </w:r>
      <w:r w:rsidR="005E5D2D" w:rsidRPr="0014645C">
        <w:rPr>
          <w:rFonts w:ascii="Arial" w:hAnsi="Arial" w:cs="Arial"/>
          <w:color w:val="auto"/>
          <w:sz w:val="19"/>
          <w:szCs w:val="19"/>
          <w:lang w:val="sk-SK"/>
        </w:rPr>
        <w:t>€</w:t>
      </w:r>
      <w:r w:rsidR="00822150" w:rsidRPr="0014645C">
        <w:rPr>
          <w:rFonts w:ascii="Arial" w:hAnsi="Arial" w:cs="Arial"/>
          <w:b w:val="0"/>
          <w:color w:val="auto"/>
          <w:sz w:val="19"/>
          <w:szCs w:val="19"/>
          <w:lang w:val="sk-SK"/>
        </w:rPr>
        <w:t xml:space="preserve">, pričom žiadateľ je povinný pri rozpočtovaní položky prihliadať na dĺžku realizácie projektu. </w:t>
      </w:r>
      <w:r w:rsidR="004265FD" w:rsidRPr="0014645C">
        <w:rPr>
          <w:rFonts w:ascii="Arial" w:hAnsi="Arial" w:cs="Arial"/>
          <w:b w:val="0"/>
          <w:color w:val="auto"/>
          <w:sz w:val="19"/>
          <w:szCs w:val="19"/>
          <w:lang w:val="sk-SK"/>
        </w:rPr>
        <w:t xml:space="preserve">Ide o obstaranie tovaru alebo služby. V komentári </w:t>
      </w:r>
      <w:r w:rsidR="008712C5" w:rsidRPr="0014645C">
        <w:rPr>
          <w:rFonts w:ascii="Arial" w:hAnsi="Arial" w:cs="Arial"/>
          <w:b w:val="0"/>
          <w:color w:val="auto"/>
          <w:sz w:val="19"/>
          <w:szCs w:val="19"/>
          <w:lang w:val="sk-SK"/>
        </w:rPr>
        <w:t xml:space="preserve">rozpočtu </w:t>
      </w:r>
      <w:r w:rsidR="004265FD" w:rsidRPr="0014645C">
        <w:rPr>
          <w:rFonts w:ascii="Arial" w:hAnsi="Arial" w:cs="Arial"/>
          <w:b w:val="0"/>
          <w:color w:val="auto"/>
          <w:sz w:val="19"/>
          <w:szCs w:val="19"/>
          <w:lang w:val="sk-SK"/>
        </w:rPr>
        <w:t>je nutné špecifikovať účel, spôsob a rozsah informovania a komunikácie. Jednotka pri kalkulácii tejto položky môže byť kus, súbor, projekt a iné.</w:t>
      </w:r>
    </w:p>
    <w:p w14:paraId="2C3165CE" w14:textId="77777777" w:rsidR="00F76EA7" w:rsidRPr="0014645C" w:rsidRDefault="00F76EA7" w:rsidP="000706F2">
      <w:pPr>
        <w:pStyle w:val="Highlight3"/>
        <w:spacing w:before="360" w:after="120" w:line="288" w:lineRule="auto"/>
        <w:ind w:firstLine="720"/>
        <w:jc w:val="both"/>
        <w:rPr>
          <w:rFonts w:ascii="Arial" w:hAnsi="Arial" w:cs="Arial"/>
          <w:color w:val="auto"/>
          <w:sz w:val="19"/>
          <w:szCs w:val="19"/>
          <w:lang w:val="sk-SK"/>
        </w:rPr>
      </w:pPr>
      <w:r w:rsidRPr="0014645C">
        <w:rPr>
          <w:rFonts w:ascii="Arial" w:hAnsi="Arial" w:cs="Arial"/>
          <w:color w:val="auto"/>
          <w:sz w:val="19"/>
          <w:szCs w:val="19"/>
          <w:lang w:val="sk-SK"/>
        </w:rPr>
        <w:t>Položka 1.6 Zariadenie/vybavenie projektu (mimo krížového financovania) - nepriame výdavky</w:t>
      </w:r>
      <w:r w:rsidR="00382FAF" w:rsidRPr="0014645C">
        <w:rPr>
          <w:rStyle w:val="Odkaznapoznmkupodiarou"/>
          <w:rFonts w:cs="Arial"/>
          <w:color w:val="auto"/>
          <w:sz w:val="19"/>
          <w:szCs w:val="19"/>
          <w:lang w:val="sk-SK"/>
        </w:rPr>
        <w:footnoteReference w:id="84"/>
      </w:r>
    </w:p>
    <w:p w14:paraId="7E1B566A" w14:textId="77777777" w:rsidR="00F76EA7" w:rsidRPr="0014645C" w:rsidRDefault="00F76EA7"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položky je možné zaradiť</w:t>
      </w:r>
      <w:r w:rsidR="00294924"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zariadenie, </w:t>
      </w:r>
      <w:r w:rsidR="00294924" w:rsidRPr="0014645C">
        <w:rPr>
          <w:rFonts w:ascii="Arial" w:hAnsi="Arial" w:cs="Arial"/>
          <w:b w:val="0"/>
          <w:color w:val="auto"/>
          <w:sz w:val="19"/>
          <w:szCs w:val="19"/>
          <w:lang w:val="sk-SK"/>
        </w:rPr>
        <w:t xml:space="preserve">vybavenie, </w:t>
      </w:r>
      <w:r w:rsidRPr="0014645C">
        <w:rPr>
          <w:rFonts w:ascii="Arial" w:hAnsi="Arial" w:cs="Arial"/>
          <w:b w:val="0"/>
          <w:color w:val="auto"/>
          <w:sz w:val="19"/>
          <w:szCs w:val="19"/>
          <w:lang w:val="sk-SK"/>
        </w:rPr>
        <w:t xml:space="preserve">výpočtovú techniku, nehmotný majetok (napr. software) </w:t>
      </w:r>
      <w:r w:rsidRPr="0014645C" w:rsidDel="00A412B7">
        <w:rPr>
          <w:rFonts w:ascii="Arial" w:hAnsi="Arial" w:cs="Arial"/>
          <w:b w:val="0"/>
          <w:color w:val="auto"/>
          <w:sz w:val="19"/>
          <w:szCs w:val="19"/>
          <w:lang w:val="sk-SK"/>
        </w:rPr>
        <w:t>a podobne</w:t>
      </w:r>
      <w:r w:rsidRPr="0014645C">
        <w:rPr>
          <w:rStyle w:val="Odkaznapoznmkupodiarou"/>
          <w:rFonts w:cs="Arial"/>
          <w:b w:val="0"/>
          <w:color w:val="auto"/>
          <w:sz w:val="19"/>
          <w:szCs w:val="19"/>
          <w:lang w:val="sk-SK"/>
        </w:rPr>
        <w:footnoteReference w:id="85"/>
      </w:r>
      <w:r w:rsidR="00575E2E" w:rsidRPr="0014645C">
        <w:rPr>
          <w:rFonts w:ascii="Arial" w:hAnsi="Arial" w:cs="Arial"/>
          <w:b w:val="0"/>
          <w:color w:val="auto"/>
          <w:sz w:val="19"/>
          <w:szCs w:val="19"/>
          <w:lang w:val="sk-SK"/>
        </w:rPr>
        <w:t xml:space="preserve"> pre zamestnancov zaradených v rámci Riadenia projektu a podporn</w:t>
      </w:r>
      <w:r w:rsidR="001D35BA" w:rsidRPr="0014645C">
        <w:rPr>
          <w:rFonts w:ascii="Arial" w:hAnsi="Arial" w:cs="Arial"/>
          <w:b w:val="0"/>
          <w:color w:val="auto"/>
          <w:sz w:val="19"/>
          <w:szCs w:val="19"/>
          <w:lang w:val="sk-SK"/>
        </w:rPr>
        <w:t>ých aktiví</w:t>
      </w:r>
      <w:r w:rsidR="00575E2E" w:rsidRPr="0014645C">
        <w:rPr>
          <w:rFonts w:ascii="Arial" w:hAnsi="Arial" w:cs="Arial"/>
          <w:b w:val="0"/>
          <w:color w:val="auto"/>
          <w:sz w:val="19"/>
          <w:szCs w:val="19"/>
          <w:lang w:val="sk-SK"/>
        </w:rPr>
        <w:t>t</w:t>
      </w:r>
      <w:r w:rsidRPr="0014645C" w:rsidDel="00A412B7">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p>
    <w:p w14:paraId="79CF24C1" w14:textId="77777777" w:rsidR="00B97FD1" w:rsidRPr="0014645C" w:rsidRDefault="00B97FD1" w:rsidP="00B97FD1">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V komentári žiadateľ zadefinuje presnú špecifikáciu, tzn. presne špecifikuje požadované minimálne technické parametre a množstvo obstaraného zariadenia/vybavenia. V rozpočte ako aj v komentári k rozpočtu sa neuvádza konkrétny názov zariadenia/vybavenia, resp. názov výrobcu. Takýto odkaz možno použiť len vtedy, ak nemožno opísať predmet zákazky dostatočne presne a zrozumiteľne v súlade so zákonom o VO, musí byť doplnený slovami: „alebo ekvivalentný“. Jednotková cena v rozpočte sa berie ako maximálna cena, pričom </w:t>
      </w:r>
      <w:r w:rsidRPr="0014645C">
        <w:rPr>
          <w:rFonts w:ascii="Arial" w:hAnsi="Arial" w:cs="Arial"/>
          <w:color w:val="auto"/>
          <w:sz w:val="19"/>
          <w:szCs w:val="19"/>
          <w:lang w:val="sk-SK"/>
        </w:rPr>
        <w:t>žiadateľ/prijímateľ má povinnosť pri zadávaní podmienok a kritérií verejného obstarávania dodržať tieto maximálne ceny</w:t>
      </w:r>
      <w:r w:rsidRPr="0014645C">
        <w:rPr>
          <w:rFonts w:ascii="Arial" w:hAnsi="Arial" w:cs="Arial"/>
          <w:b w:val="0"/>
          <w:color w:val="auto"/>
          <w:sz w:val="19"/>
          <w:szCs w:val="19"/>
          <w:lang w:val="sk-SK"/>
        </w:rPr>
        <w:t>. Jednotka pri kalkulácii tejto položky môže byť kus a iné.</w:t>
      </w:r>
    </w:p>
    <w:p w14:paraId="1AC1F0E2" w14:textId="77777777" w:rsidR="000200AD" w:rsidRPr="0014645C" w:rsidRDefault="000200AD" w:rsidP="000200AD">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Ak cena obstarávaného zariadenia/vybavenia (vrátane nehmotného majetku), ktoré žiadateľ/prijímateľ bude využívať len pre účely projektu/ov v rámci OP EVS, </w:t>
      </w:r>
      <w:r w:rsidRPr="0014645C">
        <w:rPr>
          <w:rFonts w:ascii="Arial" w:hAnsi="Arial" w:cs="Arial"/>
          <w:color w:val="auto"/>
          <w:sz w:val="19"/>
          <w:szCs w:val="19"/>
          <w:lang w:val="sk-SK"/>
        </w:rPr>
        <w:t>nepresiahne</w:t>
      </w:r>
      <w:r w:rsidRPr="0014645C">
        <w:rPr>
          <w:rFonts w:ascii="Arial" w:hAnsi="Arial" w:cs="Arial"/>
          <w:b w:val="0"/>
          <w:color w:val="auto"/>
          <w:sz w:val="19"/>
          <w:szCs w:val="19"/>
          <w:lang w:val="sk-SK"/>
        </w:rPr>
        <w:t xml:space="preserve"> výšku uvedenú v zákone o dani z príjmov, žiadateľovi bude uhradená celková suma obstarávaného zariadenia alebo vybavenia za predpokladu, že uvedené zariadenie/vybavenie </w:t>
      </w:r>
      <w:r w:rsidRPr="0014645C">
        <w:rPr>
          <w:rFonts w:ascii="Arial" w:hAnsi="Arial" w:cs="Arial"/>
          <w:color w:val="auto"/>
          <w:sz w:val="19"/>
          <w:szCs w:val="19"/>
          <w:lang w:val="sk-SK"/>
        </w:rPr>
        <w:t>bude zaúčtované do zásob</w:t>
      </w:r>
      <w:r w:rsidRPr="0014645C">
        <w:rPr>
          <w:rFonts w:ascii="Arial" w:hAnsi="Arial" w:cs="Arial"/>
          <w:b w:val="0"/>
          <w:color w:val="auto"/>
          <w:sz w:val="19"/>
          <w:szCs w:val="19"/>
          <w:lang w:val="sk-SK"/>
        </w:rPr>
        <w:t xml:space="preserve"> </w:t>
      </w:r>
      <w:r w:rsidRPr="0014645C">
        <w:rPr>
          <w:rFonts w:ascii="Arial" w:hAnsi="Arial" w:cs="Arial"/>
          <w:color w:val="auto"/>
          <w:sz w:val="19"/>
          <w:szCs w:val="19"/>
          <w:lang w:val="sk-SK"/>
        </w:rPr>
        <w:t>(alebo priamo do spotreby),</w:t>
      </w:r>
      <w:r w:rsidRPr="0014645C">
        <w:rPr>
          <w:rFonts w:ascii="Arial" w:hAnsi="Arial" w:cs="Arial"/>
          <w:b w:val="0"/>
          <w:color w:val="auto"/>
          <w:sz w:val="19"/>
          <w:szCs w:val="19"/>
          <w:lang w:val="sk-SK"/>
        </w:rPr>
        <w:t xml:space="preserve"> ale zároveň uvedené zariadenie/vybavenie musí byť zaevidované u žiadateľa (napr. inventárna karta majetku). </w:t>
      </w:r>
    </w:p>
    <w:p w14:paraId="1D42CFD1" w14:textId="77777777" w:rsidR="00807737" w:rsidRPr="0014645C" w:rsidRDefault="00807737" w:rsidP="000200AD">
      <w:pPr>
        <w:pStyle w:val="Highlight3"/>
        <w:spacing w:before="120" w:after="120" w:line="288" w:lineRule="auto"/>
        <w:jc w:val="both"/>
        <w:rPr>
          <w:rFonts w:ascii="Arial" w:hAnsi="Arial" w:cs="Arial"/>
          <w:b w:val="0"/>
          <w:color w:val="auto"/>
          <w:sz w:val="19"/>
          <w:szCs w:val="19"/>
          <w:lang w:val="sk-SK"/>
        </w:rPr>
      </w:pPr>
    </w:p>
    <w:p w14:paraId="272B43DE" w14:textId="77777777" w:rsidR="006848FC" w:rsidRPr="0014645C" w:rsidRDefault="006848FC" w:rsidP="006848FC">
      <w:pPr>
        <w:pStyle w:val="Highlight3"/>
        <w:spacing w:before="120" w:after="120" w:line="288" w:lineRule="auto"/>
        <w:ind w:left="426"/>
        <w:jc w:val="both"/>
        <w:rPr>
          <w:rFonts w:ascii="Arial" w:hAnsi="Arial" w:cs="Arial"/>
          <w:color w:val="auto"/>
          <w:sz w:val="19"/>
          <w:szCs w:val="19"/>
          <w:lang w:val="sk-SK"/>
        </w:rPr>
      </w:pPr>
      <w:r w:rsidRPr="0014645C">
        <w:rPr>
          <w:rFonts w:ascii="Arial" w:hAnsi="Arial" w:cs="Arial"/>
          <w:color w:val="auto"/>
          <w:sz w:val="19"/>
          <w:szCs w:val="19"/>
          <w:lang w:val="sk-SK"/>
        </w:rPr>
        <w:t>Položka 1.7 Odpisy dlhodobého hmotného/nehmotného majetku - nepriame výdavky</w:t>
      </w:r>
    </w:p>
    <w:p w14:paraId="41D7654E" w14:textId="77777777" w:rsidR="00A94E21" w:rsidRPr="0014645C" w:rsidRDefault="00A94E21" w:rsidP="00A94E21">
      <w:pPr>
        <w:pStyle w:val="Zkladntext"/>
        <w:spacing w:before="120" w:line="288" w:lineRule="auto"/>
        <w:jc w:val="both"/>
        <w:rPr>
          <w:rFonts w:ascii="Arial" w:hAnsi="Arial" w:cs="Arial"/>
          <w:sz w:val="19"/>
          <w:szCs w:val="19"/>
        </w:rPr>
      </w:pPr>
      <w:r w:rsidRPr="0014645C">
        <w:rPr>
          <w:rFonts w:ascii="Arial" w:hAnsi="Arial" w:cs="Arial"/>
          <w:sz w:val="19"/>
          <w:szCs w:val="19"/>
        </w:rPr>
        <w:t xml:space="preserve">V rámci </w:t>
      </w:r>
      <w:r w:rsidR="00731776" w:rsidRPr="0014645C">
        <w:rPr>
          <w:rFonts w:ascii="Arial" w:hAnsi="Arial" w:cs="Arial"/>
          <w:sz w:val="19"/>
          <w:szCs w:val="19"/>
        </w:rPr>
        <w:t>položky</w:t>
      </w:r>
      <w:r w:rsidRPr="0014645C">
        <w:rPr>
          <w:rFonts w:ascii="Arial" w:hAnsi="Arial" w:cs="Arial"/>
          <w:sz w:val="19"/>
          <w:szCs w:val="19"/>
        </w:rPr>
        <w:t xml:space="preserve"> je možné zaradiť odpisy dlhodobého hmotného a nehmotného majetku </w:t>
      </w:r>
      <w:r w:rsidR="00731776" w:rsidRPr="0014645C">
        <w:rPr>
          <w:rFonts w:ascii="Arial" w:hAnsi="Arial" w:cs="Arial"/>
          <w:sz w:val="19"/>
          <w:szCs w:val="19"/>
        </w:rPr>
        <w:t xml:space="preserve">využívaného pre riadenie projektu a podporné aktivity </w:t>
      </w:r>
      <w:r w:rsidRPr="0014645C">
        <w:rPr>
          <w:rFonts w:ascii="Arial" w:hAnsi="Arial" w:cs="Arial"/>
          <w:sz w:val="19"/>
          <w:szCs w:val="19"/>
        </w:rPr>
        <w:t xml:space="preserve">ako súčasť výdavkov súvisiacich s implementáciou projektu, ktoré musia byť v súlade so zákonom o dani z príjmov v znení neskorších predpisov. </w:t>
      </w:r>
      <w:r w:rsidR="00DA0B84" w:rsidRPr="0014645C">
        <w:rPr>
          <w:rFonts w:ascii="Arial" w:hAnsi="Arial" w:cs="Arial"/>
          <w:sz w:val="19"/>
          <w:szCs w:val="19"/>
        </w:rPr>
        <w:t>Jednotka pri kalkulácii tejto položky môže byť mesiac a iné.</w:t>
      </w:r>
    </w:p>
    <w:p w14:paraId="7F562A03" w14:textId="77777777" w:rsidR="00A94E21" w:rsidRPr="0014645C" w:rsidRDefault="00A94E21" w:rsidP="00A94E21">
      <w:pPr>
        <w:pStyle w:val="Zkladntext"/>
        <w:spacing w:before="120" w:line="288" w:lineRule="auto"/>
        <w:jc w:val="both"/>
        <w:rPr>
          <w:rFonts w:ascii="Arial" w:hAnsi="Arial" w:cs="Arial"/>
          <w:b/>
          <w:sz w:val="19"/>
          <w:szCs w:val="19"/>
        </w:rPr>
      </w:pPr>
      <w:r w:rsidRPr="0014645C">
        <w:rPr>
          <w:rFonts w:ascii="Arial" w:hAnsi="Arial" w:cs="Arial"/>
          <w:b/>
          <w:sz w:val="19"/>
          <w:szCs w:val="19"/>
        </w:rPr>
        <w:t xml:space="preserve">Odpisy sú oprávnené, ak obstaraný odpisovaný majetok (hmotný/nehmotný majetok) nebol financovaný z </w:t>
      </w:r>
      <w:r w:rsidR="006E5E4F" w:rsidRPr="0014645C">
        <w:rPr>
          <w:rFonts w:ascii="Arial" w:hAnsi="Arial" w:cs="Arial"/>
          <w:b/>
          <w:sz w:val="19"/>
          <w:szCs w:val="19"/>
        </w:rPr>
        <w:t xml:space="preserve">grantov financovaných z </w:t>
      </w:r>
      <w:r w:rsidRPr="0014645C">
        <w:rPr>
          <w:rFonts w:ascii="Arial" w:hAnsi="Arial" w:cs="Arial"/>
          <w:b/>
          <w:sz w:val="19"/>
          <w:szCs w:val="19"/>
        </w:rPr>
        <w:t>verejných zdrojov (zdroje EÚ, štátny rozpočet, zdroje obce, VÚC a iné verejné zdroje)</w:t>
      </w:r>
      <w:r w:rsidR="001D6C21" w:rsidRPr="0014645C">
        <w:rPr>
          <w:rStyle w:val="Odkaznapoznmkupodiarou"/>
          <w:rFonts w:cs="Arial"/>
          <w:b/>
          <w:sz w:val="19"/>
          <w:szCs w:val="19"/>
        </w:rPr>
        <w:t xml:space="preserve"> </w:t>
      </w:r>
      <w:r w:rsidR="001D6C21" w:rsidRPr="0014645C">
        <w:rPr>
          <w:rStyle w:val="Odkaznapoznmkupodiarou"/>
          <w:rFonts w:cs="Arial"/>
          <w:b/>
          <w:sz w:val="19"/>
          <w:szCs w:val="19"/>
        </w:rPr>
        <w:footnoteReference w:id="86"/>
      </w:r>
      <w:r w:rsidRPr="0014645C">
        <w:rPr>
          <w:rFonts w:ascii="Arial" w:hAnsi="Arial" w:cs="Arial"/>
          <w:b/>
          <w:sz w:val="19"/>
          <w:szCs w:val="19"/>
        </w:rPr>
        <w:t xml:space="preserve">. </w:t>
      </w:r>
    </w:p>
    <w:p w14:paraId="2796BCA3" w14:textId="77777777" w:rsidR="00A94E21" w:rsidRPr="0014645C" w:rsidRDefault="00A94E21" w:rsidP="00A94E21">
      <w:pPr>
        <w:pStyle w:val="Zkladntext"/>
        <w:spacing w:before="120" w:line="288" w:lineRule="auto"/>
        <w:jc w:val="both"/>
        <w:rPr>
          <w:rFonts w:ascii="Arial" w:hAnsi="Arial" w:cs="Arial"/>
          <w:sz w:val="19"/>
          <w:szCs w:val="19"/>
        </w:rPr>
      </w:pPr>
      <w:r w:rsidRPr="0014645C">
        <w:rPr>
          <w:rFonts w:ascii="Arial" w:hAnsi="Arial" w:cs="Arial"/>
          <w:sz w:val="19"/>
          <w:szCs w:val="19"/>
        </w:rPr>
        <w:t xml:space="preserve">Odpisy dlhodobého hmotného a nehmotného majetku používaného na účely projektu sú oprávneným výdavkom počas realizácie projektu za predpokladu, že nákup takéhoto majetku nie je súčasťou oprávnených výdavkov na projekt. Žiadateľ/prijímateľ si nesmie nárokovať na majetok jeho obstarávaciu cenu, t. j. obstaranie majetku a zároveň aj príslušné odpisy. </w:t>
      </w:r>
    </w:p>
    <w:p w14:paraId="5CCF8351" w14:textId="77777777" w:rsidR="00A94E21" w:rsidRPr="0014645C" w:rsidRDefault="00A94E21" w:rsidP="00A94E21">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Odpisy môžu byť nárokované počas realizácie projektu a iba pre účely projektu, t. j. v prípade, že žiadateľ využíva majetok na účely projektu iba čiastočne, žiadateľ/prijímateľ predloží na RO pre OP EVS spôsob výpočtu relevantnej výšky odpisu a za oprávnený výdavok bude považovaná iba proporcionálna časť odpisov vzťahujúca sa na projekt. </w:t>
      </w:r>
    </w:p>
    <w:p w14:paraId="1FEDACEB" w14:textId="77777777" w:rsidR="00A94E21" w:rsidRPr="0014645C" w:rsidRDefault="00A94E21" w:rsidP="00A94E21">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Odpisy vzťahujúce sa na obstaraný počítač/notebook a príslušné softvérové vybavenie pre odborný a riadiaci/administratívny personál sú oprávnené iba pre zamestnancov pracujúcich na pracovnú zmluvu/služobnú zmluvu na plný pracovný úväzok 100% </w:t>
      </w:r>
      <w:r w:rsidR="00F9523C" w:rsidRPr="0014645C">
        <w:rPr>
          <w:rFonts w:ascii="Arial" w:hAnsi="Arial" w:cs="Arial"/>
          <w:b w:val="0"/>
          <w:color w:val="auto"/>
          <w:sz w:val="19"/>
          <w:szCs w:val="19"/>
          <w:lang w:val="sk-SK"/>
        </w:rPr>
        <w:t xml:space="preserve">činností </w:t>
      </w:r>
      <w:r w:rsidRPr="0014645C">
        <w:rPr>
          <w:rFonts w:ascii="Arial" w:hAnsi="Arial" w:cs="Arial"/>
          <w:b w:val="0"/>
          <w:color w:val="auto"/>
          <w:sz w:val="19"/>
          <w:szCs w:val="19"/>
          <w:lang w:val="sk-SK"/>
        </w:rPr>
        <w:t>na projekte/och v rámci OP EVS pri tých pracovných pozíciách, ktoré sú plánované v projekte na prevažnú časť doby realizácie projektu, minimálne však 1 rok.</w:t>
      </w:r>
    </w:p>
    <w:p w14:paraId="7C0F7BD3" w14:textId="77777777" w:rsidR="00A94E21" w:rsidRPr="0014645C" w:rsidRDefault="00A94E21" w:rsidP="00A94E21">
      <w:pPr>
        <w:pStyle w:val="Highlight3"/>
        <w:spacing w:before="120" w:after="120" w:line="288" w:lineRule="auto"/>
        <w:jc w:val="both"/>
        <w:rPr>
          <w:rFonts w:ascii="Arial" w:hAnsi="Arial" w:cs="Arial"/>
          <w:color w:val="auto"/>
          <w:sz w:val="19"/>
          <w:szCs w:val="19"/>
          <w:lang w:val="sk-SK"/>
        </w:rPr>
      </w:pPr>
      <w:r w:rsidRPr="0014645C">
        <w:rPr>
          <w:rFonts w:ascii="Arial" w:hAnsi="Arial" w:cs="Arial"/>
          <w:b w:val="0"/>
          <w:color w:val="auto"/>
          <w:sz w:val="19"/>
          <w:szCs w:val="19"/>
          <w:lang w:val="sk-SK"/>
        </w:rPr>
        <w:t>Na účely posudzovania oprávnenosti výdavkov sa za oprávnený výdavok považuje účtovný odpis maximálne do výšky daňového odpisu</w:t>
      </w:r>
      <w:r w:rsidRPr="0014645C">
        <w:rPr>
          <w:rStyle w:val="Odkaznapoznmkupodiarou"/>
          <w:rFonts w:cs="Arial"/>
          <w:b w:val="0"/>
          <w:color w:val="auto"/>
          <w:sz w:val="19"/>
          <w:szCs w:val="19"/>
          <w:lang w:val="sk-SK"/>
        </w:rPr>
        <w:footnoteReference w:id="87"/>
      </w:r>
      <w:r w:rsidRPr="0014645C">
        <w:rPr>
          <w:rFonts w:ascii="Arial" w:hAnsi="Arial"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Pokiaľ sa majetok využíva na realizáciu projektu len z časti alebo v obmedzenom časovom rozsahu, uvedené odpisy sa zahrnú do oprávnených výdavkov len v danej časti a v rozsahu skutočného používania majetku. </w:t>
      </w:r>
    </w:p>
    <w:p w14:paraId="790E404A" w14:textId="77777777" w:rsidR="00A94E21" w:rsidRPr="0014645C" w:rsidRDefault="00A94E21" w:rsidP="00A94E21">
      <w:pPr>
        <w:pStyle w:val="Zkladntext"/>
        <w:spacing w:before="120" w:line="288" w:lineRule="auto"/>
        <w:jc w:val="both"/>
        <w:rPr>
          <w:rFonts w:ascii="Arial" w:hAnsi="Arial" w:cs="Arial"/>
          <w:sz w:val="19"/>
          <w:szCs w:val="19"/>
        </w:rPr>
      </w:pPr>
      <w:r w:rsidRPr="0014645C">
        <w:rPr>
          <w:rFonts w:ascii="Arial" w:hAnsi="Arial" w:cs="Arial"/>
          <w:sz w:val="19"/>
          <w:szCs w:val="19"/>
        </w:rPr>
        <w:t xml:space="preserve">V zmysle čl. 69 všeobecného nariadenia sú odpisy oprávnené, ak sú kumulatívne splnené tieto podmienky: </w:t>
      </w:r>
    </w:p>
    <w:p w14:paraId="32C553CA" w14:textId="77777777" w:rsidR="00A94E21" w:rsidRPr="0014645C"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umožňujú to pravidlá oprávnenosti programu;</w:t>
      </w:r>
    </w:p>
    <w:p w14:paraId="572C3E6E" w14:textId="77777777" w:rsidR="00A94E21" w:rsidRPr="0014645C"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výška výdavkov</w:t>
      </w:r>
      <w:r w:rsidRPr="0014645C">
        <w:rPr>
          <w:rStyle w:val="Odkaznapoznmkupodiarou"/>
          <w:rFonts w:cs="Arial"/>
          <w:sz w:val="19"/>
          <w:szCs w:val="19"/>
        </w:rPr>
        <w:footnoteReference w:id="88"/>
      </w:r>
      <w:r w:rsidRPr="0014645C">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14645C">
        <w:rPr>
          <w:rStyle w:val="Odkaznapoznmkupodiarou"/>
          <w:rFonts w:cs="Arial"/>
          <w:sz w:val="19"/>
          <w:szCs w:val="19"/>
        </w:rPr>
        <w:footnoteReference w:id="89"/>
      </w:r>
      <w:r w:rsidRPr="0014645C">
        <w:rPr>
          <w:rFonts w:ascii="Arial" w:hAnsi="Arial" w:cs="Arial"/>
          <w:sz w:val="19"/>
          <w:szCs w:val="19"/>
        </w:rPr>
        <w:t xml:space="preserve">); </w:t>
      </w:r>
    </w:p>
    <w:p w14:paraId="5763D7D4" w14:textId="77777777" w:rsidR="00A94E21" w:rsidRPr="0014645C"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výdavky sa vzťahujú výlučne na obdobie realizácie projektu;</w:t>
      </w:r>
    </w:p>
    <w:p w14:paraId="2C5BC000" w14:textId="77777777" w:rsidR="00A94E21" w:rsidRPr="0014645C" w:rsidRDefault="000C6BF0"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na obstaranie odpisovaného majetku neboli použité granty z verejných zdrojov</w:t>
      </w:r>
      <w:r w:rsidR="00A94E21" w:rsidRPr="0014645C">
        <w:rPr>
          <w:rFonts w:ascii="Arial" w:hAnsi="Arial" w:cs="Arial"/>
          <w:sz w:val="19"/>
          <w:szCs w:val="19"/>
        </w:rPr>
        <w:t>.</w:t>
      </w:r>
    </w:p>
    <w:p w14:paraId="56E18DA0" w14:textId="77777777" w:rsidR="00A94E21" w:rsidRPr="0014645C" w:rsidRDefault="00A94E21" w:rsidP="00A94E21">
      <w:pPr>
        <w:pStyle w:val="Zkladntext"/>
        <w:spacing w:before="120" w:line="288" w:lineRule="auto"/>
        <w:jc w:val="both"/>
        <w:rPr>
          <w:rFonts w:ascii="Arial" w:hAnsi="Arial" w:cs="Arial"/>
          <w:sz w:val="19"/>
          <w:szCs w:val="19"/>
        </w:rPr>
      </w:pPr>
      <w:r w:rsidRPr="0014645C">
        <w:rPr>
          <w:rFonts w:ascii="Arial" w:hAnsi="Arial" w:cs="Arial"/>
          <w:sz w:val="19"/>
          <w:szCs w:val="19"/>
        </w:rPr>
        <w:t>Vstupná cena, ktorá je základom pre vypočítanie daňových odpisov musí byť pre účely vymedzenia oprávnených výdavkov upravená tak, aby obsahovala iba oprávnené položky. Odpisy je možné uznať za oprávnený výdavok až v čase kedy skutočne vznikli, napr. uplynul kalendárny mesiac, ku ktorému je príslušný odpis vypočítaný.</w:t>
      </w:r>
    </w:p>
    <w:p w14:paraId="260313DC" w14:textId="77777777" w:rsidR="002D34AA" w:rsidRPr="0014645C" w:rsidRDefault="00A94E21"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Žiadateľ vedie podrobnú odpisovú dokumentáciu, na základe ktorej sa dá považovať daný odpis za oprávnenú položku (výdavky, odpisy, metóda nakupovania, nadobúdacia cena.).</w:t>
      </w:r>
    </w:p>
    <w:p w14:paraId="5F1DA581" w14:textId="77777777" w:rsidR="00165130" w:rsidRPr="0014645C" w:rsidRDefault="00165130" w:rsidP="00165130">
      <w:pPr>
        <w:pStyle w:val="Highlight3"/>
        <w:pBdr>
          <w:top w:val="single" w:sz="4" w:space="1" w:color="auto"/>
          <w:left w:val="single" w:sz="4" w:space="4" w:color="auto"/>
          <w:bottom w:val="single" w:sz="4" w:space="1" w:color="auto"/>
          <w:right w:val="single" w:sz="4" w:space="4" w:color="auto"/>
        </w:pBdr>
        <w:shd w:val="clear" w:color="auto" w:fill="52CEFF" w:themeFill="accent3" w:themeFillTint="99"/>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Neoprávnenými výdavkami sú úroky z úverov a pôžičiek, správne a miestne poplatky, ktoré nemajú priamu väzbu na projekt, výdavky na právne spory ako i sankčné poplatky, pokuty a penále, prípadne ďalšie sankčné výdavky, či už dohodnuté v zmluvách alebo vznikajú z iných príčin a tzv. balíky produktov (služieb), ktoré poskytujú banky k úverom.</w:t>
      </w:r>
    </w:p>
    <w:p w14:paraId="0F6323C0" w14:textId="77777777" w:rsidR="00854B1A" w:rsidRPr="0014645C" w:rsidRDefault="00854B1A" w:rsidP="00854B1A">
      <w:pPr>
        <w:pStyle w:val="BodyText1"/>
        <w:rPr>
          <w:b/>
          <w:sz w:val="20"/>
          <w:lang w:val="sk-SK"/>
        </w:rPr>
      </w:pPr>
    </w:p>
    <w:p w14:paraId="695F4714" w14:textId="77777777" w:rsidR="004265FD" w:rsidRPr="0014645C" w:rsidRDefault="004265FD" w:rsidP="00854B1A">
      <w:pPr>
        <w:pStyle w:val="BodyText1"/>
        <w:rPr>
          <w:b/>
          <w:sz w:val="20"/>
          <w:lang w:val="sk-SK"/>
        </w:rPr>
      </w:pPr>
      <w:r w:rsidRPr="0014645C">
        <w:rPr>
          <w:b/>
          <w:sz w:val="20"/>
          <w:lang w:val="sk-SK"/>
        </w:rPr>
        <w:t>Hlavná položka „2. Zariadenie/vybavenie projektu</w:t>
      </w:r>
      <w:r w:rsidR="00637D84" w:rsidRPr="0014645C">
        <w:rPr>
          <w:b/>
          <w:sz w:val="20"/>
          <w:lang w:val="sk-SK"/>
        </w:rPr>
        <w:t xml:space="preserve"> - priame výdavky</w:t>
      </w:r>
      <w:r w:rsidRPr="0014645C">
        <w:rPr>
          <w:b/>
          <w:sz w:val="20"/>
          <w:lang w:val="sk-SK"/>
        </w:rPr>
        <w:t>“</w:t>
      </w:r>
    </w:p>
    <w:p w14:paraId="0736AB4D" w14:textId="77777777" w:rsidR="00BE3155" w:rsidRPr="0014645C" w:rsidRDefault="004265FD" w:rsidP="00BE315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hlavnej položky </w:t>
      </w:r>
      <w:r w:rsidR="004A613B" w:rsidRPr="0014645C">
        <w:rPr>
          <w:rFonts w:ascii="Arial" w:hAnsi="Arial" w:cs="Arial"/>
          <w:b w:val="0"/>
          <w:color w:val="auto"/>
          <w:sz w:val="19"/>
          <w:szCs w:val="19"/>
          <w:lang w:val="sk-SK"/>
        </w:rPr>
        <w:t>„</w:t>
      </w:r>
      <w:r w:rsidRPr="0014645C">
        <w:rPr>
          <w:rFonts w:ascii="Arial" w:hAnsi="Arial" w:cs="Arial"/>
          <w:b w:val="0"/>
          <w:color w:val="auto"/>
          <w:sz w:val="19"/>
          <w:szCs w:val="19"/>
          <w:lang w:val="sk-SK"/>
        </w:rPr>
        <w:t>2. Zariadenie/vybavenie projektu</w:t>
      </w:r>
      <w:r w:rsidR="00637D84" w:rsidRPr="0014645C">
        <w:rPr>
          <w:rFonts w:ascii="Arial" w:hAnsi="Arial" w:cs="Arial"/>
          <w:b w:val="0"/>
          <w:color w:val="auto"/>
          <w:sz w:val="19"/>
          <w:szCs w:val="19"/>
          <w:lang w:val="sk-SK"/>
        </w:rPr>
        <w:t xml:space="preserve"> – priame výdavky</w:t>
      </w:r>
      <w:r w:rsidR="004A613B"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je možné zaradiť zariadenie, </w:t>
      </w:r>
      <w:r w:rsidR="003829D0" w:rsidRPr="0014645C">
        <w:rPr>
          <w:rFonts w:ascii="Arial" w:hAnsi="Arial" w:cs="Arial"/>
          <w:b w:val="0"/>
          <w:color w:val="auto"/>
          <w:sz w:val="19"/>
          <w:szCs w:val="19"/>
          <w:lang w:val="sk-SK"/>
        </w:rPr>
        <w:t xml:space="preserve">vybavenie, </w:t>
      </w:r>
      <w:r w:rsidRPr="0014645C">
        <w:rPr>
          <w:rFonts w:ascii="Arial" w:hAnsi="Arial" w:cs="Arial"/>
          <w:b w:val="0"/>
          <w:color w:val="auto"/>
          <w:sz w:val="19"/>
          <w:szCs w:val="19"/>
          <w:lang w:val="sk-SK"/>
        </w:rPr>
        <w:t xml:space="preserve">výpočtovú techniku, prístroje, stroje, </w:t>
      </w:r>
      <w:r w:rsidR="00952A98" w:rsidRPr="0014645C">
        <w:rPr>
          <w:rFonts w:ascii="Arial" w:hAnsi="Arial" w:cs="Arial"/>
          <w:b w:val="0"/>
          <w:color w:val="auto"/>
          <w:sz w:val="19"/>
          <w:szCs w:val="19"/>
          <w:lang w:val="sk-SK"/>
        </w:rPr>
        <w:t xml:space="preserve">dlhodobý </w:t>
      </w:r>
      <w:r w:rsidRPr="0014645C">
        <w:rPr>
          <w:rFonts w:ascii="Arial" w:hAnsi="Arial" w:cs="Arial"/>
          <w:b w:val="0"/>
          <w:color w:val="auto"/>
          <w:sz w:val="19"/>
          <w:szCs w:val="19"/>
          <w:lang w:val="sk-SK"/>
        </w:rPr>
        <w:t>nehmotný majetok (napr. software)</w:t>
      </w:r>
      <w:r w:rsidR="0023549E" w:rsidRPr="0014645C">
        <w:rPr>
          <w:rFonts w:ascii="Arial" w:hAnsi="Arial" w:cs="Arial"/>
          <w:b w:val="0"/>
          <w:color w:val="auto"/>
          <w:sz w:val="19"/>
          <w:szCs w:val="19"/>
          <w:lang w:val="sk-SK"/>
        </w:rPr>
        <w:t xml:space="preserve"> </w:t>
      </w:r>
      <w:r w:rsidRPr="0014645C" w:rsidDel="00A412B7">
        <w:rPr>
          <w:rFonts w:ascii="Arial" w:hAnsi="Arial" w:cs="Arial"/>
          <w:b w:val="0"/>
          <w:color w:val="auto"/>
          <w:sz w:val="19"/>
          <w:szCs w:val="19"/>
          <w:lang w:val="sk-SK"/>
        </w:rPr>
        <w:t>a podobne</w:t>
      </w:r>
      <w:r w:rsidR="00575B29" w:rsidRPr="0014645C">
        <w:rPr>
          <w:rStyle w:val="Odkaznapoznmkupodiarou"/>
          <w:rFonts w:cs="Arial"/>
          <w:b w:val="0"/>
          <w:color w:val="auto"/>
          <w:sz w:val="19"/>
          <w:szCs w:val="19"/>
          <w:lang w:val="sk-SK"/>
        </w:rPr>
        <w:footnoteReference w:id="90"/>
      </w:r>
      <w:r w:rsidR="003829D0" w:rsidRPr="0014645C">
        <w:rPr>
          <w:rFonts w:ascii="Arial" w:hAnsi="Arial" w:cs="Arial"/>
          <w:b w:val="0"/>
          <w:color w:val="auto"/>
          <w:sz w:val="19"/>
          <w:szCs w:val="19"/>
          <w:lang w:val="sk-SK"/>
        </w:rPr>
        <w:t xml:space="preserve"> určené </w:t>
      </w:r>
      <w:r w:rsidR="00144D52" w:rsidRPr="0014645C">
        <w:rPr>
          <w:rFonts w:ascii="Arial" w:hAnsi="Arial" w:cs="Arial"/>
          <w:b w:val="0"/>
          <w:color w:val="auto"/>
          <w:sz w:val="19"/>
          <w:szCs w:val="19"/>
          <w:lang w:val="sk-SK"/>
        </w:rPr>
        <w:t>pre</w:t>
      </w:r>
      <w:r w:rsidR="003829D0" w:rsidRPr="0014645C">
        <w:rPr>
          <w:rFonts w:ascii="Arial" w:hAnsi="Arial" w:cs="Arial"/>
          <w:b w:val="0"/>
          <w:color w:val="auto"/>
          <w:sz w:val="19"/>
          <w:szCs w:val="19"/>
          <w:lang w:val="sk-SK"/>
        </w:rPr>
        <w:t xml:space="preserve"> hlavné aktivity projektu</w:t>
      </w:r>
      <w:r w:rsidRPr="0014645C" w:rsidDel="00A412B7">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r w:rsidR="00BE3155" w:rsidRPr="0014645C">
        <w:rPr>
          <w:rFonts w:ascii="Arial" w:hAnsi="Arial" w:cs="Arial"/>
          <w:b w:val="0"/>
          <w:color w:val="auto"/>
          <w:sz w:val="19"/>
          <w:szCs w:val="19"/>
          <w:lang w:val="sk-SK"/>
        </w:rPr>
        <w:t xml:space="preserve">V komentári žiadateľ zadefinuje presnú špecifikáciu, tzn. presne špecifikuje požadované minimálne technické parametre a množstvo obstaraného zariadenia/vybavenia. V rozpočte ako aj v komentári k rozpočtu sa neuvádza konkrétny názov zariadenia/vybavenia, resp. názov výrobcu. Takýto odkaz možno použiť len vtedy, ak nemožno opísať predmet zákazky dostatočne presne a zrozumiteľne v súlade so zákonom o VO, musí byť doplnený slovami: „alebo ekvivalentný“. Jednotková cena v rozpočte sa berie ako maximálna cena, pričom </w:t>
      </w:r>
      <w:r w:rsidR="00BE3155" w:rsidRPr="0014645C">
        <w:rPr>
          <w:rFonts w:ascii="Arial" w:hAnsi="Arial" w:cs="Arial"/>
          <w:color w:val="auto"/>
          <w:sz w:val="19"/>
          <w:szCs w:val="19"/>
          <w:lang w:val="sk-SK"/>
        </w:rPr>
        <w:t>žiadateľ/prijímateľ má povinnosť pri zadávaní podmienok a kritérií verejného obstarávania dodržať tieto maximálne ceny</w:t>
      </w:r>
      <w:r w:rsidR="00BE3155" w:rsidRPr="0014645C">
        <w:rPr>
          <w:rFonts w:ascii="Arial" w:hAnsi="Arial" w:cs="Arial"/>
          <w:b w:val="0"/>
          <w:color w:val="auto"/>
          <w:sz w:val="19"/>
          <w:szCs w:val="19"/>
          <w:lang w:val="sk-SK"/>
        </w:rPr>
        <w:t>. Jednotka pri kalkulácii tejto položky môže byť kus a iné.</w:t>
      </w:r>
    </w:p>
    <w:p w14:paraId="57566510" w14:textId="77777777" w:rsidR="004265FD" w:rsidRPr="0014645C" w:rsidRDefault="007042CF"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b w:val="0"/>
          <w:color w:val="auto"/>
          <w:sz w:val="19"/>
          <w:szCs w:val="19"/>
          <w:lang w:val="sk-SK"/>
        </w:rPr>
        <w:t>Rozsah zariadenia/</w:t>
      </w:r>
      <w:r w:rsidR="004265FD" w:rsidRPr="0014645C">
        <w:rPr>
          <w:rFonts w:ascii="Arial" w:hAnsi="Arial" w:cs="Arial"/>
          <w:b w:val="0"/>
          <w:color w:val="auto"/>
          <w:sz w:val="19"/>
          <w:szCs w:val="19"/>
          <w:lang w:val="sk-SK"/>
        </w:rPr>
        <w:t xml:space="preserve">vybavenia (vrátane nehmotného majetku) </w:t>
      </w:r>
      <w:r w:rsidR="00687EB5" w:rsidRPr="0014645C">
        <w:rPr>
          <w:rFonts w:ascii="Arial" w:hAnsi="Arial" w:cs="Arial"/>
          <w:b w:val="0"/>
          <w:color w:val="auto"/>
          <w:sz w:val="19"/>
          <w:szCs w:val="19"/>
          <w:lang w:val="sk-SK"/>
        </w:rPr>
        <w:t xml:space="preserve">oprávneného </w:t>
      </w:r>
      <w:r w:rsidR="004265FD" w:rsidRPr="0014645C">
        <w:rPr>
          <w:rFonts w:ascii="Arial" w:hAnsi="Arial" w:cs="Arial"/>
          <w:b w:val="0"/>
          <w:color w:val="auto"/>
          <w:sz w:val="19"/>
          <w:szCs w:val="19"/>
          <w:lang w:val="sk-SK"/>
        </w:rPr>
        <w:t>na financovanie zo zdrojov EŠIF a štátneho rozpočtu je uveden</w:t>
      </w:r>
      <w:r w:rsidR="001C4A72" w:rsidRPr="0014645C">
        <w:rPr>
          <w:rFonts w:ascii="Arial" w:hAnsi="Arial" w:cs="Arial"/>
          <w:b w:val="0"/>
          <w:color w:val="auto"/>
          <w:sz w:val="19"/>
          <w:szCs w:val="19"/>
          <w:lang w:val="sk-SK"/>
        </w:rPr>
        <w:t>ý</w:t>
      </w:r>
      <w:r w:rsidR="004265FD" w:rsidRPr="0014645C">
        <w:rPr>
          <w:rFonts w:ascii="Arial" w:hAnsi="Arial" w:cs="Arial"/>
          <w:b w:val="0"/>
          <w:color w:val="auto"/>
          <w:sz w:val="19"/>
          <w:szCs w:val="19"/>
          <w:lang w:val="sk-SK"/>
        </w:rPr>
        <w:t xml:space="preserve"> v príslušnej výzve/vyzvaní. Hlavnú položku 2. Zariadenie/vybavenie projektu</w:t>
      </w:r>
      <w:r w:rsidR="00637D84" w:rsidRPr="0014645C">
        <w:rPr>
          <w:rFonts w:ascii="Arial" w:hAnsi="Arial" w:cs="Arial"/>
          <w:b w:val="0"/>
          <w:color w:val="auto"/>
          <w:sz w:val="19"/>
          <w:szCs w:val="19"/>
          <w:lang w:val="sk-SK"/>
        </w:rPr>
        <w:t xml:space="preserve"> – priame výdavky</w:t>
      </w:r>
      <w:r w:rsidR="004265FD" w:rsidRPr="0014645C">
        <w:rPr>
          <w:rFonts w:ascii="Arial" w:hAnsi="Arial" w:cs="Arial"/>
          <w:b w:val="0"/>
          <w:color w:val="auto"/>
          <w:sz w:val="19"/>
          <w:szCs w:val="19"/>
          <w:lang w:val="sk-SK"/>
        </w:rPr>
        <w:t xml:space="preserve"> tvoria položka 2.1 Zariadenie/vybavenie (krížové financovanie), 2.2 Zariadenie/vybavenie (mimo krížového financovania) a 2.3 Odpisy dlhodobého hmotného/nehmotného majetku. </w:t>
      </w:r>
    </w:p>
    <w:p w14:paraId="28700A94" w14:textId="77777777" w:rsidR="004265FD" w:rsidRPr="0014645C" w:rsidRDefault="004A613B" w:rsidP="00E82B90">
      <w:pPr>
        <w:pStyle w:val="Highlight3"/>
        <w:spacing w:before="120" w:after="120" w:line="288" w:lineRule="auto"/>
        <w:ind w:left="284"/>
        <w:jc w:val="both"/>
        <w:rPr>
          <w:rFonts w:ascii="Arial" w:hAnsi="Arial" w:cs="Arial"/>
          <w:color w:val="auto"/>
          <w:sz w:val="19"/>
          <w:szCs w:val="19"/>
          <w:lang w:val="sk-SK"/>
        </w:rPr>
      </w:pPr>
      <w:r w:rsidRPr="0014645C">
        <w:rPr>
          <w:rFonts w:ascii="Arial" w:hAnsi="Arial" w:cs="Arial"/>
          <w:color w:val="auto"/>
          <w:sz w:val="19"/>
          <w:szCs w:val="19"/>
          <w:lang w:val="sk-SK"/>
        </w:rPr>
        <w:t xml:space="preserve">Položka </w:t>
      </w:r>
      <w:r w:rsidR="004265FD" w:rsidRPr="0014645C">
        <w:rPr>
          <w:rFonts w:ascii="Arial" w:hAnsi="Arial" w:cs="Arial"/>
          <w:color w:val="auto"/>
          <w:sz w:val="19"/>
          <w:szCs w:val="19"/>
          <w:lang w:val="sk-SK"/>
        </w:rPr>
        <w:t>2.1 Zariadenie/vybavenie - krížové financovanie</w:t>
      </w:r>
      <w:r w:rsidR="004265FD" w:rsidRPr="0014645C">
        <w:rPr>
          <w:rStyle w:val="Odkaznapoznmkupodiarou"/>
          <w:rFonts w:cs="Arial"/>
          <w:color w:val="auto"/>
          <w:sz w:val="19"/>
          <w:szCs w:val="19"/>
          <w:lang w:val="sk-SK"/>
        </w:rPr>
        <w:footnoteReference w:id="91"/>
      </w:r>
    </w:p>
    <w:p w14:paraId="6D529B97" w14:textId="77777777" w:rsidR="004265FD" w:rsidRPr="0014645C" w:rsidRDefault="002C79E2" w:rsidP="00E82B90">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Bez ohľadu na to, či</w:t>
      </w:r>
      <w:r w:rsidR="004265FD" w:rsidRPr="0014645C">
        <w:rPr>
          <w:rFonts w:ascii="Arial" w:hAnsi="Arial" w:cs="Arial"/>
          <w:b w:val="0"/>
          <w:color w:val="auto"/>
          <w:sz w:val="19"/>
          <w:szCs w:val="19"/>
          <w:lang w:val="sk-SK"/>
        </w:rPr>
        <w:t xml:space="preserve"> cena obstarávaného zariadenia/vybavenia presiahne </w:t>
      </w:r>
      <w:r w:rsidRPr="0014645C">
        <w:rPr>
          <w:rFonts w:ascii="Arial" w:hAnsi="Arial" w:cs="Arial"/>
          <w:b w:val="0"/>
          <w:color w:val="auto"/>
          <w:sz w:val="19"/>
          <w:szCs w:val="19"/>
          <w:lang w:val="sk-SK"/>
        </w:rPr>
        <w:t xml:space="preserve">alebo nepresiahne </w:t>
      </w:r>
      <w:r w:rsidR="004265FD" w:rsidRPr="0014645C">
        <w:rPr>
          <w:rFonts w:ascii="Arial" w:hAnsi="Arial" w:cs="Arial"/>
          <w:b w:val="0"/>
          <w:color w:val="auto"/>
          <w:sz w:val="19"/>
          <w:szCs w:val="19"/>
          <w:lang w:val="sk-SK"/>
        </w:rPr>
        <w:t>výšku</w:t>
      </w:r>
      <w:r w:rsidR="00CE0C11" w:rsidRPr="0014645C">
        <w:rPr>
          <w:rStyle w:val="Odkaznapoznmkupodiarou"/>
          <w:rFonts w:cs="Arial"/>
          <w:b w:val="0"/>
          <w:color w:val="auto"/>
          <w:sz w:val="19"/>
          <w:szCs w:val="19"/>
          <w:lang w:val="sk-SK"/>
        </w:rPr>
        <w:footnoteReference w:id="92"/>
      </w:r>
      <w:r w:rsidR="004265FD" w:rsidRPr="0014645C">
        <w:rPr>
          <w:rFonts w:ascii="Arial" w:hAnsi="Arial" w:cs="Arial"/>
          <w:b w:val="0"/>
          <w:color w:val="auto"/>
          <w:sz w:val="19"/>
          <w:szCs w:val="19"/>
          <w:lang w:val="sk-SK"/>
        </w:rPr>
        <w:t xml:space="preserve"> definovanú v zákone o dani z príjmov (podľa § 22 uvedeného zákona)</w:t>
      </w:r>
      <w:r w:rsidR="00971B57" w:rsidRPr="0014645C">
        <w:rPr>
          <w:rFonts w:ascii="Arial" w:hAnsi="Arial" w:cs="Arial"/>
          <w:b w:val="0"/>
          <w:color w:val="auto"/>
          <w:sz w:val="19"/>
          <w:szCs w:val="19"/>
          <w:lang w:val="sk-SK"/>
        </w:rPr>
        <w:t>, t.</w:t>
      </w:r>
      <w:r w:rsidR="008E4F0A" w:rsidRPr="0014645C">
        <w:rPr>
          <w:rFonts w:ascii="Arial" w:hAnsi="Arial" w:cs="Arial"/>
          <w:b w:val="0"/>
          <w:color w:val="auto"/>
          <w:sz w:val="19"/>
          <w:szCs w:val="19"/>
          <w:lang w:val="sk-SK"/>
        </w:rPr>
        <w:t xml:space="preserve"> </w:t>
      </w:r>
      <w:r w:rsidR="00971B57" w:rsidRPr="0014645C">
        <w:rPr>
          <w:rFonts w:ascii="Arial" w:hAnsi="Arial" w:cs="Arial"/>
          <w:b w:val="0"/>
          <w:color w:val="auto"/>
          <w:sz w:val="19"/>
          <w:szCs w:val="19"/>
          <w:lang w:val="sk-SK"/>
        </w:rPr>
        <w:t>j. uvedené zariadenie/vybavenie je vykázané ako (drobný) dlhodobý hmotný/nehmotný majetok,</w:t>
      </w:r>
      <w:r w:rsidR="004265FD" w:rsidRPr="0014645C">
        <w:rPr>
          <w:rFonts w:ascii="Arial" w:hAnsi="Arial" w:cs="Arial"/>
          <w:b w:val="0"/>
          <w:color w:val="auto"/>
          <w:sz w:val="19"/>
          <w:szCs w:val="19"/>
          <w:lang w:val="sk-SK"/>
        </w:rPr>
        <w:t xml:space="preserve"> žiadateľovi</w:t>
      </w:r>
      <w:r w:rsidR="008E4F0A" w:rsidRPr="0014645C">
        <w:rPr>
          <w:rFonts w:ascii="Arial" w:hAnsi="Arial" w:cs="Arial"/>
          <w:b w:val="0"/>
          <w:color w:val="auto"/>
          <w:sz w:val="19"/>
          <w:szCs w:val="19"/>
          <w:lang w:val="sk-SK"/>
        </w:rPr>
        <w:t>/prijímateľovi</w:t>
      </w:r>
      <w:r w:rsidR="004265FD" w:rsidRPr="0014645C">
        <w:rPr>
          <w:rFonts w:ascii="Arial" w:hAnsi="Arial" w:cs="Arial"/>
          <w:b w:val="0"/>
          <w:color w:val="auto"/>
          <w:sz w:val="19"/>
          <w:szCs w:val="19"/>
          <w:lang w:val="sk-SK"/>
        </w:rPr>
        <w:t xml:space="preserve"> bude uhradená suma vo výške zodpovedajúcej plánovanej dobe využitia obstaraného zariadenia/vybavenia </w:t>
      </w:r>
      <w:r w:rsidR="009E0817" w:rsidRPr="0014645C">
        <w:rPr>
          <w:rFonts w:ascii="Arial" w:hAnsi="Arial" w:cs="Arial"/>
          <w:b w:val="0"/>
          <w:color w:val="auto"/>
          <w:sz w:val="19"/>
          <w:szCs w:val="19"/>
          <w:lang w:val="sk-SK"/>
        </w:rPr>
        <w:t xml:space="preserve">pre účely </w:t>
      </w:r>
      <w:r w:rsidR="00217050" w:rsidRPr="0014645C">
        <w:rPr>
          <w:rFonts w:ascii="Arial" w:hAnsi="Arial" w:cs="Arial"/>
          <w:b w:val="0"/>
          <w:color w:val="auto"/>
          <w:sz w:val="19"/>
          <w:szCs w:val="19"/>
          <w:lang w:val="sk-SK"/>
        </w:rPr>
        <w:t xml:space="preserve">hlavných </w:t>
      </w:r>
      <w:r w:rsidR="009E0817" w:rsidRPr="0014645C">
        <w:rPr>
          <w:rFonts w:ascii="Arial" w:hAnsi="Arial" w:cs="Arial"/>
          <w:b w:val="0"/>
          <w:color w:val="auto"/>
          <w:sz w:val="19"/>
          <w:szCs w:val="19"/>
          <w:lang w:val="sk-SK"/>
        </w:rPr>
        <w:t xml:space="preserve">aktivít projektu </w:t>
      </w:r>
      <w:r w:rsidR="004265FD" w:rsidRPr="0014645C">
        <w:rPr>
          <w:rFonts w:ascii="Arial" w:hAnsi="Arial" w:cs="Arial"/>
          <w:b w:val="0"/>
          <w:color w:val="auto"/>
          <w:sz w:val="19"/>
          <w:szCs w:val="19"/>
          <w:lang w:val="sk-SK"/>
        </w:rPr>
        <w:t xml:space="preserve">počas trvania projektu a daňového odpisu v zmysle zákona </w:t>
      </w:r>
      <w:r w:rsidR="0005604C" w:rsidRPr="0014645C">
        <w:rPr>
          <w:rFonts w:ascii="Arial" w:hAnsi="Arial" w:cs="Arial"/>
          <w:b w:val="0"/>
          <w:color w:val="auto"/>
          <w:sz w:val="19"/>
          <w:szCs w:val="19"/>
          <w:lang w:val="sk-SK"/>
        </w:rPr>
        <w:t>o dani z príjmov</w:t>
      </w:r>
      <w:r w:rsidR="004265FD" w:rsidRPr="0014645C">
        <w:rPr>
          <w:rFonts w:ascii="Arial" w:hAnsi="Arial" w:cs="Arial"/>
          <w:b w:val="0"/>
          <w:color w:val="auto"/>
          <w:sz w:val="19"/>
          <w:szCs w:val="19"/>
          <w:lang w:val="sk-SK"/>
        </w:rPr>
        <w:t xml:space="preserve"> - sadzba pre rovnomerné odpisovanie (daňový odpis sa bude preplácať v alikvotnej výške pre projekt v prípade, ak uvedený majetok sa využíva </w:t>
      </w:r>
      <w:r w:rsidR="002D3578" w:rsidRPr="0014645C">
        <w:rPr>
          <w:rFonts w:ascii="Arial" w:hAnsi="Arial" w:cs="Arial"/>
          <w:b w:val="0"/>
          <w:color w:val="auto"/>
          <w:sz w:val="19"/>
          <w:szCs w:val="19"/>
          <w:lang w:val="sk-SK"/>
        </w:rPr>
        <w:t>pre viacero projektov v rámci OP EVS</w:t>
      </w:r>
      <w:r w:rsidR="004265FD" w:rsidRPr="0014645C">
        <w:rPr>
          <w:rFonts w:ascii="Arial" w:hAnsi="Arial" w:cs="Arial"/>
          <w:b w:val="0"/>
          <w:color w:val="auto"/>
          <w:sz w:val="19"/>
          <w:szCs w:val="19"/>
          <w:lang w:val="sk-SK"/>
        </w:rPr>
        <w:t>), t.</w:t>
      </w:r>
      <w:r w:rsidR="008E4F0A"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j. za oprávnený výdavok sa bude považovať iba daňový odpis za prislúchajúce obdobie realizácie projektu</w:t>
      </w:r>
      <w:r w:rsidR="004265FD" w:rsidRPr="0014645C">
        <w:rPr>
          <w:rStyle w:val="Odkaznapoznmkupodiarou"/>
          <w:rFonts w:cs="Arial"/>
          <w:b w:val="0"/>
          <w:color w:val="auto"/>
          <w:sz w:val="19"/>
          <w:szCs w:val="19"/>
          <w:lang w:val="sk-SK"/>
        </w:rPr>
        <w:footnoteReference w:id="93"/>
      </w:r>
      <w:r w:rsidR="004265FD" w:rsidRPr="0014645C">
        <w:rPr>
          <w:rFonts w:ascii="Arial" w:hAnsi="Arial" w:cs="Arial"/>
          <w:b w:val="0"/>
          <w:color w:val="auto"/>
          <w:sz w:val="19"/>
          <w:szCs w:val="19"/>
          <w:lang w:val="sk-SK"/>
        </w:rPr>
        <w:t xml:space="preserve">. </w:t>
      </w:r>
      <w:r w:rsidR="00F701A2" w:rsidRPr="0014645C">
        <w:rPr>
          <w:rFonts w:ascii="Arial" w:hAnsi="Arial" w:cs="Arial"/>
          <w:b w:val="0"/>
          <w:color w:val="auto"/>
          <w:sz w:val="19"/>
          <w:szCs w:val="19"/>
          <w:lang w:val="sk-SK"/>
        </w:rPr>
        <w:t xml:space="preserve">V prípade, že zariadenie/vybavenie vykázané ako </w:t>
      </w:r>
      <w:r w:rsidR="00DE68F8" w:rsidRPr="0014645C">
        <w:rPr>
          <w:rFonts w:ascii="Arial" w:hAnsi="Arial" w:cs="Arial"/>
          <w:b w:val="0"/>
          <w:color w:val="auto"/>
          <w:sz w:val="19"/>
          <w:szCs w:val="19"/>
          <w:lang w:val="sk-SK"/>
        </w:rPr>
        <w:t xml:space="preserve">(drobný) </w:t>
      </w:r>
      <w:r w:rsidR="00F701A2" w:rsidRPr="0014645C">
        <w:rPr>
          <w:rFonts w:ascii="Arial" w:hAnsi="Arial" w:cs="Arial"/>
          <w:b w:val="0"/>
          <w:color w:val="auto"/>
          <w:sz w:val="19"/>
          <w:szCs w:val="19"/>
          <w:lang w:val="sk-SK"/>
        </w:rPr>
        <w:t>dlhodobý hmotný/nehmotný majetok</w:t>
      </w:r>
      <w:r w:rsidR="003E2DFA" w:rsidRPr="0014645C">
        <w:rPr>
          <w:rFonts w:ascii="Arial" w:hAnsi="Arial" w:cs="Arial"/>
          <w:b w:val="0"/>
          <w:color w:val="auto"/>
          <w:sz w:val="19"/>
          <w:szCs w:val="19"/>
          <w:lang w:val="sk-SK"/>
        </w:rPr>
        <w:t xml:space="preserve"> je obstarané za účelom naplnenia cieľa projektu</w:t>
      </w:r>
      <w:r w:rsidR="00994DF0" w:rsidRPr="0014645C">
        <w:rPr>
          <w:rFonts w:ascii="Arial" w:hAnsi="Arial" w:cs="Arial"/>
          <w:b w:val="0"/>
          <w:color w:val="auto"/>
          <w:sz w:val="19"/>
          <w:szCs w:val="19"/>
          <w:lang w:val="sk-SK"/>
        </w:rPr>
        <w:t xml:space="preserve"> a bude využívané aj počas následného monitorovania projektu</w:t>
      </w:r>
      <w:r w:rsidR="003E2DFA" w:rsidRPr="0014645C">
        <w:rPr>
          <w:rFonts w:ascii="Arial" w:hAnsi="Arial" w:cs="Arial"/>
          <w:b w:val="0"/>
          <w:color w:val="auto"/>
          <w:sz w:val="19"/>
          <w:szCs w:val="19"/>
          <w:lang w:val="sk-SK"/>
        </w:rPr>
        <w:t xml:space="preserve">, </w:t>
      </w:r>
      <w:r w:rsidR="00217050" w:rsidRPr="0014645C">
        <w:rPr>
          <w:rFonts w:ascii="Arial" w:hAnsi="Arial" w:cs="Arial"/>
          <w:b w:val="0"/>
          <w:color w:val="auto"/>
          <w:sz w:val="19"/>
          <w:szCs w:val="19"/>
          <w:lang w:val="sk-SK"/>
        </w:rPr>
        <w:t>bude</w:t>
      </w:r>
      <w:r w:rsidR="003E2DFA" w:rsidRPr="0014645C">
        <w:rPr>
          <w:rFonts w:ascii="Arial" w:hAnsi="Arial" w:cs="Arial"/>
          <w:b w:val="0"/>
          <w:color w:val="auto"/>
          <w:sz w:val="19"/>
          <w:szCs w:val="19"/>
          <w:lang w:val="sk-SK"/>
        </w:rPr>
        <w:t xml:space="preserve"> žiadateľovi/prijímateľovi uhradená celková suma obstarávaného zariadenia/vybavenia.</w:t>
      </w:r>
    </w:p>
    <w:p w14:paraId="1527E92B" w14:textId="77777777" w:rsidR="004265FD" w:rsidRPr="0014645C" w:rsidRDefault="004A613B" w:rsidP="00E82B90">
      <w:pPr>
        <w:pStyle w:val="Highlight3"/>
        <w:spacing w:before="120" w:after="120" w:line="288" w:lineRule="auto"/>
        <w:ind w:left="284"/>
        <w:jc w:val="both"/>
        <w:rPr>
          <w:rFonts w:ascii="Arial" w:hAnsi="Arial" w:cs="Arial"/>
          <w:b w:val="0"/>
          <w:color w:val="auto"/>
          <w:sz w:val="19"/>
          <w:szCs w:val="19"/>
          <w:lang w:val="sk-SK"/>
        </w:rPr>
      </w:pPr>
      <w:r w:rsidRPr="0014645C">
        <w:rPr>
          <w:rFonts w:ascii="Arial" w:hAnsi="Arial" w:cs="Arial"/>
          <w:color w:val="auto"/>
          <w:sz w:val="19"/>
          <w:szCs w:val="19"/>
          <w:lang w:val="sk-SK"/>
        </w:rPr>
        <w:t xml:space="preserve">Položka </w:t>
      </w:r>
      <w:r w:rsidR="004265FD" w:rsidRPr="0014645C">
        <w:rPr>
          <w:rFonts w:ascii="Arial" w:hAnsi="Arial" w:cs="Arial"/>
          <w:color w:val="auto"/>
          <w:sz w:val="19"/>
          <w:szCs w:val="19"/>
          <w:lang w:val="sk-SK"/>
        </w:rPr>
        <w:t>2.2 Zariadenie/vybavenie - mimo krížového financovania</w:t>
      </w:r>
    </w:p>
    <w:p w14:paraId="3728CD18"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 cena obstarávaného zariadenia/vybavenia (vrátane nehmotného majetku)</w:t>
      </w:r>
      <w:r w:rsidR="00576D8A" w:rsidRPr="0014645C">
        <w:rPr>
          <w:rFonts w:ascii="Arial" w:hAnsi="Arial" w:cs="Arial"/>
          <w:b w:val="0"/>
          <w:color w:val="auto"/>
          <w:sz w:val="19"/>
          <w:szCs w:val="19"/>
          <w:lang w:val="sk-SK"/>
        </w:rPr>
        <w:t>, ktoré žiadateľ/prijímateľ bude využívať len pre účely projektu</w:t>
      </w:r>
      <w:r w:rsidR="00A224F2" w:rsidRPr="0014645C">
        <w:rPr>
          <w:rFonts w:ascii="Arial" w:hAnsi="Arial" w:cs="Arial"/>
          <w:b w:val="0"/>
          <w:color w:val="auto"/>
          <w:sz w:val="19"/>
          <w:szCs w:val="19"/>
          <w:lang w:val="sk-SK"/>
        </w:rPr>
        <w:t>/ov v rámci OP EVS</w:t>
      </w:r>
      <w:r w:rsidR="00576D8A"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r w:rsidRPr="0014645C">
        <w:rPr>
          <w:rFonts w:ascii="Arial" w:hAnsi="Arial" w:cs="Arial"/>
          <w:color w:val="auto"/>
          <w:sz w:val="19"/>
          <w:szCs w:val="19"/>
          <w:lang w:val="sk-SK"/>
        </w:rPr>
        <w:t>nepresiahne</w:t>
      </w:r>
      <w:r w:rsidRPr="0014645C">
        <w:rPr>
          <w:rFonts w:ascii="Arial" w:hAnsi="Arial" w:cs="Arial"/>
          <w:b w:val="0"/>
          <w:color w:val="auto"/>
          <w:sz w:val="19"/>
          <w:szCs w:val="19"/>
          <w:lang w:val="sk-SK"/>
        </w:rPr>
        <w:t xml:space="preserve"> výšku uvedenú v zákone o dani z príjmov, žiadateľovi bude uhradená celková suma obstarávaného zariadenia alebo vybavenia za predpokladu, že uvedené zariadenie/vybavenie </w:t>
      </w:r>
      <w:r w:rsidRPr="0014645C">
        <w:rPr>
          <w:rFonts w:ascii="Arial" w:hAnsi="Arial" w:cs="Arial"/>
          <w:color w:val="auto"/>
          <w:sz w:val="19"/>
          <w:szCs w:val="19"/>
          <w:lang w:val="sk-SK"/>
        </w:rPr>
        <w:t>bude zaúčtované do zásob</w:t>
      </w:r>
      <w:r w:rsidRPr="0014645C">
        <w:rPr>
          <w:rFonts w:ascii="Arial" w:hAnsi="Arial" w:cs="Arial"/>
          <w:b w:val="0"/>
          <w:color w:val="auto"/>
          <w:sz w:val="19"/>
          <w:szCs w:val="19"/>
          <w:lang w:val="sk-SK"/>
        </w:rPr>
        <w:t xml:space="preserve"> </w:t>
      </w:r>
      <w:r w:rsidRPr="0014645C">
        <w:rPr>
          <w:rFonts w:ascii="Arial" w:hAnsi="Arial" w:cs="Arial"/>
          <w:color w:val="auto"/>
          <w:sz w:val="19"/>
          <w:szCs w:val="19"/>
          <w:lang w:val="sk-SK"/>
        </w:rPr>
        <w:t>(alebo priamo do spotreby),</w:t>
      </w:r>
      <w:r w:rsidRPr="0014645C">
        <w:rPr>
          <w:rFonts w:ascii="Arial" w:hAnsi="Arial" w:cs="Arial"/>
          <w:b w:val="0"/>
          <w:color w:val="auto"/>
          <w:sz w:val="19"/>
          <w:szCs w:val="19"/>
          <w:lang w:val="sk-SK"/>
        </w:rPr>
        <w:t xml:space="preserve"> ale zároveň uvedené zariadenie/vybavenie musí byť zaevidované u žiadateľa (napr. inventárna karta majetku). </w:t>
      </w:r>
    </w:p>
    <w:p w14:paraId="3350ED95" w14:textId="77777777" w:rsidR="00CE0C11" w:rsidRPr="0014645C" w:rsidRDefault="000B11BF" w:rsidP="000C2C06">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w:t>
      </w:r>
      <w:r w:rsidR="00CE0C11" w:rsidRPr="0014645C">
        <w:rPr>
          <w:rFonts w:ascii="Arial" w:hAnsi="Arial" w:cs="Arial"/>
          <w:b w:val="0"/>
          <w:color w:val="auto"/>
          <w:sz w:val="19"/>
          <w:szCs w:val="19"/>
          <w:lang w:val="sk-SK"/>
        </w:rPr>
        <w:t xml:space="preserve"> cena obstarávaného zariadenia/vybavenia (vrátane nehmotného majetku) presiahne </w:t>
      </w:r>
      <w:r w:rsidR="00677198" w:rsidRPr="0014645C">
        <w:rPr>
          <w:rFonts w:ascii="Arial" w:hAnsi="Arial" w:cs="Arial"/>
          <w:b w:val="0"/>
          <w:color w:val="auto"/>
          <w:sz w:val="19"/>
          <w:szCs w:val="19"/>
          <w:lang w:val="sk-SK"/>
        </w:rPr>
        <w:t xml:space="preserve">alebo nepresiahne </w:t>
      </w:r>
      <w:r w:rsidR="00CE0C11" w:rsidRPr="0014645C">
        <w:rPr>
          <w:rFonts w:ascii="Arial" w:hAnsi="Arial" w:cs="Arial"/>
          <w:b w:val="0"/>
          <w:color w:val="auto"/>
          <w:sz w:val="19"/>
          <w:szCs w:val="19"/>
          <w:lang w:val="sk-SK"/>
        </w:rPr>
        <w:t>výšku definovanú v zákone o dani z príjmov (podľa § 22 uvedeného zákona)</w:t>
      </w:r>
      <w:r w:rsidR="00F37FEA" w:rsidRPr="0014645C">
        <w:rPr>
          <w:rFonts w:ascii="Arial" w:hAnsi="Arial" w:cs="Arial"/>
          <w:b w:val="0"/>
          <w:color w:val="auto"/>
          <w:sz w:val="19"/>
          <w:szCs w:val="19"/>
          <w:lang w:val="sk-SK"/>
        </w:rPr>
        <w:t>, t.</w:t>
      </w:r>
      <w:r w:rsidR="00555C94" w:rsidRPr="0014645C">
        <w:rPr>
          <w:rFonts w:ascii="Arial" w:hAnsi="Arial" w:cs="Arial"/>
          <w:b w:val="0"/>
          <w:color w:val="auto"/>
          <w:sz w:val="19"/>
          <w:szCs w:val="19"/>
          <w:lang w:val="sk-SK"/>
        </w:rPr>
        <w:t xml:space="preserve"> </w:t>
      </w:r>
      <w:r w:rsidR="00F37FEA" w:rsidRPr="0014645C">
        <w:rPr>
          <w:rFonts w:ascii="Arial" w:hAnsi="Arial" w:cs="Arial"/>
          <w:b w:val="0"/>
          <w:color w:val="auto"/>
          <w:sz w:val="19"/>
          <w:szCs w:val="19"/>
          <w:lang w:val="sk-SK"/>
        </w:rPr>
        <w:t>j. uvedené zariadenie/vybavenie (vrátane nehmotného majetku) je vykázané ako (drobný) dlhodobý hmotný/nehmotný majetok</w:t>
      </w:r>
      <w:r w:rsidR="00861F78" w:rsidRPr="0014645C">
        <w:rPr>
          <w:rFonts w:ascii="Arial" w:hAnsi="Arial" w:cs="Arial"/>
          <w:b w:val="0"/>
          <w:color w:val="auto"/>
          <w:sz w:val="19"/>
          <w:szCs w:val="19"/>
          <w:lang w:val="sk-SK"/>
        </w:rPr>
        <w:t>,</w:t>
      </w:r>
      <w:r w:rsidR="00CE0C11" w:rsidRPr="0014645C">
        <w:rPr>
          <w:rFonts w:ascii="Arial" w:hAnsi="Arial" w:cs="Arial"/>
          <w:b w:val="0"/>
          <w:color w:val="auto"/>
          <w:sz w:val="19"/>
          <w:szCs w:val="19"/>
          <w:lang w:val="sk-SK"/>
        </w:rPr>
        <w:t xml:space="preserve"> žiadateľovi bude schválená suma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w:t>
      </w:r>
      <w:r w:rsidR="009C088F" w:rsidRPr="0014645C">
        <w:rPr>
          <w:rFonts w:ascii="Arial" w:hAnsi="Arial" w:cs="Arial"/>
          <w:b w:val="0"/>
          <w:color w:val="auto"/>
          <w:sz w:val="19"/>
          <w:szCs w:val="19"/>
          <w:lang w:val="sk-SK"/>
        </w:rPr>
        <w:t>pre viacero projektov v rámci OP EVS</w:t>
      </w:r>
      <w:r w:rsidR="00CE0C11" w:rsidRPr="0014645C">
        <w:rPr>
          <w:rFonts w:ascii="Arial" w:hAnsi="Arial" w:cs="Arial"/>
          <w:b w:val="0"/>
          <w:color w:val="auto"/>
          <w:sz w:val="19"/>
          <w:szCs w:val="19"/>
          <w:lang w:val="sk-SK"/>
        </w:rPr>
        <w:t>, t.</w:t>
      </w:r>
      <w:r w:rsidR="00555C94" w:rsidRPr="0014645C">
        <w:rPr>
          <w:rFonts w:ascii="Arial" w:hAnsi="Arial" w:cs="Arial"/>
          <w:b w:val="0"/>
          <w:color w:val="auto"/>
          <w:sz w:val="19"/>
          <w:szCs w:val="19"/>
          <w:lang w:val="sk-SK"/>
        </w:rPr>
        <w:t xml:space="preserve"> </w:t>
      </w:r>
      <w:r w:rsidR="00CE0C11" w:rsidRPr="0014645C">
        <w:rPr>
          <w:rFonts w:ascii="Arial" w:hAnsi="Arial" w:cs="Arial"/>
          <w:b w:val="0"/>
          <w:color w:val="auto"/>
          <w:sz w:val="19"/>
          <w:szCs w:val="19"/>
          <w:lang w:val="sk-SK"/>
        </w:rPr>
        <w:t>j. za oprávnený výdavok sa bude považovať iba daňový odpis za prislúchajúce obdobie realizácie projektu</w:t>
      </w:r>
      <w:r w:rsidR="00CE0C11" w:rsidRPr="0014645C">
        <w:rPr>
          <w:rStyle w:val="Odkaznapoznmkupodiarou"/>
          <w:rFonts w:cs="Arial"/>
          <w:b w:val="0"/>
          <w:color w:val="auto"/>
          <w:sz w:val="19"/>
          <w:szCs w:val="19"/>
          <w:lang w:val="sk-SK"/>
        </w:rPr>
        <w:footnoteReference w:id="94"/>
      </w:r>
      <w:r w:rsidR="00CE0C11" w:rsidRPr="0014645C">
        <w:rPr>
          <w:rFonts w:ascii="Arial" w:hAnsi="Arial" w:cs="Arial"/>
          <w:b w:val="0"/>
          <w:color w:val="auto"/>
          <w:sz w:val="19"/>
          <w:szCs w:val="19"/>
          <w:lang w:val="sk-SK"/>
        </w:rPr>
        <w:t xml:space="preserve">. </w:t>
      </w:r>
      <w:r w:rsidR="00B34211" w:rsidRPr="0014645C">
        <w:rPr>
          <w:rFonts w:ascii="Arial" w:hAnsi="Arial" w:cs="Arial"/>
          <w:b w:val="0"/>
          <w:color w:val="auto"/>
          <w:sz w:val="19"/>
          <w:szCs w:val="19"/>
          <w:lang w:val="sk-SK"/>
        </w:rPr>
        <w:t>V prípade, že zariadenie/vybavenie (vrátane nehmotného majetku) vykázané ako dlhodobý hmotný/nehmotný majetok je obstarané za účelom naplnenia cieľa projektu</w:t>
      </w:r>
      <w:r w:rsidR="00994DF0" w:rsidRPr="0014645C">
        <w:rPr>
          <w:rFonts w:ascii="Arial" w:hAnsi="Arial" w:cs="Arial"/>
          <w:b w:val="0"/>
          <w:color w:val="auto"/>
          <w:sz w:val="19"/>
          <w:szCs w:val="19"/>
          <w:lang w:val="sk-SK"/>
        </w:rPr>
        <w:t xml:space="preserve"> a bude využívané aj počas následného monitorovania projektu</w:t>
      </w:r>
      <w:r w:rsidR="00B34211" w:rsidRPr="0014645C">
        <w:rPr>
          <w:rFonts w:ascii="Arial" w:hAnsi="Arial" w:cs="Arial"/>
          <w:b w:val="0"/>
          <w:color w:val="auto"/>
          <w:sz w:val="19"/>
          <w:szCs w:val="19"/>
          <w:lang w:val="sk-SK"/>
        </w:rPr>
        <w:t xml:space="preserve">, </w:t>
      </w:r>
      <w:r w:rsidR="00217050" w:rsidRPr="0014645C">
        <w:rPr>
          <w:rFonts w:ascii="Arial" w:hAnsi="Arial" w:cs="Arial"/>
          <w:b w:val="0"/>
          <w:color w:val="auto"/>
          <w:sz w:val="19"/>
          <w:szCs w:val="19"/>
          <w:lang w:val="sk-SK"/>
        </w:rPr>
        <w:t>bude</w:t>
      </w:r>
      <w:r w:rsidR="00B34211" w:rsidRPr="0014645C">
        <w:rPr>
          <w:rFonts w:ascii="Arial" w:hAnsi="Arial" w:cs="Arial"/>
          <w:b w:val="0"/>
          <w:color w:val="auto"/>
          <w:sz w:val="19"/>
          <w:szCs w:val="19"/>
          <w:lang w:val="sk-SK"/>
        </w:rPr>
        <w:t xml:space="preserve"> žiadateľovi/prijímateľovi uhradená celková suma obstarávaného zariadenia/vybavenia.</w:t>
      </w:r>
    </w:p>
    <w:p w14:paraId="42B73B21" w14:textId="77777777" w:rsidR="004265FD" w:rsidRPr="0014645C" w:rsidRDefault="004A613B" w:rsidP="000C2C06">
      <w:pPr>
        <w:pStyle w:val="Highlight3"/>
        <w:spacing w:before="120" w:after="120" w:line="288" w:lineRule="auto"/>
        <w:ind w:left="426"/>
        <w:jc w:val="both"/>
        <w:rPr>
          <w:rFonts w:ascii="Arial" w:hAnsi="Arial" w:cs="Arial"/>
          <w:color w:val="auto"/>
          <w:sz w:val="19"/>
          <w:szCs w:val="19"/>
          <w:lang w:val="sk-SK"/>
        </w:rPr>
      </w:pPr>
      <w:r w:rsidRPr="0014645C">
        <w:rPr>
          <w:rFonts w:ascii="Arial" w:hAnsi="Arial" w:cs="Arial"/>
          <w:color w:val="auto"/>
          <w:sz w:val="19"/>
          <w:szCs w:val="19"/>
          <w:lang w:val="sk-SK"/>
        </w:rPr>
        <w:t xml:space="preserve">Položka </w:t>
      </w:r>
      <w:r w:rsidR="004265FD" w:rsidRPr="0014645C">
        <w:rPr>
          <w:rFonts w:ascii="Arial" w:hAnsi="Arial" w:cs="Arial"/>
          <w:color w:val="auto"/>
          <w:sz w:val="19"/>
          <w:szCs w:val="19"/>
          <w:lang w:val="sk-SK"/>
        </w:rPr>
        <w:t>2.3 Odpisy hmotného a nehmotného majetku</w:t>
      </w:r>
    </w:p>
    <w:p w14:paraId="0A643E34" w14:textId="77777777" w:rsidR="00A75812" w:rsidRPr="0014645C" w:rsidRDefault="00A75812" w:rsidP="00A75812">
      <w:pPr>
        <w:pStyle w:val="Zkladntext"/>
        <w:spacing w:before="120" w:line="288" w:lineRule="auto"/>
        <w:jc w:val="both"/>
        <w:rPr>
          <w:rFonts w:ascii="Arial" w:hAnsi="Arial" w:cs="Arial"/>
          <w:sz w:val="19"/>
          <w:szCs w:val="19"/>
        </w:rPr>
      </w:pPr>
      <w:r w:rsidRPr="0014645C">
        <w:rPr>
          <w:rFonts w:ascii="Arial" w:hAnsi="Arial" w:cs="Arial"/>
          <w:sz w:val="19"/>
          <w:szCs w:val="19"/>
        </w:rPr>
        <w:t>V rámci položky je možné zaradiť odpisy dlhodobého hmotného a nehmotného majetku využívaného pre hlavné aktivity projektu ako súčasť výdavkov súvisiacich s implementáciou projektu, ktoré musia byť v súlade so zákonom o dani z príjmov v znení neskorších predpisov. Jednotka pri kalkulácii tejto položky môže byť mesiac a iné.</w:t>
      </w:r>
    </w:p>
    <w:p w14:paraId="42B302DE" w14:textId="77777777" w:rsidR="00E61D2C" w:rsidRPr="0014645C" w:rsidRDefault="003171D1" w:rsidP="00E61D2C">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Bližšie informácie k odpisom hmotného a nehmotného majetku sú </w:t>
      </w:r>
      <w:r w:rsidR="006A279C" w:rsidRPr="0014645C">
        <w:rPr>
          <w:rFonts w:ascii="Arial" w:hAnsi="Arial" w:cs="Arial"/>
          <w:b w:val="0"/>
          <w:color w:val="auto"/>
          <w:sz w:val="19"/>
          <w:szCs w:val="19"/>
          <w:lang w:val="sk-SK"/>
        </w:rPr>
        <w:t>uvedené v časti</w:t>
      </w:r>
      <w:r w:rsidR="00E61D2C" w:rsidRPr="0014645C">
        <w:rPr>
          <w:rFonts w:ascii="Arial" w:hAnsi="Arial" w:cs="Arial"/>
          <w:b w:val="0"/>
          <w:color w:val="auto"/>
          <w:sz w:val="19"/>
          <w:szCs w:val="19"/>
          <w:lang w:val="sk-SK"/>
        </w:rPr>
        <w:t xml:space="preserve"> Položka 1.7 Odpisy dlhodobého hmotného/nehmotného majetku - nepriame výdavky.</w:t>
      </w:r>
    </w:p>
    <w:p w14:paraId="6881DE68"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p>
    <w:p w14:paraId="593E1ADD" w14:textId="77777777" w:rsidR="004265FD" w:rsidRPr="0014645C" w:rsidRDefault="004265FD" w:rsidP="00411792">
      <w:pPr>
        <w:pStyle w:val="BodyText1"/>
        <w:rPr>
          <w:b/>
          <w:sz w:val="20"/>
          <w:lang w:val="sk-SK"/>
        </w:rPr>
      </w:pPr>
      <w:r w:rsidRPr="0014645C">
        <w:rPr>
          <w:b/>
          <w:sz w:val="20"/>
          <w:lang w:val="sk-SK"/>
        </w:rPr>
        <w:t xml:space="preserve">Hlavná položka „3. Názov konkrétnej aktivity“ (uviesť názov aktivity podľa opisu projektu, ktorý je zhodný s názvom aktivity uvedeným v </w:t>
      </w:r>
      <w:r w:rsidR="0022445F" w:rsidRPr="0014645C">
        <w:rPr>
          <w:b/>
          <w:sz w:val="20"/>
          <w:lang w:val="sk-SK"/>
        </w:rPr>
        <w:t>časti</w:t>
      </w:r>
      <w:r w:rsidRPr="0014645C">
        <w:rPr>
          <w:b/>
          <w:sz w:val="20"/>
          <w:lang w:val="sk-SK"/>
        </w:rPr>
        <w:t xml:space="preserve"> 11 formulára </w:t>
      </w:r>
      <w:r w:rsidR="001874B7" w:rsidRPr="0014645C">
        <w:rPr>
          <w:b/>
          <w:sz w:val="20"/>
          <w:lang w:val="sk-SK"/>
        </w:rPr>
        <w:t>Žo</w:t>
      </w:r>
      <w:r w:rsidRPr="0014645C">
        <w:rPr>
          <w:b/>
          <w:sz w:val="20"/>
          <w:lang w:val="sk-SK"/>
        </w:rPr>
        <w:t>NFP)</w:t>
      </w:r>
    </w:p>
    <w:p w14:paraId="3E997D62"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Táto hlavná položka sa viaže na konkrétnu aktivitu projektu „A3. Názov konkrétnej aktivity“. V prípade viacerých aktivít projektu </w:t>
      </w:r>
      <w:r w:rsidR="00E45574" w:rsidRPr="0014645C">
        <w:rPr>
          <w:rFonts w:ascii="Arial" w:hAnsi="Arial" w:cs="Arial"/>
          <w:b w:val="0"/>
          <w:color w:val="auto"/>
          <w:sz w:val="19"/>
          <w:szCs w:val="19"/>
          <w:lang w:val="sk-SK"/>
        </w:rPr>
        <w:t xml:space="preserve">sa vytvorí </w:t>
      </w:r>
      <w:r w:rsidRPr="0014645C">
        <w:rPr>
          <w:rFonts w:ascii="Arial" w:hAnsi="Arial" w:cs="Arial"/>
          <w:b w:val="0"/>
          <w:color w:val="auto"/>
          <w:sz w:val="19"/>
          <w:szCs w:val="19"/>
          <w:lang w:val="sk-SK"/>
        </w:rPr>
        <w:t xml:space="preserve">viacero samostatných hlavných položiek: „4. Názov konkrétnej aktivity“, „5. Názov konkrétnej aktivity“ atď. Počet samostatných hlavných položiek rozpočtu projektu s názvami aktivít projektu musí byť zhodný s počtom i názvami aktivít </w:t>
      </w:r>
      <w:r w:rsidR="00F5619D" w:rsidRPr="0014645C">
        <w:rPr>
          <w:rFonts w:ascii="Arial" w:hAnsi="Arial" w:cs="Arial"/>
          <w:b w:val="0"/>
          <w:color w:val="auto"/>
          <w:sz w:val="19"/>
          <w:szCs w:val="19"/>
          <w:lang w:val="sk-SK"/>
        </w:rPr>
        <w:t xml:space="preserve">uvedenými </w:t>
      </w:r>
      <w:r w:rsidRPr="0014645C">
        <w:rPr>
          <w:rFonts w:ascii="Arial" w:hAnsi="Arial" w:cs="Arial"/>
          <w:b w:val="0"/>
          <w:color w:val="auto"/>
          <w:sz w:val="19"/>
          <w:szCs w:val="19"/>
          <w:lang w:val="sk-SK"/>
        </w:rPr>
        <w:t>v opise projektu a v</w:t>
      </w:r>
      <w:r w:rsidR="0042660D" w:rsidRPr="0014645C">
        <w:rPr>
          <w:rFonts w:ascii="Arial" w:hAnsi="Arial" w:cs="Arial"/>
          <w:b w:val="0"/>
          <w:color w:val="auto"/>
          <w:sz w:val="19"/>
          <w:szCs w:val="19"/>
          <w:lang w:val="sk-SK"/>
        </w:rPr>
        <w:t>o</w:t>
      </w:r>
      <w:r w:rsidRPr="0014645C">
        <w:rPr>
          <w:rFonts w:ascii="Arial" w:hAnsi="Arial" w:cs="Arial"/>
          <w:b w:val="0"/>
          <w:color w:val="auto"/>
          <w:sz w:val="19"/>
          <w:szCs w:val="19"/>
          <w:lang w:val="sk-SK"/>
        </w:rPr>
        <w:t xml:space="preserve"> formulár</w:t>
      </w:r>
      <w:r w:rsidR="0042660D" w:rsidRPr="0014645C">
        <w:rPr>
          <w:rFonts w:ascii="Arial" w:hAnsi="Arial" w:cs="Arial"/>
          <w:b w:val="0"/>
          <w:color w:val="auto"/>
          <w:sz w:val="19"/>
          <w:szCs w:val="19"/>
          <w:lang w:val="sk-SK"/>
        </w:rPr>
        <w:t>i</w:t>
      </w:r>
      <w:r w:rsidRPr="0014645C">
        <w:rPr>
          <w:rFonts w:ascii="Arial" w:hAnsi="Arial" w:cs="Arial"/>
          <w:b w:val="0"/>
          <w:color w:val="auto"/>
          <w:sz w:val="19"/>
          <w:szCs w:val="19"/>
          <w:lang w:val="sk-SK"/>
        </w:rPr>
        <w:t xml:space="preserve"> </w:t>
      </w:r>
      <w:r w:rsidR="001874B7" w:rsidRPr="0014645C">
        <w:rPr>
          <w:rFonts w:ascii="Arial" w:hAnsi="Arial" w:cs="Arial"/>
          <w:b w:val="0"/>
          <w:color w:val="auto"/>
          <w:sz w:val="19"/>
          <w:szCs w:val="19"/>
          <w:lang w:val="sk-SK"/>
        </w:rPr>
        <w:t>Žo</w:t>
      </w:r>
      <w:r w:rsidRPr="0014645C">
        <w:rPr>
          <w:rFonts w:ascii="Arial" w:hAnsi="Arial" w:cs="Arial"/>
          <w:b w:val="0"/>
          <w:color w:val="auto"/>
          <w:sz w:val="19"/>
          <w:szCs w:val="19"/>
          <w:lang w:val="sk-SK"/>
        </w:rPr>
        <w:t xml:space="preserve">NFP. </w:t>
      </w:r>
      <w:r w:rsidR="00E45574" w:rsidRPr="0014645C">
        <w:rPr>
          <w:rFonts w:ascii="Arial" w:hAnsi="Arial" w:cs="Arial"/>
          <w:b w:val="0"/>
          <w:color w:val="auto"/>
          <w:sz w:val="19"/>
          <w:szCs w:val="19"/>
          <w:lang w:val="sk-SK"/>
        </w:rPr>
        <w:t xml:space="preserve">Nezlučujú sa </w:t>
      </w:r>
      <w:r w:rsidRPr="0014645C">
        <w:rPr>
          <w:rFonts w:ascii="Arial" w:hAnsi="Arial" w:cs="Arial"/>
          <w:b w:val="0"/>
          <w:color w:val="auto"/>
          <w:sz w:val="19"/>
          <w:szCs w:val="19"/>
          <w:lang w:val="sk-SK"/>
        </w:rPr>
        <w:t>všetky aktivity do jednej spoločnej hlavnej položky/aktivity.</w:t>
      </w:r>
    </w:p>
    <w:p w14:paraId="216BDE10" w14:textId="77777777" w:rsidR="004265FD" w:rsidRPr="0014645C" w:rsidRDefault="004265FD"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 xml:space="preserve">Aktivity, ktoré nebudú mať v rozpočte vlastnú hlavnú časť a nebudú rozpočtované, </w:t>
      </w:r>
      <w:r w:rsidR="00AB42B1" w:rsidRPr="0014645C">
        <w:rPr>
          <w:rFonts w:ascii="Arial" w:hAnsi="Arial" w:cs="Arial"/>
          <w:color w:val="auto"/>
          <w:sz w:val="19"/>
          <w:szCs w:val="19"/>
          <w:lang w:val="sk-SK"/>
        </w:rPr>
        <w:t xml:space="preserve">sa budú </w:t>
      </w:r>
      <w:r w:rsidRPr="0014645C">
        <w:rPr>
          <w:rFonts w:ascii="Arial" w:hAnsi="Arial" w:cs="Arial"/>
          <w:color w:val="auto"/>
          <w:sz w:val="19"/>
          <w:szCs w:val="19"/>
          <w:lang w:val="sk-SK"/>
        </w:rPr>
        <w:t>musieť realizovať z vlastných zdrojov.</w:t>
      </w:r>
    </w:p>
    <w:p w14:paraId="4232CDE6"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tejto časti rozpočtu patria výdavky vynaložené na konkrétnu aktivitu projektu, ktoré sú rozčlenené na personálne výdavky interné – odborné činnosti, cestovné náhrady, dodávka služieb - personálne výdavky (odborné činnosti), ostatné výdavky - priame a podporu účastníkov projektu. Ide o tie aktivity, ktoré sa viažu k projektu a </w:t>
      </w:r>
      <w:r w:rsidR="003F013A" w:rsidRPr="0014645C">
        <w:rPr>
          <w:rFonts w:ascii="Arial" w:hAnsi="Arial" w:cs="Arial"/>
          <w:b w:val="0"/>
          <w:color w:val="auto"/>
          <w:sz w:val="19"/>
          <w:szCs w:val="19"/>
          <w:lang w:val="sk-SK"/>
        </w:rPr>
        <w:t>sú</w:t>
      </w:r>
      <w:r w:rsidRPr="0014645C">
        <w:rPr>
          <w:rFonts w:ascii="Arial" w:hAnsi="Arial" w:cs="Arial"/>
          <w:b w:val="0"/>
          <w:color w:val="auto"/>
          <w:sz w:val="19"/>
          <w:szCs w:val="19"/>
          <w:lang w:val="sk-SK"/>
        </w:rPr>
        <w:t xml:space="preserve"> uvedené v opise projektu.</w:t>
      </w:r>
    </w:p>
    <w:p w14:paraId="3211D256" w14:textId="77777777" w:rsidR="004A613B" w:rsidRPr="0014645C" w:rsidRDefault="004265FD" w:rsidP="005F6320">
      <w:pPr>
        <w:pStyle w:val="Highlight3"/>
        <w:spacing w:before="360" w:after="120" w:line="288" w:lineRule="auto"/>
        <w:ind w:left="142"/>
        <w:jc w:val="both"/>
        <w:rPr>
          <w:rFonts w:ascii="Arial" w:hAnsi="Arial" w:cs="Arial"/>
          <w:b w:val="0"/>
          <w:color w:val="auto"/>
          <w:sz w:val="19"/>
          <w:szCs w:val="19"/>
          <w:lang w:val="sk-SK"/>
        </w:rPr>
      </w:pPr>
      <w:r w:rsidRPr="0014645C">
        <w:rPr>
          <w:rFonts w:ascii="Arial" w:hAnsi="Arial" w:cs="Arial"/>
          <w:color w:val="auto"/>
          <w:sz w:val="19"/>
          <w:szCs w:val="19"/>
          <w:lang w:val="sk-SK"/>
        </w:rPr>
        <w:t>Položka 3.1. Personálne výdavky interné – odborné činnosti</w:t>
      </w:r>
      <w:r w:rsidRPr="0014645C">
        <w:rPr>
          <w:rFonts w:ascii="Arial" w:hAnsi="Arial" w:cs="Arial"/>
          <w:b w:val="0"/>
          <w:color w:val="auto"/>
          <w:sz w:val="19"/>
          <w:szCs w:val="19"/>
          <w:lang w:val="sk-SK"/>
        </w:rPr>
        <w:t xml:space="preserve"> </w:t>
      </w:r>
    </w:p>
    <w:p w14:paraId="70BF08A7" w14:textId="77777777" w:rsidR="001E6738"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 xml:space="preserve">zahŕňa výdavky vzniknuté na základe pracovnoprávnych vzťahov alebo obdobných vzťahov (napr. zákonník práce, zákon o štátnej službe,...). Jednotka pri kalkulácii pre tieto podpoložky (podpodpoložky) je stanovená na </w:t>
      </w:r>
      <w:r w:rsidR="004265FD" w:rsidRPr="0014645C">
        <w:rPr>
          <w:rFonts w:ascii="Arial" w:hAnsi="Arial" w:cs="Arial"/>
          <w:color w:val="auto"/>
          <w:sz w:val="19"/>
          <w:szCs w:val="19"/>
          <w:lang w:val="sk-SK"/>
        </w:rPr>
        <w:t>„osobohodinu“</w:t>
      </w:r>
      <w:r w:rsidR="004265FD" w:rsidRPr="0014645C">
        <w:rPr>
          <w:rFonts w:ascii="Arial" w:hAnsi="Arial" w:cs="Arial"/>
          <w:b w:val="0"/>
          <w:color w:val="auto"/>
          <w:sz w:val="19"/>
          <w:szCs w:val="19"/>
          <w:lang w:val="sk-SK"/>
        </w:rPr>
        <w:t>, ktorá môže obsahovať hrubú mzdu s odvodmi zamestnávateľa. V komentári k rozpočtu je potrebné uviesť predpokladaný rozsah práce</w:t>
      </w:r>
      <w:r w:rsidR="004265FD" w:rsidRPr="0014645C">
        <w:rPr>
          <w:rStyle w:val="Odkaznapoznmkupodiarou"/>
          <w:rFonts w:cs="Arial"/>
          <w:b w:val="0"/>
          <w:color w:val="auto"/>
          <w:sz w:val="19"/>
          <w:szCs w:val="19"/>
          <w:lang w:val="sk-SK"/>
        </w:rPr>
        <w:footnoteReference w:id="95"/>
      </w:r>
      <w:r w:rsidR="004265FD" w:rsidRPr="0014645C">
        <w:rPr>
          <w:rFonts w:ascii="Arial" w:hAnsi="Arial" w:cs="Arial"/>
          <w:b w:val="0"/>
          <w:color w:val="auto"/>
          <w:sz w:val="19"/>
          <w:szCs w:val="19"/>
          <w:lang w:val="sk-SK"/>
        </w:rPr>
        <w:t xml:space="preserve"> (v prípade, ak zamestnanec nepracuje 100% </w:t>
      </w:r>
      <w:r w:rsidR="00055DA3" w:rsidRPr="0014645C">
        <w:rPr>
          <w:rFonts w:ascii="Arial" w:hAnsi="Arial" w:cs="Arial"/>
          <w:b w:val="0"/>
          <w:color w:val="auto"/>
          <w:sz w:val="19"/>
          <w:szCs w:val="19"/>
          <w:lang w:val="sk-SK"/>
        </w:rPr>
        <w:t xml:space="preserve">činností </w:t>
      </w:r>
      <w:r w:rsidR="004265FD" w:rsidRPr="0014645C">
        <w:rPr>
          <w:rFonts w:ascii="Arial" w:hAnsi="Arial" w:cs="Arial"/>
          <w:b w:val="0"/>
          <w:color w:val="auto"/>
          <w:sz w:val="19"/>
          <w:szCs w:val="19"/>
          <w:lang w:val="sk-SK"/>
        </w:rPr>
        <w:t xml:space="preserve">na projekte sa uvedie podiel práce zamestnanca na projekte) a opis pracovnej činnosti. Do tejto položky sa zahŕňajú aj výdavky vzniknuté na základe dohôd o </w:t>
      </w:r>
      <w:r w:rsidR="00A96FDF" w:rsidRPr="0014645C">
        <w:rPr>
          <w:rFonts w:ascii="Arial" w:hAnsi="Arial" w:cs="Arial"/>
          <w:b w:val="0"/>
          <w:color w:val="auto"/>
          <w:sz w:val="19"/>
          <w:szCs w:val="19"/>
          <w:lang w:val="sk-SK"/>
        </w:rPr>
        <w:t>prác</w:t>
      </w:r>
      <w:r w:rsidR="00F45724" w:rsidRPr="0014645C">
        <w:rPr>
          <w:rFonts w:ascii="Arial" w:hAnsi="Arial" w:cs="Arial"/>
          <w:b w:val="0"/>
          <w:color w:val="auto"/>
          <w:sz w:val="19"/>
          <w:szCs w:val="19"/>
          <w:lang w:val="sk-SK"/>
        </w:rPr>
        <w:t>ach</w:t>
      </w:r>
      <w:r w:rsidR="00A96FDF" w:rsidRPr="0014645C">
        <w:rPr>
          <w:rFonts w:ascii="Arial" w:hAnsi="Arial" w:cs="Arial"/>
          <w:b w:val="0"/>
          <w:color w:val="auto"/>
          <w:sz w:val="19"/>
          <w:szCs w:val="19"/>
          <w:lang w:val="sk-SK"/>
        </w:rPr>
        <w:t xml:space="preserve"> vykonávan</w:t>
      </w:r>
      <w:r w:rsidR="00F45724" w:rsidRPr="0014645C">
        <w:rPr>
          <w:rFonts w:ascii="Arial" w:hAnsi="Arial" w:cs="Arial"/>
          <w:b w:val="0"/>
          <w:color w:val="auto"/>
          <w:sz w:val="19"/>
          <w:szCs w:val="19"/>
          <w:lang w:val="sk-SK"/>
        </w:rPr>
        <w:t>ých</w:t>
      </w:r>
      <w:r w:rsidR="00A96FDF"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mimo pracovného pomeru. 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w:t>
      </w:r>
      <w:r w:rsidR="009214D7"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j. výdavky spojené s touto činnosťou budú považované za neoprávnené</w:t>
      </w:r>
      <w:r w:rsidR="004265FD" w:rsidRPr="0014645C">
        <w:rPr>
          <w:rStyle w:val="Odkaznapoznmkupodiarou"/>
          <w:rFonts w:cs="Arial"/>
          <w:b w:val="0"/>
          <w:color w:val="auto"/>
          <w:sz w:val="19"/>
          <w:szCs w:val="19"/>
          <w:lang w:val="sk-SK"/>
        </w:rPr>
        <w:footnoteReference w:id="96"/>
      </w:r>
      <w:r w:rsidR="004265FD" w:rsidRPr="0014645C">
        <w:rPr>
          <w:rFonts w:ascii="Arial" w:hAnsi="Arial" w:cs="Arial"/>
          <w:b w:val="0"/>
          <w:color w:val="auto"/>
          <w:sz w:val="19"/>
          <w:szCs w:val="19"/>
          <w:lang w:val="sk-SK"/>
        </w:rPr>
        <w:t xml:space="preserve">. </w:t>
      </w:r>
    </w:p>
    <w:p w14:paraId="6BBBDF95"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Zároveň žiadateľ zabezpečí presnú evidenciu odpracovaného času na základe viacerých zmluvných vzťahov z dôvodu neprekrývania sa jednotlivých pracovných činností ako aj výstupy z vykonanej práce, aby bolo možné odkontrolovať vykonanú prácu na projekte a vynaložené výdavky na tieto činnosti mohli byť uznané ako oprávnené</w:t>
      </w:r>
      <w:r w:rsidR="00A96FDF"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r w:rsidR="00A96FDF" w:rsidRPr="0014645C">
        <w:rPr>
          <w:rFonts w:ascii="Arial" w:hAnsi="Arial" w:cs="Arial"/>
          <w:b w:val="0"/>
          <w:color w:val="auto"/>
          <w:sz w:val="19"/>
          <w:szCs w:val="19"/>
          <w:lang w:val="sk-SK"/>
        </w:rPr>
        <w:t>V</w:t>
      </w:r>
      <w:r w:rsidRPr="0014645C">
        <w:rPr>
          <w:rFonts w:ascii="Arial" w:hAnsi="Arial" w:cs="Arial"/>
          <w:b w:val="0"/>
          <w:color w:val="auto"/>
          <w:sz w:val="19"/>
          <w:szCs w:val="19"/>
          <w:lang w:val="sk-SK"/>
        </w:rPr>
        <w:t xml:space="preserve"> opačnom prípade búdu tieto výdavky označené ako neoprávnené. </w:t>
      </w:r>
    </w:p>
    <w:p w14:paraId="217D4D25" w14:textId="77777777" w:rsidR="004A613B" w:rsidRPr="0014645C" w:rsidRDefault="004A613B" w:rsidP="000906F9">
      <w:pPr>
        <w:pStyle w:val="Highlight3"/>
        <w:spacing w:before="120" w:after="120" w:line="288" w:lineRule="auto"/>
        <w:jc w:val="both"/>
        <w:rPr>
          <w:rFonts w:ascii="Arial" w:hAnsi="Arial" w:cs="Arial"/>
          <w:i/>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3.1.1. (doplniť názvy funkcií/položiek odborného personálu podľa aktivít projektu)</w:t>
      </w:r>
    </w:p>
    <w:p w14:paraId="5F053B36"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podpoložky</w:t>
      </w:r>
      <w:r w:rsidR="004265FD" w:rsidRPr="0014645C">
        <w:rPr>
          <w:rFonts w:ascii="Arial" w:hAnsi="Arial" w:cs="Arial"/>
          <w:b w:val="0"/>
          <w:color w:val="auto"/>
          <w:sz w:val="19"/>
          <w:szCs w:val="19"/>
          <w:lang w:val="sk-SK"/>
        </w:rPr>
        <w:t xml:space="preserve"> je možné začleniť personál zastrešujúci odbornú časť predmetnej aktivity.</w:t>
      </w:r>
      <w:r w:rsidR="004265FD" w:rsidRPr="0014645C" w:rsidDel="00707708">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V tejto podpoložke nesmú byť rozpočtované riadiace a administratívne činnosti, rov</w:t>
      </w:r>
      <w:r w:rsidR="00A16B72" w:rsidRPr="0014645C">
        <w:rPr>
          <w:rFonts w:ascii="Arial" w:hAnsi="Arial" w:cs="Arial"/>
          <w:b w:val="0"/>
          <w:color w:val="auto"/>
          <w:sz w:val="19"/>
          <w:szCs w:val="19"/>
          <w:lang w:val="sk-SK"/>
        </w:rPr>
        <w:t>nako činnosti spojené s monitorovaním</w:t>
      </w:r>
      <w:r w:rsidR="004265FD" w:rsidRPr="0014645C">
        <w:rPr>
          <w:rFonts w:ascii="Arial" w:hAnsi="Arial" w:cs="Arial"/>
          <w:b w:val="0"/>
          <w:color w:val="auto"/>
          <w:sz w:val="19"/>
          <w:szCs w:val="19"/>
          <w:lang w:val="sk-SK"/>
        </w:rPr>
        <w:t xml:space="preserve"> projektu</w:t>
      </w:r>
      <w:r w:rsidR="008D099D" w:rsidRPr="0014645C">
        <w:rPr>
          <w:rStyle w:val="Odkaznapoznmkupodiarou"/>
          <w:rFonts w:cs="Arial"/>
          <w:b w:val="0"/>
          <w:color w:val="auto"/>
          <w:sz w:val="19"/>
          <w:szCs w:val="19"/>
          <w:lang w:val="sk-SK"/>
        </w:rPr>
        <w:footnoteReference w:id="97"/>
      </w:r>
      <w:r w:rsidR="004265FD" w:rsidRPr="0014645C">
        <w:rPr>
          <w:rFonts w:ascii="Arial" w:hAnsi="Arial" w:cs="Arial"/>
          <w:b w:val="0"/>
          <w:color w:val="auto"/>
          <w:sz w:val="19"/>
          <w:szCs w:val="19"/>
          <w:lang w:val="sk-SK"/>
        </w:rPr>
        <w:t xml:space="preserve">. </w:t>
      </w:r>
    </w:p>
    <w:p w14:paraId="66BD7E5A" w14:textId="77777777" w:rsidR="004A613B" w:rsidRPr="0014645C" w:rsidRDefault="004265FD" w:rsidP="005F6320">
      <w:pPr>
        <w:pStyle w:val="Highlight3"/>
        <w:spacing w:before="360" w:after="120" w:line="288" w:lineRule="auto"/>
        <w:ind w:left="284"/>
        <w:jc w:val="both"/>
        <w:rPr>
          <w:rFonts w:ascii="Arial" w:hAnsi="Arial" w:cs="Arial"/>
          <w:color w:val="auto"/>
          <w:sz w:val="19"/>
          <w:szCs w:val="19"/>
          <w:lang w:val="sk-SK"/>
        </w:rPr>
      </w:pPr>
      <w:r w:rsidRPr="0014645C">
        <w:rPr>
          <w:rFonts w:ascii="Arial" w:hAnsi="Arial" w:cs="Arial"/>
          <w:color w:val="auto"/>
          <w:sz w:val="19"/>
          <w:szCs w:val="19"/>
          <w:lang w:val="sk-SK"/>
        </w:rPr>
        <w:t xml:space="preserve">Položka 3.2. Cestovné náhrady </w:t>
      </w:r>
    </w:p>
    <w:p w14:paraId="0EA52694"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obsahuje výdavky vzťahujúce sa na zamestnancov zahrnutých v položke 3.1. Personálne výdavky interné, ktoré vznikli v súvislosti s vykonávaním predmetnej aktivity projektu. Výška oprávnených výdavkov je obmedzená opatreniami uvedenými v zákone o cestovných náhradách</w:t>
      </w:r>
      <w:r w:rsidR="0077670D" w:rsidRPr="0014645C">
        <w:rPr>
          <w:rFonts w:ascii="Arial" w:hAnsi="Arial" w:cs="Arial"/>
          <w:b w:val="0"/>
          <w:color w:val="auto"/>
          <w:sz w:val="19"/>
          <w:szCs w:val="19"/>
          <w:lang w:val="sk-SK"/>
        </w:rPr>
        <w:t>, ako aj limitmi uvedenými v tejto príručke</w:t>
      </w:r>
      <w:r w:rsidR="004265FD" w:rsidRPr="0014645C">
        <w:rPr>
          <w:rFonts w:ascii="Arial" w:hAnsi="Arial" w:cs="Arial"/>
          <w:b w:val="0"/>
          <w:color w:val="auto"/>
          <w:sz w:val="19"/>
          <w:szCs w:val="19"/>
          <w:lang w:val="sk-SK"/>
        </w:rPr>
        <w:t>. Jednotka pri kalkulácii tejto položky môže byť projekt a iné. Položka sa člení na prevádzku vozidla organizácie, tuzemské pracovné cesty a zahraničné pracovné cesty. Do položky sa nezahŕňajú výdavky týkajúce sa údržby a obsluhy motorového vozidla organizácie.</w:t>
      </w:r>
    </w:p>
    <w:p w14:paraId="70C5B41C" w14:textId="77777777" w:rsidR="004A613B" w:rsidRPr="0014645C" w:rsidRDefault="004265FD" w:rsidP="005F6320">
      <w:pPr>
        <w:pStyle w:val="Highlight3"/>
        <w:spacing w:before="360" w:after="120" w:line="288" w:lineRule="auto"/>
        <w:ind w:left="284"/>
        <w:jc w:val="both"/>
        <w:rPr>
          <w:rFonts w:ascii="Arial" w:hAnsi="Arial" w:cs="Arial"/>
          <w:b w:val="0"/>
          <w:sz w:val="19"/>
          <w:szCs w:val="19"/>
          <w:lang w:val="sk-SK"/>
        </w:rPr>
      </w:pPr>
      <w:r w:rsidRPr="0014645C">
        <w:rPr>
          <w:rFonts w:ascii="Arial" w:hAnsi="Arial" w:cs="Arial"/>
          <w:color w:val="auto"/>
          <w:sz w:val="19"/>
          <w:szCs w:val="19"/>
          <w:lang w:val="sk-SK"/>
        </w:rPr>
        <w:t xml:space="preserve">Položka 3.3. Dodávka služieb - personálne výdavky (odborné činnosti) </w:t>
      </w:r>
    </w:p>
    <w:p w14:paraId="6B9B86C9"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O</w:t>
      </w:r>
      <w:r w:rsidR="004265FD" w:rsidRPr="0014645C">
        <w:rPr>
          <w:rFonts w:ascii="Arial" w:hAnsi="Arial" w:cs="Arial"/>
          <w:b w:val="0"/>
          <w:color w:val="auto"/>
          <w:sz w:val="19"/>
          <w:szCs w:val="19"/>
          <w:lang w:val="sk-SK"/>
        </w:rPr>
        <w:t>dborné činnosti zahŕňajú výdavky predmetnej aktivity vzniknuté na základe iných ako pracovnoprávnych vzťahov</w:t>
      </w:r>
      <w:r w:rsidR="004265FD" w:rsidRPr="0014645C">
        <w:rPr>
          <w:rFonts w:ascii="Arial" w:hAnsi="Arial" w:cs="Arial"/>
          <w:b w:val="0"/>
          <w:color w:val="auto"/>
          <w:sz w:val="19"/>
          <w:szCs w:val="19"/>
          <w:vertAlign w:val="superscript"/>
          <w:lang w:val="sk-SK"/>
        </w:rPr>
        <w:footnoteReference w:id="98"/>
      </w:r>
      <w:r w:rsidR="004265FD" w:rsidRPr="0014645C">
        <w:rPr>
          <w:rFonts w:ascii="Arial" w:hAnsi="Arial" w:cs="Arial"/>
          <w:b w:val="0"/>
          <w:color w:val="auto"/>
          <w:sz w:val="19"/>
          <w:szCs w:val="19"/>
          <w:lang w:val="sk-SK"/>
        </w:rPr>
        <w:t xml:space="preserve"> (vzťah na základe Obchodného zákonníka, Občianskeho zákonníka, atď. – mandátna zmluva, príkazná zmluva, zmluva o dielo, zmluva o vykonaní diela, atď.). </w:t>
      </w:r>
      <w:r w:rsidR="00076D36" w:rsidRPr="0014645C">
        <w:rPr>
          <w:rFonts w:ascii="Arial" w:hAnsi="Arial" w:cs="Arial"/>
          <w:b w:val="0"/>
          <w:color w:val="auto"/>
          <w:sz w:val="19"/>
          <w:szCs w:val="19"/>
          <w:lang w:val="sk-SK"/>
        </w:rPr>
        <w:t xml:space="preserve">Služby dodávateľov môžu byť využívané v tých prípadoch a pre tie činnosti, kedy nie je možné alebo efektívne a hospodárne tieto služby/činnosti zabezpečiť vlastnými kapacitami. </w:t>
      </w:r>
      <w:r w:rsidR="004265FD" w:rsidRPr="0014645C">
        <w:rPr>
          <w:rFonts w:ascii="Arial" w:hAnsi="Arial" w:cs="Arial"/>
          <w:b w:val="0"/>
          <w:color w:val="auto"/>
          <w:sz w:val="19"/>
          <w:szCs w:val="19"/>
          <w:lang w:val="sk-SK"/>
        </w:rPr>
        <w:t xml:space="preserve">Pretože ide o poskytovanie služieb je nutné spravidla </w:t>
      </w:r>
      <w:r w:rsidR="004265FD" w:rsidRPr="0014645C">
        <w:rPr>
          <w:rFonts w:ascii="Arial" w:hAnsi="Arial" w:cs="Arial"/>
          <w:color w:val="auto"/>
          <w:sz w:val="19"/>
          <w:szCs w:val="19"/>
          <w:lang w:val="sk-SK"/>
        </w:rPr>
        <w:t xml:space="preserve">postupovať podľa pravidiel o verejnom obstarávaní (zákon </w:t>
      </w:r>
      <w:r w:rsidR="0005604C" w:rsidRPr="0014645C">
        <w:rPr>
          <w:rFonts w:ascii="Arial" w:hAnsi="Arial" w:cs="Arial"/>
          <w:color w:val="auto"/>
          <w:sz w:val="19"/>
          <w:szCs w:val="19"/>
          <w:lang w:val="sk-SK"/>
        </w:rPr>
        <w:t>o VO</w:t>
      </w:r>
      <w:r w:rsidR="00A16B72" w:rsidRPr="0014645C">
        <w:rPr>
          <w:rFonts w:ascii="Arial" w:hAnsi="Arial" w:cs="Arial"/>
          <w:color w:val="auto"/>
          <w:sz w:val="19"/>
          <w:szCs w:val="19"/>
          <w:lang w:val="sk-SK"/>
        </w:rPr>
        <w:t>).</w:t>
      </w:r>
      <w:r w:rsidR="004265FD" w:rsidRPr="0014645C">
        <w:rPr>
          <w:rFonts w:ascii="Arial" w:hAnsi="Arial" w:cs="Arial"/>
          <w:b w:val="0"/>
          <w:color w:val="auto"/>
          <w:sz w:val="19"/>
          <w:szCs w:val="19"/>
          <w:lang w:val="sk-SK"/>
        </w:rPr>
        <w:t xml:space="preserve"> V komentári je potrebné uviesť </w:t>
      </w:r>
      <w:r w:rsidR="00F768F3" w:rsidRPr="0014645C">
        <w:rPr>
          <w:rFonts w:ascii="Arial" w:hAnsi="Arial" w:cs="Arial"/>
          <w:b w:val="0"/>
          <w:color w:val="auto"/>
          <w:sz w:val="19"/>
          <w:szCs w:val="19"/>
          <w:lang w:val="sk-SK"/>
        </w:rPr>
        <w:t xml:space="preserve">aj </w:t>
      </w:r>
      <w:r w:rsidR="004265FD" w:rsidRPr="0014645C">
        <w:rPr>
          <w:rFonts w:ascii="Arial" w:hAnsi="Arial" w:cs="Arial"/>
          <w:b w:val="0"/>
          <w:color w:val="auto"/>
          <w:sz w:val="19"/>
          <w:szCs w:val="19"/>
          <w:lang w:val="sk-SK"/>
        </w:rPr>
        <w:t xml:space="preserve">opis pracovnej činnosti. </w:t>
      </w:r>
      <w:r w:rsidR="00E51BF7" w:rsidRPr="0014645C">
        <w:rPr>
          <w:rFonts w:ascii="Arial" w:hAnsi="Arial" w:cs="Arial"/>
          <w:b w:val="0"/>
          <w:color w:val="auto"/>
          <w:sz w:val="19"/>
          <w:szCs w:val="19"/>
          <w:lang w:val="sk-SK"/>
        </w:rPr>
        <w:t>R</w:t>
      </w:r>
      <w:r w:rsidR="004265FD" w:rsidRPr="0014645C">
        <w:rPr>
          <w:rFonts w:ascii="Arial" w:hAnsi="Arial" w:cs="Arial"/>
          <w:b w:val="0"/>
          <w:color w:val="auto"/>
          <w:sz w:val="19"/>
          <w:szCs w:val="19"/>
          <w:lang w:val="sk-SK"/>
        </w:rPr>
        <w:t xml:space="preserve">ozsah práce v komentári </w:t>
      </w:r>
      <w:r w:rsidR="00E51BF7" w:rsidRPr="0014645C">
        <w:rPr>
          <w:rFonts w:ascii="Arial" w:hAnsi="Arial" w:cs="Arial"/>
          <w:b w:val="0"/>
          <w:color w:val="auto"/>
          <w:sz w:val="19"/>
          <w:szCs w:val="19"/>
          <w:lang w:val="sk-SK"/>
        </w:rPr>
        <w:t>sa musí zhodovať</w:t>
      </w:r>
      <w:r w:rsidR="004265FD" w:rsidRPr="0014645C">
        <w:rPr>
          <w:rFonts w:ascii="Arial" w:hAnsi="Arial" w:cs="Arial"/>
          <w:b w:val="0"/>
          <w:color w:val="auto"/>
          <w:sz w:val="19"/>
          <w:szCs w:val="19"/>
          <w:lang w:val="sk-SK"/>
        </w:rPr>
        <w:t xml:space="preserve"> s počtom jednotiek (v prípade vzniku nesúladu medzi predpokladaným rozsahom práce v komentári rozpočtu a počtom jednotiek v rozpočte sa berie do úvahy nižšia hodnota). Jednotka pri kalkulácii pre tieto podpoložky je stanovená na </w:t>
      </w:r>
      <w:r w:rsidR="004265FD" w:rsidRPr="0014645C">
        <w:rPr>
          <w:rFonts w:ascii="Arial" w:hAnsi="Arial" w:cs="Arial"/>
          <w:color w:val="auto"/>
          <w:sz w:val="19"/>
          <w:szCs w:val="19"/>
          <w:lang w:val="sk-SK"/>
        </w:rPr>
        <w:t>„osobohodinu“</w:t>
      </w:r>
      <w:r w:rsidR="004265FD" w:rsidRPr="0014645C">
        <w:rPr>
          <w:rFonts w:ascii="Arial" w:hAnsi="Arial" w:cs="Arial"/>
          <w:b w:val="0"/>
          <w:color w:val="auto"/>
          <w:sz w:val="19"/>
          <w:szCs w:val="19"/>
          <w:lang w:val="sk-SK"/>
        </w:rPr>
        <w:t>, ktorá zahŕňa všetky výdavky vzniknuté pri realizácii predmetnej služby resp. diela (cestovné, ubytovanie, stravné a podobne), t.</w:t>
      </w:r>
      <w:r w:rsidR="00586C59"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 xml:space="preserve">j. výdavky spojené s vykonaním diela alebo poskytnutím služby </w:t>
      </w:r>
      <w:r w:rsidR="004265FD" w:rsidRPr="0014645C">
        <w:rPr>
          <w:rFonts w:ascii="Arial" w:hAnsi="Arial" w:cs="Arial"/>
          <w:color w:val="auto"/>
          <w:sz w:val="19"/>
          <w:szCs w:val="19"/>
          <w:lang w:val="sk-SK"/>
        </w:rPr>
        <w:t>sú započítané do jednotkovej ceny</w:t>
      </w:r>
      <w:r w:rsidR="004265FD" w:rsidRPr="0014645C">
        <w:rPr>
          <w:rFonts w:ascii="Arial" w:hAnsi="Arial" w:cs="Arial"/>
          <w:b w:val="0"/>
          <w:color w:val="auto"/>
          <w:sz w:val="19"/>
          <w:szCs w:val="19"/>
          <w:lang w:val="sk-SK"/>
        </w:rPr>
        <w:t xml:space="preserve">, preto tieto výdavky samostatne fakturované nebudú uznané ako oprávnené. V prípade potreby je možné použiť aj inú jednotku ako „osobohodinu“ (napríklad autorský hárok, normostrana, projekt). </w:t>
      </w:r>
      <w:r w:rsidR="004265FD" w:rsidRPr="0014645C">
        <w:rPr>
          <w:rFonts w:ascii="Arial" w:hAnsi="Arial" w:cs="Arial"/>
          <w:color w:val="auto"/>
          <w:sz w:val="19"/>
          <w:szCs w:val="19"/>
          <w:lang w:val="sk-SK"/>
        </w:rPr>
        <w:t xml:space="preserve">Jednotku </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projekt</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 xml:space="preserve"> môže žiadateľ uviesť, pokiaľ si to implementácia projektu vyžaduje. V prípade využitia rozpočtovej jednotky </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projekt</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 xml:space="preserve"> žiadateľ v komentári opíše jednotlivé súčasti položky</w:t>
      </w:r>
      <w:r w:rsidR="004265FD" w:rsidRPr="0014645C">
        <w:rPr>
          <w:rFonts w:ascii="Arial" w:hAnsi="Arial" w:cs="Arial"/>
          <w:b w:val="0"/>
          <w:color w:val="auto"/>
          <w:sz w:val="19"/>
          <w:szCs w:val="19"/>
          <w:lang w:val="sk-SK"/>
        </w:rPr>
        <w:t xml:space="preserve">, minimálne </w:t>
      </w:r>
      <w:r w:rsidR="00812B37" w:rsidRPr="0014645C">
        <w:rPr>
          <w:rFonts w:ascii="Arial" w:hAnsi="Arial" w:cs="Arial"/>
          <w:b w:val="0"/>
          <w:color w:val="auto"/>
          <w:sz w:val="19"/>
          <w:szCs w:val="19"/>
          <w:lang w:val="sk-SK"/>
        </w:rPr>
        <w:t xml:space="preserve">však </w:t>
      </w:r>
      <w:r w:rsidR="004265FD" w:rsidRPr="0014645C">
        <w:rPr>
          <w:rFonts w:ascii="Arial" w:hAnsi="Arial" w:cs="Arial"/>
          <w:b w:val="0"/>
          <w:color w:val="auto"/>
          <w:sz w:val="19"/>
          <w:szCs w:val="19"/>
          <w:lang w:val="sk-SK"/>
        </w:rPr>
        <w:t xml:space="preserve">uvedie max. hodinovú sadzbu a predpokladaný rozsah hodín. </w:t>
      </w:r>
      <w:r w:rsidR="004265FD" w:rsidRPr="0014645C">
        <w:rPr>
          <w:rFonts w:ascii="Arial" w:hAnsi="Arial" w:cs="Arial"/>
          <w:color w:val="auto"/>
          <w:sz w:val="19"/>
          <w:szCs w:val="19"/>
          <w:lang w:val="sk-SK"/>
        </w:rPr>
        <w:t>Realizáciu činnosti v rámci projektu na základe iných ako pracovnoprávnych vzťahov (napr. vzťah na základe Obchodného zákonníka, Občianskeho zákonníka, atď. –</w:t>
      </w:r>
      <w:r w:rsidRPr="0014645C">
        <w:rPr>
          <w:rFonts w:ascii="Arial" w:hAnsi="Arial" w:cs="Arial"/>
          <w:color w:val="auto"/>
          <w:sz w:val="19"/>
          <w:szCs w:val="19"/>
          <w:lang w:val="sk-SK"/>
        </w:rPr>
        <w:t xml:space="preserve"> </w:t>
      </w:r>
      <w:r w:rsidR="004265FD" w:rsidRPr="0014645C">
        <w:rPr>
          <w:rFonts w:ascii="Arial" w:hAnsi="Arial" w:cs="Arial"/>
          <w:color w:val="auto"/>
          <w:sz w:val="19"/>
          <w:szCs w:val="19"/>
          <w:lang w:val="sk-SK"/>
        </w:rPr>
        <w:t>mandátna zmluva, príkazná zmluva, zmluva o dielo atď.) nesmú</w:t>
      </w:r>
      <w:r w:rsidR="004265FD" w:rsidRPr="0014645C">
        <w:rPr>
          <w:rFonts w:ascii="Arial" w:hAnsi="Arial" w:cs="Arial"/>
          <w:b w:val="0"/>
          <w:color w:val="auto"/>
          <w:sz w:val="19"/>
          <w:szCs w:val="19"/>
          <w:lang w:val="sk-SK"/>
        </w:rPr>
        <w:t xml:space="preserve"> vykonávať osoby, ktoré sú v pracovnoprávnom vzťahu k žiadateľovi a to ani prostredníctvom iných právnických, resp. fyzických osôb, </w:t>
      </w:r>
    </w:p>
    <w:p w14:paraId="488ECD85" w14:textId="77777777" w:rsidR="004A613B" w:rsidRPr="0014645C" w:rsidRDefault="004A613B" w:rsidP="000906F9">
      <w:pPr>
        <w:pStyle w:val="Highlight3"/>
        <w:spacing w:before="120" w:after="120" w:line="288" w:lineRule="auto"/>
        <w:jc w:val="both"/>
        <w:rPr>
          <w:rFonts w:ascii="Arial" w:hAnsi="Arial" w:cs="Arial"/>
          <w:i/>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3.3.1 (doplniť názvy funkcií/položiek odborného personálu podľa aktivít projektu) </w:t>
      </w:r>
    </w:p>
    <w:p w14:paraId="296F54F0" w14:textId="77777777" w:rsidR="004265FD" w:rsidRPr="0014645C" w:rsidRDefault="004A613B" w:rsidP="004D183D">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personál zastrešujúci odbornú časť predmetnej aktivity. V tejto podpoložke sa nerozpočtujú </w:t>
      </w:r>
      <w:r w:rsidR="009B46E5" w:rsidRPr="0014645C">
        <w:rPr>
          <w:rFonts w:ascii="Arial" w:hAnsi="Arial" w:cs="Arial"/>
          <w:b w:val="0"/>
          <w:color w:val="auto"/>
          <w:sz w:val="19"/>
          <w:szCs w:val="19"/>
          <w:lang w:val="sk-SK"/>
        </w:rPr>
        <w:t xml:space="preserve">riadiace </w:t>
      </w:r>
      <w:r w:rsidR="004265FD" w:rsidRPr="0014645C">
        <w:rPr>
          <w:rFonts w:ascii="Arial" w:hAnsi="Arial" w:cs="Arial"/>
          <w:b w:val="0"/>
          <w:color w:val="auto"/>
          <w:sz w:val="19"/>
          <w:szCs w:val="19"/>
          <w:lang w:val="sk-SK"/>
        </w:rPr>
        <w:t>a administratívne činnosti, rovnako činnosti spojené s monitor</w:t>
      </w:r>
      <w:r w:rsidR="00841FEB" w:rsidRPr="0014645C">
        <w:rPr>
          <w:rFonts w:ascii="Arial" w:hAnsi="Arial" w:cs="Arial"/>
          <w:b w:val="0"/>
          <w:color w:val="auto"/>
          <w:sz w:val="19"/>
          <w:szCs w:val="19"/>
          <w:lang w:val="sk-SK"/>
        </w:rPr>
        <w:t>ovaním</w:t>
      </w:r>
      <w:r w:rsidR="004265FD" w:rsidRPr="0014645C">
        <w:rPr>
          <w:rFonts w:ascii="Arial" w:hAnsi="Arial" w:cs="Arial"/>
          <w:b w:val="0"/>
          <w:color w:val="auto"/>
          <w:sz w:val="19"/>
          <w:szCs w:val="19"/>
          <w:lang w:val="sk-SK"/>
        </w:rPr>
        <w:t xml:space="preserve"> projektu. </w:t>
      </w:r>
    </w:p>
    <w:p w14:paraId="2F1A4B10" w14:textId="77777777" w:rsidR="004A613B" w:rsidRPr="0014645C" w:rsidRDefault="004265FD"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Položka 3.4. Ostatné výdavky – priame</w:t>
      </w:r>
      <w:r w:rsidRPr="0014645C">
        <w:rPr>
          <w:rFonts w:ascii="Arial" w:hAnsi="Arial" w:cs="Arial"/>
          <w:b w:val="0"/>
          <w:color w:val="auto"/>
          <w:sz w:val="19"/>
          <w:szCs w:val="19"/>
          <w:lang w:val="sk-SK"/>
        </w:rPr>
        <w:t xml:space="preserve"> </w:t>
      </w:r>
    </w:p>
    <w:p w14:paraId="1EBE706B"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zahŕňa výdavky vzniknuté pri realizácii predmetnej aktivity projektu. Ide hlavne o výdavky na nájom priestorov slúžiaceho k výkonu predmetnej aktivity</w:t>
      </w:r>
      <w:r w:rsidR="009E60C7" w:rsidRPr="0014645C">
        <w:rPr>
          <w:rFonts w:ascii="Arial" w:hAnsi="Arial" w:cs="Arial"/>
          <w:b w:val="0"/>
          <w:color w:val="auto"/>
          <w:sz w:val="19"/>
          <w:szCs w:val="19"/>
          <w:lang w:val="sk-SK"/>
        </w:rPr>
        <w:t xml:space="preserve">, </w:t>
      </w:r>
      <w:r w:rsidR="00325B2C" w:rsidRPr="0014645C">
        <w:rPr>
          <w:rFonts w:ascii="Arial" w:hAnsi="Arial" w:cs="Arial"/>
          <w:b w:val="0"/>
          <w:color w:val="auto"/>
          <w:sz w:val="19"/>
          <w:szCs w:val="19"/>
          <w:lang w:val="sk-SK"/>
        </w:rPr>
        <w:t xml:space="preserve">energie, </w:t>
      </w:r>
      <w:r w:rsidR="009E60C7" w:rsidRPr="0014645C">
        <w:rPr>
          <w:rFonts w:ascii="Arial" w:hAnsi="Arial" w:cs="Arial"/>
          <w:b w:val="0"/>
          <w:color w:val="auto"/>
          <w:sz w:val="19"/>
          <w:szCs w:val="19"/>
          <w:lang w:val="sk-SK"/>
        </w:rPr>
        <w:t xml:space="preserve">telekomunikačné, </w:t>
      </w:r>
      <w:r w:rsidR="00325B2C" w:rsidRPr="0014645C">
        <w:rPr>
          <w:rFonts w:ascii="Arial" w:hAnsi="Arial" w:cs="Arial"/>
          <w:b w:val="0"/>
          <w:color w:val="auto"/>
          <w:sz w:val="19"/>
          <w:szCs w:val="19"/>
          <w:lang w:val="sk-SK"/>
        </w:rPr>
        <w:t xml:space="preserve">prístup k internetu, stravovanie </w:t>
      </w:r>
      <w:r w:rsidR="009D31C0" w:rsidRPr="0014645C">
        <w:rPr>
          <w:rFonts w:ascii="Arial" w:hAnsi="Arial" w:cs="Arial"/>
          <w:b w:val="0"/>
          <w:color w:val="auto"/>
          <w:sz w:val="19"/>
          <w:szCs w:val="19"/>
          <w:lang w:val="sk-SK"/>
        </w:rPr>
        <w:t>a ostatné</w:t>
      </w:r>
      <w:r w:rsidR="004265FD" w:rsidRPr="0014645C">
        <w:rPr>
          <w:rFonts w:ascii="Arial" w:hAnsi="Arial" w:cs="Arial"/>
          <w:b w:val="0"/>
          <w:color w:val="auto"/>
          <w:sz w:val="19"/>
          <w:szCs w:val="19"/>
          <w:lang w:val="sk-SK"/>
        </w:rPr>
        <w:t>.</w:t>
      </w:r>
    </w:p>
    <w:p w14:paraId="0AEB76EA"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Podpoložka</w:t>
      </w:r>
      <w:r w:rsidR="004265FD" w:rsidRPr="0014645C">
        <w:rPr>
          <w:rFonts w:ascii="Arial" w:hAnsi="Arial" w:cs="Arial"/>
          <w:i/>
          <w:color w:val="auto"/>
          <w:sz w:val="19"/>
          <w:szCs w:val="19"/>
          <w:lang w:val="sk-SK"/>
        </w:rPr>
        <w:t xml:space="preserve"> 3.4.1. </w:t>
      </w:r>
      <w:r w:rsidR="00340365" w:rsidRPr="0014645C">
        <w:rPr>
          <w:rFonts w:ascii="Arial" w:hAnsi="Arial" w:cs="Arial"/>
          <w:i/>
          <w:color w:val="auto"/>
          <w:sz w:val="19"/>
          <w:szCs w:val="19"/>
          <w:lang w:val="sk-SK"/>
        </w:rPr>
        <w:t>N</w:t>
      </w:r>
      <w:r w:rsidR="004265FD" w:rsidRPr="0014645C">
        <w:rPr>
          <w:rFonts w:ascii="Arial" w:hAnsi="Arial" w:cs="Arial"/>
          <w:i/>
          <w:color w:val="auto"/>
          <w:sz w:val="19"/>
          <w:szCs w:val="19"/>
          <w:lang w:val="sk-SK"/>
        </w:rPr>
        <w:t>ájom priestorov na realizáciu aktivity 3</w:t>
      </w:r>
      <w:r w:rsidR="004265FD" w:rsidRPr="0014645C">
        <w:rPr>
          <w:rFonts w:ascii="Arial" w:hAnsi="Arial" w:cs="Arial"/>
          <w:b w:val="0"/>
          <w:color w:val="auto"/>
          <w:sz w:val="19"/>
          <w:szCs w:val="19"/>
          <w:lang w:val="sk-SK"/>
        </w:rPr>
        <w:t xml:space="preserve"> </w:t>
      </w:r>
    </w:p>
    <w:p w14:paraId="063DB1C6" w14:textId="77777777" w:rsidR="006A3ADC" w:rsidRPr="0014645C" w:rsidRDefault="004A613B" w:rsidP="00E13EB2">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je možné začleniť výdavky na nájom priestorov využívaných pre predmetnú aktivitu projektu.</w:t>
      </w:r>
      <w:r w:rsidR="00E13EB2" w:rsidRPr="0014645C">
        <w:rPr>
          <w:rFonts w:ascii="Arial" w:hAnsi="Arial" w:cs="Arial"/>
          <w:b w:val="0"/>
          <w:color w:val="auto"/>
          <w:sz w:val="19"/>
          <w:szCs w:val="19"/>
          <w:lang w:val="sk-SK"/>
        </w:rPr>
        <w:t xml:space="preserve"> Jednotka pri kalkulácii tejto podpoložky môže byť m</w:t>
      </w:r>
      <w:r w:rsidR="00E13EB2" w:rsidRPr="0014645C">
        <w:rPr>
          <w:rFonts w:ascii="Arial" w:hAnsi="Arial" w:cs="Arial"/>
          <w:b w:val="0"/>
          <w:color w:val="auto"/>
          <w:sz w:val="19"/>
          <w:szCs w:val="19"/>
          <w:vertAlign w:val="superscript"/>
          <w:lang w:val="sk-SK"/>
        </w:rPr>
        <w:t>2</w:t>
      </w:r>
      <w:r w:rsidR="00E13EB2" w:rsidRPr="0014645C">
        <w:rPr>
          <w:rFonts w:ascii="Arial" w:hAnsi="Arial" w:cs="Arial"/>
          <w:b w:val="0"/>
          <w:color w:val="auto"/>
          <w:sz w:val="19"/>
          <w:szCs w:val="19"/>
          <w:lang w:val="sk-SK"/>
        </w:rPr>
        <w:t xml:space="preserve">, mesiac, projekt a iné. V komentári rozpočtu žiadateľ zadefinuje na čo budú priestory </w:t>
      </w:r>
      <w:r w:rsidR="00C666E1" w:rsidRPr="0014645C">
        <w:rPr>
          <w:rFonts w:ascii="Arial" w:hAnsi="Arial" w:cs="Arial"/>
          <w:b w:val="0"/>
          <w:color w:val="auto"/>
          <w:sz w:val="19"/>
          <w:szCs w:val="19"/>
          <w:lang w:val="sk-SK"/>
        </w:rPr>
        <w:t>slúžiť v nadväznosti na aktivitu</w:t>
      </w:r>
      <w:r w:rsidR="00E13EB2" w:rsidRPr="0014645C">
        <w:rPr>
          <w:rFonts w:ascii="Arial" w:hAnsi="Arial" w:cs="Arial"/>
          <w:b w:val="0"/>
          <w:color w:val="auto"/>
          <w:sz w:val="19"/>
          <w:szCs w:val="19"/>
          <w:lang w:val="sk-SK"/>
        </w:rPr>
        <w:t xml:space="preserve"> projektu, veľkosť prenajatých priestorov, koľko </w:t>
      </w:r>
      <w:r w:rsidR="00E13EB2" w:rsidRPr="0014645C">
        <w:rPr>
          <w:rFonts w:ascii="Arial" w:hAnsi="Arial" w:cs="Arial"/>
          <w:b w:val="0"/>
          <w:color w:val="000000" w:themeColor="text1"/>
          <w:sz w:val="19"/>
          <w:szCs w:val="19"/>
          <w:lang w:val="sk-SK"/>
        </w:rPr>
        <w:t xml:space="preserve">zamestnancov bude priestory využívať, v akom časovom úseku </w:t>
      </w:r>
      <w:r w:rsidR="00E13EB2" w:rsidRPr="0014645C">
        <w:rPr>
          <w:rFonts w:ascii="Arial" w:hAnsi="Arial" w:cs="Arial"/>
          <w:b w:val="0"/>
          <w:color w:val="auto"/>
          <w:sz w:val="19"/>
          <w:szCs w:val="19"/>
          <w:lang w:val="sk-SK"/>
        </w:rPr>
        <w:t xml:space="preserve">a podobne. </w:t>
      </w:r>
    </w:p>
    <w:p w14:paraId="07D9A657" w14:textId="77777777" w:rsidR="00E13EB2" w:rsidRPr="0014645C" w:rsidRDefault="00E13EB2" w:rsidP="00E13EB2">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V prípade, že žiadateľ vlastní priestory, v ktorých sa projekt bude realizovať alebo ich využíva bezplatne, nie sú výdavky na nájom oprávnené.</w:t>
      </w:r>
    </w:p>
    <w:p w14:paraId="43CF0DEE" w14:textId="77777777" w:rsidR="009545ED" w:rsidRPr="0014645C" w:rsidRDefault="00E13EB2" w:rsidP="00E13EB2">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b w:val="0"/>
          <w:color w:val="auto"/>
          <w:sz w:val="19"/>
          <w:szCs w:val="19"/>
          <w:lang w:val="sk-SK"/>
        </w:rPr>
        <w:t xml:space="preserve">V prípade, že žiadateľ/prijímateľ </w:t>
      </w:r>
      <w:r w:rsidR="00D06362" w:rsidRPr="0014645C">
        <w:rPr>
          <w:rFonts w:ascii="Arial" w:hAnsi="Arial" w:cs="Arial"/>
          <w:b w:val="0"/>
          <w:color w:val="auto"/>
          <w:sz w:val="19"/>
          <w:szCs w:val="19"/>
          <w:lang w:val="sk-SK"/>
        </w:rPr>
        <w:t xml:space="preserve">v rámci prenajatých priestorov </w:t>
      </w:r>
      <w:r w:rsidRPr="0014645C">
        <w:rPr>
          <w:rFonts w:ascii="Arial" w:hAnsi="Arial" w:cs="Arial"/>
          <w:b w:val="0"/>
          <w:color w:val="auto"/>
          <w:sz w:val="19"/>
          <w:szCs w:val="19"/>
          <w:lang w:val="sk-SK"/>
        </w:rPr>
        <w:t xml:space="preserve">uskutočňuje </w:t>
      </w:r>
      <w:r w:rsidR="00C666E1" w:rsidRPr="0014645C">
        <w:rPr>
          <w:rFonts w:ascii="Arial" w:hAnsi="Arial" w:cs="Arial"/>
          <w:b w:val="0"/>
          <w:color w:val="000000" w:themeColor="text1"/>
          <w:sz w:val="19"/>
          <w:szCs w:val="19"/>
          <w:lang w:val="sk-SK"/>
        </w:rPr>
        <w:t>aj inú činnosť alebo iné aktivity v rámci projektu, resp.</w:t>
      </w:r>
      <w:r w:rsidR="00C666E1"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aj činnosť mimo projektu</w:t>
      </w:r>
      <w:r w:rsidR="00C666E1"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môže si nárokovať iba pomernú časť výdavkov na nájom priestorov, pričom musí jednoznačne preukázať spôsob výpočtu tejto pomernej časti. Pri výpočte proporcionálnej časti výdavkov musí žiadateľ použiť objektívny a matematicky overiteľný ukazovateľ, napríklad</w:t>
      </w:r>
      <w:r w:rsidR="00C666E1" w:rsidRPr="0014645C">
        <w:rPr>
          <w:rFonts w:ascii="Arial" w:hAnsi="Arial" w:cs="Arial"/>
          <w:b w:val="0"/>
          <w:color w:val="auto"/>
          <w:sz w:val="19"/>
          <w:szCs w:val="19"/>
          <w:lang w:val="sk-SK"/>
        </w:rPr>
        <w:t xml:space="preserve"> </w:t>
      </w:r>
      <w:r w:rsidR="00C666E1" w:rsidRPr="0014645C">
        <w:rPr>
          <w:rFonts w:ascii="Arial" w:hAnsi="Arial" w:cs="Arial"/>
          <w:b w:val="0"/>
          <w:color w:val="000000" w:themeColor="text1"/>
          <w:sz w:val="19"/>
          <w:szCs w:val="19"/>
          <w:lang w:val="sk-SK"/>
        </w:rPr>
        <w:t xml:space="preserve">pomer medzi aktivitou projektu a inými aktivitami v rámci projektu alebo celkovými aktivitami vykonávanými v predmetných priestoroch. </w:t>
      </w:r>
    </w:p>
    <w:p w14:paraId="79563162" w14:textId="77777777" w:rsidR="00E13EB2" w:rsidRPr="0014645C" w:rsidRDefault="00D06362" w:rsidP="00462A70">
      <w:pPr>
        <w:pStyle w:val="Highlight3"/>
        <w:spacing w:before="120" w:after="120" w:line="288" w:lineRule="auto"/>
        <w:jc w:val="both"/>
        <w:rPr>
          <w:rFonts w:ascii="Arial" w:hAnsi="Arial" w:cs="Arial"/>
          <w:color w:val="000000" w:themeColor="text1"/>
          <w:sz w:val="19"/>
          <w:szCs w:val="19"/>
          <w:lang w:val="sk-SK"/>
        </w:rPr>
      </w:pPr>
      <w:r w:rsidRPr="0014645C">
        <w:rPr>
          <w:rFonts w:ascii="Arial" w:hAnsi="Arial" w:cs="Arial"/>
          <w:color w:val="000000" w:themeColor="text1"/>
          <w:sz w:val="19"/>
          <w:szCs w:val="19"/>
          <w:lang w:val="sk-SK"/>
        </w:rPr>
        <w:t xml:space="preserve">Spôsob výpočtu pomernej časti </w:t>
      </w:r>
      <w:r w:rsidR="001F1C75" w:rsidRPr="0014645C">
        <w:rPr>
          <w:rFonts w:ascii="Arial" w:hAnsi="Arial" w:cs="Arial"/>
          <w:color w:val="000000" w:themeColor="text1"/>
          <w:sz w:val="19"/>
          <w:szCs w:val="19"/>
          <w:lang w:val="sk-SK"/>
        </w:rPr>
        <w:t>oprávnených</w:t>
      </w:r>
      <w:r w:rsidRPr="0014645C">
        <w:rPr>
          <w:rFonts w:ascii="Arial" w:hAnsi="Arial" w:cs="Arial"/>
          <w:color w:val="000000" w:themeColor="text1"/>
          <w:sz w:val="19"/>
          <w:szCs w:val="19"/>
          <w:lang w:val="sk-SK"/>
        </w:rPr>
        <w:t xml:space="preserve"> výdavkov </w:t>
      </w:r>
      <w:r w:rsidR="00365BD3" w:rsidRPr="0014645C">
        <w:rPr>
          <w:rFonts w:ascii="Arial" w:hAnsi="Arial" w:cs="Arial"/>
          <w:color w:val="000000" w:themeColor="text1"/>
          <w:sz w:val="19"/>
          <w:szCs w:val="19"/>
          <w:lang w:val="sk-SK"/>
        </w:rPr>
        <w:t xml:space="preserve">na nájom priestorov </w:t>
      </w:r>
      <w:r w:rsidRPr="0014645C">
        <w:rPr>
          <w:rFonts w:ascii="Arial" w:hAnsi="Arial" w:cs="Arial"/>
          <w:color w:val="000000" w:themeColor="text1"/>
          <w:sz w:val="19"/>
          <w:szCs w:val="19"/>
          <w:lang w:val="sk-SK"/>
        </w:rPr>
        <w:t xml:space="preserve">je </w:t>
      </w:r>
      <w:r w:rsidR="007C1D18" w:rsidRPr="0014645C">
        <w:rPr>
          <w:rFonts w:ascii="Arial" w:hAnsi="Arial" w:cs="Arial"/>
          <w:color w:val="000000" w:themeColor="text1"/>
          <w:sz w:val="19"/>
          <w:szCs w:val="19"/>
          <w:lang w:val="sk-SK"/>
        </w:rPr>
        <w:t>potrebné doložiť</w:t>
      </w:r>
      <w:r w:rsidRPr="0014645C">
        <w:rPr>
          <w:rFonts w:ascii="Arial" w:hAnsi="Arial" w:cs="Arial"/>
          <w:color w:val="000000" w:themeColor="text1"/>
          <w:sz w:val="19"/>
          <w:szCs w:val="19"/>
          <w:lang w:val="sk-SK"/>
        </w:rPr>
        <w:t xml:space="preserve"> k rozpočtu projektu.</w:t>
      </w:r>
    </w:p>
    <w:p w14:paraId="7AB17934" w14:textId="77777777" w:rsidR="004A613B" w:rsidRPr="0014645C" w:rsidRDefault="004265FD" w:rsidP="0022152E">
      <w:pPr>
        <w:pStyle w:val="Highlight3"/>
        <w:spacing w:before="120" w:after="120" w:line="288" w:lineRule="auto"/>
        <w:ind w:left="284"/>
        <w:jc w:val="both"/>
        <w:rPr>
          <w:rFonts w:ascii="Arial" w:hAnsi="Arial" w:cs="Arial"/>
          <w:b w:val="0"/>
          <w:color w:val="auto"/>
          <w:sz w:val="19"/>
          <w:szCs w:val="19"/>
          <w:lang w:val="sk-SK"/>
        </w:rPr>
      </w:pPr>
      <w:r w:rsidRPr="0014645C">
        <w:rPr>
          <w:rFonts w:ascii="Arial" w:hAnsi="Arial" w:cs="Arial"/>
          <w:color w:val="auto"/>
          <w:sz w:val="19"/>
          <w:szCs w:val="19"/>
          <w:lang w:val="sk-SK"/>
        </w:rPr>
        <w:t>Položka 3.5. Podpora účastníkov projektu</w:t>
      </w:r>
      <w:r w:rsidRPr="0014645C">
        <w:rPr>
          <w:rFonts w:ascii="Arial" w:hAnsi="Arial" w:cs="Arial"/>
          <w:b w:val="0"/>
          <w:color w:val="auto"/>
          <w:sz w:val="19"/>
          <w:szCs w:val="19"/>
          <w:lang w:val="sk-SK"/>
        </w:rPr>
        <w:t xml:space="preserve"> </w:t>
      </w:r>
    </w:p>
    <w:p w14:paraId="0583C2CB"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zahŕňa výdavky na stravovanie, ubytovanie, cestovné, občerstvenie</w:t>
      </w:r>
      <w:r w:rsidR="004265FD" w:rsidRPr="0014645C">
        <w:rPr>
          <w:rStyle w:val="Odkaznapoznmkupodiarou"/>
          <w:rFonts w:cs="Arial"/>
          <w:b w:val="0"/>
          <w:color w:val="auto"/>
          <w:sz w:val="19"/>
          <w:szCs w:val="19"/>
          <w:lang w:val="sk-SK"/>
        </w:rPr>
        <w:footnoteReference w:id="99"/>
      </w:r>
      <w:r w:rsidR="004265FD" w:rsidRPr="0014645C">
        <w:rPr>
          <w:rFonts w:ascii="Arial" w:hAnsi="Arial" w:cs="Arial"/>
          <w:b w:val="0"/>
          <w:color w:val="auto"/>
          <w:sz w:val="19"/>
          <w:szCs w:val="19"/>
          <w:lang w:val="sk-SK"/>
        </w:rPr>
        <w:t xml:space="preserve"> poskytnuté v rámci školení, výdavky na </w:t>
      </w:r>
      <w:r w:rsidR="00CB4897" w:rsidRPr="0014645C">
        <w:rPr>
          <w:rFonts w:ascii="Arial" w:hAnsi="Arial" w:cs="Arial"/>
          <w:b w:val="0"/>
          <w:color w:val="auto"/>
          <w:sz w:val="19"/>
          <w:szCs w:val="19"/>
          <w:lang w:val="sk-SK"/>
        </w:rPr>
        <w:t xml:space="preserve">odborný </w:t>
      </w:r>
      <w:r w:rsidR="004265FD" w:rsidRPr="0014645C">
        <w:rPr>
          <w:rFonts w:ascii="Arial" w:hAnsi="Arial" w:cs="Arial"/>
          <w:b w:val="0"/>
          <w:color w:val="auto"/>
          <w:sz w:val="19"/>
          <w:szCs w:val="19"/>
          <w:lang w:val="sk-SK"/>
        </w:rPr>
        <w:t xml:space="preserve">školiaci materiál a iné. V prípade </w:t>
      </w:r>
      <w:r w:rsidR="00620328" w:rsidRPr="0014645C">
        <w:rPr>
          <w:rFonts w:ascii="Arial" w:hAnsi="Arial" w:cs="Arial"/>
          <w:b w:val="0"/>
          <w:color w:val="auto"/>
          <w:sz w:val="19"/>
          <w:szCs w:val="19"/>
          <w:lang w:val="sk-SK"/>
        </w:rPr>
        <w:t>rozpočtovania</w:t>
      </w:r>
      <w:r w:rsidR="00A03585"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cestovných výdavkov, ubytovania a stravného musí byť ich výška obvyklá v mieste ich vzniku a je nevyhnutné, aby z hľadiska finančnej efektívnosti bola využitá najlepšia dostupná možnosť, maximálne však do výšky v súlade s opatreniami uvedenými v zákone o cestovných náhradách</w:t>
      </w:r>
      <w:r w:rsidR="00620328" w:rsidRPr="0014645C">
        <w:rPr>
          <w:rFonts w:ascii="Arial" w:hAnsi="Arial" w:cs="Arial"/>
          <w:b w:val="0"/>
          <w:color w:val="auto"/>
          <w:sz w:val="19"/>
          <w:szCs w:val="19"/>
          <w:lang w:val="sk-SK"/>
        </w:rPr>
        <w:t>, resp. s limitmi uvedenými v tejto príručke</w:t>
      </w:r>
      <w:r w:rsidR="004265FD" w:rsidRPr="0014645C">
        <w:rPr>
          <w:rFonts w:ascii="Arial" w:hAnsi="Arial" w:cs="Arial"/>
          <w:b w:val="0"/>
          <w:color w:val="auto"/>
          <w:sz w:val="19"/>
          <w:szCs w:val="19"/>
          <w:lang w:val="sk-SK"/>
        </w:rPr>
        <w:t>. Cestovné výdavky účastníkov projektu sa budú preplácať maximálne do výšky ceny cestovného lístka pravidelnej verejnej dopravy</w:t>
      </w:r>
      <w:r w:rsidR="00A03585" w:rsidRPr="0014645C">
        <w:rPr>
          <w:rStyle w:val="Odkaznapoznmkupodiarou"/>
          <w:rFonts w:cs="Arial"/>
          <w:b w:val="0"/>
          <w:color w:val="auto"/>
          <w:sz w:val="19"/>
          <w:szCs w:val="19"/>
          <w:lang w:val="sk-SK"/>
        </w:rPr>
        <w:footnoteReference w:id="100"/>
      </w:r>
      <w:r w:rsidR="004265FD" w:rsidRPr="0014645C">
        <w:rPr>
          <w:rFonts w:ascii="Arial" w:hAnsi="Arial" w:cs="Arial"/>
          <w:b w:val="0"/>
          <w:color w:val="auto"/>
          <w:sz w:val="19"/>
          <w:szCs w:val="19"/>
          <w:lang w:val="sk-SK"/>
        </w:rPr>
        <w:t>.</w:t>
      </w:r>
    </w:p>
    <w:p w14:paraId="2AD4A5D0" w14:textId="77777777" w:rsidR="005D5D2B" w:rsidRPr="0014645C" w:rsidRDefault="005D5D2B" w:rsidP="005D5D2B">
      <w:pPr>
        <w:pStyle w:val="Highlight3"/>
        <w:pBdr>
          <w:top w:val="single" w:sz="4" w:space="1" w:color="auto"/>
          <w:left w:val="single" w:sz="4" w:space="4" w:color="auto"/>
          <w:bottom w:val="single" w:sz="4" w:space="1" w:color="auto"/>
          <w:right w:val="single" w:sz="4" w:space="4" w:color="auto"/>
        </w:pBdr>
        <w:shd w:val="clear" w:color="auto" w:fill="8BDEFF" w:themeFill="accent3" w:themeFillTint="66"/>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Upozornenie pre žiadateľa:</w:t>
      </w:r>
      <w:r w:rsidRPr="0014645C">
        <w:rPr>
          <w:rFonts w:ascii="Arial" w:hAnsi="Arial" w:cs="Arial"/>
          <w:b w:val="0"/>
          <w:color w:val="auto"/>
          <w:sz w:val="19"/>
          <w:szCs w:val="19"/>
          <w:lang w:val="sk-SK"/>
        </w:rPr>
        <w:t xml:space="preserve"> V prípade neúspešného absolvovania vzdelávacej aktivity budú všetky výdavky súvisiace so vzdelávaním účastníka považované za neoprávnené.</w:t>
      </w:r>
    </w:p>
    <w:p w14:paraId="3AE9DBA7" w14:textId="77777777" w:rsidR="004A613B"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3.5.1. </w:t>
      </w:r>
      <w:r w:rsidR="00340365" w:rsidRPr="0014645C">
        <w:rPr>
          <w:rFonts w:ascii="Arial" w:hAnsi="Arial" w:cs="Arial"/>
          <w:i/>
          <w:color w:val="auto"/>
          <w:sz w:val="19"/>
          <w:szCs w:val="19"/>
          <w:lang w:val="sk-SK"/>
        </w:rPr>
        <w:t>U</w:t>
      </w:r>
      <w:r w:rsidRPr="0014645C">
        <w:rPr>
          <w:rFonts w:ascii="Arial" w:hAnsi="Arial" w:cs="Arial"/>
          <w:i/>
          <w:color w:val="auto"/>
          <w:sz w:val="19"/>
          <w:szCs w:val="19"/>
          <w:lang w:val="sk-SK"/>
        </w:rPr>
        <w:t>bytovanie, stravné</w:t>
      </w:r>
      <w:r w:rsidR="00BC1898" w:rsidRPr="0014645C">
        <w:rPr>
          <w:rFonts w:ascii="Arial" w:hAnsi="Arial" w:cs="Arial"/>
          <w:i/>
          <w:color w:val="auto"/>
          <w:sz w:val="19"/>
          <w:szCs w:val="19"/>
          <w:lang w:val="sk-SK"/>
        </w:rPr>
        <w:t>/diéty</w:t>
      </w:r>
      <w:r w:rsidRPr="0014645C" w:rsidDel="008B0F2B">
        <w:rPr>
          <w:rFonts w:ascii="Arial" w:hAnsi="Arial" w:cs="Arial"/>
          <w:i/>
          <w:color w:val="auto"/>
          <w:sz w:val="19"/>
          <w:szCs w:val="19"/>
          <w:lang w:val="sk-SK"/>
        </w:rPr>
        <w:t xml:space="preserve"> </w:t>
      </w:r>
      <w:r w:rsidRPr="0014645C">
        <w:rPr>
          <w:rFonts w:ascii="Arial" w:hAnsi="Arial" w:cs="Arial"/>
          <w:i/>
          <w:color w:val="auto"/>
          <w:sz w:val="19"/>
          <w:szCs w:val="19"/>
          <w:lang w:val="sk-SK"/>
        </w:rPr>
        <w:t xml:space="preserve">a cestovné pre účastníkov projektu </w:t>
      </w:r>
    </w:p>
    <w:p w14:paraId="389C6D43"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Podpoložka </w:t>
      </w:r>
      <w:r w:rsidR="004265FD" w:rsidRPr="0014645C">
        <w:rPr>
          <w:rFonts w:ascii="Arial" w:hAnsi="Arial" w:cs="Arial"/>
          <w:b w:val="0"/>
          <w:color w:val="auto"/>
          <w:sz w:val="19"/>
          <w:szCs w:val="19"/>
          <w:lang w:val="sk-SK"/>
        </w:rPr>
        <w:t>zahŕňa cestovné, stravné a ubytovanie účastníkov projektu. V uvedenej podpoložke je možné zahrnúť aj zahraničné cesty v zmysle zákona o cestovných náhradách. V prípade použitia cestného motorového vozidla je možné cestovné uznať za oprávnený výdavok maximálne v sume zodpovedajúcej cene cestovného lístka pravidelnej verejnej dopravy (na prepravu účastníkov projektu je možné využiť aj nájom dopravného prostriedku od prepravcu pri splnení podmienky, že výška výdavkov neprekročí sumu výdavkov pravidelnej verejnej dopravy). V komentári žiadateľ zadefinuje zúčastnenú cieľovú skupinu, počet osôb, cieľ cesty, frekvenci</w:t>
      </w:r>
      <w:r w:rsidR="00A03585" w:rsidRPr="0014645C">
        <w:rPr>
          <w:rFonts w:ascii="Arial" w:hAnsi="Arial" w:cs="Arial"/>
          <w:b w:val="0"/>
          <w:color w:val="auto"/>
          <w:sz w:val="19"/>
          <w:szCs w:val="19"/>
          <w:lang w:val="sk-SK"/>
        </w:rPr>
        <w:t>u</w:t>
      </w:r>
      <w:r w:rsidR="004265FD" w:rsidRPr="0014645C">
        <w:rPr>
          <w:rFonts w:ascii="Arial" w:hAnsi="Arial" w:cs="Arial"/>
          <w:b w:val="0"/>
          <w:color w:val="auto"/>
          <w:sz w:val="19"/>
          <w:szCs w:val="19"/>
          <w:lang w:val="sk-SK"/>
        </w:rPr>
        <w:t xml:space="preserve"> ciest, resp. počet (ako aj predpokladanú dĺžku cesty) a podobne. Jednotka pri kalkulácii tejto položky môže byť projekt a iné. </w:t>
      </w:r>
    </w:p>
    <w:p w14:paraId="641863C7" w14:textId="77777777" w:rsidR="004A613B"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3.5.2. </w:t>
      </w:r>
      <w:r w:rsidR="00340365" w:rsidRPr="0014645C">
        <w:rPr>
          <w:rFonts w:ascii="Arial" w:hAnsi="Arial" w:cs="Arial"/>
          <w:i/>
          <w:color w:val="auto"/>
          <w:sz w:val="19"/>
          <w:szCs w:val="19"/>
          <w:lang w:val="sk-SK"/>
        </w:rPr>
        <w:t>Š</w:t>
      </w:r>
      <w:r w:rsidRPr="0014645C">
        <w:rPr>
          <w:rFonts w:ascii="Arial" w:hAnsi="Arial" w:cs="Arial"/>
          <w:i/>
          <w:color w:val="auto"/>
          <w:sz w:val="19"/>
          <w:szCs w:val="19"/>
          <w:lang w:val="sk-SK"/>
        </w:rPr>
        <w:t>koliaci materiál a potreby</w:t>
      </w:r>
      <w:r w:rsidRPr="0014645C">
        <w:rPr>
          <w:rStyle w:val="Odkaznapoznmkupodiarou"/>
          <w:rFonts w:cs="Arial"/>
          <w:i/>
          <w:color w:val="auto"/>
          <w:sz w:val="19"/>
          <w:szCs w:val="19"/>
          <w:lang w:val="sk-SK"/>
        </w:rPr>
        <w:footnoteReference w:id="101"/>
      </w:r>
      <w:r w:rsidRPr="0014645C">
        <w:rPr>
          <w:rFonts w:ascii="Arial" w:hAnsi="Arial" w:cs="Arial"/>
          <w:b w:val="0"/>
          <w:color w:val="auto"/>
          <w:sz w:val="19"/>
          <w:szCs w:val="19"/>
          <w:lang w:val="sk-SK"/>
        </w:rPr>
        <w:t xml:space="preserve"> </w:t>
      </w:r>
    </w:p>
    <w:p w14:paraId="16B8AB3A"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Podpoložka </w:t>
      </w:r>
      <w:r w:rsidR="004265FD" w:rsidRPr="0014645C">
        <w:rPr>
          <w:rFonts w:ascii="Arial" w:hAnsi="Arial" w:cs="Arial"/>
          <w:b w:val="0"/>
          <w:color w:val="auto"/>
          <w:sz w:val="19"/>
          <w:szCs w:val="19"/>
          <w:lang w:val="sk-SK"/>
        </w:rPr>
        <w:t xml:space="preserve">obsahuje výdavky na </w:t>
      </w:r>
      <w:r w:rsidR="00CD208B" w:rsidRPr="0014645C">
        <w:rPr>
          <w:rFonts w:ascii="Arial" w:hAnsi="Arial" w:cs="Arial"/>
          <w:b w:val="0"/>
          <w:color w:val="auto"/>
          <w:sz w:val="19"/>
          <w:szCs w:val="19"/>
          <w:lang w:val="sk-SK"/>
        </w:rPr>
        <w:t xml:space="preserve">odborný </w:t>
      </w:r>
      <w:r w:rsidR="004265FD" w:rsidRPr="0014645C">
        <w:rPr>
          <w:rFonts w:ascii="Arial" w:hAnsi="Arial" w:cs="Arial"/>
          <w:b w:val="0"/>
          <w:color w:val="auto"/>
          <w:sz w:val="19"/>
          <w:szCs w:val="19"/>
          <w:lang w:val="sk-SK"/>
        </w:rPr>
        <w:t xml:space="preserve">školiaci materiál a drobné potreby v rámci predmetnej aktivity. V komentári žiadateľ uvedie o aký školiaci materiál a potreby ide, v akom množstve a na aký účel bude využívaný (v tejto položke </w:t>
      </w:r>
      <w:r w:rsidR="00C61CF2" w:rsidRPr="0014645C">
        <w:rPr>
          <w:rFonts w:ascii="Arial" w:hAnsi="Arial" w:cs="Arial"/>
          <w:b w:val="0"/>
          <w:color w:val="auto"/>
          <w:sz w:val="19"/>
          <w:szCs w:val="19"/>
          <w:lang w:val="sk-SK"/>
        </w:rPr>
        <w:t xml:space="preserve">sa neuvádza </w:t>
      </w:r>
      <w:r w:rsidR="004265FD" w:rsidRPr="0014645C">
        <w:rPr>
          <w:rFonts w:ascii="Arial" w:hAnsi="Arial" w:cs="Arial"/>
          <w:b w:val="0"/>
          <w:color w:val="auto"/>
          <w:sz w:val="19"/>
          <w:szCs w:val="19"/>
          <w:lang w:val="sk-SK"/>
        </w:rPr>
        <w:t xml:space="preserve">obstaranie kancelárskeho papiera, tonerov, USB kľúčov a kalkulačiek). Jednotka pri kalkulácii tejto podpoložky môže byť projekt, ks, a iné. </w:t>
      </w:r>
    </w:p>
    <w:p w14:paraId="458D930E" w14:textId="77777777" w:rsidR="004A613B" w:rsidRPr="0014645C" w:rsidRDefault="004265FD" w:rsidP="000906F9">
      <w:pPr>
        <w:pStyle w:val="Highlight3"/>
        <w:spacing w:before="120" w:after="120" w:line="288" w:lineRule="auto"/>
        <w:jc w:val="both"/>
        <w:rPr>
          <w:rFonts w:ascii="Arial" w:hAnsi="Arial" w:cs="Arial"/>
          <w:i/>
          <w:color w:val="auto"/>
          <w:sz w:val="19"/>
          <w:szCs w:val="19"/>
          <w:lang w:val="sk-SK"/>
        </w:rPr>
      </w:pPr>
      <w:r w:rsidRPr="0014645C">
        <w:rPr>
          <w:rFonts w:ascii="Arial" w:hAnsi="Arial" w:cs="Arial"/>
          <w:i/>
          <w:color w:val="auto"/>
          <w:sz w:val="19"/>
          <w:szCs w:val="19"/>
          <w:lang w:val="sk-SK"/>
        </w:rPr>
        <w:t xml:space="preserve">Podpoložka 3.5.3. </w:t>
      </w:r>
      <w:r w:rsidR="00785C21" w:rsidRPr="0014645C">
        <w:rPr>
          <w:rFonts w:ascii="Arial" w:hAnsi="Arial" w:cs="Arial"/>
          <w:i/>
          <w:color w:val="auto"/>
          <w:sz w:val="19"/>
          <w:szCs w:val="19"/>
          <w:lang w:val="sk-SK"/>
        </w:rPr>
        <w:t xml:space="preserve">Náhrady miezd počas účasti na školeniach </w:t>
      </w:r>
      <w:r w:rsidRPr="0014645C">
        <w:rPr>
          <w:rFonts w:ascii="Arial" w:hAnsi="Arial" w:cs="Arial"/>
          <w:i/>
          <w:color w:val="auto"/>
          <w:sz w:val="19"/>
          <w:szCs w:val="19"/>
          <w:lang w:val="sk-SK"/>
        </w:rPr>
        <w:t>pre účastníkov projektu</w:t>
      </w:r>
      <w:r w:rsidR="00FF5CA0" w:rsidRPr="0014645C">
        <w:rPr>
          <w:rFonts w:ascii="Arial" w:hAnsi="Arial" w:cs="Arial"/>
          <w:i/>
          <w:color w:val="auto"/>
          <w:sz w:val="19"/>
          <w:szCs w:val="19"/>
          <w:lang w:val="sk-SK"/>
        </w:rPr>
        <w:t xml:space="preserve"> </w:t>
      </w:r>
    </w:p>
    <w:p w14:paraId="634F68C2" w14:textId="77777777" w:rsidR="00BA59D6" w:rsidRPr="0014645C" w:rsidRDefault="004346E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P</w:t>
      </w:r>
      <w:r w:rsidR="004265FD" w:rsidRPr="0014645C">
        <w:rPr>
          <w:rFonts w:ascii="Arial" w:hAnsi="Arial" w:cs="Arial"/>
          <w:b w:val="0"/>
          <w:color w:val="auto"/>
          <w:sz w:val="19"/>
          <w:szCs w:val="19"/>
          <w:lang w:val="sk-SK"/>
        </w:rPr>
        <w:t>odpoložk</w:t>
      </w:r>
      <w:r w:rsidRPr="0014645C">
        <w:rPr>
          <w:rFonts w:ascii="Arial" w:hAnsi="Arial" w:cs="Arial"/>
          <w:b w:val="0"/>
          <w:color w:val="auto"/>
          <w:sz w:val="19"/>
          <w:szCs w:val="19"/>
          <w:lang w:val="sk-SK"/>
        </w:rPr>
        <w:t>a</w:t>
      </w:r>
      <w:r w:rsidR="004265FD" w:rsidRPr="0014645C">
        <w:rPr>
          <w:rFonts w:ascii="Arial" w:hAnsi="Arial" w:cs="Arial"/>
          <w:b w:val="0"/>
          <w:color w:val="auto"/>
          <w:sz w:val="19"/>
          <w:szCs w:val="19"/>
          <w:lang w:val="sk-SK"/>
        </w:rPr>
        <w:t xml:space="preserve"> </w:t>
      </w:r>
      <w:r w:rsidR="00785C21" w:rsidRPr="0014645C">
        <w:rPr>
          <w:rFonts w:ascii="Arial" w:hAnsi="Arial" w:cs="Arial"/>
          <w:b w:val="0"/>
          <w:color w:val="auto"/>
          <w:sz w:val="19"/>
          <w:szCs w:val="19"/>
          <w:lang w:val="sk-SK"/>
        </w:rPr>
        <w:t>zahŕňa</w:t>
      </w:r>
      <w:r w:rsidR="004265FD" w:rsidRPr="0014645C">
        <w:rPr>
          <w:rFonts w:ascii="Arial" w:hAnsi="Arial" w:cs="Arial"/>
          <w:b w:val="0"/>
          <w:color w:val="auto"/>
          <w:sz w:val="19"/>
          <w:szCs w:val="19"/>
          <w:lang w:val="sk-SK"/>
        </w:rPr>
        <w:t xml:space="preserve"> náhrad</w:t>
      </w:r>
      <w:r w:rsidRPr="0014645C">
        <w:rPr>
          <w:rFonts w:ascii="Arial" w:hAnsi="Arial" w:cs="Arial"/>
          <w:b w:val="0"/>
          <w:color w:val="auto"/>
          <w:sz w:val="19"/>
          <w:szCs w:val="19"/>
          <w:lang w:val="sk-SK"/>
        </w:rPr>
        <w:t>u</w:t>
      </w:r>
      <w:r w:rsidR="004265FD" w:rsidRPr="0014645C">
        <w:rPr>
          <w:rFonts w:ascii="Arial" w:hAnsi="Arial" w:cs="Arial"/>
          <w:b w:val="0"/>
          <w:color w:val="auto"/>
          <w:sz w:val="19"/>
          <w:szCs w:val="19"/>
          <w:lang w:val="sk-SK"/>
        </w:rPr>
        <w:t xml:space="preserve"> mzdy vrátane odvodov zamestnávateľa zúčastnených osôb (účastníkov projektu). Jednotkou pri kalkulácii tohto typu výdavku (náhrady mzdy) môže byť projekt, mesiac, osobohodina. </w:t>
      </w:r>
    </w:p>
    <w:p w14:paraId="7872D129" w14:textId="77777777" w:rsidR="004265FD" w:rsidRPr="0014645C" w:rsidRDefault="004265FD"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Žiadateľ môže vytvoriť aj ďalšie rozpočtové podpoložky a podpodpoložky nevyhnutné na realizáciu predmetnej aktivity za predpokladu dodržiavania zásad hospodárnosti, efektívnosti, účelnosti, účinnosti a jednoznačného prepojenia výdavku s projektom.</w:t>
      </w:r>
    </w:p>
    <w:p w14:paraId="67CF074E" w14:textId="77777777" w:rsidR="000A2933" w:rsidRPr="0014645C" w:rsidRDefault="000A2933" w:rsidP="000A2933">
      <w:pPr>
        <w:pStyle w:val="BodyText1"/>
        <w:rPr>
          <w:b/>
          <w:sz w:val="20"/>
          <w:lang w:val="sk-SK"/>
        </w:rPr>
      </w:pPr>
    </w:p>
    <w:p w14:paraId="0C582D75" w14:textId="77777777" w:rsidR="004265FD" w:rsidRPr="0014645C" w:rsidRDefault="004265FD" w:rsidP="000A2933">
      <w:pPr>
        <w:pStyle w:val="BodyText1"/>
        <w:rPr>
          <w:b/>
          <w:sz w:val="20"/>
          <w:lang w:val="sk-SK"/>
        </w:rPr>
      </w:pPr>
      <w:r w:rsidRPr="0014645C">
        <w:rPr>
          <w:b/>
          <w:sz w:val="20"/>
          <w:lang w:val="sk-SK"/>
        </w:rPr>
        <w:t>Hlavná položka</w:t>
      </w:r>
      <w:r w:rsidR="00E53BF7" w:rsidRPr="0014645C">
        <w:rPr>
          <w:b/>
          <w:sz w:val="20"/>
          <w:lang w:val="sk-SK"/>
        </w:rPr>
        <w:t xml:space="preserve"> rozpočtu</w:t>
      </w:r>
      <w:r w:rsidRPr="0014645C">
        <w:rPr>
          <w:b/>
          <w:sz w:val="20"/>
          <w:lang w:val="sk-SK"/>
        </w:rPr>
        <w:t xml:space="preserve"> „X. Riadenie rizík“</w:t>
      </w:r>
    </w:p>
    <w:p w14:paraId="2DD4871F"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Táto hlavná položka </w:t>
      </w:r>
      <w:r w:rsidR="00E53BF7" w:rsidRPr="0014645C">
        <w:rPr>
          <w:rFonts w:ascii="Arial" w:hAnsi="Arial" w:cs="Arial"/>
          <w:b w:val="0"/>
          <w:color w:val="auto"/>
          <w:sz w:val="19"/>
          <w:szCs w:val="19"/>
          <w:lang w:val="sk-SK"/>
        </w:rPr>
        <w:t xml:space="preserve">rozpočtu </w:t>
      </w:r>
      <w:r w:rsidRPr="0014645C">
        <w:rPr>
          <w:rFonts w:ascii="Arial" w:hAnsi="Arial" w:cs="Arial"/>
          <w:b w:val="0"/>
          <w:color w:val="auto"/>
          <w:sz w:val="19"/>
          <w:szCs w:val="19"/>
          <w:lang w:val="sk-SK"/>
        </w:rPr>
        <w:t>sa viaže na aktivitu projektu „</w:t>
      </w:r>
      <w:r w:rsidR="004A613B" w:rsidRPr="0014645C">
        <w:rPr>
          <w:rFonts w:ascii="Arial" w:hAnsi="Arial" w:cs="Arial"/>
          <w:b w:val="0"/>
          <w:color w:val="auto"/>
          <w:sz w:val="19"/>
          <w:szCs w:val="19"/>
          <w:lang w:val="sk-SK"/>
        </w:rPr>
        <w:t xml:space="preserve">X. </w:t>
      </w:r>
      <w:r w:rsidRPr="0014645C">
        <w:rPr>
          <w:rFonts w:ascii="Arial" w:hAnsi="Arial" w:cs="Arial"/>
          <w:b w:val="0"/>
          <w:color w:val="auto"/>
          <w:sz w:val="19"/>
          <w:szCs w:val="19"/>
          <w:lang w:val="sk-SK"/>
        </w:rPr>
        <w:t xml:space="preserve">Riadenie rizík“. Táto aktivita nie je povinná (vznik tejto aktivity nemusí byť relevantný pre všetky projekty) a je ju možné využiť iba na </w:t>
      </w:r>
      <w:r w:rsidRPr="0014645C">
        <w:rPr>
          <w:rFonts w:ascii="Arial" w:hAnsi="Arial" w:cs="Arial"/>
          <w:color w:val="auto"/>
          <w:sz w:val="19"/>
          <w:szCs w:val="19"/>
          <w:lang w:val="sk-SK"/>
        </w:rPr>
        <w:t>oprávnené priame výdavky</w:t>
      </w:r>
      <w:r w:rsidRPr="0014645C">
        <w:rPr>
          <w:rFonts w:ascii="Arial" w:hAnsi="Arial" w:cs="Arial"/>
          <w:b w:val="0"/>
          <w:color w:val="auto"/>
          <w:sz w:val="19"/>
          <w:szCs w:val="19"/>
          <w:lang w:val="sk-SK"/>
        </w:rPr>
        <w:t xml:space="preserve"> rozpočtu.</w:t>
      </w:r>
    </w:p>
    <w:p w14:paraId="4D506AC8" w14:textId="77777777" w:rsidR="00E96358" w:rsidRPr="0014645C" w:rsidRDefault="00E96358" w:rsidP="000906F9">
      <w:pPr>
        <w:spacing w:before="120" w:after="120" w:line="288" w:lineRule="auto"/>
        <w:jc w:val="both"/>
        <w:rPr>
          <w:rFonts w:ascii="Arial" w:hAnsi="Arial" w:cs="Arial"/>
          <w:sz w:val="19"/>
          <w:szCs w:val="19"/>
        </w:rPr>
      </w:pPr>
      <w:r w:rsidRPr="0014645C">
        <w:rPr>
          <w:rFonts w:ascii="Arial" w:hAnsi="Arial" w:cs="Arial"/>
          <w:b/>
          <w:sz w:val="19"/>
          <w:szCs w:val="19"/>
        </w:rPr>
        <w:t>Rezerva na nepredvídané výdavky</w:t>
      </w:r>
      <w:r w:rsidRPr="0014645C">
        <w:rPr>
          <w:rFonts w:ascii="Arial" w:hAnsi="Arial" w:cs="Arial"/>
          <w:sz w:val="19"/>
          <w:szCs w:val="19"/>
        </w:rPr>
        <w:t xml:space="preserve"> (</w:t>
      </w:r>
      <w:r w:rsidRPr="0014645C">
        <w:rPr>
          <w:rFonts w:ascii="Arial" w:hAnsi="Arial" w:cs="Arial"/>
          <w:b/>
          <w:sz w:val="19"/>
          <w:szCs w:val="19"/>
        </w:rPr>
        <w:t>skupina oprávnených výdavkov 930</w:t>
      </w:r>
      <w:r w:rsidRPr="0014645C">
        <w:rPr>
          <w:rFonts w:ascii="Arial" w:hAnsi="Arial" w:cs="Arial"/>
          <w:i/>
          <w:sz w:val="19"/>
          <w:szCs w:val="19"/>
        </w:rPr>
        <w:t>)</w:t>
      </w:r>
      <w:r w:rsidRPr="0014645C">
        <w:rPr>
          <w:rFonts w:ascii="Arial" w:hAnsi="Arial" w:cs="Arial"/>
          <w:sz w:val="19"/>
          <w:szCs w:val="19"/>
        </w:rPr>
        <w:t xml:space="preserve"> slúži ako rezerva na nepredpokladané zmeny, ktoré môžu vzniknúť počas realizácie projektu. </w:t>
      </w:r>
      <w:r w:rsidR="008A14B3" w:rsidRPr="0014645C">
        <w:rPr>
          <w:rFonts w:ascii="Arial" w:hAnsi="Arial" w:cs="Arial"/>
          <w:sz w:val="19"/>
          <w:szCs w:val="19"/>
        </w:rPr>
        <w:t>Pri výzve/vyzvaní s uplatnením zjednodušeného vykazovania výdavkov (napr. stanovením paušálnej sadzby) sa rezerva na nepredvídané výdavky nemôže použiť.</w:t>
      </w:r>
    </w:p>
    <w:p w14:paraId="211D4F2D" w14:textId="77777777" w:rsidR="00E96358" w:rsidRPr="0014645C" w:rsidRDefault="00E96358" w:rsidP="000906F9">
      <w:pPr>
        <w:spacing w:before="120" w:after="120" w:line="288" w:lineRule="auto"/>
        <w:jc w:val="both"/>
        <w:rPr>
          <w:rFonts w:ascii="Arial" w:hAnsi="Arial" w:cs="Arial"/>
          <w:sz w:val="19"/>
          <w:szCs w:val="19"/>
        </w:rPr>
      </w:pPr>
      <w:r w:rsidRPr="0014645C">
        <w:rPr>
          <w:rFonts w:ascii="Arial" w:hAnsi="Arial" w:cs="Arial"/>
          <w:sz w:val="19"/>
          <w:szCs w:val="19"/>
        </w:rPr>
        <w:t>Rezerva na nepredvídané výdavky sa použije najmä v prípadoch, ak došlo k:</w:t>
      </w:r>
    </w:p>
    <w:p w14:paraId="7C7346FD" w14:textId="77777777" w:rsidR="00E96358" w:rsidRPr="0014645C"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objektívnej zmene cien výdavkov projektu v dôsledku zmeny legislatívy SR</w:t>
      </w:r>
      <w:r w:rsidR="00A03585" w:rsidRPr="0014645C">
        <w:rPr>
          <w:rFonts w:ascii="Arial" w:hAnsi="Arial" w:cs="Arial"/>
          <w:sz w:val="19"/>
          <w:szCs w:val="19"/>
        </w:rPr>
        <w:t>,</w:t>
      </w:r>
      <w:r w:rsidRPr="0014645C">
        <w:rPr>
          <w:rFonts w:ascii="Arial" w:hAnsi="Arial" w:cs="Arial"/>
          <w:sz w:val="19"/>
          <w:szCs w:val="19"/>
        </w:rPr>
        <w:t xml:space="preserve"> napr.: zvýšenie nároku cestovných náhrad, náhrad výdavkov a iných plnení poskytovaných podľa z. č. 283/2002 Z. z. v znení n. p., zvýšenia minimálnej mzdy, zmeny súm odvodov zamestnanca a zamestnávateľa (daňových povinností, odvodov do zdravotných poisťovní, sociálnej poisťovni a pod.), zmena sadzby DPH a pod.;</w:t>
      </w:r>
    </w:p>
    <w:p w14:paraId="6D774959" w14:textId="77777777" w:rsidR="00E96358" w:rsidRPr="0014645C"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zmene postavenia prijímateľa voči povinnostiam a nárokom vyplývajúcich z legislatívy SR, napr. registrácia prijímateľa ako zdaniteľnej osoby podliehajúcej DPH</w:t>
      </w:r>
    </w:p>
    <w:p w14:paraId="1445DBD6" w14:textId="77777777" w:rsidR="00E96358" w:rsidRPr="0014645C"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 xml:space="preserve">nepredvídanej zmene aktivít projektu, ktorú prijímateľ nespôsobil vlastným pričinením a nevedel jej zabrániť. </w:t>
      </w:r>
    </w:p>
    <w:p w14:paraId="570F67FF" w14:textId="77777777" w:rsidR="00D67FC4" w:rsidRPr="0014645C" w:rsidRDefault="00D67FC4" w:rsidP="000906F9">
      <w:pPr>
        <w:spacing w:before="120" w:after="120" w:line="288" w:lineRule="auto"/>
        <w:jc w:val="both"/>
        <w:rPr>
          <w:rFonts w:ascii="Arial" w:hAnsi="Arial" w:cs="Arial"/>
          <w:sz w:val="19"/>
          <w:szCs w:val="19"/>
        </w:rPr>
      </w:pPr>
      <w:r w:rsidRPr="0014645C">
        <w:rPr>
          <w:rFonts w:ascii="Arial" w:hAnsi="Arial" w:cs="Arial"/>
          <w:sz w:val="19"/>
          <w:szCs w:val="19"/>
        </w:rPr>
        <w:t>Rezervu na nepredvídané výdavky nie je možné aplikovať na výdavky spojené s riadením projektu (administrácia, riadenie, monito</w:t>
      </w:r>
      <w:r w:rsidR="00001A81" w:rsidRPr="0014645C">
        <w:rPr>
          <w:rFonts w:ascii="Arial" w:hAnsi="Arial" w:cs="Arial"/>
          <w:sz w:val="19"/>
          <w:szCs w:val="19"/>
        </w:rPr>
        <w:t>rovanie</w:t>
      </w:r>
      <w:r w:rsidRPr="0014645C">
        <w:rPr>
          <w:rFonts w:ascii="Arial" w:hAnsi="Arial" w:cs="Arial"/>
          <w:sz w:val="19"/>
          <w:szCs w:val="19"/>
        </w:rPr>
        <w:t xml:space="preserve"> vrátane iných výdavkov súvisiacich s riadením/administráciou projektu) informovaním a komunikáciou, a zároveň pri čerpaní tejto rezervy musia byť dodržané zásady hospodárnosti, efektívnosti, účinnosti a účelnosti</w:t>
      </w:r>
      <w:r w:rsidRPr="0014645C">
        <w:rPr>
          <w:rStyle w:val="Odkaznapoznmkupodiarou"/>
          <w:rFonts w:cs="Arial"/>
          <w:sz w:val="19"/>
          <w:szCs w:val="19"/>
        </w:rPr>
        <w:footnoteReference w:id="102"/>
      </w:r>
      <w:r w:rsidRPr="0014645C">
        <w:rPr>
          <w:rFonts w:ascii="Arial" w:hAnsi="Arial" w:cs="Arial"/>
          <w:sz w:val="19"/>
          <w:szCs w:val="19"/>
        </w:rPr>
        <w:t xml:space="preserve">. </w:t>
      </w:r>
    </w:p>
    <w:p w14:paraId="051597E1" w14:textId="77777777" w:rsidR="00E96358" w:rsidRPr="0014645C" w:rsidRDefault="00E96358"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Nárok na čerpanie výdavkov na rezervu na nepredvídané výdavky nevzniká prijímateľovi automaticky. Nárok vznikne len v tom prípade, ak táto zmena alebo potreba skutočne v priebehu realizácie projektu nastane. </w:t>
      </w:r>
    </w:p>
    <w:p w14:paraId="287037FB"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V rámci tejto aktivity si žiadateľ určí sumu (max. </w:t>
      </w:r>
      <w:r w:rsidR="00E96358" w:rsidRPr="0014645C">
        <w:rPr>
          <w:rFonts w:ascii="Arial" w:hAnsi="Arial" w:cs="Arial"/>
          <w:sz w:val="19"/>
          <w:szCs w:val="19"/>
        </w:rPr>
        <w:t xml:space="preserve">percentuálny limit je </w:t>
      </w:r>
      <w:r w:rsidR="00505432" w:rsidRPr="0014645C">
        <w:rPr>
          <w:rFonts w:ascii="Arial" w:hAnsi="Arial" w:cs="Arial"/>
          <w:b/>
          <w:sz w:val="19"/>
          <w:szCs w:val="19"/>
        </w:rPr>
        <w:t>3% z priamych výdavkov</w:t>
      </w:r>
      <w:r w:rsidRPr="0014645C">
        <w:rPr>
          <w:rFonts w:ascii="Arial" w:hAnsi="Arial" w:cs="Arial"/>
          <w:sz w:val="19"/>
          <w:szCs w:val="19"/>
        </w:rPr>
        <w:t xml:space="preserve">), ktorú žiadateľ bude môcť použiť na vykrytie nepredvídaných výdavkov určených v rozpočte, ak také položky v rozpočte žiadateľ identifikuje. </w:t>
      </w:r>
    </w:p>
    <w:p w14:paraId="74205639"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Použitie tejto položky musí žiadateľ relevantne zdôvodniť, aby nedochádzalo k nehospodárnemu a neefektívnemu využívaniu verejných prostriedkov (nadhodnotenie rozpočtových položiek bez toho, aby boli zdôvodnené relevantné riziká v daných položkách).</w:t>
      </w:r>
    </w:p>
    <w:p w14:paraId="1798B1D6"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V komentári rozpočtu žiadateľ zdôvodní použitie podpoložky, resp. podpodpoložky na vykrytie prípadných strát </w:t>
      </w:r>
      <w:r w:rsidRPr="0014645C">
        <w:rPr>
          <w:rFonts w:ascii="Arial" w:hAnsi="Arial" w:cs="Arial"/>
          <w:b/>
          <w:sz w:val="19"/>
          <w:szCs w:val="19"/>
        </w:rPr>
        <w:t>a vo formulári rozpočtu ich označí symbolom X v stĺpci Nepredvídané výdavky</w:t>
      </w:r>
      <w:r w:rsidRPr="0014645C">
        <w:rPr>
          <w:rFonts w:ascii="Arial" w:hAnsi="Arial" w:cs="Arial"/>
          <w:sz w:val="19"/>
          <w:szCs w:val="19"/>
        </w:rPr>
        <w:t>.</w:t>
      </w:r>
    </w:p>
    <w:p w14:paraId="57EB0C39" w14:textId="77777777" w:rsidR="00B818A8" w:rsidRPr="0014645C"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rPr>
      </w:pPr>
      <w:r w:rsidRPr="0014645C">
        <w:rPr>
          <w:rFonts w:ascii="Arial" w:hAnsi="Arial" w:cs="Arial"/>
          <w:b/>
          <w:i/>
          <w:sz w:val="19"/>
          <w:szCs w:val="19"/>
        </w:rPr>
        <w:t>Upozornenie pre žiadateľa:</w:t>
      </w:r>
      <w:r w:rsidRPr="0014645C">
        <w:rPr>
          <w:rFonts w:ascii="Arial" w:hAnsi="Arial" w:cs="Arial"/>
          <w:sz w:val="19"/>
          <w:szCs w:val="19"/>
        </w:rPr>
        <w:t xml:space="preserve"> Ako prílohu </w:t>
      </w:r>
      <w:r w:rsidR="001874B7" w:rsidRPr="0014645C">
        <w:rPr>
          <w:rFonts w:ascii="Arial" w:hAnsi="Arial" w:cs="Arial"/>
          <w:sz w:val="19"/>
          <w:szCs w:val="19"/>
        </w:rPr>
        <w:t>Žo</w:t>
      </w:r>
      <w:r w:rsidRPr="0014645C">
        <w:rPr>
          <w:rFonts w:ascii="Arial" w:hAnsi="Arial" w:cs="Arial"/>
          <w:sz w:val="19"/>
          <w:szCs w:val="19"/>
        </w:rPr>
        <w:t xml:space="preserve">NFP je žiadateľ povinný predložiť aj doklad preukazujúci určenie hodnoty tovarov a služieb, ktoré sú predmetom </w:t>
      </w:r>
      <w:r w:rsidR="001874B7" w:rsidRPr="0014645C">
        <w:rPr>
          <w:rFonts w:ascii="Arial" w:hAnsi="Arial" w:cs="Arial"/>
          <w:sz w:val="19"/>
          <w:szCs w:val="19"/>
        </w:rPr>
        <w:t>Žo</w:t>
      </w:r>
      <w:r w:rsidRPr="0014645C">
        <w:rPr>
          <w:rFonts w:ascii="Arial" w:hAnsi="Arial" w:cs="Arial"/>
          <w:sz w:val="19"/>
          <w:szCs w:val="19"/>
        </w:rPr>
        <w:t>NFP za účelom posúdenia hospodárnosti a efektívnosti výdavkov projektu</w:t>
      </w:r>
      <w:r w:rsidR="00A01C16" w:rsidRPr="0014645C">
        <w:rPr>
          <w:rFonts w:ascii="Arial" w:hAnsi="Arial" w:cs="Arial"/>
          <w:sz w:val="19"/>
          <w:szCs w:val="19"/>
        </w:rPr>
        <w:t xml:space="preserve"> (napr. prieskum trhu)</w:t>
      </w:r>
      <w:r w:rsidRPr="0014645C">
        <w:rPr>
          <w:rFonts w:ascii="Arial" w:hAnsi="Arial" w:cs="Arial"/>
          <w:sz w:val="19"/>
          <w:szCs w:val="19"/>
        </w:rPr>
        <w:t xml:space="preserve">. </w:t>
      </w:r>
    </w:p>
    <w:p w14:paraId="6F40CA5C" w14:textId="77777777" w:rsidR="00B818A8" w:rsidRPr="0014645C"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rPr>
      </w:pPr>
      <w:r w:rsidRPr="0014645C">
        <w:rPr>
          <w:rFonts w:ascii="Arial" w:hAnsi="Arial" w:cs="Arial"/>
          <w:sz w:val="19"/>
          <w:szCs w:val="19"/>
        </w:rPr>
        <w:t xml:space="preserve">Žiadateľ o NFP je viazaný pokiaľ ide o formu a spôsob preukázania určenia hodnoty aktivít (tovarov, služieb) možnosťami </w:t>
      </w:r>
      <w:r w:rsidR="00FC4593" w:rsidRPr="0014645C">
        <w:rPr>
          <w:rFonts w:ascii="Arial" w:hAnsi="Arial" w:cs="Arial"/>
          <w:sz w:val="19"/>
          <w:szCs w:val="19"/>
        </w:rPr>
        <w:t xml:space="preserve">a </w:t>
      </w:r>
      <w:r w:rsidRPr="0014645C">
        <w:rPr>
          <w:rFonts w:ascii="Arial" w:hAnsi="Arial" w:cs="Arial"/>
          <w:sz w:val="19"/>
          <w:szCs w:val="19"/>
        </w:rPr>
        <w:t xml:space="preserve">pravidlami k overovaniu hospodárnosti výdavkov stanovenými </w:t>
      </w:r>
      <w:r w:rsidR="0005604C" w:rsidRPr="0014645C">
        <w:rPr>
          <w:rFonts w:ascii="Arial" w:hAnsi="Arial" w:cs="Arial"/>
          <w:sz w:val="19"/>
          <w:szCs w:val="19"/>
        </w:rPr>
        <w:t xml:space="preserve">RO pre OP EVS </w:t>
      </w:r>
      <w:r w:rsidRPr="0014645C">
        <w:rPr>
          <w:rFonts w:ascii="Arial" w:hAnsi="Arial" w:cs="Arial"/>
          <w:sz w:val="19"/>
          <w:szCs w:val="19"/>
        </w:rPr>
        <w:t>vo výzve</w:t>
      </w:r>
      <w:r w:rsidR="00953B7A" w:rsidRPr="0014645C">
        <w:rPr>
          <w:rFonts w:ascii="Arial" w:hAnsi="Arial" w:cs="Arial"/>
          <w:sz w:val="19"/>
          <w:szCs w:val="19"/>
        </w:rPr>
        <w:t>,</w:t>
      </w:r>
      <w:r w:rsidRPr="0014645C">
        <w:rPr>
          <w:rFonts w:ascii="Arial" w:hAnsi="Arial" w:cs="Arial"/>
          <w:sz w:val="19"/>
          <w:szCs w:val="19"/>
        </w:rPr>
        <w:t xml:space="preserve"> resp. vyzvaní na predkladanie </w:t>
      </w:r>
      <w:r w:rsidR="001874B7" w:rsidRPr="0014645C">
        <w:rPr>
          <w:rFonts w:ascii="Arial" w:hAnsi="Arial" w:cs="Arial"/>
          <w:sz w:val="19"/>
          <w:szCs w:val="19"/>
        </w:rPr>
        <w:t>Žo</w:t>
      </w:r>
      <w:r w:rsidRPr="0014645C">
        <w:rPr>
          <w:rFonts w:ascii="Arial" w:hAnsi="Arial" w:cs="Arial"/>
          <w:sz w:val="19"/>
          <w:szCs w:val="19"/>
        </w:rPr>
        <w:t>NFP.</w:t>
      </w:r>
    </w:p>
    <w:p w14:paraId="23A01B97" w14:textId="77777777" w:rsidR="000A2933" w:rsidRPr="0014645C" w:rsidRDefault="000A2933" w:rsidP="000A2933">
      <w:pPr>
        <w:pStyle w:val="BodyText1"/>
        <w:rPr>
          <w:b/>
          <w:sz w:val="20"/>
          <w:lang w:val="sk-SK"/>
        </w:rPr>
      </w:pPr>
    </w:p>
    <w:p w14:paraId="504F468C" w14:textId="77777777" w:rsidR="004265FD" w:rsidRPr="0014645C" w:rsidRDefault="004265FD" w:rsidP="000A2933">
      <w:pPr>
        <w:pStyle w:val="BodyText1"/>
        <w:rPr>
          <w:b/>
          <w:sz w:val="20"/>
          <w:lang w:val="sk-SK"/>
        </w:rPr>
      </w:pPr>
      <w:r w:rsidRPr="0014645C">
        <w:rPr>
          <w:b/>
          <w:sz w:val="20"/>
          <w:lang w:val="sk-SK"/>
        </w:rPr>
        <w:t>Postup pri vypĺňaní rozpočtu</w:t>
      </w:r>
    </w:p>
    <w:p w14:paraId="0C5248C5"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K jednotlivým aktivitám projektu </w:t>
      </w:r>
      <w:r w:rsidR="004A613B" w:rsidRPr="0014645C">
        <w:rPr>
          <w:rFonts w:ascii="Arial" w:hAnsi="Arial" w:cs="Arial"/>
          <w:b w:val="0"/>
          <w:color w:val="auto"/>
          <w:sz w:val="19"/>
          <w:szCs w:val="19"/>
          <w:lang w:val="sk-SK"/>
        </w:rPr>
        <w:t xml:space="preserve">je </w:t>
      </w:r>
      <w:r w:rsidR="009A25A3" w:rsidRPr="0014645C">
        <w:rPr>
          <w:rFonts w:ascii="Arial" w:hAnsi="Arial" w:cs="Arial"/>
          <w:b w:val="0"/>
          <w:color w:val="auto"/>
          <w:sz w:val="19"/>
          <w:szCs w:val="19"/>
          <w:lang w:val="sk-SK"/>
        </w:rPr>
        <w:t xml:space="preserve">potrebné </w:t>
      </w:r>
      <w:r w:rsidRPr="0014645C">
        <w:rPr>
          <w:rFonts w:ascii="Arial" w:hAnsi="Arial" w:cs="Arial"/>
          <w:b w:val="0"/>
          <w:color w:val="auto"/>
          <w:sz w:val="19"/>
          <w:szCs w:val="19"/>
          <w:lang w:val="sk-SK"/>
        </w:rPr>
        <w:t>prira</w:t>
      </w:r>
      <w:r w:rsidR="004A613B" w:rsidRPr="0014645C">
        <w:rPr>
          <w:rFonts w:ascii="Arial" w:hAnsi="Arial" w:cs="Arial"/>
          <w:b w:val="0"/>
          <w:color w:val="auto"/>
          <w:sz w:val="19"/>
          <w:szCs w:val="19"/>
          <w:lang w:val="sk-SK"/>
        </w:rPr>
        <w:t>diť</w:t>
      </w:r>
      <w:r w:rsidRPr="0014645C">
        <w:rPr>
          <w:rFonts w:ascii="Arial" w:hAnsi="Arial" w:cs="Arial"/>
          <w:b w:val="0"/>
          <w:color w:val="auto"/>
          <w:sz w:val="19"/>
          <w:szCs w:val="19"/>
          <w:lang w:val="sk-SK"/>
        </w:rPr>
        <w:t xml:space="preserve"> zdroje, </w:t>
      </w:r>
      <w:r w:rsidR="009A25A3" w:rsidRPr="0014645C">
        <w:rPr>
          <w:rFonts w:ascii="Arial" w:hAnsi="Arial" w:cs="Arial"/>
          <w:b w:val="0"/>
          <w:color w:val="auto"/>
          <w:sz w:val="19"/>
          <w:szCs w:val="19"/>
          <w:lang w:val="sk-SK"/>
        </w:rPr>
        <w:t>následne ich oceniť</w:t>
      </w:r>
      <w:r w:rsidRPr="0014645C">
        <w:rPr>
          <w:rFonts w:ascii="Arial" w:hAnsi="Arial" w:cs="Arial"/>
          <w:b w:val="0"/>
          <w:color w:val="auto"/>
          <w:sz w:val="19"/>
          <w:szCs w:val="19"/>
          <w:lang w:val="sk-SK"/>
        </w:rPr>
        <w:t xml:space="preserve"> a </w:t>
      </w:r>
      <w:r w:rsidR="009A25A3" w:rsidRPr="0014645C">
        <w:rPr>
          <w:rFonts w:ascii="Arial" w:hAnsi="Arial" w:cs="Arial"/>
          <w:b w:val="0"/>
          <w:color w:val="auto"/>
          <w:sz w:val="19"/>
          <w:szCs w:val="19"/>
          <w:lang w:val="sk-SK"/>
        </w:rPr>
        <w:t xml:space="preserve">preniesť </w:t>
      </w:r>
      <w:r w:rsidRPr="0014645C">
        <w:rPr>
          <w:rFonts w:ascii="Arial" w:hAnsi="Arial" w:cs="Arial"/>
          <w:b w:val="0"/>
          <w:color w:val="auto"/>
          <w:sz w:val="19"/>
          <w:szCs w:val="19"/>
          <w:lang w:val="sk-SK"/>
        </w:rPr>
        <w:t>do rozpočtu. Pre každú aktivitu existuje samostatná hlavná položka</w:t>
      </w:r>
      <w:r w:rsidR="00D67FC4" w:rsidRPr="0014645C">
        <w:rPr>
          <w:rFonts w:ascii="Arial" w:hAnsi="Arial" w:cs="Arial"/>
          <w:b w:val="0"/>
          <w:color w:val="auto"/>
          <w:sz w:val="19"/>
          <w:szCs w:val="19"/>
          <w:lang w:val="sk-SK"/>
        </w:rPr>
        <w:t xml:space="preserve"> rozpočtu</w:t>
      </w:r>
      <w:r w:rsidRPr="0014645C">
        <w:rPr>
          <w:rFonts w:ascii="Arial" w:hAnsi="Arial" w:cs="Arial"/>
          <w:b w:val="0"/>
          <w:color w:val="auto"/>
          <w:sz w:val="19"/>
          <w:szCs w:val="19"/>
          <w:lang w:val="sk-SK"/>
        </w:rPr>
        <w:t xml:space="preserve">, položka </w:t>
      </w:r>
      <w:r w:rsidR="00D67FC4" w:rsidRPr="0014645C">
        <w:rPr>
          <w:rFonts w:ascii="Arial" w:hAnsi="Arial" w:cs="Arial"/>
          <w:b w:val="0"/>
          <w:color w:val="auto"/>
          <w:sz w:val="19"/>
          <w:szCs w:val="19"/>
          <w:lang w:val="sk-SK"/>
        </w:rPr>
        <w:t xml:space="preserve">rozpočtu </w:t>
      </w:r>
      <w:r w:rsidRPr="0014645C">
        <w:rPr>
          <w:rFonts w:ascii="Arial" w:hAnsi="Arial" w:cs="Arial"/>
          <w:b w:val="0"/>
          <w:color w:val="auto"/>
          <w:sz w:val="19"/>
          <w:szCs w:val="19"/>
          <w:lang w:val="sk-SK"/>
        </w:rPr>
        <w:t>a jej podpoložky (prípadne podpodpoložky).</w:t>
      </w:r>
    </w:p>
    <w:p w14:paraId="4BBE7439"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Časti rozpočtu A1 a A2 majú jasne stanovenú štruktúru, ako sa majú rozpočtovať.</w:t>
      </w:r>
    </w:p>
    <w:p w14:paraId="647D938F" w14:textId="77777777" w:rsidR="004265FD" w:rsidRPr="0014645C" w:rsidRDefault="009A25A3"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V č</w:t>
      </w:r>
      <w:r w:rsidR="004265FD" w:rsidRPr="0014645C">
        <w:rPr>
          <w:rFonts w:ascii="Arial" w:hAnsi="Arial" w:cs="Arial"/>
          <w:b w:val="0"/>
          <w:color w:val="auto"/>
          <w:sz w:val="19"/>
          <w:szCs w:val="19"/>
          <w:lang w:val="sk-SK"/>
        </w:rPr>
        <w:t>as</w:t>
      </w:r>
      <w:r w:rsidRPr="0014645C">
        <w:rPr>
          <w:rFonts w:ascii="Arial" w:hAnsi="Arial" w:cs="Arial"/>
          <w:b w:val="0"/>
          <w:color w:val="auto"/>
          <w:sz w:val="19"/>
          <w:szCs w:val="19"/>
          <w:lang w:val="sk-SK"/>
        </w:rPr>
        <w:t>ti</w:t>
      </w:r>
      <w:r w:rsidR="004265FD" w:rsidRPr="0014645C">
        <w:rPr>
          <w:rFonts w:ascii="Arial" w:hAnsi="Arial" w:cs="Arial"/>
          <w:b w:val="0"/>
          <w:color w:val="auto"/>
          <w:sz w:val="19"/>
          <w:szCs w:val="19"/>
          <w:lang w:val="sk-SK"/>
        </w:rPr>
        <w:t xml:space="preserve"> rozpočtu A3 (vrátane) a ďalej s</w:t>
      </w:r>
      <w:r w:rsidR="004A613B" w:rsidRPr="0014645C">
        <w:rPr>
          <w:rFonts w:ascii="Arial" w:hAnsi="Arial" w:cs="Arial"/>
          <w:b w:val="0"/>
          <w:color w:val="auto"/>
          <w:sz w:val="19"/>
          <w:szCs w:val="19"/>
          <w:lang w:val="sk-SK"/>
        </w:rPr>
        <w:t>a</w:t>
      </w:r>
      <w:r w:rsidR="004265FD" w:rsidRPr="0014645C">
        <w:rPr>
          <w:rFonts w:ascii="Arial" w:hAnsi="Arial" w:cs="Arial"/>
          <w:b w:val="0"/>
          <w:color w:val="auto"/>
          <w:sz w:val="19"/>
          <w:szCs w:val="19"/>
          <w:lang w:val="sk-SK"/>
        </w:rPr>
        <w:t xml:space="preserve"> už stanovuje </w:t>
      </w:r>
      <w:r w:rsidR="004A613B" w:rsidRPr="0014645C">
        <w:rPr>
          <w:rFonts w:ascii="Arial" w:hAnsi="Arial" w:cs="Arial"/>
          <w:b w:val="0"/>
          <w:color w:val="auto"/>
          <w:sz w:val="19"/>
          <w:szCs w:val="19"/>
          <w:lang w:val="sk-SK"/>
        </w:rPr>
        <w:t xml:space="preserve">štruktúra </w:t>
      </w:r>
      <w:r w:rsidR="004265FD" w:rsidRPr="0014645C">
        <w:rPr>
          <w:rFonts w:ascii="Arial" w:hAnsi="Arial" w:cs="Arial"/>
          <w:b w:val="0"/>
          <w:color w:val="auto"/>
          <w:sz w:val="19"/>
          <w:szCs w:val="19"/>
          <w:lang w:val="sk-SK"/>
        </w:rPr>
        <w:t xml:space="preserve">aktivít individuálne podľa povahy projektu. </w:t>
      </w:r>
      <w:r w:rsidRPr="0014645C">
        <w:rPr>
          <w:rFonts w:ascii="Arial" w:hAnsi="Arial" w:cs="Arial"/>
          <w:b w:val="0"/>
          <w:color w:val="auto"/>
          <w:sz w:val="19"/>
          <w:szCs w:val="19"/>
          <w:lang w:val="sk-SK"/>
        </w:rPr>
        <w:t>Pre každú aktivitu</w:t>
      </w:r>
      <w:r w:rsidR="004265FD"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uvedenú</w:t>
      </w:r>
      <w:r w:rsidR="004265FD" w:rsidRPr="0014645C">
        <w:rPr>
          <w:rFonts w:ascii="Arial" w:hAnsi="Arial" w:cs="Arial"/>
          <w:b w:val="0"/>
          <w:color w:val="auto"/>
          <w:sz w:val="19"/>
          <w:szCs w:val="19"/>
          <w:lang w:val="sk-SK"/>
        </w:rPr>
        <w:t xml:space="preserve"> v opise projektu je potrebné vytvoriť hlavn</w:t>
      </w:r>
      <w:r w:rsidRPr="0014645C">
        <w:rPr>
          <w:rFonts w:ascii="Arial" w:hAnsi="Arial" w:cs="Arial"/>
          <w:b w:val="0"/>
          <w:color w:val="auto"/>
          <w:sz w:val="19"/>
          <w:szCs w:val="19"/>
          <w:lang w:val="sk-SK"/>
        </w:rPr>
        <w:t>ú</w:t>
      </w:r>
      <w:r w:rsidR="004265FD" w:rsidRPr="0014645C">
        <w:rPr>
          <w:rFonts w:ascii="Arial" w:hAnsi="Arial" w:cs="Arial"/>
          <w:b w:val="0"/>
          <w:color w:val="auto"/>
          <w:sz w:val="19"/>
          <w:szCs w:val="19"/>
          <w:lang w:val="sk-SK"/>
        </w:rPr>
        <w:t xml:space="preserve"> polož</w:t>
      </w:r>
      <w:r w:rsidRPr="0014645C">
        <w:rPr>
          <w:rFonts w:ascii="Arial" w:hAnsi="Arial" w:cs="Arial"/>
          <w:b w:val="0"/>
          <w:color w:val="auto"/>
          <w:sz w:val="19"/>
          <w:szCs w:val="19"/>
          <w:lang w:val="sk-SK"/>
        </w:rPr>
        <w:t>ku</w:t>
      </w:r>
      <w:r w:rsidR="004265FD" w:rsidRPr="0014645C">
        <w:rPr>
          <w:rFonts w:ascii="Arial" w:hAnsi="Arial" w:cs="Arial"/>
          <w:b w:val="0"/>
          <w:color w:val="auto"/>
          <w:sz w:val="19"/>
          <w:szCs w:val="19"/>
          <w:lang w:val="sk-SK"/>
        </w:rPr>
        <w:t xml:space="preserve"> v rozpočte.</w:t>
      </w:r>
    </w:p>
    <w:p w14:paraId="4092C185" w14:textId="77777777" w:rsidR="004265FD" w:rsidRPr="0014645C" w:rsidRDefault="004265FD"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 xml:space="preserve">Aktivity, ktoré týmto spôsobom </w:t>
      </w:r>
      <w:r w:rsidR="009A25A3" w:rsidRPr="0014645C">
        <w:rPr>
          <w:rFonts w:ascii="Arial" w:hAnsi="Arial" w:cs="Arial"/>
          <w:color w:val="auto"/>
          <w:sz w:val="19"/>
          <w:szCs w:val="19"/>
          <w:lang w:val="sk-SK"/>
        </w:rPr>
        <w:t xml:space="preserve">nebudú </w:t>
      </w:r>
      <w:r w:rsidRPr="0014645C">
        <w:rPr>
          <w:rFonts w:ascii="Arial" w:hAnsi="Arial" w:cs="Arial"/>
          <w:color w:val="auto"/>
          <w:sz w:val="19"/>
          <w:szCs w:val="19"/>
          <w:lang w:val="sk-SK"/>
        </w:rPr>
        <w:t>zahrn</w:t>
      </w:r>
      <w:r w:rsidR="009A25A3" w:rsidRPr="0014645C">
        <w:rPr>
          <w:rFonts w:ascii="Arial" w:hAnsi="Arial" w:cs="Arial"/>
          <w:color w:val="auto"/>
          <w:sz w:val="19"/>
          <w:szCs w:val="19"/>
          <w:lang w:val="sk-SK"/>
        </w:rPr>
        <w:t>uté</w:t>
      </w:r>
      <w:r w:rsidRPr="0014645C">
        <w:rPr>
          <w:rFonts w:ascii="Arial" w:hAnsi="Arial" w:cs="Arial"/>
          <w:color w:val="auto"/>
          <w:sz w:val="19"/>
          <w:szCs w:val="19"/>
          <w:lang w:val="sk-SK"/>
        </w:rPr>
        <w:t xml:space="preserve"> do rozpočtu</w:t>
      </w:r>
      <w:r w:rsidR="002A48DE" w:rsidRPr="0014645C">
        <w:rPr>
          <w:rFonts w:ascii="Arial" w:hAnsi="Arial" w:cs="Arial"/>
          <w:color w:val="auto"/>
          <w:sz w:val="19"/>
          <w:szCs w:val="19"/>
          <w:lang w:val="sk-SK"/>
        </w:rPr>
        <w:t>,</w:t>
      </w:r>
      <w:r w:rsidRPr="0014645C">
        <w:rPr>
          <w:rFonts w:ascii="Arial" w:hAnsi="Arial" w:cs="Arial"/>
          <w:color w:val="auto"/>
          <w:sz w:val="19"/>
          <w:szCs w:val="19"/>
          <w:lang w:val="sk-SK"/>
        </w:rPr>
        <w:t xml:space="preserve"> nebudú môcť byť financované v rámci projektu a</w:t>
      </w:r>
      <w:r w:rsidR="009A25A3" w:rsidRPr="0014645C">
        <w:rPr>
          <w:rFonts w:ascii="Arial" w:hAnsi="Arial" w:cs="Arial"/>
          <w:color w:val="auto"/>
          <w:sz w:val="19"/>
          <w:szCs w:val="19"/>
          <w:lang w:val="sk-SK"/>
        </w:rPr>
        <w:t xml:space="preserve"> ich realizácia </w:t>
      </w:r>
      <w:r w:rsidRPr="0014645C">
        <w:rPr>
          <w:rFonts w:ascii="Arial" w:hAnsi="Arial" w:cs="Arial"/>
          <w:color w:val="auto"/>
          <w:sz w:val="19"/>
          <w:szCs w:val="19"/>
          <w:lang w:val="sk-SK"/>
        </w:rPr>
        <w:t xml:space="preserve">bude musieť </w:t>
      </w:r>
      <w:r w:rsidR="009A25A3" w:rsidRPr="0014645C">
        <w:rPr>
          <w:rFonts w:ascii="Arial" w:hAnsi="Arial" w:cs="Arial"/>
          <w:color w:val="auto"/>
          <w:sz w:val="19"/>
          <w:szCs w:val="19"/>
          <w:lang w:val="sk-SK"/>
        </w:rPr>
        <w:t xml:space="preserve">byť financovaná </w:t>
      </w:r>
      <w:r w:rsidRPr="0014645C">
        <w:rPr>
          <w:rFonts w:ascii="Arial" w:hAnsi="Arial" w:cs="Arial"/>
          <w:color w:val="auto"/>
          <w:sz w:val="19"/>
          <w:szCs w:val="19"/>
          <w:lang w:val="sk-SK"/>
        </w:rPr>
        <w:t>z vlastných zdrojov.</w:t>
      </w:r>
    </w:p>
    <w:p w14:paraId="5916ECB9"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Hlavné položky v rozpočte pre časť rozpočtu A4 a vyššie</w:t>
      </w:r>
      <w:r w:rsidR="009A25A3" w:rsidRPr="0014645C">
        <w:rPr>
          <w:rFonts w:ascii="Arial" w:hAnsi="Arial" w:cs="Arial"/>
          <w:b w:val="0"/>
          <w:color w:val="auto"/>
          <w:sz w:val="19"/>
          <w:szCs w:val="19"/>
          <w:lang w:val="sk-SK"/>
        </w:rPr>
        <w:t xml:space="preserve"> je potrebné označiť nasledovne: </w:t>
      </w:r>
      <w:r w:rsidRPr="0014645C">
        <w:rPr>
          <w:rFonts w:ascii="Arial" w:hAnsi="Arial" w:cs="Arial"/>
          <w:b w:val="0"/>
          <w:color w:val="auto"/>
          <w:sz w:val="19"/>
          <w:szCs w:val="19"/>
          <w:lang w:val="sk-SK"/>
        </w:rPr>
        <w:t>4. Názov konkrétnej aktivity, 5. Názov konkrétnej aktivity, 6. Názov konkrétnej aktivity, atď.</w:t>
      </w:r>
    </w:p>
    <w:p w14:paraId="5F845424" w14:textId="77777777" w:rsidR="00D907F5"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rozpočtu je možné pridávať ďalšie podpoložky (podpodpoložky), ktoré obsahovo patria do predmetnej </w:t>
      </w:r>
    </w:p>
    <w:p w14:paraId="729CC83C"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položky </w:t>
      </w:r>
      <w:r w:rsidR="009909B7" w:rsidRPr="0014645C">
        <w:rPr>
          <w:rFonts w:ascii="Arial" w:hAnsi="Arial" w:cs="Arial"/>
          <w:b w:val="0"/>
          <w:color w:val="auto"/>
          <w:sz w:val="19"/>
          <w:szCs w:val="19"/>
          <w:lang w:val="sk-SK"/>
        </w:rPr>
        <w:t xml:space="preserve">rozpočtu </w:t>
      </w:r>
      <w:r w:rsidRPr="0014645C">
        <w:rPr>
          <w:rFonts w:ascii="Arial" w:hAnsi="Arial" w:cs="Arial"/>
          <w:b w:val="0"/>
          <w:color w:val="auto"/>
          <w:sz w:val="19"/>
          <w:szCs w:val="19"/>
          <w:lang w:val="sk-SK"/>
        </w:rPr>
        <w:t>a hlavnej položky</w:t>
      </w:r>
      <w:r w:rsidR="009909B7" w:rsidRPr="0014645C">
        <w:rPr>
          <w:rFonts w:ascii="Arial" w:hAnsi="Arial" w:cs="Arial"/>
          <w:b w:val="0"/>
          <w:color w:val="auto"/>
          <w:sz w:val="19"/>
          <w:szCs w:val="19"/>
          <w:lang w:val="sk-SK"/>
        </w:rPr>
        <w:t xml:space="preserve"> rozpočtu</w:t>
      </w:r>
      <w:r w:rsidRPr="0014645C">
        <w:rPr>
          <w:rFonts w:ascii="Arial" w:hAnsi="Arial" w:cs="Arial"/>
          <w:b w:val="0"/>
          <w:color w:val="auto"/>
          <w:sz w:val="19"/>
          <w:szCs w:val="19"/>
          <w:lang w:val="sk-SK"/>
        </w:rPr>
        <w:t>.</w:t>
      </w:r>
    </w:p>
    <w:p w14:paraId="03BA99DD"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V stĺpci </w:t>
      </w:r>
      <w:r w:rsidR="00E1761C" w:rsidRPr="0014645C">
        <w:rPr>
          <w:rFonts w:ascii="Arial" w:hAnsi="Arial" w:cs="Arial"/>
          <w:b w:val="0"/>
          <w:color w:val="auto"/>
          <w:sz w:val="19"/>
          <w:szCs w:val="19"/>
          <w:lang w:val="sk-SK"/>
        </w:rPr>
        <w:t>„</w:t>
      </w:r>
      <w:r w:rsidRPr="0014645C">
        <w:rPr>
          <w:rFonts w:ascii="Arial" w:hAnsi="Arial" w:cs="Arial"/>
          <w:b w:val="0"/>
          <w:color w:val="auto"/>
          <w:sz w:val="19"/>
          <w:szCs w:val="19"/>
          <w:lang w:val="sk-SK"/>
        </w:rPr>
        <w:t>A</w:t>
      </w:r>
      <w:r w:rsidR="00E1761C" w:rsidRPr="0014645C">
        <w:rPr>
          <w:rFonts w:ascii="Arial" w:hAnsi="Arial" w:cs="Arial"/>
          <w:b w:val="0"/>
          <w:color w:val="auto"/>
          <w:sz w:val="19"/>
          <w:szCs w:val="19"/>
          <w:lang w:val="sk-SK"/>
        </w:rPr>
        <w:t xml:space="preserve">“ sa </w:t>
      </w:r>
      <w:r w:rsidRPr="0014645C">
        <w:rPr>
          <w:rFonts w:ascii="Arial" w:hAnsi="Arial" w:cs="Arial"/>
          <w:b w:val="0"/>
          <w:color w:val="auto"/>
          <w:sz w:val="19"/>
          <w:szCs w:val="19"/>
          <w:lang w:val="sk-SK"/>
        </w:rPr>
        <w:t xml:space="preserve">uvádza číslo položky, podpoložky (podpodpoložky). Každá položka, podpoložka (podpodpoložka) musí mať unikátne číslo. Ak </w:t>
      </w:r>
      <w:r w:rsidR="00E1761C" w:rsidRPr="0014645C">
        <w:rPr>
          <w:rFonts w:ascii="Arial" w:hAnsi="Arial" w:cs="Arial"/>
          <w:b w:val="0"/>
          <w:color w:val="auto"/>
          <w:sz w:val="19"/>
          <w:szCs w:val="19"/>
          <w:lang w:val="sk-SK"/>
        </w:rPr>
        <w:t xml:space="preserve">žiadateľ </w:t>
      </w:r>
      <w:r w:rsidRPr="0014645C">
        <w:rPr>
          <w:rFonts w:ascii="Arial" w:hAnsi="Arial" w:cs="Arial"/>
          <w:b w:val="0"/>
          <w:color w:val="auto"/>
          <w:sz w:val="19"/>
          <w:szCs w:val="19"/>
          <w:lang w:val="sk-SK"/>
        </w:rPr>
        <w:t>pridáva vlastné podpoložky, číslovan</w:t>
      </w:r>
      <w:r w:rsidR="00E1761C" w:rsidRPr="0014645C">
        <w:rPr>
          <w:rFonts w:ascii="Arial" w:hAnsi="Arial" w:cs="Arial"/>
          <w:b w:val="0"/>
          <w:color w:val="auto"/>
          <w:sz w:val="19"/>
          <w:szCs w:val="19"/>
          <w:lang w:val="sk-SK"/>
        </w:rPr>
        <w:t>ie</w:t>
      </w:r>
      <w:r w:rsidRPr="0014645C">
        <w:rPr>
          <w:rFonts w:ascii="Arial" w:hAnsi="Arial" w:cs="Arial"/>
          <w:b w:val="0"/>
          <w:color w:val="auto"/>
          <w:sz w:val="19"/>
          <w:szCs w:val="19"/>
          <w:lang w:val="sk-SK"/>
        </w:rPr>
        <w:t xml:space="preserve"> </w:t>
      </w:r>
      <w:r w:rsidR="00E1761C" w:rsidRPr="0014645C">
        <w:rPr>
          <w:rFonts w:ascii="Arial" w:hAnsi="Arial" w:cs="Arial"/>
          <w:b w:val="0"/>
          <w:color w:val="auto"/>
          <w:sz w:val="19"/>
          <w:szCs w:val="19"/>
          <w:lang w:val="sk-SK"/>
        </w:rPr>
        <w:t xml:space="preserve">pokračuje </w:t>
      </w:r>
      <w:r w:rsidRPr="0014645C">
        <w:rPr>
          <w:rFonts w:ascii="Arial" w:hAnsi="Arial" w:cs="Arial"/>
          <w:b w:val="0"/>
          <w:color w:val="auto"/>
          <w:sz w:val="19"/>
          <w:szCs w:val="19"/>
          <w:lang w:val="sk-SK"/>
        </w:rPr>
        <w:t>vzostupne podľa čísla predchádzajúcej podpoložky.</w:t>
      </w:r>
    </w:p>
    <w:p w14:paraId="28AD74B3"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V stĺpci </w:t>
      </w:r>
      <w:r w:rsidR="00E1761C" w:rsidRPr="0014645C">
        <w:rPr>
          <w:rFonts w:ascii="Arial" w:hAnsi="Arial" w:cs="Arial"/>
          <w:sz w:val="19"/>
          <w:szCs w:val="19"/>
        </w:rPr>
        <w:t>„</w:t>
      </w:r>
      <w:r w:rsidRPr="0014645C">
        <w:rPr>
          <w:rFonts w:ascii="Arial" w:hAnsi="Arial" w:cs="Arial"/>
          <w:sz w:val="19"/>
          <w:szCs w:val="19"/>
        </w:rPr>
        <w:t>B</w:t>
      </w:r>
      <w:r w:rsidR="00E1761C" w:rsidRPr="0014645C">
        <w:rPr>
          <w:rFonts w:ascii="Arial" w:hAnsi="Arial" w:cs="Arial"/>
          <w:sz w:val="19"/>
          <w:szCs w:val="19"/>
        </w:rPr>
        <w:t>“</w:t>
      </w:r>
      <w:r w:rsidRPr="0014645C">
        <w:rPr>
          <w:rFonts w:ascii="Arial" w:hAnsi="Arial" w:cs="Arial"/>
          <w:sz w:val="19"/>
          <w:szCs w:val="19"/>
        </w:rPr>
        <w:t xml:space="preserve"> sa nachádza názov položky</w:t>
      </w:r>
      <w:r w:rsidR="00DA46F1" w:rsidRPr="0014645C">
        <w:rPr>
          <w:rFonts w:ascii="Arial" w:hAnsi="Arial" w:cs="Arial"/>
          <w:sz w:val="19"/>
          <w:szCs w:val="19"/>
        </w:rPr>
        <w:t xml:space="preserve"> rozpočtu</w:t>
      </w:r>
      <w:r w:rsidRPr="0014645C">
        <w:rPr>
          <w:rFonts w:ascii="Arial" w:hAnsi="Arial" w:cs="Arial"/>
          <w:sz w:val="19"/>
          <w:szCs w:val="19"/>
        </w:rPr>
        <w:t xml:space="preserve">, podpoložky (podpodpoložky). Z hľadiska oprávnenosti výdavkov je dôležité, ako presne </w:t>
      </w:r>
      <w:r w:rsidR="00E1761C" w:rsidRPr="0014645C">
        <w:rPr>
          <w:rFonts w:ascii="Arial" w:hAnsi="Arial" w:cs="Arial"/>
          <w:sz w:val="19"/>
          <w:szCs w:val="19"/>
        </w:rPr>
        <w:t xml:space="preserve">sa </w:t>
      </w:r>
      <w:r w:rsidRPr="0014645C">
        <w:rPr>
          <w:rFonts w:ascii="Arial" w:hAnsi="Arial" w:cs="Arial"/>
          <w:sz w:val="19"/>
          <w:szCs w:val="19"/>
        </w:rPr>
        <w:t>pomenuje rozpočtov</w:t>
      </w:r>
      <w:r w:rsidR="00E1761C" w:rsidRPr="0014645C">
        <w:rPr>
          <w:rFonts w:ascii="Arial" w:hAnsi="Arial" w:cs="Arial"/>
          <w:sz w:val="19"/>
          <w:szCs w:val="19"/>
        </w:rPr>
        <w:t>á</w:t>
      </w:r>
      <w:r w:rsidRPr="0014645C">
        <w:rPr>
          <w:rFonts w:ascii="Arial" w:hAnsi="Arial" w:cs="Arial"/>
          <w:sz w:val="19"/>
          <w:szCs w:val="19"/>
        </w:rPr>
        <w:t xml:space="preserve"> </w:t>
      </w:r>
      <w:r w:rsidR="00E1761C" w:rsidRPr="0014645C">
        <w:rPr>
          <w:rFonts w:ascii="Arial" w:hAnsi="Arial" w:cs="Arial"/>
          <w:sz w:val="19"/>
          <w:szCs w:val="19"/>
        </w:rPr>
        <w:t xml:space="preserve">podpoložka </w:t>
      </w:r>
      <w:r w:rsidRPr="0014645C">
        <w:rPr>
          <w:rFonts w:ascii="Arial" w:hAnsi="Arial" w:cs="Arial"/>
          <w:sz w:val="19"/>
          <w:szCs w:val="19"/>
        </w:rPr>
        <w:t>(</w:t>
      </w:r>
      <w:r w:rsidR="00E1761C" w:rsidRPr="0014645C">
        <w:rPr>
          <w:rFonts w:ascii="Arial" w:hAnsi="Arial" w:cs="Arial"/>
          <w:sz w:val="19"/>
          <w:szCs w:val="19"/>
        </w:rPr>
        <w:t>podpodpoložka</w:t>
      </w:r>
      <w:r w:rsidRPr="0014645C">
        <w:rPr>
          <w:rFonts w:ascii="Arial" w:hAnsi="Arial" w:cs="Arial"/>
          <w:sz w:val="19"/>
          <w:szCs w:val="19"/>
        </w:rPr>
        <w:t xml:space="preserve">). Je </w:t>
      </w:r>
      <w:r w:rsidR="00E1761C" w:rsidRPr="0014645C">
        <w:rPr>
          <w:rFonts w:ascii="Arial" w:hAnsi="Arial" w:cs="Arial"/>
          <w:sz w:val="19"/>
          <w:szCs w:val="19"/>
        </w:rPr>
        <w:t xml:space="preserve">vhodné </w:t>
      </w:r>
      <w:r w:rsidRPr="0014645C">
        <w:rPr>
          <w:rFonts w:ascii="Arial" w:hAnsi="Arial" w:cs="Arial"/>
          <w:sz w:val="19"/>
          <w:szCs w:val="19"/>
        </w:rPr>
        <w:t>voliť výstižné názvy podpoložiek, neodporúča sa položky pomenovať príliš konkrétne. Napr. podpoložka rozpočtu s názvom „Vzdelávanie v okrese Svidník“ neumožní financovať vzdelávanie v susednom okrese (podobne to je s inými názvami).</w:t>
      </w:r>
      <w:r w:rsidR="00784A61" w:rsidRPr="0014645C">
        <w:rPr>
          <w:rFonts w:ascii="Arial" w:hAnsi="Arial" w:cs="Arial"/>
          <w:sz w:val="19"/>
          <w:szCs w:val="19"/>
        </w:rPr>
        <w:t xml:space="preserve"> </w:t>
      </w:r>
    </w:p>
    <w:p w14:paraId="2162C076" w14:textId="77777777" w:rsidR="003C4571" w:rsidRPr="0014645C" w:rsidRDefault="004265FD" w:rsidP="007D0CA1">
      <w:pPr>
        <w:spacing w:before="120" w:after="120" w:line="288" w:lineRule="auto"/>
        <w:jc w:val="both"/>
        <w:rPr>
          <w:rFonts w:ascii="Arial" w:hAnsi="Arial" w:cs="Arial"/>
          <w:sz w:val="19"/>
          <w:szCs w:val="19"/>
        </w:rPr>
      </w:pPr>
      <w:r w:rsidRPr="0014645C">
        <w:rPr>
          <w:rFonts w:ascii="Arial" w:hAnsi="Arial" w:cs="Arial"/>
          <w:sz w:val="19"/>
          <w:szCs w:val="19"/>
        </w:rPr>
        <w:t xml:space="preserve">V stĺpci </w:t>
      </w:r>
      <w:r w:rsidR="001C3D3C" w:rsidRPr="0014645C">
        <w:rPr>
          <w:rFonts w:ascii="Arial" w:hAnsi="Arial" w:cs="Arial"/>
          <w:sz w:val="19"/>
          <w:szCs w:val="19"/>
        </w:rPr>
        <w:t>„C“</w:t>
      </w:r>
      <w:r w:rsidRPr="0014645C">
        <w:rPr>
          <w:rFonts w:ascii="Arial" w:hAnsi="Arial" w:cs="Arial"/>
          <w:sz w:val="19"/>
          <w:szCs w:val="19"/>
        </w:rPr>
        <w:t xml:space="preserve"> sa </w:t>
      </w:r>
      <w:r w:rsidR="003C4571" w:rsidRPr="0014645C">
        <w:rPr>
          <w:rFonts w:ascii="Arial" w:hAnsi="Arial" w:cs="Arial"/>
          <w:sz w:val="19"/>
          <w:szCs w:val="19"/>
        </w:rPr>
        <w:t>uvádza</w:t>
      </w:r>
      <w:r w:rsidRPr="0014645C">
        <w:rPr>
          <w:rFonts w:ascii="Arial" w:hAnsi="Arial" w:cs="Arial"/>
          <w:sz w:val="19"/>
          <w:szCs w:val="19"/>
        </w:rPr>
        <w:t xml:space="preserve"> </w:t>
      </w:r>
      <w:r w:rsidR="003C4571" w:rsidRPr="0014645C">
        <w:rPr>
          <w:rFonts w:ascii="Arial" w:hAnsi="Arial" w:cs="Arial"/>
          <w:sz w:val="19"/>
          <w:szCs w:val="19"/>
        </w:rPr>
        <w:t xml:space="preserve">kód z </w:t>
      </w:r>
      <w:r w:rsidRPr="0014645C">
        <w:rPr>
          <w:rFonts w:ascii="Arial" w:hAnsi="Arial" w:cs="Arial"/>
          <w:sz w:val="19"/>
          <w:szCs w:val="19"/>
        </w:rPr>
        <w:t>číselník</w:t>
      </w:r>
      <w:r w:rsidR="003C4571" w:rsidRPr="0014645C">
        <w:rPr>
          <w:rFonts w:ascii="Arial" w:hAnsi="Arial" w:cs="Arial"/>
          <w:sz w:val="19"/>
          <w:szCs w:val="19"/>
        </w:rPr>
        <w:t>a</w:t>
      </w:r>
      <w:r w:rsidRPr="0014645C">
        <w:rPr>
          <w:rFonts w:ascii="Arial" w:hAnsi="Arial" w:cs="Arial"/>
          <w:sz w:val="19"/>
          <w:szCs w:val="19"/>
        </w:rPr>
        <w:t xml:space="preserve"> oprávnených výdavkov </w:t>
      </w:r>
      <w:r w:rsidR="0060767B" w:rsidRPr="0014645C">
        <w:rPr>
          <w:rFonts w:ascii="Arial" w:hAnsi="Arial" w:cs="Arial"/>
          <w:sz w:val="19"/>
          <w:szCs w:val="19"/>
        </w:rPr>
        <w:t xml:space="preserve">uvedený </w:t>
      </w:r>
      <w:r w:rsidR="003C4571" w:rsidRPr="0014645C">
        <w:rPr>
          <w:rFonts w:ascii="Arial" w:hAnsi="Arial" w:cs="Arial"/>
          <w:sz w:val="19"/>
          <w:szCs w:val="19"/>
        </w:rPr>
        <w:t>v </w:t>
      </w:r>
      <w:r w:rsidR="00E1761C" w:rsidRPr="0014645C">
        <w:rPr>
          <w:rFonts w:ascii="Arial" w:hAnsi="Arial" w:cs="Arial"/>
          <w:sz w:val="19"/>
          <w:szCs w:val="19"/>
        </w:rPr>
        <w:t xml:space="preserve">prílohe č. 1 metodického pokynu </w:t>
      </w:r>
      <w:r w:rsidR="003C4571" w:rsidRPr="0014645C">
        <w:rPr>
          <w:rFonts w:ascii="Arial" w:hAnsi="Arial" w:cs="Arial"/>
          <w:sz w:val="19"/>
          <w:szCs w:val="19"/>
        </w:rPr>
        <w:t>CKO č. 4.</w:t>
      </w:r>
      <w:r w:rsidRPr="0014645C">
        <w:rPr>
          <w:rFonts w:ascii="Arial" w:hAnsi="Arial" w:cs="Arial"/>
          <w:sz w:val="19"/>
          <w:szCs w:val="19"/>
        </w:rPr>
        <w:t xml:space="preserve"> </w:t>
      </w:r>
      <w:r w:rsidR="003C4571" w:rsidRPr="0014645C">
        <w:rPr>
          <w:rFonts w:ascii="Arial" w:hAnsi="Arial" w:cs="Arial"/>
          <w:sz w:val="19"/>
          <w:szCs w:val="19"/>
        </w:rPr>
        <w:t xml:space="preserve">Každá podpoložka (podpodpoložka) musí </w:t>
      </w:r>
      <w:r w:rsidR="00E1761C" w:rsidRPr="0014645C">
        <w:rPr>
          <w:rFonts w:ascii="Arial" w:hAnsi="Arial" w:cs="Arial"/>
          <w:sz w:val="19"/>
          <w:szCs w:val="19"/>
        </w:rPr>
        <w:t xml:space="preserve">byť označená </w:t>
      </w:r>
      <w:r w:rsidR="003C4571" w:rsidRPr="0014645C">
        <w:rPr>
          <w:rFonts w:ascii="Arial" w:hAnsi="Arial" w:cs="Arial"/>
          <w:sz w:val="19"/>
          <w:szCs w:val="19"/>
        </w:rPr>
        <w:t>kód</w:t>
      </w:r>
      <w:r w:rsidR="00E1761C" w:rsidRPr="0014645C">
        <w:rPr>
          <w:rFonts w:ascii="Arial" w:hAnsi="Arial" w:cs="Arial"/>
          <w:sz w:val="19"/>
          <w:szCs w:val="19"/>
        </w:rPr>
        <w:t>om</w:t>
      </w:r>
      <w:r w:rsidR="003C4571" w:rsidRPr="0014645C">
        <w:rPr>
          <w:rFonts w:ascii="Arial" w:hAnsi="Arial" w:cs="Arial"/>
          <w:sz w:val="19"/>
          <w:szCs w:val="19"/>
        </w:rPr>
        <w:t xml:space="preserve"> z číselníka oprávnených výdavkov.</w:t>
      </w:r>
    </w:p>
    <w:p w14:paraId="647E22A4"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V stĺpci </w:t>
      </w:r>
      <w:r w:rsidR="00E1761C" w:rsidRPr="0014645C">
        <w:rPr>
          <w:rFonts w:ascii="Arial" w:hAnsi="Arial" w:cs="Arial"/>
          <w:sz w:val="19"/>
          <w:szCs w:val="19"/>
        </w:rPr>
        <w:t>„</w:t>
      </w:r>
      <w:r w:rsidR="0052645E" w:rsidRPr="0014645C">
        <w:rPr>
          <w:rFonts w:ascii="Arial" w:hAnsi="Arial" w:cs="Arial"/>
          <w:sz w:val="19"/>
          <w:szCs w:val="19"/>
        </w:rPr>
        <w:t>D</w:t>
      </w:r>
      <w:r w:rsidR="00E1761C" w:rsidRPr="0014645C">
        <w:rPr>
          <w:rFonts w:ascii="Arial" w:hAnsi="Arial" w:cs="Arial"/>
          <w:sz w:val="19"/>
          <w:szCs w:val="19"/>
        </w:rPr>
        <w:t>“</w:t>
      </w:r>
      <w:r w:rsidRPr="0014645C">
        <w:rPr>
          <w:rFonts w:ascii="Arial" w:hAnsi="Arial" w:cs="Arial"/>
          <w:sz w:val="19"/>
          <w:szCs w:val="19"/>
        </w:rPr>
        <w:t xml:space="preserve"> sa nachádza názov jednotky. Pri </w:t>
      </w:r>
      <w:r w:rsidR="004204C6" w:rsidRPr="0014645C">
        <w:rPr>
          <w:rFonts w:ascii="Arial" w:hAnsi="Arial" w:cs="Arial"/>
          <w:sz w:val="19"/>
          <w:szCs w:val="19"/>
        </w:rPr>
        <w:t>z</w:t>
      </w:r>
      <w:r w:rsidRPr="0014645C">
        <w:rPr>
          <w:rFonts w:ascii="Arial" w:hAnsi="Arial" w:cs="Arial"/>
          <w:sz w:val="19"/>
          <w:szCs w:val="19"/>
        </w:rPr>
        <w:t xml:space="preserve">volení názvu jednotky </w:t>
      </w:r>
      <w:r w:rsidR="00E1761C" w:rsidRPr="0014645C">
        <w:rPr>
          <w:rFonts w:ascii="Arial" w:hAnsi="Arial" w:cs="Arial"/>
          <w:sz w:val="19"/>
          <w:szCs w:val="19"/>
        </w:rPr>
        <w:t xml:space="preserve">sa vychádza </w:t>
      </w:r>
      <w:r w:rsidRPr="0014645C">
        <w:rPr>
          <w:rFonts w:ascii="Arial" w:hAnsi="Arial" w:cs="Arial"/>
          <w:sz w:val="19"/>
          <w:szCs w:val="19"/>
        </w:rPr>
        <w:t xml:space="preserve">z inštrukcií, ktoré sa nachádzajú v prehľade položiek rozpočtu a podmienkach pre jednotlivé typy výdavkov. </w:t>
      </w:r>
    </w:p>
    <w:p w14:paraId="5603DB1F"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V stĺpci </w:t>
      </w:r>
      <w:r w:rsidR="003C386D" w:rsidRPr="0014645C">
        <w:rPr>
          <w:rFonts w:ascii="Arial" w:hAnsi="Arial" w:cs="Arial"/>
          <w:sz w:val="19"/>
          <w:szCs w:val="19"/>
        </w:rPr>
        <w:t>„</w:t>
      </w:r>
      <w:r w:rsidR="0052645E" w:rsidRPr="0014645C">
        <w:rPr>
          <w:rFonts w:ascii="Arial" w:hAnsi="Arial" w:cs="Arial"/>
          <w:sz w:val="19"/>
          <w:szCs w:val="19"/>
        </w:rPr>
        <w:t>E</w:t>
      </w:r>
      <w:r w:rsidR="003C386D" w:rsidRPr="0014645C">
        <w:rPr>
          <w:rFonts w:ascii="Arial" w:hAnsi="Arial" w:cs="Arial"/>
          <w:sz w:val="19"/>
          <w:szCs w:val="19"/>
        </w:rPr>
        <w:t>“</w:t>
      </w:r>
      <w:r w:rsidRPr="0014645C">
        <w:rPr>
          <w:rFonts w:ascii="Arial" w:hAnsi="Arial" w:cs="Arial"/>
          <w:sz w:val="19"/>
          <w:szCs w:val="19"/>
        </w:rPr>
        <w:t xml:space="preserve"> </w:t>
      </w:r>
      <w:r w:rsidR="00E1761C" w:rsidRPr="0014645C">
        <w:rPr>
          <w:rFonts w:ascii="Arial" w:hAnsi="Arial" w:cs="Arial"/>
          <w:sz w:val="19"/>
          <w:szCs w:val="19"/>
        </w:rPr>
        <w:t xml:space="preserve">sa uvádza </w:t>
      </w:r>
      <w:r w:rsidRPr="0014645C">
        <w:rPr>
          <w:rFonts w:ascii="Arial" w:hAnsi="Arial" w:cs="Arial"/>
          <w:sz w:val="19"/>
          <w:szCs w:val="19"/>
        </w:rPr>
        <w:t>počet jednotiek prislúchajúci k danej položke rozpočtu</w:t>
      </w:r>
      <w:r w:rsidR="000A3D7D" w:rsidRPr="0014645C">
        <w:rPr>
          <w:rFonts w:ascii="Arial" w:hAnsi="Arial" w:cs="Arial"/>
          <w:sz w:val="19"/>
          <w:szCs w:val="19"/>
        </w:rPr>
        <w:t>.</w:t>
      </w:r>
    </w:p>
    <w:p w14:paraId="6CFA2387" w14:textId="77777777" w:rsidR="004265FD" w:rsidRPr="0014645C" w:rsidRDefault="0052645E"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V stĺpci </w:t>
      </w:r>
      <w:r w:rsidR="00E1761C" w:rsidRPr="0014645C">
        <w:rPr>
          <w:rFonts w:ascii="Arial" w:hAnsi="Arial" w:cs="Arial"/>
          <w:sz w:val="19"/>
          <w:szCs w:val="19"/>
        </w:rPr>
        <w:t>„</w:t>
      </w:r>
      <w:r w:rsidRPr="0014645C">
        <w:rPr>
          <w:rFonts w:ascii="Arial" w:hAnsi="Arial" w:cs="Arial"/>
          <w:sz w:val="19"/>
          <w:szCs w:val="19"/>
        </w:rPr>
        <w:t>F</w:t>
      </w:r>
      <w:r w:rsidR="00E1761C" w:rsidRPr="0014645C">
        <w:rPr>
          <w:rFonts w:ascii="Arial" w:hAnsi="Arial" w:cs="Arial"/>
          <w:sz w:val="19"/>
          <w:szCs w:val="19"/>
        </w:rPr>
        <w:t>“</w:t>
      </w:r>
      <w:r w:rsidR="004265FD" w:rsidRPr="0014645C">
        <w:rPr>
          <w:rFonts w:ascii="Arial" w:hAnsi="Arial" w:cs="Arial"/>
          <w:sz w:val="19"/>
          <w:szCs w:val="19"/>
        </w:rPr>
        <w:t xml:space="preserve"> </w:t>
      </w:r>
      <w:r w:rsidR="00E1761C" w:rsidRPr="0014645C">
        <w:rPr>
          <w:rFonts w:ascii="Arial" w:hAnsi="Arial" w:cs="Arial"/>
          <w:sz w:val="19"/>
          <w:szCs w:val="19"/>
        </w:rPr>
        <w:t xml:space="preserve">sa uvádza maximálna jednotková cena </w:t>
      </w:r>
      <w:r w:rsidR="004265FD" w:rsidRPr="0014645C">
        <w:rPr>
          <w:rFonts w:ascii="Arial" w:hAnsi="Arial" w:cs="Arial"/>
          <w:sz w:val="19"/>
          <w:szCs w:val="19"/>
        </w:rPr>
        <w:t>(</w:t>
      </w:r>
      <w:r w:rsidR="004265FD" w:rsidRPr="0014645C">
        <w:rPr>
          <w:rFonts w:ascii="Arial" w:hAnsi="Arial" w:cs="Arial"/>
          <w:color w:val="000000" w:themeColor="text1"/>
          <w:sz w:val="19"/>
          <w:szCs w:val="19"/>
        </w:rPr>
        <w:t xml:space="preserve">vrátane DPH </w:t>
      </w:r>
      <w:r w:rsidR="00D47AD3" w:rsidRPr="0014645C">
        <w:rPr>
          <w:rFonts w:ascii="Arial" w:hAnsi="Arial" w:cs="Arial"/>
          <w:color w:val="000000" w:themeColor="text1"/>
          <w:sz w:val="19"/>
          <w:szCs w:val="19"/>
        </w:rPr>
        <w:t>a ostatných daní, odvodov, poplatkov a podobne</w:t>
      </w:r>
      <w:r w:rsidR="004265FD" w:rsidRPr="0014645C">
        <w:rPr>
          <w:rFonts w:ascii="Arial" w:hAnsi="Arial" w:cs="Arial"/>
          <w:sz w:val="19"/>
          <w:szCs w:val="19"/>
        </w:rPr>
        <w:t xml:space="preserve"> – viď inštrukcie, ktoré sa nachádzajú v časti: „Správne vyplnený rozpočet projektu po obsahovej stránke“) </w:t>
      </w:r>
      <w:r w:rsidR="00E1761C" w:rsidRPr="0014645C">
        <w:rPr>
          <w:rFonts w:ascii="Arial" w:hAnsi="Arial" w:cs="Arial"/>
          <w:sz w:val="19"/>
          <w:szCs w:val="19"/>
        </w:rPr>
        <w:t xml:space="preserve">zaokrúhlená </w:t>
      </w:r>
      <w:r w:rsidR="004265FD" w:rsidRPr="0014645C">
        <w:rPr>
          <w:rFonts w:ascii="Arial" w:hAnsi="Arial" w:cs="Arial"/>
          <w:sz w:val="19"/>
          <w:szCs w:val="19"/>
        </w:rPr>
        <w:t>matematicky maximálne na dve desatinné miesta</w:t>
      </w:r>
      <w:r w:rsidR="000A3D7D" w:rsidRPr="0014645C">
        <w:rPr>
          <w:rFonts w:ascii="Arial" w:hAnsi="Arial" w:cs="Arial"/>
          <w:sz w:val="19"/>
          <w:szCs w:val="19"/>
        </w:rPr>
        <w:t>.</w:t>
      </w:r>
    </w:p>
    <w:p w14:paraId="5331E821"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Stĺpec </w:t>
      </w:r>
      <w:r w:rsidR="00E1761C" w:rsidRPr="0014645C">
        <w:rPr>
          <w:rFonts w:ascii="Arial" w:hAnsi="Arial" w:cs="Arial"/>
          <w:sz w:val="19"/>
          <w:szCs w:val="19"/>
        </w:rPr>
        <w:t>„</w:t>
      </w:r>
      <w:r w:rsidR="0052645E" w:rsidRPr="0014645C">
        <w:rPr>
          <w:rFonts w:ascii="Arial" w:hAnsi="Arial" w:cs="Arial"/>
          <w:sz w:val="19"/>
          <w:szCs w:val="19"/>
        </w:rPr>
        <w:t>G</w:t>
      </w:r>
      <w:r w:rsidR="00E1761C" w:rsidRPr="0014645C">
        <w:rPr>
          <w:rFonts w:ascii="Arial" w:hAnsi="Arial" w:cs="Arial"/>
          <w:sz w:val="19"/>
          <w:szCs w:val="19"/>
        </w:rPr>
        <w:t>“</w:t>
      </w:r>
      <w:r w:rsidRPr="0014645C">
        <w:rPr>
          <w:rFonts w:ascii="Arial" w:hAnsi="Arial" w:cs="Arial"/>
          <w:sz w:val="19"/>
          <w:szCs w:val="19"/>
        </w:rPr>
        <w:t xml:space="preserve"> sa počíta automaticky. Výdavky </w:t>
      </w:r>
      <w:r w:rsidR="00E1761C" w:rsidRPr="0014645C">
        <w:rPr>
          <w:rFonts w:ascii="Arial" w:hAnsi="Arial" w:cs="Arial"/>
          <w:sz w:val="19"/>
          <w:szCs w:val="19"/>
        </w:rPr>
        <w:t xml:space="preserve">je potrebné </w:t>
      </w:r>
      <w:r w:rsidRPr="0014645C">
        <w:rPr>
          <w:rFonts w:ascii="Arial" w:hAnsi="Arial" w:cs="Arial"/>
          <w:sz w:val="19"/>
          <w:szCs w:val="19"/>
        </w:rPr>
        <w:t>zaokrúhľovať matematicky maximálne na dve desatinné miesta.</w:t>
      </w:r>
      <w:r w:rsidR="00E112F4" w:rsidRPr="0014645C">
        <w:rPr>
          <w:rFonts w:ascii="Arial" w:hAnsi="Arial" w:cs="Arial"/>
          <w:sz w:val="19"/>
          <w:szCs w:val="19"/>
        </w:rPr>
        <w:t xml:space="preserve"> </w:t>
      </w:r>
    </w:p>
    <w:p w14:paraId="3CA31E05"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V stĺpci </w:t>
      </w:r>
      <w:r w:rsidR="00E1761C" w:rsidRPr="0014645C">
        <w:rPr>
          <w:rFonts w:ascii="Arial" w:hAnsi="Arial" w:cs="Arial"/>
          <w:sz w:val="19"/>
          <w:szCs w:val="19"/>
        </w:rPr>
        <w:t>„</w:t>
      </w:r>
      <w:r w:rsidR="0052645E" w:rsidRPr="0014645C">
        <w:rPr>
          <w:rFonts w:ascii="Arial" w:hAnsi="Arial" w:cs="Arial"/>
          <w:sz w:val="19"/>
          <w:szCs w:val="19"/>
        </w:rPr>
        <w:t>H</w:t>
      </w:r>
      <w:r w:rsidR="00E1761C" w:rsidRPr="0014645C">
        <w:rPr>
          <w:rFonts w:ascii="Arial" w:hAnsi="Arial" w:cs="Arial"/>
          <w:sz w:val="19"/>
          <w:szCs w:val="19"/>
        </w:rPr>
        <w:t>“</w:t>
      </w:r>
      <w:r w:rsidRPr="0014645C">
        <w:rPr>
          <w:rFonts w:ascii="Arial" w:hAnsi="Arial" w:cs="Arial"/>
          <w:sz w:val="19"/>
          <w:szCs w:val="19"/>
        </w:rPr>
        <w:t xml:space="preserve"> </w:t>
      </w:r>
      <w:r w:rsidR="00E1761C" w:rsidRPr="0014645C">
        <w:rPr>
          <w:rFonts w:ascii="Arial" w:hAnsi="Arial" w:cs="Arial"/>
          <w:sz w:val="19"/>
          <w:szCs w:val="19"/>
        </w:rPr>
        <w:t xml:space="preserve">sa uvádza </w:t>
      </w:r>
      <w:r w:rsidRPr="0014645C">
        <w:rPr>
          <w:rFonts w:ascii="Arial" w:hAnsi="Arial" w:cs="Arial"/>
          <w:sz w:val="19"/>
          <w:szCs w:val="19"/>
        </w:rPr>
        <w:t xml:space="preserve">komentár, ako </w:t>
      </w:r>
      <w:r w:rsidR="00E1761C" w:rsidRPr="0014645C">
        <w:rPr>
          <w:rFonts w:ascii="Arial" w:hAnsi="Arial" w:cs="Arial"/>
          <w:sz w:val="19"/>
          <w:szCs w:val="19"/>
        </w:rPr>
        <w:t xml:space="preserve">sa rozpočtovala daná položka </w:t>
      </w:r>
      <w:r w:rsidRPr="0014645C">
        <w:rPr>
          <w:rFonts w:ascii="Arial" w:hAnsi="Arial" w:cs="Arial"/>
          <w:sz w:val="19"/>
          <w:szCs w:val="19"/>
        </w:rPr>
        <w:t xml:space="preserve">– spôsob výpočtu výslednej sumy, </w:t>
      </w:r>
      <w:r w:rsidR="009D0D6D" w:rsidRPr="0014645C">
        <w:rPr>
          <w:rFonts w:ascii="Arial" w:hAnsi="Arial" w:cs="Arial"/>
          <w:sz w:val="19"/>
          <w:szCs w:val="19"/>
        </w:rPr>
        <w:t xml:space="preserve">bližšia špecifikácia </w:t>
      </w:r>
      <w:r w:rsidRPr="0014645C">
        <w:rPr>
          <w:rFonts w:ascii="Arial" w:hAnsi="Arial" w:cs="Arial"/>
          <w:sz w:val="19"/>
          <w:szCs w:val="19"/>
        </w:rPr>
        <w:t>obsah</w:t>
      </w:r>
      <w:r w:rsidR="009D0D6D" w:rsidRPr="0014645C">
        <w:rPr>
          <w:rFonts w:ascii="Arial" w:hAnsi="Arial" w:cs="Arial"/>
          <w:sz w:val="19"/>
          <w:szCs w:val="19"/>
        </w:rPr>
        <w:t>u</w:t>
      </w:r>
      <w:r w:rsidRPr="0014645C">
        <w:rPr>
          <w:rFonts w:ascii="Arial" w:hAnsi="Arial" w:cs="Arial"/>
          <w:sz w:val="19"/>
          <w:szCs w:val="19"/>
        </w:rPr>
        <w:t xml:space="preserve"> danej podpoložky (podpodpoložky). V prípade, ak </w:t>
      </w:r>
      <w:r w:rsidR="00E1761C" w:rsidRPr="0014645C">
        <w:rPr>
          <w:rFonts w:ascii="Arial" w:hAnsi="Arial" w:cs="Arial"/>
          <w:sz w:val="19"/>
          <w:szCs w:val="19"/>
        </w:rPr>
        <w:t xml:space="preserve">sa </w:t>
      </w:r>
      <w:r w:rsidRPr="0014645C">
        <w:rPr>
          <w:rFonts w:ascii="Arial" w:hAnsi="Arial" w:cs="Arial"/>
          <w:sz w:val="19"/>
          <w:szCs w:val="19"/>
        </w:rPr>
        <w:t>v komentári položky</w:t>
      </w:r>
      <w:r w:rsidR="004667A9" w:rsidRPr="0014645C">
        <w:rPr>
          <w:rFonts w:ascii="Arial" w:hAnsi="Arial" w:cs="Arial"/>
          <w:sz w:val="19"/>
          <w:szCs w:val="19"/>
        </w:rPr>
        <w:t xml:space="preserve"> rozpočtu</w:t>
      </w:r>
      <w:r w:rsidRPr="0014645C">
        <w:rPr>
          <w:rFonts w:ascii="Arial" w:hAnsi="Arial" w:cs="Arial"/>
          <w:sz w:val="19"/>
          <w:szCs w:val="19"/>
        </w:rPr>
        <w:t xml:space="preserve"> </w:t>
      </w:r>
      <w:r w:rsidR="00E1761C" w:rsidRPr="0014645C">
        <w:rPr>
          <w:rFonts w:ascii="Arial" w:hAnsi="Arial" w:cs="Arial"/>
          <w:sz w:val="19"/>
          <w:szCs w:val="19"/>
        </w:rPr>
        <w:t xml:space="preserve">neuvedú </w:t>
      </w:r>
      <w:r w:rsidRPr="0014645C">
        <w:rPr>
          <w:rFonts w:ascii="Arial" w:hAnsi="Arial" w:cs="Arial"/>
          <w:sz w:val="19"/>
          <w:szCs w:val="19"/>
        </w:rPr>
        <w:t xml:space="preserve">sprievodné výdavky k danému výdavku, nebudú tieto výdavky </w:t>
      </w:r>
      <w:r w:rsidR="004F7617" w:rsidRPr="0014645C">
        <w:rPr>
          <w:rFonts w:ascii="Arial" w:hAnsi="Arial" w:cs="Arial"/>
          <w:sz w:val="19"/>
          <w:szCs w:val="19"/>
        </w:rPr>
        <w:t>považované za oprávnené</w:t>
      </w:r>
      <w:r w:rsidR="006C06CC" w:rsidRPr="0014645C">
        <w:rPr>
          <w:rFonts w:ascii="Arial" w:hAnsi="Arial" w:cs="Arial"/>
          <w:sz w:val="19"/>
          <w:szCs w:val="19"/>
        </w:rPr>
        <w:t xml:space="preserve"> (n</w:t>
      </w:r>
      <w:r w:rsidRPr="0014645C">
        <w:rPr>
          <w:rFonts w:ascii="Arial" w:hAnsi="Arial" w:cs="Arial"/>
          <w:sz w:val="19"/>
          <w:szCs w:val="19"/>
        </w:rPr>
        <w:t xml:space="preserve">apr. pri nákupe knižného fondu </w:t>
      </w:r>
      <w:r w:rsidR="00E1761C" w:rsidRPr="0014645C">
        <w:rPr>
          <w:rFonts w:ascii="Arial" w:hAnsi="Arial" w:cs="Arial"/>
          <w:sz w:val="19"/>
          <w:szCs w:val="19"/>
        </w:rPr>
        <w:t xml:space="preserve">sa </w:t>
      </w:r>
      <w:r w:rsidRPr="0014645C">
        <w:rPr>
          <w:rFonts w:ascii="Arial" w:hAnsi="Arial" w:cs="Arial"/>
          <w:sz w:val="19"/>
          <w:szCs w:val="19"/>
        </w:rPr>
        <w:t>môže v komentári uviesť „vrátane poštovného a</w:t>
      </w:r>
      <w:r w:rsidR="006C06CC" w:rsidRPr="0014645C">
        <w:rPr>
          <w:rFonts w:ascii="Arial" w:hAnsi="Arial" w:cs="Arial"/>
          <w:sz w:val="19"/>
          <w:szCs w:val="19"/>
        </w:rPr>
        <w:t> </w:t>
      </w:r>
      <w:r w:rsidRPr="0014645C">
        <w:rPr>
          <w:rFonts w:ascii="Arial" w:hAnsi="Arial" w:cs="Arial"/>
          <w:sz w:val="19"/>
          <w:szCs w:val="19"/>
        </w:rPr>
        <w:t>balného</w:t>
      </w:r>
      <w:r w:rsidR="006C06CC" w:rsidRPr="0014645C">
        <w:rPr>
          <w:rFonts w:ascii="Arial" w:hAnsi="Arial" w:cs="Arial"/>
          <w:sz w:val="19"/>
          <w:szCs w:val="19"/>
        </w:rPr>
        <w:t>“)</w:t>
      </w:r>
      <w:r w:rsidRPr="0014645C">
        <w:rPr>
          <w:rFonts w:ascii="Arial" w:hAnsi="Arial" w:cs="Arial"/>
          <w:sz w:val="19"/>
          <w:szCs w:val="19"/>
        </w:rPr>
        <w:t xml:space="preserve">. Ak sa výdavky týkajú nákupu výpočtovej techniky, prístrojov, strojov a pod., tak v komentári k rozpočtu musia byť presne špecifikované požadované minimálne technické parametre a množstvo obstaraného zariadenia/vybavenia. V komentári k rozpočtu, ktorý sa týka </w:t>
      </w:r>
      <w:r w:rsidR="00691669" w:rsidRPr="0014645C">
        <w:rPr>
          <w:rFonts w:ascii="Arial" w:hAnsi="Arial" w:cs="Arial"/>
          <w:sz w:val="19"/>
          <w:szCs w:val="19"/>
        </w:rPr>
        <w:t xml:space="preserve">personálnych výdavkov </w:t>
      </w:r>
      <w:r w:rsidRPr="0014645C">
        <w:rPr>
          <w:rFonts w:ascii="Arial" w:hAnsi="Arial" w:cs="Arial"/>
          <w:sz w:val="19"/>
          <w:szCs w:val="19"/>
        </w:rPr>
        <w:t xml:space="preserve">je potrebné uviesť predpokladaný rozsah práce </w:t>
      </w:r>
      <w:r w:rsidR="00691669" w:rsidRPr="0014645C">
        <w:rPr>
          <w:rFonts w:ascii="Arial" w:hAnsi="Arial" w:cs="Arial"/>
          <w:sz w:val="19"/>
          <w:szCs w:val="19"/>
        </w:rPr>
        <w:t>v hodinách</w:t>
      </w:r>
      <w:r w:rsidRPr="0014645C">
        <w:rPr>
          <w:rFonts w:ascii="Arial" w:hAnsi="Arial" w:cs="Arial"/>
          <w:sz w:val="19"/>
          <w:szCs w:val="19"/>
        </w:rPr>
        <w:t xml:space="preserve"> (v prípade, ak zamestnanec nepracuje 100 % </w:t>
      </w:r>
      <w:r w:rsidR="00055DA3" w:rsidRPr="0014645C">
        <w:rPr>
          <w:rFonts w:ascii="Arial" w:hAnsi="Arial" w:cs="Arial"/>
          <w:sz w:val="19"/>
          <w:szCs w:val="19"/>
        </w:rPr>
        <w:t xml:space="preserve">činností </w:t>
      </w:r>
      <w:r w:rsidRPr="0014645C">
        <w:rPr>
          <w:rFonts w:ascii="Arial" w:hAnsi="Arial" w:cs="Arial"/>
          <w:sz w:val="19"/>
          <w:szCs w:val="19"/>
        </w:rPr>
        <w:t xml:space="preserve">na projekte sa uvedie podiel práce zamestnanca na projekte), opis pracovnej činnosti, zmluvný vzťah, či je </w:t>
      </w:r>
      <w:r w:rsidR="00E1761C" w:rsidRPr="0014645C">
        <w:rPr>
          <w:rFonts w:ascii="Arial" w:hAnsi="Arial" w:cs="Arial"/>
          <w:sz w:val="19"/>
          <w:szCs w:val="19"/>
        </w:rPr>
        <w:t xml:space="preserve">uvedená </w:t>
      </w:r>
      <w:r w:rsidRPr="0014645C">
        <w:rPr>
          <w:rFonts w:ascii="Arial" w:hAnsi="Arial" w:cs="Arial"/>
          <w:sz w:val="19"/>
          <w:szCs w:val="19"/>
        </w:rPr>
        <w:t xml:space="preserve">cena </w:t>
      </w:r>
      <w:r w:rsidR="00E1761C" w:rsidRPr="0014645C">
        <w:rPr>
          <w:rFonts w:ascii="Arial" w:hAnsi="Arial" w:cs="Arial"/>
          <w:sz w:val="19"/>
          <w:szCs w:val="19"/>
        </w:rPr>
        <w:t xml:space="preserve">vrátane </w:t>
      </w:r>
      <w:r w:rsidRPr="0014645C">
        <w:rPr>
          <w:rFonts w:ascii="Arial" w:hAnsi="Arial" w:cs="Arial"/>
          <w:sz w:val="19"/>
          <w:szCs w:val="19"/>
        </w:rPr>
        <w:t>odvod</w:t>
      </w:r>
      <w:r w:rsidR="00E1761C" w:rsidRPr="0014645C">
        <w:rPr>
          <w:rFonts w:ascii="Arial" w:hAnsi="Arial" w:cs="Arial"/>
          <w:sz w:val="19"/>
          <w:szCs w:val="19"/>
        </w:rPr>
        <w:t>ov</w:t>
      </w:r>
      <w:r w:rsidR="00311494" w:rsidRPr="0014645C">
        <w:rPr>
          <w:rFonts w:ascii="Arial" w:hAnsi="Arial" w:cs="Arial"/>
          <w:sz w:val="19"/>
          <w:szCs w:val="19"/>
        </w:rPr>
        <w:t>, výpočet a zdôvodnenie jednotkovej ceny (na základe akej skutočnosti sa stanovila jednotková cena, napr. z prieskumu trhu, podľa obdobnej pozície v organizácii žiadateľa a pod.)</w:t>
      </w:r>
      <w:r w:rsidR="00B301F5" w:rsidRPr="0014645C">
        <w:rPr>
          <w:rFonts w:ascii="Arial" w:hAnsi="Arial" w:cs="Arial"/>
          <w:sz w:val="19"/>
          <w:szCs w:val="19"/>
        </w:rPr>
        <w:t>, výpočet celkového oprávneného výdavku</w:t>
      </w:r>
      <w:r w:rsidR="00311494" w:rsidRPr="0014645C">
        <w:rPr>
          <w:rFonts w:ascii="Arial" w:hAnsi="Arial" w:cs="Arial"/>
          <w:sz w:val="19"/>
          <w:szCs w:val="19"/>
        </w:rPr>
        <w:t>.</w:t>
      </w:r>
      <w:r w:rsidRPr="0014645C">
        <w:rPr>
          <w:rFonts w:ascii="Arial" w:hAnsi="Arial" w:cs="Arial"/>
          <w:sz w:val="19"/>
          <w:szCs w:val="19"/>
        </w:rPr>
        <w:t xml:space="preserve"> </w:t>
      </w:r>
    </w:p>
    <w:p w14:paraId="58C36C19"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V stĺpci </w:t>
      </w:r>
      <w:r w:rsidR="00E1761C" w:rsidRPr="0014645C">
        <w:rPr>
          <w:rFonts w:ascii="Arial" w:hAnsi="Arial" w:cs="Arial"/>
          <w:sz w:val="19"/>
          <w:szCs w:val="19"/>
        </w:rPr>
        <w:t>„</w:t>
      </w:r>
      <w:r w:rsidRPr="0014645C">
        <w:rPr>
          <w:rFonts w:ascii="Arial" w:hAnsi="Arial" w:cs="Arial"/>
          <w:sz w:val="19"/>
          <w:szCs w:val="19"/>
        </w:rPr>
        <w:t>I</w:t>
      </w:r>
      <w:r w:rsidR="00E1761C" w:rsidRPr="0014645C">
        <w:rPr>
          <w:rFonts w:ascii="Arial" w:hAnsi="Arial" w:cs="Arial"/>
          <w:sz w:val="19"/>
          <w:szCs w:val="19"/>
        </w:rPr>
        <w:t>“</w:t>
      </w:r>
      <w:r w:rsidRPr="0014645C">
        <w:rPr>
          <w:rFonts w:ascii="Arial" w:hAnsi="Arial" w:cs="Arial"/>
          <w:sz w:val="19"/>
          <w:szCs w:val="19"/>
        </w:rPr>
        <w:t xml:space="preserve"> žiadateľ označí, ku ktor</w:t>
      </w:r>
      <w:r w:rsidR="00BD705B" w:rsidRPr="0014645C">
        <w:rPr>
          <w:rFonts w:ascii="Arial" w:hAnsi="Arial" w:cs="Arial"/>
          <w:sz w:val="19"/>
          <w:szCs w:val="19"/>
        </w:rPr>
        <w:t xml:space="preserve">ej aktivite uvedenej </w:t>
      </w:r>
      <w:r w:rsidRPr="0014645C">
        <w:rPr>
          <w:rFonts w:ascii="Arial" w:hAnsi="Arial" w:cs="Arial"/>
          <w:sz w:val="19"/>
          <w:szCs w:val="19"/>
        </w:rPr>
        <w:t>v opise projektu sa viaže konkrétna rozpočtová podpoložka</w:t>
      </w:r>
      <w:r w:rsidR="00BD705B" w:rsidRPr="0014645C">
        <w:rPr>
          <w:rFonts w:ascii="Arial" w:hAnsi="Arial" w:cs="Arial"/>
          <w:sz w:val="19"/>
          <w:szCs w:val="19"/>
        </w:rPr>
        <w:t>.</w:t>
      </w:r>
      <w:r w:rsidRPr="0014645C">
        <w:rPr>
          <w:rFonts w:ascii="Arial" w:hAnsi="Arial" w:cs="Arial"/>
          <w:sz w:val="19"/>
          <w:szCs w:val="19"/>
        </w:rPr>
        <w:t xml:space="preserve"> </w:t>
      </w:r>
      <w:r w:rsidR="00BD705B" w:rsidRPr="0014645C">
        <w:rPr>
          <w:rFonts w:ascii="Arial" w:hAnsi="Arial" w:cs="Arial"/>
          <w:sz w:val="19"/>
          <w:szCs w:val="19"/>
        </w:rPr>
        <w:t>V</w:t>
      </w:r>
      <w:r w:rsidR="002668CE" w:rsidRPr="0014645C">
        <w:rPr>
          <w:rFonts w:ascii="Arial" w:hAnsi="Arial" w:cs="Arial"/>
          <w:sz w:val="19"/>
          <w:szCs w:val="19"/>
        </w:rPr>
        <w:t xml:space="preserve"> </w:t>
      </w:r>
      <w:r w:rsidR="004D698F" w:rsidRPr="0014645C">
        <w:rPr>
          <w:rFonts w:ascii="Arial" w:hAnsi="Arial" w:cs="Arial"/>
          <w:sz w:val="19"/>
          <w:szCs w:val="19"/>
        </w:rPr>
        <w:t>rámci časti 2. Zariadenie/vybavenie projektu</w:t>
      </w:r>
      <w:r w:rsidR="00BD705B" w:rsidRPr="0014645C">
        <w:rPr>
          <w:rFonts w:ascii="Arial" w:hAnsi="Arial" w:cs="Arial"/>
          <w:sz w:val="19"/>
          <w:szCs w:val="19"/>
        </w:rPr>
        <w:t xml:space="preserve"> – priame výdavky</w:t>
      </w:r>
      <w:r w:rsidR="004D698F" w:rsidRPr="0014645C">
        <w:rPr>
          <w:rFonts w:ascii="Arial" w:hAnsi="Arial" w:cs="Arial"/>
          <w:sz w:val="19"/>
          <w:szCs w:val="19"/>
        </w:rPr>
        <w:t xml:space="preserve"> </w:t>
      </w:r>
      <w:r w:rsidR="00BD705B" w:rsidRPr="0014645C">
        <w:rPr>
          <w:rFonts w:ascii="Arial" w:hAnsi="Arial" w:cs="Arial"/>
          <w:sz w:val="19"/>
          <w:szCs w:val="19"/>
        </w:rPr>
        <w:t>je potrebné určiť hlavnú aktivitu projektu</w:t>
      </w:r>
      <w:r w:rsidR="00040949" w:rsidRPr="0014645C">
        <w:rPr>
          <w:rStyle w:val="Odkaznapoznmkupodiarou"/>
          <w:rFonts w:cs="Arial"/>
          <w:szCs w:val="19"/>
        </w:rPr>
        <w:footnoteReference w:id="103"/>
      </w:r>
      <w:r w:rsidR="00040949" w:rsidRPr="0014645C">
        <w:rPr>
          <w:rFonts w:ascii="Arial" w:hAnsi="Arial" w:cs="Arial"/>
          <w:sz w:val="19"/>
          <w:szCs w:val="19"/>
        </w:rPr>
        <w:t xml:space="preserve">, </w:t>
      </w:r>
      <w:r w:rsidR="00BD705B" w:rsidRPr="0014645C">
        <w:rPr>
          <w:rFonts w:ascii="Arial" w:hAnsi="Arial" w:cs="Arial"/>
          <w:sz w:val="19"/>
          <w:szCs w:val="19"/>
        </w:rPr>
        <w:t>v rámci ktorej budú okrem vecne odborných činností zabezpečované aj činnosti materiálno-technického vybavenia určené pre účely zabezpečenia všetkých, resp. vybraných hlavných aktivít projektu. Ide o náklady na zabezpečenie materiálno-technického vybavenia, pričom takéto náklady musia byť zároveň previazané s časovým rámcom ich využitia pre účely hlavných aktivít projektu.</w:t>
      </w:r>
      <w:r w:rsidR="002668CE" w:rsidRPr="0014645C">
        <w:rPr>
          <w:rFonts w:ascii="Arial" w:hAnsi="Arial" w:cs="Arial"/>
          <w:sz w:val="19"/>
          <w:szCs w:val="19"/>
        </w:rPr>
        <w:t xml:space="preserve"> </w:t>
      </w:r>
      <w:r w:rsidR="00BD705B" w:rsidRPr="0014645C">
        <w:rPr>
          <w:rFonts w:ascii="Arial" w:hAnsi="Arial" w:cs="Arial"/>
          <w:sz w:val="19"/>
          <w:szCs w:val="19"/>
        </w:rPr>
        <w:t xml:space="preserve"> </w:t>
      </w:r>
      <w:r w:rsidR="002668CE" w:rsidRPr="0014645C">
        <w:rPr>
          <w:rFonts w:ascii="Arial" w:hAnsi="Arial" w:cs="Arial"/>
          <w:sz w:val="19"/>
          <w:szCs w:val="19"/>
        </w:rPr>
        <w:t xml:space="preserve"> Zároveň položky rozpočtu v časti 2. Zariadenie/vybavenie projektu - priame výdavky</w:t>
      </w:r>
      <w:r w:rsidR="002668CE" w:rsidRPr="0014645C">
        <w:rPr>
          <w:rFonts w:ascii="Arial" w:hAnsi="Arial" w:cs="Arial"/>
          <w:b/>
          <w:sz w:val="19"/>
          <w:szCs w:val="19"/>
        </w:rPr>
        <w:t xml:space="preserve"> </w:t>
      </w:r>
      <w:r w:rsidR="002668CE" w:rsidRPr="0014645C">
        <w:rPr>
          <w:rFonts w:ascii="Arial" w:hAnsi="Arial" w:cs="Arial"/>
          <w:sz w:val="19"/>
          <w:szCs w:val="19"/>
        </w:rPr>
        <w:t>musia byť jasne priradené k aktivite/aktivitám projektu v komentári k rozpočtu a v súlade s Opisom projektu.</w:t>
      </w:r>
    </w:p>
    <w:p w14:paraId="5C16E375"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V stĺpci </w:t>
      </w:r>
      <w:r w:rsidR="00E1761C" w:rsidRPr="0014645C">
        <w:rPr>
          <w:rFonts w:ascii="Arial" w:hAnsi="Arial" w:cs="Arial"/>
          <w:sz w:val="19"/>
          <w:szCs w:val="19"/>
        </w:rPr>
        <w:t>„</w:t>
      </w:r>
      <w:r w:rsidRPr="0014645C">
        <w:rPr>
          <w:rFonts w:ascii="Arial" w:hAnsi="Arial" w:cs="Arial"/>
          <w:sz w:val="19"/>
          <w:szCs w:val="19"/>
        </w:rPr>
        <w:t>II</w:t>
      </w:r>
      <w:r w:rsidR="00E1761C" w:rsidRPr="0014645C">
        <w:rPr>
          <w:rFonts w:ascii="Arial" w:hAnsi="Arial" w:cs="Arial"/>
          <w:sz w:val="19"/>
          <w:szCs w:val="19"/>
        </w:rPr>
        <w:t>“</w:t>
      </w:r>
      <w:r w:rsidRPr="0014645C">
        <w:rPr>
          <w:rFonts w:ascii="Arial" w:hAnsi="Arial" w:cs="Arial"/>
          <w:sz w:val="19"/>
          <w:szCs w:val="19"/>
        </w:rPr>
        <w:t xml:space="preserve"> rozpočtu žiadateľ označí symbolom X, ktoré rozpočtové položky z hľadiska implementácie projektu považuje za rizikové.</w:t>
      </w:r>
    </w:p>
    <w:p w14:paraId="7520DA50" w14:textId="77777777" w:rsidR="004265FD" w:rsidRPr="0014645C" w:rsidRDefault="004265FD" w:rsidP="000906F9">
      <w:pPr>
        <w:spacing w:before="120" w:after="120" w:line="288" w:lineRule="auto"/>
        <w:jc w:val="both"/>
        <w:rPr>
          <w:rFonts w:ascii="Arial" w:hAnsi="Arial" w:cs="Arial"/>
          <w:b/>
          <w:sz w:val="19"/>
          <w:szCs w:val="19"/>
        </w:rPr>
      </w:pPr>
      <w:r w:rsidRPr="0014645C">
        <w:rPr>
          <w:rFonts w:ascii="Arial" w:hAnsi="Arial" w:cs="Arial"/>
          <w:b/>
          <w:sz w:val="19"/>
          <w:szCs w:val="19"/>
        </w:rPr>
        <w:t xml:space="preserve">Žiadateľ pri vyčíslovaní nepriamych výdavkov najskôr stanoví výšku priamych výdavkov na projekt (hlavná položka 3. a vyššie – 4., 5. a ďalej a hlavná položka 2. s výnimkou tých rozpočtových položiek (alebo podpoložiek, podpodpoložiek), ktoré sa využívajú na riadenie a administráciu projektu a rovnako je potrebné vylúčiť hlavnú položku </w:t>
      </w:r>
      <w:r w:rsidR="00897146" w:rsidRPr="0014645C">
        <w:rPr>
          <w:rFonts w:ascii="Arial" w:hAnsi="Arial" w:cs="Arial"/>
          <w:b/>
          <w:sz w:val="19"/>
          <w:szCs w:val="19"/>
        </w:rPr>
        <w:t xml:space="preserve">rozpočtu </w:t>
      </w:r>
      <w:r w:rsidRPr="0014645C">
        <w:rPr>
          <w:rFonts w:ascii="Arial" w:hAnsi="Arial" w:cs="Arial"/>
          <w:b/>
          <w:sz w:val="19"/>
          <w:szCs w:val="19"/>
        </w:rPr>
        <w:t xml:space="preserve">Riadenie rizík), z ktorých vypočíta </w:t>
      </w:r>
      <w:r w:rsidR="00610446" w:rsidRPr="0014645C">
        <w:rPr>
          <w:rFonts w:ascii="Arial" w:hAnsi="Arial" w:cs="Arial"/>
          <w:b/>
          <w:sz w:val="19"/>
          <w:szCs w:val="19"/>
        </w:rPr>
        <w:t xml:space="preserve">percentuálny </w:t>
      </w:r>
      <w:r w:rsidRPr="0014645C">
        <w:rPr>
          <w:rFonts w:ascii="Arial" w:hAnsi="Arial" w:cs="Arial"/>
          <w:b/>
          <w:sz w:val="19"/>
          <w:szCs w:val="19"/>
        </w:rPr>
        <w:t>limit pre nepriame výdavky projektu.</w:t>
      </w:r>
    </w:p>
    <w:p w14:paraId="086434F7" w14:textId="77777777" w:rsidR="004265FD" w:rsidRPr="0014645C" w:rsidRDefault="00E1761C"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rPr>
      </w:pPr>
      <w:r w:rsidRPr="0014645C">
        <w:rPr>
          <w:rFonts w:ascii="Arial" w:hAnsi="Arial" w:cs="Arial"/>
          <w:b/>
          <w:i/>
          <w:sz w:val="19"/>
          <w:szCs w:val="19"/>
        </w:rPr>
        <w:t>Upozornenie pre žiadateľa:</w:t>
      </w:r>
      <w:r w:rsidR="002D4BAB" w:rsidRPr="0014645C">
        <w:rPr>
          <w:rFonts w:ascii="Arial" w:hAnsi="Arial" w:cs="Arial"/>
          <w:sz w:val="19"/>
          <w:szCs w:val="19"/>
        </w:rPr>
        <w:t xml:space="preserve"> </w:t>
      </w:r>
      <w:r w:rsidR="004265FD" w:rsidRPr="0014645C">
        <w:rPr>
          <w:rFonts w:ascii="Arial" w:hAnsi="Arial" w:cs="Arial"/>
          <w:sz w:val="19"/>
          <w:szCs w:val="19"/>
        </w:rPr>
        <w:t xml:space="preserve">Žiadateľ uvedie v rozpočte len oprávnené výdavky podľa aktuálnej výzvy na predkladanie </w:t>
      </w:r>
      <w:r w:rsidR="001874B7" w:rsidRPr="0014645C">
        <w:rPr>
          <w:rFonts w:ascii="Arial" w:hAnsi="Arial" w:cs="Arial"/>
          <w:sz w:val="19"/>
          <w:szCs w:val="19"/>
        </w:rPr>
        <w:t>Žo</w:t>
      </w:r>
      <w:r w:rsidR="004265FD" w:rsidRPr="0014645C">
        <w:rPr>
          <w:rFonts w:ascii="Arial" w:hAnsi="Arial" w:cs="Arial"/>
          <w:sz w:val="19"/>
          <w:szCs w:val="19"/>
        </w:rPr>
        <w:t>NFP/vyzvania</w:t>
      </w:r>
      <w:r w:rsidR="00B544DA" w:rsidRPr="0014645C">
        <w:rPr>
          <w:rFonts w:ascii="Arial" w:hAnsi="Arial" w:cs="Arial"/>
          <w:sz w:val="19"/>
          <w:szCs w:val="19"/>
        </w:rPr>
        <w:t>, v ktorej sú definované oprávnené výdavky</w:t>
      </w:r>
      <w:r w:rsidR="004265FD" w:rsidRPr="0014645C">
        <w:rPr>
          <w:rFonts w:ascii="Arial" w:hAnsi="Arial" w:cs="Arial"/>
          <w:sz w:val="19"/>
          <w:szCs w:val="19"/>
        </w:rPr>
        <w:t xml:space="preserve"> (napr. ak zariadenie/vybavenie nie je oprávnený výdavok v rámci výzvy/vyzvania, žiadateľ ho nemôže uviesť ako oprávnený výdavok</w:t>
      </w:r>
      <w:r w:rsidR="004265FD" w:rsidRPr="0014645C">
        <w:rPr>
          <w:rStyle w:val="Odkaznapoznmkupodiarou"/>
          <w:rFonts w:cs="Arial"/>
          <w:sz w:val="19"/>
          <w:szCs w:val="19"/>
        </w:rPr>
        <w:footnoteReference w:id="104"/>
      </w:r>
      <w:r w:rsidRPr="0014645C">
        <w:rPr>
          <w:rFonts w:ascii="Arial" w:hAnsi="Arial" w:cs="Arial"/>
          <w:sz w:val="19"/>
          <w:szCs w:val="19"/>
        </w:rPr>
        <w:t>.</w:t>
      </w:r>
      <w:r w:rsidR="004265FD" w:rsidRPr="0014645C">
        <w:rPr>
          <w:rFonts w:ascii="Arial" w:hAnsi="Arial" w:cs="Arial"/>
          <w:sz w:val="19"/>
          <w:szCs w:val="19"/>
        </w:rPr>
        <w:t xml:space="preserve"> </w:t>
      </w:r>
      <w:r w:rsidRPr="0014645C">
        <w:rPr>
          <w:rFonts w:ascii="Arial" w:hAnsi="Arial" w:cs="Arial"/>
          <w:sz w:val="19"/>
          <w:szCs w:val="19"/>
        </w:rPr>
        <w:t>A</w:t>
      </w:r>
      <w:r w:rsidR="004265FD" w:rsidRPr="0014645C">
        <w:rPr>
          <w:rFonts w:ascii="Arial" w:hAnsi="Arial" w:cs="Arial"/>
          <w:sz w:val="19"/>
          <w:szCs w:val="19"/>
        </w:rPr>
        <w:t xml:space="preserve">k predmetný výdavok uvedie, budú tieto výdavky považované automaticky za neoprávnené). </w:t>
      </w:r>
    </w:p>
    <w:p w14:paraId="07508BA0" w14:textId="77777777" w:rsidR="004265FD" w:rsidRPr="0014645C" w:rsidRDefault="004265FD" w:rsidP="000906F9">
      <w:pPr>
        <w:spacing w:before="120" w:after="120" w:line="288" w:lineRule="auto"/>
        <w:jc w:val="both"/>
        <w:rPr>
          <w:rFonts w:ascii="Arial" w:hAnsi="Arial" w:cs="Arial"/>
          <w:b/>
          <w:sz w:val="19"/>
          <w:szCs w:val="19"/>
        </w:rPr>
      </w:pPr>
      <w:r w:rsidRPr="0014645C">
        <w:rPr>
          <w:rFonts w:ascii="Arial" w:hAnsi="Arial" w:cs="Arial"/>
          <w:b/>
          <w:sz w:val="19"/>
          <w:szCs w:val="19"/>
        </w:rPr>
        <w:t>Výdavky podliehajú schváleniu RO pre OP EVS. To, že výdavok bude predbežne schválený, ešte</w:t>
      </w:r>
      <w:r w:rsidR="00F67895">
        <w:rPr>
          <w:rFonts w:ascii="Arial" w:hAnsi="Arial" w:cs="Arial"/>
          <w:b/>
          <w:sz w:val="19"/>
          <w:szCs w:val="19"/>
        </w:rPr>
        <w:t xml:space="preserve"> </w:t>
      </w:r>
      <w:r w:rsidRPr="0014645C">
        <w:rPr>
          <w:rFonts w:ascii="Arial" w:hAnsi="Arial" w:cs="Arial"/>
          <w:b/>
          <w:sz w:val="19"/>
          <w:szCs w:val="19"/>
        </w:rPr>
        <w:t xml:space="preserve">neznamená, že musí byť aj následne </w:t>
      </w:r>
      <w:r w:rsidR="009A0081" w:rsidRPr="0014645C">
        <w:rPr>
          <w:rFonts w:ascii="Arial" w:hAnsi="Arial" w:cs="Arial"/>
          <w:b/>
          <w:sz w:val="19"/>
          <w:szCs w:val="19"/>
        </w:rPr>
        <w:t xml:space="preserve">zo strany RO pre OP EVS </w:t>
      </w:r>
      <w:r w:rsidRPr="0014645C">
        <w:rPr>
          <w:rFonts w:ascii="Arial" w:hAnsi="Arial" w:cs="Arial"/>
          <w:b/>
          <w:sz w:val="19"/>
          <w:szCs w:val="19"/>
        </w:rPr>
        <w:t xml:space="preserve">preplatený. </w:t>
      </w:r>
    </w:p>
    <w:p w14:paraId="38092CD4" w14:textId="77777777" w:rsidR="00AC1F93" w:rsidRPr="0014645C" w:rsidRDefault="00AC1F93" w:rsidP="00AC1F93">
      <w:pPr>
        <w:pStyle w:val="Nadpis2"/>
        <w:rPr>
          <w:b/>
        </w:rPr>
      </w:pPr>
      <w:bookmarkStart w:id="493" w:name="_Toc417082820"/>
      <w:bookmarkStart w:id="494" w:name="_Toc417132510"/>
      <w:bookmarkStart w:id="495" w:name="_Toc417648923"/>
      <w:bookmarkStart w:id="496" w:name="_Toc440355014"/>
      <w:bookmarkStart w:id="497" w:name="_Toc440375345"/>
      <w:bookmarkStart w:id="498" w:name="_Toc458432931"/>
      <w:bookmarkEnd w:id="493"/>
    </w:p>
    <w:p w14:paraId="5309813A" w14:textId="77777777" w:rsidR="006069FC" w:rsidRPr="0014645C" w:rsidRDefault="00953D2E" w:rsidP="00551D65">
      <w:pPr>
        <w:pStyle w:val="Nadpis2"/>
        <w:spacing w:line="480" w:lineRule="auto"/>
        <w:rPr>
          <w:b/>
        </w:rPr>
      </w:pPr>
      <w:bookmarkStart w:id="499" w:name="_Toc74742654"/>
      <w:r w:rsidRPr="0014645C">
        <w:rPr>
          <w:b/>
        </w:rPr>
        <w:t>3.3</w:t>
      </w:r>
      <w:r w:rsidR="00400B1E" w:rsidRPr="0014645C">
        <w:rPr>
          <w:b/>
        </w:rPr>
        <w:tab/>
      </w:r>
      <w:r w:rsidR="006069FC" w:rsidRPr="0014645C">
        <w:rPr>
          <w:b/>
        </w:rPr>
        <w:t xml:space="preserve">Spôsob predloženia </w:t>
      </w:r>
      <w:r w:rsidR="009142A7" w:rsidRPr="0014645C">
        <w:rPr>
          <w:b/>
        </w:rPr>
        <w:t>Ž</w:t>
      </w:r>
      <w:r w:rsidR="006069FC" w:rsidRPr="0014645C">
        <w:rPr>
          <w:b/>
        </w:rPr>
        <w:t>oNFP</w:t>
      </w:r>
      <w:bookmarkEnd w:id="463"/>
      <w:bookmarkEnd w:id="494"/>
      <w:bookmarkEnd w:id="495"/>
      <w:bookmarkEnd w:id="496"/>
      <w:bookmarkEnd w:id="497"/>
      <w:bookmarkEnd w:id="498"/>
      <w:bookmarkEnd w:id="499"/>
    </w:p>
    <w:p w14:paraId="2EAF8176" w14:textId="31BA4DC0" w:rsidR="00B221DB" w:rsidRDefault="00B221DB" w:rsidP="00B221DB">
      <w:pPr>
        <w:pStyle w:val="Zkladntext"/>
        <w:tabs>
          <w:tab w:val="left" w:pos="720"/>
        </w:tabs>
        <w:spacing w:before="120" w:line="288" w:lineRule="auto"/>
        <w:jc w:val="both"/>
        <w:rPr>
          <w:rFonts w:ascii="Arial" w:hAnsi="Arial" w:cs="Arial"/>
          <w:sz w:val="19"/>
          <w:szCs w:val="19"/>
        </w:rPr>
      </w:pPr>
      <w:r>
        <w:rPr>
          <w:rFonts w:ascii="Arial" w:hAnsi="Arial" w:cs="Arial"/>
          <w:sz w:val="19"/>
          <w:szCs w:val="19"/>
        </w:rPr>
        <w:t xml:space="preserve">Pre úspešné  predloženie  </w:t>
      </w:r>
      <w:r w:rsidR="00F220F5" w:rsidRPr="0014645C">
        <w:rPr>
          <w:rFonts w:ascii="Arial" w:hAnsi="Arial" w:cs="Arial"/>
          <w:sz w:val="19"/>
          <w:szCs w:val="19"/>
        </w:rPr>
        <w:t xml:space="preserve">ŽoNFP </w:t>
      </w:r>
      <w:r w:rsidR="00C85E20" w:rsidRPr="0014645C">
        <w:rPr>
          <w:rFonts w:ascii="Arial" w:hAnsi="Arial" w:cs="Arial"/>
          <w:sz w:val="19"/>
          <w:szCs w:val="19"/>
        </w:rPr>
        <w:t xml:space="preserve">na </w:t>
      </w:r>
      <w:r w:rsidR="00F220F5" w:rsidRPr="0014645C">
        <w:rPr>
          <w:rFonts w:ascii="Arial" w:hAnsi="Arial" w:cs="Arial"/>
          <w:sz w:val="19"/>
          <w:szCs w:val="19"/>
        </w:rPr>
        <w:t xml:space="preserve">RO pre OP EVS </w:t>
      </w:r>
      <w:r>
        <w:rPr>
          <w:rFonts w:ascii="Arial" w:hAnsi="Arial" w:cs="Arial"/>
          <w:sz w:val="19"/>
          <w:szCs w:val="19"/>
        </w:rPr>
        <w:t>musí žiadateľ splniť podmienku doručenia stanovenú zákonom o príspevku z EŠIF a SR EŠIF upravenú OP EVS v  tejto príručke a konkrétnom vyzvaní.</w:t>
      </w:r>
    </w:p>
    <w:p w14:paraId="1E065B38" w14:textId="77777777" w:rsidR="00B221DB" w:rsidRPr="00174DF4" w:rsidRDefault="00B221DB" w:rsidP="00B221DB">
      <w:pPr>
        <w:pStyle w:val="Zkladntext"/>
        <w:tabs>
          <w:tab w:val="left" w:pos="720"/>
        </w:tabs>
        <w:spacing w:before="120" w:line="288" w:lineRule="auto"/>
        <w:jc w:val="both"/>
        <w:rPr>
          <w:rFonts w:ascii="Arial" w:hAnsi="Arial" w:cs="Arial"/>
          <w:sz w:val="19"/>
          <w:szCs w:val="19"/>
        </w:rPr>
      </w:pPr>
      <w:r w:rsidRPr="00174DF4">
        <w:rPr>
          <w:rFonts w:ascii="Arial" w:hAnsi="Arial" w:cs="Arial"/>
          <w:sz w:val="19"/>
          <w:szCs w:val="19"/>
        </w:rPr>
        <w:t xml:space="preserve">Pre splnenie podmienky doručenia musí byť ŽoNFP doručená </w:t>
      </w:r>
      <w:r w:rsidRPr="0070136F">
        <w:rPr>
          <w:rFonts w:ascii="Arial" w:hAnsi="Arial"/>
          <w:sz w:val="19"/>
        </w:rPr>
        <w:t>riadne, včas a vo forme určenej RO</w:t>
      </w:r>
      <w:r w:rsidRPr="00174DF4">
        <w:rPr>
          <w:szCs w:val="22"/>
        </w:rPr>
        <w:t>.</w:t>
      </w:r>
    </w:p>
    <w:p w14:paraId="74E63487" w14:textId="77777777" w:rsidR="00B221DB" w:rsidRPr="00504059" w:rsidRDefault="00B221DB" w:rsidP="00B221DB">
      <w:pPr>
        <w:pStyle w:val="Zkladntext"/>
        <w:tabs>
          <w:tab w:val="left" w:pos="720"/>
        </w:tabs>
        <w:spacing w:before="120" w:line="288" w:lineRule="auto"/>
        <w:jc w:val="both"/>
        <w:rPr>
          <w:rFonts w:ascii="Arial" w:hAnsi="Arial" w:cs="Arial"/>
          <w:b/>
          <w:sz w:val="19"/>
          <w:szCs w:val="19"/>
        </w:rPr>
      </w:pPr>
      <w:r w:rsidRPr="00504059">
        <w:rPr>
          <w:rFonts w:ascii="Arial" w:hAnsi="Arial" w:cs="Arial"/>
          <w:b/>
          <w:sz w:val="19"/>
          <w:szCs w:val="19"/>
        </w:rPr>
        <w:t>Predloženie ŽoNFP v určenej forme</w:t>
      </w:r>
    </w:p>
    <w:p w14:paraId="3E7A204B" w14:textId="2F355374" w:rsidR="00B221DB" w:rsidRDefault="00B221DB" w:rsidP="00B221DB">
      <w:pPr>
        <w:pStyle w:val="Zkladntext"/>
        <w:tabs>
          <w:tab w:val="left" w:pos="720"/>
        </w:tabs>
        <w:spacing w:before="120" w:line="288" w:lineRule="auto"/>
        <w:jc w:val="both"/>
        <w:rPr>
          <w:rFonts w:ascii="Arial" w:hAnsi="Arial" w:cs="Arial"/>
          <w:sz w:val="19"/>
          <w:szCs w:val="19"/>
        </w:rPr>
      </w:pPr>
      <w:r w:rsidRPr="00E11CC4">
        <w:rPr>
          <w:rFonts w:ascii="Arial" w:hAnsi="Arial" w:cs="Arial"/>
          <w:sz w:val="19"/>
          <w:szCs w:val="19"/>
        </w:rPr>
        <w:t>ŽoNFP je doručená v určenej forme, ak je doručená prostredníctvom verejnej časti ITMS2014+</w:t>
      </w:r>
      <w:r>
        <w:rPr>
          <w:rFonts w:ascii="Arial" w:hAnsi="Arial" w:cs="Arial"/>
          <w:sz w:val="19"/>
          <w:szCs w:val="19"/>
        </w:rPr>
        <w:t xml:space="preserve"> (bližšie kap.3.3.1)</w:t>
      </w:r>
      <w:r w:rsidRPr="00E11CC4">
        <w:rPr>
          <w:rFonts w:ascii="Arial" w:hAnsi="Arial" w:cs="Arial"/>
          <w:sz w:val="19"/>
          <w:szCs w:val="19"/>
        </w:rPr>
        <w:t xml:space="preserve"> a zároveň v</w:t>
      </w:r>
      <w:r w:rsidR="00DA6C31">
        <w:rPr>
          <w:rFonts w:ascii="Arial" w:hAnsi="Arial" w:cs="Arial"/>
          <w:sz w:val="19"/>
          <w:szCs w:val="19"/>
        </w:rPr>
        <w:t> elektronickej podobe alebo písomnej podobe</w:t>
      </w:r>
      <w:r>
        <w:rPr>
          <w:rFonts w:ascii="Arial" w:hAnsi="Arial" w:cs="Arial"/>
          <w:sz w:val="19"/>
          <w:szCs w:val="19"/>
        </w:rPr>
        <w:t xml:space="preserve"> (bližšie kap. 3.3.2)</w:t>
      </w:r>
      <w:r w:rsidRPr="00E11CC4">
        <w:rPr>
          <w:rFonts w:ascii="Arial" w:hAnsi="Arial" w:cs="Arial"/>
          <w:sz w:val="19"/>
          <w:szCs w:val="19"/>
        </w:rPr>
        <w:t xml:space="preserve">.. </w:t>
      </w:r>
    </w:p>
    <w:p w14:paraId="6E35C3D2" w14:textId="77777777" w:rsidR="00B221DB" w:rsidRPr="00504059" w:rsidRDefault="00B221DB" w:rsidP="00B221DB">
      <w:pPr>
        <w:pStyle w:val="Zkladntext"/>
        <w:tabs>
          <w:tab w:val="left" w:pos="720"/>
        </w:tabs>
        <w:spacing w:before="120" w:line="288" w:lineRule="auto"/>
        <w:jc w:val="both"/>
        <w:rPr>
          <w:rFonts w:ascii="Arial" w:hAnsi="Arial" w:cs="Arial"/>
          <w:b/>
          <w:sz w:val="19"/>
          <w:szCs w:val="19"/>
        </w:rPr>
      </w:pPr>
      <w:r w:rsidRPr="00504059">
        <w:rPr>
          <w:rFonts w:ascii="Arial" w:hAnsi="Arial" w:cs="Arial"/>
          <w:b/>
          <w:sz w:val="19"/>
          <w:szCs w:val="19"/>
        </w:rPr>
        <w:t>Predloženie ŽoNFP včas</w:t>
      </w:r>
    </w:p>
    <w:p w14:paraId="1FA642AE" w14:textId="4774D456" w:rsidR="00B221DB" w:rsidRDefault="00B221DB" w:rsidP="00B221DB">
      <w:pPr>
        <w:pStyle w:val="Zkladntext"/>
        <w:tabs>
          <w:tab w:val="left" w:pos="720"/>
        </w:tabs>
        <w:spacing w:before="120" w:line="288" w:lineRule="auto"/>
        <w:jc w:val="both"/>
        <w:rPr>
          <w:rFonts w:ascii="Arial" w:hAnsi="Arial" w:cs="Arial"/>
          <w:sz w:val="19"/>
          <w:szCs w:val="19"/>
        </w:rPr>
      </w:pPr>
      <w:r>
        <w:rPr>
          <w:rFonts w:ascii="Arial" w:hAnsi="Arial" w:cs="Arial"/>
          <w:sz w:val="19"/>
          <w:szCs w:val="19"/>
        </w:rPr>
        <w:t xml:space="preserve">ŽoNFP je doručená včas, ak je doručená </w:t>
      </w:r>
      <w:r w:rsidRPr="00E11CC4">
        <w:rPr>
          <w:rFonts w:ascii="Arial" w:hAnsi="Arial" w:cs="Arial"/>
          <w:sz w:val="19"/>
          <w:szCs w:val="19"/>
        </w:rPr>
        <w:t>podľa lehoty na to určenej písomným vyzvaním, teda do dátumu, ktorý určuje uzavretie vyzvania</w:t>
      </w:r>
      <w:r>
        <w:rPr>
          <w:rFonts w:ascii="Arial" w:hAnsi="Arial" w:cs="Arial"/>
          <w:sz w:val="19"/>
          <w:szCs w:val="19"/>
        </w:rPr>
        <w:t>. resp. hodnotiaceho kola</w:t>
      </w:r>
      <w:r w:rsidRPr="00E11CC4">
        <w:rPr>
          <w:rFonts w:ascii="Arial" w:hAnsi="Arial" w:cs="Arial"/>
          <w:sz w:val="19"/>
          <w:szCs w:val="19"/>
        </w:rPr>
        <w:t>.</w:t>
      </w:r>
      <w:r>
        <w:rPr>
          <w:rFonts w:ascii="Arial" w:hAnsi="Arial" w:cs="Arial"/>
          <w:sz w:val="19"/>
          <w:szCs w:val="19"/>
        </w:rPr>
        <w:t xml:space="preserve"> </w:t>
      </w:r>
      <w:r w:rsidRPr="00E11CC4">
        <w:rPr>
          <w:rFonts w:ascii="Arial" w:hAnsi="Arial" w:cs="Arial"/>
          <w:sz w:val="19"/>
          <w:szCs w:val="19"/>
        </w:rPr>
        <w:t>V prípade elektronického doručenia ŽoNFP v zmysle zákona o e-Governmente je rozhodujúci dátum podania</w:t>
      </w:r>
      <w:r w:rsidR="00EC4985">
        <w:rPr>
          <w:rFonts w:ascii="Arial" w:hAnsi="Arial" w:cs="Arial"/>
          <w:sz w:val="19"/>
          <w:szCs w:val="19"/>
        </w:rPr>
        <w:t xml:space="preserve"> </w:t>
      </w:r>
      <w:r w:rsidRPr="00E11CC4">
        <w:rPr>
          <w:rFonts w:ascii="Arial" w:hAnsi="Arial" w:cs="Arial"/>
          <w:sz w:val="19"/>
          <w:szCs w:val="19"/>
        </w:rPr>
        <w:t xml:space="preserve">ŽoNFP do elektronickej schránky RO. </w:t>
      </w:r>
      <w:r w:rsidR="00AD7848" w:rsidRPr="00E11CC4">
        <w:rPr>
          <w:rFonts w:ascii="Arial" w:hAnsi="Arial" w:cs="Arial"/>
          <w:sz w:val="19"/>
          <w:szCs w:val="19"/>
        </w:rPr>
        <w:t xml:space="preserve">Pre </w:t>
      </w:r>
      <w:r w:rsidR="001D6114">
        <w:rPr>
          <w:rFonts w:ascii="Arial" w:hAnsi="Arial" w:cs="Arial"/>
          <w:sz w:val="19"/>
          <w:szCs w:val="19"/>
        </w:rPr>
        <w:t xml:space="preserve">včasné </w:t>
      </w:r>
      <w:r w:rsidR="00AD7848">
        <w:rPr>
          <w:rFonts w:ascii="Arial" w:hAnsi="Arial" w:cs="Arial"/>
          <w:sz w:val="19"/>
          <w:szCs w:val="19"/>
        </w:rPr>
        <w:t>doručenie ŽoNFP v listinnej podobe  v</w:t>
      </w:r>
      <w:r w:rsidR="001D6114">
        <w:rPr>
          <w:rFonts w:ascii="Arial" w:hAnsi="Arial" w:cs="Arial"/>
          <w:sz w:val="19"/>
          <w:szCs w:val="19"/>
        </w:rPr>
        <w:t> súlade s</w:t>
      </w:r>
      <w:r w:rsidR="00AD7848">
        <w:rPr>
          <w:rFonts w:ascii="Arial" w:hAnsi="Arial" w:cs="Arial"/>
          <w:sz w:val="19"/>
          <w:szCs w:val="19"/>
        </w:rPr>
        <w:t xml:space="preserve"> poznámk</w:t>
      </w:r>
      <w:r w:rsidR="001D6114">
        <w:rPr>
          <w:rFonts w:ascii="Arial" w:hAnsi="Arial" w:cs="Arial"/>
          <w:sz w:val="19"/>
          <w:szCs w:val="19"/>
        </w:rPr>
        <w:t>ou</w:t>
      </w:r>
      <w:r w:rsidR="00AD7848">
        <w:rPr>
          <w:rFonts w:ascii="Arial" w:hAnsi="Arial" w:cs="Arial"/>
          <w:sz w:val="19"/>
          <w:szCs w:val="19"/>
        </w:rPr>
        <w:t xml:space="preserve"> pod čiarou č.103 je </w:t>
      </w:r>
      <w:r w:rsidR="00AD7848" w:rsidRPr="00E11CC4">
        <w:rPr>
          <w:rFonts w:ascii="Arial" w:hAnsi="Arial" w:cs="Arial"/>
          <w:sz w:val="19"/>
          <w:szCs w:val="19"/>
        </w:rPr>
        <w:t>rozhodujúci dátum podania</w:t>
      </w:r>
      <w:r w:rsidR="00AD7848">
        <w:rPr>
          <w:rFonts w:ascii="Arial" w:hAnsi="Arial" w:cs="Arial"/>
          <w:sz w:val="19"/>
          <w:szCs w:val="19"/>
        </w:rPr>
        <w:t xml:space="preserve"> </w:t>
      </w:r>
      <w:r>
        <w:rPr>
          <w:rFonts w:ascii="Arial" w:hAnsi="Arial" w:cs="Arial"/>
          <w:sz w:val="19"/>
          <w:szCs w:val="19"/>
        </w:rPr>
        <w:t xml:space="preserve"> ŽoNFP osobne u poskytovateľa </w:t>
      </w:r>
      <w:r w:rsidRPr="009B5A9B">
        <w:rPr>
          <w:rFonts w:ascii="Arial" w:hAnsi="Arial" w:cs="Arial"/>
          <w:sz w:val="19"/>
          <w:szCs w:val="19"/>
        </w:rPr>
        <w:t>na podateľni SEP MV SR (RO o prijatí vystaví žiadateľovi potvrdenie s vyznačeným dátumom prijatia ŽoNFP)</w:t>
      </w:r>
      <w:r>
        <w:rPr>
          <w:rFonts w:ascii="Arial" w:hAnsi="Arial" w:cs="Arial"/>
          <w:sz w:val="19"/>
          <w:szCs w:val="19"/>
        </w:rPr>
        <w:t xml:space="preserve"> </w:t>
      </w:r>
      <w:r w:rsidRPr="00E11CC4">
        <w:rPr>
          <w:rFonts w:ascii="Arial" w:hAnsi="Arial" w:cs="Arial"/>
          <w:sz w:val="19"/>
          <w:szCs w:val="19"/>
        </w:rPr>
        <w:t>alebo dátum odovzdania na poštovú, resp. inú prepravu</w:t>
      </w:r>
      <w:r>
        <w:rPr>
          <w:rFonts w:ascii="Arial" w:hAnsi="Arial" w:cs="Arial"/>
          <w:sz w:val="19"/>
          <w:szCs w:val="19"/>
        </w:rPr>
        <w:t xml:space="preserve"> </w:t>
      </w:r>
      <w:r w:rsidRPr="009B5A9B">
        <w:rPr>
          <w:rFonts w:ascii="Arial" w:hAnsi="Arial" w:cs="Arial"/>
          <w:sz w:val="19"/>
          <w:szCs w:val="19"/>
        </w:rPr>
        <w:t>(napr. zasielanie prostredníctvom kuriéra)</w:t>
      </w:r>
      <w:r w:rsidRPr="00E11CC4">
        <w:rPr>
          <w:rFonts w:ascii="Arial" w:hAnsi="Arial" w:cs="Arial"/>
          <w:sz w:val="19"/>
          <w:szCs w:val="19"/>
        </w:rPr>
        <w:t>.</w:t>
      </w:r>
    </w:p>
    <w:p w14:paraId="4858DC8F" w14:textId="77777777" w:rsidR="00B221DB" w:rsidRPr="00504059" w:rsidRDefault="00B221DB" w:rsidP="00B221DB">
      <w:pPr>
        <w:pStyle w:val="Zkladntext"/>
        <w:tabs>
          <w:tab w:val="left" w:pos="720"/>
        </w:tabs>
        <w:spacing w:before="120" w:line="288" w:lineRule="auto"/>
        <w:jc w:val="both"/>
        <w:rPr>
          <w:rFonts w:ascii="Arial" w:hAnsi="Arial" w:cs="Arial"/>
          <w:b/>
          <w:sz w:val="19"/>
          <w:szCs w:val="19"/>
        </w:rPr>
      </w:pPr>
      <w:r w:rsidRPr="00504059">
        <w:rPr>
          <w:rFonts w:ascii="Arial" w:hAnsi="Arial" w:cs="Arial"/>
          <w:b/>
          <w:sz w:val="19"/>
          <w:szCs w:val="19"/>
        </w:rPr>
        <w:t>Predloženie ŽoNFP riadne</w:t>
      </w:r>
    </w:p>
    <w:p w14:paraId="14124181" w14:textId="14997B49" w:rsidR="00B221DB" w:rsidRDefault="00B221DB" w:rsidP="00B221DB">
      <w:pPr>
        <w:pStyle w:val="Zkladntext"/>
        <w:tabs>
          <w:tab w:val="left" w:pos="720"/>
        </w:tabs>
        <w:spacing w:before="120" w:line="288" w:lineRule="auto"/>
        <w:jc w:val="both"/>
        <w:rPr>
          <w:rFonts w:ascii="Arial" w:hAnsi="Arial" w:cs="Arial"/>
          <w:sz w:val="19"/>
          <w:szCs w:val="19"/>
        </w:rPr>
      </w:pPr>
      <w:r>
        <w:rPr>
          <w:rFonts w:ascii="Arial" w:hAnsi="Arial" w:cs="Arial"/>
          <w:sz w:val="19"/>
          <w:szCs w:val="19"/>
        </w:rPr>
        <w:t xml:space="preserve">RO pre OP EVS ako poskytovateľ ŽoNFP na </w:t>
      </w:r>
      <w:r w:rsidRPr="00174DF4">
        <w:rPr>
          <w:rFonts w:ascii="Arial" w:hAnsi="Arial" w:cs="Arial"/>
          <w:sz w:val="19"/>
          <w:szCs w:val="19"/>
        </w:rPr>
        <w:t xml:space="preserve">základe kapitoly 3.2.1.1 </w:t>
      </w:r>
      <w:r>
        <w:rPr>
          <w:rFonts w:ascii="Arial" w:hAnsi="Arial" w:cs="Arial"/>
          <w:sz w:val="19"/>
          <w:szCs w:val="19"/>
        </w:rPr>
        <w:t>SR</w:t>
      </w:r>
      <w:r w:rsidRPr="00174DF4">
        <w:rPr>
          <w:rFonts w:ascii="Arial" w:hAnsi="Arial" w:cs="Arial"/>
          <w:sz w:val="19"/>
          <w:szCs w:val="19"/>
        </w:rPr>
        <w:t xml:space="preserve"> EŠIF </w:t>
      </w:r>
      <w:r>
        <w:rPr>
          <w:rFonts w:ascii="Arial" w:hAnsi="Arial" w:cs="Arial"/>
          <w:sz w:val="19"/>
          <w:szCs w:val="19"/>
        </w:rPr>
        <w:t xml:space="preserve">určí vo výzve </w:t>
      </w:r>
      <w:r w:rsidRPr="00174DF4">
        <w:rPr>
          <w:rFonts w:ascii="Arial" w:hAnsi="Arial" w:cs="Arial"/>
          <w:sz w:val="19"/>
          <w:szCs w:val="19"/>
        </w:rPr>
        <w:t>podmi</w:t>
      </w:r>
      <w:r>
        <w:rPr>
          <w:rFonts w:ascii="Arial" w:hAnsi="Arial" w:cs="Arial"/>
          <w:sz w:val="19"/>
          <w:szCs w:val="19"/>
        </w:rPr>
        <w:t xml:space="preserve">enky pre riadne doručenie ŽoNFP. Obvykle musí byť </w:t>
      </w:r>
      <w:r w:rsidRPr="00174DF4">
        <w:rPr>
          <w:rFonts w:ascii="Arial" w:hAnsi="Arial" w:cs="Arial"/>
          <w:sz w:val="19"/>
          <w:szCs w:val="19"/>
        </w:rPr>
        <w:t>ŽoNFP vyplnená v slovenskom jazyku  písmom umožňujúcim rozpoznanie obsahu textu</w:t>
      </w:r>
      <w:r>
        <w:rPr>
          <w:rFonts w:ascii="Arial" w:hAnsi="Arial" w:cs="Arial"/>
          <w:sz w:val="19"/>
          <w:szCs w:val="19"/>
        </w:rPr>
        <w:t xml:space="preserve"> a  </w:t>
      </w:r>
      <w:r w:rsidRPr="00174DF4">
        <w:rPr>
          <w:rFonts w:ascii="Arial" w:hAnsi="Arial" w:cs="Arial"/>
          <w:sz w:val="19"/>
          <w:szCs w:val="19"/>
        </w:rPr>
        <w:t xml:space="preserve"> podpísaná</w:t>
      </w:r>
      <w:r w:rsidR="0017367D">
        <w:rPr>
          <w:rFonts w:ascii="Arial" w:hAnsi="Arial" w:cs="Arial"/>
          <w:sz w:val="19"/>
          <w:szCs w:val="19"/>
        </w:rPr>
        <w:t xml:space="preserve">/autorizovaná </w:t>
      </w:r>
      <w:r w:rsidRPr="00174DF4">
        <w:rPr>
          <w:rFonts w:ascii="Arial" w:hAnsi="Arial" w:cs="Arial"/>
          <w:sz w:val="19"/>
          <w:szCs w:val="19"/>
        </w:rPr>
        <w:t xml:space="preserve">  </w:t>
      </w:r>
      <w:r w:rsidR="0017367D">
        <w:rPr>
          <w:rFonts w:ascii="Arial" w:hAnsi="Arial" w:cs="Arial"/>
          <w:sz w:val="19"/>
          <w:szCs w:val="19"/>
        </w:rPr>
        <w:t>oprávnenou osobou (štatutár, splnomocnená osoba)</w:t>
      </w:r>
      <w:r>
        <w:rPr>
          <w:rFonts w:ascii="Arial" w:hAnsi="Arial" w:cs="Arial"/>
          <w:sz w:val="19"/>
          <w:szCs w:val="19"/>
        </w:rPr>
        <w:t>.</w:t>
      </w:r>
    </w:p>
    <w:p w14:paraId="1B67A664" w14:textId="77777777" w:rsidR="00B221DB" w:rsidRDefault="00B221DB" w:rsidP="00B221DB">
      <w:pPr>
        <w:pStyle w:val="Zkladntext"/>
        <w:tabs>
          <w:tab w:val="left" w:pos="720"/>
        </w:tabs>
        <w:spacing w:before="120" w:line="288" w:lineRule="auto"/>
        <w:jc w:val="both"/>
        <w:rPr>
          <w:rFonts w:ascii="Arial" w:hAnsi="Arial" w:cs="Arial"/>
          <w:sz w:val="19"/>
          <w:szCs w:val="19"/>
        </w:rPr>
      </w:pPr>
      <w:r w:rsidRPr="0014645C">
        <w:rPr>
          <w:rFonts w:ascii="Arial" w:hAnsi="Arial" w:cs="Arial"/>
          <w:sz w:val="19"/>
          <w:szCs w:val="19"/>
        </w:rPr>
        <w:t xml:space="preserve">V prípade predkladania príloh k ŽoNFP požadovaných výzvou/vyzvaním na overenie podmienok poskytnutia príspevku sa pre prílohy primerane aplikujú </w:t>
      </w:r>
      <w:r>
        <w:rPr>
          <w:rFonts w:ascii="Arial" w:hAnsi="Arial" w:cs="Arial"/>
          <w:sz w:val="19"/>
          <w:szCs w:val="19"/>
        </w:rPr>
        <w:t>podmienky</w:t>
      </w:r>
      <w:r w:rsidRPr="0014645C">
        <w:rPr>
          <w:rFonts w:ascii="Arial" w:hAnsi="Arial" w:cs="Arial"/>
          <w:sz w:val="19"/>
          <w:szCs w:val="19"/>
        </w:rPr>
        <w:t xml:space="preserve"> pre riadne doručenie ako sú stanovené  vo vyzvaní/výzve</w:t>
      </w:r>
      <w:r>
        <w:rPr>
          <w:rFonts w:ascii="Arial" w:hAnsi="Arial" w:cs="Arial"/>
          <w:sz w:val="19"/>
          <w:szCs w:val="19"/>
        </w:rPr>
        <w:t xml:space="preserve"> pre ŽoNFP</w:t>
      </w:r>
      <w:r w:rsidRPr="0014645C">
        <w:rPr>
          <w:rFonts w:ascii="Arial" w:hAnsi="Arial" w:cs="Arial"/>
          <w:sz w:val="19"/>
          <w:szCs w:val="19"/>
        </w:rPr>
        <w:t>.</w:t>
      </w:r>
    </w:p>
    <w:p w14:paraId="72670A77" w14:textId="77777777" w:rsidR="00F220F5" w:rsidRDefault="00F220F5" w:rsidP="003868A0">
      <w:pPr>
        <w:pStyle w:val="Pta"/>
        <w:tabs>
          <w:tab w:val="left" w:pos="720"/>
        </w:tabs>
        <w:spacing w:before="120" w:after="120" w:line="288" w:lineRule="auto"/>
        <w:jc w:val="both"/>
        <w:rPr>
          <w:rFonts w:ascii="Arial" w:hAnsi="Arial" w:cs="Arial"/>
          <w:sz w:val="19"/>
          <w:szCs w:val="19"/>
        </w:rPr>
      </w:pPr>
      <w:r w:rsidRPr="0014645C">
        <w:rPr>
          <w:rFonts w:ascii="Arial" w:hAnsi="Arial" w:cs="Arial"/>
          <w:sz w:val="19"/>
          <w:szCs w:val="19"/>
        </w:rPr>
        <w:t>RO po</w:t>
      </w:r>
      <w:r w:rsidR="004936F9" w:rsidRPr="0014645C">
        <w:rPr>
          <w:rFonts w:ascii="Arial" w:hAnsi="Arial" w:cs="Arial"/>
          <w:sz w:val="19"/>
          <w:szCs w:val="19"/>
        </w:rPr>
        <w:t xml:space="preserve"> posúdení splnenia podmienok doručenia ŽoNFP</w:t>
      </w:r>
      <w:r w:rsidR="00C85E20" w:rsidRPr="0014645C">
        <w:rPr>
          <w:rFonts w:ascii="Arial" w:hAnsi="Arial" w:cs="Arial"/>
          <w:sz w:val="19"/>
          <w:szCs w:val="19"/>
        </w:rPr>
        <w:t xml:space="preserve"> (doručenie riadne, včas a vo forme určenej RO pre OP EVS)</w:t>
      </w:r>
      <w:r w:rsidRPr="0014645C">
        <w:rPr>
          <w:rFonts w:ascii="Arial" w:hAnsi="Arial" w:cs="Arial"/>
          <w:sz w:val="19"/>
          <w:szCs w:val="19"/>
        </w:rPr>
        <w:t xml:space="preserve"> zaregistr</w:t>
      </w:r>
      <w:r w:rsidR="004936F9" w:rsidRPr="0014645C">
        <w:rPr>
          <w:rFonts w:ascii="Arial" w:hAnsi="Arial" w:cs="Arial"/>
          <w:sz w:val="19"/>
          <w:szCs w:val="19"/>
        </w:rPr>
        <w:t>uje</w:t>
      </w:r>
      <w:r w:rsidRPr="0014645C">
        <w:rPr>
          <w:rFonts w:ascii="Arial" w:hAnsi="Arial" w:cs="Arial"/>
          <w:sz w:val="19"/>
          <w:szCs w:val="19"/>
        </w:rPr>
        <w:t xml:space="preserve"> ŽoNFP prostredníctvom ITMS2014+ </w:t>
      </w:r>
      <w:r w:rsidR="004936F9" w:rsidRPr="0014645C">
        <w:rPr>
          <w:rFonts w:ascii="Arial" w:hAnsi="Arial" w:cs="Arial"/>
          <w:sz w:val="19"/>
          <w:szCs w:val="19"/>
        </w:rPr>
        <w:t xml:space="preserve">a </w:t>
      </w:r>
      <w:r w:rsidRPr="0014645C">
        <w:rPr>
          <w:rFonts w:ascii="Arial" w:hAnsi="Arial" w:cs="Arial"/>
          <w:sz w:val="19"/>
          <w:szCs w:val="19"/>
        </w:rPr>
        <w:t xml:space="preserve">zašle žiadateľovi </w:t>
      </w:r>
      <w:r w:rsidRPr="0014645C">
        <w:rPr>
          <w:rFonts w:ascii="Arial" w:hAnsi="Arial" w:cs="Arial"/>
          <w:b/>
          <w:sz w:val="19"/>
          <w:szCs w:val="19"/>
        </w:rPr>
        <w:t>Potvrdenie o registrácii ŽoNFP</w:t>
      </w:r>
      <w:r w:rsidRPr="0014645C">
        <w:rPr>
          <w:rFonts w:ascii="Arial" w:hAnsi="Arial" w:cs="Arial"/>
          <w:sz w:val="19"/>
          <w:szCs w:val="19"/>
        </w:rPr>
        <w:t>. V prípade nefunkčnosti ITMS2014+ zasiela toto potvrdenie poštou.</w:t>
      </w:r>
      <w:r w:rsidR="004936F9" w:rsidRPr="0014645C">
        <w:rPr>
          <w:rFonts w:ascii="Arial" w:hAnsi="Arial" w:cs="Arial"/>
          <w:sz w:val="19"/>
          <w:szCs w:val="19"/>
        </w:rPr>
        <w:t xml:space="preserve"> </w:t>
      </w:r>
    </w:p>
    <w:p w14:paraId="760963A6" w14:textId="77777777" w:rsidR="00B221DB" w:rsidRPr="0014645C" w:rsidRDefault="00B221DB" w:rsidP="003868A0">
      <w:pPr>
        <w:pStyle w:val="Pta"/>
        <w:tabs>
          <w:tab w:val="left" w:pos="720"/>
        </w:tabs>
        <w:spacing w:before="120" w:after="120" w:line="288" w:lineRule="auto"/>
        <w:jc w:val="both"/>
        <w:rPr>
          <w:rFonts w:ascii="Arial" w:hAnsi="Arial" w:cs="Arial"/>
          <w:sz w:val="19"/>
          <w:szCs w:val="19"/>
        </w:rPr>
      </w:pPr>
      <w:r w:rsidRPr="0014645C">
        <w:rPr>
          <w:rFonts w:ascii="Arial" w:hAnsi="Arial" w:cs="Arial"/>
          <w:b/>
          <w:sz w:val="19"/>
          <w:szCs w:val="19"/>
        </w:rPr>
        <w:t>V prípade, ak žiadateľ nepredložil ŽoNFP riadne, včas alebo v určenej forme, RO vydá rozhodnutie o zastavení konania o ŽoNFP.</w:t>
      </w:r>
      <w:r>
        <w:rPr>
          <w:rFonts w:ascii="Arial" w:hAnsi="Arial" w:cs="Arial"/>
          <w:b/>
          <w:sz w:val="19"/>
          <w:szCs w:val="19"/>
        </w:rPr>
        <w:t xml:space="preserve"> </w:t>
      </w:r>
    </w:p>
    <w:p w14:paraId="6140D136" w14:textId="77777777" w:rsidR="00887135" w:rsidRPr="0014645C" w:rsidRDefault="00887135" w:rsidP="00AC1F93">
      <w:pPr>
        <w:pStyle w:val="Nadpis3"/>
        <w:spacing w:line="360" w:lineRule="auto"/>
        <w:ind w:left="720"/>
        <w:jc w:val="both"/>
        <w:rPr>
          <w:b/>
          <w:color w:val="3C8A2E" w:themeColor="accent5"/>
          <w:sz w:val="24"/>
          <w:szCs w:val="24"/>
        </w:rPr>
      </w:pPr>
      <w:bookmarkStart w:id="500" w:name="_Toc413832245"/>
      <w:bookmarkStart w:id="501" w:name="_Toc417132511"/>
      <w:bookmarkStart w:id="502" w:name="_Toc417648924"/>
      <w:bookmarkStart w:id="503" w:name="_Toc440355015"/>
      <w:bookmarkStart w:id="504" w:name="_Toc440375346"/>
      <w:bookmarkStart w:id="505" w:name="_Toc458432932"/>
    </w:p>
    <w:p w14:paraId="0EA6F2D7" w14:textId="45FBD148" w:rsidR="00F220F5" w:rsidRPr="0014645C" w:rsidRDefault="00953D2E" w:rsidP="00AC1F93">
      <w:pPr>
        <w:pStyle w:val="Nadpis3"/>
        <w:spacing w:line="360" w:lineRule="auto"/>
        <w:ind w:left="720"/>
        <w:jc w:val="both"/>
        <w:rPr>
          <w:b/>
          <w:color w:val="3C8A2E" w:themeColor="accent5"/>
          <w:sz w:val="24"/>
          <w:szCs w:val="24"/>
        </w:rPr>
      </w:pPr>
      <w:bookmarkStart w:id="506" w:name="_Toc74742655"/>
      <w:r w:rsidRPr="0014645C">
        <w:rPr>
          <w:b/>
          <w:color w:val="3C8A2E" w:themeColor="accent5"/>
          <w:sz w:val="24"/>
          <w:szCs w:val="24"/>
        </w:rPr>
        <w:t>3.3.1</w:t>
      </w:r>
      <w:r w:rsidR="00400B1E" w:rsidRPr="0014645C">
        <w:rPr>
          <w:b/>
          <w:color w:val="3C8A2E" w:themeColor="accent5"/>
          <w:sz w:val="24"/>
          <w:szCs w:val="24"/>
        </w:rPr>
        <w:tab/>
      </w:r>
      <w:r w:rsidR="00F220F5" w:rsidRPr="0014645C">
        <w:rPr>
          <w:b/>
          <w:color w:val="3C8A2E" w:themeColor="accent5"/>
          <w:sz w:val="24"/>
          <w:szCs w:val="24"/>
        </w:rPr>
        <w:t>Predloženie ŽoNFP prostredníctvom ITMS2014+</w:t>
      </w:r>
      <w:bookmarkEnd w:id="500"/>
      <w:bookmarkEnd w:id="501"/>
      <w:bookmarkEnd w:id="502"/>
      <w:bookmarkEnd w:id="503"/>
      <w:bookmarkEnd w:id="504"/>
      <w:bookmarkEnd w:id="505"/>
      <w:bookmarkEnd w:id="506"/>
    </w:p>
    <w:p w14:paraId="35BEDD00" w14:textId="77777777" w:rsidR="00AC1C0F" w:rsidRPr="0014645C" w:rsidRDefault="00AC1C0F" w:rsidP="00AC1F93">
      <w:pPr>
        <w:pStyle w:val="Zkladntext"/>
        <w:spacing w:after="0" w:line="360" w:lineRule="auto"/>
        <w:ind w:left="720"/>
        <w:jc w:val="both"/>
        <w:rPr>
          <w:color w:val="3C8A2E" w:themeColor="accent5"/>
          <w:sz w:val="24"/>
          <w:szCs w:val="24"/>
          <w:lang w:eastAsia="sk-SK"/>
        </w:rPr>
      </w:pPr>
      <w:r w:rsidRPr="0014645C">
        <w:rPr>
          <w:b/>
          <w:color w:val="3C8A2E" w:themeColor="accent5"/>
          <w:sz w:val="24"/>
          <w:szCs w:val="24"/>
          <w:lang w:eastAsia="sk-SK"/>
        </w:rPr>
        <w:t>Postup vytvorenia prístupu žiadateľa do verejnej časti ITMS.</w:t>
      </w:r>
      <w:r w:rsidRPr="0014645C">
        <w:rPr>
          <w:color w:val="3C8A2E" w:themeColor="accent5"/>
          <w:sz w:val="24"/>
          <w:szCs w:val="24"/>
          <w:lang w:eastAsia="sk-SK"/>
        </w:rPr>
        <w:t xml:space="preserve"> </w:t>
      </w:r>
    </w:p>
    <w:p w14:paraId="763119FF" w14:textId="77777777" w:rsidR="00AC1C0F" w:rsidRPr="0014645C" w:rsidRDefault="00AC1C0F" w:rsidP="00AC1F93">
      <w:pPr>
        <w:pStyle w:val="Zkladntext"/>
        <w:spacing w:after="0" w:line="276" w:lineRule="auto"/>
        <w:jc w:val="both"/>
        <w:rPr>
          <w:rFonts w:ascii="Arial" w:hAnsi="Arial" w:cs="Arial"/>
          <w:b/>
          <w:sz w:val="19"/>
          <w:szCs w:val="19"/>
          <w:lang w:eastAsia="sk-SK"/>
        </w:rPr>
      </w:pPr>
    </w:p>
    <w:p w14:paraId="54BF3309" w14:textId="77777777" w:rsidR="00AC1C0F" w:rsidRPr="0014645C" w:rsidRDefault="00AC1C0F" w:rsidP="0091333D">
      <w:pPr>
        <w:pStyle w:val="Zkladntext"/>
        <w:spacing w:after="0" w:line="288" w:lineRule="auto"/>
        <w:jc w:val="both"/>
        <w:rPr>
          <w:rFonts w:ascii="Arial" w:hAnsi="Arial" w:cs="Arial"/>
          <w:sz w:val="19"/>
          <w:szCs w:val="19"/>
          <w:lang w:eastAsia="sk-SK"/>
        </w:rPr>
      </w:pPr>
      <w:r w:rsidRPr="0014645C">
        <w:rPr>
          <w:rFonts w:ascii="Arial" w:hAnsi="Arial" w:cs="Arial"/>
          <w:sz w:val="19"/>
          <w:szCs w:val="19"/>
          <w:lang w:eastAsia="sk-SK"/>
        </w:rPr>
        <w:t>O prístup do verejnej časti ITMS2014+ sa žiada vyplnením a odoslaním elektronickej žiadosti o aktiváciu konta (ďalej len ŽoAK). ŽoAK je potrebné vyplniť a odoslať v elektronickej podobe prostredníctvom verejnej časti ITMS2014+ (</w:t>
      </w:r>
      <w:hyperlink r:id="rId19" w:history="1">
        <w:r w:rsidRPr="0014645C">
          <w:rPr>
            <w:rStyle w:val="Hypertextovprepojenie"/>
            <w:rFonts w:cs="Arial"/>
            <w:szCs w:val="19"/>
            <w:lang w:eastAsia="sk-SK"/>
          </w:rPr>
          <w:t>https://www.itms2014.sk/</w:t>
        </w:r>
      </w:hyperlink>
      <w:r w:rsidRPr="0014645C">
        <w:rPr>
          <w:rFonts w:ascii="Arial" w:hAnsi="Arial" w:cs="Arial"/>
          <w:sz w:val="19"/>
          <w:szCs w:val="19"/>
          <w:lang w:eastAsia="sk-SK"/>
        </w:rPr>
        <w:t>). Následne sa žiadosť z verejnej časti ITMS2014+ musí vytlačiť a podpísať štatutárnym orgánom alebo ním poverenou osobou, pričom podpis štatutárneho orgánu/poverenej osoby musí byť úradne overený, podľa zákona č. 323/1992 Zb., Notárskeho poriadku (žiadosť musí byť zároveň podpísaná aj používateľom, pre ktorého sa žiada o vytvorenie konta do verejnej časti ITMS2014+) a fyzicky zaslať na korešpondenčnú adresu DataCentra, Cintorínska 5, 814 88 Bratislava. Pri vypĺňaní ŽoAK, je potrebné postupovať v zmysle nápoved</w:t>
      </w:r>
      <w:r w:rsidR="00026E2A" w:rsidRPr="0014645C">
        <w:rPr>
          <w:rFonts w:ascii="Arial" w:hAnsi="Arial" w:cs="Arial"/>
          <w:sz w:val="19"/>
          <w:szCs w:val="19"/>
          <w:lang w:eastAsia="sk-SK"/>
        </w:rPr>
        <w:t>y</w:t>
      </w:r>
      <w:r w:rsidRPr="0014645C">
        <w:rPr>
          <w:rFonts w:ascii="Arial" w:hAnsi="Arial" w:cs="Arial"/>
          <w:sz w:val="19"/>
          <w:szCs w:val="19"/>
          <w:lang w:eastAsia="sk-SK"/>
        </w:rPr>
        <w:t xml:space="preserve">/pokynov k vypĺňaniu žiadosti o zriadenie používateľského konta, ktoré sú dostupné priamo v elektronickom formulári ŽoAK. </w:t>
      </w:r>
    </w:p>
    <w:p w14:paraId="4615D396" w14:textId="77777777" w:rsidR="00AC1C0F" w:rsidRPr="0014645C" w:rsidRDefault="00AC1C0F" w:rsidP="006114F6">
      <w:pPr>
        <w:spacing w:line="288" w:lineRule="auto"/>
        <w:jc w:val="both"/>
        <w:rPr>
          <w:rFonts w:ascii="Arial" w:hAnsi="Arial" w:cs="Arial"/>
          <w:sz w:val="19"/>
          <w:szCs w:val="19"/>
        </w:rPr>
      </w:pPr>
    </w:p>
    <w:p w14:paraId="4E62E9DF" w14:textId="77777777" w:rsidR="001B2286" w:rsidRPr="0014645C" w:rsidRDefault="00D150CA" w:rsidP="00D150CA">
      <w:pPr>
        <w:pStyle w:val="Zkladntext"/>
        <w:spacing w:after="0" w:line="480" w:lineRule="auto"/>
        <w:ind w:left="720"/>
        <w:jc w:val="both"/>
        <w:rPr>
          <w:b/>
          <w:color w:val="3C8A2E" w:themeColor="accent5"/>
          <w:sz w:val="24"/>
          <w:szCs w:val="24"/>
          <w:lang w:eastAsia="sk-SK"/>
        </w:rPr>
      </w:pPr>
      <w:r w:rsidRPr="0014645C">
        <w:rPr>
          <w:b/>
          <w:color w:val="3C8A2E" w:themeColor="accent5"/>
          <w:sz w:val="24"/>
          <w:szCs w:val="24"/>
          <w:lang w:eastAsia="sk-SK"/>
        </w:rPr>
        <w:t>Procesný postup predloženia ŽoNFP prostredníctvom ITMS</w:t>
      </w:r>
    </w:p>
    <w:p w14:paraId="43B2FBAF" w14:textId="396DCE3A" w:rsidR="00D150CA" w:rsidRPr="0014645C" w:rsidRDefault="00D150CA" w:rsidP="00D150CA">
      <w:pPr>
        <w:pStyle w:val="Zkladntext"/>
        <w:spacing w:after="0"/>
        <w:jc w:val="both"/>
        <w:rPr>
          <w:rFonts w:ascii="Arial" w:hAnsi="Arial" w:cs="Arial"/>
          <w:sz w:val="19"/>
          <w:szCs w:val="19"/>
        </w:rPr>
      </w:pPr>
      <w:r w:rsidRPr="0014645C">
        <w:rPr>
          <w:rFonts w:ascii="Arial" w:hAnsi="Arial" w:cs="Arial"/>
          <w:sz w:val="19"/>
          <w:szCs w:val="19"/>
        </w:rPr>
        <w:t>Žiadateľ</w:t>
      </w:r>
      <w:r w:rsidR="00B221DB">
        <w:rPr>
          <w:rFonts w:ascii="Arial" w:hAnsi="Arial" w:cs="Arial"/>
          <w:sz w:val="19"/>
          <w:szCs w:val="19"/>
        </w:rPr>
        <w:t xml:space="preserve"> najprv</w:t>
      </w:r>
      <w:r w:rsidRPr="0014645C">
        <w:rPr>
          <w:rFonts w:ascii="Arial" w:hAnsi="Arial" w:cs="Arial"/>
          <w:sz w:val="19"/>
          <w:szCs w:val="19"/>
        </w:rPr>
        <w:t xml:space="preserve"> predkladá ŽoNFP elektronicky prostredníctvom verejnej časti ITMS2014+</w:t>
      </w:r>
      <w:r w:rsidR="00B221DB">
        <w:rPr>
          <w:rFonts w:ascii="Arial" w:hAnsi="Arial" w:cs="Arial"/>
          <w:sz w:val="19"/>
          <w:szCs w:val="19"/>
        </w:rPr>
        <w:t>.</w:t>
      </w:r>
      <w:r w:rsidRPr="0014645C">
        <w:rPr>
          <w:rFonts w:ascii="Arial" w:hAnsi="Arial" w:cs="Arial"/>
          <w:sz w:val="19"/>
          <w:szCs w:val="19"/>
        </w:rPr>
        <w:t xml:space="preserve"> </w:t>
      </w:r>
      <w:r w:rsidRPr="0014645C">
        <w:rPr>
          <w:rFonts w:ascii="Arial" w:hAnsi="Arial" w:cs="Arial"/>
          <w:sz w:val="19"/>
          <w:szCs w:val="19"/>
        </w:rPr>
        <w:br/>
        <w:t xml:space="preserve">Odoslanie ŽoNFP zo strany žiadateľa musí byť vykonané v rámci intervalu od dátumu vyhlásenia vyzvania </w:t>
      </w:r>
      <w:r w:rsidRPr="0014645C">
        <w:rPr>
          <w:rFonts w:ascii="Arial" w:hAnsi="Arial" w:cs="Arial"/>
          <w:sz w:val="19"/>
          <w:szCs w:val="19"/>
        </w:rPr>
        <w:br/>
        <w:t xml:space="preserve">do dátumu uzavretia vyzvania. Mimo tohto intervalu nie je možné ŽoNFP odoslať z verejnej časti ITMS2014+. Bližšie informácie o postupe sa nachádzajú na webovom sídle Úradu vlády SR: </w:t>
      </w:r>
      <w:hyperlink r:id="rId20" w:history="1">
        <w:r w:rsidRPr="0014645C">
          <w:rPr>
            <w:rFonts w:cs="Arial"/>
            <w:sz w:val="19"/>
            <w:szCs w:val="19"/>
          </w:rPr>
          <w:t>http://www.partnerskadohoda.gov.sk/usmernenia-a-manualy/</w:t>
        </w:r>
      </w:hyperlink>
      <w:r w:rsidRPr="0014645C">
        <w:rPr>
          <w:rFonts w:ascii="Arial" w:hAnsi="Arial" w:cs="Arial"/>
          <w:sz w:val="19"/>
          <w:szCs w:val="19"/>
        </w:rPr>
        <w:t xml:space="preserve"> </w:t>
      </w:r>
      <w:hyperlink r:id="rId21" w:history="1"/>
      <w:r w:rsidRPr="0014645C">
        <w:rPr>
          <w:rFonts w:ascii="Arial" w:hAnsi="Arial" w:cs="Arial"/>
          <w:sz w:val="19"/>
          <w:szCs w:val="19"/>
        </w:rPr>
        <w:t xml:space="preserve">v Usmernení CKO č. 1 k postupu administrácie ŽoNFP cez ITMS2014+. </w:t>
      </w:r>
    </w:p>
    <w:p w14:paraId="446E4316" w14:textId="77777777" w:rsidR="00D150CA" w:rsidRDefault="00D150CA" w:rsidP="00BF3812">
      <w:pPr>
        <w:pStyle w:val="Zkladntext"/>
        <w:spacing w:after="0"/>
        <w:jc w:val="both"/>
        <w:rPr>
          <w:rFonts w:ascii="Arial" w:hAnsi="Arial" w:cs="Arial"/>
          <w:sz w:val="19"/>
          <w:szCs w:val="19"/>
        </w:rPr>
      </w:pPr>
      <w:r w:rsidRPr="0014645C">
        <w:rPr>
          <w:rFonts w:ascii="Arial" w:hAnsi="Arial" w:cs="Arial"/>
          <w:sz w:val="19"/>
          <w:szCs w:val="19"/>
        </w:rPr>
        <w:t xml:space="preserve">V rámci zverejneného vzorového formulára ŽoNFP, ktorý tvorí prílohu č. 1 vyzvania, sú uvedené inštrukcie a vysvetlivky k vyplneniu obsahových náležitostí jednotlivých častí formulára ŽoNFP, preto pri vypĺňaní elektronického formulára ŽoNFP prostredníctvom verejnej časti ITMS2014+ odporúčame využiť zverejnený vzorový formulár ŽoNFP ako pomôcku. </w:t>
      </w:r>
    </w:p>
    <w:p w14:paraId="55108D04" w14:textId="77777777" w:rsidR="00BF3812" w:rsidRPr="00BF3812" w:rsidRDefault="00BF3812" w:rsidP="00BF3812">
      <w:pPr>
        <w:pStyle w:val="Zkladntext"/>
        <w:spacing w:after="0"/>
        <w:jc w:val="both"/>
        <w:rPr>
          <w:rFonts w:ascii="Arial" w:hAnsi="Arial" w:cs="Arial"/>
          <w:sz w:val="19"/>
          <w:szCs w:val="19"/>
        </w:rPr>
      </w:pPr>
    </w:p>
    <w:p w14:paraId="76FEAD1D" w14:textId="77777777" w:rsidR="001B2286" w:rsidRPr="0014645C" w:rsidRDefault="00463984" w:rsidP="006114F6">
      <w:pPr>
        <w:spacing w:line="288" w:lineRule="auto"/>
        <w:jc w:val="both"/>
        <w:rPr>
          <w:rFonts w:ascii="Arial" w:hAnsi="Arial" w:cs="Arial"/>
          <w:sz w:val="19"/>
          <w:szCs w:val="19"/>
        </w:rPr>
      </w:pPr>
      <w:r w:rsidRPr="0014645C">
        <w:rPr>
          <w:rFonts w:ascii="Arial" w:hAnsi="Arial" w:cs="Arial"/>
          <w:sz w:val="19"/>
          <w:szCs w:val="19"/>
        </w:rPr>
        <w:t xml:space="preserve">Proces vytvorenia a podania ŽoNFP je v ITMS2014+ rozdelený na dva za sebou logicky nasledujúce kroky. </w:t>
      </w:r>
    </w:p>
    <w:p w14:paraId="2344297F" w14:textId="77777777" w:rsidR="001B2286" w:rsidRPr="0014645C" w:rsidRDefault="00463984" w:rsidP="006114F6">
      <w:pPr>
        <w:spacing w:line="288" w:lineRule="auto"/>
        <w:jc w:val="both"/>
        <w:rPr>
          <w:rFonts w:ascii="Arial" w:hAnsi="Arial" w:cs="Arial"/>
          <w:sz w:val="19"/>
          <w:szCs w:val="19"/>
        </w:rPr>
      </w:pPr>
      <w:r w:rsidRPr="0014645C">
        <w:rPr>
          <w:rFonts w:ascii="Arial" w:hAnsi="Arial" w:cs="Arial"/>
          <w:b/>
          <w:sz w:val="19"/>
          <w:szCs w:val="19"/>
        </w:rPr>
        <w:t>Prvým krokom je wizard</w:t>
      </w:r>
      <w:r w:rsidRPr="0014645C">
        <w:rPr>
          <w:rFonts w:ascii="Arial" w:hAnsi="Arial" w:cs="Arial"/>
          <w:sz w:val="19"/>
          <w:szCs w:val="19"/>
        </w:rPr>
        <w:t>, ktorý slúži na vytvorenie ŽoNFP, výber a zadanie primárnych údajov ŽoNFP.</w:t>
      </w:r>
      <w:r w:rsidR="001B2286" w:rsidRPr="0014645C">
        <w:rPr>
          <w:rFonts w:ascii="Arial" w:hAnsi="Arial" w:cs="Arial"/>
          <w:sz w:val="19"/>
          <w:szCs w:val="19"/>
        </w:rPr>
        <w:t xml:space="preserve"> Wizard sa skladá z nasledujúcich krokov: výber výzvy/vyzvania, výber operačného program</w:t>
      </w:r>
      <w:r w:rsidR="002067F0" w:rsidRPr="0014645C">
        <w:rPr>
          <w:rFonts w:ascii="Arial" w:hAnsi="Arial" w:cs="Arial"/>
          <w:sz w:val="19"/>
          <w:szCs w:val="19"/>
        </w:rPr>
        <w:t>u</w:t>
      </w:r>
      <w:r w:rsidR="001B2286" w:rsidRPr="0014645C">
        <w:rPr>
          <w:rFonts w:ascii="Arial" w:hAnsi="Arial" w:cs="Arial"/>
          <w:sz w:val="19"/>
          <w:szCs w:val="19"/>
        </w:rPr>
        <w:t xml:space="preserve">, zadanie základných údajov ŽoNFP a zobrazenie základných kritérií oprávnenosti. Po úspešnom ukončení wizardu vytvorenia ŽoNFP systém ITMS2014+ vygeneruje kód ŽoNFP, ktorý </w:t>
      </w:r>
      <w:r w:rsidR="00B1125A" w:rsidRPr="0014645C">
        <w:rPr>
          <w:rFonts w:ascii="Arial" w:hAnsi="Arial" w:cs="Arial"/>
          <w:sz w:val="19"/>
          <w:szCs w:val="19"/>
        </w:rPr>
        <w:t xml:space="preserve">obsahuje </w:t>
      </w:r>
      <w:r w:rsidR="001B2286" w:rsidRPr="0014645C">
        <w:rPr>
          <w:rFonts w:ascii="Arial" w:hAnsi="Arial" w:cs="Arial"/>
          <w:sz w:val="19"/>
          <w:szCs w:val="19"/>
        </w:rPr>
        <w:t xml:space="preserve">jednoznačný a jedinečný </w:t>
      </w:r>
      <w:r w:rsidR="00B1125A" w:rsidRPr="0014645C">
        <w:rPr>
          <w:rFonts w:ascii="Arial" w:hAnsi="Arial" w:cs="Arial"/>
          <w:sz w:val="19"/>
          <w:szCs w:val="19"/>
        </w:rPr>
        <w:t xml:space="preserve">číselný </w:t>
      </w:r>
      <w:r w:rsidR="001B2286" w:rsidRPr="0014645C">
        <w:rPr>
          <w:rFonts w:ascii="Arial" w:hAnsi="Arial" w:cs="Arial"/>
          <w:sz w:val="19"/>
          <w:szCs w:val="19"/>
        </w:rPr>
        <w:t>identifikátor v rámci celého systému ITMS2014+.</w:t>
      </w:r>
    </w:p>
    <w:p w14:paraId="08F8BFA3" w14:textId="77777777" w:rsidR="001B2286" w:rsidRPr="0014645C" w:rsidRDefault="001B2286" w:rsidP="006114F6">
      <w:pPr>
        <w:spacing w:line="288" w:lineRule="auto"/>
        <w:jc w:val="both"/>
        <w:rPr>
          <w:rFonts w:ascii="Arial" w:hAnsi="Arial" w:cs="Arial"/>
          <w:sz w:val="19"/>
          <w:szCs w:val="19"/>
        </w:rPr>
      </w:pPr>
      <w:r w:rsidRPr="0014645C">
        <w:rPr>
          <w:rFonts w:ascii="Arial" w:hAnsi="Arial" w:cs="Arial"/>
          <w:b/>
          <w:sz w:val="19"/>
          <w:szCs w:val="19"/>
        </w:rPr>
        <w:t xml:space="preserve">Druhým krokom je </w:t>
      </w:r>
      <w:r w:rsidR="00AF7EB8" w:rsidRPr="0014645C">
        <w:rPr>
          <w:rFonts w:ascii="Arial" w:hAnsi="Arial" w:cs="Arial"/>
          <w:b/>
          <w:sz w:val="19"/>
          <w:szCs w:val="19"/>
        </w:rPr>
        <w:t>vyplnenie f</w:t>
      </w:r>
      <w:r w:rsidRPr="0014645C">
        <w:rPr>
          <w:rFonts w:ascii="Arial" w:hAnsi="Arial" w:cs="Arial"/>
          <w:b/>
          <w:sz w:val="19"/>
          <w:szCs w:val="19"/>
        </w:rPr>
        <w:t>ormulár</w:t>
      </w:r>
      <w:r w:rsidR="00AF7EB8" w:rsidRPr="0014645C">
        <w:rPr>
          <w:rFonts w:ascii="Arial" w:hAnsi="Arial" w:cs="Arial"/>
          <w:b/>
          <w:sz w:val="19"/>
          <w:szCs w:val="19"/>
        </w:rPr>
        <w:t>a</w:t>
      </w:r>
      <w:r w:rsidRPr="0014645C">
        <w:rPr>
          <w:rFonts w:ascii="Arial" w:hAnsi="Arial" w:cs="Arial"/>
          <w:b/>
          <w:sz w:val="19"/>
          <w:szCs w:val="19"/>
        </w:rPr>
        <w:t xml:space="preserve"> ŽoNFP</w:t>
      </w:r>
      <w:r w:rsidRPr="0014645C">
        <w:rPr>
          <w:rFonts w:ascii="Arial" w:hAnsi="Arial" w:cs="Arial"/>
          <w:sz w:val="19"/>
          <w:szCs w:val="19"/>
        </w:rPr>
        <w:t xml:space="preserve">, ktorý sa zobrazí automaticky po ukončení wizardu vytvorenia ŽoNFP. </w:t>
      </w:r>
      <w:r w:rsidR="00AF7EB8" w:rsidRPr="0014645C">
        <w:rPr>
          <w:rFonts w:ascii="Arial" w:hAnsi="Arial" w:cs="Arial"/>
          <w:sz w:val="19"/>
          <w:szCs w:val="19"/>
        </w:rPr>
        <w:t>Elektronický formulár ŽoNFP na verejnej časti  ITMS2014+ je rozdelený do nasledovných logických celkov:</w:t>
      </w:r>
    </w:p>
    <w:p w14:paraId="49DC832A"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rPr>
      </w:pPr>
      <w:r w:rsidRPr="0014645C">
        <w:rPr>
          <w:rFonts w:ascii="Arial" w:hAnsi="Arial" w:cs="Arial"/>
          <w:sz w:val="19"/>
          <w:szCs w:val="19"/>
        </w:rPr>
        <w:t>Identifikácia žiadateľa a partnerov,</w:t>
      </w:r>
    </w:p>
    <w:p w14:paraId="2BA0CFE1"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rPr>
      </w:pPr>
      <w:r w:rsidRPr="0014645C">
        <w:rPr>
          <w:rFonts w:ascii="Arial" w:hAnsi="Arial" w:cs="Arial"/>
          <w:sz w:val="19"/>
          <w:szCs w:val="19"/>
        </w:rPr>
        <w:t>Údaje o projekte,</w:t>
      </w:r>
    </w:p>
    <w:p w14:paraId="5353BA9C"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rPr>
      </w:pPr>
      <w:r w:rsidRPr="0014645C">
        <w:rPr>
          <w:rFonts w:ascii="Arial" w:hAnsi="Arial" w:cs="Arial"/>
          <w:sz w:val="19"/>
          <w:szCs w:val="19"/>
        </w:rPr>
        <w:t>Harmonogram projektu a výstupy,</w:t>
      </w:r>
    </w:p>
    <w:p w14:paraId="4E2AE4A3"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rPr>
      </w:pPr>
      <w:r w:rsidRPr="0014645C">
        <w:rPr>
          <w:rFonts w:ascii="Arial" w:hAnsi="Arial" w:cs="Arial"/>
          <w:sz w:val="19"/>
          <w:szCs w:val="19"/>
        </w:rPr>
        <w:t>Rozpočet projektu,</w:t>
      </w:r>
    </w:p>
    <w:p w14:paraId="5E92259E"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rPr>
      </w:pPr>
      <w:r w:rsidRPr="0014645C">
        <w:rPr>
          <w:rFonts w:ascii="Arial" w:hAnsi="Arial" w:cs="Arial"/>
          <w:sz w:val="19"/>
          <w:szCs w:val="19"/>
        </w:rPr>
        <w:t>Predpoklady a riziká projektu,</w:t>
      </w:r>
    </w:p>
    <w:p w14:paraId="27BA0786"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rPr>
      </w:pPr>
      <w:r w:rsidRPr="0014645C">
        <w:rPr>
          <w:rFonts w:ascii="Arial" w:hAnsi="Arial" w:cs="Arial"/>
          <w:sz w:val="19"/>
          <w:szCs w:val="19"/>
        </w:rPr>
        <w:t>Podmienky poskytnutia príspevku,</w:t>
      </w:r>
    </w:p>
    <w:p w14:paraId="26BF7374"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rPr>
      </w:pPr>
      <w:r w:rsidRPr="0014645C">
        <w:rPr>
          <w:rFonts w:ascii="Arial" w:hAnsi="Arial" w:cs="Arial"/>
          <w:sz w:val="19"/>
          <w:szCs w:val="19"/>
        </w:rPr>
        <w:t xml:space="preserve">Čestné vyhlásenie.  </w:t>
      </w:r>
    </w:p>
    <w:p w14:paraId="19BCDF77" w14:textId="77777777" w:rsidR="00AF7EB8" w:rsidRPr="0014645C" w:rsidRDefault="00AF7EB8" w:rsidP="00150BDD">
      <w:pPr>
        <w:spacing w:line="288" w:lineRule="auto"/>
        <w:jc w:val="both"/>
        <w:rPr>
          <w:rFonts w:ascii="Arial" w:hAnsi="Arial" w:cs="Arial"/>
          <w:sz w:val="19"/>
          <w:szCs w:val="19"/>
        </w:rPr>
      </w:pPr>
      <w:r w:rsidRPr="0014645C">
        <w:rPr>
          <w:rFonts w:ascii="Arial" w:hAnsi="Arial" w:cs="Arial"/>
          <w:sz w:val="19"/>
          <w:szCs w:val="19"/>
        </w:rPr>
        <w:t xml:space="preserve">Obsah jednotlivých logických celkov je podrobne popísaný </w:t>
      </w:r>
      <w:r w:rsidR="00150BDD" w:rsidRPr="0014645C">
        <w:rPr>
          <w:rFonts w:ascii="Arial" w:hAnsi="Arial" w:cs="Arial"/>
          <w:sz w:val="19"/>
          <w:szCs w:val="19"/>
        </w:rPr>
        <w:t>v </w:t>
      </w:r>
      <w:r w:rsidRPr="0014645C">
        <w:rPr>
          <w:rFonts w:ascii="Arial" w:hAnsi="Arial" w:cs="Arial"/>
          <w:sz w:val="19"/>
          <w:szCs w:val="19"/>
        </w:rPr>
        <w:t xml:space="preserve">prílohe č. 1 </w:t>
      </w:r>
      <w:r w:rsidR="00150BDD" w:rsidRPr="0014645C">
        <w:rPr>
          <w:rFonts w:ascii="Arial" w:hAnsi="Arial" w:cs="Arial"/>
          <w:sz w:val="19"/>
          <w:szCs w:val="19"/>
        </w:rPr>
        <w:t>k usmerneniu CKO č. 1 k postupu administrácie žiadosti o nenávratný finančný príspevok cez ITMS2014+.</w:t>
      </w:r>
    </w:p>
    <w:p w14:paraId="7DD5A627" w14:textId="77777777" w:rsidR="004E5C2D" w:rsidRPr="0014645C" w:rsidRDefault="004E5C2D" w:rsidP="0091333D">
      <w:pPr>
        <w:spacing w:before="120" w:after="120" w:line="288" w:lineRule="auto"/>
        <w:jc w:val="both"/>
        <w:rPr>
          <w:rFonts w:ascii="Arial" w:hAnsi="Arial" w:cs="Arial"/>
          <w:sz w:val="19"/>
          <w:szCs w:val="19"/>
        </w:rPr>
      </w:pPr>
    </w:p>
    <w:p w14:paraId="085422C7" w14:textId="77777777" w:rsidR="004E5C2D" w:rsidRPr="0014645C" w:rsidRDefault="00557906" w:rsidP="00557906">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rPr>
      </w:pPr>
      <w:r w:rsidRPr="0014645C">
        <w:rPr>
          <w:rFonts w:ascii="Arial" w:hAnsi="Arial" w:cs="Arial"/>
          <w:b/>
          <w:sz w:val="19"/>
          <w:szCs w:val="19"/>
        </w:rPr>
        <w:t>Odporúčanie</w:t>
      </w:r>
      <w:r w:rsidR="004E5C2D" w:rsidRPr="0014645C">
        <w:rPr>
          <w:rFonts w:ascii="Arial" w:hAnsi="Arial" w:cs="Arial"/>
          <w:b/>
          <w:sz w:val="19"/>
          <w:szCs w:val="19"/>
        </w:rPr>
        <w:t xml:space="preserve"> pre žiadateľa:</w:t>
      </w:r>
      <w:r w:rsidR="004E5C2D" w:rsidRPr="0014645C">
        <w:rPr>
          <w:rFonts w:ascii="Arial" w:hAnsi="Arial" w:cs="Arial"/>
          <w:sz w:val="19"/>
          <w:szCs w:val="19"/>
        </w:rPr>
        <w:t xml:space="preserve"> Pre zvýšenie informovanosti má každý žiadateľ možnosť si v ITMS2014+ aktivovať funkcionalitu „sledovanie na objekte“ (napríklad na objekte ŽoNFP), ktorá mu poskytne okamžité  informácie/notifikácie o zmene stavu sledovanej ŽoNFP. Notifikácie sú podľa výberu žiadateľa zasielané buď internými správami v rámci ITMS2014+ alebo emailom.</w:t>
      </w:r>
    </w:p>
    <w:p w14:paraId="1EC6E278" w14:textId="77777777" w:rsidR="00AF7EB8" w:rsidRPr="0014645C" w:rsidRDefault="00AF7EB8" w:rsidP="001B2286">
      <w:pPr>
        <w:spacing w:line="288" w:lineRule="auto"/>
      </w:pPr>
    </w:p>
    <w:p w14:paraId="4EEAD595" w14:textId="448D6195" w:rsidR="00F220F5" w:rsidRPr="0014645C" w:rsidRDefault="00953D2E" w:rsidP="00551D65">
      <w:pPr>
        <w:pStyle w:val="Nadpis3"/>
        <w:spacing w:line="480" w:lineRule="auto"/>
        <w:ind w:left="720"/>
        <w:rPr>
          <w:b/>
          <w:sz w:val="24"/>
          <w:szCs w:val="24"/>
        </w:rPr>
      </w:pPr>
      <w:bookmarkStart w:id="507" w:name="_Toc418003090"/>
      <w:bookmarkStart w:id="508" w:name="_Toc417132512"/>
      <w:bookmarkStart w:id="509" w:name="_Toc417648925"/>
      <w:bookmarkStart w:id="510" w:name="_Toc440355016"/>
      <w:bookmarkStart w:id="511" w:name="_Toc440375347"/>
      <w:bookmarkStart w:id="512" w:name="_Toc458432933"/>
      <w:bookmarkStart w:id="513" w:name="_Toc74742656"/>
      <w:bookmarkEnd w:id="507"/>
      <w:r w:rsidRPr="0014645C">
        <w:rPr>
          <w:b/>
          <w:color w:val="3C8A2E" w:themeColor="accent5"/>
          <w:sz w:val="24"/>
          <w:szCs w:val="24"/>
        </w:rPr>
        <w:t>3.3.2</w:t>
      </w:r>
      <w:r w:rsidR="00400B1E" w:rsidRPr="0014645C">
        <w:rPr>
          <w:b/>
          <w:color w:val="3C8A2E" w:themeColor="accent5"/>
          <w:sz w:val="24"/>
          <w:szCs w:val="24"/>
        </w:rPr>
        <w:tab/>
      </w:r>
      <w:r w:rsidR="00F220F5" w:rsidRPr="0014645C">
        <w:rPr>
          <w:b/>
          <w:color w:val="3C8A2E" w:themeColor="accent5"/>
          <w:sz w:val="24"/>
          <w:szCs w:val="24"/>
        </w:rPr>
        <w:t>Predloženie ŽoNFP v </w:t>
      </w:r>
      <w:r w:rsidR="00BE2603">
        <w:rPr>
          <w:b/>
          <w:color w:val="3C8A2E" w:themeColor="accent5"/>
          <w:sz w:val="24"/>
          <w:szCs w:val="24"/>
        </w:rPr>
        <w:t>určenej</w:t>
      </w:r>
      <w:r w:rsidR="00BE2603" w:rsidRPr="0014645C">
        <w:rPr>
          <w:b/>
          <w:color w:val="3C8A2E" w:themeColor="accent5"/>
          <w:sz w:val="24"/>
          <w:szCs w:val="24"/>
        </w:rPr>
        <w:t xml:space="preserve"> </w:t>
      </w:r>
      <w:r w:rsidR="00F220F5" w:rsidRPr="0014645C">
        <w:rPr>
          <w:b/>
          <w:color w:val="3C8A2E" w:themeColor="accent5"/>
          <w:sz w:val="24"/>
          <w:szCs w:val="24"/>
        </w:rPr>
        <w:t>forme</w:t>
      </w:r>
      <w:bookmarkEnd w:id="508"/>
      <w:bookmarkEnd w:id="509"/>
      <w:bookmarkEnd w:id="510"/>
      <w:bookmarkEnd w:id="511"/>
      <w:bookmarkEnd w:id="512"/>
      <w:bookmarkEnd w:id="513"/>
    </w:p>
    <w:p w14:paraId="45AB6155" w14:textId="15CBA185" w:rsidR="00AF4BC5" w:rsidRDefault="00B84E17" w:rsidP="00B84E17">
      <w:pPr>
        <w:spacing w:before="120" w:after="120" w:line="288" w:lineRule="auto"/>
        <w:jc w:val="both"/>
        <w:rPr>
          <w:rFonts w:ascii="Arial" w:hAnsi="Arial" w:cs="Arial"/>
          <w:sz w:val="19"/>
          <w:szCs w:val="19"/>
        </w:rPr>
      </w:pPr>
      <w:r w:rsidRPr="0014645C">
        <w:rPr>
          <w:rFonts w:ascii="Arial" w:hAnsi="Arial" w:cs="Arial"/>
          <w:sz w:val="19"/>
          <w:szCs w:val="19"/>
        </w:rPr>
        <w:t xml:space="preserve">Po odoslaní ŽoNFP elektronicky prostredníctvom verejnej časti ITMS2014+, predkladá žiadateľ </w:t>
      </w:r>
      <w:r w:rsidR="00887135" w:rsidRPr="0014645C">
        <w:rPr>
          <w:rFonts w:ascii="Arial" w:hAnsi="Arial" w:cs="Arial"/>
          <w:sz w:val="19"/>
          <w:szCs w:val="19"/>
        </w:rPr>
        <w:t>Ž</w:t>
      </w:r>
      <w:r w:rsidRPr="0014645C">
        <w:rPr>
          <w:rFonts w:ascii="Arial" w:hAnsi="Arial" w:cs="Arial"/>
          <w:sz w:val="19"/>
          <w:szCs w:val="19"/>
        </w:rPr>
        <w:t xml:space="preserve">oNFP </w:t>
      </w:r>
      <w:r w:rsidR="00AF4BC5">
        <w:rPr>
          <w:rFonts w:ascii="Arial" w:hAnsi="Arial" w:cs="Arial"/>
          <w:sz w:val="19"/>
          <w:szCs w:val="19"/>
        </w:rPr>
        <w:t>v</w:t>
      </w:r>
      <w:r w:rsidR="00BE2603">
        <w:rPr>
          <w:rFonts w:ascii="Arial" w:hAnsi="Arial" w:cs="Arial"/>
          <w:sz w:val="19"/>
          <w:szCs w:val="19"/>
        </w:rPr>
        <w:t> </w:t>
      </w:r>
      <w:r w:rsidR="00AF4BC5">
        <w:rPr>
          <w:rFonts w:ascii="Arial" w:hAnsi="Arial" w:cs="Arial"/>
          <w:sz w:val="19"/>
          <w:szCs w:val="19"/>
        </w:rPr>
        <w:t>elektronickej</w:t>
      </w:r>
      <w:r w:rsidR="00BE2603">
        <w:rPr>
          <w:rFonts w:ascii="Arial" w:hAnsi="Arial" w:cs="Arial"/>
          <w:sz w:val="19"/>
          <w:szCs w:val="19"/>
        </w:rPr>
        <w:t xml:space="preserve"> </w:t>
      </w:r>
      <w:r w:rsidR="007C65F9">
        <w:rPr>
          <w:rFonts w:ascii="Arial" w:hAnsi="Arial" w:cs="Arial"/>
          <w:sz w:val="19"/>
          <w:szCs w:val="19"/>
        </w:rPr>
        <w:t>a</w:t>
      </w:r>
      <w:r w:rsidR="00BE2603">
        <w:rPr>
          <w:rFonts w:ascii="Arial" w:hAnsi="Arial" w:cs="Arial"/>
          <w:sz w:val="19"/>
          <w:szCs w:val="19"/>
        </w:rPr>
        <w:t xml:space="preserve">lebo listinnej </w:t>
      </w:r>
      <w:r w:rsidR="00AF4BC5">
        <w:rPr>
          <w:rFonts w:ascii="Arial" w:hAnsi="Arial" w:cs="Arial"/>
          <w:sz w:val="19"/>
          <w:szCs w:val="19"/>
        </w:rPr>
        <w:t xml:space="preserve"> podobe.</w:t>
      </w:r>
    </w:p>
    <w:p w14:paraId="7F6738C3" w14:textId="40001B32" w:rsidR="00AF4BC5" w:rsidRPr="00D04D5D" w:rsidRDefault="00AF4BC5" w:rsidP="00AF4BC5">
      <w:pPr>
        <w:spacing w:before="120" w:after="120" w:line="288" w:lineRule="auto"/>
        <w:jc w:val="both"/>
        <w:rPr>
          <w:rFonts w:asciiTheme="majorHAnsi" w:eastAsiaTheme="majorEastAsia" w:hAnsiTheme="majorHAnsi" w:cstheme="majorBidi"/>
          <w:b/>
          <w:color w:val="3C8A2E" w:themeColor="accent5"/>
          <w:sz w:val="22"/>
          <w:szCs w:val="22"/>
        </w:rPr>
      </w:pPr>
      <w:r>
        <w:rPr>
          <w:rFonts w:asciiTheme="majorHAnsi" w:eastAsiaTheme="majorEastAsia" w:hAnsiTheme="majorHAnsi" w:cstheme="majorBidi"/>
          <w:b/>
          <w:color w:val="3C8A2E" w:themeColor="accent5"/>
          <w:sz w:val="22"/>
          <w:szCs w:val="22"/>
        </w:rPr>
        <w:t>P</w:t>
      </w:r>
      <w:r w:rsidRPr="00D04D5D">
        <w:rPr>
          <w:rFonts w:asciiTheme="majorHAnsi" w:eastAsiaTheme="majorEastAsia" w:hAnsiTheme="majorHAnsi" w:cstheme="majorBidi"/>
          <w:b/>
          <w:color w:val="3C8A2E" w:themeColor="accent5"/>
          <w:sz w:val="22"/>
          <w:szCs w:val="22"/>
        </w:rPr>
        <w:t xml:space="preserve">odanie ŽoNFP </w:t>
      </w:r>
      <w:r>
        <w:rPr>
          <w:rFonts w:asciiTheme="majorHAnsi" w:eastAsiaTheme="majorEastAsia" w:hAnsiTheme="majorHAnsi" w:cstheme="majorBidi"/>
          <w:b/>
          <w:color w:val="3C8A2E" w:themeColor="accent5"/>
          <w:sz w:val="22"/>
          <w:szCs w:val="22"/>
        </w:rPr>
        <w:t>v  </w:t>
      </w:r>
      <w:r w:rsidRPr="00D04D5D">
        <w:rPr>
          <w:rFonts w:asciiTheme="majorHAnsi" w:eastAsiaTheme="majorEastAsia" w:hAnsiTheme="majorHAnsi" w:cstheme="majorBidi"/>
          <w:b/>
          <w:color w:val="3C8A2E" w:themeColor="accent5"/>
          <w:sz w:val="22"/>
          <w:szCs w:val="22"/>
        </w:rPr>
        <w:t>elektronick</w:t>
      </w:r>
      <w:r>
        <w:rPr>
          <w:rFonts w:asciiTheme="majorHAnsi" w:eastAsiaTheme="majorEastAsia" w:hAnsiTheme="majorHAnsi" w:cstheme="majorBidi"/>
          <w:b/>
          <w:color w:val="3C8A2E" w:themeColor="accent5"/>
          <w:sz w:val="22"/>
          <w:szCs w:val="22"/>
        </w:rPr>
        <w:t>ej podobe</w:t>
      </w:r>
      <w:r w:rsidR="00121823">
        <w:rPr>
          <w:rStyle w:val="Odkaznapoznmkupodiarou"/>
          <w:rFonts w:eastAsiaTheme="majorEastAsia" w:cstheme="majorBidi"/>
          <w:b/>
          <w:color w:val="3C8A2E" w:themeColor="accent5"/>
          <w:szCs w:val="22"/>
        </w:rPr>
        <w:footnoteReference w:id="105"/>
      </w:r>
      <w:r w:rsidRPr="00D04D5D">
        <w:rPr>
          <w:rFonts w:asciiTheme="majorHAnsi" w:eastAsiaTheme="majorEastAsia" w:hAnsiTheme="majorHAnsi" w:cstheme="majorBidi"/>
          <w:b/>
          <w:color w:val="3C8A2E" w:themeColor="accent5"/>
          <w:sz w:val="22"/>
          <w:szCs w:val="22"/>
        </w:rPr>
        <w:t xml:space="preserve"> (e-Government)</w:t>
      </w:r>
    </w:p>
    <w:p w14:paraId="35F99191" w14:textId="586206A4" w:rsidR="00AF4BC5" w:rsidRDefault="00AF4BC5" w:rsidP="00AF4BC5">
      <w:pPr>
        <w:spacing w:before="120" w:after="120" w:line="288" w:lineRule="auto"/>
        <w:jc w:val="both"/>
        <w:rPr>
          <w:rFonts w:ascii="Arial" w:hAnsi="Arial" w:cs="Arial"/>
          <w:sz w:val="19"/>
          <w:szCs w:val="19"/>
        </w:rPr>
      </w:pPr>
      <w:r w:rsidRPr="009F1FE3">
        <w:rPr>
          <w:rFonts w:ascii="Arial" w:hAnsi="Arial" w:cs="Arial"/>
          <w:sz w:val="19"/>
          <w:szCs w:val="19"/>
        </w:rPr>
        <w:t xml:space="preserve">V rámci konania o ŽoNFP sa za </w:t>
      </w:r>
      <w:r w:rsidR="00BE2603">
        <w:rPr>
          <w:rFonts w:ascii="Arial" w:hAnsi="Arial" w:cs="Arial"/>
          <w:sz w:val="19"/>
          <w:szCs w:val="19"/>
        </w:rPr>
        <w:t xml:space="preserve">elektronickú podobu </w:t>
      </w:r>
      <w:r w:rsidRPr="009F1FE3">
        <w:rPr>
          <w:rFonts w:ascii="Arial" w:hAnsi="Arial" w:cs="Arial"/>
          <w:sz w:val="19"/>
          <w:szCs w:val="19"/>
        </w:rPr>
        <w:t xml:space="preserve"> v zmysle zákona o e-Governmente, považuje doručenie ŽoNFP </w:t>
      </w:r>
      <w:r w:rsidR="00BE2603">
        <w:rPr>
          <w:rFonts w:ascii="Arial" w:hAnsi="Arial" w:cs="Arial"/>
          <w:sz w:val="19"/>
          <w:szCs w:val="19"/>
        </w:rPr>
        <w:t>podpísané (</w:t>
      </w:r>
      <w:r w:rsidR="00BE2603" w:rsidRPr="009F1FE3">
        <w:rPr>
          <w:rFonts w:ascii="Arial" w:hAnsi="Arial" w:cs="Arial"/>
          <w:sz w:val="19"/>
          <w:szCs w:val="19"/>
        </w:rPr>
        <w:t>autorizovan</w:t>
      </w:r>
      <w:r w:rsidR="00BE2603">
        <w:rPr>
          <w:rFonts w:ascii="Arial" w:hAnsi="Arial" w:cs="Arial"/>
          <w:sz w:val="19"/>
          <w:szCs w:val="19"/>
        </w:rPr>
        <w:t>é)</w:t>
      </w:r>
      <w:r w:rsidR="00BE2603" w:rsidRPr="009F1FE3">
        <w:rPr>
          <w:rFonts w:ascii="Arial" w:hAnsi="Arial" w:cs="Arial"/>
          <w:sz w:val="19"/>
          <w:szCs w:val="19"/>
        </w:rPr>
        <w:t xml:space="preserve"> </w:t>
      </w:r>
      <w:r w:rsidRPr="009F1FE3">
        <w:rPr>
          <w:rFonts w:ascii="Arial" w:hAnsi="Arial" w:cs="Arial"/>
          <w:sz w:val="19"/>
          <w:szCs w:val="19"/>
        </w:rPr>
        <w:t>kvalifikovaným elektronickým podpisom, kvalifikovaným elektronickým podpisom s mandátnym certifikátom alebo kvalifikovanou elektronickou pečaťou do elektronickej schránky RO. Elektronické predloženie ŽoNFP môže žiadateľ realizovať priamo v prostredí ITMS2014+</w:t>
      </w:r>
      <w:r w:rsidR="00BE1C8F" w:rsidRPr="00BE1C8F">
        <w:rPr>
          <w:rFonts w:ascii="Arial" w:hAnsi="Arial" w:cs="Arial"/>
          <w:sz w:val="19"/>
          <w:szCs w:val="19"/>
        </w:rPr>
        <w:t xml:space="preserve">  alebo prostredníctvom portálu https://www.slovensko.sk s  využitím služby "Všeobecná agenda" resp. využitím špecifickej služby " Podania v  procese  implementácie EŠIF pre programové obdobie 2014-2020“. Ďalšie informácie na  https://www.itms2014.sk/faqs?1&amp;tema=38fa22e1-798f-43d7-92bb-62ef747eda14. Pre doručenie do relevantnej elektronickej schránky RO pre OP EVS je potrebné postupne zvoliť za poskytovateľa služby - Ministerstvo vnútra Slovenskej republiky, do poľa značka prijímateľa uviesť - kód vyzvania, do poľa predmet -  kód ŽoNFP vygenerovaný ITMS a do poľa text identifikovať konečného adresáta ŽoNFP - SEPOP EVS (odbor OP EVS). </w:t>
      </w:r>
      <w:r w:rsidR="0044421B">
        <w:rPr>
          <w:rFonts w:ascii="Arial" w:hAnsi="Arial" w:cs="Arial"/>
          <w:sz w:val="19"/>
          <w:szCs w:val="19"/>
        </w:rPr>
        <w:t xml:space="preserve">Rovnakým elektronickým spôsobom </w:t>
      </w:r>
      <w:r w:rsidR="0044421B" w:rsidRPr="00BE1C8F">
        <w:rPr>
          <w:rFonts w:ascii="Arial" w:hAnsi="Arial" w:cs="Arial"/>
          <w:sz w:val="19"/>
          <w:szCs w:val="19"/>
        </w:rPr>
        <w:t xml:space="preserve">žiadateľ  </w:t>
      </w:r>
      <w:r w:rsidR="0044421B">
        <w:rPr>
          <w:rFonts w:ascii="Arial" w:hAnsi="Arial" w:cs="Arial"/>
          <w:sz w:val="19"/>
          <w:szCs w:val="19"/>
        </w:rPr>
        <w:t xml:space="preserve">súčasne doručuje  </w:t>
      </w:r>
      <w:r w:rsidR="008F6B4E">
        <w:rPr>
          <w:rFonts w:ascii="Arial" w:hAnsi="Arial" w:cs="Arial"/>
          <w:sz w:val="19"/>
          <w:szCs w:val="19"/>
        </w:rPr>
        <w:t>prílohy ŽoNFP</w:t>
      </w:r>
      <w:r w:rsidR="0044421B">
        <w:rPr>
          <w:rFonts w:ascii="Arial" w:hAnsi="Arial" w:cs="Arial"/>
          <w:sz w:val="19"/>
          <w:szCs w:val="19"/>
        </w:rPr>
        <w:t xml:space="preserve">, ktoré nemusia byť </w:t>
      </w:r>
      <w:r w:rsidR="00BE1C8F" w:rsidRPr="00BE1C8F">
        <w:rPr>
          <w:rFonts w:ascii="Arial" w:hAnsi="Arial" w:cs="Arial"/>
          <w:sz w:val="19"/>
          <w:szCs w:val="19"/>
        </w:rPr>
        <w:t xml:space="preserve"> autorizované </w:t>
      </w:r>
      <w:r w:rsidR="0044421B">
        <w:rPr>
          <w:rFonts w:ascii="Arial" w:hAnsi="Arial" w:cs="Arial"/>
          <w:sz w:val="19"/>
          <w:szCs w:val="19"/>
        </w:rPr>
        <w:t xml:space="preserve">zaručeným elektronickým podpisom, ak </w:t>
      </w:r>
      <w:r w:rsidR="008F6B4E">
        <w:rPr>
          <w:rFonts w:ascii="Arial" w:hAnsi="Arial" w:cs="Arial"/>
          <w:sz w:val="19"/>
          <w:szCs w:val="19"/>
        </w:rPr>
        <w:t>sú</w:t>
      </w:r>
      <w:r w:rsidR="0044421B">
        <w:rPr>
          <w:rFonts w:ascii="Arial" w:hAnsi="Arial" w:cs="Arial"/>
          <w:sz w:val="19"/>
          <w:szCs w:val="19"/>
        </w:rPr>
        <w:t xml:space="preserve"> </w:t>
      </w:r>
      <w:r w:rsidR="008F6B4E">
        <w:rPr>
          <w:rFonts w:ascii="Arial" w:hAnsi="Arial" w:cs="Arial"/>
          <w:sz w:val="19"/>
          <w:szCs w:val="19"/>
        </w:rPr>
        <w:t>dostatočne identifikované</w:t>
      </w:r>
      <w:r w:rsidR="0044421B">
        <w:rPr>
          <w:rFonts w:ascii="Arial" w:hAnsi="Arial" w:cs="Arial"/>
          <w:sz w:val="19"/>
          <w:szCs w:val="19"/>
        </w:rPr>
        <w:t xml:space="preserve"> v  ŽoNFP</w:t>
      </w:r>
      <w:r w:rsidR="00BE1C8F" w:rsidRPr="00BE1C8F">
        <w:rPr>
          <w:rFonts w:ascii="Arial" w:hAnsi="Arial" w:cs="Arial"/>
          <w:sz w:val="19"/>
          <w:szCs w:val="19"/>
        </w:rPr>
        <w:t>.</w:t>
      </w:r>
      <w:r w:rsidR="008F6B4E">
        <w:rPr>
          <w:rFonts w:ascii="Arial" w:hAnsi="Arial" w:cs="Arial"/>
          <w:sz w:val="19"/>
          <w:szCs w:val="19"/>
        </w:rPr>
        <w:t xml:space="preserve"> Elektronická komunikácia a tieto pravidlá platia pre doručenie výzvy na doplnenie ŽoNFP  ako aj pre dokumenty a informácie požadované na jej  základe.</w:t>
      </w:r>
    </w:p>
    <w:p w14:paraId="0B6DB1CE" w14:textId="43A598B8" w:rsidR="00616014" w:rsidRDefault="00616014" w:rsidP="00B84E17">
      <w:pPr>
        <w:spacing w:before="120" w:after="120" w:line="288" w:lineRule="auto"/>
        <w:jc w:val="both"/>
        <w:rPr>
          <w:rFonts w:asciiTheme="majorHAnsi" w:eastAsiaTheme="majorEastAsia" w:hAnsiTheme="majorHAnsi" w:cstheme="majorBidi"/>
          <w:b/>
          <w:color w:val="3C8A2E" w:themeColor="accent5"/>
          <w:sz w:val="22"/>
          <w:szCs w:val="22"/>
        </w:rPr>
      </w:pPr>
      <w:r>
        <w:rPr>
          <w:rFonts w:asciiTheme="majorHAnsi" w:eastAsiaTheme="majorEastAsia" w:hAnsiTheme="majorHAnsi" w:cstheme="majorBidi"/>
          <w:b/>
          <w:color w:val="3C8A2E" w:themeColor="accent5"/>
          <w:sz w:val="22"/>
          <w:szCs w:val="22"/>
        </w:rPr>
        <w:t>P</w:t>
      </w:r>
      <w:r w:rsidRPr="00D04D5D">
        <w:rPr>
          <w:rFonts w:asciiTheme="majorHAnsi" w:eastAsiaTheme="majorEastAsia" w:hAnsiTheme="majorHAnsi" w:cstheme="majorBidi"/>
          <w:b/>
          <w:color w:val="3C8A2E" w:themeColor="accent5"/>
          <w:sz w:val="22"/>
          <w:szCs w:val="22"/>
        </w:rPr>
        <w:t xml:space="preserve">odanie ŽoNFP </w:t>
      </w:r>
      <w:r>
        <w:rPr>
          <w:rFonts w:asciiTheme="majorHAnsi" w:eastAsiaTheme="majorEastAsia" w:hAnsiTheme="majorHAnsi" w:cstheme="majorBidi"/>
          <w:b/>
          <w:color w:val="3C8A2E" w:themeColor="accent5"/>
          <w:sz w:val="22"/>
          <w:szCs w:val="22"/>
        </w:rPr>
        <w:t>v listinnej  podobe</w:t>
      </w:r>
      <w:r w:rsidR="00121823">
        <w:rPr>
          <w:rStyle w:val="Odkaznapoznmkupodiarou"/>
          <w:rFonts w:eastAsiaTheme="majorEastAsia" w:cstheme="majorBidi"/>
          <w:b/>
          <w:color w:val="3C8A2E" w:themeColor="accent5"/>
          <w:szCs w:val="22"/>
        </w:rPr>
        <w:footnoteReference w:id="106"/>
      </w:r>
    </w:p>
    <w:p w14:paraId="2210939E" w14:textId="455CAF69" w:rsidR="00B84E17" w:rsidRPr="0014645C" w:rsidRDefault="00616014" w:rsidP="00B84E17">
      <w:pPr>
        <w:spacing w:before="120" w:after="120" w:line="288" w:lineRule="auto"/>
        <w:jc w:val="both"/>
        <w:rPr>
          <w:rFonts w:ascii="Arial" w:hAnsi="Arial" w:cs="Arial"/>
          <w:sz w:val="19"/>
          <w:szCs w:val="19"/>
        </w:rPr>
      </w:pPr>
      <w:r>
        <w:rPr>
          <w:rFonts w:ascii="Arial" w:hAnsi="Arial" w:cs="Arial"/>
          <w:sz w:val="19"/>
          <w:szCs w:val="19"/>
        </w:rPr>
        <w:t>ŽoNFP</w:t>
      </w:r>
      <w:r w:rsidRPr="0014645C">
        <w:rPr>
          <w:rFonts w:ascii="Arial" w:hAnsi="Arial" w:cs="Arial"/>
          <w:sz w:val="19"/>
          <w:szCs w:val="19"/>
        </w:rPr>
        <w:t xml:space="preserve"> </w:t>
      </w:r>
      <w:r w:rsidR="00937769">
        <w:rPr>
          <w:rFonts w:ascii="Arial" w:hAnsi="Arial" w:cs="Arial"/>
          <w:sz w:val="19"/>
          <w:szCs w:val="19"/>
        </w:rPr>
        <w:t>v</w:t>
      </w:r>
      <w:r w:rsidR="00937769" w:rsidRPr="0014645C">
        <w:rPr>
          <w:rFonts w:ascii="Arial" w:hAnsi="Arial" w:cs="Arial"/>
          <w:sz w:val="19"/>
          <w:szCs w:val="19"/>
        </w:rPr>
        <w:t>ytlačenú</w:t>
      </w:r>
      <w:r>
        <w:rPr>
          <w:rFonts w:ascii="Arial" w:hAnsi="Arial" w:cs="Arial"/>
          <w:sz w:val="19"/>
          <w:szCs w:val="19"/>
        </w:rPr>
        <w:t xml:space="preserve"> </w:t>
      </w:r>
      <w:r w:rsidR="00B84E17" w:rsidRPr="0014645C">
        <w:rPr>
          <w:rFonts w:ascii="Arial" w:hAnsi="Arial" w:cs="Arial"/>
          <w:sz w:val="19"/>
          <w:szCs w:val="19"/>
        </w:rPr>
        <w:t xml:space="preserve">cez aplikáciu ITMS2014+ vrátane všetkých príloh (originál alebo úradne </w:t>
      </w:r>
      <w:r w:rsidR="00922460" w:rsidRPr="0014645C">
        <w:rPr>
          <w:rFonts w:ascii="Arial" w:hAnsi="Arial" w:cs="Arial"/>
          <w:sz w:val="19"/>
          <w:szCs w:val="19"/>
        </w:rPr>
        <w:t xml:space="preserve"> overená</w:t>
      </w:r>
      <w:r w:rsidR="00B84E17" w:rsidRPr="0014645C">
        <w:rPr>
          <w:rFonts w:ascii="Arial" w:hAnsi="Arial" w:cs="Arial"/>
          <w:sz w:val="19"/>
          <w:szCs w:val="19"/>
        </w:rPr>
        <w:t xml:space="preserve"> kópia) </w:t>
      </w:r>
      <w:r>
        <w:rPr>
          <w:rFonts w:ascii="Arial" w:hAnsi="Arial" w:cs="Arial"/>
          <w:sz w:val="19"/>
          <w:szCs w:val="19"/>
        </w:rPr>
        <w:t>doručí</w:t>
      </w:r>
      <w:r w:rsidR="00937769">
        <w:rPr>
          <w:rFonts w:ascii="Arial" w:hAnsi="Arial" w:cs="Arial"/>
          <w:sz w:val="19"/>
          <w:szCs w:val="19"/>
        </w:rPr>
        <w:t xml:space="preserve"> Žiadateľ</w:t>
      </w:r>
      <w:r>
        <w:rPr>
          <w:rFonts w:ascii="Arial" w:hAnsi="Arial" w:cs="Arial"/>
          <w:sz w:val="19"/>
          <w:szCs w:val="19"/>
        </w:rPr>
        <w:t xml:space="preserve"> </w:t>
      </w:r>
      <w:r w:rsidR="00937769">
        <w:rPr>
          <w:rFonts w:ascii="Arial" w:hAnsi="Arial" w:cs="Arial"/>
          <w:sz w:val="19"/>
          <w:szCs w:val="19"/>
        </w:rPr>
        <w:t xml:space="preserve">fyzicky pevne zviazanú </w:t>
      </w:r>
      <w:r w:rsidR="00937769" w:rsidRPr="0014645C">
        <w:rPr>
          <w:rFonts w:ascii="Arial" w:hAnsi="Arial" w:cs="Arial"/>
          <w:sz w:val="19"/>
          <w:szCs w:val="19"/>
        </w:rPr>
        <w:t xml:space="preserve">spolu s identickou písomnou kópiou originálu ŽoNFP a jej príloh </w:t>
      </w:r>
      <w:r w:rsidR="00B84E17" w:rsidRPr="0014645C">
        <w:rPr>
          <w:rFonts w:ascii="Arial" w:hAnsi="Arial" w:cs="Arial"/>
          <w:sz w:val="19"/>
          <w:szCs w:val="19"/>
        </w:rPr>
        <w:t xml:space="preserve">na adresu RO pre OP EVS pre doručovanie poštových zásielok:  </w:t>
      </w:r>
      <w:r w:rsidR="00937769">
        <w:rPr>
          <w:rFonts w:ascii="Arial" w:hAnsi="Arial" w:cs="Arial"/>
          <w:sz w:val="19"/>
          <w:szCs w:val="19"/>
        </w:rPr>
        <w:t xml:space="preserve"> </w:t>
      </w:r>
    </w:p>
    <w:p w14:paraId="70FBC9BF" w14:textId="77777777" w:rsidR="00F220F5" w:rsidRPr="0014645C" w:rsidRDefault="00F220F5" w:rsidP="003868A0">
      <w:pPr>
        <w:spacing w:before="120" w:after="120" w:line="288" w:lineRule="auto"/>
        <w:jc w:val="both"/>
        <w:rPr>
          <w:rFonts w:ascii="Arial" w:hAnsi="Arial" w:cs="Arial"/>
          <w:sz w:val="19"/>
          <w:szCs w:val="19"/>
        </w:rPr>
      </w:pPr>
    </w:p>
    <w:p w14:paraId="06778AD1" w14:textId="77777777" w:rsidR="00F220F5" w:rsidRPr="0014645C" w:rsidRDefault="00F220F5" w:rsidP="005F6320">
      <w:pPr>
        <w:pStyle w:val="Zkladntext"/>
        <w:spacing w:before="120" w:line="288" w:lineRule="auto"/>
        <w:ind w:left="709"/>
        <w:jc w:val="both"/>
        <w:rPr>
          <w:rFonts w:ascii="Arial" w:hAnsi="Arial" w:cs="Arial"/>
          <w:b/>
          <w:sz w:val="19"/>
          <w:szCs w:val="19"/>
        </w:rPr>
      </w:pPr>
      <w:r w:rsidRPr="0014645C">
        <w:rPr>
          <w:rFonts w:ascii="Arial" w:hAnsi="Arial" w:cs="Arial"/>
          <w:b/>
          <w:sz w:val="19"/>
          <w:szCs w:val="19"/>
        </w:rPr>
        <w:t>Ministerstvo vnútra SR</w:t>
      </w:r>
    </w:p>
    <w:p w14:paraId="33153317" w14:textId="77777777" w:rsidR="00F220F5" w:rsidRPr="0014645C" w:rsidRDefault="00177B40" w:rsidP="005F6320">
      <w:pPr>
        <w:spacing w:before="120" w:after="120" w:line="288" w:lineRule="auto"/>
        <w:ind w:left="709"/>
        <w:jc w:val="both"/>
        <w:rPr>
          <w:rFonts w:ascii="Arial" w:hAnsi="Arial" w:cs="Arial"/>
          <w:b/>
          <w:sz w:val="19"/>
          <w:szCs w:val="19"/>
        </w:rPr>
      </w:pPr>
      <w:r w:rsidRPr="0014645C">
        <w:rPr>
          <w:rFonts w:ascii="Arial" w:hAnsi="Arial" w:cs="Arial"/>
          <w:b/>
          <w:sz w:val="19"/>
          <w:szCs w:val="19"/>
        </w:rPr>
        <w:t xml:space="preserve">sekcia </w:t>
      </w:r>
      <w:r w:rsidR="00F220F5" w:rsidRPr="0014645C">
        <w:rPr>
          <w:rFonts w:ascii="Arial" w:hAnsi="Arial" w:cs="Arial"/>
          <w:b/>
          <w:sz w:val="19"/>
          <w:szCs w:val="19"/>
        </w:rPr>
        <w:t>európskych programov MV SR</w:t>
      </w:r>
    </w:p>
    <w:p w14:paraId="4F55D7EA" w14:textId="77777777" w:rsidR="00F220F5" w:rsidRPr="0014645C" w:rsidRDefault="00177B40" w:rsidP="005F6320">
      <w:pPr>
        <w:spacing w:before="120" w:after="120" w:line="288" w:lineRule="auto"/>
        <w:ind w:left="709"/>
        <w:jc w:val="both"/>
        <w:rPr>
          <w:rFonts w:ascii="Arial" w:hAnsi="Arial" w:cs="Arial"/>
          <w:b/>
          <w:sz w:val="19"/>
          <w:szCs w:val="19"/>
        </w:rPr>
      </w:pPr>
      <w:r w:rsidRPr="0014645C">
        <w:rPr>
          <w:rFonts w:ascii="Arial" w:hAnsi="Arial" w:cs="Arial"/>
          <w:b/>
          <w:sz w:val="19"/>
          <w:szCs w:val="19"/>
        </w:rPr>
        <w:t>Panenská 21</w:t>
      </w:r>
    </w:p>
    <w:p w14:paraId="2B490EB1" w14:textId="77777777" w:rsidR="00F220F5" w:rsidRPr="0014645C" w:rsidRDefault="002B18E6" w:rsidP="005F6320">
      <w:pPr>
        <w:spacing w:before="120" w:after="120" w:line="288" w:lineRule="auto"/>
        <w:ind w:left="709"/>
        <w:jc w:val="both"/>
        <w:rPr>
          <w:rFonts w:ascii="Arial" w:hAnsi="Arial" w:cs="Arial"/>
          <w:b/>
          <w:sz w:val="19"/>
          <w:szCs w:val="19"/>
        </w:rPr>
      </w:pPr>
      <w:r w:rsidRPr="0014645C">
        <w:rPr>
          <w:rFonts w:ascii="Arial" w:hAnsi="Arial" w:cs="Arial"/>
          <w:b/>
          <w:sz w:val="19"/>
          <w:szCs w:val="19"/>
        </w:rPr>
        <w:t>812 82</w:t>
      </w:r>
      <w:r w:rsidR="00F220F5" w:rsidRPr="0014645C">
        <w:rPr>
          <w:rFonts w:ascii="Arial" w:hAnsi="Arial" w:cs="Arial"/>
          <w:b/>
          <w:sz w:val="19"/>
          <w:szCs w:val="19"/>
        </w:rPr>
        <w:t xml:space="preserve"> Bratislava</w:t>
      </w:r>
    </w:p>
    <w:p w14:paraId="2CC5583F" w14:textId="77777777" w:rsidR="00B84E17" w:rsidRPr="0014645C" w:rsidRDefault="00B84E17" w:rsidP="00B84E17">
      <w:pPr>
        <w:spacing w:before="120" w:after="120" w:line="288" w:lineRule="auto"/>
        <w:jc w:val="both"/>
        <w:rPr>
          <w:rFonts w:ascii="Arial" w:hAnsi="Arial" w:cs="Arial"/>
          <w:sz w:val="19"/>
          <w:szCs w:val="19"/>
        </w:rPr>
      </w:pPr>
      <w:r w:rsidRPr="0014645C">
        <w:rPr>
          <w:rFonts w:ascii="Arial" w:hAnsi="Arial" w:cs="Arial"/>
          <w:sz w:val="19"/>
          <w:szCs w:val="19"/>
        </w:rPr>
        <w:t>Žiadateľovi sa odporúča</w:t>
      </w:r>
      <w:r w:rsidRPr="0014645C">
        <w:rPr>
          <w:rFonts w:ascii="Arial" w:hAnsi="Arial" w:cs="Arial"/>
          <w:sz w:val="19"/>
          <w:szCs w:val="19"/>
        </w:rPr>
        <w:tab/>
        <w:t>predložiť ŽoNFP a jej prílohy pevne zviazané, zoradené podľa číslovania uvedeného v zozname príloh a viditeľne označené príslušným číslom podľa relevantného zoznamu príloh</w:t>
      </w:r>
      <w:r w:rsidR="007B7BE0" w:rsidRPr="0014645C">
        <w:rPr>
          <w:rFonts w:ascii="Arial" w:hAnsi="Arial" w:cs="Arial"/>
          <w:sz w:val="19"/>
          <w:szCs w:val="19"/>
        </w:rPr>
        <w:t>.</w:t>
      </w:r>
      <w:r w:rsidRPr="0014645C">
        <w:rPr>
          <w:rFonts w:ascii="Arial" w:hAnsi="Arial" w:cs="Arial"/>
          <w:sz w:val="19"/>
          <w:szCs w:val="19"/>
        </w:rPr>
        <w:t xml:space="preserve"> </w:t>
      </w:r>
    </w:p>
    <w:p w14:paraId="29D7285A" w14:textId="77777777" w:rsidR="00F220F5" w:rsidRPr="0014645C" w:rsidRDefault="00F220F5" w:rsidP="003868A0">
      <w:pPr>
        <w:spacing w:before="120" w:after="120" w:line="288" w:lineRule="auto"/>
        <w:jc w:val="both"/>
        <w:rPr>
          <w:rFonts w:ascii="Arial" w:hAnsi="Arial" w:cs="Arial"/>
          <w:sz w:val="19"/>
          <w:szCs w:val="19"/>
        </w:rPr>
      </w:pPr>
      <w:r w:rsidRPr="0014645C">
        <w:rPr>
          <w:rFonts w:ascii="Arial" w:hAnsi="Arial" w:cs="Arial"/>
          <w:sz w:val="19"/>
          <w:szCs w:val="19"/>
        </w:rPr>
        <w:t>Spôsoby fyzického doručenia ŽoNFP:</w:t>
      </w:r>
    </w:p>
    <w:p w14:paraId="3E33D8C4" w14:textId="77777777" w:rsidR="00F220F5" w:rsidRPr="0014645C"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rPr>
      </w:pPr>
      <w:r w:rsidRPr="0014645C">
        <w:rPr>
          <w:rFonts w:ascii="Arial" w:hAnsi="Arial" w:cs="Arial"/>
          <w:sz w:val="19"/>
          <w:szCs w:val="19"/>
        </w:rPr>
        <w:t>poštou</w:t>
      </w:r>
    </w:p>
    <w:p w14:paraId="660FA966" w14:textId="77777777" w:rsidR="00F220F5" w:rsidRPr="0014645C"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rPr>
      </w:pPr>
      <w:r w:rsidRPr="0014645C">
        <w:rPr>
          <w:rFonts w:ascii="Arial" w:hAnsi="Arial" w:cs="Arial"/>
          <w:sz w:val="19"/>
          <w:szCs w:val="19"/>
        </w:rPr>
        <w:t>kuriérom</w:t>
      </w:r>
    </w:p>
    <w:p w14:paraId="01E291DD" w14:textId="77777777" w:rsidR="00F220F5" w:rsidRPr="0014645C"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rPr>
      </w:pPr>
      <w:r w:rsidRPr="0014645C">
        <w:rPr>
          <w:rFonts w:ascii="Arial" w:hAnsi="Arial" w:cs="Arial"/>
          <w:sz w:val="19"/>
          <w:szCs w:val="19"/>
        </w:rPr>
        <w:t>osobne</w:t>
      </w:r>
    </w:p>
    <w:p w14:paraId="6C027CA9" w14:textId="77777777" w:rsidR="00F220F5" w:rsidRPr="0014645C" w:rsidRDefault="00F220F5" w:rsidP="003868A0">
      <w:pPr>
        <w:spacing w:before="120" w:after="120" w:line="288" w:lineRule="auto"/>
        <w:jc w:val="both"/>
        <w:rPr>
          <w:rFonts w:ascii="Arial" w:hAnsi="Arial" w:cs="Arial"/>
          <w:sz w:val="19"/>
          <w:szCs w:val="19"/>
        </w:rPr>
      </w:pPr>
      <w:r w:rsidRPr="0014645C">
        <w:rPr>
          <w:rFonts w:ascii="Arial" w:hAnsi="Arial" w:cs="Arial"/>
          <w:sz w:val="19"/>
          <w:szCs w:val="19"/>
        </w:rPr>
        <w:t>Preberanie fyzicky doručených ŽoNFP vykonáva podateľňa Sekcie európskych programov MV SR v pracovných dňoch v čase od </w:t>
      </w:r>
      <w:r w:rsidR="000B2031" w:rsidRPr="0014645C">
        <w:rPr>
          <w:rFonts w:ascii="Arial" w:hAnsi="Arial" w:cs="Arial"/>
          <w:sz w:val="19"/>
          <w:szCs w:val="19"/>
        </w:rPr>
        <w:t>8</w:t>
      </w:r>
      <w:r w:rsidRPr="0014645C">
        <w:rPr>
          <w:rFonts w:ascii="Arial" w:hAnsi="Arial" w:cs="Arial"/>
          <w:sz w:val="19"/>
          <w:szCs w:val="19"/>
        </w:rPr>
        <w:t>:</w:t>
      </w:r>
      <w:r w:rsidR="001E09F2">
        <w:rPr>
          <w:rFonts w:ascii="Arial" w:hAnsi="Arial" w:cs="Arial"/>
          <w:sz w:val="19"/>
          <w:szCs w:val="19"/>
        </w:rPr>
        <w:t>0</w:t>
      </w:r>
      <w:r w:rsidR="001E09F2" w:rsidRPr="0014645C">
        <w:rPr>
          <w:rFonts w:ascii="Arial" w:hAnsi="Arial" w:cs="Arial"/>
          <w:sz w:val="19"/>
          <w:szCs w:val="19"/>
        </w:rPr>
        <w:t xml:space="preserve">0 </w:t>
      </w:r>
      <w:r w:rsidRPr="0014645C">
        <w:rPr>
          <w:rFonts w:ascii="Arial" w:hAnsi="Arial" w:cs="Arial"/>
          <w:sz w:val="19"/>
          <w:szCs w:val="19"/>
        </w:rPr>
        <w:t>hod. do 15:</w:t>
      </w:r>
      <w:r w:rsidR="001E09F2">
        <w:rPr>
          <w:rFonts w:ascii="Arial" w:hAnsi="Arial" w:cs="Arial"/>
          <w:sz w:val="19"/>
          <w:szCs w:val="19"/>
        </w:rPr>
        <w:t>00</w:t>
      </w:r>
      <w:r w:rsidR="001E09F2" w:rsidRPr="0014645C">
        <w:rPr>
          <w:rFonts w:ascii="Arial" w:hAnsi="Arial" w:cs="Arial"/>
          <w:sz w:val="19"/>
          <w:szCs w:val="19"/>
        </w:rPr>
        <w:t xml:space="preserve"> </w:t>
      </w:r>
      <w:r w:rsidRPr="0014645C">
        <w:rPr>
          <w:rFonts w:ascii="Arial" w:hAnsi="Arial" w:cs="Arial"/>
          <w:sz w:val="19"/>
          <w:szCs w:val="19"/>
        </w:rPr>
        <w:t>hod.</w:t>
      </w:r>
    </w:p>
    <w:p w14:paraId="36755423" w14:textId="77777777" w:rsidR="00F220F5" w:rsidRPr="0014645C" w:rsidRDefault="00F220F5" w:rsidP="003868A0">
      <w:pPr>
        <w:spacing w:before="120" w:after="120" w:line="288" w:lineRule="auto"/>
        <w:jc w:val="both"/>
        <w:rPr>
          <w:rFonts w:ascii="Arial" w:hAnsi="Arial" w:cs="Arial"/>
          <w:sz w:val="19"/>
          <w:szCs w:val="19"/>
        </w:rPr>
      </w:pPr>
      <w:r w:rsidRPr="0014645C">
        <w:rPr>
          <w:rFonts w:ascii="Arial" w:hAnsi="Arial" w:cs="Arial"/>
          <w:sz w:val="19"/>
          <w:szCs w:val="19"/>
        </w:rPr>
        <w:t xml:space="preserve">ŽoNFP je potrebné doručiť na Sekciu európskych programov MV SR </w:t>
      </w:r>
      <w:r w:rsidR="00DF1D19" w:rsidRPr="0014645C">
        <w:rPr>
          <w:rFonts w:ascii="Arial" w:hAnsi="Arial" w:cs="Arial"/>
          <w:sz w:val="19"/>
          <w:szCs w:val="19"/>
        </w:rPr>
        <w:t xml:space="preserve">(ďalej len „SEP MV SR“) </w:t>
      </w:r>
      <w:r w:rsidRPr="0014645C">
        <w:rPr>
          <w:rFonts w:ascii="Arial" w:hAnsi="Arial" w:cs="Arial"/>
          <w:sz w:val="19"/>
          <w:szCs w:val="19"/>
        </w:rPr>
        <w:t xml:space="preserve">v uzavretom a nepriehľadnom obale, na ktorom </w:t>
      </w:r>
      <w:r w:rsidR="00B221DB">
        <w:rPr>
          <w:rFonts w:ascii="Arial" w:hAnsi="Arial" w:cs="Arial"/>
          <w:sz w:val="19"/>
          <w:szCs w:val="19"/>
        </w:rPr>
        <w:t xml:space="preserve"> sú </w:t>
      </w:r>
      <w:r w:rsidRPr="0014645C">
        <w:rPr>
          <w:rFonts w:ascii="Arial" w:hAnsi="Arial" w:cs="Arial"/>
          <w:sz w:val="19"/>
          <w:szCs w:val="19"/>
        </w:rPr>
        <w:t xml:space="preserve">uvedené nasledovné údaje: </w:t>
      </w:r>
    </w:p>
    <w:p w14:paraId="4E298D1E"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rPr>
      </w:pPr>
      <w:r w:rsidRPr="0014645C">
        <w:rPr>
          <w:rFonts w:ascii="Arial" w:hAnsi="Arial" w:cs="Arial"/>
          <w:sz w:val="19"/>
          <w:szCs w:val="19"/>
        </w:rPr>
        <w:t>názov a adresa žiadateľa o NFP;</w:t>
      </w:r>
    </w:p>
    <w:p w14:paraId="2B179FE7"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rPr>
      </w:pPr>
      <w:r w:rsidRPr="0014645C">
        <w:rPr>
          <w:rFonts w:ascii="Arial" w:hAnsi="Arial" w:cs="Arial"/>
          <w:sz w:val="19"/>
          <w:szCs w:val="19"/>
        </w:rPr>
        <w:t>názov a adresa MV SR ako RO pre OP EVS;</w:t>
      </w:r>
    </w:p>
    <w:p w14:paraId="7D1455BC"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rPr>
      </w:pPr>
      <w:r w:rsidRPr="0014645C">
        <w:rPr>
          <w:rFonts w:ascii="Arial" w:hAnsi="Arial" w:cs="Arial"/>
          <w:sz w:val="19"/>
          <w:szCs w:val="19"/>
        </w:rPr>
        <w:t>identifikátor žiadosti o NFP</w:t>
      </w:r>
      <w:r w:rsidRPr="0014645C">
        <w:rPr>
          <w:rStyle w:val="Odkaznapoznmkupodiarou"/>
          <w:rFonts w:cs="Arial"/>
          <w:sz w:val="19"/>
          <w:szCs w:val="19"/>
        </w:rPr>
        <w:footnoteReference w:id="107"/>
      </w:r>
      <w:r w:rsidRPr="0014645C">
        <w:rPr>
          <w:rFonts w:ascii="Arial" w:hAnsi="Arial" w:cs="Arial"/>
          <w:sz w:val="19"/>
          <w:szCs w:val="19"/>
        </w:rPr>
        <w:t>;</w:t>
      </w:r>
    </w:p>
    <w:p w14:paraId="102A124D"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rPr>
      </w:pPr>
      <w:r w:rsidRPr="0014645C">
        <w:rPr>
          <w:rFonts w:ascii="Arial" w:hAnsi="Arial" w:cs="Arial"/>
          <w:sz w:val="19"/>
          <w:szCs w:val="19"/>
        </w:rPr>
        <w:t>nápis „ŽIADOSŤ O NFP“;</w:t>
      </w:r>
    </w:p>
    <w:p w14:paraId="39C1A921" w14:textId="447679FF" w:rsidR="008475E6" w:rsidRDefault="00F220F5" w:rsidP="00B7531D">
      <w:pPr>
        <w:numPr>
          <w:ilvl w:val="0"/>
          <w:numId w:val="13"/>
        </w:numPr>
        <w:spacing w:before="120" w:after="120" w:line="288" w:lineRule="auto"/>
        <w:ind w:hanging="436"/>
        <w:jc w:val="both"/>
        <w:rPr>
          <w:rFonts w:ascii="Arial" w:hAnsi="Arial" w:cs="Arial"/>
          <w:sz w:val="19"/>
          <w:szCs w:val="19"/>
        </w:rPr>
      </w:pPr>
      <w:r w:rsidRPr="0014645C">
        <w:rPr>
          <w:rFonts w:ascii="Arial" w:hAnsi="Arial" w:cs="Arial"/>
          <w:sz w:val="19"/>
          <w:szCs w:val="19"/>
        </w:rPr>
        <w:t>nápis „neotvárať“.</w:t>
      </w:r>
    </w:p>
    <w:p w14:paraId="55823B3E" w14:textId="77777777" w:rsidR="00F220F5" w:rsidRPr="0014645C" w:rsidRDefault="00F220F5" w:rsidP="00976845">
      <w:pPr>
        <w:spacing w:before="120" w:after="120" w:line="288" w:lineRule="auto"/>
        <w:ind w:left="720"/>
        <w:jc w:val="both"/>
        <w:rPr>
          <w:rFonts w:ascii="Arial" w:hAnsi="Arial" w:cs="Arial"/>
          <w:sz w:val="19"/>
          <w:szCs w:val="19"/>
        </w:rPr>
      </w:pPr>
    </w:p>
    <w:p w14:paraId="002794B7" w14:textId="77777777" w:rsidR="00F220F5" w:rsidRPr="0014645C" w:rsidRDefault="00F220F5" w:rsidP="001545E4">
      <w:pPr>
        <w:pStyle w:val="Nadpis1"/>
        <w:numPr>
          <w:ilvl w:val="0"/>
          <w:numId w:val="29"/>
        </w:numPr>
        <w:spacing w:after="480" w:line="288" w:lineRule="auto"/>
        <w:rPr>
          <w:i w:val="0"/>
          <w:lang w:val="sk-SK"/>
        </w:rPr>
      </w:pPr>
      <w:bookmarkStart w:id="514" w:name="_Toc417132513"/>
      <w:bookmarkStart w:id="515" w:name="_Toc417648926"/>
      <w:bookmarkStart w:id="516" w:name="_Toc440355017"/>
      <w:bookmarkStart w:id="517" w:name="_Toc440375348"/>
      <w:bookmarkStart w:id="518" w:name="_Toc458432934"/>
      <w:bookmarkStart w:id="519" w:name="_Toc74742657"/>
      <w:r w:rsidRPr="0014645C">
        <w:rPr>
          <w:i w:val="0"/>
          <w:lang w:val="sk-SK"/>
        </w:rPr>
        <w:t>Postup schvaľovania ŽoNFP</w:t>
      </w:r>
      <w:bookmarkEnd w:id="514"/>
      <w:bookmarkEnd w:id="515"/>
      <w:bookmarkEnd w:id="516"/>
      <w:bookmarkEnd w:id="517"/>
      <w:bookmarkEnd w:id="518"/>
      <w:bookmarkEnd w:id="519"/>
    </w:p>
    <w:p w14:paraId="0980E622" w14:textId="77777777" w:rsidR="00F220F5" w:rsidRPr="0014645C" w:rsidRDefault="00F220F5" w:rsidP="003868A0">
      <w:pPr>
        <w:pStyle w:val="Pta"/>
        <w:spacing w:before="120" w:after="120" w:line="288" w:lineRule="auto"/>
        <w:jc w:val="both"/>
        <w:rPr>
          <w:rFonts w:ascii="Arial" w:hAnsi="Arial" w:cs="Arial"/>
          <w:sz w:val="19"/>
          <w:szCs w:val="19"/>
        </w:rPr>
      </w:pPr>
      <w:r w:rsidRPr="0014645C">
        <w:rPr>
          <w:rFonts w:ascii="Arial" w:hAnsi="Arial" w:cs="Arial"/>
          <w:sz w:val="19"/>
          <w:szCs w:val="19"/>
        </w:rPr>
        <w:t xml:space="preserve">Proces schvaľovania ŽoNFP sa rozdeľuje do nasledujúcich fáz: </w:t>
      </w:r>
    </w:p>
    <w:p w14:paraId="31095BEE" w14:textId="77777777" w:rsidR="00F220F5" w:rsidRPr="0014645C" w:rsidRDefault="00F220F5" w:rsidP="00062A9E">
      <w:pPr>
        <w:pStyle w:val="Pta"/>
        <w:numPr>
          <w:ilvl w:val="0"/>
          <w:numId w:val="34"/>
        </w:numPr>
        <w:tabs>
          <w:tab w:val="clear" w:pos="4703"/>
          <w:tab w:val="clear" w:pos="9406"/>
          <w:tab w:val="center" w:pos="4536"/>
          <w:tab w:val="right" w:pos="9072"/>
        </w:tabs>
        <w:spacing w:before="120" w:after="120" w:line="288" w:lineRule="auto"/>
        <w:ind w:hanging="436"/>
        <w:jc w:val="both"/>
        <w:rPr>
          <w:rFonts w:ascii="Arial" w:hAnsi="Arial" w:cs="Arial"/>
          <w:sz w:val="19"/>
          <w:szCs w:val="19"/>
        </w:rPr>
      </w:pPr>
      <w:r w:rsidRPr="0014645C">
        <w:rPr>
          <w:rFonts w:ascii="Arial" w:hAnsi="Arial" w:cs="Arial"/>
          <w:sz w:val="19"/>
          <w:szCs w:val="19"/>
        </w:rPr>
        <w:t>administratívne overenie;</w:t>
      </w:r>
    </w:p>
    <w:p w14:paraId="4F187671" w14:textId="77777777" w:rsidR="00F220F5" w:rsidRPr="0014645C" w:rsidRDefault="00F220F5" w:rsidP="00062A9E">
      <w:pPr>
        <w:numPr>
          <w:ilvl w:val="0"/>
          <w:numId w:val="34"/>
        </w:numPr>
        <w:spacing w:before="120" w:after="120" w:line="288" w:lineRule="auto"/>
        <w:ind w:hanging="436"/>
        <w:jc w:val="both"/>
        <w:rPr>
          <w:rFonts w:ascii="Arial" w:hAnsi="Arial" w:cs="Arial"/>
          <w:sz w:val="19"/>
          <w:szCs w:val="19"/>
        </w:rPr>
      </w:pPr>
      <w:r w:rsidRPr="0014645C">
        <w:rPr>
          <w:rFonts w:ascii="Arial" w:hAnsi="Arial" w:cs="Arial"/>
          <w:sz w:val="19"/>
          <w:szCs w:val="19"/>
        </w:rPr>
        <w:t>odborné hodnotenie a výber;</w:t>
      </w:r>
    </w:p>
    <w:p w14:paraId="7884B875" w14:textId="77777777" w:rsidR="00F220F5" w:rsidRPr="0014645C" w:rsidRDefault="00F220F5" w:rsidP="00062A9E">
      <w:pPr>
        <w:numPr>
          <w:ilvl w:val="0"/>
          <w:numId w:val="34"/>
        </w:numPr>
        <w:spacing w:before="120" w:after="120" w:line="288" w:lineRule="auto"/>
        <w:ind w:hanging="436"/>
        <w:jc w:val="both"/>
        <w:rPr>
          <w:rFonts w:ascii="Arial" w:hAnsi="Arial" w:cs="Arial"/>
          <w:sz w:val="19"/>
          <w:szCs w:val="19"/>
        </w:rPr>
      </w:pPr>
      <w:r w:rsidRPr="0014645C">
        <w:rPr>
          <w:rFonts w:ascii="Arial" w:hAnsi="Arial" w:cs="Arial"/>
          <w:sz w:val="19"/>
          <w:szCs w:val="19"/>
        </w:rPr>
        <w:t>opravné prostriedky (neobligatórna časť schvaľovacieho procesu).</w:t>
      </w:r>
    </w:p>
    <w:p w14:paraId="16A55C23" w14:textId="77777777" w:rsidR="00F220F5" w:rsidRPr="0014645C" w:rsidRDefault="00F220F5" w:rsidP="003868A0">
      <w:pPr>
        <w:spacing w:before="120" w:after="120" w:line="288" w:lineRule="auto"/>
        <w:jc w:val="both"/>
        <w:rPr>
          <w:rFonts w:ascii="Arial" w:hAnsi="Arial" w:cs="Arial"/>
          <w:sz w:val="19"/>
          <w:szCs w:val="19"/>
        </w:rPr>
      </w:pPr>
      <w:r w:rsidRPr="0014645C">
        <w:rPr>
          <w:rFonts w:ascii="Arial" w:hAnsi="Arial" w:cs="Arial"/>
          <w:sz w:val="19"/>
          <w:szCs w:val="19"/>
        </w:rPr>
        <w:t xml:space="preserve">Proces schvaľovania začína doručením ŽoNFP a končí vydaním rozhodnutia o ŽoNFP (rozhodnutie o schválení ŽoNFP, rozhodnutie o neschválení ŽoNFP, rozhodnutie o zastavení konania), resp. rozhodnutím o opravnom prostriedku alebo zmenou rozhodnutia o neschválení. </w:t>
      </w:r>
    </w:p>
    <w:p w14:paraId="60CC7976" w14:textId="77777777" w:rsidR="00F220F5" w:rsidRPr="0014645C" w:rsidRDefault="00F220F5" w:rsidP="000F10EC">
      <w:pPr>
        <w:pStyle w:val="Odsekzoznamu"/>
        <w:spacing w:before="120" w:after="120" w:line="288" w:lineRule="auto"/>
        <w:ind w:left="0" w:right="-18"/>
        <w:contextualSpacing w:val="0"/>
        <w:jc w:val="both"/>
        <w:rPr>
          <w:rFonts w:ascii="Arial" w:hAnsi="Arial" w:cs="Arial"/>
          <w:sz w:val="19"/>
          <w:szCs w:val="19"/>
        </w:rPr>
      </w:pPr>
      <w:r w:rsidRPr="0014645C">
        <w:rPr>
          <w:rFonts w:ascii="Arial" w:hAnsi="Arial" w:cs="Arial"/>
          <w:sz w:val="19"/>
          <w:szCs w:val="19"/>
        </w:rPr>
        <w:t xml:space="preserve">RO pre OP EVS </w:t>
      </w:r>
      <w:r w:rsidR="00C85E20" w:rsidRPr="0014645C">
        <w:rPr>
          <w:rFonts w:ascii="Arial" w:hAnsi="Arial" w:cs="Arial"/>
          <w:sz w:val="19"/>
          <w:szCs w:val="19"/>
        </w:rPr>
        <w:t>nevyvodí</w:t>
      </w:r>
      <w:r w:rsidRPr="0014645C">
        <w:rPr>
          <w:rFonts w:ascii="Arial" w:hAnsi="Arial" w:cs="Arial"/>
          <w:sz w:val="19"/>
          <w:szCs w:val="19"/>
        </w:rPr>
        <w:t xml:space="preserve"> negatívne dôsledky (negatívna hodnotiaca správa/zastavenie konania, resp. rozhodnutie o neschválení) len z dôvodu nepodstatných nedostatkov podania. Dôvod, pre ktorý RO pre OP EVS vydáva rozhodnutie o zastavení konania alebo rozhodnutie o neschválení musí byť jasný, odôvodnený a musí vyplývať z nedodržania podmienok zadefinovaných vo výzvach.</w:t>
      </w:r>
    </w:p>
    <w:p w14:paraId="1F5CA066" w14:textId="77777777" w:rsidR="00AC1F93" w:rsidRPr="0014645C" w:rsidRDefault="00AC1F93" w:rsidP="00AC1F93">
      <w:pPr>
        <w:pStyle w:val="Nadpis2"/>
        <w:tabs>
          <w:tab w:val="num" w:pos="709"/>
        </w:tabs>
        <w:spacing w:after="180"/>
        <w:rPr>
          <w:b/>
        </w:rPr>
      </w:pPr>
      <w:bookmarkStart w:id="520" w:name="_Toc413832248"/>
      <w:bookmarkStart w:id="521" w:name="_Toc417132514"/>
      <w:bookmarkStart w:id="522" w:name="_Toc417648927"/>
      <w:bookmarkStart w:id="523" w:name="_Toc440355018"/>
      <w:bookmarkStart w:id="524" w:name="_Toc440375349"/>
      <w:bookmarkStart w:id="525" w:name="_Toc458432935"/>
    </w:p>
    <w:p w14:paraId="3F823E8C" w14:textId="77777777" w:rsidR="00F220F5" w:rsidRPr="0014645C" w:rsidRDefault="00953D2E" w:rsidP="00551D65">
      <w:pPr>
        <w:pStyle w:val="Nadpis2"/>
        <w:tabs>
          <w:tab w:val="num" w:pos="709"/>
        </w:tabs>
        <w:spacing w:after="180" w:line="480" w:lineRule="auto"/>
        <w:rPr>
          <w:b/>
        </w:rPr>
      </w:pPr>
      <w:bookmarkStart w:id="526" w:name="_Toc74742658"/>
      <w:r w:rsidRPr="0014645C">
        <w:rPr>
          <w:b/>
        </w:rPr>
        <w:t>4.1</w:t>
      </w:r>
      <w:r w:rsidR="00400B1E" w:rsidRPr="0014645C">
        <w:rPr>
          <w:b/>
        </w:rPr>
        <w:tab/>
      </w:r>
      <w:r w:rsidR="00F220F5" w:rsidRPr="0014645C">
        <w:rPr>
          <w:b/>
        </w:rPr>
        <w:t>Administratívne overenie ŽoNFP</w:t>
      </w:r>
      <w:bookmarkEnd w:id="520"/>
      <w:bookmarkEnd w:id="521"/>
      <w:bookmarkEnd w:id="522"/>
      <w:bookmarkEnd w:id="523"/>
      <w:bookmarkEnd w:id="524"/>
      <w:bookmarkEnd w:id="525"/>
      <w:bookmarkEnd w:id="526"/>
    </w:p>
    <w:p w14:paraId="02A6645E" w14:textId="77777777" w:rsidR="00F220F5" w:rsidRDefault="00F220F5" w:rsidP="003868A0">
      <w:pPr>
        <w:spacing w:before="120" w:after="120" w:line="288" w:lineRule="auto"/>
        <w:jc w:val="both"/>
        <w:rPr>
          <w:rFonts w:ascii="Arial" w:hAnsi="Arial" w:cs="Arial"/>
          <w:sz w:val="19"/>
          <w:szCs w:val="19"/>
        </w:rPr>
      </w:pPr>
      <w:r w:rsidRPr="0014645C">
        <w:rPr>
          <w:rFonts w:ascii="Arial" w:hAnsi="Arial" w:cs="Arial"/>
          <w:sz w:val="19"/>
          <w:szCs w:val="19"/>
        </w:rPr>
        <w:t>Predmetom administratívneho overenia ŽoNFP je overenie:</w:t>
      </w:r>
    </w:p>
    <w:p w14:paraId="44652604" w14:textId="77777777" w:rsidR="00FC532B" w:rsidRPr="00FC532B" w:rsidRDefault="00FC532B" w:rsidP="00EA0104">
      <w:pPr>
        <w:pStyle w:val="Odsekzoznamu"/>
        <w:numPr>
          <w:ilvl w:val="0"/>
          <w:numId w:val="51"/>
        </w:numPr>
        <w:spacing w:before="120" w:after="120" w:line="288" w:lineRule="auto"/>
        <w:ind w:hanging="436"/>
        <w:jc w:val="both"/>
        <w:rPr>
          <w:rFonts w:ascii="Arial" w:hAnsi="Arial" w:cs="Arial"/>
          <w:sz w:val="19"/>
          <w:szCs w:val="19"/>
        </w:rPr>
      </w:pPr>
      <w:r w:rsidRPr="00C30B5B">
        <w:rPr>
          <w:rFonts w:ascii="Arial" w:hAnsi="Arial" w:cs="Arial"/>
          <w:sz w:val="19"/>
          <w:szCs w:val="19"/>
        </w:rPr>
        <w:t>podmienky doručenia ŽoNFP riadne, včas vo forme určenej RO</w:t>
      </w:r>
    </w:p>
    <w:p w14:paraId="77704650" w14:textId="77777777" w:rsidR="00F220F5" w:rsidRPr="0014645C" w:rsidRDefault="00F220F5" w:rsidP="00062A9E">
      <w:pPr>
        <w:numPr>
          <w:ilvl w:val="0"/>
          <w:numId w:val="15"/>
        </w:numPr>
        <w:spacing w:before="120" w:after="120" w:line="288" w:lineRule="auto"/>
        <w:ind w:left="709" w:hanging="425"/>
        <w:jc w:val="both"/>
        <w:rPr>
          <w:rFonts w:ascii="Arial" w:hAnsi="Arial" w:cs="Arial"/>
          <w:sz w:val="19"/>
          <w:szCs w:val="19"/>
        </w:rPr>
      </w:pPr>
      <w:r w:rsidRPr="0014645C">
        <w:rPr>
          <w:rFonts w:ascii="Arial" w:hAnsi="Arial" w:cs="Arial"/>
          <w:sz w:val="19"/>
          <w:szCs w:val="19"/>
        </w:rPr>
        <w:t>splnenia podmienok poskytnutia príspevku zadefinovaných vo výzve</w:t>
      </w:r>
      <w:r w:rsidR="003F5A7C" w:rsidRPr="0014645C">
        <w:rPr>
          <w:rFonts w:ascii="Arial" w:hAnsi="Arial" w:cs="Arial"/>
          <w:sz w:val="19"/>
          <w:szCs w:val="19"/>
        </w:rPr>
        <w:t>/vyzvaní</w:t>
      </w:r>
      <w:r w:rsidRPr="0014645C">
        <w:rPr>
          <w:rFonts w:ascii="Arial" w:hAnsi="Arial" w:cs="Arial"/>
          <w:sz w:val="19"/>
          <w:szCs w:val="19"/>
        </w:rPr>
        <w:t>;</w:t>
      </w:r>
    </w:p>
    <w:p w14:paraId="29465A42" w14:textId="77777777" w:rsidR="00F220F5" w:rsidRDefault="00F220F5" w:rsidP="00062A9E">
      <w:pPr>
        <w:numPr>
          <w:ilvl w:val="0"/>
          <w:numId w:val="15"/>
        </w:numPr>
        <w:spacing w:before="120" w:after="120" w:line="288" w:lineRule="auto"/>
        <w:ind w:left="709" w:hanging="425"/>
        <w:jc w:val="both"/>
        <w:rPr>
          <w:rFonts w:ascii="Arial" w:hAnsi="Arial" w:cs="Arial"/>
          <w:sz w:val="19"/>
          <w:szCs w:val="19"/>
        </w:rPr>
      </w:pPr>
      <w:r w:rsidRPr="0014645C">
        <w:rPr>
          <w:rFonts w:ascii="Arial" w:hAnsi="Arial" w:cs="Arial"/>
          <w:sz w:val="19"/>
          <w:szCs w:val="19"/>
        </w:rPr>
        <w:t>úplnosti predloženej ŽoNFP.</w:t>
      </w:r>
    </w:p>
    <w:p w14:paraId="0B015EBC" w14:textId="77777777" w:rsidR="00FC532B" w:rsidRPr="00C30B5B" w:rsidRDefault="00FC532B" w:rsidP="00FC532B">
      <w:pPr>
        <w:spacing w:before="120" w:after="120" w:line="288" w:lineRule="auto"/>
        <w:jc w:val="both"/>
        <w:rPr>
          <w:rFonts w:ascii="Arial" w:hAnsi="Arial" w:cs="Arial"/>
          <w:sz w:val="19"/>
          <w:szCs w:val="19"/>
        </w:rPr>
      </w:pPr>
      <w:r w:rsidRPr="00C30B5B">
        <w:rPr>
          <w:rFonts w:ascii="Arial" w:hAnsi="Arial" w:cs="Arial"/>
          <w:sz w:val="19"/>
          <w:szCs w:val="19"/>
        </w:rPr>
        <w:t>Po overení splnenia podmienky doručiť ŽoNFP riadne, včas a v určenej forme RO zaregistruje ŽoNFP v  ITMS 2014+.</w:t>
      </w:r>
    </w:p>
    <w:p w14:paraId="4E9C1415" w14:textId="77777777" w:rsidR="00FC532B" w:rsidRPr="00C30B5B" w:rsidRDefault="00C30B5B" w:rsidP="00FC532B">
      <w:pPr>
        <w:spacing w:before="120" w:after="120" w:line="288" w:lineRule="auto"/>
        <w:jc w:val="both"/>
        <w:rPr>
          <w:rFonts w:ascii="Arial" w:hAnsi="Arial" w:cs="Arial"/>
          <w:sz w:val="19"/>
          <w:szCs w:val="19"/>
        </w:rPr>
      </w:pPr>
      <w:r w:rsidRPr="00C30B5B">
        <w:rPr>
          <w:rFonts w:ascii="Arial" w:hAnsi="Arial" w:cs="Arial"/>
          <w:sz w:val="19"/>
          <w:szCs w:val="19"/>
        </w:rPr>
        <w:t>V prípade, že žiadateľ nesplnil podmienku doručenia ŽoNFP RO zastaví konanie vydaním rozhodnutia o zastavení konania o ŽoNFP a o tejto skutočnosti informuje žiadateľa.</w:t>
      </w:r>
    </w:p>
    <w:p w14:paraId="54BB55E6" w14:textId="77777777" w:rsidR="00FC532B" w:rsidRPr="0014645C" w:rsidRDefault="00FC532B" w:rsidP="00FC532B">
      <w:pPr>
        <w:spacing w:before="120" w:after="120" w:line="288" w:lineRule="auto"/>
        <w:jc w:val="both"/>
        <w:rPr>
          <w:rFonts w:ascii="Arial" w:hAnsi="Arial" w:cs="Arial"/>
          <w:sz w:val="19"/>
          <w:szCs w:val="19"/>
        </w:rPr>
      </w:pPr>
      <w:r w:rsidRPr="00C30B5B">
        <w:rPr>
          <w:rFonts w:ascii="Arial" w:hAnsi="Arial" w:cs="Arial"/>
          <w:sz w:val="19"/>
          <w:szCs w:val="19"/>
        </w:rPr>
        <w:t>Pri ŽoNFP, ktoré splnili podmienky doručenia, RO ďalej overí v rámci administratívneho overenia splnenie každej jednotlivej podmienky poskytnutia príspevku na základe údajov uvedených žiadateľom.</w:t>
      </w:r>
    </w:p>
    <w:p w14:paraId="31DB4474" w14:textId="1CBB44E9" w:rsidR="00F220F5" w:rsidRPr="00576FB3" w:rsidRDefault="00F220F5" w:rsidP="003868A0">
      <w:pPr>
        <w:pStyle w:val="Odsekzoznamu"/>
        <w:spacing w:before="120" w:after="120" w:line="288" w:lineRule="auto"/>
        <w:ind w:left="0" w:right="-18"/>
        <w:contextualSpacing w:val="0"/>
        <w:jc w:val="both"/>
        <w:rPr>
          <w:rFonts w:ascii="Arial" w:hAnsi="Arial" w:cs="Arial"/>
          <w:sz w:val="19"/>
          <w:szCs w:val="19"/>
        </w:rPr>
      </w:pPr>
      <w:r w:rsidRPr="0014645C">
        <w:rPr>
          <w:rFonts w:ascii="Arial" w:hAnsi="Arial" w:cs="Arial"/>
          <w:sz w:val="19"/>
          <w:szCs w:val="19"/>
        </w:rPr>
        <w:t>V prípade, ak na základe preskúmania ŽoNFP a jej príloh vzniknú pochybnosti o pravdivosti alebo úplnosti ŽoNFP alebo jej príloh, RO elektronicky vyzve žiadateľa na doplnenie neúplných údajov</w:t>
      </w:r>
      <w:r w:rsidR="00C750A0">
        <w:rPr>
          <w:rStyle w:val="Odkaznapoznmkupodiarou"/>
          <w:rFonts w:cs="Arial"/>
          <w:szCs w:val="19"/>
        </w:rPr>
        <w:footnoteReference w:id="108"/>
      </w:r>
      <w:r w:rsidRPr="0014645C">
        <w:rPr>
          <w:rFonts w:ascii="Arial" w:hAnsi="Arial" w:cs="Arial"/>
          <w:sz w:val="19"/>
          <w:szCs w:val="19"/>
        </w:rPr>
        <w:t>, vysvetlenie nejasností alebo nápravu nepravdivých údajov zaslaním výzvy na doplnenie ŽoNFP v lehote min</w:t>
      </w:r>
      <w:r w:rsidR="00794177">
        <w:rPr>
          <w:rFonts w:ascii="Arial" w:hAnsi="Arial" w:cs="Arial"/>
          <w:sz w:val="19"/>
          <w:szCs w:val="19"/>
        </w:rPr>
        <w:t>imálne</w:t>
      </w:r>
      <w:r w:rsidRPr="0014645C">
        <w:rPr>
          <w:rFonts w:ascii="Arial" w:hAnsi="Arial" w:cs="Arial"/>
          <w:sz w:val="19"/>
          <w:szCs w:val="19"/>
        </w:rPr>
        <w:t xml:space="preserve"> </w:t>
      </w:r>
      <w:r w:rsidR="00794177">
        <w:rPr>
          <w:rFonts w:ascii="Arial" w:hAnsi="Arial" w:cs="Arial"/>
          <w:sz w:val="19"/>
          <w:szCs w:val="19"/>
        </w:rPr>
        <w:br/>
      </w:r>
      <w:r w:rsidRPr="0014645C">
        <w:rPr>
          <w:rFonts w:ascii="Arial" w:hAnsi="Arial" w:cs="Arial"/>
          <w:sz w:val="19"/>
          <w:szCs w:val="19"/>
        </w:rPr>
        <w:t>5 pracovných dní</w:t>
      </w:r>
      <w:r w:rsidR="00B01420">
        <w:rPr>
          <w:rFonts w:ascii="Arial" w:hAnsi="Arial" w:cs="Arial"/>
          <w:sz w:val="19"/>
          <w:szCs w:val="19"/>
        </w:rPr>
        <w:t xml:space="preserve"> od jej doručenia</w:t>
      </w:r>
      <w:r w:rsidR="00794177">
        <w:rPr>
          <w:rFonts w:ascii="Arial" w:hAnsi="Arial" w:cs="Arial"/>
          <w:sz w:val="19"/>
          <w:szCs w:val="19"/>
        </w:rPr>
        <w:t xml:space="preserve">. </w:t>
      </w:r>
      <w:r w:rsidR="00B01420">
        <w:rPr>
          <w:rFonts w:ascii="Arial" w:hAnsi="Arial" w:cs="Arial"/>
          <w:sz w:val="19"/>
          <w:szCs w:val="19"/>
        </w:rPr>
        <w:t>Lehota musí byť poskytnutá zhodne pre všetkých žiadateľov v rámci konania o ŽoNFP na základe tej istej výzvy na predkladanie ŽoNFP.</w:t>
      </w:r>
    </w:p>
    <w:p w14:paraId="43DDDF32" w14:textId="77777777" w:rsidR="00F220F5" w:rsidRPr="0014645C" w:rsidRDefault="00F220F5" w:rsidP="003868A0">
      <w:pPr>
        <w:pStyle w:val="Odsekzoznamu"/>
        <w:spacing w:before="120" w:after="120" w:line="288" w:lineRule="auto"/>
        <w:ind w:left="0" w:right="-17"/>
        <w:contextualSpacing w:val="0"/>
        <w:jc w:val="both"/>
        <w:rPr>
          <w:rFonts w:ascii="Arial" w:hAnsi="Arial" w:cs="Arial"/>
          <w:sz w:val="19"/>
          <w:szCs w:val="19"/>
        </w:rPr>
      </w:pPr>
      <w:r w:rsidRPr="0014645C">
        <w:rPr>
          <w:rFonts w:ascii="Arial" w:hAnsi="Arial" w:cs="Arial"/>
          <w:sz w:val="19"/>
          <w:szCs w:val="19"/>
        </w:rPr>
        <w:t>V uvedených prípadoch RO postupuje nasledovne:</w:t>
      </w:r>
    </w:p>
    <w:p w14:paraId="31C85ED3" w14:textId="77777777" w:rsidR="00F220F5" w:rsidRPr="0014645C"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rPr>
      </w:pPr>
      <w:r w:rsidRPr="0014645C">
        <w:rPr>
          <w:rFonts w:ascii="Arial" w:hAnsi="Arial" w:cs="Arial"/>
          <w:sz w:val="19"/>
          <w:szCs w:val="19"/>
        </w:rPr>
        <w:t>v prípade splnenia všetkých podmienok poskytnutia príspevku, ktorých overenie je súčasťou administratívneho overenia, RO postúpi ŽoNFP na</w:t>
      </w:r>
      <w:r w:rsidRPr="0014645C">
        <w:rPr>
          <w:rFonts w:ascii="Arial" w:hAnsi="Arial" w:cs="Arial"/>
          <w:b/>
          <w:sz w:val="19"/>
          <w:szCs w:val="19"/>
        </w:rPr>
        <w:t xml:space="preserve"> odborné hodnotenie</w:t>
      </w:r>
      <w:r w:rsidRPr="0014645C">
        <w:rPr>
          <w:rFonts w:ascii="Arial" w:hAnsi="Arial" w:cs="Arial"/>
          <w:sz w:val="19"/>
          <w:szCs w:val="19"/>
        </w:rPr>
        <w:t>;</w:t>
      </w:r>
    </w:p>
    <w:p w14:paraId="6EEAA070" w14:textId="77777777" w:rsidR="00F220F5" w:rsidRPr="0014645C"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rPr>
      </w:pPr>
      <w:r w:rsidRPr="0014645C">
        <w:rPr>
          <w:rFonts w:ascii="Arial" w:hAnsi="Arial" w:cs="Arial"/>
          <w:sz w:val="19"/>
          <w:szCs w:val="19"/>
        </w:rPr>
        <w:t xml:space="preserve">v prípade nesplnenia niektorej z podmienok poskytnutia príspevku a to ani po predložení doplnených údajov zo strany žiadateľa, RO vydá </w:t>
      </w:r>
      <w:r w:rsidR="0055317D" w:rsidRPr="0014645C">
        <w:rPr>
          <w:rFonts w:ascii="Arial" w:hAnsi="Arial" w:cs="Arial"/>
          <w:b/>
          <w:sz w:val="19"/>
          <w:szCs w:val="19"/>
        </w:rPr>
        <w:t>r</w:t>
      </w:r>
      <w:r w:rsidRPr="0014645C">
        <w:rPr>
          <w:rFonts w:ascii="Arial" w:hAnsi="Arial" w:cs="Arial"/>
          <w:b/>
          <w:sz w:val="19"/>
          <w:szCs w:val="19"/>
        </w:rPr>
        <w:t>ozhodnutie o neschválení ŽoNFP</w:t>
      </w:r>
      <w:r w:rsidRPr="0014645C">
        <w:rPr>
          <w:rFonts w:ascii="Arial" w:hAnsi="Arial" w:cs="Arial"/>
          <w:sz w:val="19"/>
          <w:szCs w:val="19"/>
        </w:rPr>
        <w:t>, pričom v rozhodnutí identifikuje, ktorá z podmienok nebola splnená;</w:t>
      </w:r>
    </w:p>
    <w:p w14:paraId="3A19D615" w14:textId="77777777" w:rsidR="00F220F5"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rPr>
      </w:pPr>
      <w:r w:rsidRPr="0014645C">
        <w:rPr>
          <w:rFonts w:ascii="Arial" w:hAnsi="Arial" w:cs="Arial"/>
          <w:sz w:val="19"/>
          <w:szCs w:val="19"/>
        </w:rPr>
        <w:t>v prípade nedoplnenia žiadnych náležitostí, v prípade doručenia požadovaných náležitostí po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ŽoNFP, RO</w:t>
      </w:r>
      <w:r w:rsidRPr="0014645C">
        <w:rPr>
          <w:rFonts w:ascii="Arial" w:hAnsi="Arial" w:cs="Arial"/>
          <w:b/>
          <w:sz w:val="19"/>
          <w:szCs w:val="19"/>
        </w:rPr>
        <w:t xml:space="preserve"> </w:t>
      </w:r>
      <w:r w:rsidRPr="0014645C">
        <w:rPr>
          <w:rFonts w:ascii="Arial" w:hAnsi="Arial" w:cs="Arial"/>
          <w:sz w:val="19"/>
          <w:szCs w:val="19"/>
        </w:rPr>
        <w:t xml:space="preserve">vydá </w:t>
      </w:r>
      <w:r w:rsidR="00AD5CE7" w:rsidRPr="0014645C">
        <w:rPr>
          <w:rFonts w:ascii="Arial" w:hAnsi="Arial" w:cs="Arial"/>
          <w:b/>
          <w:sz w:val="19"/>
          <w:szCs w:val="19"/>
        </w:rPr>
        <w:t>r</w:t>
      </w:r>
      <w:r w:rsidRPr="0014645C">
        <w:rPr>
          <w:rFonts w:ascii="Arial" w:hAnsi="Arial" w:cs="Arial"/>
          <w:b/>
          <w:sz w:val="19"/>
          <w:szCs w:val="19"/>
        </w:rPr>
        <w:t>ozhodnutie o zastavení ŽoNFP</w:t>
      </w:r>
      <w:r w:rsidRPr="0014645C">
        <w:rPr>
          <w:rFonts w:ascii="Arial" w:hAnsi="Arial" w:cs="Arial"/>
          <w:sz w:val="19"/>
          <w:szCs w:val="19"/>
        </w:rPr>
        <w:t xml:space="preserve">. </w:t>
      </w:r>
    </w:p>
    <w:p w14:paraId="734BB673" w14:textId="77777777" w:rsidR="00BF3812" w:rsidRPr="0014645C" w:rsidRDefault="00BF3812" w:rsidP="00BF3812">
      <w:pPr>
        <w:pStyle w:val="Odsekzoznamu"/>
        <w:spacing w:before="120" w:after="120" w:line="288" w:lineRule="auto"/>
        <w:ind w:left="709" w:right="-18"/>
        <w:contextualSpacing w:val="0"/>
        <w:jc w:val="both"/>
        <w:rPr>
          <w:rFonts w:ascii="Arial" w:hAnsi="Arial" w:cs="Arial"/>
          <w:sz w:val="19"/>
          <w:szCs w:val="19"/>
        </w:rPr>
      </w:pPr>
    </w:p>
    <w:p w14:paraId="3AA340F4" w14:textId="77777777" w:rsidR="00F220F5" w:rsidRPr="0014645C" w:rsidRDefault="00953D2E" w:rsidP="00551D65">
      <w:pPr>
        <w:pStyle w:val="Nadpis2"/>
        <w:tabs>
          <w:tab w:val="num" w:pos="709"/>
        </w:tabs>
        <w:spacing w:after="180" w:line="480" w:lineRule="auto"/>
        <w:rPr>
          <w:b/>
        </w:rPr>
      </w:pPr>
      <w:bookmarkStart w:id="527" w:name="_Toc413832249"/>
      <w:bookmarkStart w:id="528" w:name="_Toc417132515"/>
      <w:bookmarkStart w:id="529" w:name="_Toc417648928"/>
      <w:bookmarkStart w:id="530" w:name="_Toc440355019"/>
      <w:bookmarkStart w:id="531" w:name="_Toc440375350"/>
      <w:bookmarkStart w:id="532" w:name="_Toc458432936"/>
      <w:bookmarkStart w:id="533" w:name="_Toc74742659"/>
      <w:r w:rsidRPr="0014645C">
        <w:rPr>
          <w:b/>
        </w:rPr>
        <w:t>4.2</w:t>
      </w:r>
      <w:r w:rsidR="00400B1E" w:rsidRPr="0014645C">
        <w:rPr>
          <w:b/>
        </w:rPr>
        <w:tab/>
      </w:r>
      <w:r w:rsidR="00F220F5" w:rsidRPr="0014645C">
        <w:rPr>
          <w:b/>
        </w:rPr>
        <w:t>Odborné hodnotenie ŽoNFP</w:t>
      </w:r>
      <w:bookmarkEnd w:id="527"/>
      <w:bookmarkEnd w:id="528"/>
      <w:bookmarkEnd w:id="529"/>
      <w:bookmarkEnd w:id="530"/>
      <w:bookmarkEnd w:id="531"/>
      <w:bookmarkEnd w:id="532"/>
      <w:bookmarkEnd w:id="533"/>
    </w:p>
    <w:p w14:paraId="23FFAF21" w14:textId="460E63C3" w:rsidR="00F220F5" w:rsidRPr="0014645C" w:rsidRDefault="00F220F5" w:rsidP="003868A0">
      <w:pPr>
        <w:spacing w:before="120" w:after="120" w:line="288" w:lineRule="auto"/>
        <w:jc w:val="both"/>
        <w:rPr>
          <w:rFonts w:ascii="Arial" w:hAnsi="Arial" w:cs="Arial"/>
          <w:sz w:val="19"/>
          <w:szCs w:val="19"/>
        </w:rPr>
      </w:pPr>
      <w:r w:rsidRPr="0014645C">
        <w:rPr>
          <w:rFonts w:ascii="Arial" w:hAnsi="Arial" w:cs="Arial"/>
          <w:sz w:val="19"/>
          <w:szCs w:val="19"/>
        </w:rPr>
        <w:t xml:space="preserve">Cieľom odborného hodnotenia ŽoNFP je vykonať odborné, objektívne, nezávislé a transparentné posúdenie </w:t>
      </w:r>
      <w:r w:rsidRPr="0014645C">
        <w:rPr>
          <w:rFonts w:ascii="Arial" w:hAnsi="Arial" w:cs="Arial"/>
          <w:b/>
          <w:sz w:val="19"/>
          <w:szCs w:val="19"/>
        </w:rPr>
        <w:t>súladu ŽoNFP s</w:t>
      </w:r>
      <w:r w:rsidR="007C278F" w:rsidRPr="0014645C">
        <w:rPr>
          <w:rFonts w:ascii="Arial" w:hAnsi="Arial" w:cs="Arial"/>
          <w:b/>
          <w:sz w:val="19"/>
          <w:szCs w:val="19"/>
        </w:rPr>
        <w:t xml:space="preserve"> </w:t>
      </w:r>
      <w:r w:rsidRPr="0014645C">
        <w:rPr>
          <w:rFonts w:ascii="Arial" w:hAnsi="Arial" w:cs="Arial"/>
          <w:b/>
          <w:sz w:val="19"/>
          <w:szCs w:val="19"/>
        </w:rPr>
        <w:t>kritériami</w:t>
      </w:r>
      <w:r w:rsidR="007C278F" w:rsidRPr="0014645C">
        <w:rPr>
          <w:rFonts w:ascii="Arial" w:hAnsi="Arial" w:cs="Arial"/>
          <w:b/>
          <w:sz w:val="19"/>
          <w:szCs w:val="19"/>
        </w:rPr>
        <w:t xml:space="preserve"> pre </w:t>
      </w:r>
      <w:r w:rsidR="003F5A7C" w:rsidRPr="0014645C">
        <w:rPr>
          <w:rFonts w:ascii="Arial" w:hAnsi="Arial" w:cs="Arial"/>
          <w:b/>
          <w:sz w:val="19"/>
          <w:szCs w:val="19"/>
        </w:rPr>
        <w:t xml:space="preserve">výber </w:t>
      </w:r>
      <w:r w:rsidR="007C278F" w:rsidRPr="0014645C">
        <w:rPr>
          <w:rFonts w:ascii="Arial" w:hAnsi="Arial" w:cs="Arial"/>
          <w:b/>
          <w:sz w:val="19"/>
          <w:szCs w:val="19"/>
        </w:rPr>
        <w:t>projekt</w:t>
      </w:r>
      <w:r w:rsidR="003F5A7C" w:rsidRPr="0014645C">
        <w:rPr>
          <w:rFonts w:ascii="Arial" w:hAnsi="Arial" w:cs="Arial"/>
          <w:b/>
          <w:sz w:val="19"/>
          <w:szCs w:val="19"/>
        </w:rPr>
        <w:t>ov</w:t>
      </w:r>
      <w:r w:rsidRPr="0014645C">
        <w:rPr>
          <w:rFonts w:ascii="Arial" w:hAnsi="Arial" w:cs="Arial"/>
          <w:b/>
          <w:sz w:val="19"/>
          <w:szCs w:val="19"/>
        </w:rPr>
        <w:t xml:space="preserve"> </w:t>
      </w:r>
      <w:r w:rsidRPr="0014645C">
        <w:rPr>
          <w:rFonts w:ascii="Arial" w:hAnsi="Arial" w:cs="Arial"/>
          <w:sz w:val="19"/>
          <w:szCs w:val="19"/>
        </w:rPr>
        <w:t>schválenými MV OP EVS</w:t>
      </w:r>
      <w:r w:rsidR="00C85E20" w:rsidRPr="0014645C">
        <w:rPr>
          <w:rFonts w:ascii="Arial" w:hAnsi="Arial" w:cs="Arial"/>
          <w:sz w:val="19"/>
          <w:szCs w:val="19"/>
        </w:rPr>
        <w:t xml:space="preserve">, ktoré sú zverejnené na webovom sídle OP EVS </w:t>
      </w:r>
      <w:r w:rsidR="00426E7C" w:rsidRPr="00113E54">
        <w:rPr>
          <w:rFonts w:ascii="Arial" w:hAnsi="Arial" w:cs="Arial"/>
          <w:color w:val="00B0F0"/>
          <w:sz w:val="19"/>
          <w:szCs w:val="19"/>
          <w:u w:val="single"/>
        </w:rPr>
        <w:t>www.reformuj.sk</w:t>
      </w:r>
      <w:r w:rsidR="00113E54">
        <w:rPr>
          <w:rFonts w:ascii="Arial" w:hAnsi="Arial" w:cs="Arial"/>
          <w:color w:val="00B0F0"/>
          <w:sz w:val="19"/>
          <w:szCs w:val="19"/>
          <w:u w:val="single"/>
        </w:rPr>
        <w:t>.</w:t>
      </w:r>
    </w:p>
    <w:p w14:paraId="22EE3A57" w14:textId="77777777" w:rsidR="00F220F5" w:rsidRPr="0014645C" w:rsidRDefault="00F220F5" w:rsidP="003868A0">
      <w:pPr>
        <w:spacing w:before="120" w:after="120" w:line="288" w:lineRule="auto"/>
        <w:jc w:val="both"/>
        <w:rPr>
          <w:rFonts w:ascii="Arial" w:hAnsi="Arial" w:cs="Arial"/>
          <w:sz w:val="19"/>
          <w:szCs w:val="19"/>
        </w:rPr>
      </w:pPr>
      <w:r w:rsidRPr="0014645C">
        <w:rPr>
          <w:rFonts w:ascii="Arial" w:hAnsi="Arial" w:cs="Arial"/>
          <w:sz w:val="19"/>
          <w:szCs w:val="19"/>
        </w:rPr>
        <w:t xml:space="preserve">RO pre OP EVS zabezpečí odborné hodnotenie tých ŽoNFP, ktoré splnili podmienky administratívneho overenia. Odborné hodnotenie je vykonávané </w:t>
      </w:r>
      <w:r w:rsidR="002426A1" w:rsidRPr="0014645C">
        <w:rPr>
          <w:rFonts w:ascii="Arial" w:hAnsi="Arial" w:cs="Arial"/>
          <w:sz w:val="19"/>
          <w:szCs w:val="19"/>
        </w:rPr>
        <w:t>minimálne dvom</w:t>
      </w:r>
      <w:r w:rsidR="008511ED" w:rsidRPr="0014645C">
        <w:rPr>
          <w:rFonts w:ascii="Arial" w:hAnsi="Arial" w:cs="Arial"/>
          <w:sz w:val="19"/>
          <w:szCs w:val="19"/>
        </w:rPr>
        <w:t xml:space="preserve">i </w:t>
      </w:r>
      <w:r w:rsidR="002426A1" w:rsidRPr="0014645C">
        <w:rPr>
          <w:rFonts w:ascii="Arial" w:hAnsi="Arial" w:cs="Arial"/>
          <w:sz w:val="19"/>
          <w:szCs w:val="19"/>
        </w:rPr>
        <w:t>odbornými hodnotiteľmi v totožnom rozsahu</w:t>
      </w:r>
      <w:r w:rsidR="000F10EC" w:rsidRPr="0014645C">
        <w:rPr>
          <w:rFonts w:ascii="Arial" w:hAnsi="Arial" w:cs="Arial"/>
          <w:sz w:val="19"/>
          <w:szCs w:val="19"/>
        </w:rPr>
        <w:t>.</w:t>
      </w:r>
    </w:p>
    <w:p w14:paraId="2840DBAC" w14:textId="77777777" w:rsidR="00F220F5" w:rsidRPr="0014645C" w:rsidRDefault="00F220F5" w:rsidP="003868A0">
      <w:pPr>
        <w:pStyle w:val="Pta"/>
        <w:tabs>
          <w:tab w:val="left" w:pos="720"/>
        </w:tabs>
        <w:spacing w:before="120" w:after="120" w:line="288" w:lineRule="auto"/>
        <w:jc w:val="both"/>
        <w:rPr>
          <w:rFonts w:ascii="Arial" w:hAnsi="Arial" w:cs="Arial"/>
          <w:sz w:val="19"/>
          <w:szCs w:val="19"/>
        </w:rPr>
      </w:pPr>
      <w:r w:rsidRPr="0014645C">
        <w:rPr>
          <w:rFonts w:ascii="Arial" w:hAnsi="Arial" w:cs="Arial"/>
          <w:sz w:val="19"/>
          <w:szCs w:val="19"/>
        </w:rPr>
        <w:t xml:space="preserve">Hodnotitelia </w:t>
      </w:r>
      <w:r w:rsidR="00C85E20" w:rsidRPr="0014645C">
        <w:rPr>
          <w:rFonts w:ascii="Arial" w:hAnsi="Arial" w:cs="Arial"/>
          <w:sz w:val="19"/>
          <w:szCs w:val="19"/>
        </w:rPr>
        <w:t xml:space="preserve">posudzujú </w:t>
      </w:r>
      <w:r w:rsidRPr="0014645C">
        <w:rPr>
          <w:rFonts w:ascii="Arial" w:hAnsi="Arial" w:cs="Arial"/>
          <w:sz w:val="19"/>
          <w:szCs w:val="19"/>
        </w:rPr>
        <w:t xml:space="preserve">projekt ako celok, berúc do úvahy údaje a informácie uvedené v ŽoNFP a jej povinných prílohách. Hodnotitelia zaznamenávajú odborné hodnotenie jednotlivých ŽoNFP </w:t>
      </w:r>
      <w:r w:rsidR="00941808" w:rsidRPr="0014645C">
        <w:rPr>
          <w:rFonts w:ascii="Arial" w:hAnsi="Arial" w:cs="Arial"/>
          <w:sz w:val="19"/>
          <w:szCs w:val="19"/>
        </w:rPr>
        <w:t>spoločne</w:t>
      </w:r>
      <w:r w:rsidRPr="0014645C">
        <w:rPr>
          <w:rFonts w:ascii="Arial" w:hAnsi="Arial" w:cs="Arial"/>
          <w:sz w:val="19"/>
          <w:szCs w:val="19"/>
        </w:rPr>
        <w:t xml:space="preserve"> do </w:t>
      </w:r>
      <w:r w:rsidR="00AD5CE7" w:rsidRPr="0014645C">
        <w:rPr>
          <w:rFonts w:ascii="Arial" w:hAnsi="Arial" w:cs="Arial"/>
          <w:iCs/>
          <w:sz w:val="19"/>
          <w:szCs w:val="19"/>
        </w:rPr>
        <w:t>h</w:t>
      </w:r>
      <w:r w:rsidRPr="0014645C">
        <w:rPr>
          <w:rFonts w:ascii="Arial" w:hAnsi="Arial" w:cs="Arial"/>
          <w:iCs/>
          <w:sz w:val="19"/>
          <w:szCs w:val="19"/>
        </w:rPr>
        <w:t xml:space="preserve">odnotiaceho hárku odborného </w:t>
      </w:r>
      <w:r w:rsidRPr="0014645C">
        <w:rPr>
          <w:rFonts w:ascii="Arial" w:hAnsi="Arial" w:cs="Arial"/>
          <w:sz w:val="19"/>
          <w:szCs w:val="19"/>
        </w:rPr>
        <w:t>hodnotenia</w:t>
      </w:r>
      <w:r w:rsidRPr="0014645C">
        <w:rPr>
          <w:rFonts w:ascii="Arial" w:hAnsi="Arial" w:cs="Arial"/>
          <w:iCs/>
          <w:sz w:val="19"/>
          <w:szCs w:val="19"/>
        </w:rPr>
        <w:t xml:space="preserve"> ŽoNFP</w:t>
      </w:r>
      <w:r w:rsidRPr="0014645C">
        <w:rPr>
          <w:rFonts w:ascii="Arial" w:hAnsi="Arial" w:cs="Arial"/>
          <w:sz w:val="19"/>
          <w:szCs w:val="19"/>
        </w:rPr>
        <w:t>.</w:t>
      </w:r>
    </w:p>
    <w:p w14:paraId="5B381493" w14:textId="77777777" w:rsidR="00F220F5" w:rsidRPr="0014645C" w:rsidRDefault="00F220F5" w:rsidP="003868A0">
      <w:pPr>
        <w:pStyle w:val="Pta"/>
        <w:spacing w:before="120" w:after="120" w:line="288" w:lineRule="auto"/>
        <w:jc w:val="both"/>
        <w:rPr>
          <w:rFonts w:ascii="Arial" w:hAnsi="Arial" w:cs="Arial"/>
          <w:sz w:val="19"/>
          <w:szCs w:val="19"/>
        </w:rPr>
      </w:pPr>
      <w:r w:rsidRPr="0014645C">
        <w:rPr>
          <w:rFonts w:ascii="Arial" w:hAnsi="Arial" w:cs="Arial"/>
          <w:sz w:val="19"/>
          <w:szCs w:val="19"/>
        </w:rPr>
        <w:t>Ak ŽoNFP nesplnila podmienky odborného hodnotenia, RO pre OP EVS vydá rozhodnutie o neschválení ŽoNFP, v ktorom uvedie dôvody nesplnenia kritérií odborného hodnotenia na základe výstupov z hodnotiaceho hárku.</w:t>
      </w:r>
    </w:p>
    <w:p w14:paraId="117A22FF" w14:textId="77777777" w:rsidR="00BF0AAC" w:rsidRPr="0014645C" w:rsidRDefault="00BF0AAC" w:rsidP="003868A0">
      <w:pPr>
        <w:pStyle w:val="Pta"/>
        <w:spacing w:before="120" w:after="120" w:line="288" w:lineRule="auto"/>
        <w:jc w:val="both"/>
        <w:rPr>
          <w:rFonts w:ascii="Arial" w:hAnsi="Arial" w:cs="Arial"/>
          <w:sz w:val="19"/>
          <w:szCs w:val="19"/>
        </w:rPr>
      </w:pPr>
      <w:r w:rsidRPr="0014645C">
        <w:rPr>
          <w:rFonts w:ascii="Arial" w:hAnsi="Arial" w:cs="Arial"/>
          <w:sz w:val="19"/>
          <w:szCs w:val="19"/>
        </w:rPr>
        <w:t xml:space="preserve">V prípade, že ŽoNFP splnila podmienky odborného hodnotenia, ale RO pre OP EVS využil možnosť nahradiť niektoré dokumenty preukazujúce splnenie podmienok poskytnutia príspevku čestným vyhlásením, RO pre OP EVS vyzve pred vydaním rozhodnutia o ŽoNFP žiadateľa na preukázanie splnenia relevantných podmienok poskytnutia príspevku. </w:t>
      </w:r>
    </w:p>
    <w:p w14:paraId="159D5114" w14:textId="77777777" w:rsidR="00F220F5" w:rsidRPr="0014645C" w:rsidRDefault="00F220F5" w:rsidP="003868A0">
      <w:pPr>
        <w:pStyle w:val="Pta"/>
        <w:spacing w:before="120" w:after="120" w:line="288" w:lineRule="auto"/>
        <w:jc w:val="both"/>
        <w:rPr>
          <w:rFonts w:ascii="Arial" w:hAnsi="Arial" w:cs="Arial"/>
          <w:sz w:val="19"/>
          <w:szCs w:val="19"/>
        </w:rPr>
      </w:pPr>
      <w:r w:rsidRPr="0014645C">
        <w:rPr>
          <w:rFonts w:ascii="Arial" w:hAnsi="Arial" w:cs="Arial"/>
          <w:sz w:val="19"/>
          <w:szCs w:val="19"/>
        </w:rPr>
        <w:t>Ak sa na základe predloženia dokumentov preukáže, že žiadateľ nespĺňa niektorú z podmienok poskytnutia prí</w:t>
      </w:r>
      <w:r w:rsidR="00AD5CE7" w:rsidRPr="0014645C">
        <w:rPr>
          <w:rFonts w:ascii="Arial" w:hAnsi="Arial" w:cs="Arial"/>
          <w:sz w:val="19"/>
          <w:szCs w:val="19"/>
        </w:rPr>
        <w:t>spevku, RO pre OP EVS pripraví r</w:t>
      </w:r>
      <w:r w:rsidRPr="0014645C">
        <w:rPr>
          <w:rFonts w:ascii="Arial" w:hAnsi="Arial" w:cs="Arial"/>
          <w:sz w:val="19"/>
          <w:szCs w:val="19"/>
        </w:rPr>
        <w:t>ozhodnutie o neschválení ŽoNFP, v ktorom identifikuje presnú podmienku poskytnutia príspevku, ktorá nebola zo strany žiadateľa splnená.</w:t>
      </w:r>
    </w:p>
    <w:p w14:paraId="4F3C27D5" w14:textId="77777777" w:rsidR="00F220F5" w:rsidRPr="0014645C" w:rsidRDefault="00F220F5" w:rsidP="003868A0">
      <w:pPr>
        <w:pStyle w:val="Pta"/>
        <w:spacing w:before="120" w:after="120" w:line="288" w:lineRule="auto"/>
        <w:jc w:val="both"/>
        <w:rPr>
          <w:rFonts w:ascii="Arial" w:hAnsi="Arial" w:cs="Arial"/>
          <w:sz w:val="19"/>
          <w:szCs w:val="19"/>
        </w:rPr>
      </w:pPr>
      <w:r w:rsidRPr="0014645C">
        <w:rPr>
          <w:rFonts w:ascii="Arial" w:hAnsi="Arial" w:cs="Arial"/>
          <w:sz w:val="19"/>
          <w:szCs w:val="19"/>
        </w:rPr>
        <w:t xml:space="preserve">Ak žiadateľ nedoplní žiadne náležitosti, nedoručí požadované náležitosti ani po opätovne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w:t>
      </w:r>
      <w:r w:rsidR="00AD5CE7" w:rsidRPr="0014645C">
        <w:rPr>
          <w:rFonts w:ascii="Arial" w:hAnsi="Arial" w:cs="Arial"/>
          <w:sz w:val="19"/>
          <w:szCs w:val="19"/>
        </w:rPr>
        <w:t>ŽoNFP, RO pre OP EVS pripraví r</w:t>
      </w:r>
      <w:r w:rsidRPr="0014645C">
        <w:rPr>
          <w:rFonts w:ascii="Arial" w:hAnsi="Arial" w:cs="Arial"/>
          <w:sz w:val="19"/>
          <w:szCs w:val="19"/>
        </w:rPr>
        <w:t>ozhodnutie o zastavení konania.</w:t>
      </w:r>
    </w:p>
    <w:p w14:paraId="51D0FFBA" w14:textId="0856FE21" w:rsidR="00F220F5" w:rsidRPr="0014645C" w:rsidRDefault="00F220F5" w:rsidP="003868A0">
      <w:pPr>
        <w:pStyle w:val="Pta"/>
        <w:spacing w:before="120" w:after="120" w:line="288" w:lineRule="auto"/>
        <w:jc w:val="both"/>
        <w:rPr>
          <w:rFonts w:ascii="Arial" w:hAnsi="Arial" w:cs="Arial"/>
          <w:sz w:val="19"/>
          <w:szCs w:val="19"/>
        </w:rPr>
      </w:pPr>
      <w:r w:rsidRPr="0014645C">
        <w:rPr>
          <w:rFonts w:ascii="Arial" w:hAnsi="Arial" w:cs="Arial"/>
          <w:sz w:val="19"/>
          <w:szCs w:val="19"/>
        </w:rPr>
        <w:t>V prípade preukázania splnenia podmienok poskytnutia príspevku po predložení doku</w:t>
      </w:r>
      <w:r w:rsidR="00AD5CE7" w:rsidRPr="0014645C">
        <w:rPr>
          <w:rFonts w:ascii="Arial" w:hAnsi="Arial" w:cs="Arial"/>
          <w:sz w:val="19"/>
          <w:szCs w:val="19"/>
        </w:rPr>
        <w:t>mentov</w:t>
      </w:r>
      <w:r w:rsidR="00BF0AAC" w:rsidRPr="0014645C">
        <w:rPr>
          <w:rFonts w:ascii="Arial" w:hAnsi="Arial" w:cs="Arial"/>
          <w:sz w:val="19"/>
          <w:szCs w:val="19"/>
        </w:rPr>
        <w:t xml:space="preserve"> a odbornom hodnotení</w:t>
      </w:r>
      <w:r w:rsidR="00AD5CE7" w:rsidRPr="0014645C">
        <w:rPr>
          <w:rFonts w:ascii="Arial" w:hAnsi="Arial" w:cs="Arial"/>
          <w:sz w:val="19"/>
          <w:szCs w:val="19"/>
        </w:rPr>
        <w:t>, RO pre OP EVS pripraví r</w:t>
      </w:r>
      <w:r w:rsidRPr="0014645C">
        <w:rPr>
          <w:rFonts w:ascii="Arial" w:hAnsi="Arial" w:cs="Arial"/>
          <w:sz w:val="19"/>
          <w:szCs w:val="19"/>
        </w:rPr>
        <w:t>ozhodnutie o schválení ŽoNFP.</w:t>
      </w:r>
    </w:p>
    <w:p w14:paraId="59EF6B3E" w14:textId="3FA4318E" w:rsidR="00AC1F93" w:rsidRPr="0014645C" w:rsidRDefault="00AC1F93" w:rsidP="00AC1F93">
      <w:pPr>
        <w:pStyle w:val="Nadpis2"/>
        <w:tabs>
          <w:tab w:val="num" w:pos="709"/>
        </w:tabs>
        <w:spacing w:after="180"/>
        <w:rPr>
          <w:b/>
        </w:rPr>
      </w:pPr>
      <w:bookmarkStart w:id="534" w:name="_Toc413832250"/>
      <w:bookmarkStart w:id="535" w:name="_Toc417132516"/>
      <w:bookmarkStart w:id="536" w:name="_Toc417648929"/>
      <w:bookmarkStart w:id="537" w:name="_Toc440355020"/>
      <w:bookmarkStart w:id="538" w:name="_Toc440375351"/>
      <w:bookmarkStart w:id="539" w:name="_Toc458432937"/>
    </w:p>
    <w:p w14:paraId="50F22036" w14:textId="77777777" w:rsidR="00F220F5" w:rsidRPr="0014645C" w:rsidRDefault="00953D2E" w:rsidP="00551D65">
      <w:pPr>
        <w:pStyle w:val="Nadpis2"/>
        <w:tabs>
          <w:tab w:val="num" w:pos="709"/>
        </w:tabs>
        <w:spacing w:after="180" w:line="480" w:lineRule="auto"/>
        <w:rPr>
          <w:b/>
        </w:rPr>
      </w:pPr>
      <w:bookmarkStart w:id="540" w:name="_Toc74742660"/>
      <w:r w:rsidRPr="0014645C">
        <w:rPr>
          <w:b/>
        </w:rPr>
        <w:t>4.3</w:t>
      </w:r>
      <w:r w:rsidR="00400B1E" w:rsidRPr="0014645C">
        <w:rPr>
          <w:b/>
        </w:rPr>
        <w:tab/>
      </w:r>
      <w:r w:rsidR="00F220F5" w:rsidRPr="0014645C">
        <w:rPr>
          <w:b/>
        </w:rPr>
        <w:t>Vydávanie rozhodnutia</w:t>
      </w:r>
      <w:bookmarkEnd w:id="534"/>
      <w:r w:rsidR="00D86ED1" w:rsidRPr="0014645C">
        <w:rPr>
          <w:b/>
        </w:rPr>
        <w:t xml:space="preserve"> a zverejňovanie</w:t>
      </w:r>
      <w:bookmarkEnd w:id="535"/>
      <w:bookmarkEnd w:id="536"/>
      <w:bookmarkEnd w:id="537"/>
      <w:bookmarkEnd w:id="538"/>
      <w:bookmarkEnd w:id="539"/>
      <w:bookmarkEnd w:id="540"/>
    </w:p>
    <w:p w14:paraId="73CA86AA" w14:textId="77777777" w:rsidR="00F220F5" w:rsidRPr="0014645C" w:rsidRDefault="00F220F5" w:rsidP="003868A0">
      <w:pPr>
        <w:spacing w:before="120" w:after="120" w:line="288" w:lineRule="auto"/>
        <w:jc w:val="both"/>
        <w:rPr>
          <w:rFonts w:ascii="Arial" w:hAnsi="Arial" w:cs="Arial"/>
          <w:sz w:val="19"/>
          <w:szCs w:val="19"/>
        </w:rPr>
      </w:pPr>
      <w:r w:rsidRPr="0014645C">
        <w:rPr>
          <w:rFonts w:ascii="Arial" w:hAnsi="Arial" w:cs="Arial"/>
          <w:sz w:val="19"/>
          <w:szCs w:val="19"/>
        </w:rPr>
        <w:t>Na základe skutočností zistených v rámci konania o ŽoNFP, t.j. na základe posúdenia splnenia podmienok poskytnutia príspevku určených vo výzve</w:t>
      </w:r>
      <w:r w:rsidR="00792257" w:rsidRPr="0014645C">
        <w:rPr>
          <w:rFonts w:ascii="Arial" w:hAnsi="Arial" w:cs="Arial"/>
          <w:sz w:val="19"/>
          <w:szCs w:val="19"/>
        </w:rPr>
        <w:t>/vyzvaní</w:t>
      </w:r>
      <w:r w:rsidRPr="0014645C">
        <w:rPr>
          <w:rFonts w:ascii="Arial" w:hAnsi="Arial" w:cs="Arial"/>
          <w:sz w:val="19"/>
          <w:szCs w:val="19"/>
        </w:rPr>
        <w:t>, vydá RO pre OP EVS o ŽoNFP:</w:t>
      </w:r>
    </w:p>
    <w:p w14:paraId="3B9D19CD" w14:textId="77777777" w:rsidR="00F220F5" w:rsidRPr="0014645C" w:rsidRDefault="00AD5CE7" w:rsidP="00062A9E">
      <w:pPr>
        <w:numPr>
          <w:ilvl w:val="0"/>
          <w:numId w:val="16"/>
        </w:numPr>
        <w:spacing w:before="120" w:after="120" w:line="288" w:lineRule="auto"/>
        <w:ind w:left="709" w:hanging="425"/>
        <w:jc w:val="both"/>
        <w:rPr>
          <w:rFonts w:ascii="Arial" w:hAnsi="Arial" w:cs="Arial"/>
          <w:sz w:val="19"/>
          <w:szCs w:val="19"/>
        </w:rPr>
      </w:pPr>
      <w:r w:rsidRPr="0014645C">
        <w:rPr>
          <w:rFonts w:ascii="Arial" w:hAnsi="Arial" w:cs="Arial"/>
          <w:sz w:val="19"/>
          <w:szCs w:val="19"/>
        </w:rPr>
        <w:t>r</w:t>
      </w:r>
      <w:r w:rsidR="00F220F5" w:rsidRPr="0014645C">
        <w:rPr>
          <w:rFonts w:ascii="Arial" w:hAnsi="Arial" w:cs="Arial"/>
          <w:sz w:val="19"/>
          <w:szCs w:val="19"/>
        </w:rPr>
        <w:t>ozhodnutie o schválení;</w:t>
      </w:r>
    </w:p>
    <w:p w14:paraId="14F392A2" w14:textId="77777777" w:rsidR="00F220F5" w:rsidRPr="0014645C" w:rsidRDefault="00AD5CE7" w:rsidP="00062A9E">
      <w:pPr>
        <w:numPr>
          <w:ilvl w:val="0"/>
          <w:numId w:val="16"/>
        </w:numPr>
        <w:spacing w:before="120" w:after="120" w:line="288" w:lineRule="auto"/>
        <w:ind w:left="709" w:hanging="425"/>
        <w:jc w:val="both"/>
        <w:rPr>
          <w:rFonts w:ascii="Arial" w:hAnsi="Arial" w:cs="Arial"/>
          <w:sz w:val="19"/>
          <w:szCs w:val="19"/>
        </w:rPr>
      </w:pPr>
      <w:r w:rsidRPr="0014645C">
        <w:rPr>
          <w:rFonts w:ascii="Arial" w:hAnsi="Arial" w:cs="Arial"/>
          <w:sz w:val="19"/>
          <w:szCs w:val="19"/>
        </w:rPr>
        <w:t>r</w:t>
      </w:r>
      <w:r w:rsidR="00F220F5" w:rsidRPr="0014645C">
        <w:rPr>
          <w:rFonts w:ascii="Arial" w:hAnsi="Arial" w:cs="Arial"/>
          <w:sz w:val="19"/>
          <w:szCs w:val="19"/>
        </w:rPr>
        <w:t>ozhodnutie o neschválení;</w:t>
      </w:r>
    </w:p>
    <w:p w14:paraId="5F4D1D6D" w14:textId="77777777" w:rsidR="00F220F5" w:rsidRPr="0014645C" w:rsidRDefault="00AD5CE7" w:rsidP="00062A9E">
      <w:pPr>
        <w:numPr>
          <w:ilvl w:val="0"/>
          <w:numId w:val="16"/>
        </w:numPr>
        <w:spacing w:before="120" w:after="120" w:line="288" w:lineRule="auto"/>
        <w:ind w:left="709" w:hanging="425"/>
        <w:jc w:val="both"/>
        <w:rPr>
          <w:rFonts w:ascii="Arial" w:hAnsi="Arial" w:cs="Arial"/>
          <w:sz w:val="19"/>
          <w:szCs w:val="19"/>
        </w:rPr>
      </w:pPr>
      <w:r w:rsidRPr="0014645C">
        <w:rPr>
          <w:rFonts w:ascii="Arial" w:hAnsi="Arial" w:cs="Arial"/>
          <w:sz w:val="19"/>
          <w:szCs w:val="19"/>
        </w:rPr>
        <w:t>r</w:t>
      </w:r>
      <w:r w:rsidR="00F220F5" w:rsidRPr="0014645C">
        <w:rPr>
          <w:rFonts w:ascii="Arial" w:hAnsi="Arial" w:cs="Arial"/>
          <w:sz w:val="19"/>
          <w:szCs w:val="19"/>
        </w:rPr>
        <w:t xml:space="preserve">ozhodnutie o zastavení konania. </w:t>
      </w:r>
    </w:p>
    <w:p w14:paraId="2C6ED0DD" w14:textId="77777777" w:rsidR="00F220F5" w:rsidRPr="0014645C" w:rsidRDefault="00F220F5" w:rsidP="003868A0">
      <w:pPr>
        <w:pStyle w:val="Pta"/>
        <w:spacing w:before="120" w:after="120" w:line="288" w:lineRule="auto"/>
        <w:jc w:val="both"/>
        <w:rPr>
          <w:rFonts w:ascii="Arial" w:hAnsi="Arial" w:cs="Arial"/>
          <w:sz w:val="19"/>
          <w:szCs w:val="19"/>
        </w:rPr>
      </w:pPr>
      <w:r w:rsidRPr="0014645C">
        <w:rPr>
          <w:rFonts w:ascii="Arial" w:hAnsi="Arial" w:cs="Arial"/>
          <w:sz w:val="19"/>
          <w:szCs w:val="19"/>
        </w:rPr>
        <w:t xml:space="preserve">RO pre OP EVS vydá rozhodnutie do </w:t>
      </w:r>
      <w:r w:rsidR="006C5102">
        <w:rPr>
          <w:rFonts w:ascii="Arial" w:hAnsi="Arial" w:cs="Arial"/>
          <w:sz w:val="19"/>
          <w:szCs w:val="19"/>
        </w:rPr>
        <w:t>70</w:t>
      </w:r>
      <w:r w:rsidR="006C5102" w:rsidRPr="0014645C">
        <w:rPr>
          <w:rFonts w:ascii="Arial" w:hAnsi="Arial" w:cs="Arial"/>
          <w:sz w:val="19"/>
          <w:szCs w:val="19"/>
        </w:rPr>
        <w:t xml:space="preserve"> </w:t>
      </w:r>
      <w:r w:rsidR="0026770F" w:rsidRPr="0014645C">
        <w:rPr>
          <w:rFonts w:ascii="Arial" w:hAnsi="Arial" w:cs="Arial"/>
          <w:sz w:val="19"/>
          <w:szCs w:val="19"/>
        </w:rPr>
        <w:t xml:space="preserve">pracovných </w:t>
      </w:r>
      <w:r w:rsidRPr="0014645C">
        <w:rPr>
          <w:rFonts w:ascii="Arial" w:hAnsi="Arial" w:cs="Arial"/>
          <w:sz w:val="19"/>
          <w:szCs w:val="19"/>
        </w:rPr>
        <w:t>dní od konečného termínu príslušného posudzovaného časového obdobia vyzvania</w:t>
      </w:r>
      <w:r w:rsidR="002C5241" w:rsidRPr="0014645C">
        <w:rPr>
          <w:rFonts w:ascii="Arial" w:hAnsi="Arial" w:cs="Arial"/>
          <w:sz w:val="19"/>
          <w:szCs w:val="19"/>
        </w:rPr>
        <w:t>/výzvy</w:t>
      </w:r>
      <w:r w:rsidRPr="0014645C">
        <w:rPr>
          <w:rFonts w:ascii="Arial" w:hAnsi="Arial" w:cs="Arial"/>
          <w:sz w:val="19"/>
          <w:szCs w:val="19"/>
        </w:rPr>
        <w:t>.</w:t>
      </w:r>
    </w:p>
    <w:p w14:paraId="324F8833" w14:textId="77777777" w:rsidR="00F220F5" w:rsidRPr="0014645C" w:rsidRDefault="00F220F5" w:rsidP="003868A0">
      <w:pPr>
        <w:pStyle w:val="Pta"/>
        <w:spacing w:before="120" w:after="120" w:line="288" w:lineRule="auto"/>
        <w:jc w:val="both"/>
        <w:rPr>
          <w:rFonts w:ascii="Arial" w:hAnsi="Arial" w:cs="Arial"/>
          <w:sz w:val="19"/>
          <w:szCs w:val="19"/>
        </w:rPr>
      </w:pPr>
      <w:r w:rsidRPr="0014645C">
        <w:rPr>
          <w:rFonts w:ascii="Arial" w:hAnsi="Arial" w:cs="Arial"/>
          <w:b/>
          <w:sz w:val="19"/>
          <w:szCs w:val="19"/>
        </w:rPr>
        <w:t>Rozhodnutím o schválení ŽoNFP</w:t>
      </w:r>
      <w:r w:rsidRPr="0014645C">
        <w:rPr>
          <w:rFonts w:ascii="Arial" w:hAnsi="Arial" w:cs="Arial"/>
          <w:sz w:val="19"/>
          <w:szCs w:val="19"/>
        </w:rPr>
        <w:t xml:space="preserve"> RO pre OP EVS konštatuje splnenie všetkých podmienok poskytnutia príspevku stanovených vo vyzvaní</w:t>
      </w:r>
      <w:r w:rsidR="002C5241" w:rsidRPr="0014645C">
        <w:rPr>
          <w:rFonts w:ascii="Arial" w:hAnsi="Arial" w:cs="Arial"/>
          <w:sz w:val="19"/>
          <w:szCs w:val="19"/>
        </w:rPr>
        <w:t>/výzve</w:t>
      </w:r>
      <w:r w:rsidRPr="0014645C">
        <w:rPr>
          <w:rFonts w:ascii="Arial" w:hAnsi="Arial" w:cs="Arial"/>
          <w:sz w:val="19"/>
          <w:szCs w:val="19"/>
        </w:rPr>
        <w:t xml:space="preserve"> a zároveň deklaruje dostatok finančných prostriedkov na financovanie schváleného projektu na základe alokácie určenej vo vyzvaní</w:t>
      </w:r>
      <w:r w:rsidR="002C5241" w:rsidRPr="0014645C">
        <w:rPr>
          <w:rFonts w:ascii="Arial" w:hAnsi="Arial" w:cs="Arial"/>
          <w:sz w:val="19"/>
          <w:szCs w:val="19"/>
        </w:rPr>
        <w:t>/výzve</w:t>
      </w:r>
      <w:r w:rsidRPr="0014645C">
        <w:rPr>
          <w:rFonts w:ascii="Arial" w:hAnsi="Arial" w:cs="Arial"/>
          <w:sz w:val="19"/>
          <w:szCs w:val="19"/>
        </w:rPr>
        <w:t xml:space="preserve">. </w:t>
      </w:r>
    </w:p>
    <w:p w14:paraId="3028E52B" w14:textId="77777777" w:rsidR="00F220F5" w:rsidRPr="0014645C" w:rsidRDefault="00F220F5" w:rsidP="003868A0">
      <w:pPr>
        <w:pStyle w:val="Pta"/>
        <w:spacing w:before="120" w:after="120" w:line="288" w:lineRule="auto"/>
        <w:jc w:val="both"/>
        <w:rPr>
          <w:rFonts w:ascii="Arial" w:hAnsi="Arial" w:cs="Arial"/>
          <w:sz w:val="19"/>
          <w:szCs w:val="19"/>
        </w:rPr>
      </w:pPr>
      <w:r w:rsidRPr="0014645C">
        <w:rPr>
          <w:rFonts w:ascii="Arial" w:hAnsi="Arial" w:cs="Arial"/>
          <w:b/>
          <w:sz w:val="19"/>
          <w:szCs w:val="19"/>
        </w:rPr>
        <w:t>Rozhodnutím o neschválení ŽoNFP</w:t>
      </w:r>
      <w:r w:rsidRPr="0014645C">
        <w:rPr>
          <w:rFonts w:ascii="Arial" w:hAnsi="Arial" w:cs="Arial"/>
          <w:sz w:val="19"/>
          <w:szCs w:val="19"/>
        </w:rPr>
        <w:t xml:space="preserve"> RO pre OP EVS konštatuje nesplnenie jednej alebo viacerých podmienok poskytnutia príspevku stanovených vo vyzvaní</w:t>
      </w:r>
      <w:r w:rsidR="001A76DC" w:rsidRPr="0014645C">
        <w:rPr>
          <w:rFonts w:ascii="Arial" w:hAnsi="Arial" w:cs="Arial"/>
          <w:sz w:val="19"/>
          <w:szCs w:val="19"/>
        </w:rPr>
        <w:t>/výzve</w:t>
      </w:r>
      <w:r w:rsidRPr="0014645C">
        <w:rPr>
          <w:rFonts w:ascii="Arial" w:hAnsi="Arial" w:cs="Arial"/>
          <w:sz w:val="19"/>
          <w:szCs w:val="19"/>
        </w:rPr>
        <w:t xml:space="preserve">. Rozhodnutie o neschválení RO vydáva v tej fáze konania o ŽoNFP, kedy je preukázané, že ŽoNFP nespĺňa jednu alebo viaceré podmienky poskytnutia príspevku, alebo ak na schválenie ŽoNFP nie je dostatok finančných prostriedkov určených vo výzve. Rozhodnutie o neschválení pri ŽoNFP, ktorá bola predmetom odborného hodnotenia vždy obsahuje aj identifikáciu dôvodov, na základe ktorých boli znížené body získané v rámci odborného hodnotenia a to bez ohľadu na to, v akej fáze došlo k vydaniu rozhodnutia o neschválení ŽoNFP. </w:t>
      </w:r>
    </w:p>
    <w:p w14:paraId="2BEC77E4" w14:textId="77777777" w:rsidR="00F220F5" w:rsidRPr="0014645C" w:rsidRDefault="00F220F5" w:rsidP="003868A0">
      <w:pPr>
        <w:pStyle w:val="Pta"/>
        <w:spacing w:before="120" w:after="120" w:line="288" w:lineRule="auto"/>
        <w:jc w:val="both"/>
        <w:rPr>
          <w:rFonts w:ascii="Arial" w:hAnsi="Arial" w:cs="Arial"/>
          <w:sz w:val="19"/>
          <w:szCs w:val="19"/>
        </w:rPr>
      </w:pPr>
      <w:r w:rsidRPr="0014645C">
        <w:rPr>
          <w:rFonts w:ascii="Arial" w:hAnsi="Arial" w:cs="Arial"/>
          <w:b/>
          <w:sz w:val="19"/>
          <w:szCs w:val="19"/>
        </w:rPr>
        <w:t>Rozhodnutím o zastavení konania</w:t>
      </w:r>
      <w:r w:rsidRPr="0014645C">
        <w:rPr>
          <w:rFonts w:ascii="Arial" w:hAnsi="Arial" w:cs="Arial"/>
          <w:sz w:val="19"/>
          <w:szCs w:val="19"/>
        </w:rPr>
        <w:t xml:space="preserve"> RO pre OP EVS konštatuje, že v konaní o ŽoNFP nastala niektorá zo skutočností stanovených v § 20 </w:t>
      </w:r>
      <w:r w:rsidR="00F60754" w:rsidRPr="00F60754">
        <w:rPr>
          <w:rFonts w:ascii="Arial" w:hAnsi="Arial" w:cs="Arial"/>
          <w:sz w:val="19"/>
          <w:szCs w:val="19"/>
        </w:rPr>
        <w:t>alebo v čase krízovej situácie niektorá zo skutočností stanovených v  § 57, odsek 8</w:t>
      </w:r>
      <w:r w:rsidR="00F60754">
        <w:rPr>
          <w:rFonts w:ascii="Arial" w:hAnsi="Arial" w:cs="Arial"/>
          <w:sz w:val="19"/>
          <w:szCs w:val="19"/>
        </w:rPr>
        <w:t xml:space="preserve"> </w:t>
      </w:r>
      <w:r w:rsidRPr="0014645C">
        <w:rPr>
          <w:rFonts w:ascii="Arial" w:hAnsi="Arial" w:cs="Arial"/>
          <w:sz w:val="19"/>
          <w:szCs w:val="19"/>
        </w:rPr>
        <w:t>zákona o príspevku z EŠIF. Rozhodnutím o zastavení konania RO</w:t>
      </w:r>
      <w:r w:rsidR="003868A0" w:rsidRPr="0014645C">
        <w:rPr>
          <w:rFonts w:ascii="Arial" w:hAnsi="Arial" w:cs="Arial"/>
          <w:sz w:val="19"/>
          <w:szCs w:val="19"/>
        </w:rPr>
        <w:t xml:space="preserve"> pre OP EVS</w:t>
      </w:r>
      <w:r w:rsidRPr="0014645C">
        <w:rPr>
          <w:rFonts w:ascii="Arial" w:hAnsi="Arial" w:cs="Arial"/>
          <w:sz w:val="19"/>
          <w:szCs w:val="19"/>
        </w:rPr>
        <w:t xml:space="preserve"> konštatuje neúplnosť podania, resp. nemožnosť posúdenia splnenia/nesplnenia podmienok poskytnutia príspevku bez priameho výroku o</w:t>
      </w:r>
      <w:r w:rsidR="003868A0" w:rsidRPr="0014645C">
        <w:rPr>
          <w:rFonts w:ascii="Arial" w:hAnsi="Arial" w:cs="Arial"/>
          <w:sz w:val="19"/>
          <w:szCs w:val="19"/>
        </w:rPr>
        <w:t> </w:t>
      </w:r>
      <w:r w:rsidRPr="0014645C">
        <w:rPr>
          <w:rFonts w:ascii="Arial" w:hAnsi="Arial" w:cs="Arial"/>
          <w:sz w:val="19"/>
          <w:szCs w:val="19"/>
        </w:rPr>
        <w:t xml:space="preserve">splnení/nesplnení podmienok poskytnutia príspevku. Vydanie rozhodnutia o zastavení konania nenahrádza meritórne rozhodnutie o splnení alebo nesplnení podmienok poskytnutia príspevku (napr. v prípade, ak je dôvodom vydania rozhodnutia jednoznačné konštatovanie nesplnenia podmienky poskytnutia príspevku). </w:t>
      </w:r>
    </w:p>
    <w:p w14:paraId="29C0346E" w14:textId="1209A2B8" w:rsidR="00F220F5" w:rsidRPr="0014645C" w:rsidRDefault="00F220F5" w:rsidP="003868A0">
      <w:pPr>
        <w:pStyle w:val="Pta"/>
        <w:spacing w:before="120" w:after="120" w:line="288" w:lineRule="auto"/>
        <w:jc w:val="both"/>
        <w:rPr>
          <w:rFonts w:ascii="Arial" w:hAnsi="Arial" w:cs="Arial"/>
          <w:sz w:val="19"/>
          <w:szCs w:val="19"/>
        </w:rPr>
      </w:pPr>
      <w:r w:rsidRPr="0014645C">
        <w:rPr>
          <w:rFonts w:ascii="Arial" w:hAnsi="Arial" w:cs="Arial"/>
          <w:sz w:val="19"/>
          <w:szCs w:val="19"/>
        </w:rPr>
        <w:t xml:space="preserve">Jedným z dôvodov zastavenia konania je skutočnosť, že žiadateľ vzal svoju ŽoNFP späť. Žiadateľ je oprávnený kedykoľvek počas konania o ŽoNFP vziať svoju ŽoNFP späť. </w:t>
      </w:r>
      <w:r w:rsidR="00C85E20" w:rsidRPr="0014645C">
        <w:rPr>
          <w:rFonts w:ascii="Arial" w:hAnsi="Arial" w:cs="Arial"/>
          <w:sz w:val="19"/>
          <w:szCs w:val="19"/>
        </w:rPr>
        <w:t xml:space="preserve">Vykonáva sa </w:t>
      </w:r>
      <w:r w:rsidRPr="0014645C">
        <w:rPr>
          <w:rFonts w:ascii="Arial" w:hAnsi="Arial" w:cs="Arial"/>
          <w:sz w:val="19"/>
          <w:szCs w:val="19"/>
        </w:rPr>
        <w:t>podan</w:t>
      </w:r>
      <w:r w:rsidR="00C85E20" w:rsidRPr="0014645C">
        <w:rPr>
          <w:rFonts w:ascii="Arial" w:hAnsi="Arial" w:cs="Arial"/>
          <w:sz w:val="19"/>
          <w:szCs w:val="19"/>
        </w:rPr>
        <w:t xml:space="preserve">ím </w:t>
      </w:r>
      <w:r w:rsidRPr="0014645C">
        <w:rPr>
          <w:rFonts w:ascii="Arial" w:hAnsi="Arial" w:cs="Arial"/>
          <w:sz w:val="19"/>
          <w:szCs w:val="19"/>
        </w:rPr>
        <w:t xml:space="preserve">žiadateľa </w:t>
      </w:r>
      <w:r w:rsidR="00C85E20" w:rsidRPr="0014645C">
        <w:rPr>
          <w:rFonts w:ascii="Arial" w:hAnsi="Arial" w:cs="Arial"/>
          <w:sz w:val="19"/>
          <w:szCs w:val="19"/>
        </w:rPr>
        <w:t xml:space="preserve">adresovaným </w:t>
      </w:r>
      <w:r w:rsidRPr="0014645C">
        <w:rPr>
          <w:rFonts w:ascii="Arial" w:hAnsi="Arial" w:cs="Arial"/>
          <w:sz w:val="19"/>
          <w:szCs w:val="19"/>
        </w:rPr>
        <w:t xml:space="preserve">RO pre OP EVS v písomnej </w:t>
      </w:r>
      <w:r w:rsidR="00780F49">
        <w:rPr>
          <w:rFonts w:ascii="Arial" w:hAnsi="Arial" w:cs="Arial"/>
          <w:sz w:val="19"/>
          <w:szCs w:val="19"/>
        </w:rPr>
        <w:t>forme</w:t>
      </w:r>
      <w:r w:rsidR="00C85E20" w:rsidRPr="0014645C">
        <w:rPr>
          <w:rFonts w:ascii="Arial" w:hAnsi="Arial" w:cs="Arial"/>
          <w:sz w:val="19"/>
          <w:szCs w:val="19"/>
        </w:rPr>
        <w:t>.</w:t>
      </w:r>
      <w:r w:rsidRPr="0014645C">
        <w:rPr>
          <w:rFonts w:ascii="Arial" w:hAnsi="Arial" w:cs="Arial"/>
          <w:sz w:val="19"/>
          <w:szCs w:val="19"/>
        </w:rPr>
        <w:t xml:space="preserve"> V prípade späťvzatia </w:t>
      </w:r>
      <w:r w:rsidR="00B15967" w:rsidRPr="0014645C">
        <w:rPr>
          <w:rFonts w:ascii="Arial" w:hAnsi="Arial" w:cs="Arial"/>
          <w:sz w:val="19"/>
          <w:szCs w:val="19"/>
        </w:rPr>
        <w:t xml:space="preserve">ŽoNFP </w:t>
      </w:r>
      <w:r w:rsidRPr="0014645C">
        <w:rPr>
          <w:rFonts w:ascii="Arial" w:hAnsi="Arial" w:cs="Arial"/>
          <w:sz w:val="19"/>
          <w:szCs w:val="19"/>
        </w:rPr>
        <w:t>RO pre OP EVS konanie o ŽoNFP rozhodnutím zastaví ku dňu doručenia späťvzatia.</w:t>
      </w:r>
    </w:p>
    <w:p w14:paraId="4DA82831" w14:textId="0435C4C4" w:rsidR="009668BE" w:rsidRPr="0014645C" w:rsidRDefault="009668BE" w:rsidP="003868A0">
      <w:pPr>
        <w:pStyle w:val="Pta"/>
        <w:spacing w:before="120" w:after="120" w:line="288" w:lineRule="auto"/>
        <w:jc w:val="both"/>
        <w:rPr>
          <w:rFonts w:ascii="Arial" w:hAnsi="Arial" w:cs="Arial"/>
          <w:sz w:val="19"/>
          <w:szCs w:val="19"/>
        </w:rPr>
      </w:pPr>
      <w:r w:rsidRPr="0014645C">
        <w:rPr>
          <w:rFonts w:ascii="Arial" w:hAnsi="Arial" w:cs="Arial"/>
          <w:sz w:val="19"/>
          <w:szCs w:val="19"/>
        </w:rPr>
        <w:tab/>
        <w:t xml:space="preserve">V  prípade zastavenia konania je žiadateľ, ktorý  k ŽoNFP priložil aj kópiu ŽoNFP </w:t>
      </w:r>
      <w:r w:rsidR="00BA4B9F">
        <w:rPr>
          <w:rFonts w:ascii="Arial" w:hAnsi="Arial" w:cs="Arial"/>
          <w:sz w:val="19"/>
          <w:szCs w:val="19"/>
        </w:rPr>
        <w:t xml:space="preserve">je </w:t>
      </w:r>
      <w:r w:rsidRPr="0014645C">
        <w:rPr>
          <w:rFonts w:ascii="Arial" w:hAnsi="Arial" w:cs="Arial"/>
          <w:sz w:val="19"/>
          <w:szCs w:val="19"/>
        </w:rPr>
        <w:t>oprávnený si prevziať takúto kópiu späť do 30 dní od doručenia príslušného rozhodnutia o zastavení konania o ŽoNFP.</w:t>
      </w:r>
    </w:p>
    <w:p w14:paraId="471ABD89" w14:textId="77777777" w:rsidR="00F220F5" w:rsidRPr="0014645C" w:rsidRDefault="00D86ED1" w:rsidP="000F10EC">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rPr>
      </w:pPr>
      <w:r w:rsidRPr="0014645C">
        <w:rPr>
          <w:rFonts w:ascii="Arial" w:hAnsi="Arial" w:cs="Arial"/>
          <w:b/>
          <w:i/>
          <w:sz w:val="19"/>
          <w:szCs w:val="19"/>
        </w:rPr>
        <w:t>Upozornenie pre žiadateľa:</w:t>
      </w:r>
      <w:r w:rsidRPr="0014645C">
        <w:rPr>
          <w:rFonts w:ascii="Arial" w:hAnsi="Arial" w:cs="Arial"/>
          <w:sz w:val="19"/>
          <w:szCs w:val="19"/>
        </w:rPr>
        <w:t xml:space="preserve"> </w:t>
      </w:r>
      <w:r w:rsidR="00B97513" w:rsidRPr="0014645C">
        <w:rPr>
          <w:rFonts w:ascii="Arial" w:hAnsi="Arial" w:cs="Arial"/>
          <w:sz w:val="19"/>
          <w:szCs w:val="19"/>
        </w:rPr>
        <w:t xml:space="preserve">Do lehoty pre RO </w:t>
      </w:r>
      <w:r w:rsidR="00937319" w:rsidRPr="0014645C">
        <w:rPr>
          <w:rFonts w:ascii="Arial" w:hAnsi="Arial" w:cs="Arial"/>
          <w:sz w:val="19"/>
          <w:szCs w:val="19"/>
        </w:rPr>
        <w:t xml:space="preserve">pre OP EVS </w:t>
      </w:r>
      <w:r w:rsidR="00B97513" w:rsidRPr="0014645C">
        <w:rPr>
          <w:rFonts w:ascii="Arial" w:hAnsi="Arial" w:cs="Arial"/>
          <w:sz w:val="19"/>
          <w:szCs w:val="19"/>
        </w:rPr>
        <w:t>na vydanie rozhodnutia pre ŽoNFP, ktorá bola predmetom schvaľovacieho procesu sa nezapočítava doba potrebná na predloženie náležitostí zo strany žiadateľa na základe výzvy zaslanej RO</w:t>
      </w:r>
      <w:r w:rsidR="00937319" w:rsidRPr="0014645C">
        <w:rPr>
          <w:rFonts w:ascii="Arial" w:hAnsi="Arial" w:cs="Arial"/>
          <w:sz w:val="19"/>
          <w:szCs w:val="19"/>
        </w:rPr>
        <w:t xml:space="preserve"> pre OP EVS</w:t>
      </w:r>
      <w:r w:rsidR="00B97513" w:rsidRPr="0014645C">
        <w:rPr>
          <w:rFonts w:ascii="Arial" w:hAnsi="Arial" w:cs="Arial"/>
          <w:sz w:val="19"/>
          <w:szCs w:val="19"/>
        </w:rPr>
        <w:t xml:space="preserve"> (t.j. prerušuje sa v momente zaslania výzvy na doplnenie chýbajúcich náležitostí a začína plynúť momentom doručenia náležitostí na RO</w:t>
      </w:r>
      <w:r w:rsidR="00937319" w:rsidRPr="0014645C">
        <w:rPr>
          <w:rFonts w:ascii="Arial" w:hAnsi="Arial" w:cs="Arial"/>
          <w:sz w:val="19"/>
          <w:szCs w:val="19"/>
        </w:rPr>
        <w:t xml:space="preserve"> pre OP EVS</w:t>
      </w:r>
      <w:r w:rsidR="00B97513" w:rsidRPr="0014645C">
        <w:rPr>
          <w:rFonts w:ascii="Arial" w:hAnsi="Arial" w:cs="Arial"/>
          <w:sz w:val="19"/>
          <w:szCs w:val="19"/>
        </w:rPr>
        <w:t xml:space="preserve">). </w:t>
      </w:r>
      <w:r w:rsidR="00BE798C" w:rsidRPr="0014645C">
        <w:rPr>
          <w:rFonts w:ascii="Arial" w:hAnsi="Arial" w:cs="Arial"/>
          <w:sz w:val="19"/>
          <w:szCs w:val="19"/>
        </w:rPr>
        <w:t>To znamená, že n</w:t>
      </w:r>
      <w:r w:rsidR="00B97513" w:rsidRPr="0014645C">
        <w:rPr>
          <w:rFonts w:ascii="Arial" w:hAnsi="Arial" w:cs="Arial"/>
          <w:sz w:val="19"/>
          <w:szCs w:val="19"/>
        </w:rPr>
        <w:t xml:space="preserve">apr. </w:t>
      </w:r>
      <w:r w:rsidR="00BE798C" w:rsidRPr="0014645C">
        <w:rPr>
          <w:rFonts w:ascii="Arial" w:hAnsi="Arial" w:cs="Arial"/>
          <w:sz w:val="19"/>
          <w:szCs w:val="19"/>
        </w:rPr>
        <w:t xml:space="preserve">lehota na </w:t>
      </w:r>
      <w:r w:rsidR="00B97513" w:rsidRPr="0014645C">
        <w:rPr>
          <w:rFonts w:ascii="Arial" w:hAnsi="Arial" w:cs="Arial"/>
          <w:sz w:val="19"/>
          <w:szCs w:val="19"/>
        </w:rPr>
        <w:t>vydani</w:t>
      </w:r>
      <w:r w:rsidR="00BE798C" w:rsidRPr="0014645C">
        <w:rPr>
          <w:rFonts w:ascii="Arial" w:hAnsi="Arial" w:cs="Arial"/>
          <w:sz w:val="19"/>
          <w:szCs w:val="19"/>
        </w:rPr>
        <w:t>e</w:t>
      </w:r>
      <w:r w:rsidR="00B97513" w:rsidRPr="0014645C">
        <w:rPr>
          <w:rFonts w:ascii="Arial" w:hAnsi="Arial" w:cs="Arial"/>
          <w:sz w:val="19"/>
          <w:szCs w:val="19"/>
        </w:rPr>
        <w:t xml:space="preserve"> </w:t>
      </w:r>
      <w:r w:rsidR="00F220F5" w:rsidRPr="0014645C">
        <w:rPr>
          <w:rFonts w:ascii="Arial" w:hAnsi="Arial" w:cs="Arial"/>
          <w:sz w:val="19"/>
          <w:szCs w:val="19"/>
        </w:rPr>
        <w:t>rozhodnuti</w:t>
      </w:r>
      <w:r w:rsidR="00B97513" w:rsidRPr="0014645C">
        <w:rPr>
          <w:rFonts w:ascii="Arial" w:hAnsi="Arial" w:cs="Arial"/>
          <w:sz w:val="19"/>
          <w:szCs w:val="19"/>
        </w:rPr>
        <w:t>a</w:t>
      </w:r>
      <w:r w:rsidR="00F220F5" w:rsidRPr="0014645C">
        <w:rPr>
          <w:rFonts w:ascii="Arial" w:hAnsi="Arial" w:cs="Arial"/>
          <w:sz w:val="19"/>
          <w:szCs w:val="19"/>
        </w:rPr>
        <w:t xml:space="preserve"> pre ŽoNFP</w:t>
      </w:r>
      <w:r w:rsidR="00B15967" w:rsidRPr="0014645C">
        <w:rPr>
          <w:rFonts w:ascii="Arial" w:hAnsi="Arial" w:cs="Arial"/>
          <w:sz w:val="19"/>
          <w:szCs w:val="19"/>
        </w:rPr>
        <w:t>,</w:t>
      </w:r>
      <w:r w:rsidR="00CE27B5" w:rsidRPr="0014645C">
        <w:rPr>
          <w:rFonts w:ascii="Arial" w:hAnsi="Arial" w:cs="Arial"/>
          <w:sz w:val="19"/>
          <w:szCs w:val="19"/>
        </w:rPr>
        <w:t xml:space="preserve"> určená „</w:t>
      </w:r>
      <w:r w:rsidR="00BE798C" w:rsidRPr="0014645C">
        <w:rPr>
          <w:rFonts w:ascii="Arial" w:hAnsi="Arial" w:cs="Arial"/>
          <w:sz w:val="19"/>
          <w:szCs w:val="19"/>
        </w:rPr>
        <w:t xml:space="preserve">najneskôr </w:t>
      </w:r>
      <w:r w:rsidR="00F220F5" w:rsidRPr="0014645C">
        <w:rPr>
          <w:rFonts w:ascii="Arial" w:hAnsi="Arial" w:cs="Arial"/>
          <w:sz w:val="19"/>
          <w:szCs w:val="19"/>
        </w:rPr>
        <w:t xml:space="preserve">do </w:t>
      </w:r>
      <w:r w:rsidR="00775CA7">
        <w:rPr>
          <w:rFonts w:ascii="Arial" w:hAnsi="Arial" w:cs="Arial"/>
          <w:sz w:val="19"/>
          <w:szCs w:val="19"/>
        </w:rPr>
        <w:t>70</w:t>
      </w:r>
      <w:r w:rsidR="00775CA7" w:rsidRPr="0014645C">
        <w:rPr>
          <w:rFonts w:ascii="Arial" w:hAnsi="Arial" w:cs="Arial"/>
          <w:sz w:val="19"/>
          <w:szCs w:val="19"/>
        </w:rPr>
        <w:t xml:space="preserve"> </w:t>
      </w:r>
      <w:r w:rsidR="00F220F5" w:rsidRPr="0014645C">
        <w:rPr>
          <w:rFonts w:ascii="Arial" w:hAnsi="Arial" w:cs="Arial"/>
          <w:sz w:val="19"/>
          <w:szCs w:val="19"/>
        </w:rPr>
        <w:t xml:space="preserve">pracovných dní </w:t>
      </w:r>
      <w:r w:rsidR="00BE798C" w:rsidRPr="0014645C">
        <w:rPr>
          <w:rFonts w:ascii="Arial" w:hAnsi="Arial" w:cs="Arial"/>
          <w:sz w:val="19"/>
          <w:szCs w:val="19"/>
        </w:rPr>
        <w:t>od konečného termínu na predkladanie ŽoNFP uvedeného vo výzve v prípade uzavretej výzvy</w:t>
      </w:r>
      <w:r w:rsidR="00CE27B5" w:rsidRPr="0014645C">
        <w:rPr>
          <w:rFonts w:ascii="Arial" w:hAnsi="Arial" w:cs="Arial"/>
          <w:sz w:val="19"/>
          <w:szCs w:val="19"/>
        </w:rPr>
        <w:t>“</w:t>
      </w:r>
      <w:r w:rsidR="00BE798C" w:rsidRPr="0014645C">
        <w:rPr>
          <w:rFonts w:ascii="Arial" w:hAnsi="Arial" w:cs="Arial"/>
          <w:sz w:val="19"/>
          <w:szCs w:val="19"/>
        </w:rPr>
        <w:t>, môže v skutočnosti byť na základe zaslania výzvy/výziev zásadne dlhšia</w:t>
      </w:r>
      <w:r w:rsidR="00CE27B5" w:rsidRPr="0014645C">
        <w:rPr>
          <w:rFonts w:ascii="Arial" w:hAnsi="Arial" w:cs="Arial"/>
          <w:sz w:val="19"/>
          <w:szCs w:val="19"/>
        </w:rPr>
        <w:t xml:space="preserve"> ako </w:t>
      </w:r>
      <w:r w:rsidR="00775CA7">
        <w:rPr>
          <w:rFonts w:ascii="Arial" w:hAnsi="Arial" w:cs="Arial"/>
          <w:sz w:val="19"/>
          <w:szCs w:val="19"/>
        </w:rPr>
        <w:t>70</w:t>
      </w:r>
      <w:r w:rsidR="00775CA7" w:rsidRPr="0014645C">
        <w:rPr>
          <w:rFonts w:ascii="Arial" w:hAnsi="Arial" w:cs="Arial"/>
          <w:sz w:val="19"/>
          <w:szCs w:val="19"/>
        </w:rPr>
        <w:t xml:space="preserve"> </w:t>
      </w:r>
      <w:r w:rsidR="00CE27B5" w:rsidRPr="0014645C">
        <w:rPr>
          <w:rFonts w:ascii="Arial" w:hAnsi="Arial" w:cs="Arial"/>
          <w:sz w:val="19"/>
          <w:szCs w:val="19"/>
        </w:rPr>
        <w:t>dní</w:t>
      </w:r>
      <w:r w:rsidR="00BE798C" w:rsidRPr="0014645C">
        <w:rPr>
          <w:rFonts w:ascii="Arial" w:hAnsi="Arial" w:cs="Arial"/>
          <w:sz w:val="19"/>
          <w:szCs w:val="19"/>
        </w:rPr>
        <w:t xml:space="preserve">. </w:t>
      </w:r>
    </w:p>
    <w:p w14:paraId="67E61386" w14:textId="6E773723" w:rsidR="00F220F5" w:rsidRPr="0014645C" w:rsidRDefault="00F220F5" w:rsidP="003868A0">
      <w:pPr>
        <w:pStyle w:val="Obyajntext"/>
        <w:spacing w:before="120" w:after="120" w:line="288" w:lineRule="auto"/>
        <w:jc w:val="both"/>
        <w:rPr>
          <w:rFonts w:ascii="Arial" w:hAnsi="Arial" w:cs="Arial"/>
          <w:sz w:val="19"/>
          <w:szCs w:val="19"/>
          <w:lang w:eastAsia="sk-SK"/>
        </w:rPr>
      </w:pPr>
      <w:r w:rsidRPr="0014645C">
        <w:rPr>
          <w:rFonts w:ascii="Arial" w:hAnsi="Arial" w:cs="Arial"/>
          <w:sz w:val="19"/>
          <w:szCs w:val="19"/>
          <w:lang w:eastAsia="sk-SK"/>
        </w:rPr>
        <w:t xml:space="preserve">RO pre OP EVS zverejní </w:t>
      </w:r>
      <w:r w:rsidR="00933B1D" w:rsidRPr="0014645C">
        <w:rPr>
          <w:rFonts w:ascii="Arial" w:hAnsi="Arial" w:cs="Arial"/>
          <w:sz w:val="19"/>
          <w:szCs w:val="19"/>
          <w:lang w:eastAsia="sk-SK"/>
        </w:rPr>
        <w:t xml:space="preserve">na </w:t>
      </w:r>
      <w:r w:rsidRPr="0014645C">
        <w:rPr>
          <w:rFonts w:ascii="Arial" w:hAnsi="Arial" w:cs="Arial"/>
          <w:sz w:val="19"/>
          <w:szCs w:val="19"/>
          <w:lang w:eastAsia="sk-SK"/>
        </w:rPr>
        <w:t xml:space="preserve">svojom webovom sídle </w:t>
      </w:r>
      <w:hyperlink r:id="rId22" w:history="1">
        <w:r w:rsidR="00586DBE" w:rsidRPr="00A20E37">
          <w:rPr>
            <w:rStyle w:val="Hypertextovprepojenie"/>
            <w:rFonts w:cs="Arial"/>
            <w:szCs w:val="19"/>
            <w:lang w:eastAsia="sk-SK"/>
          </w:rPr>
          <w:t>www.reformuj.sk</w:t>
        </w:r>
      </w:hyperlink>
      <w:r w:rsidR="00586DBE">
        <w:rPr>
          <w:rFonts w:ascii="Arial" w:hAnsi="Arial" w:cs="Arial"/>
          <w:sz w:val="19"/>
          <w:szCs w:val="19"/>
          <w:lang w:eastAsia="sk-SK"/>
        </w:rPr>
        <w:t xml:space="preserve"> </w:t>
      </w:r>
      <w:r w:rsidRPr="0014645C">
        <w:rPr>
          <w:rFonts w:ascii="Arial" w:hAnsi="Arial" w:cs="Arial"/>
          <w:sz w:val="19"/>
          <w:szCs w:val="19"/>
          <w:lang w:eastAsia="sk-SK"/>
        </w:rPr>
        <w:t>do 60 pracovných dní od skončenia rozhodovania o ŽoNFP pre každé vyzvanie</w:t>
      </w:r>
      <w:r w:rsidR="00D86ED1" w:rsidRPr="0014645C">
        <w:rPr>
          <w:rFonts w:ascii="Arial" w:hAnsi="Arial" w:cs="Arial"/>
          <w:sz w:val="19"/>
          <w:szCs w:val="19"/>
          <w:lang w:eastAsia="sk-SK"/>
        </w:rPr>
        <w:t>/výzvu</w:t>
      </w:r>
      <w:r w:rsidRPr="0014645C">
        <w:rPr>
          <w:rFonts w:ascii="Arial" w:hAnsi="Arial" w:cs="Arial"/>
          <w:sz w:val="19"/>
          <w:szCs w:val="19"/>
          <w:lang w:eastAsia="sk-SK"/>
        </w:rPr>
        <w:t xml:space="preserve"> zoznam schválených ŽoNFP v poradí určenom na základe aplikácie kritérií pre výber projektov, ktorý obsahuje:</w:t>
      </w:r>
    </w:p>
    <w:p w14:paraId="0087E4F5"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rPr>
      </w:pPr>
      <w:r w:rsidRPr="0014645C">
        <w:rPr>
          <w:rFonts w:ascii="Arial" w:hAnsi="Arial" w:cs="Arial"/>
          <w:sz w:val="19"/>
          <w:szCs w:val="19"/>
        </w:rPr>
        <w:t>meno</w:t>
      </w:r>
      <w:r w:rsidRPr="0014645C">
        <w:rPr>
          <w:rFonts w:ascii="Arial" w:hAnsi="Arial" w:cs="Arial"/>
          <w:spacing w:val="52"/>
          <w:sz w:val="19"/>
          <w:szCs w:val="19"/>
        </w:rPr>
        <w:t xml:space="preserve"> </w:t>
      </w:r>
      <w:r w:rsidRPr="0014645C">
        <w:rPr>
          <w:rFonts w:ascii="Arial" w:hAnsi="Arial" w:cs="Arial"/>
          <w:sz w:val="19"/>
          <w:szCs w:val="19"/>
        </w:rPr>
        <w:t>a</w:t>
      </w:r>
      <w:r w:rsidRPr="0014645C">
        <w:rPr>
          <w:rFonts w:ascii="Arial" w:hAnsi="Arial" w:cs="Arial"/>
          <w:spacing w:val="52"/>
          <w:sz w:val="19"/>
          <w:szCs w:val="19"/>
        </w:rPr>
        <w:t xml:space="preserve"> </w:t>
      </w:r>
      <w:r w:rsidRPr="0014645C">
        <w:rPr>
          <w:rFonts w:ascii="Arial" w:hAnsi="Arial" w:cs="Arial"/>
          <w:sz w:val="19"/>
          <w:szCs w:val="19"/>
        </w:rPr>
        <w:t>p</w:t>
      </w:r>
      <w:r w:rsidRPr="0014645C">
        <w:rPr>
          <w:rFonts w:ascii="Arial" w:hAnsi="Arial" w:cs="Arial"/>
          <w:spacing w:val="-1"/>
          <w:sz w:val="19"/>
          <w:szCs w:val="19"/>
        </w:rPr>
        <w:t>r</w:t>
      </w:r>
      <w:r w:rsidRPr="0014645C">
        <w:rPr>
          <w:rFonts w:ascii="Arial" w:hAnsi="Arial" w:cs="Arial"/>
          <w:sz w:val="19"/>
          <w:szCs w:val="19"/>
        </w:rPr>
        <w:t>ie</w:t>
      </w:r>
      <w:r w:rsidRPr="0014645C">
        <w:rPr>
          <w:rFonts w:ascii="Arial" w:hAnsi="Arial" w:cs="Arial"/>
          <w:spacing w:val="1"/>
          <w:sz w:val="19"/>
          <w:szCs w:val="19"/>
        </w:rPr>
        <w:t>z</w:t>
      </w:r>
      <w:r w:rsidRPr="0014645C">
        <w:rPr>
          <w:rFonts w:ascii="Arial" w:hAnsi="Arial" w:cs="Arial"/>
          <w:sz w:val="19"/>
          <w:szCs w:val="19"/>
        </w:rPr>
        <w:t>visko</w:t>
      </w:r>
      <w:r w:rsidRPr="0014645C">
        <w:rPr>
          <w:rFonts w:ascii="Arial" w:hAnsi="Arial" w:cs="Arial"/>
          <w:spacing w:val="53"/>
          <w:sz w:val="19"/>
          <w:szCs w:val="19"/>
        </w:rPr>
        <w:t xml:space="preserve"> </w:t>
      </w:r>
      <w:r w:rsidRPr="0014645C">
        <w:rPr>
          <w:rFonts w:ascii="Arial" w:hAnsi="Arial" w:cs="Arial"/>
          <w:spacing w:val="1"/>
          <w:sz w:val="19"/>
          <w:szCs w:val="19"/>
        </w:rPr>
        <w:t>f</w:t>
      </w:r>
      <w:r w:rsidRPr="0014645C">
        <w:rPr>
          <w:rFonts w:ascii="Arial" w:hAnsi="Arial" w:cs="Arial"/>
          <w:spacing w:val="-5"/>
          <w:sz w:val="19"/>
          <w:szCs w:val="19"/>
        </w:rPr>
        <w:t>y</w:t>
      </w:r>
      <w:r w:rsidRPr="0014645C">
        <w:rPr>
          <w:rFonts w:ascii="Arial" w:hAnsi="Arial" w:cs="Arial"/>
          <w:spacing w:val="1"/>
          <w:sz w:val="19"/>
          <w:szCs w:val="19"/>
        </w:rPr>
        <w:t>z</w:t>
      </w:r>
      <w:r w:rsidRPr="0014645C">
        <w:rPr>
          <w:rFonts w:ascii="Arial" w:hAnsi="Arial" w:cs="Arial"/>
          <w:spacing w:val="3"/>
          <w:sz w:val="19"/>
          <w:szCs w:val="19"/>
        </w:rPr>
        <w:t>i</w:t>
      </w:r>
      <w:r w:rsidRPr="0014645C">
        <w:rPr>
          <w:rFonts w:ascii="Arial" w:hAnsi="Arial" w:cs="Arial"/>
          <w:spacing w:val="-1"/>
          <w:sz w:val="19"/>
          <w:szCs w:val="19"/>
        </w:rPr>
        <w:t>c</w:t>
      </w:r>
      <w:r w:rsidRPr="0014645C">
        <w:rPr>
          <w:rFonts w:ascii="Arial" w:hAnsi="Arial" w:cs="Arial"/>
          <w:sz w:val="19"/>
          <w:szCs w:val="19"/>
        </w:rPr>
        <w:t>k</w:t>
      </w:r>
      <w:r w:rsidRPr="0014645C">
        <w:rPr>
          <w:rFonts w:ascii="Arial" w:hAnsi="Arial" w:cs="Arial"/>
          <w:spacing w:val="-1"/>
          <w:sz w:val="19"/>
          <w:szCs w:val="19"/>
        </w:rPr>
        <w:t>e</w:t>
      </w:r>
      <w:r w:rsidRPr="0014645C">
        <w:rPr>
          <w:rFonts w:ascii="Arial" w:hAnsi="Arial" w:cs="Arial"/>
          <w:sz w:val="19"/>
          <w:szCs w:val="19"/>
        </w:rPr>
        <w:t>j</w:t>
      </w:r>
      <w:r w:rsidRPr="0014645C">
        <w:rPr>
          <w:rFonts w:ascii="Arial" w:hAnsi="Arial" w:cs="Arial"/>
          <w:spacing w:val="53"/>
          <w:sz w:val="19"/>
          <w:szCs w:val="19"/>
        </w:rPr>
        <w:t xml:space="preserve"> </w:t>
      </w:r>
      <w:r w:rsidRPr="0014645C">
        <w:rPr>
          <w:rFonts w:ascii="Arial" w:hAnsi="Arial" w:cs="Arial"/>
          <w:sz w:val="19"/>
          <w:szCs w:val="19"/>
        </w:rPr>
        <w:t>oso</w:t>
      </w:r>
      <w:r w:rsidRPr="0014645C">
        <w:rPr>
          <w:rFonts w:ascii="Arial" w:hAnsi="Arial" w:cs="Arial"/>
          <w:spacing w:val="2"/>
          <w:sz w:val="19"/>
          <w:szCs w:val="19"/>
        </w:rPr>
        <w:t>b</w:t>
      </w:r>
      <w:r w:rsidRPr="0014645C">
        <w:rPr>
          <w:rFonts w:ascii="Arial" w:hAnsi="Arial" w:cs="Arial"/>
          <w:sz w:val="19"/>
          <w:szCs w:val="19"/>
        </w:rPr>
        <w:t>y</w:t>
      </w:r>
      <w:r w:rsidRPr="0014645C">
        <w:rPr>
          <w:rFonts w:ascii="Arial" w:hAnsi="Arial" w:cs="Arial"/>
          <w:spacing w:val="50"/>
          <w:sz w:val="19"/>
          <w:szCs w:val="19"/>
        </w:rPr>
        <w:t xml:space="preserve"> </w:t>
      </w:r>
      <w:r w:rsidRPr="0014645C">
        <w:rPr>
          <w:rFonts w:ascii="Arial" w:hAnsi="Arial" w:cs="Arial"/>
          <w:spacing w:val="-1"/>
          <w:sz w:val="19"/>
          <w:szCs w:val="19"/>
        </w:rPr>
        <w:t>a</w:t>
      </w:r>
      <w:r w:rsidRPr="0014645C">
        <w:rPr>
          <w:rFonts w:ascii="Arial" w:hAnsi="Arial" w:cs="Arial"/>
          <w:sz w:val="19"/>
          <w:szCs w:val="19"/>
        </w:rPr>
        <w:t>lebo</w:t>
      </w:r>
      <w:r w:rsidRPr="0014645C">
        <w:rPr>
          <w:rFonts w:ascii="Arial" w:hAnsi="Arial" w:cs="Arial"/>
          <w:spacing w:val="52"/>
          <w:sz w:val="19"/>
          <w:szCs w:val="19"/>
        </w:rPr>
        <w:t xml:space="preserve"> </w:t>
      </w:r>
      <w:r w:rsidRPr="0014645C">
        <w:rPr>
          <w:rFonts w:ascii="Arial" w:hAnsi="Arial" w:cs="Arial"/>
          <w:sz w:val="19"/>
          <w:szCs w:val="19"/>
        </w:rPr>
        <w:t>ob</w:t>
      </w:r>
      <w:r w:rsidRPr="0014645C">
        <w:rPr>
          <w:rFonts w:ascii="Arial" w:hAnsi="Arial" w:cs="Arial"/>
          <w:spacing w:val="-1"/>
          <w:sz w:val="19"/>
          <w:szCs w:val="19"/>
        </w:rPr>
        <w:t>c</w:t>
      </w:r>
      <w:r w:rsidRPr="0014645C">
        <w:rPr>
          <w:rFonts w:ascii="Arial" w:hAnsi="Arial" w:cs="Arial"/>
          <w:sz w:val="19"/>
          <w:szCs w:val="19"/>
        </w:rPr>
        <w:t>h</w:t>
      </w:r>
      <w:r w:rsidRPr="0014645C">
        <w:rPr>
          <w:rFonts w:ascii="Arial" w:hAnsi="Arial" w:cs="Arial"/>
          <w:spacing w:val="2"/>
          <w:sz w:val="19"/>
          <w:szCs w:val="19"/>
        </w:rPr>
        <w:t>o</w:t>
      </w:r>
      <w:r w:rsidRPr="0014645C">
        <w:rPr>
          <w:rFonts w:ascii="Arial" w:hAnsi="Arial" w:cs="Arial"/>
          <w:sz w:val="19"/>
          <w:szCs w:val="19"/>
        </w:rPr>
        <w:t>dné</w:t>
      </w:r>
      <w:r w:rsidRPr="0014645C">
        <w:rPr>
          <w:rFonts w:ascii="Arial" w:hAnsi="Arial" w:cs="Arial"/>
          <w:spacing w:val="52"/>
          <w:sz w:val="19"/>
          <w:szCs w:val="19"/>
        </w:rPr>
        <w:t xml:space="preserve"> </w:t>
      </w:r>
      <w:r w:rsidRPr="0014645C">
        <w:rPr>
          <w:rFonts w:ascii="Arial" w:hAnsi="Arial" w:cs="Arial"/>
          <w:sz w:val="19"/>
          <w:szCs w:val="19"/>
        </w:rPr>
        <w:t>meno</w:t>
      </w:r>
      <w:r w:rsidRPr="0014645C">
        <w:rPr>
          <w:rFonts w:ascii="Arial" w:hAnsi="Arial" w:cs="Arial"/>
          <w:spacing w:val="52"/>
          <w:sz w:val="19"/>
          <w:szCs w:val="19"/>
        </w:rPr>
        <w:t xml:space="preserve"> </w:t>
      </w:r>
      <w:r w:rsidRPr="0014645C">
        <w:rPr>
          <w:rFonts w:ascii="Arial" w:hAnsi="Arial" w:cs="Arial"/>
          <w:sz w:val="19"/>
          <w:szCs w:val="19"/>
        </w:rPr>
        <w:t>a</w:t>
      </w:r>
      <w:r w:rsidRPr="0014645C">
        <w:rPr>
          <w:rFonts w:ascii="Arial" w:hAnsi="Arial" w:cs="Arial"/>
          <w:spacing w:val="4"/>
          <w:sz w:val="19"/>
          <w:szCs w:val="19"/>
        </w:rPr>
        <w:t xml:space="preserve"> </w:t>
      </w:r>
      <w:r w:rsidRPr="0014645C">
        <w:rPr>
          <w:rFonts w:ascii="Arial" w:hAnsi="Arial" w:cs="Arial"/>
          <w:sz w:val="19"/>
          <w:szCs w:val="19"/>
        </w:rPr>
        <w:t>identifik</w:t>
      </w:r>
      <w:r w:rsidRPr="0014645C">
        <w:rPr>
          <w:rFonts w:ascii="Arial" w:hAnsi="Arial" w:cs="Arial"/>
          <w:spacing w:val="1"/>
          <w:sz w:val="19"/>
          <w:szCs w:val="19"/>
        </w:rPr>
        <w:t>a</w:t>
      </w:r>
      <w:r w:rsidRPr="0014645C">
        <w:rPr>
          <w:rFonts w:ascii="Arial" w:hAnsi="Arial" w:cs="Arial"/>
          <w:spacing w:val="-1"/>
          <w:sz w:val="19"/>
          <w:szCs w:val="19"/>
        </w:rPr>
        <w:t>č</w:t>
      </w:r>
      <w:r w:rsidRPr="0014645C">
        <w:rPr>
          <w:rFonts w:ascii="Arial" w:hAnsi="Arial" w:cs="Arial"/>
          <w:spacing w:val="2"/>
          <w:sz w:val="19"/>
          <w:szCs w:val="19"/>
        </w:rPr>
        <w:t>n</w:t>
      </w:r>
      <w:r w:rsidRPr="0014645C">
        <w:rPr>
          <w:rFonts w:ascii="Arial" w:hAnsi="Arial" w:cs="Arial"/>
          <w:sz w:val="19"/>
          <w:szCs w:val="19"/>
        </w:rPr>
        <w:t>é</w:t>
      </w:r>
      <w:r w:rsidRPr="0014645C">
        <w:rPr>
          <w:rFonts w:ascii="Arial" w:hAnsi="Arial" w:cs="Arial"/>
          <w:spacing w:val="52"/>
          <w:sz w:val="19"/>
          <w:szCs w:val="19"/>
        </w:rPr>
        <w:t xml:space="preserve"> </w:t>
      </w:r>
      <w:r w:rsidRPr="0014645C">
        <w:rPr>
          <w:rFonts w:ascii="Arial" w:hAnsi="Arial" w:cs="Arial"/>
          <w:spacing w:val="-1"/>
          <w:sz w:val="19"/>
          <w:szCs w:val="19"/>
        </w:rPr>
        <w:t>č</w:t>
      </w:r>
      <w:r w:rsidRPr="0014645C">
        <w:rPr>
          <w:rFonts w:ascii="Arial" w:hAnsi="Arial" w:cs="Arial"/>
          <w:sz w:val="19"/>
          <w:szCs w:val="19"/>
        </w:rPr>
        <w:t>ís</w:t>
      </w:r>
      <w:r w:rsidRPr="0014645C">
        <w:rPr>
          <w:rFonts w:ascii="Arial" w:hAnsi="Arial" w:cs="Arial"/>
          <w:spacing w:val="1"/>
          <w:sz w:val="19"/>
          <w:szCs w:val="19"/>
        </w:rPr>
        <w:t>l</w:t>
      </w:r>
      <w:r w:rsidRPr="0014645C">
        <w:rPr>
          <w:rFonts w:ascii="Arial" w:hAnsi="Arial" w:cs="Arial"/>
          <w:sz w:val="19"/>
          <w:szCs w:val="19"/>
        </w:rPr>
        <w:t>o</w:t>
      </w:r>
      <w:r w:rsidRPr="0014645C">
        <w:rPr>
          <w:rFonts w:ascii="Arial" w:hAnsi="Arial" w:cs="Arial"/>
          <w:spacing w:val="53"/>
          <w:sz w:val="19"/>
          <w:szCs w:val="19"/>
        </w:rPr>
        <w:t xml:space="preserve"> </w:t>
      </w:r>
      <w:r w:rsidRPr="0014645C">
        <w:rPr>
          <w:rFonts w:ascii="Arial" w:hAnsi="Arial" w:cs="Arial"/>
          <w:sz w:val="19"/>
          <w:szCs w:val="19"/>
        </w:rPr>
        <w:t>p</w:t>
      </w:r>
      <w:r w:rsidRPr="0014645C">
        <w:rPr>
          <w:rFonts w:ascii="Arial" w:hAnsi="Arial" w:cs="Arial"/>
          <w:spacing w:val="-1"/>
          <w:sz w:val="19"/>
          <w:szCs w:val="19"/>
        </w:rPr>
        <w:t>rá</w:t>
      </w:r>
      <w:r w:rsidRPr="0014645C">
        <w:rPr>
          <w:rFonts w:ascii="Arial" w:hAnsi="Arial" w:cs="Arial"/>
          <w:sz w:val="19"/>
          <w:szCs w:val="19"/>
        </w:rPr>
        <w:t>vnick</w:t>
      </w:r>
      <w:r w:rsidRPr="0014645C">
        <w:rPr>
          <w:rFonts w:ascii="Arial" w:hAnsi="Arial" w:cs="Arial"/>
          <w:spacing w:val="-1"/>
          <w:sz w:val="19"/>
          <w:szCs w:val="19"/>
        </w:rPr>
        <w:t>e</w:t>
      </w:r>
      <w:r w:rsidRPr="0014645C">
        <w:rPr>
          <w:rFonts w:ascii="Arial" w:hAnsi="Arial" w:cs="Arial"/>
          <w:sz w:val="19"/>
          <w:szCs w:val="19"/>
        </w:rPr>
        <w:t>j oso</w:t>
      </w:r>
      <w:r w:rsidRPr="0014645C">
        <w:rPr>
          <w:rFonts w:ascii="Arial" w:hAnsi="Arial" w:cs="Arial"/>
          <w:spacing w:val="2"/>
          <w:sz w:val="19"/>
          <w:szCs w:val="19"/>
        </w:rPr>
        <w:t>b</w:t>
      </w:r>
      <w:r w:rsidRPr="0014645C">
        <w:rPr>
          <w:rFonts w:ascii="Arial" w:hAnsi="Arial" w:cs="Arial"/>
          <w:spacing w:val="-5"/>
          <w:sz w:val="19"/>
          <w:szCs w:val="19"/>
        </w:rPr>
        <w:t>y</w:t>
      </w:r>
      <w:r w:rsidRPr="0014645C">
        <w:rPr>
          <w:rFonts w:ascii="Arial" w:hAnsi="Arial" w:cs="Arial"/>
          <w:sz w:val="19"/>
          <w:szCs w:val="19"/>
        </w:rPr>
        <w:t>, ktorá</w:t>
      </w:r>
      <w:r w:rsidRPr="0014645C">
        <w:rPr>
          <w:rFonts w:ascii="Arial" w:hAnsi="Arial" w:cs="Arial"/>
          <w:spacing w:val="-1"/>
          <w:sz w:val="19"/>
          <w:szCs w:val="19"/>
        </w:rPr>
        <w:t xml:space="preserve"> </w:t>
      </w:r>
      <w:r w:rsidRPr="0014645C">
        <w:rPr>
          <w:rFonts w:ascii="Arial" w:hAnsi="Arial" w:cs="Arial"/>
          <w:sz w:val="19"/>
          <w:szCs w:val="19"/>
        </w:rPr>
        <w:t>po</w:t>
      </w:r>
      <w:r w:rsidRPr="0014645C">
        <w:rPr>
          <w:rFonts w:ascii="Arial" w:hAnsi="Arial" w:cs="Arial"/>
          <w:spacing w:val="1"/>
          <w:sz w:val="19"/>
          <w:szCs w:val="19"/>
        </w:rPr>
        <w:t>ž</w:t>
      </w:r>
      <w:r w:rsidRPr="0014645C">
        <w:rPr>
          <w:rFonts w:ascii="Arial" w:hAnsi="Arial" w:cs="Arial"/>
          <w:sz w:val="19"/>
          <w:szCs w:val="19"/>
        </w:rPr>
        <w:t>iad</w:t>
      </w:r>
      <w:r w:rsidRPr="0014645C">
        <w:rPr>
          <w:rFonts w:ascii="Arial" w:hAnsi="Arial" w:cs="Arial"/>
          <w:spacing w:val="-1"/>
          <w:sz w:val="19"/>
          <w:szCs w:val="19"/>
        </w:rPr>
        <w:t>a</w:t>
      </w:r>
      <w:r w:rsidRPr="0014645C">
        <w:rPr>
          <w:rFonts w:ascii="Arial" w:hAnsi="Arial" w:cs="Arial"/>
          <w:spacing w:val="3"/>
          <w:sz w:val="19"/>
          <w:szCs w:val="19"/>
        </w:rPr>
        <w:t>l</w:t>
      </w:r>
      <w:r w:rsidRPr="0014645C">
        <w:rPr>
          <w:rFonts w:ascii="Arial" w:hAnsi="Arial" w:cs="Arial"/>
          <w:sz w:val="19"/>
          <w:szCs w:val="19"/>
        </w:rPr>
        <w:t>a</w:t>
      </w:r>
      <w:r w:rsidRPr="0014645C">
        <w:rPr>
          <w:rFonts w:ascii="Arial" w:hAnsi="Arial" w:cs="Arial"/>
          <w:spacing w:val="-1"/>
          <w:sz w:val="19"/>
          <w:szCs w:val="19"/>
        </w:rPr>
        <w:t xml:space="preserve"> </w:t>
      </w:r>
      <w:r w:rsidRPr="0014645C">
        <w:rPr>
          <w:rFonts w:ascii="Arial" w:hAnsi="Arial" w:cs="Arial"/>
          <w:sz w:val="19"/>
          <w:szCs w:val="19"/>
        </w:rPr>
        <w:t>o</w:t>
      </w:r>
      <w:r w:rsidRPr="0014645C">
        <w:rPr>
          <w:rFonts w:ascii="Arial" w:hAnsi="Arial" w:cs="Arial"/>
          <w:spacing w:val="2"/>
          <w:sz w:val="19"/>
          <w:szCs w:val="19"/>
        </w:rPr>
        <w:t xml:space="preserve"> </w:t>
      </w:r>
      <w:r w:rsidRPr="0014645C">
        <w:rPr>
          <w:rFonts w:ascii="Arial" w:hAnsi="Arial" w:cs="Arial"/>
          <w:sz w:val="19"/>
          <w:szCs w:val="19"/>
        </w:rPr>
        <w:t>pos</w:t>
      </w:r>
      <w:r w:rsidRPr="0014645C">
        <w:rPr>
          <w:rFonts w:ascii="Arial" w:hAnsi="Arial" w:cs="Arial"/>
          <w:spacing w:val="2"/>
          <w:sz w:val="19"/>
          <w:szCs w:val="19"/>
        </w:rPr>
        <w:t>k</w:t>
      </w:r>
      <w:r w:rsidRPr="0014645C">
        <w:rPr>
          <w:rFonts w:ascii="Arial" w:hAnsi="Arial" w:cs="Arial"/>
          <w:spacing w:val="-5"/>
          <w:sz w:val="19"/>
          <w:szCs w:val="19"/>
        </w:rPr>
        <w:t>y</w:t>
      </w:r>
      <w:r w:rsidRPr="0014645C">
        <w:rPr>
          <w:rFonts w:ascii="Arial" w:hAnsi="Arial" w:cs="Arial"/>
          <w:sz w:val="19"/>
          <w:szCs w:val="19"/>
        </w:rPr>
        <w:t>tnu</w:t>
      </w:r>
      <w:r w:rsidRPr="0014645C">
        <w:rPr>
          <w:rFonts w:ascii="Arial" w:hAnsi="Arial" w:cs="Arial"/>
          <w:spacing w:val="1"/>
          <w:sz w:val="19"/>
          <w:szCs w:val="19"/>
        </w:rPr>
        <w:t>t</w:t>
      </w:r>
      <w:r w:rsidRPr="0014645C">
        <w:rPr>
          <w:rFonts w:ascii="Arial" w:hAnsi="Arial" w:cs="Arial"/>
          <w:sz w:val="19"/>
          <w:szCs w:val="19"/>
        </w:rPr>
        <w:t>ie p</w:t>
      </w:r>
      <w:r w:rsidRPr="0014645C">
        <w:rPr>
          <w:rFonts w:ascii="Arial" w:hAnsi="Arial" w:cs="Arial"/>
          <w:spacing w:val="-1"/>
          <w:sz w:val="19"/>
          <w:szCs w:val="19"/>
        </w:rPr>
        <w:t>r</w:t>
      </w:r>
      <w:r w:rsidRPr="0014645C">
        <w:rPr>
          <w:rFonts w:ascii="Arial" w:hAnsi="Arial" w:cs="Arial"/>
          <w:sz w:val="19"/>
          <w:szCs w:val="19"/>
        </w:rPr>
        <w:t>íspevku,</w:t>
      </w:r>
    </w:p>
    <w:p w14:paraId="78674658"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rPr>
      </w:pPr>
      <w:r w:rsidRPr="0014645C">
        <w:rPr>
          <w:rFonts w:ascii="Arial" w:hAnsi="Arial" w:cs="Arial"/>
          <w:sz w:val="19"/>
          <w:szCs w:val="19"/>
        </w:rPr>
        <w:t>n</w:t>
      </w:r>
      <w:r w:rsidRPr="0014645C">
        <w:rPr>
          <w:rFonts w:ascii="Arial" w:hAnsi="Arial" w:cs="Arial"/>
          <w:spacing w:val="-1"/>
          <w:sz w:val="19"/>
          <w:szCs w:val="19"/>
        </w:rPr>
        <w:t>á</w:t>
      </w:r>
      <w:r w:rsidRPr="0014645C">
        <w:rPr>
          <w:rFonts w:ascii="Arial" w:hAnsi="Arial" w:cs="Arial"/>
          <w:spacing w:val="1"/>
          <w:sz w:val="19"/>
          <w:szCs w:val="19"/>
        </w:rPr>
        <w:t>z</w:t>
      </w:r>
      <w:r w:rsidRPr="0014645C">
        <w:rPr>
          <w:rFonts w:ascii="Arial" w:hAnsi="Arial" w:cs="Arial"/>
          <w:sz w:val="19"/>
          <w:szCs w:val="19"/>
        </w:rPr>
        <w:t>ov p</w:t>
      </w:r>
      <w:r w:rsidRPr="0014645C">
        <w:rPr>
          <w:rFonts w:ascii="Arial" w:hAnsi="Arial" w:cs="Arial"/>
          <w:spacing w:val="-1"/>
          <w:sz w:val="19"/>
          <w:szCs w:val="19"/>
        </w:rPr>
        <w:t>r</w:t>
      </w:r>
      <w:r w:rsidRPr="0014645C">
        <w:rPr>
          <w:rFonts w:ascii="Arial" w:hAnsi="Arial" w:cs="Arial"/>
          <w:sz w:val="19"/>
          <w:szCs w:val="19"/>
        </w:rPr>
        <w:t>ojektu,</w:t>
      </w:r>
    </w:p>
    <w:p w14:paraId="2D0298C7"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rPr>
      </w:pPr>
      <w:r w:rsidRPr="0014645C">
        <w:rPr>
          <w:rFonts w:ascii="Arial" w:hAnsi="Arial" w:cs="Arial"/>
          <w:spacing w:val="2"/>
          <w:sz w:val="19"/>
          <w:szCs w:val="19"/>
        </w:rPr>
        <w:t>v</w:t>
      </w:r>
      <w:r w:rsidRPr="0014645C">
        <w:rPr>
          <w:rFonts w:ascii="Arial" w:hAnsi="Arial" w:cs="Arial"/>
          <w:spacing w:val="-5"/>
          <w:sz w:val="19"/>
          <w:szCs w:val="19"/>
        </w:rPr>
        <w:t>ý</w:t>
      </w:r>
      <w:r w:rsidRPr="0014645C">
        <w:rPr>
          <w:rFonts w:ascii="Arial" w:hAnsi="Arial" w:cs="Arial"/>
          <w:sz w:val="19"/>
          <w:szCs w:val="19"/>
        </w:rPr>
        <w:t>šku sch</w:t>
      </w:r>
      <w:r w:rsidRPr="0014645C">
        <w:rPr>
          <w:rFonts w:ascii="Arial" w:hAnsi="Arial" w:cs="Arial"/>
          <w:spacing w:val="2"/>
          <w:sz w:val="19"/>
          <w:szCs w:val="19"/>
        </w:rPr>
        <w:t>v</w:t>
      </w:r>
      <w:r w:rsidRPr="0014645C">
        <w:rPr>
          <w:rFonts w:ascii="Arial" w:hAnsi="Arial" w:cs="Arial"/>
          <w:spacing w:val="-1"/>
          <w:sz w:val="19"/>
          <w:szCs w:val="19"/>
        </w:rPr>
        <w:t>á</w:t>
      </w:r>
      <w:r w:rsidRPr="0014645C">
        <w:rPr>
          <w:rFonts w:ascii="Arial" w:hAnsi="Arial" w:cs="Arial"/>
          <w:sz w:val="19"/>
          <w:szCs w:val="19"/>
        </w:rPr>
        <w:t>len</w:t>
      </w:r>
      <w:r w:rsidRPr="0014645C">
        <w:rPr>
          <w:rFonts w:ascii="Arial" w:hAnsi="Arial" w:cs="Arial"/>
          <w:spacing w:val="-1"/>
          <w:sz w:val="19"/>
          <w:szCs w:val="19"/>
        </w:rPr>
        <w:t>é</w:t>
      </w:r>
      <w:r w:rsidRPr="0014645C">
        <w:rPr>
          <w:rFonts w:ascii="Arial" w:hAnsi="Arial" w:cs="Arial"/>
          <w:sz w:val="19"/>
          <w:szCs w:val="19"/>
        </w:rPr>
        <w:t xml:space="preserve">ho </w:t>
      </w:r>
      <w:r w:rsidRPr="0014645C">
        <w:rPr>
          <w:rFonts w:ascii="Arial" w:hAnsi="Arial" w:cs="Arial"/>
          <w:spacing w:val="2"/>
          <w:sz w:val="19"/>
          <w:szCs w:val="19"/>
        </w:rPr>
        <w:t>p</w:t>
      </w:r>
      <w:r w:rsidRPr="0014645C">
        <w:rPr>
          <w:rFonts w:ascii="Arial" w:hAnsi="Arial" w:cs="Arial"/>
          <w:sz w:val="19"/>
          <w:szCs w:val="19"/>
        </w:rPr>
        <w:t>rísp</w:t>
      </w:r>
      <w:r w:rsidRPr="0014645C">
        <w:rPr>
          <w:rFonts w:ascii="Arial" w:hAnsi="Arial" w:cs="Arial"/>
          <w:spacing w:val="-1"/>
          <w:sz w:val="19"/>
          <w:szCs w:val="19"/>
        </w:rPr>
        <w:t>e</w:t>
      </w:r>
      <w:r w:rsidRPr="0014645C">
        <w:rPr>
          <w:rFonts w:ascii="Arial" w:hAnsi="Arial" w:cs="Arial"/>
          <w:sz w:val="19"/>
          <w:szCs w:val="19"/>
        </w:rPr>
        <w:t>vku,</w:t>
      </w:r>
    </w:p>
    <w:p w14:paraId="57ABE495"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rPr>
      </w:pPr>
      <w:r w:rsidRPr="0014645C">
        <w:rPr>
          <w:rFonts w:ascii="Arial" w:hAnsi="Arial" w:cs="Arial"/>
          <w:spacing w:val="1"/>
          <w:sz w:val="19"/>
          <w:szCs w:val="19"/>
        </w:rPr>
        <w:t>z</w:t>
      </w:r>
      <w:r w:rsidRPr="0014645C">
        <w:rPr>
          <w:rFonts w:ascii="Arial" w:hAnsi="Arial" w:cs="Arial"/>
          <w:sz w:val="19"/>
          <w:szCs w:val="19"/>
        </w:rPr>
        <w:t>o</w:t>
      </w:r>
      <w:r w:rsidRPr="0014645C">
        <w:rPr>
          <w:rFonts w:ascii="Arial" w:hAnsi="Arial" w:cs="Arial"/>
          <w:spacing w:val="1"/>
          <w:sz w:val="19"/>
          <w:szCs w:val="19"/>
        </w:rPr>
        <w:t>z</w:t>
      </w:r>
      <w:r w:rsidRPr="0014645C">
        <w:rPr>
          <w:rFonts w:ascii="Arial" w:hAnsi="Arial" w:cs="Arial"/>
          <w:sz w:val="19"/>
          <w:szCs w:val="19"/>
        </w:rPr>
        <w:t>n</w:t>
      </w:r>
      <w:r w:rsidRPr="0014645C">
        <w:rPr>
          <w:rFonts w:ascii="Arial" w:hAnsi="Arial" w:cs="Arial"/>
          <w:spacing w:val="-1"/>
          <w:sz w:val="19"/>
          <w:szCs w:val="19"/>
        </w:rPr>
        <w:t>a</w:t>
      </w:r>
      <w:r w:rsidRPr="0014645C">
        <w:rPr>
          <w:rFonts w:ascii="Arial" w:hAnsi="Arial" w:cs="Arial"/>
          <w:sz w:val="19"/>
          <w:szCs w:val="19"/>
        </w:rPr>
        <w:t>m odbor</w:t>
      </w:r>
      <w:r w:rsidRPr="0014645C">
        <w:rPr>
          <w:rFonts w:ascii="Arial" w:hAnsi="Arial" w:cs="Arial"/>
          <w:spacing w:val="2"/>
          <w:sz w:val="19"/>
          <w:szCs w:val="19"/>
        </w:rPr>
        <w:t>n</w:t>
      </w:r>
      <w:r w:rsidRPr="0014645C">
        <w:rPr>
          <w:rFonts w:ascii="Arial" w:hAnsi="Arial" w:cs="Arial"/>
          <w:spacing w:val="-5"/>
          <w:sz w:val="19"/>
          <w:szCs w:val="19"/>
        </w:rPr>
        <w:t>ý</w:t>
      </w:r>
      <w:r w:rsidRPr="0014645C">
        <w:rPr>
          <w:rFonts w:ascii="Arial" w:hAnsi="Arial" w:cs="Arial"/>
          <w:spacing w:val="-1"/>
          <w:sz w:val="19"/>
          <w:szCs w:val="19"/>
        </w:rPr>
        <w:t>c</w:t>
      </w:r>
      <w:r w:rsidRPr="0014645C">
        <w:rPr>
          <w:rFonts w:ascii="Arial" w:hAnsi="Arial" w:cs="Arial"/>
          <w:sz w:val="19"/>
          <w:szCs w:val="19"/>
        </w:rPr>
        <w:t>h hod</w:t>
      </w:r>
      <w:r w:rsidRPr="0014645C">
        <w:rPr>
          <w:rFonts w:ascii="Arial" w:hAnsi="Arial" w:cs="Arial"/>
          <w:spacing w:val="2"/>
          <w:sz w:val="19"/>
          <w:szCs w:val="19"/>
        </w:rPr>
        <w:t>n</w:t>
      </w:r>
      <w:r w:rsidRPr="0014645C">
        <w:rPr>
          <w:rFonts w:ascii="Arial" w:hAnsi="Arial" w:cs="Arial"/>
          <w:sz w:val="19"/>
          <w:szCs w:val="19"/>
        </w:rPr>
        <w:t>ot</w:t>
      </w:r>
      <w:r w:rsidRPr="0014645C">
        <w:rPr>
          <w:rFonts w:ascii="Arial" w:hAnsi="Arial" w:cs="Arial"/>
          <w:spacing w:val="1"/>
          <w:sz w:val="19"/>
          <w:szCs w:val="19"/>
        </w:rPr>
        <w:t>i</w:t>
      </w:r>
      <w:r w:rsidRPr="0014645C">
        <w:rPr>
          <w:rFonts w:ascii="Arial" w:hAnsi="Arial" w:cs="Arial"/>
          <w:sz w:val="19"/>
          <w:szCs w:val="19"/>
        </w:rPr>
        <w:t>teľov, v</w:t>
      </w:r>
      <w:r w:rsidRPr="0014645C">
        <w:rPr>
          <w:rFonts w:ascii="Arial" w:hAnsi="Arial" w:cs="Arial"/>
          <w:spacing w:val="2"/>
          <w:sz w:val="19"/>
          <w:szCs w:val="19"/>
        </w:rPr>
        <w:t xml:space="preserve"> </w:t>
      </w:r>
      <w:r w:rsidRPr="0014645C">
        <w:rPr>
          <w:rFonts w:ascii="Arial" w:hAnsi="Arial" w:cs="Arial"/>
          <w:sz w:val="19"/>
          <w:szCs w:val="19"/>
        </w:rPr>
        <w:t>rozs</w:t>
      </w:r>
      <w:r w:rsidRPr="0014645C">
        <w:rPr>
          <w:rFonts w:ascii="Arial" w:hAnsi="Arial" w:cs="Arial"/>
          <w:spacing w:val="-1"/>
          <w:sz w:val="19"/>
          <w:szCs w:val="19"/>
        </w:rPr>
        <w:t>a</w:t>
      </w:r>
      <w:r w:rsidRPr="0014645C">
        <w:rPr>
          <w:rFonts w:ascii="Arial" w:hAnsi="Arial" w:cs="Arial"/>
          <w:sz w:val="19"/>
          <w:szCs w:val="19"/>
        </w:rPr>
        <w:t>hu t</w:t>
      </w:r>
      <w:r w:rsidRPr="0014645C">
        <w:rPr>
          <w:rFonts w:ascii="Arial" w:hAnsi="Arial" w:cs="Arial"/>
          <w:spacing w:val="1"/>
          <w:sz w:val="19"/>
          <w:szCs w:val="19"/>
        </w:rPr>
        <w:t>i</w:t>
      </w:r>
      <w:r w:rsidRPr="0014645C">
        <w:rPr>
          <w:rFonts w:ascii="Arial" w:hAnsi="Arial" w:cs="Arial"/>
          <w:sz w:val="19"/>
          <w:szCs w:val="19"/>
        </w:rPr>
        <w:t>tu</w:t>
      </w:r>
      <w:r w:rsidRPr="0014645C">
        <w:rPr>
          <w:rFonts w:ascii="Arial" w:hAnsi="Arial" w:cs="Arial"/>
          <w:spacing w:val="1"/>
          <w:sz w:val="19"/>
          <w:szCs w:val="19"/>
        </w:rPr>
        <w:t>l</w:t>
      </w:r>
      <w:r w:rsidRPr="0014645C">
        <w:rPr>
          <w:rFonts w:ascii="Arial" w:hAnsi="Arial" w:cs="Arial"/>
          <w:sz w:val="19"/>
          <w:szCs w:val="19"/>
        </w:rPr>
        <w:t>,</w:t>
      </w:r>
      <w:r w:rsidRPr="0014645C">
        <w:rPr>
          <w:rFonts w:ascii="Arial" w:hAnsi="Arial" w:cs="Arial"/>
          <w:spacing w:val="-2"/>
          <w:sz w:val="19"/>
          <w:szCs w:val="19"/>
        </w:rPr>
        <w:t xml:space="preserve"> </w:t>
      </w:r>
      <w:r w:rsidRPr="0014645C">
        <w:rPr>
          <w:rFonts w:ascii="Arial" w:hAnsi="Arial" w:cs="Arial"/>
          <w:sz w:val="19"/>
          <w:szCs w:val="19"/>
        </w:rPr>
        <w:t>meno, p</w:t>
      </w:r>
      <w:r w:rsidRPr="0014645C">
        <w:rPr>
          <w:rFonts w:ascii="Arial" w:hAnsi="Arial" w:cs="Arial"/>
          <w:spacing w:val="-1"/>
          <w:sz w:val="19"/>
          <w:szCs w:val="19"/>
        </w:rPr>
        <w:t>r</w:t>
      </w:r>
      <w:r w:rsidRPr="0014645C">
        <w:rPr>
          <w:rFonts w:ascii="Arial" w:hAnsi="Arial" w:cs="Arial"/>
          <w:sz w:val="19"/>
          <w:szCs w:val="19"/>
        </w:rPr>
        <w:t>ie</w:t>
      </w:r>
      <w:r w:rsidRPr="0014645C">
        <w:rPr>
          <w:rFonts w:ascii="Arial" w:hAnsi="Arial" w:cs="Arial"/>
          <w:spacing w:val="1"/>
          <w:sz w:val="19"/>
          <w:szCs w:val="19"/>
        </w:rPr>
        <w:t>z</w:t>
      </w:r>
      <w:r w:rsidRPr="0014645C">
        <w:rPr>
          <w:rFonts w:ascii="Arial" w:hAnsi="Arial" w:cs="Arial"/>
          <w:sz w:val="19"/>
          <w:szCs w:val="19"/>
        </w:rPr>
        <w:t>visko.</w:t>
      </w:r>
    </w:p>
    <w:p w14:paraId="786CFD3F" w14:textId="513E8927" w:rsidR="00F220F5" w:rsidRPr="0014645C" w:rsidRDefault="00F220F5" w:rsidP="003868A0">
      <w:pPr>
        <w:pStyle w:val="Odsekzoznamu"/>
        <w:spacing w:before="120" w:after="120" w:line="288" w:lineRule="auto"/>
        <w:ind w:left="0" w:right="-17"/>
        <w:contextualSpacing w:val="0"/>
        <w:jc w:val="both"/>
        <w:rPr>
          <w:rFonts w:ascii="Arial" w:hAnsi="Arial" w:cs="Arial"/>
          <w:sz w:val="19"/>
          <w:szCs w:val="19"/>
        </w:rPr>
      </w:pPr>
      <w:r w:rsidRPr="0014645C">
        <w:rPr>
          <w:rFonts w:ascii="Arial" w:hAnsi="Arial" w:cs="Arial"/>
          <w:sz w:val="19"/>
          <w:szCs w:val="19"/>
          <w:lang w:eastAsia="sk-SK"/>
        </w:rPr>
        <w:t xml:space="preserve">RO pre OP EVS </w:t>
      </w:r>
      <w:r w:rsidRPr="0014645C">
        <w:rPr>
          <w:rFonts w:ascii="Arial" w:hAnsi="Arial" w:cs="Arial"/>
          <w:sz w:val="19"/>
          <w:szCs w:val="19"/>
        </w:rPr>
        <w:t xml:space="preserve">zverejní na svojom webovom sídle </w:t>
      </w:r>
      <w:hyperlink r:id="rId23" w:history="1">
        <w:r w:rsidR="00586DBE" w:rsidRPr="00A20E37">
          <w:rPr>
            <w:rStyle w:val="Hypertextovprepojenie"/>
            <w:rFonts w:cs="Arial"/>
            <w:szCs w:val="19"/>
            <w:lang w:eastAsia="sk-SK"/>
          </w:rPr>
          <w:t>www.reformuj.sk</w:t>
        </w:r>
      </w:hyperlink>
      <w:r w:rsidR="00586DBE">
        <w:rPr>
          <w:rFonts w:ascii="Arial" w:hAnsi="Arial" w:cs="Arial"/>
          <w:sz w:val="19"/>
          <w:szCs w:val="19"/>
          <w:lang w:eastAsia="sk-SK"/>
        </w:rPr>
        <w:t xml:space="preserve"> </w:t>
      </w:r>
      <w:r w:rsidRPr="0014645C">
        <w:rPr>
          <w:rFonts w:ascii="Arial" w:hAnsi="Arial" w:cs="Arial"/>
          <w:sz w:val="19"/>
          <w:szCs w:val="19"/>
        </w:rPr>
        <w:t>do 60 pracovných dní od skončenia rozhodovania o ŽoNFP pre každé vyzvanie</w:t>
      </w:r>
      <w:r w:rsidR="005800CB" w:rsidRPr="0014645C">
        <w:rPr>
          <w:rFonts w:ascii="Arial" w:hAnsi="Arial" w:cs="Arial"/>
          <w:sz w:val="19"/>
          <w:szCs w:val="19"/>
        </w:rPr>
        <w:t>/výzvu</w:t>
      </w:r>
      <w:r w:rsidRPr="0014645C">
        <w:rPr>
          <w:rFonts w:ascii="Arial" w:hAnsi="Arial" w:cs="Arial"/>
          <w:sz w:val="19"/>
          <w:szCs w:val="19"/>
        </w:rPr>
        <w:t xml:space="preserve"> zoznam neschválených ŽoNFP v poradí určenom na základe aplikácie kritérií pre výber projektov, ktorý obsahuje:</w:t>
      </w:r>
    </w:p>
    <w:p w14:paraId="083C40EB"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rPr>
      </w:pPr>
      <w:r w:rsidRPr="0014645C">
        <w:rPr>
          <w:rFonts w:ascii="Arial" w:hAnsi="Arial" w:cs="Arial"/>
          <w:spacing w:val="-1"/>
          <w:sz w:val="19"/>
          <w:szCs w:val="19"/>
        </w:rPr>
        <w:t>meno a priezvisko fyzickej osoby alebo obchodné meno a identifikačné číslo právnickej osoby, ktorá požiadala o poskytnutie príspevku,</w:t>
      </w:r>
    </w:p>
    <w:p w14:paraId="0A93218F"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rPr>
      </w:pPr>
      <w:r w:rsidRPr="0014645C">
        <w:rPr>
          <w:rFonts w:ascii="Arial" w:hAnsi="Arial" w:cs="Arial"/>
          <w:spacing w:val="-1"/>
          <w:sz w:val="19"/>
          <w:szCs w:val="19"/>
        </w:rPr>
        <w:t>názov projektu,</w:t>
      </w:r>
    </w:p>
    <w:p w14:paraId="497B288A"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rPr>
      </w:pPr>
      <w:r w:rsidRPr="0014645C">
        <w:rPr>
          <w:rFonts w:ascii="Arial" w:hAnsi="Arial" w:cs="Arial"/>
          <w:spacing w:val="-1"/>
          <w:sz w:val="19"/>
          <w:szCs w:val="19"/>
        </w:rPr>
        <w:t>dôvody neschválenia žiadosti,</w:t>
      </w:r>
    </w:p>
    <w:p w14:paraId="14CF1BD0" w14:textId="77777777" w:rsidR="00F220F5"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rPr>
      </w:pPr>
      <w:r w:rsidRPr="0014645C">
        <w:rPr>
          <w:rFonts w:ascii="Arial" w:hAnsi="Arial" w:cs="Arial"/>
          <w:spacing w:val="-1"/>
          <w:sz w:val="19"/>
          <w:szCs w:val="19"/>
        </w:rPr>
        <w:t>zoznam odborných hodnotiteľov, v rozsahu titul, meno, priezvisko.</w:t>
      </w:r>
    </w:p>
    <w:p w14:paraId="686AC0B1" w14:textId="77777777" w:rsidR="00BF3812" w:rsidRPr="0014645C" w:rsidRDefault="00BF3812" w:rsidP="00BF3812">
      <w:pPr>
        <w:pStyle w:val="Odsekzoznamu"/>
        <w:tabs>
          <w:tab w:val="left" w:pos="720"/>
        </w:tabs>
        <w:spacing w:before="120" w:after="120" w:line="288" w:lineRule="auto"/>
        <w:ind w:right="-18"/>
        <w:contextualSpacing w:val="0"/>
        <w:jc w:val="both"/>
        <w:rPr>
          <w:rFonts w:ascii="Arial" w:hAnsi="Arial" w:cs="Arial"/>
          <w:spacing w:val="-1"/>
          <w:sz w:val="19"/>
          <w:szCs w:val="19"/>
        </w:rPr>
      </w:pPr>
    </w:p>
    <w:p w14:paraId="626F471A" w14:textId="77777777" w:rsidR="00F220F5" w:rsidRPr="0014645C" w:rsidRDefault="00953D2E" w:rsidP="00551D65">
      <w:pPr>
        <w:pStyle w:val="Nadpis2"/>
        <w:tabs>
          <w:tab w:val="num" w:pos="709"/>
        </w:tabs>
        <w:spacing w:after="180" w:line="480" w:lineRule="auto"/>
        <w:rPr>
          <w:b/>
        </w:rPr>
      </w:pPr>
      <w:bookmarkStart w:id="541" w:name="_Toc413832252"/>
      <w:bookmarkStart w:id="542" w:name="_Toc417132517"/>
      <w:bookmarkStart w:id="543" w:name="_Toc417648930"/>
      <w:bookmarkStart w:id="544" w:name="_Toc440355021"/>
      <w:bookmarkStart w:id="545" w:name="_Toc440375352"/>
      <w:bookmarkStart w:id="546" w:name="_Toc458432938"/>
      <w:bookmarkStart w:id="547" w:name="_Toc74742661"/>
      <w:r w:rsidRPr="0014645C">
        <w:rPr>
          <w:b/>
        </w:rPr>
        <w:t>4.4</w:t>
      </w:r>
      <w:r w:rsidR="00400B1E" w:rsidRPr="0014645C">
        <w:rPr>
          <w:b/>
        </w:rPr>
        <w:tab/>
      </w:r>
      <w:r w:rsidR="00F220F5" w:rsidRPr="0014645C">
        <w:rPr>
          <w:b/>
        </w:rPr>
        <w:t>Opravné prostriedky</w:t>
      </w:r>
      <w:bookmarkEnd w:id="541"/>
      <w:bookmarkEnd w:id="542"/>
      <w:bookmarkEnd w:id="543"/>
      <w:bookmarkEnd w:id="544"/>
      <w:bookmarkEnd w:id="545"/>
      <w:bookmarkEnd w:id="546"/>
      <w:bookmarkEnd w:id="547"/>
    </w:p>
    <w:p w14:paraId="62079380" w14:textId="77777777" w:rsidR="00F220F5" w:rsidRPr="0014645C" w:rsidRDefault="00F220F5" w:rsidP="003868A0">
      <w:pPr>
        <w:pStyle w:val="Odsekzoznamu"/>
        <w:spacing w:before="120" w:after="120" w:line="288" w:lineRule="auto"/>
        <w:ind w:left="0" w:right="-17"/>
        <w:contextualSpacing w:val="0"/>
        <w:jc w:val="both"/>
        <w:rPr>
          <w:rFonts w:cstheme="minorHAnsi"/>
          <w:sz w:val="19"/>
          <w:szCs w:val="19"/>
        </w:rPr>
      </w:pPr>
      <w:r w:rsidRPr="0014645C">
        <w:rPr>
          <w:rFonts w:cstheme="minorHAnsi"/>
          <w:sz w:val="19"/>
          <w:szCs w:val="19"/>
        </w:rPr>
        <w:t xml:space="preserve">Opravné prostriedky umožňujú žiadateľovi v konaní o ŽoNFP domáhať sa nápravy, ak sa domnieva, že neboli dodržané ustanovenia zákona o príspevku z EŠIF a podmienky uvedené vo výzve. Opravné prostriedky sú zároveň možnosťou, aby na úrovni RO pre OP EVS došlo k náprave rozhodnutia, ktoré bolo vydané v rozpore s podmienkami stanovenými vo výzve. </w:t>
      </w:r>
    </w:p>
    <w:p w14:paraId="57B27448" w14:textId="77777777" w:rsidR="00F220F5" w:rsidRPr="0014645C" w:rsidRDefault="00F220F5" w:rsidP="003868A0">
      <w:pPr>
        <w:pStyle w:val="Odsekzoznamu"/>
        <w:spacing w:before="120" w:after="120" w:line="288" w:lineRule="auto"/>
        <w:ind w:left="0" w:right="-17"/>
        <w:contextualSpacing w:val="0"/>
        <w:jc w:val="both"/>
        <w:rPr>
          <w:rFonts w:cstheme="minorHAnsi"/>
          <w:sz w:val="19"/>
          <w:szCs w:val="19"/>
        </w:rPr>
      </w:pPr>
      <w:r w:rsidRPr="0014645C">
        <w:rPr>
          <w:rFonts w:cstheme="minorHAnsi"/>
          <w:sz w:val="19"/>
          <w:szCs w:val="19"/>
        </w:rPr>
        <w:t xml:space="preserve">Riadnym opravným prostriedkom podľa zákona o príspevku z EŠIF je odvolanie. Mimoriadnym opravným prostriedkom je preskúmanie rozhodnutia mimo odvolacieho konania. Rozhodnutia vydávané RO pre OP EVS sú preskúmateľné súdom. </w:t>
      </w:r>
    </w:p>
    <w:p w14:paraId="7423E5BD" w14:textId="77777777" w:rsidR="00887135" w:rsidRPr="0014645C" w:rsidRDefault="00F220F5" w:rsidP="00887135">
      <w:pPr>
        <w:pStyle w:val="Odsekzoznamu"/>
        <w:spacing w:before="120" w:after="120" w:line="288" w:lineRule="auto"/>
        <w:ind w:left="0" w:right="-17"/>
        <w:contextualSpacing w:val="0"/>
        <w:jc w:val="both"/>
      </w:pPr>
      <w:r w:rsidRPr="0014645C">
        <w:rPr>
          <w:rFonts w:cstheme="minorHAnsi"/>
          <w:sz w:val="19"/>
          <w:szCs w:val="19"/>
        </w:rPr>
        <w:t xml:space="preserve">Rozhodnutia vydané v rámci opravných prostriedkov nemožno napadnúť riadnym opravným prostriedkom a preto nadobúdajú právoplatnosť jeho doručením žiadateľovi. </w:t>
      </w:r>
      <w:bookmarkStart w:id="548" w:name="_Toc413832253"/>
      <w:bookmarkStart w:id="549" w:name="_Toc417132518"/>
      <w:bookmarkStart w:id="550" w:name="_Toc417648931"/>
      <w:bookmarkStart w:id="551" w:name="_Toc440355022"/>
      <w:bookmarkStart w:id="552" w:name="_Toc440375353"/>
      <w:bookmarkStart w:id="553" w:name="_Toc458432939"/>
    </w:p>
    <w:p w14:paraId="20317FF8" w14:textId="77777777" w:rsidR="00F220F5" w:rsidRPr="0014645C" w:rsidRDefault="00953D2E" w:rsidP="00887135">
      <w:pPr>
        <w:pStyle w:val="Nadpis3"/>
        <w:spacing w:before="240" w:line="480" w:lineRule="auto"/>
        <w:ind w:left="720"/>
        <w:rPr>
          <w:b/>
          <w:color w:val="3C8A2E" w:themeColor="accent5"/>
          <w:sz w:val="24"/>
          <w:szCs w:val="24"/>
        </w:rPr>
      </w:pPr>
      <w:bookmarkStart w:id="554" w:name="_Toc74742662"/>
      <w:r w:rsidRPr="0014645C">
        <w:rPr>
          <w:b/>
          <w:color w:val="3C8A2E" w:themeColor="accent5"/>
          <w:sz w:val="24"/>
          <w:szCs w:val="24"/>
        </w:rPr>
        <w:t>4.4.1</w:t>
      </w:r>
      <w:r w:rsidR="00400B1E" w:rsidRPr="0014645C">
        <w:rPr>
          <w:b/>
          <w:color w:val="3C8A2E" w:themeColor="accent5"/>
          <w:sz w:val="24"/>
          <w:szCs w:val="24"/>
        </w:rPr>
        <w:tab/>
      </w:r>
      <w:r w:rsidR="00F220F5" w:rsidRPr="0014645C">
        <w:rPr>
          <w:b/>
          <w:color w:val="3C8A2E" w:themeColor="accent5"/>
          <w:sz w:val="24"/>
          <w:szCs w:val="24"/>
        </w:rPr>
        <w:t>Odvolanie a odvolacie konanie</w:t>
      </w:r>
      <w:bookmarkEnd w:id="548"/>
      <w:bookmarkEnd w:id="549"/>
      <w:bookmarkEnd w:id="550"/>
      <w:bookmarkEnd w:id="551"/>
      <w:bookmarkEnd w:id="552"/>
      <w:bookmarkEnd w:id="553"/>
      <w:bookmarkEnd w:id="554"/>
    </w:p>
    <w:p w14:paraId="26070DC2" w14:textId="77777777" w:rsidR="006C1CCF" w:rsidRPr="0014645C" w:rsidRDefault="006C1CCF" w:rsidP="00AD5CE7">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Proti rozhodnutiu podľa zákona o príspevku</w:t>
      </w:r>
      <w:r w:rsidR="0005604C" w:rsidRPr="0014645C">
        <w:rPr>
          <w:rFonts w:ascii="Arial" w:hAnsi="Arial" w:cs="Arial"/>
          <w:sz w:val="19"/>
          <w:szCs w:val="19"/>
        </w:rPr>
        <w:t xml:space="preserve"> z EŠIF</w:t>
      </w:r>
      <w:r w:rsidRPr="0014645C">
        <w:rPr>
          <w:rFonts w:ascii="Arial" w:hAnsi="Arial" w:cs="Arial"/>
          <w:sz w:val="19"/>
          <w:szCs w:val="19"/>
        </w:rPr>
        <w:t xml:space="preserve"> </w:t>
      </w:r>
      <w:r w:rsidRPr="0014645C">
        <w:rPr>
          <w:rFonts w:ascii="Arial" w:hAnsi="Arial" w:cs="Arial"/>
          <w:sz w:val="19"/>
          <w:szCs w:val="19"/>
          <w:lang w:eastAsia="cs-CZ"/>
        </w:rPr>
        <w:t>možno podať</w:t>
      </w:r>
      <w:r w:rsidRPr="0014645C">
        <w:rPr>
          <w:rFonts w:ascii="Arial" w:hAnsi="Arial" w:cs="Arial"/>
          <w:sz w:val="19"/>
          <w:szCs w:val="19"/>
        </w:rPr>
        <w:t xml:space="preserve"> odvolanie, ak tento zákon neustanovuje inak alebo ak sa žiadateľ písomne u </w:t>
      </w:r>
      <w:r w:rsidR="0005604C" w:rsidRPr="0014645C">
        <w:rPr>
          <w:rFonts w:ascii="Arial" w:hAnsi="Arial" w:cs="Arial"/>
          <w:sz w:val="19"/>
          <w:szCs w:val="19"/>
        </w:rPr>
        <w:t xml:space="preserve">RO </w:t>
      </w:r>
      <w:r w:rsidRPr="0014645C">
        <w:rPr>
          <w:rFonts w:ascii="Arial" w:hAnsi="Arial" w:cs="Arial"/>
          <w:sz w:val="19"/>
          <w:szCs w:val="19"/>
        </w:rPr>
        <w:t xml:space="preserve">práva na odvolanie nevzdal. </w:t>
      </w:r>
      <w:r w:rsidR="00F220F5" w:rsidRPr="0014645C">
        <w:rPr>
          <w:rFonts w:ascii="Arial" w:hAnsi="Arial" w:cs="Arial"/>
          <w:sz w:val="19"/>
          <w:szCs w:val="19"/>
        </w:rPr>
        <w:t>Odvolanie</w:t>
      </w:r>
      <w:r w:rsidRPr="0014645C">
        <w:rPr>
          <w:rFonts w:ascii="Arial" w:hAnsi="Arial" w:cs="Arial"/>
          <w:sz w:val="19"/>
          <w:szCs w:val="19"/>
        </w:rPr>
        <w:t xml:space="preserve"> môže </w:t>
      </w:r>
      <w:r w:rsidR="00F220F5" w:rsidRPr="0014645C">
        <w:rPr>
          <w:rFonts w:ascii="Arial" w:hAnsi="Arial" w:cs="Arial"/>
          <w:sz w:val="19"/>
          <w:szCs w:val="19"/>
        </w:rPr>
        <w:t>pod</w:t>
      </w:r>
      <w:r w:rsidRPr="0014645C">
        <w:rPr>
          <w:rFonts w:ascii="Arial" w:hAnsi="Arial" w:cs="Arial"/>
          <w:sz w:val="19"/>
          <w:szCs w:val="19"/>
        </w:rPr>
        <w:t>ať</w:t>
      </w:r>
      <w:r w:rsidR="00F220F5" w:rsidRPr="0014645C">
        <w:rPr>
          <w:rFonts w:ascii="Arial" w:hAnsi="Arial" w:cs="Arial"/>
          <w:sz w:val="19"/>
          <w:szCs w:val="19"/>
        </w:rPr>
        <w:t xml:space="preserve"> žiadateľ písomne</w:t>
      </w:r>
      <w:r w:rsidRPr="0014645C">
        <w:rPr>
          <w:rFonts w:ascii="Arial" w:hAnsi="Arial" w:cs="Arial"/>
          <w:sz w:val="19"/>
          <w:szCs w:val="19"/>
        </w:rPr>
        <w:t xml:space="preserve"> u</w:t>
      </w:r>
      <w:r w:rsidR="00F220F5" w:rsidRPr="0014645C">
        <w:rPr>
          <w:rFonts w:ascii="Arial" w:hAnsi="Arial" w:cs="Arial"/>
          <w:sz w:val="19"/>
          <w:szCs w:val="19"/>
        </w:rPr>
        <w:t xml:space="preserve"> RO pre OP EVS v lehote 10 pracovných dní odo dňa doručenia rozhodnutia. </w:t>
      </w:r>
    </w:p>
    <w:p w14:paraId="77A79BF2" w14:textId="77777777" w:rsidR="00D86ED1" w:rsidRPr="0014645C" w:rsidRDefault="006C1CCF" w:rsidP="003868A0">
      <w:pPr>
        <w:spacing w:before="120" w:after="120" w:line="288" w:lineRule="auto"/>
        <w:jc w:val="both"/>
        <w:rPr>
          <w:rFonts w:ascii="Arial" w:hAnsi="Arial" w:cs="Arial"/>
          <w:sz w:val="19"/>
          <w:szCs w:val="19"/>
        </w:rPr>
      </w:pPr>
      <w:r w:rsidRPr="0014645C">
        <w:rPr>
          <w:rFonts w:ascii="Arial" w:hAnsi="Arial" w:cs="Arial"/>
          <w:sz w:val="19"/>
          <w:szCs w:val="19"/>
        </w:rPr>
        <w:t>Rozsah, v akom sa rozhodnutie napáda, a dôvody odvolania môže žiadateľ rozšíriť len do uplynutia lehoty na podanie odvolania.</w:t>
      </w:r>
      <w:r w:rsidR="00AE7B26" w:rsidRPr="0014645C">
        <w:rPr>
          <w:rFonts w:ascii="Arial" w:hAnsi="Arial" w:cs="Arial"/>
          <w:sz w:val="19"/>
          <w:szCs w:val="19"/>
        </w:rPr>
        <w:t xml:space="preserve"> Ďalšie informácie o formálnych náležitostiach odvolania a samotnom odvolacom konaní upravuj</w:t>
      </w:r>
      <w:r w:rsidR="004A1C5D" w:rsidRPr="0014645C">
        <w:rPr>
          <w:rFonts w:ascii="Arial" w:hAnsi="Arial" w:cs="Arial"/>
          <w:sz w:val="19"/>
          <w:szCs w:val="19"/>
        </w:rPr>
        <w:t>ú ustanovenia § 22 a 23</w:t>
      </w:r>
      <w:r w:rsidR="00AE7B26" w:rsidRPr="0014645C">
        <w:rPr>
          <w:rFonts w:ascii="Arial" w:hAnsi="Arial" w:cs="Arial"/>
          <w:sz w:val="19"/>
          <w:szCs w:val="19"/>
        </w:rPr>
        <w:t xml:space="preserve"> zákon</w:t>
      </w:r>
      <w:r w:rsidR="004A1C5D" w:rsidRPr="0014645C">
        <w:rPr>
          <w:rFonts w:ascii="Arial" w:hAnsi="Arial" w:cs="Arial"/>
          <w:sz w:val="19"/>
          <w:szCs w:val="19"/>
        </w:rPr>
        <w:t>a</w:t>
      </w:r>
      <w:r w:rsidR="00AE7B26" w:rsidRPr="0014645C">
        <w:rPr>
          <w:rFonts w:ascii="Arial" w:hAnsi="Arial" w:cs="Arial"/>
          <w:sz w:val="19"/>
          <w:szCs w:val="19"/>
        </w:rPr>
        <w:t xml:space="preserve"> o príspevku </w:t>
      </w:r>
      <w:r w:rsidR="0005604C" w:rsidRPr="0014645C">
        <w:rPr>
          <w:rFonts w:ascii="Arial" w:hAnsi="Arial" w:cs="Arial"/>
          <w:sz w:val="19"/>
          <w:szCs w:val="19"/>
        </w:rPr>
        <w:t>z EŠIF.</w:t>
      </w:r>
      <w:r w:rsidR="00AE7B26" w:rsidRPr="0014645C">
        <w:rPr>
          <w:rFonts w:ascii="Arial" w:hAnsi="Arial" w:cs="Arial"/>
          <w:sz w:val="19"/>
          <w:szCs w:val="19"/>
        </w:rPr>
        <w:t xml:space="preserve"> </w:t>
      </w:r>
      <w:r w:rsidRPr="0014645C" w:rsidDel="006C1CCF">
        <w:rPr>
          <w:rFonts w:ascii="Arial" w:hAnsi="Arial" w:cs="Arial"/>
          <w:sz w:val="19"/>
          <w:szCs w:val="19"/>
        </w:rPr>
        <w:t xml:space="preserve"> </w:t>
      </w:r>
    </w:p>
    <w:p w14:paraId="74169643" w14:textId="77777777" w:rsidR="0088713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Rozhodnutie o odvolaní musí byť vydané do 30 pracovných dní od predloženia odvolania štatutárnemu orgánu, vo zvlášť zložitých prípadoch najneskôr do 60 pracovných dní, pričom v takomto prípade RO pre OP EVS písomne informuje o predĺžení a dôvodoch predĺženia žiadateľa. </w:t>
      </w:r>
      <w:r w:rsidR="00AE7B26" w:rsidRPr="0014645C">
        <w:rPr>
          <w:rFonts w:ascii="Arial" w:hAnsi="Arial" w:cs="Arial"/>
          <w:sz w:val="19"/>
          <w:szCs w:val="19"/>
        </w:rPr>
        <w:t xml:space="preserve"> </w:t>
      </w:r>
    </w:p>
    <w:p w14:paraId="218F7237" w14:textId="77777777" w:rsidR="00F220F5" w:rsidRPr="0014645C" w:rsidRDefault="00953D2E" w:rsidP="00AC1F93">
      <w:pPr>
        <w:pStyle w:val="Nadpis3"/>
        <w:spacing w:before="240" w:line="480" w:lineRule="auto"/>
        <w:ind w:left="720"/>
        <w:rPr>
          <w:b/>
          <w:sz w:val="24"/>
          <w:szCs w:val="24"/>
        </w:rPr>
      </w:pPr>
      <w:bookmarkStart w:id="555" w:name="_Toc413832254"/>
      <w:bookmarkStart w:id="556" w:name="_Toc417132519"/>
      <w:bookmarkStart w:id="557" w:name="_Toc417648932"/>
      <w:bookmarkStart w:id="558" w:name="_Toc440355023"/>
      <w:bookmarkStart w:id="559" w:name="_Toc440375354"/>
      <w:bookmarkStart w:id="560" w:name="_Toc458432940"/>
      <w:bookmarkStart w:id="561" w:name="_Toc74742663"/>
      <w:r w:rsidRPr="0014645C">
        <w:rPr>
          <w:b/>
          <w:color w:val="3C8A2E" w:themeColor="accent5"/>
          <w:sz w:val="24"/>
          <w:szCs w:val="24"/>
        </w:rPr>
        <w:t>4.4.2</w:t>
      </w:r>
      <w:r w:rsidR="00400B1E" w:rsidRPr="0014645C">
        <w:rPr>
          <w:b/>
          <w:color w:val="3C8A2E" w:themeColor="accent5"/>
          <w:sz w:val="24"/>
          <w:szCs w:val="24"/>
        </w:rPr>
        <w:tab/>
      </w:r>
      <w:r w:rsidR="00F220F5" w:rsidRPr="0014645C">
        <w:rPr>
          <w:b/>
          <w:color w:val="3C8A2E" w:themeColor="accent5"/>
          <w:sz w:val="24"/>
          <w:szCs w:val="24"/>
        </w:rPr>
        <w:t>Preskúmanie rozhodnutia mimo odvolacieho konania</w:t>
      </w:r>
      <w:bookmarkEnd w:id="555"/>
      <w:bookmarkEnd w:id="556"/>
      <w:bookmarkEnd w:id="557"/>
      <w:bookmarkEnd w:id="558"/>
      <w:bookmarkEnd w:id="559"/>
      <w:bookmarkEnd w:id="560"/>
      <w:bookmarkEnd w:id="561"/>
    </w:p>
    <w:p w14:paraId="171D74C9"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Mimoriadnym opravným prostriedkom, v rámci ktorého je možné vykonať nápravu </w:t>
      </w:r>
      <w:r w:rsidR="00AD5CE7" w:rsidRPr="0014645C">
        <w:rPr>
          <w:rFonts w:ascii="Arial" w:hAnsi="Arial" w:cs="Arial"/>
          <w:sz w:val="19"/>
          <w:szCs w:val="19"/>
        </w:rPr>
        <w:t>mylného</w:t>
      </w:r>
      <w:r w:rsidRPr="0014645C">
        <w:rPr>
          <w:rFonts w:ascii="Arial" w:hAnsi="Arial" w:cs="Arial"/>
          <w:sz w:val="19"/>
          <w:szCs w:val="19"/>
        </w:rPr>
        <w:t xml:space="preserve"> rozhodnutia je preskúmanie rozhodnutia mimo odvolacieho konania. Preskúmať mimo odvolacieho konania možno všetky právoplatné rozhodnutia vydané podľa </w:t>
      </w:r>
      <w:r w:rsidR="00654E39" w:rsidRPr="0014645C">
        <w:rPr>
          <w:rFonts w:ascii="Arial" w:hAnsi="Arial" w:cs="Arial"/>
          <w:sz w:val="19"/>
          <w:szCs w:val="19"/>
        </w:rPr>
        <w:t>zákona o príspevku</w:t>
      </w:r>
      <w:r w:rsidR="0005604C" w:rsidRPr="0014645C">
        <w:rPr>
          <w:rFonts w:ascii="Arial" w:hAnsi="Arial" w:cs="Arial"/>
          <w:sz w:val="19"/>
          <w:szCs w:val="19"/>
        </w:rPr>
        <w:t xml:space="preserve"> z EŠIF</w:t>
      </w:r>
      <w:r w:rsidRPr="0014645C">
        <w:rPr>
          <w:rFonts w:ascii="Arial" w:hAnsi="Arial" w:cs="Arial"/>
          <w:sz w:val="19"/>
          <w:szCs w:val="19"/>
        </w:rPr>
        <w:t xml:space="preserve">, vrátane rozhodnutí o zastavení konania. </w:t>
      </w:r>
      <w:r w:rsidR="00654E39" w:rsidRPr="0014645C">
        <w:rPr>
          <w:rFonts w:ascii="Arial" w:hAnsi="Arial" w:cs="Arial"/>
          <w:sz w:val="19"/>
          <w:szCs w:val="19"/>
        </w:rPr>
        <w:t xml:space="preserve"> </w:t>
      </w:r>
    </w:p>
    <w:p w14:paraId="6015FD76"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Rozhodnutie o schválení ŽoNFP môže byť preskúmané do zaslania návrhu na uzavretie zmluvy. Konanie o preskúmaní rozhodnutia o neschválení mimo odvolacieho konania alebo rozhodnutia o zastavení konania môže byť začaté najneskôr do dvoch rokov od nadobudnutia právoplatnosti rozhodnutia. </w:t>
      </w:r>
    </w:p>
    <w:p w14:paraId="46A98BC8"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Žiadateľ je oprávnený dať podnet na preskúmanie rozhodnutia mimo odvolacieho konania s výnimkou podnetu voči rozhodnutiu vydanom v odvolacom konaní. </w:t>
      </w:r>
    </w:p>
    <w:p w14:paraId="7164516B" w14:textId="67208EFB" w:rsidR="00F220F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V prípade, ak žiadateľ podal podnet na preskúmanie rozhodnutia mimo odvolacieho konania, štatutárny orgán RO pre OP EVS preskúma jeho opodstatnenosť. Ak je podnet neopodstatnený,</w:t>
      </w:r>
      <w:r w:rsidR="009C35AA">
        <w:rPr>
          <w:rFonts w:ascii="Arial" w:hAnsi="Arial" w:cs="Arial"/>
          <w:sz w:val="19"/>
          <w:szCs w:val="19"/>
        </w:rPr>
        <w:t xml:space="preserve"> písomne </w:t>
      </w:r>
      <w:r w:rsidRPr="0014645C">
        <w:rPr>
          <w:rFonts w:ascii="Arial" w:hAnsi="Arial" w:cs="Arial"/>
          <w:sz w:val="19"/>
          <w:szCs w:val="19"/>
        </w:rPr>
        <w:t xml:space="preserve"> informuje žiadateľa o dôvodoch neopodstatnenosti podnetu. Ak je podnet žiadateľa opodstatnený, alebo ide o preskúmanie rozhodnutia z vlastného podnetu štatutárneho orgánu žiadateľa, </w:t>
      </w:r>
      <w:r w:rsidR="005C2646" w:rsidRPr="0014645C">
        <w:rPr>
          <w:rFonts w:ascii="Arial" w:hAnsi="Arial" w:cs="Arial"/>
          <w:sz w:val="19"/>
          <w:szCs w:val="19"/>
        </w:rPr>
        <w:t>resp. ním poverenej osoby</w:t>
      </w:r>
      <w:r w:rsidRPr="0014645C">
        <w:rPr>
          <w:rFonts w:ascii="Arial" w:hAnsi="Arial" w:cs="Arial"/>
          <w:sz w:val="19"/>
          <w:szCs w:val="19"/>
        </w:rPr>
        <w:t xml:space="preserve">, štatutárny orgán RO pre OP EVS informuje písomne žiadateľa o začatí preskúmania rozhodnutia mimo odvolacieho konania. </w:t>
      </w:r>
      <w:r w:rsidR="00D86ED1" w:rsidRPr="0014645C">
        <w:rPr>
          <w:rFonts w:ascii="Arial" w:hAnsi="Arial" w:cs="Arial"/>
          <w:sz w:val="19"/>
          <w:szCs w:val="19"/>
        </w:rPr>
        <w:t>K</w:t>
      </w:r>
      <w:r w:rsidRPr="0014645C">
        <w:rPr>
          <w:rFonts w:ascii="Arial" w:hAnsi="Arial" w:cs="Arial"/>
          <w:sz w:val="19"/>
          <w:szCs w:val="19"/>
        </w:rPr>
        <w:t xml:space="preserve">onanie o preskúmaní rozhodnutia mimo odvolacieho konania začína doručením oznámenia štatutárneho orgánu RO o preskúmaní rozhodnutia z vlastného podnetu žiadateľovi alebo doručením oznámenia štatutárneho orgánu RO o uznaní opodstatnenosti podnetu žiadateľa na preskúmanie rozhodnutia mimo odvolacieho konania žiadateľovi. </w:t>
      </w:r>
    </w:p>
    <w:p w14:paraId="309466F0"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Po ukončení preskúmania rozhodnutia mimo odvolacieho konania štatutárny orgán písomne informuje žiadateľa o jeho výsledku. Štatutárny orgán RO pre OP EVS je povinný rozhodnúť mimo odvolacieho konania do 60 pracovných dní od začiatku konania z vlastného podnetu alebo od uznania opodstatnenosti podnetu žiadateľa. Vo zvlášť zložitých prípadoch rozhodne do 90 pracovných dní, pričom v takomto prípade RO pre OP EVS písomne informuje o predĺžení a dôvodoch predĺženia žiadateľa. </w:t>
      </w:r>
    </w:p>
    <w:p w14:paraId="483DE2C6" w14:textId="77777777" w:rsidR="00F220F5" w:rsidRPr="0014645C" w:rsidRDefault="00953D2E" w:rsidP="00AC1F93">
      <w:pPr>
        <w:pStyle w:val="Nadpis3"/>
        <w:spacing w:before="240" w:line="480" w:lineRule="auto"/>
        <w:ind w:left="720"/>
        <w:rPr>
          <w:b/>
          <w:color w:val="3C8A2E" w:themeColor="accent5"/>
          <w:sz w:val="24"/>
          <w:szCs w:val="24"/>
        </w:rPr>
      </w:pPr>
      <w:bookmarkStart w:id="562" w:name="_Toc413832255"/>
      <w:bookmarkStart w:id="563" w:name="_Toc417132520"/>
      <w:bookmarkStart w:id="564" w:name="_Toc417648933"/>
      <w:bookmarkStart w:id="565" w:name="_Toc440355024"/>
      <w:bookmarkStart w:id="566" w:name="_Toc440375355"/>
      <w:bookmarkStart w:id="567" w:name="_Toc458432941"/>
      <w:bookmarkStart w:id="568" w:name="_Toc74742664"/>
      <w:r w:rsidRPr="0014645C">
        <w:rPr>
          <w:b/>
          <w:color w:val="3C8A2E" w:themeColor="accent5"/>
          <w:sz w:val="24"/>
          <w:szCs w:val="24"/>
        </w:rPr>
        <w:t>4.4.3</w:t>
      </w:r>
      <w:r w:rsidR="00400B1E" w:rsidRPr="0014645C">
        <w:rPr>
          <w:b/>
          <w:color w:val="3C8A2E" w:themeColor="accent5"/>
          <w:sz w:val="24"/>
          <w:szCs w:val="24"/>
        </w:rPr>
        <w:tab/>
      </w:r>
      <w:r w:rsidR="00F220F5" w:rsidRPr="0014645C">
        <w:rPr>
          <w:b/>
          <w:color w:val="3C8A2E" w:themeColor="accent5"/>
          <w:sz w:val="24"/>
          <w:szCs w:val="24"/>
        </w:rPr>
        <w:t>Oprava rozhodnutia</w:t>
      </w:r>
      <w:bookmarkEnd w:id="562"/>
      <w:bookmarkEnd w:id="563"/>
      <w:bookmarkEnd w:id="564"/>
      <w:bookmarkEnd w:id="565"/>
      <w:bookmarkEnd w:id="566"/>
      <w:bookmarkEnd w:id="567"/>
      <w:bookmarkEnd w:id="568"/>
    </w:p>
    <w:p w14:paraId="09319AC1"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Oprava rozhodnutia slúži RO pre OP EVS na odstránenie chýb v písaní, počítaní a iných zrejmých nesprávností v písomnom vyhotovení rozhodnutia jednoduchšou formou bez potreby zmeny rozhodnutia v rámci formalizovaného konania. </w:t>
      </w:r>
    </w:p>
    <w:p w14:paraId="4F0A82E7"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Na opravu rozhodnutia sa vzťahuje § 47 ods. 6 správneho poriadku, t.j. chyby v písaní, v počítaní alebo iné zrejmé nesprávnosti sú opravené kedykoľvek aj bez návrhu žiadateľa. </w:t>
      </w:r>
    </w:p>
    <w:p w14:paraId="614CB8E0"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Opravu rozhodnutia vykoná RO pre OP EVS alebo štatutárny orgán RO pre OP EVS v závislosti od toho, kto rozhodnutie vydal a o oprave informuje žiadateľa. </w:t>
      </w:r>
    </w:p>
    <w:p w14:paraId="575D44DD" w14:textId="671A3003" w:rsidR="00F220F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RO pre OP EVS vykoná zmenu rozhodnutia </w:t>
      </w:r>
      <w:r w:rsidR="00BA4B9F">
        <w:rPr>
          <w:rFonts w:ascii="Arial" w:hAnsi="Arial" w:cs="Arial"/>
          <w:sz w:val="19"/>
          <w:szCs w:val="19"/>
        </w:rPr>
        <w:t xml:space="preserve">písomnou </w:t>
      </w:r>
      <w:r w:rsidRPr="0014645C">
        <w:rPr>
          <w:rFonts w:ascii="Arial" w:hAnsi="Arial" w:cs="Arial"/>
          <w:sz w:val="19"/>
          <w:szCs w:val="19"/>
        </w:rPr>
        <w:t xml:space="preserve">formou, v ktorom jednoznačným spôsobom identifikuje menené náležitosti rozhodnutia. Oznámenie zasiela RO pre OP EVS žiadateľovi, ktorého sa oprava týka. </w:t>
      </w:r>
    </w:p>
    <w:p w14:paraId="3027A3CF"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Oprava rozhodnutia je možná vo vzťahu ku všetkým typom rozhodnutí vydaných podľa zákona o príspevku z EŠIF. Možnosť opravy rozhodnutia podľa tejto kapitoly nie je časovo obmedzená. </w:t>
      </w:r>
    </w:p>
    <w:p w14:paraId="7BC407A6" w14:textId="77777777" w:rsidR="00F220F5" w:rsidRPr="0014645C" w:rsidRDefault="00F220F5" w:rsidP="00062A9E">
      <w:pPr>
        <w:pStyle w:val="Nadpis1"/>
        <w:numPr>
          <w:ilvl w:val="0"/>
          <w:numId w:val="29"/>
        </w:numPr>
        <w:spacing w:after="480" w:line="288" w:lineRule="auto"/>
        <w:jc w:val="left"/>
        <w:rPr>
          <w:i w:val="0"/>
          <w:lang w:val="sk-SK"/>
        </w:rPr>
      </w:pPr>
      <w:bookmarkStart w:id="569" w:name="_Toc417132521"/>
      <w:bookmarkStart w:id="570" w:name="_Toc417648934"/>
      <w:bookmarkStart w:id="571" w:name="_Toc440355025"/>
      <w:bookmarkStart w:id="572" w:name="_Toc440375356"/>
      <w:bookmarkStart w:id="573" w:name="_Toc458432942"/>
      <w:bookmarkStart w:id="574" w:name="_Toc74742665"/>
      <w:r w:rsidRPr="0014645C">
        <w:rPr>
          <w:i w:val="0"/>
          <w:lang w:val="sk-SK"/>
        </w:rPr>
        <w:t>Informácia o horizontálnych princípoch</w:t>
      </w:r>
      <w:bookmarkEnd w:id="569"/>
      <w:bookmarkEnd w:id="570"/>
      <w:bookmarkEnd w:id="571"/>
      <w:bookmarkEnd w:id="572"/>
      <w:bookmarkEnd w:id="573"/>
      <w:bookmarkEnd w:id="574"/>
    </w:p>
    <w:p w14:paraId="2A666823" w14:textId="77777777" w:rsidR="003950CB" w:rsidRPr="0014645C" w:rsidRDefault="003950CB" w:rsidP="003950CB">
      <w:pPr>
        <w:pStyle w:val="BodyText1"/>
        <w:jc w:val="both"/>
        <w:rPr>
          <w:rFonts w:asciiTheme="minorHAnsi" w:hAnsiTheme="minorHAnsi"/>
          <w:bCs/>
          <w:szCs w:val="19"/>
          <w:lang w:val="sk-SK"/>
        </w:rPr>
      </w:pPr>
      <w:r w:rsidRPr="0014645C">
        <w:rPr>
          <w:rFonts w:asciiTheme="minorHAnsi" w:hAnsiTheme="minorHAnsi"/>
          <w:szCs w:val="19"/>
          <w:lang w:val="sk-SK"/>
        </w:rPr>
        <w:t xml:space="preserve">V procese prípravy Partnerskej dohody boli identifikované tri horizontálne princípy (ďalej aj „HP“): </w:t>
      </w:r>
      <w:r w:rsidRPr="0014645C">
        <w:rPr>
          <w:rFonts w:asciiTheme="minorHAnsi" w:hAnsiTheme="minorHAnsi"/>
          <w:szCs w:val="19"/>
          <w:lang w:val="sk-SK"/>
        </w:rPr>
        <w:br/>
        <w:t xml:space="preserve">HP </w:t>
      </w:r>
      <w:r w:rsidRPr="0014645C">
        <w:rPr>
          <w:rFonts w:asciiTheme="minorHAnsi" w:hAnsiTheme="minorHAnsi"/>
          <w:bCs/>
          <w:szCs w:val="19"/>
          <w:lang w:val="sk-SK"/>
        </w:rPr>
        <w:t>Udržateľný rozvoj,</w:t>
      </w:r>
      <w:r w:rsidRPr="0014645C">
        <w:rPr>
          <w:rFonts w:asciiTheme="minorHAnsi" w:hAnsiTheme="minorHAnsi"/>
          <w:szCs w:val="19"/>
          <w:lang w:val="sk-SK"/>
        </w:rPr>
        <w:t xml:space="preserve"> HP </w:t>
      </w:r>
      <w:r w:rsidRPr="0014645C">
        <w:rPr>
          <w:rFonts w:asciiTheme="minorHAnsi" w:hAnsiTheme="minorHAnsi"/>
          <w:bCs/>
          <w:szCs w:val="19"/>
          <w:lang w:val="sk-SK"/>
        </w:rPr>
        <w:t>Rovnosť mužov a žien a HP Nediskriminácia</w:t>
      </w:r>
      <w:r w:rsidRPr="0014645C">
        <w:rPr>
          <w:rFonts w:asciiTheme="minorHAnsi" w:hAnsiTheme="minorHAnsi"/>
          <w:szCs w:val="19"/>
          <w:lang w:val="sk-SK"/>
        </w:rPr>
        <w:t>.</w:t>
      </w:r>
    </w:p>
    <w:p w14:paraId="35B5D1DE" w14:textId="4F853D4F" w:rsidR="003950CB" w:rsidRPr="0014645C" w:rsidRDefault="003950CB" w:rsidP="003950CB">
      <w:pPr>
        <w:spacing w:before="120" w:after="120" w:line="288" w:lineRule="auto"/>
        <w:jc w:val="both"/>
        <w:rPr>
          <w:sz w:val="19"/>
          <w:szCs w:val="19"/>
        </w:rPr>
      </w:pPr>
      <w:r w:rsidRPr="0014645C">
        <w:rPr>
          <w:sz w:val="19"/>
          <w:szCs w:val="19"/>
        </w:rPr>
        <w:t xml:space="preserve">Dodržiavanie efektívneho systému uplatňovania HP v rámci EŠIF zabezpečujú gestori HP. Úlohy gestora HP Udržateľný rozvoj plnil do 31.5.2016 Úrad vlády SR, od </w:t>
      </w:r>
      <w:r w:rsidR="0011444A">
        <w:rPr>
          <w:sz w:val="19"/>
          <w:szCs w:val="19"/>
        </w:rPr>
        <w:t>1.6.2016 do 30.6.2020 Ú</w:t>
      </w:r>
      <w:r w:rsidR="0011444A" w:rsidRPr="0011444A">
        <w:rPr>
          <w:sz w:val="19"/>
          <w:szCs w:val="19"/>
        </w:rPr>
        <w:t>rad podpredsedu vlády SR pre investície a informatizáciu a od 1.7.2020 Ministerstvo investícií, regionálneho rozvoja a informatizácie Slovenskej republiky</w:t>
      </w:r>
      <w:r w:rsidRPr="0014645C">
        <w:rPr>
          <w:sz w:val="19"/>
          <w:szCs w:val="19"/>
        </w:rPr>
        <w:t xml:space="preserve">. Úlohy gestora HP rovnosť mužov a žien a HP nediskriminácia plní Ministerstvo práce, sociálnych vecí a rodiny  SR. </w:t>
      </w:r>
    </w:p>
    <w:p w14:paraId="1B41129C" w14:textId="77777777" w:rsidR="003950CB" w:rsidRPr="0014645C" w:rsidRDefault="003950CB" w:rsidP="003950CB">
      <w:pPr>
        <w:spacing w:before="120" w:after="120" w:line="288" w:lineRule="auto"/>
        <w:jc w:val="both"/>
        <w:rPr>
          <w:sz w:val="19"/>
          <w:szCs w:val="19"/>
        </w:rPr>
      </w:pPr>
      <w:r w:rsidRPr="0014645C">
        <w:rPr>
          <w:sz w:val="19"/>
          <w:szCs w:val="19"/>
        </w:rPr>
        <w:t xml:space="preserve">Gestori HP spracovali vlastnú riadiacu dokumentáciu. Pre žiadateľa je dôležitý Systém implementácie HP, ktorý je zverejnený na webových sídlach gestora príslušného HP. </w:t>
      </w:r>
      <w:r w:rsidRPr="0014645C">
        <w:rPr>
          <w:rStyle w:val="Odkaznapoznmkupodiarou"/>
          <w:sz w:val="19"/>
          <w:szCs w:val="19"/>
        </w:rPr>
        <w:footnoteReference w:id="109"/>
      </w:r>
    </w:p>
    <w:p w14:paraId="2A739FCC" w14:textId="77777777" w:rsidR="003950CB" w:rsidRPr="0014645C" w:rsidRDefault="003950CB" w:rsidP="003950CB">
      <w:pPr>
        <w:spacing w:before="120" w:after="120" w:line="288" w:lineRule="auto"/>
        <w:jc w:val="both"/>
        <w:rPr>
          <w:sz w:val="19"/>
          <w:szCs w:val="19"/>
        </w:rPr>
      </w:pPr>
      <w:r w:rsidRPr="0014645C">
        <w:rPr>
          <w:sz w:val="19"/>
          <w:szCs w:val="19"/>
        </w:rPr>
        <w:t xml:space="preserve">V zmysle všeobecného nariadenia č. 1303/2013 musia byť všetky projekty spolufinancované z EŠIF v súlade s uvedenými HP. Pri nedodržaní podmienky súladu bude žiadosť o NFP vylúčená. </w:t>
      </w:r>
    </w:p>
    <w:p w14:paraId="30C626A2" w14:textId="77777777" w:rsidR="003950CB" w:rsidRPr="0026028C" w:rsidRDefault="001212C7" w:rsidP="003950CB">
      <w:pPr>
        <w:spacing w:before="120" w:after="120" w:line="288" w:lineRule="auto"/>
        <w:jc w:val="both"/>
        <w:rPr>
          <w:rFonts w:eastAsia="Times"/>
          <w:color w:val="000000"/>
          <w:sz w:val="19"/>
          <w:szCs w:val="19"/>
        </w:rPr>
      </w:pPr>
      <w:r w:rsidRPr="0026028C">
        <w:rPr>
          <w:rFonts w:ascii="Arial" w:hAnsi="Arial" w:cs="Arial"/>
          <w:sz w:val="19"/>
          <w:szCs w:val="19"/>
        </w:rPr>
        <w:t>Merateľné ukazovateľa a iné údaje (predovšetkým súbor iných údajov navrhnutých gestorom HP RMŽ a ND) sú hlavným nástrojom monitorovania, hodnotenia pokroku a napĺňania hlavných cieľov HP RMŽ a ND.</w:t>
      </w:r>
      <w:r w:rsidRPr="0026028C">
        <w:rPr>
          <w:sz w:val="19"/>
          <w:szCs w:val="19"/>
        </w:rPr>
        <w:t xml:space="preserve"> </w:t>
      </w:r>
      <w:r w:rsidRPr="0026028C">
        <w:rPr>
          <w:rFonts w:ascii="Arial" w:eastAsia="Times" w:hAnsi="Arial" w:cs="Arial"/>
          <w:sz w:val="19"/>
          <w:szCs w:val="19"/>
        </w:rPr>
        <w:t xml:space="preserve">Na základe návrhu gestorov HP RO pre OP EVS požiada CKO o priradenie relevancie HP k merateľným ukazovateľom alebo o vytvorenie iných údajov, ktorými sa zabezpečí sledovanie príspevku k napĺňaniu HP. </w:t>
      </w:r>
      <w:r w:rsidRPr="0026028C">
        <w:rPr>
          <w:rFonts w:ascii="Arial" w:eastAsia="Arial Unicode MS" w:hAnsi="Arial" w:cs="Arial"/>
          <w:sz w:val="19"/>
          <w:szCs w:val="19"/>
        </w:rPr>
        <w:t>Relevancia HP k merateľným ukazovateľom je jedným z nástrojov sledovania príspevku k plneniu špecifických cieľov HP, nemá vplyv na plnenie podmienok poskytnutia príspevku a slúži výhradne pre potreby gestora HP. Gestor sleduje hlavné ciele HP RMŽ a ND predovšetkým prostredníctvom tzv. iných údajov, ktoré RO získava prostredníctvom informácií vyžadovaných v rámci monitorovania projektu</w:t>
      </w:r>
      <w:r w:rsidR="00031A91" w:rsidRPr="0026028C">
        <w:rPr>
          <w:rFonts w:eastAsia="Arial Unicode MS" w:cstheme="minorHAnsi"/>
          <w:sz w:val="19"/>
          <w:szCs w:val="19"/>
        </w:rPr>
        <w:t>.</w:t>
      </w:r>
      <w:r w:rsidR="00D5107E" w:rsidRPr="0026028C">
        <w:rPr>
          <w:rFonts w:cstheme="minorHAnsi"/>
          <w:iCs/>
          <w:sz w:val="19"/>
          <w:szCs w:val="19"/>
        </w:rPr>
        <w:t xml:space="preserve"> Prijímateľ pomoci sa v rámci ŽoNFP zaväzuje v čestnom prehlásení a následnom podpise zmluvy o NFP uplatňovať dodržiavanie článku 7 všeobecného nariadenia EÚ č. 1303/2013.</w:t>
      </w:r>
      <w:r w:rsidR="00D5107E" w:rsidRPr="0026028C">
        <w:rPr>
          <w:sz w:val="19"/>
          <w:szCs w:val="19"/>
        </w:rPr>
        <w:t xml:space="preserve"> </w:t>
      </w:r>
      <w:r w:rsidR="003950CB" w:rsidRPr="0026028C">
        <w:rPr>
          <w:rFonts w:eastAsia="Times"/>
          <w:sz w:val="19"/>
          <w:szCs w:val="19"/>
        </w:rPr>
        <w:t xml:space="preserve">RO pre OP EVS  vo výzve/vyzvaní  uvedie aj </w:t>
      </w:r>
      <w:r w:rsidRPr="0026028C">
        <w:rPr>
          <w:rFonts w:eastAsia="Times"/>
          <w:sz w:val="19"/>
          <w:szCs w:val="19"/>
        </w:rPr>
        <w:t xml:space="preserve"> merateľné</w:t>
      </w:r>
      <w:r w:rsidR="003950CB" w:rsidRPr="0026028C">
        <w:rPr>
          <w:rFonts w:eastAsia="Times"/>
          <w:sz w:val="19"/>
          <w:szCs w:val="19"/>
        </w:rPr>
        <w:t xml:space="preserve"> ukazovatele </w:t>
      </w:r>
      <w:r w:rsidRPr="0026028C">
        <w:rPr>
          <w:rFonts w:eastAsia="Times"/>
          <w:sz w:val="19"/>
          <w:szCs w:val="19"/>
        </w:rPr>
        <w:t xml:space="preserve">relevantné k </w:t>
      </w:r>
      <w:r w:rsidR="003950CB" w:rsidRPr="0026028C">
        <w:rPr>
          <w:rFonts w:eastAsia="Times"/>
          <w:sz w:val="19"/>
          <w:szCs w:val="19"/>
        </w:rPr>
        <w:t xml:space="preserve">HP </w:t>
      </w:r>
      <w:r w:rsidRPr="0026028C">
        <w:rPr>
          <w:rFonts w:eastAsia="Times"/>
          <w:sz w:val="19"/>
          <w:szCs w:val="19"/>
        </w:rPr>
        <w:t xml:space="preserve">a iné údaje </w:t>
      </w:r>
      <w:r w:rsidR="003950CB" w:rsidRPr="0026028C">
        <w:rPr>
          <w:rFonts w:eastAsia="Times"/>
          <w:sz w:val="19"/>
          <w:szCs w:val="19"/>
        </w:rPr>
        <w:t xml:space="preserve">s ohľadom na zameranie výzvy/vyzvania. Žiadateľ vyberie vhodné </w:t>
      </w:r>
      <w:r w:rsidRPr="0026028C">
        <w:rPr>
          <w:rFonts w:eastAsia="Times"/>
          <w:sz w:val="19"/>
          <w:szCs w:val="19"/>
        </w:rPr>
        <w:t xml:space="preserve">merateľné </w:t>
      </w:r>
      <w:r w:rsidR="003950CB" w:rsidRPr="0026028C">
        <w:rPr>
          <w:rFonts w:eastAsia="Times"/>
          <w:sz w:val="19"/>
          <w:szCs w:val="19"/>
        </w:rPr>
        <w:t xml:space="preserve">ukazovatele len z merateľných ukazovateľov definovaných </w:t>
      </w:r>
      <w:r w:rsidR="003950CB" w:rsidRPr="0026028C">
        <w:rPr>
          <w:rFonts w:eastAsia="Times"/>
          <w:color w:val="000000"/>
          <w:sz w:val="19"/>
          <w:szCs w:val="19"/>
        </w:rPr>
        <w:t xml:space="preserve">v príslušnom vyzvaní/výzve, resp. ukazovatele sa v žiadosti o NFP automaticky zobrazia na základe aktivít projektu, ktoré si žiadateľ vybral. </w:t>
      </w:r>
    </w:p>
    <w:p w14:paraId="3CC4E04E" w14:textId="77777777" w:rsidR="003950CB" w:rsidRPr="0014645C" w:rsidRDefault="003950CB" w:rsidP="003950CB">
      <w:pPr>
        <w:spacing w:before="120" w:after="120" w:line="288" w:lineRule="auto"/>
        <w:jc w:val="both"/>
        <w:rPr>
          <w:sz w:val="19"/>
          <w:szCs w:val="19"/>
        </w:rPr>
      </w:pPr>
      <w:r w:rsidRPr="0014645C">
        <w:rPr>
          <w:sz w:val="19"/>
          <w:szCs w:val="19"/>
        </w:rPr>
        <w:t xml:space="preserve">Po prijatí ŽoNFP vykoná RO pre OP EVS administratívne overenie, ktorého súčasťou je aj posúdenie súladu s HP. Účinné uplatňovanie HP v schvaľovacom procese je zabezpečené posúdením vylučujúcich  kritérií v  odbornom hodnotení. </w:t>
      </w:r>
    </w:p>
    <w:p w14:paraId="67DDE6CD" w14:textId="77777777" w:rsidR="003950CB" w:rsidRPr="0014645C" w:rsidRDefault="003950CB" w:rsidP="003950CB">
      <w:pPr>
        <w:spacing w:line="288" w:lineRule="auto"/>
        <w:jc w:val="both"/>
        <w:rPr>
          <w:sz w:val="19"/>
          <w:szCs w:val="19"/>
        </w:rPr>
      </w:pPr>
      <w:r w:rsidRPr="0014645C">
        <w:rPr>
          <w:sz w:val="19"/>
          <w:szCs w:val="19"/>
        </w:rPr>
        <w:t xml:space="preserve">Proces monitorovania plnenia cieľov horizontálnych princípov bude na projektovej úrovni sledovaný prostredníctvom monitorovacích správ, ktorých súčasťou bude samostatný výstup obsahujúci informácie o horizontálnych  princípoch (t. j. popisom vykonaných aktivít, ich výsledkov a vyhodnotením ich príspevku k dosahovaniu stanovených cieľov horizontálnych princípov).  </w:t>
      </w:r>
    </w:p>
    <w:p w14:paraId="46EC37D7" w14:textId="77777777" w:rsidR="003950CB" w:rsidRPr="0014645C" w:rsidRDefault="003950CB" w:rsidP="003950CB">
      <w:pPr>
        <w:spacing w:before="120" w:after="120" w:line="288" w:lineRule="auto"/>
        <w:jc w:val="both"/>
        <w:rPr>
          <w:sz w:val="19"/>
          <w:szCs w:val="19"/>
        </w:rPr>
      </w:pPr>
      <w:r w:rsidRPr="0014645C">
        <w:rPr>
          <w:b/>
          <w:sz w:val="19"/>
          <w:szCs w:val="19"/>
        </w:rPr>
        <w:t xml:space="preserve">Udržateľný rozvoj </w:t>
      </w:r>
      <w:r w:rsidRPr="0014645C">
        <w:rPr>
          <w:sz w:val="19"/>
          <w:szCs w:val="19"/>
        </w:rPr>
        <w:t>vo všeobecnosti</w:t>
      </w:r>
      <w:r w:rsidRPr="0014645C">
        <w:rPr>
          <w:b/>
          <w:sz w:val="19"/>
          <w:szCs w:val="19"/>
        </w:rPr>
        <w:t xml:space="preserve"> </w:t>
      </w:r>
      <w:r w:rsidRPr="0014645C">
        <w:rPr>
          <w:sz w:val="19"/>
          <w:szCs w:val="19"/>
        </w:rPr>
        <w:t xml:space="preserve">dáva súčasným i budúcim generáciám možnosť uspokojiť základné ľudské potreby bez zníženia rozmanitosti a zachovania si prirodzenej funkcie ekosystémov. Jeho základom sú tri piliere, a to environmentálny, ekonomický a sociálny. Nadväzne hlavným cieľom </w:t>
      </w:r>
      <w:r w:rsidRPr="0014645C">
        <w:rPr>
          <w:b/>
          <w:sz w:val="19"/>
          <w:szCs w:val="19"/>
        </w:rPr>
        <w:t>horizontálneho princípu Udržateľný rozvoj</w:t>
      </w:r>
      <w:r w:rsidRPr="0014645C">
        <w:rPr>
          <w:sz w:val="19"/>
          <w:szCs w:val="19"/>
        </w:rPr>
        <w:t xml:space="preserve"> (HP UR) je zabezpečenie environmentálnej, sociálnej a ekonomickej udržateľnosti rastu s osobitným dôrazom na ochranu a zlepšenie životného prostredia pri zohľadnení zásady „znečisťovateľ platí“. Uvedené tri piliere udržateľného rozvoja sú špecifickými cieľmi HP UR, ktoré sa ďalej členia na čiastkové ciele zahŕňajúce príslušné tematické ciele stanovené pre EŠIF 2014 – 2020.</w:t>
      </w:r>
    </w:p>
    <w:p w14:paraId="6F270620" w14:textId="77777777" w:rsidR="003950CB" w:rsidRPr="0014645C" w:rsidRDefault="003950CB" w:rsidP="003950CB">
      <w:pPr>
        <w:spacing w:before="120" w:after="120" w:line="288" w:lineRule="auto"/>
        <w:jc w:val="both"/>
        <w:rPr>
          <w:rFonts w:eastAsia="Times"/>
          <w:sz w:val="19"/>
          <w:szCs w:val="19"/>
        </w:rPr>
      </w:pPr>
      <w:r w:rsidRPr="0014645C">
        <w:rPr>
          <w:sz w:val="19"/>
          <w:szCs w:val="19"/>
        </w:rPr>
        <w:t>Z hľadiska HP UR je OP EVS zameraný na zabezpečenie prístupu k otvoreným, cenovo dostupným, kvalitným službám pre občanov a podnikateľov,  na efektívnu verejnú správu a na podporu zeleného verejného obstarávania</w:t>
      </w:r>
      <w:r w:rsidR="008D79B2">
        <w:rPr>
          <w:rStyle w:val="Odkaznapoznmkupodiarou"/>
          <w:szCs w:val="19"/>
        </w:rPr>
        <w:footnoteReference w:id="110"/>
      </w:r>
      <w:r w:rsidRPr="0014645C">
        <w:rPr>
          <w:sz w:val="19"/>
          <w:szCs w:val="19"/>
        </w:rPr>
        <w:t>.</w:t>
      </w:r>
      <w:r w:rsidRPr="0014645C">
        <w:rPr>
          <w:rFonts w:eastAsia="Times"/>
          <w:sz w:val="19"/>
          <w:szCs w:val="19"/>
        </w:rPr>
        <w:t xml:space="preserve"> </w:t>
      </w:r>
    </w:p>
    <w:p w14:paraId="4722DD5B" w14:textId="77777777" w:rsidR="003950CB" w:rsidRPr="0014645C" w:rsidRDefault="003950CB" w:rsidP="003950CB">
      <w:pPr>
        <w:spacing w:before="120" w:after="120" w:line="288" w:lineRule="auto"/>
        <w:jc w:val="both"/>
        <w:rPr>
          <w:rFonts w:eastAsia="Times"/>
          <w:sz w:val="19"/>
          <w:szCs w:val="19"/>
        </w:rPr>
      </w:pPr>
      <w:r w:rsidRPr="0014645C">
        <w:rPr>
          <w:rFonts w:eastAsia="Times"/>
          <w:sz w:val="19"/>
          <w:szCs w:val="19"/>
        </w:rPr>
        <w:t xml:space="preserve">Gestor HP UR uznáva všetky ukazovatele OP EVS za dôležité z pohľadu HP. Spomedzi nich gestor vybral súbor tzv. kľúčových ukazovateľov, ktoré najvýraznejšie podporujú ciele HP UR. Pri príprave žiadosti o NFP sú kľúčové ukazovatele HP UR označené ako relevantné k HP UR a sú priradené k aktivitám realizovaným v rámci OP EVS.  </w:t>
      </w:r>
    </w:p>
    <w:p w14:paraId="1F92BCE9" w14:textId="77777777" w:rsidR="00D86ED1" w:rsidRPr="0014645C" w:rsidRDefault="007F1E99" w:rsidP="003868A0">
      <w:pPr>
        <w:spacing w:before="120" w:after="120" w:line="288" w:lineRule="auto"/>
        <w:jc w:val="both"/>
        <w:rPr>
          <w:rFonts w:cs="Arial"/>
          <w:sz w:val="19"/>
          <w:szCs w:val="19"/>
        </w:rPr>
      </w:pPr>
      <w:r w:rsidRPr="0014645C">
        <w:rPr>
          <w:b/>
          <w:sz w:val="19"/>
          <w:szCs w:val="19"/>
        </w:rPr>
        <w:t>HP</w:t>
      </w:r>
      <w:r w:rsidR="00D86ED1" w:rsidRPr="0014645C">
        <w:rPr>
          <w:sz w:val="19"/>
          <w:szCs w:val="19"/>
        </w:rPr>
        <w:t xml:space="preserve"> </w:t>
      </w:r>
      <w:r w:rsidRPr="0014645C">
        <w:rPr>
          <w:b/>
          <w:sz w:val="19"/>
          <w:szCs w:val="19"/>
        </w:rPr>
        <w:t>N</w:t>
      </w:r>
      <w:r w:rsidR="00D86ED1" w:rsidRPr="0014645C">
        <w:rPr>
          <w:b/>
          <w:sz w:val="19"/>
          <w:szCs w:val="19"/>
        </w:rPr>
        <w:t>ediskrimináci</w:t>
      </w:r>
      <w:r w:rsidR="0013501F" w:rsidRPr="0014645C">
        <w:rPr>
          <w:b/>
          <w:sz w:val="19"/>
          <w:szCs w:val="19"/>
        </w:rPr>
        <w:t>a -</w:t>
      </w:r>
      <w:r w:rsidRPr="0014645C">
        <w:rPr>
          <w:b/>
          <w:sz w:val="19"/>
          <w:szCs w:val="19"/>
        </w:rPr>
        <w:t xml:space="preserve"> </w:t>
      </w:r>
      <w:r w:rsidRPr="0014645C">
        <w:rPr>
          <w:sz w:val="19"/>
          <w:szCs w:val="19"/>
        </w:rPr>
        <w:t>založený na</w:t>
      </w:r>
      <w:r w:rsidR="00D86ED1" w:rsidRPr="0014645C">
        <w:rPr>
          <w:sz w:val="19"/>
          <w:szCs w:val="19"/>
        </w:rPr>
        <w:t xml:space="preserve"> prístupnosti a rovnosti príležitostí</w:t>
      </w:r>
      <w:r w:rsidR="000301D7" w:rsidRPr="0014645C">
        <w:rPr>
          <w:b/>
          <w:sz w:val="19"/>
          <w:szCs w:val="19"/>
        </w:rPr>
        <w:t xml:space="preserve"> </w:t>
      </w:r>
      <w:r w:rsidR="00D86ED1" w:rsidRPr="0014645C">
        <w:rPr>
          <w:sz w:val="19"/>
          <w:szCs w:val="19"/>
        </w:rPr>
        <w:t>je jedným zo základných princípov uplatňovaných v EÚ. Rovnosť príležitostí je súčasťou pilierov Európskej stratégie zamestnanosti a Európskej rámcovej stratégie nediskriminácie a rovnakých príležitostí pre všetkých, v zmysle ktorých bude podporova</w:t>
      </w:r>
      <w:r w:rsidRPr="0014645C">
        <w:rPr>
          <w:sz w:val="19"/>
          <w:szCs w:val="19"/>
        </w:rPr>
        <w:t>ný</w:t>
      </w:r>
      <w:r w:rsidR="00D86ED1" w:rsidRPr="0014645C">
        <w:rPr>
          <w:sz w:val="19"/>
          <w:szCs w:val="19"/>
        </w:rPr>
        <w:t xml:space="preserve"> boj proti diskriminácii na základe pohlavia, rasy, etnického pôvodu, náboženského vyznania, viery, zdravotného postihnutia, veku či sexuálnej orientácie.</w:t>
      </w:r>
      <w:r w:rsidRPr="0014645C">
        <w:rPr>
          <w:sz w:val="19"/>
          <w:szCs w:val="19"/>
        </w:rPr>
        <w:t xml:space="preserve"> Nediskriminácia predstavuje strategický cieľ založený na vytváraní podmienok na zabezpečenie rovnakého prístupu všetkých ľudí do určitého sociálneho prostredia, resp. k zabezpečeniu rovnakej dostupnosti verejných služieb a zdrojov.</w:t>
      </w:r>
      <w:r w:rsidR="0013501F" w:rsidRPr="0014645C">
        <w:rPr>
          <w:sz w:val="19"/>
          <w:szCs w:val="19"/>
        </w:rPr>
        <w:t xml:space="preserve"> </w:t>
      </w:r>
    </w:p>
    <w:p w14:paraId="5B65E9BF" w14:textId="45E23E9D" w:rsidR="00D86ED1" w:rsidRPr="0014645C" w:rsidRDefault="00D86ED1" w:rsidP="003868A0">
      <w:pPr>
        <w:spacing w:before="120" w:after="120" w:line="288" w:lineRule="auto"/>
        <w:jc w:val="both"/>
        <w:rPr>
          <w:sz w:val="19"/>
          <w:szCs w:val="19"/>
        </w:rPr>
      </w:pPr>
      <w:r w:rsidRPr="0014645C">
        <w:rPr>
          <w:sz w:val="19"/>
          <w:szCs w:val="19"/>
        </w:rPr>
        <w:t>Osobitnú pozornosť si vyžadujú potreby osôb so zdravotným postihnutím, pre ktoré je zvlášť dôležité zabezpečenie prístupnosti fyzického a spoločenského prostredia, najmä bezbariérové architektonické prostredie a doprava a prístupné služby, informácie a informačné systémy, bez čoho sa nemôžu plne začleniť do spoločnosti</w:t>
      </w:r>
      <w:ins w:id="586" w:author="Autor">
        <w:r w:rsidR="00AD15A8">
          <w:rPr>
            <w:rStyle w:val="Odkaznapoznmkupodiarou"/>
            <w:szCs w:val="19"/>
          </w:rPr>
          <w:footnoteReference w:id="111"/>
        </w:r>
      </w:ins>
      <w:r w:rsidRPr="0014645C">
        <w:rPr>
          <w:sz w:val="19"/>
          <w:szCs w:val="19"/>
        </w:rPr>
        <w:t>.</w:t>
      </w:r>
    </w:p>
    <w:p w14:paraId="6FC51994" w14:textId="77777777" w:rsidR="00D86ED1" w:rsidRPr="0014645C" w:rsidRDefault="00D86ED1" w:rsidP="003868A0">
      <w:pPr>
        <w:spacing w:before="120" w:after="120" w:line="288" w:lineRule="auto"/>
        <w:jc w:val="both"/>
        <w:rPr>
          <w:sz w:val="19"/>
          <w:szCs w:val="19"/>
        </w:rPr>
      </w:pPr>
      <w:r w:rsidRPr="0014645C">
        <w:rPr>
          <w:sz w:val="19"/>
          <w:szCs w:val="19"/>
        </w:rPr>
        <w:t xml:space="preserve">OP EVS je zameraný na skvalitnenie verejných politík a služieb VS, čo zahŕňa prístup k službám všetkých občanov so zásadou rovného zaobchádzania. V rámci OP EVS bude podporované vzdelávanie a rozširovanie vedomostí zamestnancov verejnej správy o všetkých skupinách obyvateľov, ktorí sú, resp. môžu byť ohrození niektorou formou diskriminácie, podpora profesionálneho správania zamestnancov VS prostredníctvom školení a vzdelávania. </w:t>
      </w:r>
    </w:p>
    <w:p w14:paraId="777330C2" w14:textId="77777777" w:rsidR="00E54341" w:rsidRPr="0014645C" w:rsidRDefault="0013501F" w:rsidP="00E54341">
      <w:pPr>
        <w:spacing w:before="120" w:after="120" w:line="288" w:lineRule="auto"/>
        <w:jc w:val="both"/>
        <w:rPr>
          <w:sz w:val="19"/>
          <w:szCs w:val="19"/>
        </w:rPr>
      </w:pPr>
      <w:r w:rsidRPr="0014645C">
        <w:rPr>
          <w:b/>
          <w:sz w:val="19"/>
          <w:szCs w:val="19"/>
        </w:rPr>
        <w:t>HP</w:t>
      </w:r>
      <w:r w:rsidRPr="0014645C">
        <w:rPr>
          <w:sz w:val="19"/>
          <w:szCs w:val="19"/>
        </w:rPr>
        <w:t xml:space="preserve"> </w:t>
      </w:r>
      <w:r w:rsidRPr="0014645C">
        <w:rPr>
          <w:b/>
          <w:sz w:val="19"/>
          <w:szCs w:val="19"/>
        </w:rPr>
        <w:t>Rovnosť mužov a</w:t>
      </w:r>
      <w:r w:rsidRPr="0014645C" w:rsidDel="007F1E99">
        <w:rPr>
          <w:sz w:val="19"/>
          <w:szCs w:val="19"/>
        </w:rPr>
        <w:t xml:space="preserve"> </w:t>
      </w:r>
      <w:r w:rsidRPr="0014645C">
        <w:rPr>
          <w:b/>
          <w:sz w:val="19"/>
          <w:szCs w:val="19"/>
        </w:rPr>
        <w:t>žien -</w:t>
      </w:r>
      <w:r w:rsidRPr="0014645C">
        <w:rPr>
          <w:sz w:val="19"/>
          <w:szCs w:val="19"/>
        </w:rPr>
        <w:t xml:space="preserve"> založený na z</w:t>
      </w:r>
      <w:r w:rsidR="00D86ED1" w:rsidRPr="0014645C">
        <w:rPr>
          <w:sz w:val="19"/>
          <w:szCs w:val="19"/>
        </w:rPr>
        <w:t>ásad</w:t>
      </w:r>
      <w:r w:rsidRPr="0014645C">
        <w:rPr>
          <w:sz w:val="19"/>
          <w:szCs w:val="19"/>
        </w:rPr>
        <w:t>e</w:t>
      </w:r>
      <w:r w:rsidR="00375B06" w:rsidRPr="0014645C">
        <w:rPr>
          <w:sz w:val="19"/>
          <w:szCs w:val="19"/>
        </w:rPr>
        <w:t xml:space="preserve"> nediskriminácie na základe pohlavia</w:t>
      </w:r>
      <w:r w:rsidR="00E01ABC" w:rsidRPr="0014645C">
        <w:rPr>
          <w:sz w:val="19"/>
          <w:szCs w:val="19"/>
        </w:rPr>
        <w:t xml:space="preserve"> a rodu</w:t>
      </w:r>
      <w:r w:rsidR="00375B06" w:rsidRPr="0014645C">
        <w:rPr>
          <w:sz w:val="19"/>
          <w:szCs w:val="19"/>
        </w:rPr>
        <w:t xml:space="preserve"> a</w:t>
      </w:r>
      <w:r w:rsidR="00D86ED1" w:rsidRPr="0014645C">
        <w:rPr>
          <w:sz w:val="19"/>
          <w:szCs w:val="19"/>
        </w:rPr>
        <w:t xml:space="preserve"> rovnakého zaobchádzania, je integrálnou súčasťou všetkých relevantných opatrení v kontexte reformy VS.</w:t>
      </w:r>
      <w:r w:rsidR="00D87D56" w:rsidRPr="0014645C">
        <w:rPr>
          <w:sz w:val="19"/>
          <w:szCs w:val="19"/>
        </w:rPr>
        <w:t xml:space="preserve"> Hlavným cieľom pre programy ESF je zabezpečiť rovnosť mužov a žien na trhu práce a v príprave naň a cieľom pre ostatné programy EŠIF je zníženie horizontálnej a vertikálnej rodovej segregácie v odvetviach hospodárstva</w:t>
      </w:r>
      <w:r w:rsidR="00375B06" w:rsidRPr="0014645C">
        <w:rPr>
          <w:sz w:val="19"/>
          <w:szCs w:val="19"/>
        </w:rPr>
        <w:t>.</w:t>
      </w:r>
    </w:p>
    <w:p w14:paraId="19227532" w14:textId="77777777" w:rsidR="00E01ABC" w:rsidRPr="0014645C" w:rsidRDefault="00E01ABC" w:rsidP="00E01ABC">
      <w:pPr>
        <w:pStyle w:val="Default"/>
        <w:jc w:val="both"/>
        <w:rPr>
          <w:rFonts w:cstheme="minorHAnsi"/>
          <w:sz w:val="19"/>
          <w:szCs w:val="19"/>
          <w:lang w:val="sk-SK"/>
        </w:rPr>
      </w:pPr>
      <w:r w:rsidRPr="0014645C">
        <w:rPr>
          <w:rFonts w:cstheme="minorHAnsi"/>
          <w:sz w:val="19"/>
          <w:szCs w:val="19"/>
          <w:lang w:val="sk-SK"/>
        </w:rPr>
        <w:t xml:space="preserve">„Podpora základných ľudských práv, nediskriminácie je jedným zo základných princípov uplatňovaných v EÚ. Účelom zabezpečovania súladu aktivít podporovaných z EŠIF s horizontálnym princípom nediskriminácia je odstraňovať bariéry, ktoré vedú k izolácii a vylučovaniu ľudí z verejného, politického, spoločenského, pracovného života, a to na základe takých sociálnych kategórií ako je pohlavie, rod, vek, rasový, etnický alebo národnostný pôvod, vierovyznanie alebo náboženstvo, sexuálna orientácia, zdravotné postihnutie atď. a predchádzať diskriminácii na základe týchto znakov. </w:t>
      </w:r>
    </w:p>
    <w:p w14:paraId="59F6B63C" w14:textId="77777777" w:rsidR="00E01ABC" w:rsidRPr="0014645C" w:rsidRDefault="00E01ABC" w:rsidP="00FB6D75">
      <w:pPr>
        <w:autoSpaceDE w:val="0"/>
        <w:autoSpaceDN w:val="0"/>
        <w:adjustRightInd w:val="0"/>
        <w:spacing w:after="0"/>
        <w:jc w:val="both"/>
        <w:rPr>
          <w:rFonts w:cstheme="minorHAnsi"/>
          <w:color w:val="000000"/>
          <w:sz w:val="19"/>
          <w:szCs w:val="19"/>
        </w:rPr>
      </w:pPr>
      <w:r w:rsidRPr="0014645C">
        <w:rPr>
          <w:rFonts w:cstheme="minorHAnsi"/>
          <w:color w:val="000000"/>
          <w:sz w:val="19"/>
          <w:szCs w:val="19"/>
        </w:rPr>
        <w:t xml:space="preserve">Osobitný prístup si vyžadujú osoby so zdravotným postihnutím, pre ktoré je potrebné vytvorenie mimoriadnych podmienok prístupnosti. </w:t>
      </w:r>
    </w:p>
    <w:p w14:paraId="68BA090A" w14:textId="77777777" w:rsidR="00E01ABC" w:rsidRPr="0014645C" w:rsidRDefault="00E01ABC" w:rsidP="00FB6D75">
      <w:pPr>
        <w:autoSpaceDE w:val="0"/>
        <w:autoSpaceDN w:val="0"/>
        <w:adjustRightInd w:val="0"/>
        <w:spacing w:after="0"/>
        <w:jc w:val="both"/>
        <w:rPr>
          <w:rFonts w:cstheme="minorHAnsi"/>
          <w:color w:val="000000"/>
          <w:sz w:val="19"/>
          <w:szCs w:val="19"/>
        </w:rPr>
      </w:pPr>
      <w:r w:rsidRPr="0014645C">
        <w:rPr>
          <w:rFonts w:cstheme="minorHAnsi"/>
          <w:color w:val="000000"/>
          <w:sz w:val="19"/>
          <w:szCs w:val="19"/>
        </w:rPr>
        <w:t xml:space="preserve">Výzva sa dotýka predovšetkým nasledujúcich cieľov HP RMŽ a ND: </w:t>
      </w:r>
    </w:p>
    <w:p w14:paraId="43F9BE64" w14:textId="77777777" w:rsidR="00E01ABC" w:rsidRPr="0014645C" w:rsidRDefault="00E01ABC" w:rsidP="00EA0104">
      <w:pPr>
        <w:pStyle w:val="Odsekzoznamu"/>
        <w:numPr>
          <w:ilvl w:val="0"/>
          <w:numId w:val="49"/>
        </w:numPr>
        <w:autoSpaceDE w:val="0"/>
        <w:autoSpaceDN w:val="0"/>
        <w:adjustRightInd w:val="0"/>
        <w:spacing w:after="47"/>
        <w:jc w:val="both"/>
        <w:rPr>
          <w:rFonts w:cstheme="minorHAnsi"/>
          <w:color w:val="000000"/>
          <w:sz w:val="19"/>
          <w:szCs w:val="19"/>
        </w:rPr>
      </w:pPr>
      <w:r w:rsidRPr="0014645C">
        <w:rPr>
          <w:rFonts w:cstheme="minorHAnsi"/>
          <w:color w:val="000000"/>
          <w:sz w:val="19"/>
          <w:szCs w:val="19"/>
        </w:rPr>
        <w:t xml:space="preserve">v rámci horizontálneho princípu rovnosť mužov a žien ide konkrétne o cieľ „zabezpečiť rovnosť mužov a žien na trhu práce a v príprave naň“ , </w:t>
      </w:r>
    </w:p>
    <w:p w14:paraId="5F09E289" w14:textId="77777777" w:rsidR="00E01ABC" w:rsidRPr="0014645C" w:rsidRDefault="00E01ABC" w:rsidP="00EA0104">
      <w:pPr>
        <w:pStyle w:val="Odsekzoznamu"/>
        <w:numPr>
          <w:ilvl w:val="0"/>
          <w:numId w:val="49"/>
        </w:numPr>
        <w:autoSpaceDE w:val="0"/>
        <w:autoSpaceDN w:val="0"/>
        <w:adjustRightInd w:val="0"/>
        <w:spacing w:after="0"/>
        <w:jc w:val="both"/>
        <w:rPr>
          <w:rFonts w:cstheme="minorHAnsi"/>
          <w:color w:val="000000"/>
          <w:sz w:val="19"/>
          <w:szCs w:val="19"/>
        </w:rPr>
      </w:pPr>
      <w:r w:rsidRPr="0014645C">
        <w:rPr>
          <w:rFonts w:cstheme="minorHAnsi"/>
          <w:color w:val="000000"/>
          <w:sz w:val="19"/>
          <w:szCs w:val="19"/>
        </w:rPr>
        <w:t xml:space="preserve">v rámci horizontálneho princípu nediskriminácia ide o cieľ „zabezpečiť rovnosť príležitostí na trhu práce a v príprave naň“. </w:t>
      </w:r>
    </w:p>
    <w:p w14:paraId="1944844E" w14:textId="77777777" w:rsidR="00E01ABC" w:rsidRPr="0014645C" w:rsidRDefault="00E01ABC" w:rsidP="00E01ABC">
      <w:pPr>
        <w:autoSpaceDE w:val="0"/>
        <w:autoSpaceDN w:val="0"/>
        <w:adjustRightInd w:val="0"/>
        <w:spacing w:after="0" w:line="240" w:lineRule="auto"/>
        <w:jc w:val="both"/>
        <w:rPr>
          <w:rFonts w:cstheme="minorHAnsi"/>
          <w:color w:val="000000"/>
          <w:sz w:val="19"/>
          <w:szCs w:val="19"/>
        </w:rPr>
      </w:pPr>
    </w:p>
    <w:p w14:paraId="74945257" w14:textId="77777777" w:rsidR="00E01ABC" w:rsidRPr="0014645C" w:rsidRDefault="00E01ABC" w:rsidP="00FB6D75">
      <w:pPr>
        <w:autoSpaceDE w:val="0"/>
        <w:autoSpaceDN w:val="0"/>
        <w:adjustRightInd w:val="0"/>
        <w:spacing w:after="0"/>
        <w:jc w:val="both"/>
        <w:rPr>
          <w:rFonts w:cstheme="minorHAnsi"/>
          <w:color w:val="000000"/>
          <w:sz w:val="19"/>
          <w:szCs w:val="19"/>
        </w:rPr>
      </w:pPr>
      <w:r w:rsidRPr="0014645C">
        <w:rPr>
          <w:rFonts w:cstheme="minorHAnsi"/>
          <w:color w:val="000000"/>
          <w:sz w:val="19"/>
          <w:szCs w:val="19"/>
        </w:rPr>
        <w:t xml:space="preserve">Z vyššie uvedených dôvodov a na základe riadiacej dokumentácie EŠIF je prijímateľ povinný zabezpečiť, aby nedošlo k porušeniu predmetných horizontálnych princípov v rámci aktivít projektu spolufinancovaného EŠIF. </w:t>
      </w:r>
    </w:p>
    <w:p w14:paraId="7927C1AC" w14:textId="77777777" w:rsidR="00E01ABC" w:rsidRPr="0014645C" w:rsidRDefault="00E01ABC" w:rsidP="00FB6D75">
      <w:pPr>
        <w:autoSpaceDE w:val="0"/>
        <w:autoSpaceDN w:val="0"/>
        <w:adjustRightInd w:val="0"/>
        <w:spacing w:after="0"/>
        <w:jc w:val="both"/>
        <w:rPr>
          <w:rFonts w:cstheme="minorHAnsi"/>
          <w:color w:val="000000"/>
          <w:sz w:val="19"/>
          <w:szCs w:val="19"/>
        </w:rPr>
      </w:pPr>
      <w:r w:rsidRPr="0014645C">
        <w:rPr>
          <w:rFonts w:cstheme="minorHAnsi"/>
          <w:color w:val="000000"/>
          <w:sz w:val="19"/>
          <w:szCs w:val="19"/>
        </w:rPr>
        <w:t xml:space="preserve">V súvislosti s OP EVS je potrebné upozorniť osobitne na to, aby: </w:t>
      </w:r>
    </w:p>
    <w:p w14:paraId="053DDD3F" w14:textId="77777777" w:rsidR="00E01ABC" w:rsidRPr="0014645C" w:rsidRDefault="00E01ABC" w:rsidP="00EA0104">
      <w:pPr>
        <w:pStyle w:val="Odsekzoznamu"/>
        <w:numPr>
          <w:ilvl w:val="0"/>
          <w:numId w:val="49"/>
        </w:numPr>
        <w:autoSpaceDE w:val="0"/>
        <w:autoSpaceDN w:val="0"/>
        <w:adjustRightInd w:val="0"/>
        <w:spacing w:after="47"/>
        <w:jc w:val="both"/>
        <w:rPr>
          <w:rFonts w:cstheme="minorHAnsi"/>
          <w:color w:val="000000"/>
          <w:sz w:val="19"/>
          <w:szCs w:val="19"/>
        </w:rPr>
      </w:pPr>
      <w:r w:rsidRPr="0014645C">
        <w:rPr>
          <w:rFonts w:cstheme="minorHAnsi"/>
          <w:color w:val="000000"/>
          <w:sz w:val="19"/>
          <w:szCs w:val="19"/>
        </w:rPr>
        <w:t xml:space="preserve">všetci občania musia mať prístup k výsledkom projektov bez prvkov diskriminácie. V rámci zamerania OP EVS na skvalitnenie verejných politík a služieb verejnej správy je potrebné venovať osobitnú pozornosť prístupnosti pre osoby so zdravotným postihnutím k výsledkom projektu. Napríklad v prípade elektronických služieb verejnej správy, služieb eGovernmentu, zlepšenia dostupnosti dát verejnej správy a ďalších nových riešení IKT budú aplikované blind friendly a ďalšie opatrenia zabezpečujúce prístupnosť pre osoby so zdravotným postihnutím; </w:t>
      </w:r>
    </w:p>
    <w:p w14:paraId="315D73CF" w14:textId="77777777" w:rsidR="00E01ABC" w:rsidRPr="0014645C" w:rsidRDefault="00E01ABC" w:rsidP="00EA0104">
      <w:pPr>
        <w:pStyle w:val="Odsekzoznamu"/>
        <w:numPr>
          <w:ilvl w:val="0"/>
          <w:numId w:val="49"/>
        </w:numPr>
        <w:autoSpaceDE w:val="0"/>
        <w:autoSpaceDN w:val="0"/>
        <w:adjustRightInd w:val="0"/>
        <w:spacing w:after="0"/>
        <w:jc w:val="both"/>
        <w:rPr>
          <w:rFonts w:cstheme="minorHAnsi"/>
          <w:color w:val="000000"/>
          <w:sz w:val="19"/>
          <w:szCs w:val="19"/>
        </w:rPr>
      </w:pPr>
      <w:r w:rsidRPr="0014645C">
        <w:rPr>
          <w:rFonts w:cstheme="minorHAnsi"/>
          <w:color w:val="000000"/>
          <w:sz w:val="19"/>
          <w:szCs w:val="19"/>
        </w:rPr>
        <w:t xml:space="preserve">pri zadávaní podmienok verejného obstarávania nesmú byť podmienky definované tak, aby mohlo dôjsť k nerovným príležitostiam pri výbere dodávateľa a akejkoľvek forme diskriminácie (z dôvodu pohlavia, rasy a pod.) a aby nedochádzalo k nerovnakému zaobchádzaniu pri finančnom ohodnotení (napr. rodový mzdový rozdiel). </w:t>
      </w:r>
    </w:p>
    <w:p w14:paraId="69308F55" w14:textId="77777777" w:rsidR="00E01ABC" w:rsidRPr="0014645C" w:rsidRDefault="00E01ABC" w:rsidP="00FB6D75">
      <w:pPr>
        <w:spacing w:before="120" w:after="120"/>
        <w:jc w:val="both"/>
        <w:rPr>
          <w:rFonts w:cstheme="minorHAnsi"/>
          <w:sz w:val="19"/>
          <w:szCs w:val="19"/>
        </w:rPr>
      </w:pPr>
      <w:r w:rsidRPr="0014645C">
        <w:rPr>
          <w:rFonts w:cstheme="minorHAnsi"/>
          <w:sz w:val="19"/>
          <w:szCs w:val="19"/>
        </w:rPr>
        <w:t>V rámci OP EVS bude podporované vzdelávanie a rozširovanie vedomostí zamestnancov verejnej správy o nediskriminácii a rovnosti mužov a žien, o všetkých skupinách obyvateľov, ktorí sú, resp. môžu byť ohrození niektorou formou diskriminácie, podpora profesionálneho správania zamestnancov VS prostredníctvom školení a vzdelávania.</w:t>
      </w:r>
    </w:p>
    <w:p w14:paraId="06F7A67F" w14:textId="77777777" w:rsidR="00E01ABC" w:rsidRPr="0014645C" w:rsidRDefault="00E01ABC" w:rsidP="00FB6D75">
      <w:pPr>
        <w:autoSpaceDE w:val="0"/>
        <w:autoSpaceDN w:val="0"/>
        <w:adjustRightInd w:val="0"/>
        <w:spacing w:after="0"/>
        <w:jc w:val="both"/>
        <w:rPr>
          <w:rFonts w:cstheme="minorHAnsi"/>
          <w:color w:val="000000"/>
          <w:sz w:val="19"/>
          <w:szCs w:val="19"/>
        </w:rPr>
      </w:pPr>
      <w:r w:rsidRPr="0014645C">
        <w:rPr>
          <w:rFonts w:cstheme="minorHAnsi"/>
          <w:color w:val="000000"/>
          <w:sz w:val="19"/>
          <w:szCs w:val="19"/>
        </w:rPr>
        <w:t xml:space="preserve">Žiadateľ deklaruje súlad projektu s cieľmi HP RMŽ a ND prostredníctvom výberu oprávnených typov aktivít vo formulári ŽoNFP, v rámci ktorého sa v tabuľke č. 5 automaticky vygeneruje text v znení „Projekt je v súlade s horizontálnymi princípmi rovnosť mužov a žien a nediskriminácia“. RO overí splnenie tejto podmienky poskytnutia príspevku prostredníctvom overenia znenia textu vo vzťahu k HP RMŽ a ND v tabuľke č. 5 formulára ŽoNFP. Žiadateľ rovnako v rámci formulára žiadosti o NFP v čestnom vyhlásení (tabuľka č. 15) potvrdzuje súlad s horizontálnymi princípmi. </w:t>
      </w:r>
    </w:p>
    <w:p w14:paraId="65BAF7DA" w14:textId="5FA26F27" w:rsidR="00E01ABC" w:rsidRPr="0014645C" w:rsidRDefault="00E01ABC" w:rsidP="00FB6D75">
      <w:pPr>
        <w:spacing w:before="120" w:after="120"/>
        <w:jc w:val="both"/>
        <w:rPr>
          <w:rFonts w:cstheme="minorHAnsi"/>
          <w:sz w:val="19"/>
          <w:szCs w:val="19"/>
        </w:rPr>
      </w:pPr>
      <w:r w:rsidRPr="0014645C">
        <w:rPr>
          <w:rFonts w:cstheme="minorHAnsi"/>
          <w:color w:val="000000"/>
          <w:sz w:val="19"/>
          <w:szCs w:val="19"/>
        </w:rPr>
        <w:t xml:space="preserve">Gestorom HP RMŽ a ND je Ministerstvo práce, sociálnych vecí a rodiny SR. Základným dokumentom HP RMŽ a ND je Systém implementácie HP RMŽ a ND. Bližšie informácie týkajúce sa HP RMŽ a ND je možné získať na webovom sídle </w:t>
      </w:r>
      <w:ins w:id="588" w:author="Autor">
        <w:r w:rsidR="00E62862" w:rsidRPr="00E62862">
          <w:rPr>
            <w:rFonts w:cstheme="minorHAnsi"/>
            <w:color w:val="000000"/>
            <w:sz w:val="19"/>
            <w:szCs w:val="19"/>
          </w:rPr>
          <w:t>https://horizontalneprincipy.gov.sk/</w:t>
        </w:r>
      </w:ins>
      <w:del w:id="589" w:author="Autor">
        <w:r w:rsidRPr="0014645C" w:rsidDel="00E62862">
          <w:rPr>
            <w:rFonts w:cstheme="minorHAnsi"/>
            <w:color w:val="000000"/>
            <w:sz w:val="19"/>
            <w:szCs w:val="19"/>
          </w:rPr>
          <w:delText>www.gender.gov.sk</w:delText>
        </w:r>
      </w:del>
      <w:r w:rsidRPr="0014645C">
        <w:rPr>
          <w:rFonts w:cstheme="minorHAnsi"/>
          <w:color w:val="000000"/>
          <w:sz w:val="19"/>
          <w:szCs w:val="19"/>
        </w:rPr>
        <w:t xml:space="preserve"> alebo www.diskriminacia.gov.sk . V prípade potreby je žiadateľ oprávnený konzultovať otázky týkajúce sa HP RMŽ a ND. V prípade špecifických otázok bude žiadateľovi poskytnutý kontakt na zamestnanca gestora HP, ktorý mu poskytne požadované informácie.</w:t>
      </w:r>
    </w:p>
    <w:p w14:paraId="50C35C5B" w14:textId="77777777" w:rsidR="00F220F5" w:rsidRPr="0014645C" w:rsidRDefault="00F220F5" w:rsidP="00062A9E">
      <w:pPr>
        <w:pStyle w:val="Nadpis1"/>
        <w:numPr>
          <w:ilvl w:val="0"/>
          <w:numId w:val="29"/>
        </w:numPr>
        <w:spacing w:after="480" w:line="288" w:lineRule="auto"/>
        <w:rPr>
          <w:i w:val="0"/>
          <w:lang w:val="sk-SK"/>
        </w:rPr>
      </w:pPr>
      <w:bookmarkStart w:id="590" w:name="_Toc417648936"/>
      <w:bookmarkStart w:id="591" w:name="_Toc417132522"/>
      <w:bookmarkStart w:id="592" w:name="_Toc417648937"/>
      <w:bookmarkStart w:id="593" w:name="_Toc440355026"/>
      <w:bookmarkStart w:id="594" w:name="_Toc440375357"/>
      <w:bookmarkStart w:id="595" w:name="_Toc458432943"/>
      <w:bookmarkStart w:id="596" w:name="_Toc74742666"/>
      <w:bookmarkEnd w:id="590"/>
      <w:r w:rsidRPr="0014645C">
        <w:rPr>
          <w:i w:val="0"/>
          <w:lang w:val="sk-SK"/>
        </w:rPr>
        <w:t>Uzavretie zmluvy o </w:t>
      </w:r>
      <w:r w:rsidR="003C3D5D" w:rsidRPr="0014645C">
        <w:rPr>
          <w:i w:val="0"/>
          <w:lang w:val="sk-SK"/>
        </w:rPr>
        <w:t>NFP</w:t>
      </w:r>
      <w:bookmarkEnd w:id="591"/>
      <w:bookmarkEnd w:id="592"/>
      <w:bookmarkEnd w:id="593"/>
      <w:bookmarkEnd w:id="594"/>
      <w:bookmarkEnd w:id="595"/>
      <w:bookmarkEnd w:id="596"/>
    </w:p>
    <w:p w14:paraId="71BAFA0E"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V súlade s § 25 ods. 1 zákona o príspevku z EŠIF sa príspevok poskytuje prijímateľovi na základe a v súlade so zmluvou o NFP uzavretou podľa § 269 ods. 2 Obchodného zákonníka</w:t>
      </w:r>
      <w:r w:rsidR="00413710" w:rsidRPr="0014645C">
        <w:rPr>
          <w:rFonts w:ascii="Arial" w:hAnsi="Arial" w:cs="Arial"/>
          <w:sz w:val="19"/>
          <w:szCs w:val="19"/>
        </w:rPr>
        <w:t xml:space="preserve"> </w:t>
      </w:r>
      <w:r w:rsidR="00DE50FB" w:rsidRPr="0014645C">
        <w:rPr>
          <w:rFonts w:ascii="Arial" w:hAnsi="Arial" w:cs="Arial"/>
          <w:sz w:val="19"/>
          <w:szCs w:val="19"/>
        </w:rPr>
        <w:t>(</w:t>
      </w:r>
      <w:hyperlink r:id="rId24" w:history="1">
        <w:r w:rsidR="00DE50FB" w:rsidRPr="0014645C">
          <w:rPr>
            <w:rStyle w:val="Hypertextovprepojenie"/>
            <w:rFonts w:cs="Arial"/>
            <w:szCs w:val="19"/>
          </w:rPr>
          <w:t>http://www.minv.sk/?vzory-zmluv-a-rozhodnuti</w:t>
        </w:r>
      </w:hyperlink>
      <w:r w:rsidR="006F20CF">
        <w:rPr>
          <w:rStyle w:val="Hypertextovprepojenie"/>
          <w:rFonts w:cs="Arial"/>
          <w:szCs w:val="19"/>
        </w:rPr>
        <w:t>,</w:t>
      </w:r>
      <w:r w:rsidR="00586DBE">
        <w:rPr>
          <w:rFonts w:ascii="Arial" w:hAnsi="Arial" w:cs="Arial"/>
          <w:sz w:val="19"/>
          <w:szCs w:val="19"/>
        </w:rPr>
        <w:t xml:space="preserve">  resp. </w:t>
      </w:r>
      <w:r w:rsidR="00586DBE" w:rsidRPr="00586DBE">
        <w:rPr>
          <w:rFonts w:ascii="Arial" w:hAnsi="Arial" w:cs="Arial"/>
          <w:sz w:val="19"/>
          <w:szCs w:val="19"/>
        </w:rPr>
        <w:t>http://www.reformuj.sk/dokument/vzory-zmluv-a-rozhodnuti/</w:t>
      </w:r>
      <w:r w:rsidR="00586DBE">
        <w:rPr>
          <w:rFonts w:ascii="Arial" w:hAnsi="Arial" w:cs="Arial"/>
          <w:sz w:val="19"/>
          <w:szCs w:val="19"/>
        </w:rPr>
        <w:t>)</w:t>
      </w:r>
      <w:r w:rsidR="00DE50FB" w:rsidRPr="0014645C">
        <w:rPr>
          <w:rFonts w:ascii="Arial" w:hAnsi="Arial" w:cs="Arial"/>
          <w:sz w:val="19"/>
          <w:szCs w:val="19"/>
        </w:rPr>
        <w:t xml:space="preserve">. </w:t>
      </w:r>
      <w:r w:rsidRPr="0014645C">
        <w:rPr>
          <w:rFonts w:ascii="Arial" w:hAnsi="Arial" w:cs="Arial"/>
          <w:sz w:val="19"/>
          <w:szCs w:val="19"/>
        </w:rPr>
        <w:t>Cieľom procesu uzavretia zmluvy o NFP je vytvorenie právneho základu pre čerpanie účelovo viazaného NFP z verejných zdrojov, pri dodržaní podmienok správneho finančného riadenia. Právny nárok na poskytnutie príspevku vzniká nadobudnutím účinnosti zmluvy o NFP. Poskytnutie príspevku na základe zmluvy o NFP je viazané na splnenie podmienok dohodnutých v zmluve o NFP. Zmluva o NFP upravuje práva a povinnosti prijímateľa a RO pre OP EVS pri realizácii projektu a počas obdobia udržateľnosti projektu</w:t>
      </w:r>
      <w:r w:rsidR="00E97E6A" w:rsidRPr="0014645C">
        <w:rPr>
          <w:rFonts w:ascii="Arial" w:hAnsi="Arial" w:cs="Arial"/>
          <w:sz w:val="19"/>
          <w:szCs w:val="19"/>
        </w:rPr>
        <w:t>, resp. následného monitorovania projektu</w:t>
      </w:r>
      <w:r w:rsidRPr="0014645C">
        <w:rPr>
          <w:rFonts w:ascii="Arial" w:hAnsi="Arial" w:cs="Arial"/>
          <w:sz w:val="19"/>
          <w:szCs w:val="19"/>
        </w:rPr>
        <w:t xml:space="preserve">. Ak je účastníkom zmluvného vzťahu partner, zmluva upravuje aj práva a povinnosti partnera. </w:t>
      </w:r>
    </w:p>
    <w:p w14:paraId="2D17D39D"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Žiadateľ je v súlade s § 25 ods. 4 zákona o príspevku z EŠIF povinný poskytnúť pred uzavretím zmluvy o NFP RO pre OP EVS súčinnosť v rozsahu potrebnom na uzavretie zmluvy o NFP. </w:t>
      </w:r>
    </w:p>
    <w:p w14:paraId="061DF080" w14:textId="77777777" w:rsidR="00080945" w:rsidRPr="0014645C" w:rsidRDefault="00080945" w:rsidP="00DE1AA2">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K uzavretiu zmluvy o NFP žiadateľ predkladá</w:t>
      </w:r>
      <w:r w:rsidR="002960A4" w:rsidRPr="0014645C">
        <w:rPr>
          <w:rFonts w:ascii="Arial" w:hAnsi="Arial" w:cs="Arial"/>
          <w:sz w:val="19"/>
          <w:szCs w:val="19"/>
        </w:rPr>
        <w:t xml:space="preserve"> najmä</w:t>
      </w:r>
      <w:r w:rsidRPr="0014645C">
        <w:rPr>
          <w:rFonts w:ascii="Arial" w:hAnsi="Arial" w:cs="Arial"/>
          <w:sz w:val="19"/>
          <w:szCs w:val="19"/>
        </w:rPr>
        <w:t>:</w:t>
      </w:r>
    </w:p>
    <w:p w14:paraId="45A01666" w14:textId="77777777"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rPr>
      </w:pPr>
      <w:r w:rsidRPr="0014645C">
        <w:rPr>
          <w:rFonts w:ascii="Arial" w:hAnsi="Arial" w:cs="Arial"/>
          <w:sz w:val="19"/>
          <w:szCs w:val="19"/>
        </w:rPr>
        <w:t>Podpisové vzory - 1x originál s úradne overenou pravosťou podpisu;</w:t>
      </w:r>
    </w:p>
    <w:p w14:paraId="29880DDD" w14:textId="77777777"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rPr>
      </w:pPr>
      <w:r w:rsidRPr="0014645C">
        <w:rPr>
          <w:rFonts w:ascii="Arial" w:hAnsi="Arial" w:cs="Arial"/>
          <w:sz w:val="19"/>
          <w:szCs w:val="19"/>
        </w:rPr>
        <w:t>Plnomocenstvo - 1x originál s úradne overenou pravosťou podpisu</w:t>
      </w:r>
      <w:r w:rsidR="002960A4" w:rsidRPr="0014645C">
        <w:rPr>
          <w:rFonts w:ascii="Arial" w:hAnsi="Arial" w:cs="Arial"/>
          <w:sz w:val="19"/>
          <w:szCs w:val="19"/>
        </w:rPr>
        <w:t xml:space="preserve"> (nepovinné)</w:t>
      </w:r>
      <w:r w:rsidR="00231C43" w:rsidRPr="0014645C">
        <w:rPr>
          <w:rFonts w:ascii="Arial" w:hAnsi="Arial" w:cs="Arial"/>
          <w:sz w:val="19"/>
          <w:szCs w:val="19"/>
        </w:rPr>
        <w:t>;</w:t>
      </w:r>
      <w:r w:rsidR="002960A4" w:rsidRPr="0014645C">
        <w:rPr>
          <w:rFonts w:ascii="Arial" w:hAnsi="Arial" w:cs="Arial"/>
          <w:sz w:val="19"/>
          <w:szCs w:val="19"/>
        </w:rPr>
        <w:t xml:space="preserve"> </w:t>
      </w:r>
    </w:p>
    <w:p w14:paraId="6388A3B6" w14:textId="77777777"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rPr>
      </w:pPr>
      <w:r w:rsidRPr="0014645C">
        <w:rPr>
          <w:rFonts w:ascii="Arial" w:hAnsi="Arial" w:cs="Arial"/>
          <w:sz w:val="19"/>
          <w:szCs w:val="19"/>
        </w:rPr>
        <w:t xml:space="preserve">Identifikácia systému platieb a účtov (prijímateľ si zvolí systém financovania v zmysle bližšieho popisu uvedeného v časti </w:t>
      </w:r>
      <w:r w:rsidR="00731137" w:rsidRPr="0014645C">
        <w:rPr>
          <w:rFonts w:ascii="Arial" w:hAnsi="Arial" w:cs="Arial"/>
          <w:sz w:val="19"/>
          <w:szCs w:val="19"/>
        </w:rPr>
        <w:t>3</w:t>
      </w:r>
      <w:r w:rsidRPr="0014645C">
        <w:rPr>
          <w:rFonts w:ascii="Arial" w:hAnsi="Arial" w:cs="Arial"/>
          <w:sz w:val="19"/>
          <w:szCs w:val="19"/>
        </w:rPr>
        <w:t>.</w:t>
      </w:r>
      <w:r w:rsidR="005557DA" w:rsidRPr="0014645C">
        <w:rPr>
          <w:rFonts w:ascii="Arial" w:hAnsi="Arial" w:cs="Arial"/>
          <w:sz w:val="19"/>
          <w:szCs w:val="19"/>
        </w:rPr>
        <w:t>8</w:t>
      </w:r>
      <w:r w:rsidR="004376B9" w:rsidRPr="0014645C">
        <w:rPr>
          <w:rFonts w:ascii="Arial" w:hAnsi="Arial" w:cs="Arial"/>
          <w:sz w:val="19"/>
          <w:szCs w:val="19"/>
        </w:rPr>
        <w:t xml:space="preserve"> </w:t>
      </w:r>
      <w:r w:rsidR="005557DA" w:rsidRPr="0014645C">
        <w:rPr>
          <w:rFonts w:ascii="Arial" w:hAnsi="Arial" w:cs="Arial"/>
          <w:sz w:val="19"/>
          <w:szCs w:val="19"/>
        </w:rPr>
        <w:t>Spôsob f</w:t>
      </w:r>
      <w:r w:rsidR="004376B9" w:rsidRPr="0014645C">
        <w:rPr>
          <w:rFonts w:ascii="Arial" w:hAnsi="Arial" w:cs="Arial"/>
          <w:sz w:val="19"/>
          <w:szCs w:val="19"/>
        </w:rPr>
        <w:t>inancovani</w:t>
      </w:r>
      <w:r w:rsidR="005557DA" w:rsidRPr="0014645C">
        <w:rPr>
          <w:rFonts w:ascii="Arial" w:hAnsi="Arial" w:cs="Arial"/>
          <w:sz w:val="19"/>
          <w:szCs w:val="19"/>
        </w:rPr>
        <w:t>a</w:t>
      </w:r>
      <w:r w:rsidR="004376B9" w:rsidRPr="0014645C">
        <w:rPr>
          <w:rFonts w:ascii="Arial" w:hAnsi="Arial" w:cs="Arial"/>
          <w:sz w:val="19"/>
          <w:szCs w:val="19"/>
        </w:rPr>
        <w:t xml:space="preserve"> projektu a v súlade s podmienkami uvedenými vo výzve/vyzvaní);</w:t>
      </w:r>
    </w:p>
    <w:p w14:paraId="0BFD6173" w14:textId="77777777"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rPr>
      </w:pPr>
      <w:r w:rsidRPr="0014645C">
        <w:rPr>
          <w:rFonts w:ascii="Arial" w:hAnsi="Arial" w:cs="Arial"/>
          <w:sz w:val="19"/>
          <w:szCs w:val="19"/>
        </w:rPr>
        <w:t xml:space="preserve">Originál alebo úradne overená fotokópia zmluvy/zmlúv o zriadení účtu/účtov v zmysle </w:t>
      </w:r>
      <w:r w:rsidR="004376B9" w:rsidRPr="0014645C">
        <w:rPr>
          <w:rFonts w:ascii="Arial" w:hAnsi="Arial" w:cs="Arial"/>
          <w:sz w:val="19"/>
          <w:szCs w:val="19"/>
        </w:rPr>
        <w:t xml:space="preserve">predloženej  </w:t>
      </w:r>
      <w:r w:rsidRPr="0014645C">
        <w:rPr>
          <w:rFonts w:ascii="Arial" w:hAnsi="Arial" w:cs="Arial"/>
          <w:sz w:val="19"/>
          <w:szCs w:val="19"/>
        </w:rPr>
        <w:t>Identifikáci</w:t>
      </w:r>
      <w:r w:rsidR="004376B9" w:rsidRPr="0014645C">
        <w:rPr>
          <w:rFonts w:ascii="Arial" w:hAnsi="Arial" w:cs="Arial"/>
          <w:sz w:val="19"/>
          <w:szCs w:val="19"/>
        </w:rPr>
        <w:t>e</w:t>
      </w:r>
      <w:r w:rsidRPr="0014645C">
        <w:rPr>
          <w:rFonts w:ascii="Arial" w:hAnsi="Arial" w:cs="Arial"/>
          <w:sz w:val="19"/>
          <w:szCs w:val="19"/>
        </w:rPr>
        <w:t xml:space="preserve"> systému platieb a</w:t>
      </w:r>
      <w:r w:rsidR="004376B9" w:rsidRPr="0014645C">
        <w:rPr>
          <w:rFonts w:ascii="Arial" w:hAnsi="Arial" w:cs="Arial"/>
          <w:sz w:val="19"/>
          <w:szCs w:val="19"/>
        </w:rPr>
        <w:t> </w:t>
      </w:r>
      <w:r w:rsidRPr="0014645C">
        <w:rPr>
          <w:rFonts w:ascii="Arial" w:hAnsi="Arial" w:cs="Arial"/>
          <w:sz w:val="19"/>
          <w:szCs w:val="19"/>
        </w:rPr>
        <w:t>účtov</w:t>
      </w:r>
      <w:r w:rsidR="004376B9" w:rsidRPr="0014645C">
        <w:rPr>
          <w:rFonts w:ascii="Arial" w:hAnsi="Arial" w:cs="Arial"/>
          <w:sz w:val="19"/>
          <w:szCs w:val="19"/>
        </w:rPr>
        <w:t>.</w:t>
      </w:r>
    </w:p>
    <w:p w14:paraId="12903493" w14:textId="77777777" w:rsidR="004376B9" w:rsidRPr="0014645C" w:rsidRDefault="00723B2B" w:rsidP="00723B2B">
      <w:pPr>
        <w:pBdr>
          <w:top w:val="single" w:sz="4" w:space="1" w:color="auto"/>
          <w:left w:val="single" w:sz="4" w:space="4" w:color="auto"/>
          <w:bottom w:val="single" w:sz="4" w:space="1" w:color="auto"/>
          <w:right w:val="single" w:sz="4" w:space="4" w:color="auto"/>
        </w:pBdr>
        <w:shd w:val="clear" w:color="auto" w:fill="C6FF4C" w:themeFill="accent2" w:themeFillTint="99"/>
        <w:autoSpaceDE w:val="0"/>
        <w:autoSpaceDN w:val="0"/>
        <w:adjustRightInd w:val="0"/>
        <w:spacing w:before="120" w:after="120" w:line="288" w:lineRule="auto"/>
        <w:jc w:val="both"/>
        <w:rPr>
          <w:rFonts w:ascii="Arial" w:hAnsi="Arial" w:cs="Arial"/>
          <w:i/>
          <w:sz w:val="19"/>
          <w:szCs w:val="19"/>
        </w:rPr>
      </w:pPr>
      <w:r w:rsidRPr="0014645C">
        <w:rPr>
          <w:rFonts w:ascii="Arial" w:hAnsi="Arial" w:cs="Arial"/>
          <w:b/>
          <w:i/>
          <w:sz w:val="19"/>
          <w:szCs w:val="19"/>
        </w:rPr>
        <w:t>Odporúčanie pre prijímateľa:</w:t>
      </w:r>
      <w:r w:rsidRPr="0014645C">
        <w:rPr>
          <w:rFonts w:ascii="Arial" w:hAnsi="Arial" w:cs="Arial"/>
          <w:i/>
          <w:sz w:val="19"/>
          <w:szCs w:val="19"/>
        </w:rPr>
        <w:t xml:space="preserve"> </w:t>
      </w:r>
      <w:r w:rsidR="004376B9" w:rsidRPr="0014645C">
        <w:rPr>
          <w:rFonts w:ascii="Arial" w:hAnsi="Arial" w:cs="Arial"/>
          <w:i/>
          <w:sz w:val="19"/>
          <w:szCs w:val="19"/>
        </w:rPr>
        <w:t>V záujme urýchlenia prípravy návrhu na uzavretie zmluvy</w:t>
      </w:r>
      <w:r w:rsidR="00344DCE" w:rsidRPr="0014645C">
        <w:rPr>
          <w:rFonts w:ascii="Arial" w:hAnsi="Arial" w:cs="Arial"/>
          <w:i/>
          <w:sz w:val="19"/>
          <w:szCs w:val="19"/>
        </w:rPr>
        <w:t xml:space="preserve"> o NFP</w:t>
      </w:r>
      <w:r w:rsidR="004376B9" w:rsidRPr="0014645C">
        <w:rPr>
          <w:rFonts w:ascii="Arial" w:hAnsi="Arial" w:cs="Arial"/>
          <w:i/>
          <w:sz w:val="19"/>
          <w:szCs w:val="19"/>
        </w:rPr>
        <w:t xml:space="preserve">, uvedené prílohy odporúčame </w:t>
      </w:r>
      <w:r w:rsidR="00DA7C66" w:rsidRPr="0014645C">
        <w:rPr>
          <w:rFonts w:ascii="Arial" w:hAnsi="Arial" w:cs="Arial"/>
          <w:i/>
          <w:sz w:val="19"/>
          <w:szCs w:val="19"/>
        </w:rPr>
        <w:t xml:space="preserve">pripravovať </w:t>
      </w:r>
      <w:r w:rsidR="00413710" w:rsidRPr="0014645C">
        <w:rPr>
          <w:rFonts w:ascii="Arial" w:hAnsi="Arial" w:cs="Arial"/>
          <w:i/>
          <w:sz w:val="19"/>
          <w:szCs w:val="19"/>
        </w:rPr>
        <w:t>už v čase predkladania</w:t>
      </w:r>
      <w:r w:rsidR="004376B9" w:rsidRPr="0014645C">
        <w:rPr>
          <w:rFonts w:ascii="Arial" w:hAnsi="Arial" w:cs="Arial"/>
          <w:i/>
          <w:sz w:val="19"/>
          <w:szCs w:val="19"/>
        </w:rPr>
        <w:t xml:space="preserve"> ŽoNFP.</w:t>
      </w:r>
    </w:p>
    <w:p w14:paraId="413D9CEE"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RO pre OP EVS zasiela písomný návrh na uzavretie zmluvy o NFP a určí lehotu na prijatie návrhu žiadateľovi: </w:t>
      </w:r>
    </w:p>
    <w:p w14:paraId="73BA32C5" w14:textId="77777777" w:rsidR="00F220F5" w:rsidRPr="0014645C" w:rsidRDefault="00F220F5" w:rsidP="00323A97">
      <w:pPr>
        <w:autoSpaceDE w:val="0"/>
        <w:autoSpaceDN w:val="0"/>
        <w:adjustRightInd w:val="0"/>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a) </w:t>
      </w:r>
      <w:r w:rsidRPr="0014645C">
        <w:rPr>
          <w:rFonts w:ascii="Arial" w:hAnsi="Arial" w:cs="Arial"/>
          <w:sz w:val="19"/>
          <w:szCs w:val="19"/>
        </w:rPr>
        <w:tab/>
        <w:t xml:space="preserve">ktorému rozhodnutie o schválení </w:t>
      </w:r>
      <w:r w:rsidR="000A7D06" w:rsidRPr="0014645C">
        <w:rPr>
          <w:rFonts w:ascii="Arial" w:hAnsi="Arial" w:cs="Arial"/>
          <w:sz w:val="19"/>
          <w:szCs w:val="19"/>
        </w:rPr>
        <w:t xml:space="preserve">ŽoNFP </w:t>
      </w:r>
      <w:r w:rsidRPr="0014645C">
        <w:rPr>
          <w:rFonts w:ascii="Arial" w:hAnsi="Arial" w:cs="Arial"/>
          <w:sz w:val="19"/>
          <w:szCs w:val="19"/>
        </w:rPr>
        <w:t xml:space="preserve">nadobudlo právoplatnosť; </w:t>
      </w:r>
    </w:p>
    <w:p w14:paraId="493AA760" w14:textId="77777777" w:rsidR="00F220F5" w:rsidRPr="0014645C" w:rsidRDefault="00F220F5" w:rsidP="00323A97">
      <w:pPr>
        <w:autoSpaceDE w:val="0"/>
        <w:autoSpaceDN w:val="0"/>
        <w:adjustRightInd w:val="0"/>
        <w:spacing w:before="120" w:after="120" w:line="288" w:lineRule="auto"/>
        <w:ind w:left="709" w:hanging="425"/>
        <w:rPr>
          <w:rFonts w:ascii="Arial" w:hAnsi="Arial" w:cs="Arial"/>
          <w:sz w:val="19"/>
          <w:szCs w:val="19"/>
        </w:rPr>
      </w:pPr>
      <w:r w:rsidRPr="0014645C">
        <w:rPr>
          <w:rFonts w:ascii="Arial" w:hAnsi="Arial" w:cs="Arial"/>
          <w:sz w:val="19"/>
          <w:szCs w:val="19"/>
        </w:rPr>
        <w:t xml:space="preserve">b) </w:t>
      </w:r>
      <w:r w:rsidRPr="0014645C">
        <w:rPr>
          <w:rFonts w:ascii="Arial" w:hAnsi="Arial" w:cs="Arial"/>
          <w:sz w:val="19"/>
          <w:szCs w:val="19"/>
        </w:rPr>
        <w:tab/>
        <w:t>ktorý splnil podmienky určené vo výroku rozhodnutia podľa § 19 ods. 11 zákona o príspevku z EŠIF, ak boli podmienky vo výroku rozhodnutia určené a;</w:t>
      </w:r>
    </w:p>
    <w:p w14:paraId="6A33F8CC" w14:textId="77777777" w:rsidR="00F220F5" w:rsidRPr="0014645C" w:rsidRDefault="00F220F5" w:rsidP="00323A97">
      <w:pPr>
        <w:autoSpaceDE w:val="0"/>
        <w:autoSpaceDN w:val="0"/>
        <w:adjustRightInd w:val="0"/>
        <w:spacing w:before="120" w:after="120" w:line="288" w:lineRule="auto"/>
        <w:ind w:left="709" w:hanging="425"/>
        <w:rPr>
          <w:rFonts w:ascii="Arial" w:hAnsi="Arial" w:cs="Arial"/>
          <w:sz w:val="19"/>
          <w:szCs w:val="19"/>
        </w:rPr>
      </w:pPr>
      <w:r w:rsidRPr="0014645C">
        <w:rPr>
          <w:rFonts w:ascii="Arial" w:hAnsi="Arial" w:cs="Arial"/>
          <w:sz w:val="19"/>
          <w:szCs w:val="19"/>
        </w:rPr>
        <w:t xml:space="preserve">c) </w:t>
      </w:r>
      <w:r w:rsidRPr="0014645C">
        <w:rPr>
          <w:rFonts w:ascii="Arial" w:hAnsi="Arial" w:cs="Arial"/>
          <w:sz w:val="19"/>
          <w:szCs w:val="19"/>
        </w:rPr>
        <w:tab/>
        <w:t xml:space="preserve">ktorý poskytol potrebnú súčinnosť. </w:t>
      </w:r>
    </w:p>
    <w:p w14:paraId="3E457A64" w14:textId="77777777" w:rsidR="00144EF5" w:rsidRDefault="00144EF5" w:rsidP="00DE1AA2">
      <w:pPr>
        <w:autoSpaceDE w:val="0"/>
        <w:autoSpaceDN w:val="0"/>
        <w:adjustRightInd w:val="0"/>
        <w:spacing w:before="120" w:after="120" w:line="288" w:lineRule="auto"/>
        <w:jc w:val="both"/>
      </w:pPr>
      <w:r w:rsidRPr="009156BB">
        <w:t xml:space="preserve">Komunikácia zmluvných strán </w:t>
      </w:r>
      <w:r>
        <w:t>vedúca k elektronickému podpisu dodatku</w:t>
      </w:r>
      <w:r w:rsidRPr="009156BB">
        <w:t xml:space="preserve"> sa realizuje výmenou </w:t>
      </w:r>
      <w:r>
        <w:t xml:space="preserve">návrhu </w:t>
      </w:r>
      <w:r w:rsidRPr="009156BB">
        <w:t xml:space="preserve"> v elektronickej podobe prostredníctvom evidencie Komunikácia v ITMS2014+ alebo iným vhodným spôsobom,</w:t>
      </w:r>
      <w:r>
        <w:t xml:space="preserve"> na ktorom sa zmluvné strany vopred platne dohodli.</w:t>
      </w:r>
    </w:p>
    <w:p w14:paraId="5330D09F" w14:textId="4D789570" w:rsidR="003D15E6" w:rsidRDefault="003D15E6" w:rsidP="00DE1AA2">
      <w:pPr>
        <w:autoSpaceDE w:val="0"/>
        <w:autoSpaceDN w:val="0"/>
        <w:adjustRightInd w:val="0"/>
        <w:spacing w:before="120" w:after="120" w:line="288" w:lineRule="auto"/>
        <w:jc w:val="both"/>
      </w:pPr>
      <w:r>
        <w:t xml:space="preserve">Návrh na uzavretie </w:t>
      </w:r>
      <w:r w:rsidRPr="009156BB">
        <w:t>Zmluv</w:t>
      </w:r>
      <w:r>
        <w:t>y</w:t>
      </w:r>
      <w:r w:rsidRPr="009156BB">
        <w:t xml:space="preserve"> o NFP sa </w:t>
      </w:r>
      <w:r>
        <w:t xml:space="preserve">vzájomne </w:t>
      </w:r>
      <w:r w:rsidRPr="009156BB">
        <w:t>podpisuje prioritne elektronicky</w:t>
      </w:r>
      <w:r>
        <w:t xml:space="preserve"> v súlade so zákonom o e-Governmente. </w:t>
      </w:r>
    </w:p>
    <w:p w14:paraId="66DC8BAA" w14:textId="72B0D474" w:rsidR="00F220F5" w:rsidRPr="0014645C" w:rsidRDefault="003D15E6" w:rsidP="00DE1AA2">
      <w:pPr>
        <w:autoSpaceDE w:val="0"/>
        <w:autoSpaceDN w:val="0"/>
        <w:adjustRightInd w:val="0"/>
        <w:spacing w:before="120" w:after="120" w:line="288" w:lineRule="auto"/>
        <w:jc w:val="both"/>
        <w:rPr>
          <w:rFonts w:ascii="Arial" w:hAnsi="Arial" w:cs="Arial"/>
          <w:sz w:val="19"/>
          <w:szCs w:val="19"/>
        </w:rPr>
      </w:pPr>
      <w:r>
        <w:t xml:space="preserve">Pri dohode zmluvných strán na vyhotovení a podpísaní dodatku v listinnej podobe </w:t>
      </w:r>
      <w:r w:rsidR="00F220F5" w:rsidRPr="0014645C">
        <w:rPr>
          <w:rFonts w:ascii="Arial" w:hAnsi="Arial" w:cs="Arial"/>
          <w:sz w:val="19"/>
          <w:szCs w:val="19"/>
        </w:rPr>
        <w:t xml:space="preserve">RO pre OP EVS zašle návrh na uzavretie zmluvy o NFP </w:t>
      </w:r>
      <w:r w:rsidR="00144EF5" w:rsidRPr="0014645C">
        <w:rPr>
          <w:rFonts w:ascii="Arial" w:hAnsi="Arial" w:cs="Arial"/>
          <w:sz w:val="19"/>
          <w:szCs w:val="19"/>
        </w:rPr>
        <w:t>podpísan</w:t>
      </w:r>
      <w:r w:rsidR="00144EF5">
        <w:rPr>
          <w:rFonts w:ascii="Arial" w:hAnsi="Arial" w:cs="Arial"/>
          <w:sz w:val="19"/>
          <w:szCs w:val="19"/>
        </w:rPr>
        <w:t>ý</w:t>
      </w:r>
      <w:r w:rsidR="00144EF5" w:rsidRPr="0014645C">
        <w:rPr>
          <w:rFonts w:ascii="Arial" w:hAnsi="Arial" w:cs="Arial"/>
          <w:sz w:val="19"/>
          <w:szCs w:val="19"/>
        </w:rPr>
        <w:t xml:space="preserve"> </w:t>
      </w:r>
      <w:r w:rsidR="00F220F5" w:rsidRPr="0014645C">
        <w:rPr>
          <w:rFonts w:ascii="Arial" w:hAnsi="Arial" w:cs="Arial"/>
          <w:sz w:val="19"/>
          <w:szCs w:val="19"/>
        </w:rPr>
        <w:t xml:space="preserve">štatutárnym orgánom RO pre OP EVS, resp. jeho oprávneným zástupcom v troch rovnopisoch doporučenou poštou, alebo iným vhodným spôsobom v termíne do 10 pracovných dní od </w:t>
      </w:r>
      <w:r w:rsidR="00584A0A" w:rsidRPr="0014645C">
        <w:rPr>
          <w:rFonts w:ascii="Arial" w:hAnsi="Arial" w:cs="Arial"/>
          <w:sz w:val="19"/>
          <w:szCs w:val="19"/>
        </w:rPr>
        <w:t>splnenia všetkých podmienok uvedených v odseku vyššie</w:t>
      </w:r>
      <w:r w:rsidR="00F220F5" w:rsidRPr="0014645C">
        <w:rPr>
          <w:rFonts w:ascii="Arial" w:hAnsi="Arial" w:cs="Arial"/>
          <w:sz w:val="19"/>
          <w:szCs w:val="19"/>
        </w:rPr>
        <w:t xml:space="preserve">. Ak žiadateľ neposkytol potrebnú súčinnosť nevyhnutnú k príprave návrhu zmluvy o NFP v primeranej lehote stanovenej RO pre OP EVS, RO pre OP EVS nezašle návrh na uzavretie zmluvy o NFP žiadateľovi. </w:t>
      </w:r>
    </w:p>
    <w:p w14:paraId="35E6E5A1"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RO pre OP EVS poskytne žiadateľovi lehotu na prijatie návrhu na uzavretie zmluvy o NFP, ktorá nesmie byť kratšia ako 5 pracovných dní. Žiadateľ je oprávnený rozhodnúť o nevyužití poskytnutej minimálnej lehoty 5 pracovných dní na prijatie návrhu a o následnom prijatí, resp. odmietnutí návrhu na uzavretie zmluvy o NFP. </w:t>
      </w:r>
    </w:p>
    <w:p w14:paraId="76042867"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Návrh na uzavretie zmluvy o NFP zaniká dňom uplynutia lehoty, ktorá bola v návrhu na uzavretie zmluvy o NFP určená na jeho prijatie alebo doručením písomného prejavu žiadateľa o odmietnutí návrhu na uzavretie zmluvy RO pre OP EVS. Zánik návrhu na uzavretie zmluvy o NFP nezakladá dôvod na zmenu rozhodnutia o schválení ŽoNFP. </w:t>
      </w:r>
    </w:p>
    <w:p w14:paraId="188EEC3C"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Žiadateľ doručí RO pre OP EVS dva rovnopisy prijatého návrhu na uzavretie zmluvy o NFP. </w:t>
      </w:r>
    </w:p>
    <w:p w14:paraId="3E09742B"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RO pre OP EVS zabezpečí v súlade s ustanoveniami </w:t>
      </w:r>
      <w:r w:rsidR="00101C7E" w:rsidRPr="0014645C">
        <w:rPr>
          <w:rFonts w:ascii="Arial" w:hAnsi="Arial" w:cs="Arial"/>
          <w:sz w:val="19"/>
          <w:szCs w:val="19"/>
        </w:rPr>
        <w:t>z</w:t>
      </w:r>
      <w:r w:rsidR="00D86ED1" w:rsidRPr="0014645C">
        <w:rPr>
          <w:rFonts w:ascii="Arial" w:hAnsi="Arial" w:cs="Arial"/>
          <w:sz w:val="19"/>
          <w:szCs w:val="19"/>
        </w:rPr>
        <w:t>ákona č. 211/2000 Z.</w:t>
      </w:r>
      <w:r w:rsidR="00A26E9E" w:rsidRPr="0014645C">
        <w:rPr>
          <w:rFonts w:ascii="Arial" w:hAnsi="Arial" w:cs="Arial"/>
          <w:sz w:val="19"/>
          <w:szCs w:val="19"/>
        </w:rPr>
        <w:t xml:space="preserve"> </w:t>
      </w:r>
      <w:r w:rsidR="00D86ED1" w:rsidRPr="0014645C">
        <w:rPr>
          <w:rFonts w:ascii="Arial" w:hAnsi="Arial" w:cs="Arial"/>
          <w:sz w:val="19"/>
          <w:szCs w:val="19"/>
        </w:rPr>
        <w:t xml:space="preserve">z. </w:t>
      </w:r>
      <w:r w:rsidRPr="0014645C">
        <w:rPr>
          <w:rFonts w:ascii="Arial" w:hAnsi="Arial" w:cs="Arial"/>
          <w:sz w:val="19"/>
          <w:szCs w:val="19"/>
        </w:rPr>
        <w:t>o</w:t>
      </w:r>
      <w:r w:rsidR="003C3D5D" w:rsidRPr="0014645C">
        <w:rPr>
          <w:rFonts w:ascii="Arial" w:hAnsi="Arial" w:cs="Arial"/>
          <w:sz w:val="19"/>
          <w:szCs w:val="19"/>
        </w:rPr>
        <w:t> </w:t>
      </w:r>
      <w:r w:rsidRPr="0014645C">
        <w:rPr>
          <w:rFonts w:ascii="Arial" w:hAnsi="Arial" w:cs="Arial"/>
          <w:sz w:val="19"/>
          <w:szCs w:val="19"/>
        </w:rPr>
        <w:t>slobod</w:t>
      </w:r>
      <w:r w:rsidR="003C3D5D" w:rsidRPr="0014645C">
        <w:rPr>
          <w:rFonts w:ascii="Arial" w:hAnsi="Arial" w:cs="Arial"/>
          <w:sz w:val="19"/>
          <w:szCs w:val="19"/>
        </w:rPr>
        <w:t>nom prístupe k</w:t>
      </w:r>
      <w:r w:rsidRPr="0014645C">
        <w:rPr>
          <w:rFonts w:ascii="Arial" w:hAnsi="Arial" w:cs="Arial"/>
          <w:sz w:val="19"/>
          <w:szCs w:val="19"/>
        </w:rPr>
        <w:t xml:space="preserve"> </w:t>
      </w:r>
      <w:r w:rsidR="00E1761C" w:rsidRPr="0014645C">
        <w:rPr>
          <w:rFonts w:ascii="Arial" w:hAnsi="Arial" w:cs="Arial"/>
          <w:sz w:val="19"/>
          <w:szCs w:val="19"/>
        </w:rPr>
        <w:t>informáciám</w:t>
      </w:r>
      <w:r w:rsidR="00D86ED1" w:rsidRPr="0014645C">
        <w:rPr>
          <w:rFonts w:ascii="Arial" w:hAnsi="Arial" w:cs="Arial"/>
          <w:sz w:val="19"/>
          <w:szCs w:val="19"/>
        </w:rPr>
        <w:t xml:space="preserve"> a o zmene a doplnení niektorých zákonov,</w:t>
      </w:r>
      <w:r w:rsidRPr="0014645C">
        <w:rPr>
          <w:rFonts w:ascii="Arial" w:hAnsi="Arial" w:cs="Arial"/>
          <w:sz w:val="19"/>
          <w:szCs w:val="19"/>
        </w:rPr>
        <w:t xml:space="preserve"> zverejnenie zmluvy o NFP v centrálnom registri zmlúv. Deň nasledujúci po dni jej prvého zverejnenia je dňom účinnosti zmluvy o NFP a žiadateľ sa stáva prijímateľom. Prvé zverejnenie zmluvy o NFP zabezpečí poskytovateľ</w:t>
      </w:r>
      <w:r w:rsidR="0005604C" w:rsidRPr="0014645C">
        <w:rPr>
          <w:rFonts w:ascii="Arial" w:hAnsi="Arial" w:cs="Arial"/>
          <w:sz w:val="19"/>
          <w:szCs w:val="19"/>
        </w:rPr>
        <w:t xml:space="preserve"> príspevku</w:t>
      </w:r>
      <w:r w:rsidRPr="0014645C">
        <w:rPr>
          <w:rFonts w:ascii="Arial" w:hAnsi="Arial" w:cs="Arial"/>
          <w:sz w:val="19"/>
          <w:szCs w:val="19"/>
        </w:rPr>
        <w:t>, týmto nie je dotknutá povinnosť zverejňovania druhou zmluvnou stranou, ak je osobou povinnou zverejňovať zmluvu. Zároveň sú od tohto dňa obe zmluvné strany viazané ustanoveniami zmluvy o</w:t>
      </w:r>
      <w:r w:rsidR="00B00EE3" w:rsidRPr="0014645C">
        <w:rPr>
          <w:rFonts w:ascii="Arial" w:hAnsi="Arial" w:cs="Arial"/>
          <w:sz w:val="19"/>
          <w:szCs w:val="19"/>
        </w:rPr>
        <w:t> </w:t>
      </w:r>
      <w:r w:rsidRPr="0014645C">
        <w:rPr>
          <w:rFonts w:ascii="Arial" w:hAnsi="Arial" w:cs="Arial"/>
          <w:sz w:val="19"/>
          <w:szCs w:val="19"/>
        </w:rPr>
        <w:t>NFP</w:t>
      </w:r>
      <w:r w:rsidR="00B00EE3" w:rsidRPr="0014645C">
        <w:rPr>
          <w:rFonts w:ascii="Arial" w:hAnsi="Arial" w:cs="Arial"/>
          <w:sz w:val="19"/>
          <w:szCs w:val="19"/>
        </w:rPr>
        <w:t xml:space="preserve"> a </w:t>
      </w:r>
      <w:r w:rsidR="007236BC" w:rsidRPr="0014645C">
        <w:rPr>
          <w:rFonts w:ascii="Arial" w:hAnsi="Arial" w:cs="Arial"/>
          <w:sz w:val="19"/>
          <w:szCs w:val="19"/>
        </w:rPr>
        <w:t>následne sa</w:t>
      </w:r>
      <w:r w:rsidR="00B00EE3" w:rsidRPr="0014645C">
        <w:rPr>
          <w:rFonts w:ascii="Arial" w:hAnsi="Arial" w:cs="Arial"/>
          <w:sz w:val="19"/>
          <w:szCs w:val="19"/>
        </w:rPr>
        <w:t xml:space="preserve"> prijímateľ riadi </w:t>
      </w:r>
      <w:r w:rsidR="007236BC" w:rsidRPr="0014645C">
        <w:rPr>
          <w:rFonts w:ascii="Arial" w:hAnsi="Arial" w:cs="Arial"/>
          <w:sz w:val="19"/>
          <w:szCs w:val="19"/>
        </w:rPr>
        <w:t xml:space="preserve">aj </w:t>
      </w:r>
      <w:r w:rsidR="00E14EDF" w:rsidRPr="0014645C">
        <w:rPr>
          <w:rFonts w:ascii="Arial" w:hAnsi="Arial" w:cs="Arial"/>
          <w:sz w:val="19"/>
          <w:szCs w:val="19"/>
        </w:rPr>
        <w:t>postupmi definovanými v </w:t>
      </w:r>
      <w:r w:rsidR="006674CA" w:rsidRPr="0014645C">
        <w:rPr>
          <w:rFonts w:ascii="Arial" w:hAnsi="Arial" w:cs="Arial"/>
          <w:sz w:val="19"/>
          <w:szCs w:val="19"/>
        </w:rPr>
        <w:t>P</w:t>
      </w:r>
      <w:r w:rsidR="00B00EE3" w:rsidRPr="0014645C">
        <w:rPr>
          <w:rFonts w:ascii="Arial" w:hAnsi="Arial" w:cs="Arial"/>
          <w:sz w:val="19"/>
          <w:szCs w:val="19"/>
        </w:rPr>
        <w:t>ríručke pre prijímateľa.</w:t>
      </w:r>
      <w:r w:rsidRPr="0014645C">
        <w:rPr>
          <w:rFonts w:ascii="Arial" w:hAnsi="Arial" w:cs="Arial"/>
          <w:sz w:val="19"/>
          <w:szCs w:val="19"/>
        </w:rPr>
        <w:t xml:space="preserve"> </w:t>
      </w:r>
    </w:p>
    <w:p w14:paraId="0BBA5C35" w14:textId="77777777" w:rsidR="00F220F5" w:rsidRPr="0014645C" w:rsidRDefault="00F220F5" w:rsidP="007F7349">
      <w:pPr>
        <w:spacing w:line="288" w:lineRule="auto"/>
        <w:rPr>
          <w:rFonts w:ascii="Arial" w:hAnsi="Arial" w:cs="Arial"/>
          <w:b/>
          <w:sz w:val="19"/>
          <w:szCs w:val="19"/>
        </w:rPr>
      </w:pPr>
    </w:p>
    <w:p w14:paraId="077014C8" w14:textId="77777777" w:rsidR="0050401D" w:rsidRPr="0014645C" w:rsidRDefault="00C109CC" w:rsidP="00C109CC">
      <w:pPr>
        <w:spacing w:line="288" w:lineRule="auto"/>
        <w:jc w:val="both"/>
        <w:rPr>
          <w:rFonts w:ascii="Arial" w:hAnsi="Arial" w:cs="Arial"/>
          <w:sz w:val="19"/>
          <w:szCs w:val="19"/>
        </w:rPr>
      </w:pPr>
      <w:r w:rsidRPr="0014645C">
        <w:rPr>
          <w:rFonts w:ascii="Arial" w:hAnsi="Arial" w:cs="Arial"/>
          <w:b/>
          <w:sz w:val="19"/>
          <w:szCs w:val="19"/>
        </w:rPr>
        <w:t>V prípade, ak je žiadateľom organizačná jednotka MV SR</w:t>
      </w:r>
      <w:r w:rsidRPr="0014645C">
        <w:rPr>
          <w:rFonts w:ascii="Arial" w:hAnsi="Arial" w:cs="Arial"/>
          <w:sz w:val="19"/>
          <w:szCs w:val="19"/>
        </w:rPr>
        <w:t xml:space="preserve">, zmluva o NFP sa neuzatvára a </w:t>
      </w:r>
      <w:r w:rsidRPr="0014645C">
        <w:rPr>
          <w:rFonts w:ascii="Arial" w:hAnsi="Arial" w:cs="Arial"/>
          <w:b/>
          <w:sz w:val="19"/>
          <w:szCs w:val="19"/>
        </w:rPr>
        <w:t>práva a povinnosti sú upravené rozhodnutím o schválení ŽoNFP</w:t>
      </w:r>
      <w:r w:rsidR="00413710" w:rsidRPr="0014645C">
        <w:rPr>
          <w:rFonts w:ascii="Arial" w:hAnsi="Arial" w:cs="Arial"/>
          <w:b/>
          <w:sz w:val="19"/>
          <w:szCs w:val="19"/>
        </w:rPr>
        <w:t xml:space="preserve"> </w:t>
      </w:r>
      <w:r w:rsidR="00DE50FB" w:rsidRPr="0014645C">
        <w:rPr>
          <w:rFonts w:ascii="Arial" w:hAnsi="Arial" w:cs="Arial"/>
          <w:sz w:val="19"/>
          <w:szCs w:val="19"/>
        </w:rPr>
        <w:t>(</w:t>
      </w:r>
      <w:hyperlink r:id="rId25" w:history="1">
        <w:r w:rsidR="00DE50FB" w:rsidRPr="0014645C">
          <w:rPr>
            <w:rStyle w:val="Hypertextovprepojenie"/>
            <w:rFonts w:cs="Arial"/>
            <w:szCs w:val="19"/>
          </w:rPr>
          <w:t>http://www.minv.sk/?vzory-zmluv-a-rozhodnuti</w:t>
        </w:r>
      </w:hyperlink>
      <w:r w:rsidR="006F20CF">
        <w:rPr>
          <w:rStyle w:val="Hypertextovprepojenie"/>
          <w:rFonts w:cs="Arial"/>
          <w:szCs w:val="19"/>
        </w:rPr>
        <w:t xml:space="preserve">, resp. </w:t>
      </w:r>
      <w:r w:rsidR="006F20CF" w:rsidRPr="006F20CF">
        <w:rPr>
          <w:rStyle w:val="Hypertextovprepojenie"/>
          <w:rFonts w:cs="Arial"/>
          <w:szCs w:val="19"/>
        </w:rPr>
        <w:t>http://www.reformuj.sk/dokument/vzory-zmluv-a-rozhodnuti/</w:t>
      </w:r>
      <w:r w:rsidR="00DE50FB" w:rsidRPr="0014645C">
        <w:rPr>
          <w:rFonts w:ascii="Arial" w:hAnsi="Arial" w:cs="Arial"/>
          <w:sz w:val="19"/>
          <w:szCs w:val="19"/>
        </w:rPr>
        <w:t xml:space="preserve">). </w:t>
      </w:r>
      <w:r w:rsidR="00B6766B" w:rsidRPr="0014645C">
        <w:rPr>
          <w:rFonts w:ascii="Arial" w:hAnsi="Arial" w:cs="Arial"/>
          <w:sz w:val="19"/>
          <w:szCs w:val="19"/>
        </w:rPr>
        <w:t xml:space="preserve">Nadobudnutím právoplatnosti tohto rozhodnutia podľa § 52 ods. 1 zák. č. 71/1967 Zb. o správnom konaní (Správny poriadok) v znení neskorších predpisov nadobúda toto rozhodnutie účinnosť a Žiadateľ sa ďalej označuje ako Prijímateľ. Z uvedeného vyplýva, že rozhodnutia o schválení ŽoNFP je  právoplatné, ak proti nemu nie je možné dať odvolanie. Proti tomuto rozhodnutiu je v súlade s § 22 zákona o príspevku z EŠIF možné podať odvolanie  do 10 pracovných dní odo dňa doručenia tohto rozhodnutia, pričom </w:t>
      </w:r>
      <w:r w:rsidR="00B6766B" w:rsidRPr="0014645C">
        <w:rPr>
          <w:rFonts w:ascii="ITCBookmanEE" w:hAnsi="ITCBookmanEE" w:cs="ITCBookmanEE"/>
          <w:color w:val="231F20"/>
          <w:sz w:val="19"/>
          <w:szCs w:val="19"/>
        </w:rPr>
        <w:t xml:space="preserve">žiadateľ </w:t>
      </w:r>
      <w:r w:rsidR="00B6766B" w:rsidRPr="0014645C">
        <w:rPr>
          <w:rFonts w:ascii="Arial" w:hAnsi="Arial" w:cs="Arial"/>
          <w:sz w:val="19"/>
          <w:szCs w:val="19"/>
        </w:rPr>
        <w:t>sa môže písomne</w:t>
      </w:r>
      <w:r w:rsidR="00B6766B" w:rsidRPr="0014645C">
        <w:rPr>
          <w:rFonts w:ascii="ITCBookmanEE" w:hAnsi="ITCBookmanEE" w:cs="ITCBookmanEE"/>
          <w:color w:val="231F20"/>
          <w:sz w:val="19"/>
          <w:szCs w:val="19"/>
        </w:rPr>
        <w:t xml:space="preserve"> u poskytovateľa práva na odvolanie vzdať.</w:t>
      </w:r>
    </w:p>
    <w:p w14:paraId="71D9E09E" w14:textId="77777777" w:rsidR="0050401D" w:rsidRPr="0014645C" w:rsidRDefault="0050401D" w:rsidP="00C109CC">
      <w:pPr>
        <w:spacing w:line="288" w:lineRule="auto"/>
        <w:jc w:val="both"/>
        <w:rPr>
          <w:rFonts w:ascii="Arial" w:hAnsi="Arial" w:cs="Arial"/>
          <w:sz w:val="19"/>
          <w:szCs w:val="19"/>
        </w:rPr>
      </w:pPr>
    </w:p>
    <w:p w14:paraId="4E8B14CB" w14:textId="77777777" w:rsidR="0081131A" w:rsidRPr="0014645C" w:rsidRDefault="00F220F5" w:rsidP="00062A9E">
      <w:pPr>
        <w:pStyle w:val="Nadpis1"/>
        <w:numPr>
          <w:ilvl w:val="0"/>
          <w:numId w:val="29"/>
        </w:numPr>
        <w:spacing w:after="480" w:line="288" w:lineRule="auto"/>
        <w:rPr>
          <w:i w:val="0"/>
          <w:lang w:val="sk-SK"/>
        </w:rPr>
      </w:pPr>
      <w:bookmarkStart w:id="597" w:name="_Toc440355027"/>
      <w:bookmarkStart w:id="598" w:name="_Toc440374966"/>
      <w:bookmarkStart w:id="599" w:name="_Toc440634450"/>
      <w:bookmarkStart w:id="600" w:name="_Toc440355028"/>
      <w:bookmarkStart w:id="601" w:name="_Toc440374967"/>
      <w:bookmarkStart w:id="602" w:name="_Toc440634451"/>
      <w:bookmarkStart w:id="603" w:name="_Toc440355029"/>
      <w:bookmarkStart w:id="604" w:name="_Toc440374968"/>
      <w:bookmarkStart w:id="605" w:name="_Toc440634452"/>
      <w:bookmarkStart w:id="606" w:name="_Toc440355030"/>
      <w:bookmarkStart w:id="607" w:name="_Toc440374969"/>
      <w:bookmarkStart w:id="608" w:name="_Toc440634453"/>
      <w:bookmarkStart w:id="609" w:name="_Toc440355031"/>
      <w:bookmarkStart w:id="610" w:name="_Toc440374970"/>
      <w:bookmarkStart w:id="611" w:name="_Toc440634454"/>
      <w:bookmarkStart w:id="612" w:name="_Toc440355032"/>
      <w:bookmarkStart w:id="613" w:name="_Toc440374971"/>
      <w:bookmarkStart w:id="614" w:name="_Toc440634455"/>
      <w:bookmarkStart w:id="615" w:name="_Toc440355033"/>
      <w:bookmarkStart w:id="616" w:name="_Toc440374972"/>
      <w:bookmarkStart w:id="617" w:name="_Toc440634456"/>
      <w:bookmarkStart w:id="618" w:name="_Toc440355034"/>
      <w:bookmarkStart w:id="619" w:name="_Toc440374973"/>
      <w:bookmarkStart w:id="620" w:name="_Toc440634457"/>
      <w:bookmarkStart w:id="621" w:name="_Toc417132523"/>
      <w:bookmarkStart w:id="622" w:name="_Toc417648938"/>
      <w:bookmarkStart w:id="623" w:name="_Toc440355035"/>
      <w:bookmarkStart w:id="624" w:name="_Toc440375358"/>
      <w:bookmarkStart w:id="625" w:name="_Toc458432944"/>
      <w:bookmarkStart w:id="626" w:name="_Toc74742667"/>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r w:rsidRPr="0014645C">
        <w:rPr>
          <w:i w:val="0"/>
          <w:lang w:val="sk-SK"/>
        </w:rPr>
        <w:t>Komunikácia medzi žiadateľmi a</w:t>
      </w:r>
      <w:r w:rsidR="003C3D5D" w:rsidRPr="0014645C">
        <w:rPr>
          <w:i w:val="0"/>
          <w:lang w:val="sk-SK"/>
        </w:rPr>
        <w:t> </w:t>
      </w:r>
      <w:r w:rsidRPr="0014645C">
        <w:rPr>
          <w:i w:val="0"/>
          <w:lang w:val="sk-SK"/>
        </w:rPr>
        <w:t>RO</w:t>
      </w:r>
      <w:r w:rsidR="003C3D5D" w:rsidRPr="0014645C">
        <w:rPr>
          <w:i w:val="0"/>
          <w:lang w:val="sk-SK"/>
        </w:rPr>
        <w:t xml:space="preserve"> pre OP EVS</w:t>
      </w:r>
      <w:bookmarkEnd w:id="621"/>
      <w:bookmarkEnd w:id="622"/>
      <w:bookmarkEnd w:id="623"/>
      <w:bookmarkEnd w:id="624"/>
      <w:bookmarkEnd w:id="625"/>
      <w:bookmarkEnd w:id="626"/>
    </w:p>
    <w:p w14:paraId="48A99247" w14:textId="77777777" w:rsidR="00FA7A4F" w:rsidRPr="0014645C" w:rsidRDefault="00FA7A4F" w:rsidP="00FA7A4F">
      <w:pPr>
        <w:pStyle w:val="Nadpis2"/>
        <w:spacing w:line="480" w:lineRule="auto"/>
        <w:rPr>
          <w:rFonts w:ascii="Arial" w:hAnsi="Arial" w:cs="Arial"/>
          <w:b/>
          <w:szCs w:val="24"/>
        </w:rPr>
      </w:pPr>
      <w:bookmarkStart w:id="627" w:name="_Toc74742668"/>
      <w:r w:rsidRPr="0014645C">
        <w:rPr>
          <w:rFonts w:ascii="Arial" w:hAnsi="Arial" w:cs="Arial"/>
          <w:b/>
          <w:szCs w:val="24"/>
        </w:rPr>
        <w:t>7.1 Žiadateľ (potenciálny prijímateľ)</w:t>
      </w:r>
      <w:bookmarkEnd w:id="627"/>
    </w:p>
    <w:p w14:paraId="2C5D822A" w14:textId="77777777" w:rsidR="009408CE" w:rsidRPr="0014645C" w:rsidRDefault="009408CE" w:rsidP="00CB7C53">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V zmysle kapitoly II Informovanie a komunikácia, </w:t>
      </w:r>
      <w:r w:rsidR="00DA16F4" w:rsidRPr="0014645C">
        <w:rPr>
          <w:rFonts w:ascii="Arial" w:hAnsi="Arial" w:cs="Arial"/>
          <w:sz w:val="19"/>
          <w:szCs w:val="19"/>
        </w:rPr>
        <w:t xml:space="preserve">bod 1, </w:t>
      </w:r>
      <w:r w:rsidRPr="0014645C">
        <w:rPr>
          <w:rFonts w:ascii="Arial" w:hAnsi="Arial" w:cs="Arial"/>
          <w:sz w:val="19"/>
          <w:szCs w:val="19"/>
        </w:rPr>
        <w:t>písm. c) Nariadenia Európskeho Parlamentu a Rady (EÚ) č. 1303/2013 majú členské štáty a riadiace orgány povinnosť informovať potenciálnych prijímateľov o možnostiach financovania v rámci operačných programov.</w:t>
      </w:r>
    </w:p>
    <w:p w14:paraId="1A574CF8" w14:textId="77777777" w:rsidR="009408CE" w:rsidRPr="0014645C" w:rsidRDefault="009408CE" w:rsidP="00CB7C53">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Cieľom zabezpečenia informovania a komunikácie je: </w:t>
      </w:r>
    </w:p>
    <w:p w14:paraId="2230730E"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dosiahnutie maximálnej dostupnosti informácií o úlohe EÚ, partnerstve, OP, ako aj o celkovej pomoci z EŠIF; </w:t>
      </w:r>
    </w:p>
    <w:p w14:paraId="37BA92F7"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prehlbovanie informovanosti o stanovených cieľoch a možnostiach pomoci poskytovanej z EŠIF; </w:t>
      </w:r>
    </w:p>
    <w:p w14:paraId="0BA4CE06"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zvýšenie transparentnosti v súvislosti s využívaním EŠIF; </w:t>
      </w:r>
    </w:p>
    <w:p w14:paraId="4C8069D0" w14:textId="77777777" w:rsidR="009408CE" w:rsidRPr="0014645C" w:rsidRDefault="009408CE" w:rsidP="00CB7C53">
      <w:pPr>
        <w:pStyle w:val="Bezriadkovania"/>
        <w:tabs>
          <w:tab w:val="left" w:pos="851"/>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323A97" w:rsidRPr="0014645C">
        <w:rPr>
          <w:rFonts w:ascii="Arial" w:hAnsi="Arial" w:cs="Arial"/>
          <w:sz w:val="19"/>
          <w:szCs w:val="19"/>
          <w:lang w:val="sk-SK"/>
        </w:rPr>
        <w:tab/>
      </w:r>
      <w:r w:rsidRPr="0014645C">
        <w:rPr>
          <w:rFonts w:ascii="Arial" w:hAnsi="Arial" w:cs="Arial"/>
          <w:sz w:val="19"/>
          <w:szCs w:val="19"/>
          <w:lang w:val="sk-SK"/>
        </w:rPr>
        <w:t xml:space="preserve">vytvorenie podmienok na maximálne možnú úspešnosť implementácie schválených projektov a na zvyšovanie kvality predkladaných projektov v rámci jednotlivých OP; </w:t>
      </w:r>
    </w:p>
    <w:p w14:paraId="75681BCA"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posilňovanie absorpčnej kapacity. </w:t>
      </w:r>
    </w:p>
    <w:p w14:paraId="35FEFC4F"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Nástrojmi posilňovania absorpčnej kapacity sú: </w:t>
      </w:r>
    </w:p>
    <w:p w14:paraId="12223A25" w14:textId="77777777"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vytvorenie možností na šírenie príkladov osvedčenej praxe; </w:t>
      </w:r>
    </w:p>
    <w:p w14:paraId="461D4FF1" w14:textId="77777777"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zabezpečovanie školení a seminárov na výmenu skúseností; </w:t>
      </w:r>
    </w:p>
    <w:p w14:paraId="6D90BAB9" w14:textId="77777777"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podpora partnerstva a vzájomnej spolupráce pri príprave a realizácii projektov; </w:t>
      </w:r>
    </w:p>
    <w:p w14:paraId="645833CE" w14:textId="77777777"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zaisťovanie aktivít na sledovanie a vyhodnocovanie tejto oblasti. </w:t>
      </w:r>
    </w:p>
    <w:p w14:paraId="26C8558E"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Poskytovanie informácií pre žiadateľov prebieha na dvoch úrovniach.</w:t>
      </w:r>
    </w:p>
    <w:p w14:paraId="6E86FBC1" w14:textId="77777777" w:rsidR="001545E4" w:rsidRPr="0014645C" w:rsidRDefault="001545E4" w:rsidP="00AC1F93">
      <w:pPr>
        <w:pStyle w:val="Nadpis2"/>
        <w:rPr>
          <w:b/>
        </w:rPr>
      </w:pPr>
    </w:p>
    <w:p w14:paraId="4B750CC7" w14:textId="77777777" w:rsidR="00FA7A4F" w:rsidRPr="0014645C" w:rsidRDefault="00FA7A4F" w:rsidP="00FA7A4F">
      <w:pPr>
        <w:pStyle w:val="Nadpis2"/>
        <w:spacing w:line="480" w:lineRule="auto"/>
        <w:rPr>
          <w:b/>
        </w:rPr>
      </w:pPr>
      <w:bookmarkStart w:id="628" w:name="_Toc74742669"/>
      <w:r w:rsidRPr="0014645C">
        <w:rPr>
          <w:b/>
        </w:rPr>
        <w:t>7.2 Na úrovni CKO</w:t>
      </w:r>
      <w:bookmarkEnd w:id="628"/>
    </w:p>
    <w:p w14:paraId="64781D43"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Hlavným a spoločným informačným nástrojom CKO, RO a gestorov HP poskytujúci základné informácie o EŠIF potenciálnym žiadateľom o NFP, žiadateľom o NFP, prijímateľom a širokej verejnosti je webové sídlo </w:t>
      </w:r>
      <w:hyperlink r:id="rId26" w:history="1">
        <w:r w:rsidRPr="0014645C">
          <w:rPr>
            <w:rFonts w:ascii="Arial" w:hAnsi="Arial" w:cs="Arial"/>
            <w:sz w:val="19"/>
            <w:szCs w:val="19"/>
            <w:lang w:val="sk-SK"/>
          </w:rPr>
          <w:t>www.partnerskadohoda.sk</w:t>
        </w:r>
      </w:hyperlink>
      <w:r w:rsidRPr="0014645C">
        <w:rPr>
          <w:rFonts w:ascii="Arial" w:hAnsi="Arial" w:cs="Arial"/>
          <w:sz w:val="19"/>
          <w:szCs w:val="19"/>
          <w:lang w:val="sk-SK"/>
        </w:rPr>
        <w:t xml:space="preserve">.  </w:t>
      </w:r>
    </w:p>
    <w:p w14:paraId="6F076D8D"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Webové sídlo CKO obsahuje najmä nasledujúce informácie: </w:t>
      </w:r>
    </w:p>
    <w:p w14:paraId="0B02AEB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schválenú PD, schválené OP a ďalšie dokumenty spojené s implementáciou EŠIF; </w:t>
      </w:r>
    </w:p>
    <w:p w14:paraId="00F64D8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legislatívu SR a EÚ zameraná na EŠIF programového obdobia 2014 – 2020; </w:t>
      </w:r>
    </w:p>
    <w:p w14:paraId="0408BE63"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informácie o jednotlivých OP; </w:t>
      </w:r>
    </w:p>
    <w:p w14:paraId="5E7C91F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informácie o aktuálnom stave čerpania EŠIF; </w:t>
      </w:r>
    </w:p>
    <w:p w14:paraId="6BF97AD2"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výročné/záverečné správy o vykonávaní OP a správy o pokroku pri vykonávaní PD; </w:t>
      </w:r>
    </w:p>
    <w:p w14:paraId="5CE9B80F"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kontakty na jednotlivé RO a SO; </w:t>
      </w:r>
    </w:p>
    <w:p w14:paraId="0D46F55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00E1761C" w:rsidRPr="0014645C">
        <w:rPr>
          <w:rFonts w:ascii="Arial" w:hAnsi="Arial" w:cs="Arial"/>
          <w:sz w:val="19"/>
          <w:szCs w:val="19"/>
          <w:lang w:val="sk-SK"/>
        </w:rPr>
        <w:tab/>
      </w:r>
      <w:r w:rsidRPr="0014645C">
        <w:rPr>
          <w:rFonts w:ascii="Arial" w:hAnsi="Arial" w:cs="Arial"/>
          <w:sz w:val="19"/>
          <w:szCs w:val="19"/>
          <w:lang w:val="sk-SK"/>
        </w:rPr>
        <w:t xml:space="preserve">kontakty na zástupcov v rámci Integrovanej siete informačno-poradenských centier o OP EŠIF </w:t>
      </w:r>
    </w:p>
    <w:p w14:paraId="763EAE91"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00E1761C" w:rsidRPr="0014645C">
        <w:rPr>
          <w:rFonts w:ascii="Arial" w:hAnsi="Arial" w:cs="Arial"/>
          <w:sz w:val="19"/>
          <w:szCs w:val="19"/>
          <w:lang w:val="sk-SK"/>
        </w:rPr>
        <w:tab/>
      </w:r>
      <w:r w:rsidRPr="0014645C">
        <w:rPr>
          <w:rFonts w:ascii="Arial" w:hAnsi="Arial" w:cs="Arial"/>
          <w:sz w:val="19"/>
          <w:szCs w:val="19"/>
          <w:lang w:val="sk-SK"/>
        </w:rPr>
        <w:t xml:space="preserve">prepojenie na webové sídla jednotlivých RO, gestorov HP, EK, OCKÚ OLAF a iné webové sídla týkajúce sa problematiky EŠIF; </w:t>
      </w:r>
    </w:p>
    <w:p w14:paraId="5DBBF812"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00E1761C" w:rsidRPr="0014645C">
        <w:rPr>
          <w:rFonts w:ascii="Arial" w:hAnsi="Arial" w:cs="Arial"/>
          <w:sz w:val="19"/>
          <w:szCs w:val="19"/>
          <w:lang w:val="sk-SK"/>
        </w:rPr>
        <w:tab/>
      </w:r>
      <w:r w:rsidRPr="0014645C">
        <w:rPr>
          <w:rFonts w:ascii="Arial" w:hAnsi="Arial" w:cs="Arial"/>
          <w:sz w:val="19"/>
          <w:szCs w:val="19"/>
          <w:lang w:val="sk-SK"/>
        </w:rPr>
        <w:t xml:space="preserve">časový harmonogram výziev a aktuálne informácie o zverejnených výzvach s prepojením na príslušné webové sídla RO; </w:t>
      </w:r>
    </w:p>
    <w:p w14:paraId="0F28AD13"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j) </w:t>
      </w:r>
      <w:r w:rsidR="00E1761C" w:rsidRPr="0014645C">
        <w:rPr>
          <w:rFonts w:ascii="Arial" w:hAnsi="Arial" w:cs="Arial"/>
          <w:sz w:val="19"/>
          <w:szCs w:val="19"/>
          <w:lang w:val="sk-SK"/>
        </w:rPr>
        <w:tab/>
      </w:r>
      <w:r w:rsidRPr="0014645C">
        <w:rPr>
          <w:rFonts w:ascii="Arial" w:hAnsi="Arial" w:cs="Arial"/>
          <w:sz w:val="19"/>
          <w:szCs w:val="19"/>
          <w:lang w:val="sk-SK"/>
        </w:rPr>
        <w:t xml:space="preserve">informácie o publikáciách vydaných CKO, RO a OCKÚ OLAF, konferenciách a seminároch, stretnutiach s úspešnými predkladateľmi projektov a so zástupcami regionálnych kancelárií SR v Bruseli; </w:t>
      </w:r>
    </w:p>
    <w:p w14:paraId="26845FE9"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k) </w:t>
      </w:r>
      <w:r w:rsidR="00E1761C" w:rsidRPr="0014645C">
        <w:rPr>
          <w:rFonts w:ascii="Arial" w:hAnsi="Arial" w:cs="Arial"/>
          <w:sz w:val="19"/>
          <w:szCs w:val="19"/>
          <w:lang w:val="sk-SK"/>
        </w:rPr>
        <w:tab/>
      </w:r>
      <w:r w:rsidRPr="0014645C">
        <w:rPr>
          <w:rFonts w:ascii="Arial" w:hAnsi="Arial" w:cs="Arial"/>
          <w:sz w:val="19"/>
          <w:szCs w:val="19"/>
          <w:lang w:val="sk-SK"/>
        </w:rPr>
        <w:t xml:space="preserve">zoznam projektov, ktoré boli spolufinancované z EŠIF; </w:t>
      </w:r>
    </w:p>
    <w:p w14:paraId="3F60355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l) </w:t>
      </w:r>
      <w:r w:rsidR="00E1761C" w:rsidRPr="0014645C">
        <w:rPr>
          <w:rFonts w:ascii="Arial" w:hAnsi="Arial" w:cs="Arial"/>
          <w:sz w:val="19"/>
          <w:szCs w:val="19"/>
          <w:lang w:val="sk-SK"/>
        </w:rPr>
        <w:tab/>
      </w:r>
      <w:r w:rsidRPr="0014645C">
        <w:rPr>
          <w:rFonts w:ascii="Arial" w:hAnsi="Arial" w:cs="Arial"/>
          <w:sz w:val="19"/>
          <w:szCs w:val="19"/>
          <w:lang w:val="sk-SK"/>
        </w:rPr>
        <w:t xml:space="preserve">príklady dobrej praxe (názov, krátky opis projektu, fotografie) a mapu realizovaných projektov; </w:t>
      </w:r>
    </w:p>
    <w:p w14:paraId="68EB9103"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CKO je gestorom integrovanej siete informačno-poradenských centier so zastúpením v regiónoch SR, ktorých cieľom je poskytovanie odborného poradenstva pre potenciálnych žiadateľov, žiadateľov a prijímateľov v oblasti EŠIF. </w:t>
      </w:r>
    </w:p>
    <w:p w14:paraId="30271FB2"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Hlavnými činnosťami IPC sú: </w:t>
      </w:r>
    </w:p>
    <w:p w14:paraId="67F7AFF3"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spolupráca s CKO a RO na príprave a realizácii informačných aktivít o možnostiach využívania EŠIF určených pre širšiu verejnosť; </w:t>
      </w:r>
    </w:p>
    <w:p w14:paraId="2425F7A3"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b)</w:t>
      </w:r>
      <w:r w:rsidR="00CB7C53" w:rsidRPr="0014645C">
        <w:rPr>
          <w:rFonts w:ascii="Arial" w:hAnsi="Arial" w:cs="Arial"/>
          <w:sz w:val="19"/>
          <w:szCs w:val="19"/>
          <w:lang w:val="sk-SK"/>
        </w:rPr>
        <w:tab/>
      </w:r>
      <w:r w:rsidRPr="0014645C">
        <w:rPr>
          <w:rFonts w:ascii="Arial" w:hAnsi="Arial" w:cs="Arial"/>
          <w:sz w:val="19"/>
          <w:szCs w:val="19"/>
          <w:lang w:val="sk-SK"/>
        </w:rPr>
        <w:t xml:space="preserve">spolupráca s RO a SO pri príprave a realizácii informačných aktivít určených pre špecifické cieľové skupiny; </w:t>
      </w:r>
    </w:p>
    <w:p w14:paraId="5F99F371"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organizácia seminárov k zverejneným výzvam; </w:t>
      </w:r>
    </w:p>
    <w:p w14:paraId="301D1DF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organizácia školení pre žiadateľov na podporu procesu prípravy ŽoNFP; </w:t>
      </w:r>
    </w:p>
    <w:p w14:paraId="6813D72F"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organizácia školení pre prijímateľov na podporu procesu implementácie projektov; </w:t>
      </w:r>
    </w:p>
    <w:p w14:paraId="5C331E5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poskytovanie osobných konzultácií pri tematickom zameraní projektových zámerov/ŽoNFP; </w:t>
      </w:r>
    </w:p>
    <w:p w14:paraId="301F912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00E1761C" w:rsidRPr="0014645C">
        <w:rPr>
          <w:rFonts w:ascii="Arial" w:hAnsi="Arial" w:cs="Arial"/>
          <w:sz w:val="19"/>
          <w:szCs w:val="19"/>
          <w:lang w:val="sk-SK"/>
        </w:rPr>
        <w:tab/>
      </w:r>
      <w:r w:rsidRPr="0014645C">
        <w:rPr>
          <w:rFonts w:ascii="Arial" w:hAnsi="Arial" w:cs="Arial"/>
          <w:sz w:val="19"/>
          <w:szCs w:val="19"/>
          <w:lang w:val="sk-SK"/>
        </w:rPr>
        <w:t xml:space="preserve">poskytovanie osobných konzultácií pri spracovaní projektových zámerov/ŽoNFP (finančné a nefinančné aspekty); </w:t>
      </w:r>
    </w:p>
    <w:p w14:paraId="46112D3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00E1761C" w:rsidRPr="0014645C">
        <w:rPr>
          <w:rFonts w:ascii="Arial" w:hAnsi="Arial" w:cs="Arial"/>
          <w:sz w:val="19"/>
          <w:szCs w:val="19"/>
          <w:lang w:val="sk-SK"/>
        </w:rPr>
        <w:tab/>
      </w:r>
      <w:r w:rsidRPr="0014645C">
        <w:rPr>
          <w:rFonts w:ascii="Arial" w:hAnsi="Arial" w:cs="Arial"/>
          <w:sz w:val="19"/>
          <w:szCs w:val="19"/>
          <w:lang w:val="sk-SK"/>
        </w:rPr>
        <w:t xml:space="preserve">poskytovanie osobných konzultácií pri implementácii projektov (finančné a nefinančné aspekty); </w:t>
      </w:r>
    </w:p>
    <w:p w14:paraId="1C003D7F"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00E1761C" w:rsidRPr="0014645C">
        <w:rPr>
          <w:rFonts w:ascii="Arial" w:hAnsi="Arial" w:cs="Arial"/>
          <w:sz w:val="19"/>
          <w:szCs w:val="19"/>
          <w:lang w:val="sk-SK"/>
        </w:rPr>
        <w:tab/>
      </w:r>
      <w:r w:rsidRPr="0014645C">
        <w:rPr>
          <w:rFonts w:ascii="Arial" w:hAnsi="Arial" w:cs="Arial"/>
          <w:sz w:val="19"/>
          <w:szCs w:val="19"/>
          <w:lang w:val="sk-SK"/>
        </w:rPr>
        <w:t xml:space="preserve">podpora pri identifikácii partnerov pre šírenie informovanosti o EŠIF a potenciálnych žiadateľov. </w:t>
      </w:r>
    </w:p>
    <w:p w14:paraId="5043F28C"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CKO zabezpečuje komunikáciu o strategickom smerovaní a čerpaní EŠIF v súčinnosti s RO a koordinuje spoločné komunikačné aktivity v rámci celého procesu programovania, implementácie, monitorovania a hodnotenia spoločných komunikačných aktivít.</w:t>
      </w:r>
    </w:p>
    <w:p w14:paraId="59BCD4A7" w14:textId="77777777" w:rsidR="000706F2" w:rsidRPr="0014645C" w:rsidRDefault="000706F2" w:rsidP="00AC1F93">
      <w:pPr>
        <w:pStyle w:val="Bezriadkovania"/>
        <w:spacing w:before="120" w:after="120"/>
        <w:jc w:val="both"/>
        <w:rPr>
          <w:rFonts w:ascii="Arial" w:hAnsi="Arial" w:cs="Arial"/>
          <w:sz w:val="19"/>
          <w:szCs w:val="19"/>
          <w:lang w:val="sk-SK"/>
        </w:rPr>
      </w:pPr>
    </w:p>
    <w:p w14:paraId="3C36E4CF" w14:textId="77777777" w:rsidR="009408CE" w:rsidRPr="0014645C" w:rsidRDefault="00400B1E" w:rsidP="00551D65">
      <w:pPr>
        <w:pStyle w:val="Nadpis2"/>
        <w:spacing w:before="120" w:after="120" w:line="480" w:lineRule="auto"/>
        <w:rPr>
          <w:b/>
        </w:rPr>
      </w:pPr>
      <w:bookmarkStart w:id="629" w:name="_Toc440355038"/>
      <w:bookmarkStart w:id="630" w:name="_Toc440375361"/>
      <w:bookmarkStart w:id="631" w:name="_Toc458432947"/>
      <w:bookmarkStart w:id="632" w:name="_Toc74742670"/>
      <w:r w:rsidRPr="0014645C">
        <w:rPr>
          <w:b/>
        </w:rPr>
        <w:t>7.3</w:t>
      </w:r>
      <w:r w:rsidRPr="0014645C">
        <w:rPr>
          <w:b/>
        </w:rPr>
        <w:tab/>
      </w:r>
      <w:r w:rsidR="009408CE" w:rsidRPr="0014645C">
        <w:rPr>
          <w:b/>
        </w:rPr>
        <w:t>Na úrovni RO</w:t>
      </w:r>
      <w:bookmarkEnd w:id="629"/>
      <w:bookmarkEnd w:id="630"/>
      <w:bookmarkEnd w:id="631"/>
      <w:bookmarkEnd w:id="632"/>
    </w:p>
    <w:p w14:paraId="20F4A062"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RO je zodpovedný za šírenie informácií o stratégii a cieľoch OP EVS a jeho možnostiach financovania z EÚ a členského štátu medzi potenciálnych prijímateľov a zainteresované strany spolu s podrobnými informáciami o finančnej podpore z ESF v súlade s legislatívou EÚ a SR. Potenciálnym prijímateľom je takisto umožnený prístup k relevantným informáciám vrátane aktualizovaných informácií.</w:t>
      </w:r>
    </w:p>
    <w:p w14:paraId="63B99881"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zabezpečí prístup pre potenciálnych prijímateľov minimálne k nasledovným informáciám: </w:t>
      </w:r>
    </w:p>
    <w:p w14:paraId="621C82F3"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možnosti financovania a začiatok podávania ŽoNFP; </w:t>
      </w:r>
    </w:p>
    <w:p w14:paraId="7AD8884E"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podmienky oprávnených výdavkov, ktoré musia byť splnené na to, aby sa kvalifikovali na podporu v rámci OP EVS; </w:t>
      </w:r>
    </w:p>
    <w:p w14:paraId="5FF204FB"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opis postupov na preskúmanie žiadostí o financovanie a o príslušných lehotách; </w:t>
      </w:r>
    </w:p>
    <w:p w14:paraId="62B5F9B5"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kritéria na výber operácií, ktoré získavajú podporu; </w:t>
      </w:r>
    </w:p>
    <w:p w14:paraId="7A397D80"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kontakty na národnej, regionálnej alebo miestnej úrovni, ktoré môžu poskytnúť informácie o OP EVS; </w:t>
      </w:r>
    </w:p>
    <w:p w14:paraId="0A909529"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povinnosti potenciálnych prijímateľov poskytovať verejnosti informácie o cieli operácie a o podpore na operáciu financovanú z fondov EÚ. RO môže od potenciálnych prijímateľov žiadať, aby v ŽoNFP predbežne navrhli komunikačné činnosti úmerné veľkosti operácie. </w:t>
      </w:r>
    </w:p>
    <w:p w14:paraId="67B6EA88"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zabezpečí informovanie všetkých cieľových skupín minimálne: </w:t>
      </w:r>
    </w:p>
    <w:p w14:paraId="6F505CC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o úlohách EÚ, RO a MV; </w:t>
      </w:r>
    </w:p>
    <w:p w14:paraId="7904951C"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o OP, jeho postavení a úlohe v rámci programového obdobia 2014 - 2020 ako aj o jeho cieľoch; </w:t>
      </w:r>
    </w:p>
    <w:p w14:paraId="3FD94A62"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o cieľoch relevantných HP; </w:t>
      </w:r>
    </w:p>
    <w:p w14:paraId="0E076B2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o podmienkach poskytnutia príspevku, ktoré je potrebné splniť na získanie pomoci z EŠIF; </w:t>
      </w:r>
    </w:p>
    <w:p w14:paraId="4DA6203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27143D" w:rsidRPr="0014645C">
        <w:rPr>
          <w:rFonts w:ascii="Arial" w:hAnsi="Arial" w:cs="Arial"/>
          <w:sz w:val="19"/>
          <w:szCs w:val="19"/>
          <w:lang w:val="sk-SK"/>
        </w:rPr>
        <w:tab/>
      </w:r>
      <w:r w:rsidRPr="0014645C">
        <w:rPr>
          <w:rFonts w:ascii="Arial" w:hAnsi="Arial" w:cs="Arial"/>
          <w:sz w:val="19"/>
          <w:szCs w:val="19"/>
          <w:lang w:val="sk-SK"/>
        </w:rPr>
        <w:t xml:space="preserve">o jednotlivých krokoch procesu získavania prostriedkov z EŠIF, t.j. zverejniť informácie o výzvach, podmienkach poskytnutia príspevku, schválených projektoch, atď.; </w:t>
      </w:r>
    </w:p>
    <w:p w14:paraId="792FAE08"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o kontaktoch na národnej, regionálnej alebo miestnej úrovni, ktoré môžu poskytnúť informácie o OP; </w:t>
      </w:r>
    </w:p>
    <w:p w14:paraId="35345BFF"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g)</w:t>
      </w:r>
      <w:r w:rsidR="00E1761C" w:rsidRPr="0014645C">
        <w:rPr>
          <w:rFonts w:ascii="Arial" w:hAnsi="Arial" w:cs="Arial"/>
          <w:sz w:val="19"/>
          <w:szCs w:val="19"/>
          <w:lang w:val="sk-SK"/>
        </w:rPr>
        <w:tab/>
      </w:r>
      <w:r w:rsidRPr="0014645C">
        <w:rPr>
          <w:rFonts w:ascii="Arial" w:hAnsi="Arial" w:cs="Arial"/>
          <w:sz w:val="19"/>
          <w:szCs w:val="19"/>
          <w:lang w:val="sk-SK"/>
        </w:rPr>
        <w:t xml:space="preserve">o aktuálnom stave čerpania finančných prostriedkov za OP v *.cvs alebo *.xml formáte, ktorý je aktualizovaný v mesačnom intervale; </w:t>
      </w:r>
    </w:p>
    <w:p w14:paraId="34BA1F7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00E1761C" w:rsidRPr="0014645C">
        <w:rPr>
          <w:rFonts w:ascii="Arial" w:hAnsi="Arial" w:cs="Arial"/>
          <w:sz w:val="19"/>
          <w:szCs w:val="19"/>
          <w:lang w:val="sk-SK"/>
        </w:rPr>
        <w:tab/>
      </w:r>
      <w:r w:rsidRPr="0014645C">
        <w:rPr>
          <w:rFonts w:ascii="Arial" w:hAnsi="Arial" w:cs="Arial"/>
          <w:sz w:val="19"/>
          <w:szCs w:val="19"/>
          <w:lang w:val="sk-SK"/>
        </w:rPr>
        <w:t xml:space="preserve">o zozname projektov, ktorý je aktualizovaný v mesačnom intervale v *.cvs alebo *.xml formáte; </w:t>
      </w:r>
    </w:p>
    <w:p w14:paraId="63565CFE"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00E1761C" w:rsidRPr="0014645C">
        <w:rPr>
          <w:rFonts w:ascii="Arial" w:hAnsi="Arial" w:cs="Arial"/>
          <w:sz w:val="19"/>
          <w:szCs w:val="19"/>
          <w:lang w:val="sk-SK"/>
        </w:rPr>
        <w:tab/>
      </w:r>
      <w:r w:rsidRPr="0014645C">
        <w:rPr>
          <w:rFonts w:ascii="Arial" w:hAnsi="Arial" w:cs="Arial"/>
          <w:sz w:val="19"/>
          <w:szCs w:val="19"/>
          <w:lang w:val="sk-SK"/>
        </w:rPr>
        <w:t xml:space="preserve">o náležitostiach definovaných v § 48 zákona o príspevku z EŠIF a ďalších skutočnostiach, ktoré sú povinne zverejňované podľa tohto alebo iných zákonov; </w:t>
      </w:r>
    </w:p>
    <w:p w14:paraId="033A55AB"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j) </w:t>
      </w:r>
      <w:r w:rsidR="00E1761C" w:rsidRPr="0014645C">
        <w:rPr>
          <w:rFonts w:ascii="Arial" w:hAnsi="Arial" w:cs="Arial"/>
          <w:sz w:val="19"/>
          <w:szCs w:val="19"/>
          <w:lang w:val="sk-SK"/>
        </w:rPr>
        <w:tab/>
      </w:r>
      <w:r w:rsidRPr="0014645C">
        <w:rPr>
          <w:rFonts w:ascii="Arial" w:hAnsi="Arial" w:cs="Arial"/>
          <w:sz w:val="19"/>
          <w:szCs w:val="19"/>
          <w:lang w:val="sk-SK"/>
        </w:rPr>
        <w:t xml:space="preserve">o potrebe chrániť finančné záujmy EÚ, o boji proti podvodom a korupcii v súvislosti s čerpaním prostriedkov EÚ v rámci EŠIF v minimálnom rozsahu určenom na úrovni pracovnej skupiny pre komunikáciu zriadenú pod Riadiacim výborom na ochranu finančných záujmov EÚ. </w:t>
      </w:r>
    </w:p>
    <w:p w14:paraId="6FF528FB"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je zodpovedný za organizovanie minimálne týchto opatrení v oblasti informovania a komunikácie: </w:t>
      </w:r>
    </w:p>
    <w:p w14:paraId="2B32174E"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hlavná informačná aktivita, ktorou sa zverejní spustenie OP a bude zameraná na všetky cieľové skupiny definované vo zvolenej komunikačnej stratégii RO, aj v prípade neexistujúcej konečnej verzie komunikačnej stratégie; </w:t>
      </w:r>
    </w:p>
    <w:p w14:paraId="3BB4C7F4"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minimálne jedna veľká informačná aktivita (napr. celoštátna konferencia) raz za rok, ako je ustanovené v komunikačnom pláne, ktorou sa prezentujú výsledky OP, vrátane veľkých projektov, ak je to vhodné; </w:t>
      </w:r>
    </w:p>
    <w:p w14:paraId="2167B37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vyvesenie európskej zástavy na jeden týždeň od 9. mája pred priestory každého RO; </w:t>
      </w:r>
    </w:p>
    <w:p w14:paraId="225C64D9"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zverejnenie informácií v súlade s ustanoveniami zákona o príspevku z EŠIF, resp. ustanovení Systému riadenia EŠIF. </w:t>
      </w:r>
    </w:p>
    <w:p w14:paraId="4D95AE66"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rámci informovania všetkých cieľových skupín RO povinne využíva minimálne jedného z nasledovných partnerov spolupráce na komunikačných aktivitách, ktorý môže zabezpečiť čo najväčšie rozšírenie informácií: </w:t>
      </w:r>
    </w:p>
    <w:p w14:paraId="02506988"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štátne, regionálne a miestne orgány a rozvojové agentúry; </w:t>
      </w:r>
    </w:p>
    <w:p w14:paraId="61ED3E2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obchodné a profesijné združenia; </w:t>
      </w:r>
    </w:p>
    <w:p w14:paraId="65763D6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hospodárski a sociálni partneri; </w:t>
      </w:r>
    </w:p>
    <w:p w14:paraId="041E8418"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mimovládne organizácie; </w:t>
      </w:r>
    </w:p>
    <w:p w14:paraId="21BE40DF"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organizácie zastupujúce podnikateľov; </w:t>
      </w:r>
    </w:p>
    <w:p w14:paraId="1ACB6EA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informačné centrá pri zastupiteľstvách Európy, ako aj zastúpenia EK v členských štátoch; </w:t>
      </w:r>
    </w:p>
    <w:p w14:paraId="0961972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00E1761C" w:rsidRPr="0014645C">
        <w:rPr>
          <w:rFonts w:ascii="Arial" w:hAnsi="Arial" w:cs="Arial"/>
          <w:sz w:val="19"/>
          <w:szCs w:val="19"/>
          <w:lang w:val="sk-SK"/>
        </w:rPr>
        <w:tab/>
      </w:r>
      <w:r w:rsidRPr="0014645C">
        <w:rPr>
          <w:rFonts w:ascii="Arial" w:hAnsi="Arial" w:cs="Arial"/>
          <w:sz w:val="19"/>
          <w:szCs w:val="19"/>
          <w:lang w:val="sk-SK"/>
        </w:rPr>
        <w:t xml:space="preserve">vzdelávacie inštitúcie. </w:t>
      </w:r>
    </w:p>
    <w:p w14:paraId="7FF05E66" w14:textId="77777777" w:rsidR="004A20F2" w:rsidRPr="0014645C" w:rsidRDefault="004A20F2" w:rsidP="00CB7C53">
      <w:pPr>
        <w:pStyle w:val="Bezriadkovania"/>
        <w:spacing w:before="120" w:after="120" w:line="288" w:lineRule="auto"/>
        <w:ind w:left="709" w:hanging="425"/>
        <w:jc w:val="both"/>
        <w:rPr>
          <w:rFonts w:ascii="Arial" w:hAnsi="Arial" w:cs="Arial"/>
          <w:sz w:val="19"/>
          <w:szCs w:val="19"/>
          <w:lang w:val="sk-SK"/>
        </w:rPr>
      </w:pPr>
    </w:p>
    <w:p w14:paraId="436267D7" w14:textId="77777777" w:rsidR="009408CE" w:rsidRPr="0014645C" w:rsidRDefault="009408CE" w:rsidP="00CB7C53">
      <w:pPr>
        <w:pStyle w:val="Bezriadkovania"/>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 xml:space="preserve">Informácie týkajúce sa vyhlásených výziev/vyzvaní </w:t>
      </w:r>
    </w:p>
    <w:p w14:paraId="31367574" w14:textId="12FF3BEC" w:rsidR="009408CE" w:rsidRPr="00094A4F"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Podrobné informácie týkajúce sa vyhlásených výziev/vyzvaní možno získať na adrese RO </w:t>
      </w:r>
      <w:r w:rsidR="00586DBE">
        <w:rPr>
          <w:rStyle w:val="Hypertextovprepojenie"/>
          <w:rFonts w:cs="Arial"/>
          <w:szCs w:val="19"/>
          <w:lang w:val="sk-SK"/>
        </w:rPr>
        <w:t>www.reformuj.sk</w:t>
      </w:r>
      <w:r w:rsidRPr="0014645C">
        <w:rPr>
          <w:rFonts w:ascii="Arial" w:hAnsi="Arial" w:cs="Arial"/>
          <w:sz w:val="19"/>
          <w:szCs w:val="19"/>
          <w:lang w:val="sk-SK"/>
        </w:rPr>
        <w:t xml:space="preserve">. Akékoľvek písomné otázky týkajúce sa vyhlásených výziev/vyzvaní OP EVS možno zaslať na </w:t>
      </w:r>
      <w:r w:rsidRPr="00094A4F">
        <w:rPr>
          <w:rFonts w:ascii="Arial" w:hAnsi="Arial" w:cs="Arial"/>
          <w:sz w:val="19"/>
          <w:szCs w:val="19"/>
          <w:lang w:val="sk-SK"/>
        </w:rPr>
        <w:t xml:space="preserve">elektronickú adresu </w:t>
      </w:r>
      <w:hyperlink r:id="rId27" w:history="1">
        <w:r w:rsidR="00094A4F" w:rsidRPr="00094A4F">
          <w:rPr>
            <w:rStyle w:val="Hypertextovprepojenie"/>
            <w:szCs w:val="19"/>
          </w:rPr>
          <w:t>metodika.opevs@minv.sk</w:t>
        </w:r>
      </w:hyperlink>
      <w:r w:rsidR="00586DBE" w:rsidRPr="00094A4F">
        <w:rPr>
          <w:rStyle w:val="Hypertextovprepojenie"/>
          <w:rFonts w:cs="Arial"/>
          <w:szCs w:val="19"/>
          <w:lang w:val="sk-SK"/>
        </w:rPr>
        <w:t>,</w:t>
      </w:r>
      <w:r w:rsidRPr="00094A4F">
        <w:rPr>
          <w:rFonts w:ascii="Arial" w:hAnsi="Arial" w:cs="Arial"/>
          <w:sz w:val="19"/>
          <w:szCs w:val="19"/>
          <w:lang w:val="sk-SK"/>
        </w:rPr>
        <w:t xml:space="preserve">. </w:t>
      </w:r>
    </w:p>
    <w:p w14:paraId="1144AE86" w14:textId="7AEBB5F6" w:rsidR="009408CE" w:rsidRPr="0014645C" w:rsidRDefault="009408CE" w:rsidP="00CB7C53">
      <w:pPr>
        <w:pStyle w:val="Bezriadkovania"/>
        <w:spacing w:before="120" w:after="120" w:line="288" w:lineRule="auto"/>
        <w:jc w:val="both"/>
        <w:rPr>
          <w:rFonts w:ascii="Arial" w:hAnsi="Arial" w:cs="Arial"/>
          <w:sz w:val="19"/>
          <w:szCs w:val="19"/>
          <w:lang w:val="sk-SK"/>
        </w:rPr>
      </w:pPr>
      <w:r w:rsidRPr="00094A4F">
        <w:rPr>
          <w:rFonts w:ascii="Arial" w:hAnsi="Arial" w:cs="Arial"/>
          <w:sz w:val="19"/>
          <w:szCs w:val="19"/>
          <w:lang w:val="sk-SK"/>
        </w:rPr>
        <w:t>Ďalšie informácie o možnostiach získania NFP z EŠIF, ako aj plné znenie programových</w:t>
      </w:r>
      <w:r w:rsidRPr="0014645C">
        <w:rPr>
          <w:rFonts w:ascii="Arial" w:hAnsi="Arial" w:cs="Arial"/>
          <w:sz w:val="19"/>
          <w:szCs w:val="19"/>
          <w:lang w:val="sk-SK"/>
        </w:rPr>
        <w:t xml:space="preserve"> dokumentov možno nájsť na webovom sídle RO </w:t>
      </w:r>
      <w:r w:rsidR="00586DBE">
        <w:rPr>
          <w:rStyle w:val="Hypertextovprepojenie"/>
          <w:rFonts w:cs="Arial"/>
          <w:szCs w:val="19"/>
          <w:lang w:val="sk-SK"/>
        </w:rPr>
        <w:t>www.reformuj.sk</w:t>
      </w:r>
      <w:r w:rsidRPr="0014645C">
        <w:rPr>
          <w:rFonts w:ascii="Arial" w:hAnsi="Arial" w:cs="Arial"/>
          <w:sz w:val="19"/>
          <w:szCs w:val="19"/>
          <w:lang w:val="sk-SK"/>
        </w:rPr>
        <w:t xml:space="preserve">. </w:t>
      </w:r>
    </w:p>
    <w:p w14:paraId="12E7F3D2" w14:textId="72F738DB" w:rsidR="00C75C5D"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Počas celého trvania výzvy/vyzvania RO poskytuje konzultácie potenciálnym žiadateľom o poskytnutie NFP a zodpovedá za spracovanie odpovedí na najčastejšie kladené otázky a za ich zverejnenie na svojom webovom sídle. Komplexné informácie o jednotlivých výzvach/vyzvaniach môžu žiadatelia získať telefonicky, písomnou a ústnou formou prostredníctvom kontaktov zverejnených na webovom sídle </w:t>
      </w:r>
      <w:r w:rsidR="00586DBE">
        <w:rPr>
          <w:rStyle w:val="Hypertextovprepojenie"/>
          <w:rFonts w:cs="Arial"/>
          <w:szCs w:val="19"/>
          <w:lang w:val="sk-SK"/>
        </w:rPr>
        <w:t>www.reformuj.sk</w:t>
      </w:r>
      <w:r w:rsidR="00E40E44" w:rsidRPr="0014645C">
        <w:rPr>
          <w:rFonts w:ascii="Arial" w:hAnsi="Arial" w:cs="Arial"/>
          <w:sz w:val="19"/>
          <w:szCs w:val="19"/>
          <w:lang w:val="sk-SK"/>
        </w:rPr>
        <w:t>.</w:t>
      </w:r>
    </w:p>
    <w:p w14:paraId="6781680C" w14:textId="77777777" w:rsidR="00C75C5D" w:rsidRPr="0014645C" w:rsidRDefault="00C75C5D">
      <w:pPr>
        <w:rPr>
          <w:rFonts w:ascii="Arial" w:eastAsiaTheme="minorHAnsi" w:hAnsi="Arial" w:cs="Arial"/>
          <w:sz w:val="19"/>
          <w:szCs w:val="19"/>
        </w:rPr>
      </w:pPr>
    </w:p>
    <w:p w14:paraId="6A818D5E" w14:textId="77777777" w:rsidR="00B64D72" w:rsidRPr="0014645C" w:rsidRDefault="00B64D72" w:rsidP="001545E4">
      <w:pPr>
        <w:pStyle w:val="Nadpis1"/>
        <w:numPr>
          <w:ilvl w:val="0"/>
          <w:numId w:val="29"/>
        </w:numPr>
        <w:spacing w:after="480" w:line="288" w:lineRule="auto"/>
        <w:ind w:left="357" w:hanging="357"/>
        <w:jc w:val="left"/>
        <w:rPr>
          <w:rFonts w:ascii="Arial" w:hAnsi="Arial" w:cs="Arial"/>
          <w:i w:val="0"/>
          <w:lang w:val="sk-SK"/>
        </w:rPr>
      </w:pPr>
      <w:bookmarkStart w:id="633" w:name="_Toc440372893"/>
      <w:bookmarkStart w:id="634" w:name="_Toc440375362"/>
      <w:bookmarkStart w:id="635" w:name="_Toc458432948"/>
      <w:bookmarkStart w:id="636" w:name="_Toc74742671"/>
      <w:bookmarkStart w:id="637" w:name="_Toc440355039"/>
      <w:r w:rsidRPr="0014645C">
        <w:rPr>
          <w:rFonts w:ascii="Arial" w:hAnsi="Arial" w:cs="Arial"/>
          <w:i w:val="0"/>
          <w:lang w:val="sk-SK"/>
        </w:rPr>
        <w:t>Prechodné a záverečné ustanovenia</w:t>
      </w:r>
      <w:bookmarkEnd w:id="633"/>
      <w:bookmarkEnd w:id="634"/>
      <w:bookmarkEnd w:id="635"/>
      <w:bookmarkEnd w:id="636"/>
    </w:p>
    <w:p w14:paraId="07193667" w14:textId="77777777" w:rsidR="00B64D72" w:rsidRPr="0014645C" w:rsidRDefault="00B64D72" w:rsidP="00B64D72">
      <w:pPr>
        <w:spacing w:before="120" w:after="120" w:line="288" w:lineRule="auto"/>
        <w:jc w:val="both"/>
        <w:rPr>
          <w:rFonts w:ascii="Arial" w:eastAsiaTheme="minorHAnsi" w:hAnsi="Arial" w:cs="Arial"/>
          <w:sz w:val="19"/>
          <w:szCs w:val="19"/>
        </w:rPr>
      </w:pPr>
      <w:r w:rsidRPr="0014645C">
        <w:rPr>
          <w:rFonts w:ascii="Arial" w:eastAsiaTheme="minorHAnsi" w:hAnsi="Arial" w:cs="Arial"/>
          <w:sz w:val="19"/>
          <w:szCs w:val="19"/>
        </w:rPr>
        <w:t>Vzhľadom na nadobudnutie účinnosti zákona č. 357/2015 Z.</w:t>
      </w:r>
      <w:r w:rsidR="002028CC" w:rsidRPr="0014645C">
        <w:rPr>
          <w:rFonts w:ascii="Arial" w:eastAsiaTheme="minorHAnsi" w:hAnsi="Arial" w:cs="Arial"/>
          <w:sz w:val="19"/>
          <w:szCs w:val="19"/>
        </w:rPr>
        <w:t xml:space="preserve"> </w:t>
      </w:r>
      <w:r w:rsidRPr="0014645C">
        <w:rPr>
          <w:rFonts w:ascii="Arial" w:eastAsiaTheme="minorHAnsi" w:hAnsi="Arial" w:cs="Arial"/>
          <w:sz w:val="19"/>
          <w:szCs w:val="19"/>
        </w:rPr>
        <w:t xml:space="preserve">z. o finančnej kontrole a audite a o zmene a doplnení niektorých zákonov (ďalej aj „zákon o finančnej kontrole“) od 1. januára 2016 sa na finančnú kontrolu vykonávanú na strane Poskytovateľa ako aj Žiadateľa začatú pred nadobudnutím účinnosti </w:t>
      </w:r>
      <w:r w:rsidR="00947597" w:rsidRPr="0014645C">
        <w:rPr>
          <w:rFonts w:ascii="Arial" w:eastAsiaTheme="minorHAnsi" w:hAnsi="Arial" w:cs="Arial"/>
          <w:sz w:val="19"/>
          <w:szCs w:val="19"/>
        </w:rPr>
        <w:t>tohto </w:t>
      </w:r>
      <w:r w:rsidRPr="0014645C">
        <w:rPr>
          <w:rFonts w:ascii="Arial" w:eastAsiaTheme="minorHAnsi" w:hAnsi="Arial" w:cs="Arial"/>
          <w:sz w:val="19"/>
          <w:szCs w:val="19"/>
        </w:rPr>
        <w:t xml:space="preserve">zákona vzťahuje doterajší predpis (t.j. zákon č. 502/2001 Z. z. o finančnej kontrole a vnútornom audite a o zmene a doplnení niektorých zákonov v znení neskorších predpisov účinný do 31.12.2015).  </w:t>
      </w:r>
    </w:p>
    <w:p w14:paraId="6D48CC6E" w14:textId="77777777" w:rsidR="00B64D72" w:rsidRPr="0014645C" w:rsidRDefault="00B64D72" w:rsidP="00B64D72">
      <w:pPr>
        <w:spacing w:before="120" w:after="120" w:line="288" w:lineRule="auto"/>
        <w:jc w:val="both"/>
        <w:rPr>
          <w:rFonts w:ascii="Arial" w:eastAsiaTheme="minorHAnsi" w:hAnsi="Arial" w:cs="Arial"/>
          <w:sz w:val="19"/>
          <w:szCs w:val="19"/>
        </w:rPr>
      </w:pPr>
      <w:r w:rsidRPr="0014645C">
        <w:rPr>
          <w:rFonts w:ascii="Arial" w:eastAsiaTheme="minorHAnsi" w:hAnsi="Arial" w:cs="Arial"/>
          <w:sz w:val="19"/>
          <w:szCs w:val="19"/>
        </w:rPr>
        <w:t>Činnosti / procesy týkajúce sa finančnej kontroly začaté po 1. januári 2016 sa upravia tak, aby zodpovedali zneniu zákona o finančnej kontrole účinnému od 1. januára 2016.</w:t>
      </w:r>
    </w:p>
    <w:p w14:paraId="1CD78EF3" w14:textId="77777777" w:rsidR="004B1A98" w:rsidRPr="0014645C" w:rsidRDefault="004B1A98" w:rsidP="004B1A98">
      <w:pPr>
        <w:spacing w:before="120" w:after="120" w:line="288" w:lineRule="auto"/>
        <w:jc w:val="both"/>
        <w:rPr>
          <w:rFonts w:ascii="Arial" w:eastAsiaTheme="minorHAnsi" w:hAnsi="Arial" w:cs="Arial"/>
          <w:sz w:val="19"/>
          <w:szCs w:val="19"/>
        </w:rPr>
      </w:pPr>
      <w:r w:rsidRPr="0014645C">
        <w:rPr>
          <w:rFonts w:ascii="Arial" w:eastAsiaTheme="minorHAnsi" w:hAnsi="Arial" w:cs="Arial"/>
          <w:sz w:val="19"/>
          <w:szCs w:val="19"/>
        </w:rPr>
        <w:t>Tieto prechodné ustanovenia ostávajú v platnosti a účinnosti pre operácie začaté do nadobudnutia účinnosti príručky pre žiadateľa</w:t>
      </w:r>
      <w:r w:rsidR="00E87A6B" w:rsidRPr="0014645C">
        <w:rPr>
          <w:rFonts w:ascii="Arial" w:eastAsiaTheme="minorHAnsi" w:hAnsi="Arial" w:cs="Arial"/>
          <w:sz w:val="19"/>
          <w:szCs w:val="19"/>
        </w:rPr>
        <w:t>, verzia č. 2.1 (01. 03. 2016)</w:t>
      </w:r>
      <w:r w:rsidRPr="0014645C">
        <w:rPr>
          <w:rFonts w:ascii="Arial" w:eastAsiaTheme="minorHAnsi" w:hAnsi="Arial" w:cs="Arial"/>
          <w:sz w:val="19"/>
          <w:szCs w:val="19"/>
        </w:rPr>
        <w:t>.</w:t>
      </w:r>
    </w:p>
    <w:p w14:paraId="1493C4D7" w14:textId="77777777" w:rsidR="00947597" w:rsidRPr="0014645C" w:rsidRDefault="00947597" w:rsidP="00947597">
      <w:pPr>
        <w:spacing w:before="120" w:after="120" w:line="288" w:lineRule="auto"/>
        <w:jc w:val="both"/>
        <w:rPr>
          <w:rFonts w:ascii="Arial" w:hAnsi="Arial" w:cs="Arial"/>
          <w:sz w:val="19"/>
          <w:szCs w:val="19"/>
        </w:rPr>
      </w:pPr>
      <w:r w:rsidRPr="0014645C">
        <w:rPr>
          <w:rFonts w:ascii="Arial" w:hAnsi="Arial" w:cs="Arial"/>
          <w:sz w:val="19"/>
          <w:szCs w:val="19"/>
        </w:rPr>
        <w:t>Pre všetky ustanovenia, povinnosti a postupy stanovené v platnom znení príručky pre žiadateľa, ktoré predpokladajú použitie ITMS2014+ po 31. decembri 2015, pričom príslušná funkcionalita ešte nie je v rámci ITMS2014+ v plnom rozsahu zabezpečená, platí, že aj po tomto termíne sa uplatňuje obdobný postup ako do 31. decembra 2015.</w:t>
      </w:r>
    </w:p>
    <w:p w14:paraId="03F3274E" w14:textId="77777777" w:rsidR="00947597" w:rsidRPr="0014645C" w:rsidRDefault="00947597" w:rsidP="004B1A98">
      <w:pPr>
        <w:spacing w:before="120" w:after="120" w:line="288" w:lineRule="auto"/>
        <w:jc w:val="both"/>
        <w:rPr>
          <w:rFonts w:ascii="Arial" w:eastAsiaTheme="minorHAnsi" w:hAnsi="Arial" w:cs="Arial"/>
          <w:sz w:val="19"/>
          <w:szCs w:val="19"/>
        </w:rPr>
      </w:pPr>
    </w:p>
    <w:p w14:paraId="22377B7B" w14:textId="77777777" w:rsidR="004B1A98" w:rsidRPr="0014645C" w:rsidRDefault="004B1A98" w:rsidP="00B64D72">
      <w:pPr>
        <w:spacing w:before="120" w:after="120" w:line="288" w:lineRule="auto"/>
        <w:jc w:val="both"/>
        <w:rPr>
          <w:rFonts w:ascii="Arial" w:eastAsiaTheme="minorHAnsi" w:hAnsi="Arial" w:cs="Arial"/>
          <w:sz w:val="19"/>
          <w:szCs w:val="19"/>
        </w:rPr>
      </w:pPr>
    </w:p>
    <w:p w14:paraId="4588F49A" w14:textId="77777777" w:rsidR="00B64D72" w:rsidRPr="0014645C" w:rsidRDefault="00B64D72">
      <w:pPr>
        <w:rPr>
          <w:rFonts w:ascii="Arial" w:eastAsiaTheme="minorHAnsi" w:hAnsi="Arial" w:cs="Arial"/>
          <w:sz w:val="19"/>
          <w:szCs w:val="19"/>
        </w:rPr>
      </w:pPr>
    </w:p>
    <w:p w14:paraId="321C8665" w14:textId="77777777" w:rsidR="00B02E5E" w:rsidRPr="0014645C" w:rsidRDefault="00B02E5E" w:rsidP="00062A9E">
      <w:pPr>
        <w:pStyle w:val="Nadpis1"/>
        <w:numPr>
          <w:ilvl w:val="0"/>
          <w:numId w:val="29"/>
        </w:numPr>
        <w:spacing w:after="480" w:line="288" w:lineRule="auto"/>
        <w:rPr>
          <w:i w:val="0"/>
          <w:lang w:val="sk-SK"/>
        </w:rPr>
      </w:pPr>
      <w:bookmarkStart w:id="638" w:name="_Toc440375363"/>
      <w:bookmarkStart w:id="639" w:name="_Toc458432949"/>
      <w:bookmarkStart w:id="640" w:name="_Toc74742672"/>
      <w:r w:rsidRPr="0014645C">
        <w:rPr>
          <w:i w:val="0"/>
          <w:lang w:val="sk-SK"/>
        </w:rPr>
        <w:t>Prílohy</w:t>
      </w:r>
      <w:bookmarkEnd w:id="637"/>
      <w:bookmarkEnd w:id="638"/>
      <w:bookmarkEnd w:id="639"/>
      <w:bookmarkEnd w:id="640"/>
    </w:p>
    <w:p w14:paraId="0B5CB15A" w14:textId="77777777" w:rsidR="00B02E5E" w:rsidRPr="0014645C"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Žiadosť o poskytnutie NFP</w:t>
      </w:r>
    </w:p>
    <w:p w14:paraId="7E0C894E" w14:textId="77777777" w:rsidR="00B02E5E" w:rsidRPr="0014645C"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Opis projektu</w:t>
      </w:r>
    </w:p>
    <w:p w14:paraId="41FC7DB5" w14:textId="77777777" w:rsidR="00B02E5E" w:rsidRPr="0014645C"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Rozpočet projektu</w:t>
      </w:r>
    </w:p>
    <w:p w14:paraId="0E6F52B6" w14:textId="77777777" w:rsidR="003937D3" w:rsidRPr="0014645C" w:rsidRDefault="003937D3"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Záznam o vykonaní prieskumu trhu</w:t>
      </w:r>
    </w:p>
    <w:p w14:paraId="5FC4CE4E" w14:textId="77777777" w:rsidR="00922460" w:rsidRPr="0014645C" w:rsidRDefault="00C17AB2"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 xml:space="preserve">5a - </w:t>
      </w:r>
      <w:r w:rsidR="00922460" w:rsidRPr="0014645C">
        <w:rPr>
          <w:rFonts w:ascii="Arial" w:eastAsiaTheme="minorHAnsi" w:hAnsi="Arial" w:cs="Arial"/>
          <w:color w:val="auto"/>
          <w:sz w:val="19"/>
          <w:szCs w:val="19"/>
          <w:lang w:val="sk-SK"/>
        </w:rPr>
        <w:t>Rozpočet projektu</w:t>
      </w:r>
      <w:r w:rsidR="009803D4" w:rsidRPr="0014645C">
        <w:rPr>
          <w:rFonts w:ascii="Arial" w:eastAsiaTheme="minorHAnsi" w:hAnsi="Arial" w:cs="Arial"/>
          <w:color w:val="auto"/>
          <w:sz w:val="19"/>
          <w:szCs w:val="19"/>
          <w:lang w:val="sk-SK"/>
        </w:rPr>
        <w:t>-</w:t>
      </w:r>
      <w:r w:rsidR="00922460" w:rsidRPr="0014645C">
        <w:rPr>
          <w:rFonts w:ascii="Arial" w:eastAsiaTheme="minorHAnsi" w:hAnsi="Arial" w:cs="Arial"/>
          <w:color w:val="auto"/>
          <w:sz w:val="19"/>
          <w:szCs w:val="19"/>
          <w:lang w:val="sk-SK"/>
        </w:rPr>
        <w:t>paušálna sadzba</w:t>
      </w:r>
      <w:r w:rsidRPr="0014645C">
        <w:rPr>
          <w:rFonts w:ascii="Arial" w:eastAsiaTheme="minorHAnsi" w:hAnsi="Arial" w:cs="Arial"/>
          <w:color w:val="auto"/>
          <w:sz w:val="19"/>
          <w:szCs w:val="19"/>
          <w:lang w:val="sk-SK"/>
        </w:rPr>
        <w:t xml:space="preserve"> – národné projekty</w:t>
      </w:r>
    </w:p>
    <w:p w14:paraId="1C2B7D66" w14:textId="77777777" w:rsidR="00C17AB2" w:rsidRDefault="00C17AB2" w:rsidP="00C17AB2">
      <w:pPr>
        <w:pStyle w:val="Default"/>
        <w:spacing w:before="120" w:after="120" w:line="288" w:lineRule="auto"/>
        <w:ind w:left="714"/>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5b - Rozpočet projektu-paušálna sadzba – dopytovo orientované projekty</w:t>
      </w:r>
    </w:p>
    <w:p w14:paraId="4B767D95" w14:textId="77777777" w:rsidR="00AD38BB" w:rsidRDefault="000A25E4" w:rsidP="00AD38BB">
      <w:pPr>
        <w:pStyle w:val="Default"/>
        <w:spacing w:before="120" w:after="120" w:line="288" w:lineRule="auto"/>
        <w:ind w:left="720"/>
        <w:jc w:val="both"/>
        <w:rPr>
          <w:rFonts w:ascii="Arial" w:eastAsiaTheme="minorHAnsi" w:hAnsi="Arial" w:cs="Arial"/>
          <w:color w:val="auto"/>
          <w:sz w:val="19"/>
          <w:szCs w:val="19"/>
          <w:lang w:val="sk-SK"/>
        </w:rPr>
      </w:pPr>
      <w:r>
        <w:rPr>
          <w:rFonts w:ascii="Arial" w:eastAsiaTheme="minorHAnsi" w:hAnsi="Arial" w:cs="Arial"/>
          <w:color w:val="auto"/>
          <w:sz w:val="19"/>
          <w:szCs w:val="19"/>
          <w:lang w:val="sk-SK"/>
        </w:rPr>
        <w:t>5c – Rozpočet projektu dopytovo orientované projekty</w:t>
      </w:r>
      <w:r w:rsidR="006F20CF">
        <w:rPr>
          <w:rFonts w:ascii="Arial" w:eastAsiaTheme="minorHAnsi" w:hAnsi="Arial" w:cs="Arial"/>
          <w:color w:val="auto"/>
          <w:sz w:val="19"/>
          <w:szCs w:val="19"/>
          <w:lang w:val="sk-SK"/>
        </w:rPr>
        <w:t>_paušálna sadzba_</w:t>
      </w:r>
      <w:r w:rsidR="002E6A47">
        <w:rPr>
          <w:rFonts w:ascii="Arial" w:eastAsiaTheme="minorHAnsi" w:hAnsi="Arial" w:cs="Arial"/>
          <w:color w:val="auto"/>
          <w:sz w:val="19"/>
          <w:szCs w:val="19"/>
          <w:lang w:val="sk-SK"/>
        </w:rPr>
        <w:t>podľa VN</w:t>
      </w:r>
    </w:p>
    <w:p w14:paraId="1BBC9A91" w14:textId="1B785A4F" w:rsidR="00AD38BB" w:rsidRDefault="00AD38BB" w:rsidP="00AD38BB">
      <w:pPr>
        <w:pStyle w:val="Default"/>
        <w:spacing w:before="120" w:after="120" w:line="288" w:lineRule="auto"/>
        <w:ind w:left="720"/>
        <w:jc w:val="both"/>
        <w:rPr>
          <w:ins w:id="641" w:author="Autor"/>
          <w:rFonts w:ascii="Arial" w:eastAsiaTheme="minorHAnsi" w:hAnsi="Arial" w:cs="Arial"/>
          <w:color w:val="auto"/>
          <w:sz w:val="19"/>
          <w:szCs w:val="19"/>
          <w:lang w:val="sk-SK"/>
        </w:rPr>
      </w:pPr>
      <w:r>
        <w:rPr>
          <w:rFonts w:ascii="Arial" w:eastAsiaTheme="minorHAnsi" w:hAnsi="Arial" w:cs="Arial"/>
          <w:color w:val="auto"/>
          <w:sz w:val="19"/>
          <w:szCs w:val="19"/>
          <w:lang w:val="sk-SK"/>
        </w:rPr>
        <w:t>5d – Rozpočet projektu dopytovo orientované projekty paušálna sadzba VS</w:t>
      </w:r>
    </w:p>
    <w:p w14:paraId="732D502E" w14:textId="36E9FBC3" w:rsidR="00775AE0" w:rsidRDefault="00775AE0" w:rsidP="00AD38BB">
      <w:pPr>
        <w:pStyle w:val="Default"/>
        <w:spacing w:before="120" w:after="120" w:line="288" w:lineRule="auto"/>
        <w:ind w:left="720"/>
        <w:jc w:val="both"/>
        <w:rPr>
          <w:rFonts w:ascii="Arial" w:eastAsiaTheme="minorHAnsi" w:hAnsi="Arial" w:cs="Arial"/>
          <w:color w:val="auto"/>
          <w:sz w:val="19"/>
          <w:szCs w:val="19"/>
          <w:lang w:val="sk-SK"/>
        </w:rPr>
      </w:pPr>
      <w:ins w:id="642" w:author="Autor">
        <w:r>
          <w:rPr>
            <w:rFonts w:ascii="Arial" w:eastAsiaTheme="minorHAnsi" w:hAnsi="Arial" w:cs="Arial"/>
            <w:color w:val="auto"/>
            <w:sz w:val="19"/>
            <w:szCs w:val="19"/>
            <w:lang w:val="sk-SK"/>
          </w:rPr>
          <w:t>5e</w:t>
        </w:r>
        <w:r w:rsidRPr="00775AE0">
          <w:rPr>
            <w:rFonts w:ascii="Arial" w:eastAsiaTheme="minorHAnsi" w:hAnsi="Arial" w:cs="Arial"/>
            <w:color w:val="auto"/>
            <w:sz w:val="19"/>
            <w:szCs w:val="19"/>
            <w:lang w:val="sk-SK"/>
          </w:rPr>
          <w:t xml:space="preserve"> </w:t>
        </w:r>
        <w:r>
          <w:rPr>
            <w:rFonts w:ascii="Arial" w:eastAsiaTheme="minorHAnsi" w:hAnsi="Arial" w:cs="Arial"/>
            <w:color w:val="auto"/>
            <w:sz w:val="19"/>
            <w:szCs w:val="19"/>
            <w:lang w:val="sk-SK"/>
          </w:rPr>
          <w:t xml:space="preserve">-  </w:t>
        </w:r>
        <w:r w:rsidRPr="0014645C">
          <w:rPr>
            <w:rFonts w:ascii="Arial" w:eastAsiaTheme="minorHAnsi" w:hAnsi="Arial" w:cs="Arial"/>
            <w:color w:val="auto"/>
            <w:sz w:val="19"/>
            <w:szCs w:val="19"/>
            <w:lang w:val="sk-SK"/>
          </w:rPr>
          <w:t xml:space="preserve">Rozpočet projektu-paušálna sadzba </w:t>
        </w:r>
        <w:r>
          <w:rPr>
            <w:rFonts w:ascii="Arial" w:eastAsiaTheme="minorHAnsi" w:hAnsi="Arial" w:cs="Arial"/>
            <w:color w:val="auto"/>
            <w:sz w:val="19"/>
            <w:szCs w:val="19"/>
            <w:lang w:val="sk-SK"/>
          </w:rPr>
          <w:t>na NV</w:t>
        </w:r>
        <w:r w:rsidRPr="0014645C">
          <w:rPr>
            <w:rFonts w:ascii="Arial" w:eastAsiaTheme="minorHAnsi" w:hAnsi="Arial" w:cs="Arial"/>
            <w:color w:val="auto"/>
            <w:sz w:val="19"/>
            <w:szCs w:val="19"/>
            <w:lang w:val="sk-SK"/>
          </w:rPr>
          <w:t>– národné projekty</w:t>
        </w:r>
      </w:ins>
    </w:p>
    <w:p w14:paraId="0447A2FA" w14:textId="704B170D" w:rsidR="001360FA" w:rsidRPr="00BD6161" w:rsidRDefault="00CA63DB" w:rsidP="00BD6161">
      <w:pPr>
        <w:pStyle w:val="Default"/>
        <w:numPr>
          <w:ilvl w:val="0"/>
          <w:numId w:val="40"/>
        </w:numPr>
        <w:spacing w:before="120" w:after="120" w:line="288" w:lineRule="auto"/>
        <w:jc w:val="both"/>
        <w:rPr>
          <w:rFonts w:ascii="Arial" w:eastAsiaTheme="minorHAnsi" w:hAnsi="Arial" w:cs="Arial"/>
          <w:color w:val="auto"/>
          <w:sz w:val="19"/>
          <w:szCs w:val="19"/>
          <w:lang w:val="sk-SK"/>
        </w:rPr>
      </w:pPr>
      <w:r w:rsidRPr="00BD6161">
        <w:rPr>
          <w:rFonts w:ascii="Arial" w:eastAsiaTheme="minorHAnsi" w:hAnsi="Arial" w:cs="Arial"/>
          <w:color w:val="auto"/>
          <w:sz w:val="19"/>
          <w:szCs w:val="19"/>
          <w:lang w:val="sk-SK"/>
        </w:rPr>
        <w:t xml:space="preserve">Zoznam výdavkov pre </w:t>
      </w:r>
      <w:r w:rsidR="00695FB9" w:rsidRPr="00BD6161">
        <w:rPr>
          <w:rFonts w:ascii="Arial" w:eastAsiaTheme="minorHAnsi" w:hAnsi="Arial" w:cs="Arial"/>
          <w:color w:val="auto"/>
          <w:sz w:val="19"/>
          <w:szCs w:val="19"/>
          <w:lang w:val="sk-SK"/>
        </w:rPr>
        <w:t xml:space="preserve">určenie výšky </w:t>
      </w:r>
      <w:r w:rsidRPr="00BD6161">
        <w:rPr>
          <w:rFonts w:ascii="Arial" w:eastAsiaTheme="minorHAnsi" w:hAnsi="Arial" w:cs="Arial"/>
          <w:color w:val="auto"/>
          <w:sz w:val="19"/>
          <w:szCs w:val="19"/>
          <w:lang w:val="sk-SK"/>
        </w:rPr>
        <w:t xml:space="preserve"> paušálnej sadzby</w:t>
      </w:r>
      <w:r w:rsidRPr="00BD6161" w:rsidDel="00CA63DB">
        <w:rPr>
          <w:rFonts w:ascii="Arial" w:eastAsiaTheme="minorHAnsi" w:hAnsi="Arial" w:cs="Arial"/>
          <w:color w:val="auto"/>
          <w:sz w:val="19"/>
          <w:szCs w:val="19"/>
          <w:lang w:val="sk-SK"/>
        </w:rPr>
        <w:t xml:space="preserve"> </w:t>
      </w:r>
    </w:p>
    <w:p w14:paraId="00980859" w14:textId="77777777" w:rsidR="005B7230" w:rsidRPr="0014645C" w:rsidRDefault="005B7230"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Príklady oprávnených a neoprávnených ostatných nákladov pre účely dopytovo – orientovaných projektov</w:t>
      </w:r>
    </w:p>
    <w:p w14:paraId="6384F82D" w14:textId="77777777" w:rsidR="00B02E5E" w:rsidRPr="0014645C" w:rsidRDefault="00B02E5E" w:rsidP="00B02E5E">
      <w:pPr>
        <w:pStyle w:val="Nadpis2"/>
      </w:pPr>
    </w:p>
    <w:p w14:paraId="7F31B8E0" w14:textId="77777777" w:rsidR="00A74D24" w:rsidRPr="0014645C" w:rsidRDefault="00A74D24" w:rsidP="00CB7C53">
      <w:pPr>
        <w:pStyle w:val="Bezriadkovania"/>
        <w:spacing w:before="120" w:after="120" w:line="288" w:lineRule="auto"/>
        <w:jc w:val="both"/>
        <w:rPr>
          <w:lang w:val="sk-SK"/>
        </w:rPr>
      </w:pPr>
    </w:p>
    <w:sectPr w:rsidR="00A74D24" w:rsidRPr="0014645C" w:rsidSect="008A14A5">
      <w:headerReference w:type="default" r:id="rId28"/>
      <w:footerReference w:type="default" r:id="rId29"/>
      <w:headerReference w:type="first" r:id="rId30"/>
      <w:pgSz w:w="11906" w:h="16838" w:code="9"/>
      <w:pgMar w:top="1418" w:right="1418" w:bottom="1418" w:left="1418" w:header="709" w:footer="709" w:gutter="0"/>
      <w:paperSrc w:first="15" w:other="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A07E6C" w14:textId="77777777" w:rsidR="004F092E" w:rsidRDefault="004F092E">
      <w:r>
        <w:separator/>
      </w:r>
    </w:p>
    <w:p w14:paraId="071EECAD" w14:textId="77777777" w:rsidR="004F092E" w:rsidRDefault="004F092E"/>
  </w:endnote>
  <w:endnote w:type="continuationSeparator" w:id="0">
    <w:p w14:paraId="30BE4C59" w14:textId="77777777" w:rsidR="004F092E" w:rsidRDefault="004F092E">
      <w:r>
        <w:continuationSeparator/>
      </w:r>
    </w:p>
    <w:p w14:paraId="0F83B2D9" w14:textId="77777777" w:rsidR="004F092E" w:rsidRDefault="004F092E"/>
  </w:endnote>
  <w:endnote w:type="continuationNotice" w:id="1">
    <w:p w14:paraId="69E88860" w14:textId="77777777" w:rsidR="004F092E" w:rsidRDefault="004F09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ITCBookmanEE">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rPr>
      <w:id w:val="1273596504"/>
      <w:docPartObj>
        <w:docPartGallery w:val="Page Numbers (Bottom of Page)"/>
        <w:docPartUnique/>
      </w:docPartObj>
    </w:sdtPr>
    <w:sdtEndPr>
      <w:rPr>
        <w:noProof/>
      </w:rPr>
    </w:sdtEndPr>
    <w:sdtContent>
      <w:p w14:paraId="6A6D86FD" w14:textId="77777777" w:rsidR="004F092E" w:rsidRPr="004B1810" w:rsidRDefault="004F092E" w:rsidP="00646F25">
        <w:pPr>
          <w:tabs>
            <w:tab w:val="left" w:pos="709"/>
            <w:tab w:val="center" w:pos="4703"/>
            <w:tab w:val="right" w:pos="9406"/>
          </w:tabs>
          <w:jc w:val="center"/>
          <w:rPr>
            <w:b/>
            <w:sz w:val="16"/>
          </w:rPr>
        </w:pPr>
      </w:p>
      <w:p w14:paraId="06E08E9A" w14:textId="01BB7102" w:rsidR="004F092E" w:rsidRDefault="004F092E">
        <w:pPr>
          <w:pStyle w:val="Pta"/>
          <w:jc w:val="right"/>
        </w:pPr>
        <w:r>
          <w:fldChar w:fldCharType="begin"/>
        </w:r>
        <w:r>
          <w:instrText xml:space="preserve"> PAGE   \* MERGEFORMAT </w:instrText>
        </w:r>
        <w:r>
          <w:fldChar w:fldCharType="separate"/>
        </w:r>
        <w:r w:rsidR="00CB5055">
          <w:rPr>
            <w:noProof/>
          </w:rPr>
          <w:t>16</w:t>
        </w:r>
        <w:r>
          <w:rPr>
            <w:noProof/>
          </w:rPr>
          <w:fldChar w:fldCharType="end"/>
        </w:r>
      </w:p>
    </w:sdtContent>
  </w:sdt>
  <w:p w14:paraId="6FCB52A1" w14:textId="77777777" w:rsidR="004F092E" w:rsidRPr="003530AF" w:rsidRDefault="004F092E" w:rsidP="00646F25">
    <w:pPr>
      <w:pStyle w:val="Pta"/>
      <w:jc w:val="center"/>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2D6BC8" w14:textId="77777777" w:rsidR="004F092E" w:rsidRDefault="004F092E">
      <w:r>
        <w:separator/>
      </w:r>
    </w:p>
    <w:p w14:paraId="518C88F5" w14:textId="77777777" w:rsidR="004F092E" w:rsidRDefault="004F092E"/>
  </w:footnote>
  <w:footnote w:type="continuationSeparator" w:id="0">
    <w:p w14:paraId="1A49E5BE" w14:textId="77777777" w:rsidR="004F092E" w:rsidRDefault="004F092E">
      <w:r>
        <w:continuationSeparator/>
      </w:r>
    </w:p>
    <w:p w14:paraId="1FFF6D63" w14:textId="77777777" w:rsidR="004F092E" w:rsidRDefault="004F092E"/>
  </w:footnote>
  <w:footnote w:type="continuationNotice" w:id="1">
    <w:p w14:paraId="122C2733" w14:textId="77777777" w:rsidR="004F092E" w:rsidRDefault="004F092E"/>
  </w:footnote>
  <w:footnote w:id="2">
    <w:p w14:paraId="3D48804A" w14:textId="77777777" w:rsidR="004F092E" w:rsidRPr="007F7349" w:rsidRDefault="004F092E" w:rsidP="00D86ED1">
      <w:pPr>
        <w:pStyle w:val="Textpoznmkypodiarou"/>
        <w:jc w:val="both"/>
      </w:pPr>
      <w:r>
        <w:rPr>
          <w:rStyle w:val="Odkaznapoznmkupodiarou"/>
        </w:rPr>
        <w:footnoteRef/>
      </w:r>
      <w:r>
        <w:t xml:space="preserve"> </w:t>
      </w:r>
      <w:r w:rsidRPr="007F7349">
        <w:t xml:space="preserve">Pojem podľa </w:t>
      </w:r>
      <w:r>
        <w:t>z</w:t>
      </w:r>
      <w:r w:rsidRPr="007F7349">
        <w:t>mluvy o NFP</w:t>
      </w:r>
    </w:p>
  </w:footnote>
  <w:footnote w:id="3">
    <w:p w14:paraId="216E6C3A" w14:textId="77777777" w:rsidR="004F092E" w:rsidRPr="007F7349" w:rsidRDefault="004F092E" w:rsidP="005C4E65">
      <w:pPr>
        <w:pStyle w:val="Textpoznmkypodiarou"/>
        <w:tabs>
          <w:tab w:val="left" w:pos="426"/>
        </w:tabs>
        <w:jc w:val="both"/>
      </w:pPr>
      <w:r w:rsidRPr="007F7349">
        <w:rPr>
          <w:rStyle w:val="Odkaznapoznmkupodiarou"/>
        </w:rPr>
        <w:footnoteRef/>
      </w:r>
      <w:r w:rsidRPr="007F7349">
        <w:t xml:space="preserve"> V prípade poskytovania štátnej pomoci, alebo pomoci de-minimis</w:t>
      </w:r>
    </w:p>
  </w:footnote>
  <w:footnote w:id="4">
    <w:p w14:paraId="243AC2A4" w14:textId="77777777" w:rsidR="004F092E" w:rsidRPr="007708E2" w:rsidRDefault="004F092E" w:rsidP="002B3DE0">
      <w:pPr>
        <w:pStyle w:val="Textpoznmkypodiarou"/>
        <w:rPr>
          <w:szCs w:val="16"/>
        </w:rPr>
      </w:pPr>
      <w:r>
        <w:rPr>
          <w:rStyle w:val="Odkaznapoznmkupodiarou"/>
        </w:rPr>
        <w:footnoteRef/>
      </w:r>
      <w:r w:rsidRPr="002D04AB">
        <w:rPr>
          <w:lang w:val="pl-PL"/>
        </w:rPr>
        <w:t xml:space="preserve"> </w:t>
      </w:r>
      <w:r w:rsidRPr="007708E2">
        <w:rPr>
          <w:rFonts w:cs="Arial"/>
          <w:szCs w:val="16"/>
        </w:rPr>
        <w:t xml:space="preserve">Napríklad zákon č. </w:t>
      </w:r>
      <w:r w:rsidRPr="007708E2">
        <w:rPr>
          <w:rFonts w:cs="Arial"/>
          <w:szCs w:val="16"/>
          <w:u w:val="single"/>
        </w:rPr>
        <w:t>82/2005 Z. z.</w:t>
      </w:r>
      <w:r w:rsidRPr="007708E2">
        <w:rPr>
          <w:rFonts w:cs="Arial"/>
          <w:szCs w:val="16"/>
        </w:rPr>
        <w:t xml:space="preserve"> o nelegálnej práci a nelegálnom zamestnávaní a o zmene a doplnení niektorých zákonov v znení neskorších predpisov, zákon o VO, čl. 107 a 108 Zmluvy o fungovaní Európskej únie.</w:t>
      </w:r>
    </w:p>
  </w:footnote>
  <w:footnote w:id="5">
    <w:p w14:paraId="7D49D1AF" w14:textId="77777777" w:rsidR="004F092E" w:rsidRPr="00FC5FD7" w:rsidRDefault="004F092E" w:rsidP="00F8539A">
      <w:pPr>
        <w:pStyle w:val="Textpoznmkypodiarou"/>
      </w:pPr>
      <w:r w:rsidRPr="00373BF1">
        <w:rPr>
          <w:rStyle w:val="Odkaznapoznmkupodiarou"/>
        </w:rPr>
        <w:footnoteRef/>
      </w:r>
      <w:r w:rsidRPr="00373BF1">
        <w:t xml:space="preserve"> Uvedené sa aplikuje primerane aj na poskytnutie zálohovej platby a poskytnutie predfinancovania.</w:t>
      </w:r>
      <w:r>
        <w:rPr>
          <w:sz w:val="20"/>
        </w:rPr>
        <w:t xml:space="preserve">  </w:t>
      </w:r>
    </w:p>
  </w:footnote>
  <w:footnote w:id="6">
    <w:p w14:paraId="13FE2B0D" w14:textId="77777777" w:rsidR="004F092E" w:rsidRPr="006E4CC8" w:rsidRDefault="004F092E" w:rsidP="00C22E41">
      <w:pPr>
        <w:tabs>
          <w:tab w:val="left" w:pos="284"/>
        </w:tabs>
        <w:spacing w:after="0" w:line="240" w:lineRule="auto"/>
        <w:ind w:left="284" w:hanging="284"/>
        <w:jc w:val="both"/>
        <w:rPr>
          <w:sz w:val="16"/>
          <w:szCs w:val="20"/>
        </w:rPr>
      </w:pPr>
      <w:r>
        <w:rPr>
          <w:rStyle w:val="Odkaznapoznmkupodiarou"/>
        </w:rPr>
        <w:footnoteRef/>
      </w:r>
      <w:r w:rsidRPr="0050335B">
        <w:t xml:space="preserve"> </w:t>
      </w:r>
      <w:r w:rsidRPr="006E4CC8">
        <w:rPr>
          <w:sz w:val="16"/>
          <w:szCs w:val="20"/>
        </w:rPr>
        <w:t>Pojem „infraštruktúra“ predstavuje hmotný majetok trvalej povahy, ktorý spĺňa nasledovné podmienky:</w:t>
      </w:r>
    </w:p>
    <w:p w14:paraId="18C64A99" w14:textId="77777777" w:rsidR="004F092E" w:rsidRPr="00F02256" w:rsidRDefault="004F092E" w:rsidP="00C22E41">
      <w:pPr>
        <w:pStyle w:val="Odsekzoznamu"/>
        <w:numPr>
          <w:ilvl w:val="0"/>
          <w:numId w:val="28"/>
        </w:numPr>
        <w:tabs>
          <w:tab w:val="left" w:pos="426"/>
        </w:tabs>
        <w:spacing w:after="0" w:line="240" w:lineRule="auto"/>
        <w:ind w:left="426" w:hanging="284"/>
        <w:jc w:val="both"/>
        <w:rPr>
          <w:sz w:val="16"/>
          <w:szCs w:val="20"/>
        </w:rPr>
      </w:pPr>
      <w:r w:rsidRPr="00F02256">
        <w:rPr>
          <w:sz w:val="16"/>
          <w:szCs w:val="20"/>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0A287DE4" w14:textId="77777777" w:rsidR="004F092E" w:rsidRPr="00F02256" w:rsidRDefault="004F092E" w:rsidP="00C22E41">
      <w:pPr>
        <w:pStyle w:val="Odsekzoznamu"/>
        <w:numPr>
          <w:ilvl w:val="0"/>
          <w:numId w:val="28"/>
        </w:numPr>
        <w:tabs>
          <w:tab w:val="left" w:pos="426"/>
        </w:tabs>
        <w:spacing w:after="0" w:line="240" w:lineRule="auto"/>
        <w:ind w:left="426" w:hanging="284"/>
        <w:jc w:val="both"/>
        <w:rPr>
          <w:sz w:val="16"/>
          <w:szCs w:val="20"/>
        </w:rPr>
      </w:pPr>
      <w:r w:rsidRPr="00F02256">
        <w:rPr>
          <w:sz w:val="16"/>
          <w:szCs w:val="20"/>
        </w:rPr>
        <w:t xml:space="preserve"> za normálnych podmienok použitia (vrátane primeranej starostlivosti a údržby) má neobmedzenú dobu použitia;</w:t>
      </w:r>
    </w:p>
    <w:p w14:paraId="4E72510B" w14:textId="77777777" w:rsidR="004F092E" w:rsidRPr="00F02256" w:rsidRDefault="004F092E" w:rsidP="00C22E41">
      <w:pPr>
        <w:pStyle w:val="Odsekzoznamu"/>
        <w:numPr>
          <w:ilvl w:val="0"/>
          <w:numId w:val="28"/>
        </w:numPr>
        <w:tabs>
          <w:tab w:val="left" w:pos="426"/>
        </w:tabs>
        <w:spacing w:after="0" w:line="240" w:lineRule="auto"/>
        <w:ind w:left="426" w:hanging="284"/>
        <w:jc w:val="both"/>
        <w:rPr>
          <w:sz w:val="16"/>
          <w:szCs w:val="20"/>
        </w:rPr>
      </w:pPr>
      <w:r w:rsidRPr="00F02256">
        <w:rPr>
          <w:sz w:val="16"/>
          <w:szCs w:val="20"/>
        </w:rPr>
        <w:t>aj napriek používaniu si uchováva pôvodný tvar a vzhľad</w:t>
      </w:r>
    </w:p>
    <w:p w14:paraId="129BFC33" w14:textId="77777777" w:rsidR="004F092E" w:rsidRDefault="004F092E" w:rsidP="00C22E41">
      <w:pPr>
        <w:pStyle w:val="Textpoznmkypodiarou"/>
        <w:tabs>
          <w:tab w:val="left" w:pos="284"/>
        </w:tabs>
        <w:spacing w:after="0" w:line="240" w:lineRule="auto"/>
        <w:ind w:left="284" w:hanging="284"/>
        <w:jc w:val="both"/>
      </w:pPr>
      <w:r w:rsidRPr="002456C3">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p w14:paraId="0526E4E8" w14:textId="77777777" w:rsidR="004F092E" w:rsidRPr="00A37BAC" w:rsidRDefault="004F092E" w:rsidP="00C22E41">
      <w:pPr>
        <w:pStyle w:val="Textpoznmkypodiarou"/>
        <w:tabs>
          <w:tab w:val="left" w:pos="284"/>
        </w:tabs>
        <w:spacing w:after="0" w:line="240" w:lineRule="auto"/>
        <w:ind w:left="284" w:hanging="284"/>
        <w:jc w:val="both"/>
      </w:pPr>
    </w:p>
  </w:footnote>
  <w:footnote w:id="7">
    <w:p w14:paraId="40284A7C" w14:textId="77777777" w:rsidR="004F092E" w:rsidRPr="007F7349" w:rsidRDefault="004F092E" w:rsidP="00FB0FD0">
      <w:pPr>
        <w:pStyle w:val="Textpoznmkypodiarou"/>
      </w:pPr>
      <w:r>
        <w:rPr>
          <w:rStyle w:val="Odkaznapoznmkupodiarou"/>
        </w:rPr>
        <w:footnoteRef/>
      </w:r>
      <w:r>
        <w:t xml:space="preserve"> </w:t>
      </w:r>
      <w:r w:rsidRPr="007F7349">
        <w:t>Uvedené môže mať vplyv na správne určenie finančnej medzery pri projektoch generujúcich príjmy.</w:t>
      </w:r>
    </w:p>
  </w:footnote>
  <w:footnote w:id="8">
    <w:p w14:paraId="64BE4558" w14:textId="77777777" w:rsidR="004F092E" w:rsidRPr="00CB17BC" w:rsidRDefault="004F092E" w:rsidP="00A44CA7">
      <w:pPr>
        <w:pStyle w:val="Textpoznmkypodiarou"/>
        <w:spacing w:after="0"/>
        <w:jc w:val="both"/>
      </w:pPr>
      <w:r>
        <w:rPr>
          <w:rStyle w:val="Odkaznapoznmkupodiarou"/>
        </w:rPr>
        <w:footnoteRef/>
      </w:r>
      <w:r w:rsidRPr="00C931D2">
        <w:t xml:space="preserve"> </w:t>
      </w:r>
      <w:r w:rsidRPr="00C931D2">
        <w:rPr>
          <w:szCs w:val="22"/>
        </w:rPr>
        <w:t>Výnimku tvoria daň z príjmu fyzických osôb, ktorá je súčasťou hrubej mzdy, resp. odmeny za vykonanú prácu a je oprávneným výdavkom v rámci osobných výdavkov a daň za ubytovanie, ktorá je oprávneným výdavkom v rámci cestovných náhrad.</w:t>
      </w:r>
    </w:p>
  </w:footnote>
  <w:footnote w:id="9">
    <w:p w14:paraId="72773A0D" w14:textId="77777777" w:rsidR="004F092E" w:rsidRPr="00FC5FD7" w:rsidRDefault="004F092E" w:rsidP="00A44CA7">
      <w:pPr>
        <w:pStyle w:val="Textpoznmkypodiarou"/>
        <w:spacing w:after="0"/>
        <w:jc w:val="both"/>
      </w:pPr>
      <w:r w:rsidRPr="006E4CC8">
        <w:rPr>
          <w:rStyle w:val="Odkaznapoznmkupodiarou"/>
        </w:rPr>
        <w:footnoteRef/>
      </w:r>
      <w:r w:rsidRPr="006E4CC8">
        <w:t xml:space="preserve"> </w:t>
      </w:r>
      <w:r>
        <w:t>I</w:t>
      </w:r>
      <w:r w:rsidRPr="006E4CC8">
        <w:t>de o výdavky, ktoré sú uhradené dodávateľovi/zhotoviteľovi prostredníctvom ďalšieho účtu, identifikáciu ktorého je prijímateľ povinný oznámiť RO</w:t>
      </w:r>
      <w:r>
        <w:t xml:space="preserve"> pre OP EVS</w:t>
      </w:r>
      <w:r w:rsidRPr="006E4CC8">
        <w:t>.</w:t>
      </w:r>
      <w:r w:rsidRPr="00FC5FD7">
        <w:rPr>
          <w:sz w:val="18"/>
          <w:szCs w:val="18"/>
        </w:rPr>
        <w:t xml:space="preserve"> </w:t>
      </w:r>
      <w:r w:rsidRPr="006E4CC8">
        <w:rPr>
          <w:rFonts w:cs="Arial"/>
          <w:szCs w:val="16"/>
        </w:rPr>
        <w:t>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štátneho rozpočtu na spolufinancovanie na úhradu špecifických výdavkov jedným zo spôsobov uvedených v</w:t>
      </w:r>
      <w:r>
        <w:rPr>
          <w:rFonts w:cs="Arial"/>
          <w:szCs w:val="16"/>
        </w:rPr>
        <w:t> </w:t>
      </w:r>
      <w:r w:rsidRPr="006E4CC8">
        <w:rPr>
          <w:rFonts w:cs="Arial"/>
          <w:szCs w:val="16"/>
        </w:rPr>
        <w:t>SFR</w:t>
      </w:r>
      <w:r>
        <w:rPr>
          <w:rFonts w:cs="Arial"/>
          <w:szCs w:val="16"/>
        </w:rPr>
        <w:t>, časť 5</w:t>
      </w:r>
      <w:r w:rsidRPr="006E4CC8">
        <w:rPr>
          <w:rFonts w:cs="Arial"/>
          <w:szCs w:val="16"/>
        </w:rPr>
        <w:t xml:space="preserve"> v závislosti od typu prijímateľa.</w:t>
      </w:r>
      <w:r w:rsidRPr="006E4CC8">
        <w:t xml:space="preserve"> </w:t>
      </w:r>
    </w:p>
  </w:footnote>
  <w:footnote w:id="10">
    <w:p w14:paraId="62FAF2F1" w14:textId="77777777" w:rsidR="004F092E" w:rsidRPr="00A01473" w:rsidRDefault="004F092E" w:rsidP="007F7B94">
      <w:pPr>
        <w:pStyle w:val="Default"/>
        <w:spacing w:after="0"/>
        <w:jc w:val="both"/>
        <w:rPr>
          <w:color w:val="auto"/>
          <w:sz w:val="16"/>
          <w:szCs w:val="16"/>
          <w:lang w:val="sk-SK"/>
        </w:rPr>
      </w:pPr>
      <w:r w:rsidRPr="00A01473">
        <w:rPr>
          <w:rStyle w:val="Odkaznapoznmkupodiarou"/>
          <w:szCs w:val="16"/>
          <w:lang w:val="sk-SK"/>
        </w:rPr>
        <w:footnoteRef/>
      </w:r>
      <w:r w:rsidRPr="00A01473">
        <w:rPr>
          <w:sz w:val="16"/>
          <w:szCs w:val="16"/>
          <w:lang w:val="sk-SK"/>
        </w:rPr>
        <w:t xml:space="preserve"> Písomne, e-mailom, internetový prieskum, okrem telefonického prieskumu. Prieskum trhu môže žiadateľ vykonať aj </w:t>
      </w:r>
      <w:r w:rsidRPr="00A01473">
        <w:rPr>
          <w:rFonts w:cs="Arial"/>
          <w:sz w:val="16"/>
          <w:szCs w:val="16"/>
          <w:lang w:val="sk-SK"/>
        </w:rPr>
        <w:t xml:space="preserve">z cien rovnakých alebo podobných predmetov plnenia identifikovaných na webových stránkach CRZ v zmluvách uzatvorených s úspešnými uchádzačmi s prihliadnutím na časové a miestne hľadisko. </w:t>
      </w:r>
      <w:r w:rsidRPr="00A01473">
        <w:rPr>
          <w:color w:val="auto"/>
          <w:sz w:val="16"/>
          <w:szCs w:val="16"/>
          <w:lang w:val="sk-SK"/>
        </w:rPr>
        <w:t>V prípade, že daný výdavok spadá pod tovar, práce alebo služby, ktoré sú v zmysle zákona o VO bežne dostupné na trhu, prieskum trhu môže žiadateľ vykonať aj na základe údajov zverejnených na elektronickom trhovisku (</w:t>
      </w:r>
      <w:hyperlink r:id="rId1" w:history="1">
        <w:r w:rsidRPr="00A01473">
          <w:rPr>
            <w:rStyle w:val="Hypertextovprepojenie"/>
            <w:sz w:val="16"/>
            <w:szCs w:val="16"/>
            <w:lang w:val="sk-SK"/>
          </w:rPr>
          <w:t>www.eks.sk</w:t>
        </w:r>
      </w:hyperlink>
      <w:r w:rsidRPr="00A01473">
        <w:rPr>
          <w:color w:val="auto"/>
          <w:sz w:val="16"/>
          <w:szCs w:val="16"/>
          <w:lang w:val="sk-SK"/>
        </w:rPr>
        <w:t xml:space="preserve">). V tomto prípade identifikuje minimálne 3 rovnaké alebo podobné predmety plnenia uvedené v cenových ponukách úspešných uchádzačov (s ohľadom na predmet zákazky), </w:t>
      </w:r>
      <w:r w:rsidRPr="00A01473">
        <w:rPr>
          <w:sz w:val="16"/>
          <w:szCs w:val="16"/>
          <w:lang w:val="sk-SK"/>
        </w:rPr>
        <w:t>ktorých priemerná hodnota bude preukazovať hospodárnosť výdavku požadovaného žiadateľom.</w:t>
      </w:r>
      <w:r w:rsidRPr="00A01473">
        <w:rPr>
          <w:color w:val="auto"/>
          <w:sz w:val="16"/>
          <w:szCs w:val="16"/>
          <w:lang w:val="sk-SK"/>
        </w:rPr>
        <w:t xml:space="preserve"> </w:t>
      </w:r>
    </w:p>
  </w:footnote>
  <w:footnote w:id="11">
    <w:p w14:paraId="5046E8E2" w14:textId="3163C0C0" w:rsidR="004F092E" w:rsidRPr="0000364A" w:rsidRDefault="004F092E" w:rsidP="009B33D9">
      <w:pPr>
        <w:pStyle w:val="Textpoznmkypodiarou"/>
        <w:spacing w:after="0"/>
        <w:jc w:val="both"/>
      </w:pPr>
      <w:r>
        <w:rPr>
          <w:rStyle w:val="Odkaznapoznmkupodiarou"/>
        </w:rPr>
        <w:footnoteRef/>
      </w:r>
      <w:r w:rsidRPr="00AC1573">
        <w:t xml:space="preserve"> </w:t>
      </w:r>
      <w:r>
        <w:t xml:space="preserve">V prípade </w:t>
      </w:r>
      <w:r w:rsidRPr="00515FCC">
        <w:t>rozpočtovania výdavkov na služby poskytované medzinárodnou organizáciou</w:t>
      </w:r>
      <w:r>
        <w:t xml:space="preserve"> sa uvedená podmienka aplikuje primeraným spôsobom. V prípade uplatňovania zjednodušeného vykazovania výdavkov pri dopytovo-orientovaných projektoch žiadateľ prieskum trhu nepredkladá.</w:t>
      </w:r>
    </w:p>
  </w:footnote>
  <w:footnote w:id="12">
    <w:p w14:paraId="62FFB574" w14:textId="30D97D9A" w:rsidR="004F092E" w:rsidRPr="00095609" w:rsidRDefault="004F092E" w:rsidP="007F7B94">
      <w:pPr>
        <w:pStyle w:val="Textpoznmkypodiarou"/>
        <w:spacing w:after="0"/>
        <w:jc w:val="both"/>
        <w:rPr>
          <w:color w:val="000000"/>
        </w:rPr>
      </w:pPr>
      <w:r w:rsidRPr="000D70D6">
        <w:rPr>
          <w:rStyle w:val="Odkaznapoznmkupodiarou"/>
          <w:color w:val="000000"/>
          <w:szCs w:val="16"/>
        </w:rPr>
        <w:footnoteRef/>
      </w:r>
      <w:r w:rsidRPr="00A01473">
        <w:rPr>
          <w:rFonts w:cs="Arial"/>
          <w:color w:val="000000"/>
          <w:szCs w:val="16"/>
        </w:rPr>
        <w:t xml:space="preserve"> V prípade, ak bola výška výdavku v rozpočte projektu stanovená na základe uzavretej zmluvy s úspešným uchádzačom ako výsledkom vykonaného verejného obstarávania, žiadateľ predkladá Prílohu č. 4 (vyplnenú v zmysle inštrukcií) spolu so zmluvou s úspešným uchádzačom. </w:t>
      </w:r>
    </w:p>
  </w:footnote>
  <w:footnote w:id="13">
    <w:p w14:paraId="7997C483" w14:textId="03131283" w:rsidR="004F092E" w:rsidRDefault="004F092E">
      <w:pPr>
        <w:pStyle w:val="Textpoznmkypodiarou"/>
      </w:pPr>
      <w:ins w:id="134" w:author="Autor">
        <w:r>
          <w:rPr>
            <w:rStyle w:val="Odkaznapoznmkupodiarou"/>
          </w:rPr>
          <w:footnoteRef/>
        </w:r>
        <w:r>
          <w:t xml:space="preserve"> Z</w:t>
        </w:r>
        <w:r w:rsidRPr="00D1716D">
          <w:t xml:space="preserve">verejnená na webovom sídle CKO </w:t>
        </w:r>
        <w:r w:rsidRPr="00D1716D">
          <w:fldChar w:fldCharType="begin"/>
        </w:r>
        <w:r w:rsidRPr="00D1716D">
          <w:instrText xml:space="preserve"> HYPERLINK "https://www.partnerskadohoda.gov.sk/zakladne-dokumenty/" </w:instrText>
        </w:r>
        <w:r w:rsidRPr="00D1716D">
          <w:fldChar w:fldCharType="separate"/>
        </w:r>
        <w:r w:rsidRPr="00D1716D">
          <w:rPr>
            <w:rStyle w:val="Hypertextovprepojenie"/>
            <w:rFonts w:asciiTheme="minorHAnsi" w:hAnsiTheme="minorHAnsi"/>
            <w:sz w:val="16"/>
          </w:rPr>
          <w:t>https://www.partnerskadohoda.gov.sk/zakladne-dokumenty/</w:t>
        </w:r>
        <w:r w:rsidRPr="00D1716D">
          <w:fldChar w:fldCharType="end"/>
        </w:r>
        <w:r w:rsidRPr="00D1716D">
          <w:t xml:space="preserve"> a webovom sídle RO pre OP EVS </w:t>
        </w:r>
        <w:r w:rsidRPr="00D1716D">
          <w:fldChar w:fldCharType="begin"/>
        </w:r>
        <w:r w:rsidRPr="00D1716D">
          <w:instrText xml:space="preserve"> HYPERLINK "http://www.reformuj.sk/dokument/projektove-dokumenty/" </w:instrText>
        </w:r>
        <w:r w:rsidRPr="00D1716D">
          <w:fldChar w:fldCharType="separate"/>
        </w:r>
        <w:r w:rsidRPr="00D1716D">
          <w:rPr>
            <w:rStyle w:val="Hypertextovprepojenie"/>
            <w:rFonts w:asciiTheme="minorHAnsi" w:hAnsiTheme="minorHAnsi"/>
            <w:sz w:val="16"/>
          </w:rPr>
          <w:t>http://www.reformuj.sk/dokument/projektove-dokumenty/</w:t>
        </w:r>
        <w:r w:rsidRPr="00D1716D">
          <w:fldChar w:fldCharType="end"/>
        </w:r>
      </w:ins>
    </w:p>
  </w:footnote>
  <w:footnote w:id="14">
    <w:p w14:paraId="06E116D5" w14:textId="77777777" w:rsidR="004F092E" w:rsidRPr="002B3DE0" w:rsidRDefault="004F092E" w:rsidP="002B3DE0">
      <w:pPr>
        <w:spacing w:after="147"/>
        <w:jc w:val="both"/>
        <w:rPr>
          <w:sz w:val="12"/>
          <w:szCs w:val="20"/>
          <w:lang w:eastAsia="cs-CZ"/>
        </w:rPr>
      </w:pPr>
      <w:r>
        <w:rPr>
          <w:rStyle w:val="Odkaznapoznmkupodiarou"/>
        </w:rPr>
        <w:footnoteRef/>
      </w:r>
      <w:r w:rsidRPr="0050335B">
        <w:t xml:space="preserve"> </w:t>
      </w:r>
      <w:r w:rsidRPr="00505E79">
        <w:rPr>
          <w:sz w:val="16"/>
          <w:szCs w:val="16"/>
          <w:lang w:eastAsia="cs-CZ"/>
        </w:rPr>
        <w:t>Projekty generujúce čistý príjem po ich dokončení definuje čl. 61 všeobecného nariadenia.</w:t>
      </w:r>
      <w:r w:rsidRPr="002B3DE0">
        <w:rPr>
          <w:sz w:val="12"/>
          <w:szCs w:val="20"/>
          <w:lang w:eastAsia="cs-CZ"/>
        </w:rPr>
        <w:t xml:space="preserve"> </w:t>
      </w:r>
    </w:p>
    <w:p w14:paraId="0435AE3E" w14:textId="77777777" w:rsidR="004F092E" w:rsidRPr="0050335B" w:rsidRDefault="004F092E" w:rsidP="002B3DE0">
      <w:pPr>
        <w:pStyle w:val="Textpoznmkypodiarou"/>
        <w:rPr>
          <w:sz w:val="20"/>
          <w:lang w:eastAsia="cs-CZ"/>
        </w:rPr>
      </w:pPr>
    </w:p>
  </w:footnote>
  <w:footnote w:id="15">
    <w:p w14:paraId="1A6A313B" w14:textId="77777777" w:rsidR="004F092E" w:rsidRPr="005E07D4" w:rsidRDefault="004F092E" w:rsidP="002B3DE0">
      <w:pPr>
        <w:pStyle w:val="Textpoznmkypodiarou"/>
      </w:pPr>
      <w:r w:rsidRPr="005E07D4">
        <w:rPr>
          <w:rStyle w:val="Odkaznapoznmkupodiarou"/>
        </w:rPr>
        <w:footnoteRef/>
      </w:r>
      <w:r w:rsidRPr="005E07D4">
        <w:t xml:space="preserve"> Pre účely </w:t>
      </w:r>
      <w:r>
        <w:t>príručky</w:t>
      </w:r>
      <w:r w:rsidRPr="005E07D4">
        <w:t xml:space="preserve"> sa odovzdávajúcim rozumie prijímateľ a príjemcom sa rozumie dodávateľ</w:t>
      </w:r>
      <w:r>
        <w:t>.</w:t>
      </w:r>
      <w:r w:rsidRPr="005E07D4">
        <w:t xml:space="preserve">  </w:t>
      </w:r>
    </w:p>
  </w:footnote>
  <w:footnote w:id="16">
    <w:p w14:paraId="05503DD9" w14:textId="7DA34BC7" w:rsidR="004F092E" w:rsidRPr="005D1923" w:rsidRDefault="004F092E" w:rsidP="005D1923">
      <w:pPr>
        <w:spacing w:after="0"/>
        <w:jc w:val="both"/>
        <w:rPr>
          <w:sz w:val="16"/>
          <w:szCs w:val="16"/>
        </w:rPr>
      </w:pPr>
      <w:r w:rsidRPr="005E07D4">
        <w:rPr>
          <w:rStyle w:val="Odkaznapoznmkupodiarou"/>
        </w:rPr>
        <w:footnoteRef/>
      </w:r>
      <w:r w:rsidRPr="005E07D4">
        <w:t xml:space="preserve"> </w:t>
      </w:r>
      <w:r w:rsidRPr="005D1923">
        <w:rPr>
          <w:sz w:val="16"/>
          <w:szCs w:val="16"/>
        </w:rPr>
        <w:t xml:space="preserve">Príklady oprávnených a neoprávnených ostatných nákladov pre účely dopytovo-orientovaných projektov sú uvedené v prílohe č. 7.  Pre národné projekty OP EVS platí, že </w:t>
      </w:r>
      <w:r w:rsidRPr="002E0152">
        <w:rPr>
          <w:sz w:val="16"/>
          <w:szCs w:val="16"/>
        </w:rPr>
        <w:t xml:space="preserve">„Zoznam </w:t>
      </w:r>
      <w:ins w:id="173" w:author="Autor">
        <w:r w:rsidRPr="002E0152">
          <w:rPr>
            <w:sz w:val="16"/>
            <w:szCs w:val="16"/>
          </w:rPr>
          <w:t>výdavkov pre určenie výšky paušálnej sadzby</w:t>
        </w:r>
      </w:ins>
      <w:del w:id="174" w:author="Autor">
        <w:r w:rsidRPr="002E0152" w:rsidDel="00B91003">
          <w:rPr>
            <w:sz w:val="16"/>
            <w:szCs w:val="16"/>
          </w:rPr>
          <w:delText>ostatných nákladov pre uplatnenie v paušálnej sadzbe</w:delText>
        </w:r>
      </w:del>
      <w:r w:rsidRPr="002E0152">
        <w:rPr>
          <w:sz w:val="16"/>
          <w:szCs w:val="16"/>
        </w:rPr>
        <w:t>“</w:t>
      </w:r>
      <w:r w:rsidRPr="005D1923">
        <w:rPr>
          <w:sz w:val="16"/>
          <w:szCs w:val="16"/>
        </w:rPr>
        <w:t xml:space="preserve"> (</w:t>
      </w:r>
      <w:del w:id="175" w:author="Autor">
        <w:r w:rsidRPr="005D1923" w:rsidDel="00B91003">
          <w:rPr>
            <w:sz w:val="16"/>
            <w:szCs w:val="16"/>
          </w:rPr>
          <w:delText xml:space="preserve">ako </w:delText>
        </w:r>
      </w:del>
      <w:r w:rsidRPr="005D1923">
        <w:rPr>
          <w:sz w:val="16"/>
          <w:szCs w:val="16"/>
        </w:rPr>
        <w:t>príloha č. 6 tejto Príručky pre žiadateľa) sa tvorí s odkazom na postupy a limity určené v riadiacej dokumentácii OP EVS (predovšetkým limity Usmernenia RO pre OP EVS č. 5 a Príručky pre žiadateľa) vrátane ich odôvodnenia alebo na základe iných relevantných referenčných údajov relevantných pre posúdenie oprávnenosti výdavkov najmä z pohľadu aspektov plnenia určených cieľov a dosahovania plánovaných výsledkov projektu a realizovateľnosti predložených výdavkov v rámci financovania z Európskeho sociálneho fondu. Ide najmä o:</w:t>
      </w:r>
    </w:p>
    <w:p w14:paraId="72615B50" w14:textId="77777777" w:rsidR="004F092E" w:rsidRPr="005D1923" w:rsidRDefault="004F092E" w:rsidP="00EA0104">
      <w:pPr>
        <w:pStyle w:val="Odsekzoznamu"/>
        <w:numPr>
          <w:ilvl w:val="0"/>
          <w:numId w:val="52"/>
        </w:numPr>
        <w:spacing w:after="0"/>
        <w:jc w:val="both"/>
        <w:rPr>
          <w:sz w:val="16"/>
          <w:szCs w:val="16"/>
        </w:rPr>
      </w:pPr>
      <w:r w:rsidRPr="005D1923">
        <w:rPr>
          <w:sz w:val="16"/>
          <w:szCs w:val="16"/>
        </w:rPr>
        <w:t>určenie predpokladaného nákladu na základe vykonaného prieskumu trhu;</w:t>
      </w:r>
    </w:p>
    <w:p w14:paraId="1BF8EFB8" w14:textId="77777777" w:rsidR="004F092E" w:rsidRPr="005D1923" w:rsidRDefault="004F092E" w:rsidP="00EA0104">
      <w:pPr>
        <w:pStyle w:val="Odsekzoznamu"/>
        <w:numPr>
          <w:ilvl w:val="0"/>
          <w:numId w:val="52"/>
        </w:numPr>
        <w:spacing w:after="0"/>
        <w:jc w:val="both"/>
        <w:rPr>
          <w:sz w:val="16"/>
          <w:szCs w:val="16"/>
        </w:rPr>
      </w:pPr>
      <w:r w:rsidRPr="005D1923">
        <w:rPr>
          <w:sz w:val="16"/>
          <w:szCs w:val="16"/>
        </w:rPr>
        <w:t>identifikáciu realizovaných, resp. zrealizovaných dodaní tovarov, služieb a stavebných prác (na základe zmlúv alebo rámcových dohôd);</w:t>
      </w:r>
    </w:p>
    <w:p w14:paraId="38112FCC" w14:textId="77777777" w:rsidR="004F092E" w:rsidRPr="005D1923" w:rsidRDefault="004F092E" w:rsidP="00EA0104">
      <w:pPr>
        <w:pStyle w:val="Odsekzoznamu"/>
        <w:numPr>
          <w:ilvl w:val="0"/>
          <w:numId w:val="52"/>
        </w:numPr>
        <w:spacing w:after="0"/>
        <w:jc w:val="both"/>
        <w:rPr>
          <w:sz w:val="16"/>
          <w:szCs w:val="16"/>
        </w:rPr>
      </w:pPr>
      <w:r w:rsidRPr="005D1923">
        <w:rPr>
          <w:sz w:val="16"/>
          <w:szCs w:val="16"/>
        </w:rPr>
        <w:t>určenie nákladu vychádzajúceho z „priemerných“ referenčných nákladov získaných z účtovných, resp. rozpočtových údajov (pri organizáciách VS); </w:t>
      </w:r>
    </w:p>
    <w:p w14:paraId="066389AB" w14:textId="77777777" w:rsidR="004F092E" w:rsidRPr="005D1923" w:rsidRDefault="004F092E" w:rsidP="00EA0104">
      <w:pPr>
        <w:pStyle w:val="Odsekzoznamu"/>
        <w:numPr>
          <w:ilvl w:val="0"/>
          <w:numId w:val="52"/>
        </w:numPr>
        <w:spacing w:after="0"/>
        <w:jc w:val="both"/>
        <w:rPr>
          <w:sz w:val="16"/>
          <w:szCs w:val="16"/>
        </w:rPr>
      </w:pPr>
      <w:r w:rsidRPr="005D1923">
        <w:rPr>
          <w:sz w:val="16"/>
          <w:szCs w:val="16"/>
        </w:rPr>
        <w:t>odborným ocenením alebo odborným určením ceny na základe zrealizovaných obdobných zmluvných vzťahov, resp. s využitím referenčných cenníkov a pod;</w:t>
      </w:r>
    </w:p>
    <w:p w14:paraId="33A50F75" w14:textId="77777777" w:rsidR="004F092E" w:rsidRPr="005D1923" w:rsidRDefault="004F092E" w:rsidP="005D1923">
      <w:pPr>
        <w:spacing w:after="0"/>
        <w:ind w:left="360"/>
        <w:jc w:val="both"/>
        <w:rPr>
          <w:sz w:val="16"/>
          <w:szCs w:val="16"/>
        </w:rPr>
      </w:pPr>
      <w:r w:rsidRPr="005D1923">
        <w:rPr>
          <w:sz w:val="16"/>
          <w:szCs w:val="16"/>
        </w:rPr>
        <w:t>Pri realizácii vyššie uvedených postupov alebo ich kombinácie vedúcej k určeniu referenčnej ceny (nákladu) je potrebné dodržať nasledovné aspekty:</w:t>
      </w:r>
    </w:p>
    <w:p w14:paraId="5E4EC708" w14:textId="77777777" w:rsidR="004F092E" w:rsidRPr="005D1923" w:rsidRDefault="004F092E" w:rsidP="00EA0104">
      <w:pPr>
        <w:pStyle w:val="Odsekzoznamu"/>
        <w:numPr>
          <w:ilvl w:val="0"/>
          <w:numId w:val="53"/>
        </w:numPr>
        <w:spacing w:after="0"/>
        <w:jc w:val="both"/>
        <w:rPr>
          <w:sz w:val="16"/>
          <w:szCs w:val="16"/>
        </w:rPr>
      </w:pPr>
      <w:r w:rsidRPr="005D1923">
        <w:rPr>
          <w:sz w:val="16"/>
          <w:szCs w:val="16"/>
        </w:rPr>
        <w:t>časové obdobie, za ktoré sa majú údaje o zrealizovaných plneniach získať, by nemalo presiahnuť 3 roky naspäť k času určenia referenčnej ceny/nákladu (ak údajová báza je staršia je potrebné jej použitie zdôvodniť),</w:t>
      </w:r>
    </w:p>
    <w:p w14:paraId="0F365B58" w14:textId="77777777" w:rsidR="004F092E" w:rsidRPr="005D1923" w:rsidRDefault="004F092E" w:rsidP="00EA0104">
      <w:pPr>
        <w:pStyle w:val="Odsekzoznamu"/>
        <w:numPr>
          <w:ilvl w:val="0"/>
          <w:numId w:val="53"/>
        </w:numPr>
        <w:spacing w:after="0"/>
        <w:jc w:val="both"/>
        <w:rPr>
          <w:sz w:val="16"/>
          <w:szCs w:val="16"/>
        </w:rPr>
      </w:pPr>
      <w:r w:rsidRPr="005D1923">
        <w:rPr>
          <w:sz w:val="16"/>
          <w:szCs w:val="16"/>
        </w:rPr>
        <w:t>pokiaľ sa pri určení nákladu vychádza z „priemerných“ referenčných nákladov treba získať účtovné, resp. rozpočtové údaje (pri organizáciách VS) za obdobie aspoň troch rokov, aby sa zistila každá prípadná mimoriadna okolnosť, ktorá mohla mať vplyv na skutočné náklady v konkrétnom roku, ako aj na trendy v sumách nákladov (pri skrátení tohto obdobia je potrebné postup odôvodniť);</w:t>
      </w:r>
    </w:p>
    <w:p w14:paraId="335B05DA" w14:textId="77777777" w:rsidR="004F092E" w:rsidRPr="005D1923" w:rsidRDefault="004F092E" w:rsidP="005D1923">
      <w:pPr>
        <w:spacing w:after="0"/>
        <w:jc w:val="both"/>
        <w:rPr>
          <w:sz w:val="16"/>
          <w:szCs w:val="16"/>
        </w:rPr>
      </w:pPr>
      <w:r w:rsidRPr="005D1923">
        <w:rPr>
          <w:sz w:val="16"/>
          <w:szCs w:val="16"/>
        </w:rPr>
        <w:t>Z vecného hľadiska je potrebné zabezpečiť:</w:t>
      </w:r>
    </w:p>
    <w:p w14:paraId="45FC4F97" w14:textId="77777777" w:rsidR="004F092E" w:rsidRPr="005D1923" w:rsidRDefault="004F092E" w:rsidP="00EA0104">
      <w:pPr>
        <w:pStyle w:val="Odsekzoznamu"/>
        <w:numPr>
          <w:ilvl w:val="0"/>
          <w:numId w:val="52"/>
        </w:numPr>
        <w:spacing w:after="0"/>
        <w:jc w:val="both"/>
        <w:rPr>
          <w:sz w:val="16"/>
          <w:szCs w:val="16"/>
        </w:rPr>
      </w:pPr>
      <w:r w:rsidRPr="005D1923">
        <w:rPr>
          <w:sz w:val="16"/>
          <w:szCs w:val="16"/>
        </w:rPr>
        <w:t>stručné popísanie referenčnej ceny/nákladu z hľadiska účelu v projekte, ktorý sa má uplatniť, ako aj identifikácia zdrojových údajov, napríklad priemerné náklady počas referenčného obdobia alebo náklady zaznamenané počas posledných rokov;</w:t>
      </w:r>
    </w:p>
    <w:p w14:paraId="76EF5A74" w14:textId="7B86340F" w:rsidR="004F092E" w:rsidRPr="005E07D4" w:rsidRDefault="004F092E" w:rsidP="005D1923">
      <w:pPr>
        <w:pStyle w:val="Textpoznmkypodiarou"/>
      </w:pPr>
      <w:r w:rsidRPr="005D1923">
        <w:rPr>
          <w:szCs w:val="16"/>
        </w:rPr>
        <w:t>popísať prípadné úpravy, ktoré sú potrebné na aktualizáciu referenčnej sumy. Môže sa použiť úprava na aktualizovanie nákladov z predchádzajúcich rokov na súčasné ceny a podobne.</w:t>
      </w:r>
    </w:p>
  </w:footnote>
  <w:footnote w:id="17">
    <w:p w14:paraId="576E12EB" w14:textId="77777777" w:rsidR="004F092E" w:rsidRPr="0048632E" w:rsidRDefault="004F092E" w:rsidP="00C22E41">
      <w:pPr>
        <w:pStyle w:val="Bulletslevel1"/>
        <w:numPr>
          <w:ilvl w:val="0"/>
          <w:numId w:val="0"/>
        </w:numPr>
        <w:spacing w:before="0" w:after="0"/>
        <w:ind w:left="360" w:hanging="360"/>
        <w:jc w:val="both"/>
        <w:rPr>
          <w:rFonts w:eastAsia="Times New Roman"/>
          <w:color w:val="auto"/>
          <w:sz w:val="16"/>
          <w:szCs w:val="16"/>
          <w:lang w:val="sk-SK" w:eastAsia="cs-CZ"/>
        </w:rPr>
      </w:pPr>
      <w:r w:rsidRPr="0048632E">
        <w:rPr>
          <w:rFonts w:eastAsia="Times New Roman"/>
          <w:color w:val="auto"/>
          <w:sz w:val="16"/>
          <w:szCs w:val="16"/>
          <w:vertAlign w:val="superscript"/>
          <w:lang w:val="sk-SK" w:eastAsia="cs-CZ"/>
        </w:rPr>
        <w:footnoteRef/>
      </w:r>
      <w:r w:rsidRPr="0048632E">
        <w:rPr>
          <w:rFonts w:eastAsia="Times New Roman"/>
          <w:color w:val="auto"/>
          <w:sz w:val="16"/>
          <w:szCs w:val="16"/>
          <w:lang w:val="sk-SK" w:eastAsia="cs-CZ"/>
        </w:rPr>
        <w:t xml:space="preserve"> Pojem „infraštruktúra“ predstavuje hmotný majetok trvalej povahy, ktorý spĺňa nasledovné podmienky:</w:t>
      </w:r>
    </w:p>
    <w:p w14:paraId="34D8A819" w14:textId="77777777" w:rsidR="004F092E" w:rsidRPr="0048632E" w:rsidRDefault="004F092E" w:rsidP="00C22E41">
      <w:pPr>
        <w:pStyle w:val="Bulletslevel1"/>
        <w:numPr>
          <w:ilvl w:val="0"/>
          <w:numId w:val="38"/>
        </w:numPr>
        <w:spacing w:before="0" w:after="0"/>
        <w:ind w:left="426"/>
        <w:jc w:val="both"/>
        <w:rPr>
          <w:sz w:val="16"/>
          <w:szCs w:val="16"/>
          <w:lang w:val="sk-SK"/>
        </w:rPr>
      </w:pPr>
      <w:r w:rsidRPr="0048632E">
        <w:rPr>
          <w:sz w:val="16"/>
          <w:szCs w:val="16"/>
          <w:lang w:val="sk-SK"/>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76B5A20B" w14:textId="77777777" w:rsidR="004F092E" w:rsidRPr="0048632E" w:rsidRDefault="004F092E" w:rsidP="00C22E41">
      <w:pPr>
        <w:pStyle w:val="Bulletslevel1"/>
        <w:numPr>
          <w:ilvl w:val="0"/>
          <w:numId w:val="38"/>
        </w:numPr>
        <w:spacing w:before="0" w:after="0"/>
        <w:ind w:left="426"/>
        <w:jc w:val="both"/>
        <w:rPr>
          <w:sz w:val="16"/>
          <w:szCs w:val="16"/>
          <w:lang w:val="sk-SK"/>
        </w:rPr>
      </w:pPr>
      <w:r w:rsidRPr="0048632E">
        <w:rPr>
          <w:sz w:val="16"/>
          <w:szCs w:val="16"/>
          <w:lang w:val="sk-SK"/>
        </w:rPr>
        <w:t>za normálnych podmienok použitia (vrátane primeranej starostlivosti a údržby) má neobmedzenú dobu použitia;</w:t>
      </w:r>
    </w:p>
    <w:p w14:paraId="31166D78" w14:textId="77777777" w:rsidR="004F092E" w:rsidRPr="0048632E" w:rsidRDefault="004F092E" w:rsidP="00C22E41">
      <w:pPr>
        <w:pStyle w:val="Bulletslevel1"/>
        <w:numPr>
          <w:ilvl w:val="0"/>
          <w:numId w:val="38"/>
        </w:numPr>
        <w:spacing w:before="0" w:after="0"/>
        <w:ind w:left="426"/>
        <w:jc w:val="both"/>
        <w:rPr>
          <w:sz w:val="16"/>
          <w:szCs w:val="16"/>
          <w:lang w:val="sk-SK"/>
        </w:rPr>
      </w:pPr>
      <w:r w:rsidRPr="0048632E">
        <w:rPr>
          <w:sz w:val="16"/>
          <w:szCs w:val="16"/>
          <w:lang w:val="sk-SK"/>
        </w:rPr>
        <w:t>aj napriek používaniu si uchováva pôvodný tvar a vzhľad.</w:t>
      </w:r>
    </w:p>
    <w:p w14:paraId="4472569B" w14:textId="77777777" w:rsidR="004F092E" w:rsidRPr="0048632E" w:rsidRDefault="004F092E" w:rsidP="00023EDC">
      <w:pPr>
        <w:pStyle w:val="Textpoznmkypodiarou"/>
      </w:pPr>
      <w:r w:rsidRPr="0048632E">
        <w:rPr>
          <w:szCs w:val="16"/>
        </w:rPr>
        <w:t>Nehmotný majetok (majetok nemateriálnej povahy) ako je napríklad softvér, IT systémy nespadá do definície infraštruktúry a je teda oprávnený na financovanie z ESF, nakoľko je vylúčený z definície neoprávnených výdavkov uvedených v čl. 13 ods. 4 nariadenia o ESF.</w:t>
      </w:r>
    </w:p>
  </w:footnote>
  <w:footnote w:id="18">
    <w:p w14:paraId="7171531E" w14:textId="77777777" w:rsidR="004F092E" w:rsidRPr="00F43C63" w:rsidRDefault="004F092E">
      <w:pPr>
        <w:pStyle w:val="Textpoznmkypodiarou"/>
      </w:pPr>
      <w:r>
        <w:rPr>
          <w:rStyle w:val="Odkaznapoznmkupodiarou"/>
        </w:rPr>
        <w:footnoteRef/>
      </w:r>
      <w:r w:rsidRPr="009739DC">
        <w:t xml:space="preserve"> </w:t>
      </w:r>
      <w:r w:rsidRPr="00B63559">
        <w:t>V prípade, že výzva/vyzvanie nestanovilo ako podmienku poskytnutia príspevku oprávnenú  cieľovú skupinu</w:t>
      </w:r>
      <w:r>
        <w:t>,</w:t>
      </w:r>
      <w:r w:rsidRPr="00B63559">
        <w:t xml:space="preserve"> </w:t>
      </w:r>
      <w:r>
        <w:t>ž</w:t>
      </w:r>
      <w:r w:rsidRPr="00B63559">
        <w:t>iadateľ v opise proj</w:t>
      </w:r>
      <w:r>
        <w:t>e</w:t>
      </w:r>
      <w:r w:rsidRPr="00B63559">
        <w:t xml:space="preserve">ktu alebo jednotlivých aktivít </w:t>
      </w:r>
      <w:r>
        <w:t xml:space="preserve">identifikuje </w:t>
      </w:r>
      <w:r w:rsidRPr="00B63559">
        <w:t xml:space="preserve"> cieľovú skupinu v súlade </w:t>
      </w:r>
      <w:r>
        <w:t>s OP EVS podľa začlenenia výzvy k prioritnej osi a špecifickému cieľu.</w:t>
      </w:r>
    </w:p>
  </w:footnote>
  <w:footnote w:id="19">
    <w:p w14:paraId="7046BC53" w14:textId="1C4B2F64" w:rsidR="004F092E" w:rsidRDefault="004F092E" w:rsidP="00A63166">
      <w:pPr>
        <w:pStyle w:val="Textpoznmkypodiarou"/>
        <w:jc w:val="both"/>
      </w:pPr>
      <w:ins w:id="224" w:author="Autor">
        <w:r>
          <w:rPr>
            <w:rStyle w:val="Odkaznapoznmkupodiarou"/>
          </w:rPr>
          <w:footnoteRef/>
        </w:r>
        <w:r>
          <w:t xml:space="preserve"> </w:t>
        </w:r>
        <w:r w:rsidRPr="00874D46">
          <w:rPr>
            <w:rStyle w:val="Hypertextovprepojenie"/>
            <w:rFonts w:asciiTheme="minorHAnsi" w:hAnsiTheme="minorHAnsi"/>
            <w:sz w:val="16"/>
          </w:rPr>
          <w:t xml:space="preserve">Podľa pravidiel RO pre OP EVS </w:t>
        </w:r>
        <w:del w:id="225" w:author="Autor">
          <w:r w:rsidRPr="00874D46" w:rsidDel="00F87ADA">
            <w:rPr>
              <w:rStyle w:val="Hypertextovprepojenie"/>
              <w:rFonts w:asciiTheme="minorHAnsi" w:hAnsiTheme="minorHAnsi"/>
              <w:sz w:val="16"/>
            </w:rPr>
            <w:delText>EVS</w:delText>
          </w:r>
        </w:del>
        <w:r w:rsidRPr="00874D46">
          <w:rPr>
            <w:rStyle w:val="Hypertextovprepojenie"/>
            <w:rFonts w:asciiTheme="minorHAnsi" w:hAnsiTheme="minorHAnsi"/>
            <w:sz w:val="16"/>
          </w:rPr>
          <w:t xml:space="preserve"> v  </w:t>
        </w:r>
        <w:r w:rsidRPr="00874D46">
          <w:rPr>
            <w:rStyle w:val="Hypertextovprepojenie"/>
            <w:rFonts w:asciiTheme="minorHAnsi" w:hAnsiTheme="minorHAnsi"/>
            <w:sz w:val="16"/>
          </w:rPr>
          <w:t/>
        </w:r>
        <w:r w:rsidRPr="00874D46">
          <w:rPr>
            <w:rStyle w:val="Hypertextovprepojenie"/>
            <w:rFonts w:asciiTheme="minorHAnsi" w:hAnsiTheme="minorHAnsi"/>
            <w:sz w:val="16"/>
          </w:rPr>
          <w:t xml:space="preserve"> nadväznosti na Jednotnú príručku pre žiadateľov/prijímateľov k procesu a kontrole verejného obstarávania/obstarávania</w:t>
        </w:r>
        <w:del w:id="226" w:author="Autor">
          <w:r w:rsidRPr="00874D46" w:rsidDel="00F87ADA">
            <w:rPr>
              <w:rStyle w:val="Hypertextovprepojenie"/>
              <w:rFonts w:asciiTheme="minorHAnsi" w:hAnsiTheme="minorHAnsi"/>
              <w:sz w:val="16"/>
            </w:rPr>
            <w:footnoteRef/>
          </w:r>
        </w:del>
        <w:r w:rsidRPr="00874D46">
          <w:rPr>
            <w:rStyle w:val="Hypertextovprepojenie"/>
            <w:rFonts w:asciiTheme="minorHAnsi" w:hAnsiTheme="minorHAnsi"/>
            <w:sz w:val="16"/>
          </w:rPr>
          <w:t xml:space="preserve"> vydanou CKO zverejnenou na webovom sídle</w:t>
        </w:r>
        <w:r w:rsidRPr="00D1716D">
          <w:t xml:space="preserve"> CKO </w:t>
        </w:r>
        <w:r w:rsidRPr="00D1716D">
          <w:fldChar w:fldCharType="begin"/>
        </w:r>
        <w:r w:rsidRPr="00D1716D">
          <w:instrText xml:space="preserve"> HYPERLINK "https://www.partnerskadohoda.gov.sk/zakladne-dokumenty/" </w:instrText>
        </w:r>
        <w:r w:rsidRPr="00D1716D">
          <w:fldChar w:fldCharType="separate"/>
        </w:r>
        <w:r w:rsidRPr="00D1716D">
          <w:rPr>
            <w:rStyle w:val="Hypertextovprepojenie"/>
            <w:rFonts w:asciiTheme="minorHAnsi" w:hAnsiTheme="minorHAnsi"/>
            <w:sz w:val="16"/>
          </w:rPr>
          <w:t>https://www.partnerskadohoda.gov.sk/zakladne-dokumenty/</w:t>
        </w:r>
        <w:r w:rsidRPr="00D1716D">
          <w:fldChar w:fldCharType="end"/>
        </w:r>
        <w:r w:rsidRPr="00D1716D">
          <w:t xml:space="preserve"> a webovom sídle RO pre OP EVS </w:t>
        </w:r>
        <w:r w:rsidRPr="00D1716D">
          <w:fldChar w:fldCharType="begin"/>
        </w:r>
        <w:r w:rsidRPr="00D1716D">
          <w:instrText xml:space="preserve"> HYPERLINK "http://www.reformuj.sk/dokument/projektove-dokumenty/" </w:instrText>
        </w:r>
        <w:r w:rsidRPr="00D1716D">
          <w:fldChar w:fldCharType="separate"/>
        </w:r>
        <w:r w:rsidRPr="00D1716D">
          <w:rPr>
            <w:rStyle w:val="Hypertextovprepojenie"/>
            <w:rFonts w:asciiTheme="minorHAnsi" w:hAnsiTheme="minorHAnsi"/>
            <w:sz w:val="16"/>
          </w:rPr>
          <w:t>http://www.reformuj.sk/dokument/projektove-dokumenty/</w:t>
        </w:r>
        <w:r w:rsidRPr="00D1716D">
          <w:fldChar w:fldCharType="end"/>
        </w:r>
      </w:ins>
    </w:p>
  </w:footnote>
  <w:footnote w:id="20">
    <w:p w14:paraId="238EABCC" w14:textId="77777777" w:rsidR="004F092E" w:rsidRPr="00FF5CA0" w:rsidRDefault="004F092E" w:rsidP="00664724">
      <w:pPr>
        <w:pStyle w:val="Textpoznmkypodiarou"/>
        <w:jc w:val="both"/>
      </w:pPr>
      <w:r>
        <w:rPr>
          <w:rStyle w:val="Odkaznapoznmkupodiarou"/>
        </w:rPr>
        <w:footnoteRef/>
      </w:r>
      <w:r w:rsidRPr="0050335B">
        <w:t xml:space="preserve"> </w:t>
      </w:r>
      <w:r w:rsidRPr="00FF5CA0">
        <w:rPr>
          <w:rFonts w:cs="Arial"/>
          <w:szCs w:val="16"/>
        </w:rPr>
        <w:t>u</w:t>
      </w:r>
      <w:r w:rsidRPr="00FF5CA0">
        <w:rPr>
          <w:rFonts w:cs="Arial"/>
          <w:color w:val="000000"/>
          <w:szCs w:val="16"/>
          <w:lang w:eastAsia="sk-SK"/>
        </w:rPr>
        <w:t>vedené platí len za predpokladu, že maximálna intenzita štátnej pomoci nepresahuje maximálnu výšku finančnej pomoci z EÚ, t. 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21">
    <w:p w14:paraId="33617B5D" w14:textId="77777777" w:rsidR="004F092E" w:rsidRPr="00FF5CA0" w:rsidRDefault="004F092E" w:rsidP="007C568F">
      <w:pPr>
        <w:pStyle w:val="Textpoznmkypodiarou"/>
        <w:jc w:val="both"/>
      </w:pPr>
      <w:r w:rsidRPr="00FF5CA0">
        <w:rPr>
          <w:rStyle w:val="Odkaznapoznmkupodiarou"/>
        </w:rPr>
        <w:footnoteRef/>
      </w:r>
      <w:r w:rsidRPr="00FF5CA0">
        <w:t xml:space="preserve"> </w:t>
      </w:r>
      <w:r w:rsidRPr="00FF5CA0">
        <w:rPr>
          <w:rFonts w:cs="Arial"/>
          <w:szCs w:val="16"/>
        </w:rPr>
        <w:t>u</w:t>
      </w:r>
      <w:r w:rsidRPr="00FF5CA0">
        <w:rPr>
          <w:rFonts w:cs="Arial"/>
          <w:color w:val="000000"/>
          <w:szCs w:val="16"/>
          <w:lang w:eastAsia="sk-SK"/>
        </w:rPr>
        <w:t>vedené platí len za predpokladu, že maximálna intenzita štátnej pomoci nepresahuje maximálnu výšku finančnej pomoci z EÚ, t.</w:t>
      </w:r>
      <w:r>
        <w:rPr>
          <w:rFonts w:cs="Arial"/>
          <w:color w:val="000000"/>
          <w:szCs w:val="16"/>
          <w:lang w:eastAsia="sk-SK"/>
        </w:rPr>
        <w:t xml:space="preserve"> </w:t>
      </w:r>
      <w:r w:rsidRPr="00FF5CA0">
        <w:rPr>
          <w:rFonts w:cs="Arial"/>
          <w:color w:val="000000"/>
          <w:szCs w:val="16"/>
          <w:lang w:eastAsia="sk-SK"/>
        </w:rPr>
        <w:t>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22">
    <w:p w14:paraId="3DC678D9" w14:textId="77777777" w:rsidR="004F092E" w:rsidRPr="00616190" w:rsidRDefault="004F092E" w:rsidP="0038504E">
      <w:pPr>
        <w:pStyle w:val="Textpoznmkypodiarou"/>
      </w:pPr>
      <w:r>
        <w:rPr>
          <w:rStyle w:val="Odkaznapoznmkupodiarou"/>
        </w:rPr>
        <w:footnoteRef/>
      </w:r>
      <w:r w:rsidRPr="00D2017D">
        <w:t xml:space="preserve"> </w:t>
      </w:r>
      <w:r>
        <w:t>V prípade identifikácie partnera v ŽoNFP zúčastňujúceho sa na projekte, musí si aj partner zriadiť prístup do ITMS2014+</w:t>
      </w:r>
    </w:p>
  </w:footnote>
  <w:footnote w:id="23">
    <w:p w14:paraId="002B7594" w14:textId="77777777" w:rsidR="004F092E" w:rsidRPr="00712C42" w:rsidRDefault="004F092E" w:rsidP="003256BD">
      <w:pPr>
        <w:pStyle w:val="Textpoznmkypodiarou"/>
      </w:pPr>
      <w:r w:rsidRPr="00712C42">
        <w:rPr>
          <w:vertAlign w:val="superscript"/>
        </w:rPr>
        <w:footnoteRef/>
      </w:r>
      <w:r w:rsidRPr="00712C42">
        <w:t xml:space="preserve"> </w:t>
      </w:r>
      <w:r>
        <w:t>Zákon</w:t>
      </w:r>
      <w:r w:rsidRPr="00712C42">
        <w:t xml:space="preserve"> č. 305/2013 Z. z. o elektronickej podobe výkonu pôsobnosti orgánov verejnej moci a o zmene a doplnení niektorých zákonov.</w:t>
      </w:r>
    </w:p>
  </w:footnote>
  <w:footnote w:id="24">
    <w:p w14:paraId="47EAA02C" w14:textId="77777777" w:rsidR="004F092E" w:rsidRPr="00FF5CA0" w:rsidRDefault="004F092E" w:rsidP="00113E54">
      <w:pPr>
        <w:pStyle w:val="Textpoznmkypodiarou"/>
      </w:pPr>
      <w:r>
        <w:rPr>
          <w:rStyle w:val="Odkaznapoznmkupodiarou"/>
        </w:rPr>
        <w:footnoteRef/>
      </w:r>
      <w:r w:rsidRPr="0050335B">
        <w:t xml:space="preserve"> </w:t>
      </w:r>
      <w:r>
        <w:t>V prípade umožnenia partnerstva v rámci podmienok vyzvania/výzvy je žiadateľ povinný predložiť túto dokumentáciu i za partnera na overenie jeho oprávnenosti (ak relevantné)</w:t>
      </w:r>
    </w:p>
  </w:footnote>
  <w:footnote w:id="25">
    <w:p w14:paraId="0F0F8757" w14:textId="5DCAFB1F" w:rsidR="004F092E" w:rsidRPr="00941FF6" w:rsidRDefault="004F092E" w:rsidP="008A0601">
      <w:pPr>
        <w:pStyle w:val="Textpoznmkypodiarou"/>
        <w:spacing w:after="0"/>
        <w:jc w:val="both"/>
        <w:rPr>
          <w:rFonts w:ascii="Arial" w:hAnsi="Arial" w:cs="Arial"/>
          <w:szCs w:val="16"/>
        </w:rPr>
      </w:pPr>
      <w:r w:rsidRPr="008A0601">
        <w:rPr>
          <w:rStyle w:val="Odkaznapoznmkupodiarou"/>
          <w:rFonts w:cs="Arial"/>
          <w:szCs w:val="16"/>
        </w:rPr>
        <w:footnoteRef/>
      </w:r>
      <w:r w:rsidRPr="008A0601">
        <w:rPr>
          <w:rFonts w:ascii="Arial" w:hAnsi="Arial" w:cs="Arial"/>
          <w:szCs w:val="16"/>
        </w:rPr>
        <w:t xml:space="preserve"> V prípade využitia metódy zjednodušeného vykazovania </w:t>
      </w:r>
      <w:r w:rsidRPr="00941FF6">
        <w:rPr>
          <w:rFonts w:ascii="Arial" w:hAnsi="Arial" w:cs="Arial"/>
          <w:szCs w:val="16"/>
        </w:rPr>
        <w:t xml:space="preserve">výdavkov formou </w:t>
      </w:r>
      <w:r w:rsidRPr="00941FF6">
        <w:rPr>
          <w:rFonts w:ascii="Arial" w:eastAsia="Times New Roman" w:hAnsi="Arial" w:cs="Arial"/>
          <w:szCs w:val="16"/>
          <w:u w:val="single"/>
          <w:lang w:eastAsia="sk-SK"/>
        </w:rPr>
        <w:t xml:space="preserve">paušálneho financovania podľa čl. </w:t>
      </w:r>
      <w:del w:id="470" w:author="Autor">
        <w:r w:rsidRPr="00941FF6" w:rsidDel="00B407C0">
          <w:rPr>
            <w:rFonts w:ascii="Arial" w:eastAsia="Times New Roman" w:hAnsi="Arial" w:cs="Arial"/>
            <w:szCs w:val="16"/>
            <w:u w:val="single"/>
            <w:lang w:eastAsia="sk-SK"/>
          </w:rPr>
          <w:delText xml:space="preserve">14 </w:delText>
        </w:r>
      </w:del>
      <w:ins w:id="471" w:author="Autor">
        <w:r>
          <w:rPr>
            <w:rFonts w:ascii="Arial" w:eastAsia="Times New Roman" w:hAnsi="Arial" w:cs="Arial"/>
            <w:szCs w:val="16"/>
            <w:u w:val="single"/>
            <w:lang w:eastAsia="sk-SK"/>
          </w:rPr>
          <w:t>68, 68a, 68b</w:t>
        </w:r>
        <w:r w:rsidRPr="00941FF6">
          <w:rPr>
            <w:rFonts w:ascii="Arial" w:eastAsia="Times New Roman" w:hAnsi="Arial" w:cs="Arial"/>
            <w:szCs w:val="16"/>
            <w:u w:val="single"/>
            <w:lang w:eastAsia="sk-SK"/>
          </w:rPr>
          <w:t xml:space="preserve"> </w:t>
        </w:r>
      </w:ins>
      <w:del w:id="472" w:author="Autor">
        <w:r w:rsidRPr="00941FF6" w:rsidDel="00B407C0">
          <w:rPr>
            <w:rFonts w:ascii="Arial" w:eastAsia="Times New Roman" w:hAnsi="Arial" w:cs="Arial"/>
            <w:szCs w:val="16"/>
            <w:u w:val="single"/>
            <w:lang w:eastAsia="sk-SK"/>
          </w:rPr>
          <w:delText xml:space="preserve">ods. 2 </w:delText>
        </w:r>
      </w:del>
      <w:ins w:id="473" w:author="Autor">
        <w:r w:rsidRPr="00B407C0">
          <w:rPr>
            <w:rFonts w:ascii="Arial" w:eastAsia="Times New Roman" w:hAnsi="Arial" w:cs="Arial"/>
            <w:szCs w:val="16"/>
            <w:u w:val="single"/>
            <w:lang w:eastAsia="sk-SK"/>
          </w:rPr>
          <w:t>všeobecného nariadenia EP a Rady č.1303/2013</w:t>
        </w:r>
      </w:ins>
      <w:del w:id="474" w:author="Autor">
        <w:r w:rsidRPr="00941FF6" w:rsidDel="00B407C0">
          <w:rPr>
            <w:rFonts w:ascii="Arial" w:eastAsia="Times New Roman" w:hAnsi="Arial" w:cs="Arial"/>
            <w:szCs w:val="16"/>
            <w:u w:val="single"/>
            <w:lang w:eastAsia="sk-SK"/>
          </w:rPr>
          <w:delText>nariadenia o ESF č. 1304/2013</w:delText>
        </w:r>
      </w:del>
      <w:r w:rsidRPr="00941FF6">
        <w:rPr>
          <w:rFonts w:ascii="Arial" w:eastAsia="Times New Roman" w:hAnsi="Arial" w:cs="Arial"/>
          <w:szCs w:val="16"/>
          <w:u w:val="single"/>
          <w:lang w:eastAsia="sk-SK"/>
        </w:rPr>
        <w:t>, žiadateľ použije formulár rozpočtu určený na tento účel (príloha č. 5</w:t>
      </w:r>
      <w:r>
        <w:rPr>
          <w:rFonts w:ascii="Arial" w:eastAsia="Times New Roman" w:hAnsi="Arial" w:cs="Arial"/>
          <w:szCs w:val="16"/>
          <w:u w:val="single"/>
          <w:lang w:eastAsia="sk-SK"/>
        </w:rPr>
        <w:t>a resp. 5b, 5c</w:t>
      </w:r>
      <w:ins w:id="475" w:author="Autor">
        <w:r>
          <w:rPr>
            <w:rFonts w:ascii="Arial" w:eastAsia="Times New Roman" w:hAnsi="Arial" w:cs="Arial"/>
            <w:szCs w:val="16"/>
            <w:u w:val="single"/>
            <w:lang w:eastAsia="sk-SK"/>
          </w:rPr>
          <w:t>, 5d, 5e</w:t>
        </w:r>
      </w:ins>
      <w:r w:rsidRPr="00941FF6">
        <w:rPr>
          <w:rFonts w:ascii="Arial" w:eastAsia="Times New Roman" w:hAnsi="Arial" w:cs="Arial"/>
          <w:szCs w:val="16"/>
          <w:u w:val="single"/>
          <w:lang w:eastAsia="sk-SK"/>
        </w:rPr>
        <w:t xml:space="preserve"> tejto príručky).</w:t>
      </w:r>
    </w:p>
  </w:footnote>
  <w:footnote w:id="26">
    <w:p w14:paraId="61C7C66E" w14:textId="77777777" w:rsidR="004F092E" w:rsidRPr="00F02256" w:rsidRDefault="004F092E" w:rsidP="0014505C">
      <w:pPr>
        <w:pStyle w:val="Textpoznmkypodiarou"/>
        <w:spacing w:after="0"/>
        <w:jc w:val="both"/>
      </w:pPr>
      <w:r>
        <w:rPr>
          <w:rStyle w:val="Odkaznapoznmkupodiarou"/>
        </w:rPr>
        <w:footnoteRef/>
      </w:r>
      <w:r w:rsidRPr="00F02256">
        <w:t xml:space="preserve"> </w:t>
      </w:r>
      <w:r>
        <w:t>V prípade Zmluvy o partnerstve a samostatného formulára rozpočtu partnera sa vychádza z číselného označenia položiek v rozpočte projektu žiadateľa (hlavného partnera), t. j. napr. ak v rozpočte projektu žiadateľa má projektový manažér partnera označenie 1.1.1.2, tak rovnaké číselné označenie bude uvedené v rozpočte partnera (tzn. že v rozpočte partnera nemusí byť číselné označenie rozpočtových položiek v číselnom rade za sebou – 1.1.1.1., 1.1.1.2., 1.1.1.3., ...). Zároveň však rozpočtové položky v rozpočte partnera musia byť správne priradené k hlavným položkám a podpoložkám rozpočtu, ako aj k hlavným aktivitám projektu.</w:t>
      </w:r>
    </w:p>
  </w:footnote>
  <w:footnote w:id="27">
    <w:p w14:paraId="48146225" w14:textId="77777777" w:rsidR="004F092E" w:rsidRPr="00FC5FD7" w:rsidRDefault="004F092E" w:rsidP="0014505C">
      <w:pPr>
        <w:pStyle w:val="Textpoznmkypodiarou"/>
        <w:spacing w:after="0"/>
        <w:jc w:val="both"/>
      </w:pPr>
      <w:r w:rsidRPr="00781464">
        <w:rPr>
          <w:rStyle w:val="Odkaznapoznmkupodiarou"/>
        </w:rPr>
        <w:footnoteRef/>
      </w:r>
      <w:r w:rsidRPr="00781464">
        <w:t xml:space="preserve"> Hlavnú </w:t>
      </w:r>
      <w:r>
        <w:t>položku rozpočtu</w:t>
      </w:r>
      <w:r w:rsidRPr="00781464">
        <w:t xml:space="preserve"> napr. „1. </w:t>
      </w:r>
      <w:r>
        <w:t>Riadenie</w:t>
      </w:r>
      <w:r w:rsidRPr="00781464">
        <w:t xml:space="preserve"> projektu a podporné aktivity - nepriame výdavky“ a položku napr. „</w:t>
      </w:r>
      <w:r w:rsidRPr="00B332BA">
        <w:t>1.</w:t>
      </w:r>
      <w:r>
        <w:t>1</w:t>
      </w:r>
      <w:r w:rsidRPr="00B332BA">
        <w:t xml:space="preserve">. </w:t>
      </w:r>
      <w:r>
        <w:t>Personálne výdavky interné</w:t>
      </w:r>
      <w:r w:rsidRPr="00B332BA">
        <w:t xml:space="preserve">“ </w:t>
      </w:r>
      <w:r w:rsidRPr="00781464">
        <w:t xml:space="preserve">žiadateľ nemôže vymazať (vypustiť) z formulára rozpočtu. Ak žiadateľ vypustí alebo vymaže hlavnú </w:t>
      </w:r>
      <w:r>
        <w:t>položku rozpočtu</w:t>
      </w:r>
      <w:r w:rsidRPr="00781464">
        <w:t xml:space="preserve"> alebo </w:t>
      </w:r>
      <w:r>
        <w:t>položku rozpočtu</w:t>
      </w:r>
      <w:r w:rsidRPr="00781464">
        <w:t xml:space="preserve"> v rozpočte projektu, uvedené nebude mať vplyv na úplnosť formulára </w:t>
      </w:r>
      <w:r w:rsidRPr="00FC5FD7">
        <w:t xml:space="preserve">rozpočtu projektu žiadateľa, ale v rámci konania o žiadosti o NFP </w:t>
      </w:r>
      <w:r>
        <w:t xml:space="preserve">môže byť </w:t>
      </w:r>
      <w:r w:rsidRPr="00FC5FD7">
        <w:t xml:space="preserve">žiadateľ vyzvaný na odstránenie vyššie uvedeného nedostatku. Podpoložku napr. </w:t>
      </w:r>
      <w:r w:rsidRPr="000272DD">
        <w:t>„1</w:t>
      </w:r>
      <w:r w:rsidRPr="00737705">
        <w:t>.</w:t>
      </w:r>
      <w:r>
        <w:t>3</w:t>
      </w:r>
      <w:r w:rsidRPr="00737705">
        <w:t>.</w:t>
      </w:r>
      <w:r>
        <w:t>2</w:t>
      </w:r>
      <w:r w:rsidRPr="00737705">
        <w:t xml:space="preserve">. </w:t>
      </w:r>
      <w:r>
        <w:t>Administratívny personál</w:t>
      </w:r>
      <w:r w:rsidRPr="00FC5FD7">
        <w:t>“ v prípade potreby môže žiadateľ vymazať (vypustiť).</w:t>
      </w:r>
      <w:r w:rsidRPr="00FC5FD7" w:rsidDel="00BA5464">
        <w:rPr>
          <w:sz w:val="18"/>
          <w:szCs w:val="18"/>
        </w:rPr>
        <w:t xml:space="preserve"> </w:t>
      </w:r>
      <w:r w:rsidDel="00BA5464">
        <w:rPr>
          <w:sz w:val="18"/>
        </w:rPr>
        <w:t xml:space="preserve"> </w:t>
      </w:r>
    </w:p>
  </w:footnote>
  <w:footnote w:id="28">
    <w:p w14:paraId="51060CC4" w14:textId="77777777" w:rsidR="004F092E" w:rsidRPr="00FC5FD7" w:rsidRDefault="004F092E" w:rsidP="0014505C">
      <w:pPr>
        <w:pStyle w:val="Textpoznmkypodiarou"/>
        <w:spacing w:after="0"/>
        <w:jc w:val="both"/>
      </w:pPr>
      <w:r w:rsidRPr="00FC5FD7">
        <w:rPr>
          <w:rStyle w:val="Odkaznapoznmkupodiarou"/>
        </w:rPr>
        <w:footnoteRef/>
      </w:r>
      <w:r w:rsidRPr="00FC5FD7">
        <w:t xml:space="preserve"> V prípade požiadavky na podpoložky (napr. </w:t>
      </w:r>
      <w:r w:rsidRPr="000272DD">
        <w:t>1.</w:t>
      </w:r>
      <w:r>
        <w:t>1</w:t>
      </w:r>
      <w:r w:rsidRPr="000272DD">
        <w:t>.</w:t>
      </w:r>
      <w:r>
        <w:t>1</w:t>
      </w:r>
      <w:r w:rsidRPr="000272DD">
        <w:t xml:space="preserve">. </w:t>
      </w:r>
      <w:r>
        <w:t>Riadiaci personál</w:t>
      </w:r>
      <w:r w:rsidRPr="00FC5FD7">
        <w:t>) a podpodpoložky (napr. 1.1.</w:t>
      </w:r>
      <w:r>
        <w:t>1</w:t>
      </w:r>
      <w:r w:rsidRPr="000272DD">
        <w:t xml:space="preserve">.1. </w:t>
      </w:r>
      <w:r>
        <w:t>Projektový manažér</w:t>
      </w:r>
      <w:r w:rsidRPr="00FC5FD7">
        <w:t>) žiadateľ definuje počet jednotiek a jednotkovú cenu na úrovni podpodpoložky (t.</w:t>
      </w:r>
      <w:r>
        <w:t xml:space="preserve"> </w:t>
      </w:r>
      <w:r w:rsidRPr="00FC5FD7">
        <w:t xml:space="preserve">j. najnižšie </w:t>
      </w:r>
      <w:r w:rsidRPr="000272DD">
        <w:t>možnej</w:t>
      </w:r>
      <w:r>
        <w:t xml:space="preserve"> </w:t>
      </w:r>
      <w:r w:rsidRPr="000272DD">
        <w:t>vytvorenej</w:t>
      </w:r>
      <w:r w:rsidRPr="00FC5FD7">
        <w:t xml:space="preserve"> položky v rozpočte).</w:t>
      </w:r>
    </w:p>
  </w:footnote>
  <w:footnote w:id="29">
    <w:p w14:paraId="7024A78C" w14:textId="77777777" w:rsidR="004F092E" w:rsidRPr="00FC5FD7" w:rsidRDefault="004F092E" w:rsidP="0014505C">
      <w:pPr>
        <w:pStyle w:val="Textpoznmkypodiarou"/>
        <w:spacing w:after="0"/>
      </w:pPr>
      <w:r w:rsidRPr="00781464">
        <w:rPr>
          <w:rStyle w:val="Odkaznapoznmkupodiarou"/>
        </w:rPr>
        <w:footnoteRef/>
      </w:r>
      <w:r w:rsidRPr="00781464">
        <w:t xml:space="preserve"> Ide o 60 minútovú hodinu.</w:t>
      </w:r>
    </w:p>
  </w:footnote>
  <w:footnote w:id="30">
    <w:p w14:paraId="493C98B9" w14:textId="77777777" w:rsidR="004F092E" w:rsidRPr="005A22A5" w:rsidRDefault="004F092E" w:rsidP="002C3AA6">
      <w:pPr>
        <w:pStyle w:val="Textpoznmkypodiarou"/>
        <w:jc w:val="both"/>
      </w:pPr>
      <w:r>
        <w:rPr>
          <w:rStyle w:val="Odkaznapoznmkupodiarou"/>
        </w:rPr>
        <w:footnoteRef/>
      </w:r>
      <w:r w:rsidRPr="00AC1573">
        <w:t xml:space="preserve"> </w:t>
      </w:r>
      <w:r>
        <w:t>V prípade zariadenia/vybavenia, ktoré bude využívané v rámci jednej hlavnej aktivity v zmysle komentára rozpočtu, žiadateľ uvedie do stĺpca I „Priradenie k aktivitám projektu“ túto hlavnú aktivitu.</w:t>
      </w:r>
    </w:p>
  </w:footnote>
  <w:footnote w:id="31">
    <w:p w14:paraId="34BBDC95" w14:textId="77777777" w:rsidR="004F092E" w:rsidRPr="00FD5306" w:rsidRDefault="004F092E" w:rsidP="00BA6422">
      <w:pPr>
        <w:pStyle w:val="Textpoznmkypodiarou"/>
        <w:spacing w:after="0"/>
        <w:jc w:val="both"/>
      </w:pPr>
      <w:r>
        <w:rPr>
          <w:rStyle w:val="Odkaznapoznmkupodiarou"/>
        </w:rPr>
        <w:footnoteRef/>
      </w:r>
      <w:r w:rsidRPr="00C931D2">
        <w:t xml:space="preserve"> </w:t>
      </w:r>
      <w:r w:rsidRPr="00323A97">
        <w:rPr>
          <w:rFonts w:cstheme="minorHAnsi"/>
          <w:b/>
          <w:szCs w:val="19"/>
        </w:rPr>
        <w:t>Dodávky na priame výdavky projektu</w:t>
      </w:r>
      <w:r w:rsidRPr="00323A97">
        <w:rPr>
          <w:rFonts w:cstheme="minorHAnsi"/>
          <w:szCs w:val="19"/>
        </w:rPr>
        <w:t xml:space="preserve"> - </w:t>
      </w:r>
      <w:r w:rsidRPr="001129C2">
        <w:rPr>
          <w:rFonts w:cstheme="minorHAnsi"/>
          <w:b/>
          <w:szCs w:val="19"/>
        </w:rPr>
        <w:t>dodávkou na priame výdavky projektu sa rozumie vykonávanie činností spojených s implementáciou projektu, t. j. odborných činnosti</w:t>
      </w:r>
      <w:r w:rsidRPr="00323A97">
        <w:rPr>
          <w:rFonts w:cstheme="minorHAnsi"/>
          <w:szCs w:val="19"/>
        </w:rPr>
        <w:t xml:space="preserve"> (napr. tvorba </w:t>
      </w:r>
      <w:r>
        <w:rPr>
          <w:rFonts w:cstheme="minorHAnsi"/>
          <w:szCs w:val="19"/>
        </w:rPr>
        <w:t xml:space="preserve">analýz, </w:t>
      </w:r>
      <w:r w:rsidRPr="00323A97">
        <w:rPr>
          <w:rFonts w:cstheme="minorHAnsi"/>
          <w:szCs w:val="19"/>
        </w:rPr>
        <w:t xml:space="preserve">vzdelávacích programov; rôzne vzdelávacie činnosti zabezpečené dodávateľsky). V prípade zmiešaných aktivít napr. obstaranie zariadenia a vybavenia a zaškolenie k tomuto zariadeniu/vybaveniu je potrebné odčleniť uvedené aktivity, nakoľko školenie sa započítava do dodávok. Uvedené činnosti sú vykonávané mimo pracovnoprávnych vzťahov (napr. pracovný pomer) alebo obdobných vzťahov (napr. štátnozamestnanecký pomer) a spravidla podliehajú povinnosti verejného obstarávania alebo minimálne dokazovania hospodárnosti prostredníctvom prieskumu trhu a zvyšujú </w:t>
      </w:r>
      <w:r w:rsidRPr="00625D1C">
        <w:rPr>
          <w:rFonts w:cstheme="minorHAnsi"/>
          <w:szCs w:val="19"/>
        </w:rPr>
        <w:t>pridanú hodnotu projektu</w:t>
      </w:r>
      <w:r w:rsidRPr="00323A97">
        <w:rPr>
          <w:rFonts w:cstheme="minorHAnsi"/>
          <w:szCs w:val="19"/>
        </w:rPr>
        <w:t>.</w:t>
      </w:r>
    </w:p>
  </w:footnote>
  <w:footnote w:id="32">
    <w:p w14:paraId="2609FEC5" w14:textId="77777777" w:rsidR="004F092E" w:rsidRPr="0064130C" w:rsidRDefault="004F092E" w:rsidP="00BA6422">
      <w:pPr>
        <w:pStyle w:val="Textpoznmkypodiarou"/>
        <w:spacing w:after="0"/>
        <w:jc w:val="both"/>
      </w:pPr>
      <w:r>
        <w:rPr>
          <w:rStyle w:val="Odkaznapoznmkupodiarou"/>
        </w:rPr>
        <w:footnoteRef/>
      </w:r>
      <w:r w:rsidRPr="0064130C">
        <w:t xml:space="preserve"> </w:t>
      </w:r>
      <w:r>
        <w:t xml:space="preserve">Výnimku tvorí iba zariadenie/vybavenie, ktoré sa využíva v rámci viacerých hlavných aktivít projektu. Vtedy je síce zariadenie/vybavenie v stĺpci I priradené k jednej hlavnej aktivite projektu (aj keď sa jej jednoznačne netýka), avšak v komentári rozpočtu sú uvedené všetky aktivity, v rámci ktorých sa toto zariadenie/vybavenie bude využívať. </w:t>
      </w:r>
    </w:p>
  </w:footnote>
  <w:footnote w:id="33">
    <w:p w14:paraId="687F9FB5" w14:textId="77777777" w:rsidR="004F092E" w:rsidRPr="00781464" w:rsidRDefault="004F092E" w:rsidP="006A0739">
      <w:pPr>
        <w:pStyle w:val="Textpoznmkypodiarou"/>
        <w:spacing w:after="0"/>
        <w:jc w:val="both"/>
        <w:rPr>
          <w:szCs w:val="16"/>
        </w:rPr>
      </w:pPr>
      <w:r w:rsidRPr="00781464">
        <w:rPr>
          <w:rStyle w:val="Odkaznapoznmkupodiarou"/>
          <w:szCs w:val="16"/>
        </w:rPr>
        <w:footnoteRef/>
      </w:r>
      <w:r w:rsidRPr="00781464">
        <w:rPr>
          <w:szCs w:val="16"/>
        </w:rPr>
        <w:t xml:space="preserve"> </w:t>
      </w:r>
      <w:r>
        <w:rPr>
          <w:szCs w:val="16"/>
        </w:rPr>
        <w:t>V rámci žiadosti</w:t>
      </w:r>
      <w:r w:rsidRPr="00FC5FD7">
        <w:rPr>
          <w:szCs w:val="16"/>
        </w:rPr>
        <w:t xml:space="preserve"> o</w:t>
      </w:r>
      <w:r>
        <w:rPr>
          <w:szCs w:val="16"/>
        </w:rPr>
        <w:t xml:space="preserve"> poskytnutie </w:t>
      </w:r>
      <w:r w:rsidRPr="00FC5FD7">
        <w:rPr>
          <w:szCs w:val="16"/>
        </w:rPr>
        <w:t xml:space="preserve">NFP </w:t>
      </w:r>
      <w:r>
        <w:rPr>
          <w:szCs w:val="16"/>
        </w:rPr>
        <w:t>je</w:t>
      </w:r>
      <w:r w:rsidRPr="00FC5FD7">
        <w:rPr>
          <w:szCs w:val="16"/>
        </w:rPr>
        <w:t xml:space="preserve"> žiadateľ </w:t>
      </w:r>
      <w:r>
        <w:rPr>
          <w:szCs w:val="16"/>
        </w:rPr>
        <w:t xml:space="preserve">povinný </w:t>
      </w:r>
      <w:r w:rsidRPr="00FC5FD7">
        <w:rPr>
          <w:szCs w:val="16"/>
        </w:rPr>
        <w:t>predloži</w:t>
      </w:r>
      <w:r>
        <w:rPr>
          <w:szCs w:val="16"/>
        </w:rPr>
        <w:t>ť</w:t>
      </w:r>
      <w:r w:rsidRPr="00FC5FD7">
        <w:rPr>
          <w:szCs w:val="16"/>
        </w:rPr>
        <w:t xml:space="preserve"> dokumentáci</w:t>
      </w:r>
      <w:r>
        <w:rPr>
          <w:szCs w:val="16"/>
        </w:rPr>
        <w:t>u</w:t>
      </w:r>
      <w:r w:rsidRPr="00FC5FD7">
        <w:rPr>
          <w:szCs w:val="16"/>
        </w:rPr>
        <w:t xml:space="preserve"> preukazujúc</w:t>
      </w:r>
      <w:r>
        <w:rPr>
          <w:szCs w:val="16"/>
        </w:rPr>
        <w:t>u</w:t>
      </w:r>
      <w:r w:rsidRPr="00FC5FD7">
        <w:rPr>
          <w:szCs w:val="16"/>
        </w:rPr>
        <w:t xml:space="preserve"> hospodárnosť daného výdavku (napr. </w:t>
      </w:r>
      <w:r>
        <w:rPr>
          <w:szCs w:val="16"/>
        </w:rPr>
        <w:t>prieskum trhu</w:t>
      </w:r>
      <w:r w:rsidRPr="00FC5FD7">
        <w:rPr>
          <w:szCs w:val="16"/>
        </w:rPr>
        <w:t>).</w:t>
      </w:r>
    </w:p>
  </w:footnote>
  <w:footnote w:id="34">
    <w:p w14:paraId="031EE249" w14:textId="77777777" w:rsidR="004F092E" w:rsidRPr="00217126" w:rsidRDefault="004F092E" w:rsidP="006A0739">
      <w:pPr>
        <w:pStyle w:val="Textpoznmkypodiarou"/>
        <w:spacing w:after="0"/>
        <w:jc w:val="both"/>
        <w:rPr>
          <w:szCs w:val="16"/>
        </w:rPr>
      </w:pPr>
      <w:r w:rsidRPr="00781464">
        <w:rPr>
          <w:rStyle w:val="Odkaznapoznmkupodiarou"/>
          <w:szCs w:val="16"/>
        </w:rPr>
        <w:footnoteRef/>
      </w:r>
      <w:r w:rsidRPr="00FC5FD7">
        <w:rPr>
          <w:szCs w:val="16"/>
        </w:rPr>
        <w:t xml:space="preserve"> V osobitných</w:t>
      </w:r>
      <w:r>
        <w:rPr>
          <w:szCs w:val="16"/>
        </w:rPr>
        <w:t xml:space="preserve"> </w:t>
      </w:r>
      <w:r w:rsidRPr="00FC5FD7">
        <w:rPr>
          <w:szCs w:val="16"/>
        </w:rPr>
        <w:t>prípadoch,</w:t>
      </w:r>
      <w:r>
        <w:rPr>
          <w:szCs w:val="16"/>
        </w:rPr>
        <w:t xml:space="preserve"> </w:t>
      </w:r>
      <w:r w:rsidRPr="00FC5FD7">
        <w:rPr>
          <w:szCs w:val="16"/>
        </w:rPr>
        <w:t>po</w:t>
      </w:r>
      <w:r>
        <w:rPr>
          <w:szCs w:val="16"/>
        </w:rPr>
        <w:t xml:space="preserve"> </w:t>
      </w:r>
      <w:r w:rsidRPr="00FC5FD7">
        <w:rPr>
          <w:szCs w:val="16"/>
        </w:rPr>
        <w:t>schválení</w:t>
      </w:r>
      <w:r>
        <w:rPr>
          <w:szCs w:val="16"/>
        </w:rPr>
        <w:t xml:space="preserve"> </w:t>
      </w:r>
      <w:r w:rsidRPr="00FC5FD7">
        <w:rPr>
          <w:szCs w:val="16"/>
        </w:rPr>
        <w:t>a za</w:t>
      </w:r>
      <w:r>
        <w:rPr>
          <w:szCs w:val="16"/>
        </w:rPr>
        <w:t xml:space="preserve"> </w:t>
      </w:r>
      <w:r w:rsidRPr="00FC5FD7">
        <w:rPr>
          <w:szCs w:val="16"/>
        </w:rPr>
        <w:t>podmienok</w:t>
      </w:r>
      <w:r>
        <w:rPr>
          <w:szCs w:val="16"/>
        </w:rPr>
        <w:t xml:space="preserve"> </w:t>
      </w:r>
      <w:r w:rsidRPr="00FC5FD7">
        <w:rPr>
          <w:szCs w:val="16"/>
        </w:rPr>
        <w:t>určených</w:t>
      </w:r>
      <w:r>
        <w:rPr>
          <w:szCs w:val="16"/>
        </w:rPr>
        <w:t xml:space="preserve"> </w:t>
      </w:r>
      <w:r w:rsidRPr="00FC5FD7">
        <w:rPr>
          <w:szCs w:val="16"/>
        </w:rPr>
        <w:t>RO</w:t>
      </w:r>
      <w:r>
        <w:rPr>
          <w:szCs w:val="16"/>
        </w:rPr>
        <w:t xml:space="preserve"> pre OP EVS</w:t>
      </w:r>
      <w:r w:rsidRPr="00FC5FD7">
        <w:rPr>
          <w:szCs w:val="16"/>
        </w:rPr>
        <w:t>,</w:t>
      </w:r>
      <w:r>
        <w:rPr>
          <w:szCs w:val="16"/>
        </w:rPr>
        <w:t xml:space="preserve"> </w:t>
      </w:r>
      <w:r w:rsidRPr="00FC5FD7">
        <w:rPr>
          <w:szCs w:val="16"/>
        </w:rPr>
        <w:t>je</w:t>
      </w:r>
      <w:r>
        <w:rPr>
          <w:szCs w:val="16"/>
        </w:rPr>
        <w:t xml:space="preserve"> </w:t>
      </w:r>
      <w:r w:rsidRPr="00FC5FD7">
        <w:rPr>
          <w:szCs w:val="16"/>
        </w:rPr>
        <w:t>možné</w:t>
      </w:r>
      <w:r>
        <w:rPr>
          <w:szCs w:val="16"/>
        </w:rPr>
        <w:t xml:space="preserve"> </w:t>
      </w:r>
      <w:r w:rsidRPr="00FC5FD7">
        <w:rPr>
          <w:szCs w:val="16"/>
        </w:rPr>
        <w:t>časovú</w:t>
      </w:r>
      <w:r>
        <w:rPr>
          <w:szCs w:val="16"/>
        </w:rPr>
        <w:t xml:space="preserve"> </w:t>
      </w:r>
      <w:r w:rsidRPr="00FC5FD7">
        <w:rPr>
          <w:szCs w:val="16"/>
        </w:rPr>
        <w:t>oprávnenosť</w:t>
      </w:r>
      <w:r>
        <w:rPr>
          <w:szCs w:val="16"/>
        </w:rPr>
        <w:t xml:space="preserve"> </w:t>
      </w:r>
      <w:r w:rsidRPr="00FC5FD7">
        <w:rPr>
          <w:szCs w:val="16"/>
        </w:rPr>
        <w:t>vzniku</w:t>
      </w:r>
      <w:r>
        <w:rPr>
          <w:szCs w:val="16"/>
        </w:rPr>
        <w:t xml:space="preserve"> </w:t>
      </w:r>
      <w:r w:rsidRPr="00FC5FD7">
        <w:rPr>
          <w:szCs w:val="16"/>
        </w:rPr>
        <w:t>výdavku</w:t>
      </w:r>
      <w:r>
        <w:rPr>
          <w:szCs w:val="16"/>
        </w:rPr>
        <w:t xml:space="preserve"> </w:t>
      </w:r>
      <w:r w:rsidRPr="00FC5FD7">
        <w:rPr>
          <w:szCs w:val="16"/>
        </w:rPr>
        <w:t>stanoviť</w:t>
      </w:r>
      <w:r>
        <w:rPr>
          <w:szCs w:val="16"/>
        </w:rPr>
        <w:t xml:space="preserve"> </w:t>
      </w:r>
      <w:r w:rsidRPr="00FC5FD7">
        <w:rPr>
          <w:szCs w:val="16"/>
        </w:rPr>
        <w:t>aj</w:t>
      </w:r>
      <w:r>
        <w:rPr>
          <w:szCs w:val="16"/>
        </w:rPr>
        <w:t xml:space="preserve"> </w:t>
      </w:r>
      <w:r w:rsidRPr="00FC5FD7">
        <w:rPr>
          <w:szCs w:val="16"/>
        </w:rPr>
        <w:t>pred</w:t>
      </w:r>
      <w:r>
        <w:rPr>
          <w:szCs w:val="16"/>
        </w:rPr>
        <w:t xml:space="preserve"> </w:t>
      </w:r>
      <w:r w:rsidRPr="00FC5FD7">
        <w:rPr>
          <w:szCs w:val="16"/>
        </w:rPr>
        <w:t>účinnosťou</w:t>
      </w:r>
      <w:r>
        <w:rPr>
          <w:szCs w:val="16"/>
        </w:rPr>
        <w:t xml:space="preserve"> </w:t>
      </w:r>
      <w:r w:rsidRPr="00FC5FD7">
        <w:rPr>
          <w:szCs w:val="16"/>
        </w:rPr>
        <w:t>zmluvy</w:t>
      </w:r>
      <w:r>
        <w:rPr>
          <w:szCs w:val="16"/>
        </w:rPr>
        <w:t xml:space="preserve"> </w:t>
      </w:r>
      <w:r w:rsidRPr="00FC5FD7">
        <w:rPr>
          <w:szCs w:val="16"/>
        </w:rPr>
        <w:t>o NFP.</w:t>
      </w:r>
      <w:r>
        <w:rPr>
          <w:szCs w:val="16"/>
        </w:rPr>
        <w:t xml:space="preserve"> </w:t>
      </w:r>
      <w:r w:rsidRPr="00FC5FD7">
        <w:rPr>
          <w:szCs w:val="16"/>
        </w:rPr>
        <w:t>Vo</w:t>
      </w:r>
      <w:r>
        <w:rPr>
          <w:szCs w:val="16"/>
        </w:rPr>
        <w:t xml:space="preserve"> </w:t>
      </w:r>
      <w:r w:rsidRPr="00FC5FD7">
        <w:rPr>
          <w:szCs w:val="16"/>
        </w:rPr>
        <w:t>výzve/vyzvaní</w:t>
      </w:r>
      <w:r>
        <w:rPr>
          <w:szCs w:val="16"/>
        </w:rPr>
        <w:t xml:space="preserve"> </w:t>
      </w:r>
      <w:r w:rsidRPr="00FC5FD7">
        <w:rPr>
          <w:szCs w:val="16"/>
        </w:rPr>
        <w:t>RO</w:t>
      </w:r>
      <w:r>
        <w:rPr>
          <w:szCs w:val="16"/>
        </w:rPr>
        <w:t xml:space="preserve"> pre OP EVS </w:t>
      </w:r>
      <w:r w:rsidRPr="00FC5FD7">
        <w:rPr>
          <w:szCs w:val="16"/>
        </w:rPr>
        <w:t>zadefinuje</w:t>
      </w:r>
      <w:r>
        <w:rPr>
          <w:szCs w:val="16"/>
        </w:rPr>
        <w:t xml:space="preserve"> </w:t>
      </w:r>
      <w:r w:rsidRPr="00FC5FD7">
        <w:rPr>
          <w:szCs w:val="16"/>
        </w:rPr>
        <w:t>o aké</w:t>
      </w:r>
      <w:r>
        <w:rPr>
          <w:szCs w:val="16"/>
        </w:rPr>
        <w:t xml:space="preserve"> </w:t>
      </w:r>
      <w:r w:rsidRPr="00FC5FD7">
        <w:rPr>
          <w:szCs w:val="16"/>
        </w:rPr>
        <w:t>typy</w:t>
      </w:r>
      <w:r>
        <w:rPr>
          <w:szCs w:val="16"/>
        </w:rPr>
        <w:t xml:space="preserve"> </w:t>
      </w:r>
      <w:r w:rsidRPr="00FC5FD7">
        <w:rPr>
          <w:szCs w:val="16"/>
        </w:rPr>
        <w:t>výdavkov</w:t>
      </w:r>
      <w:r>
        <w:rPr>
          <w:szCs w:val="16"/>
        </w:rPr>
        <w:t xml:space="preserve"> </w:t>
      </w:r>
      <w:r w:rsidRPr="00FC5FD7">
        <w:rPr>
          <w:szCs w:val="16"/>
        </w:rPr>
        <w:t>ide</w:t>
      </w:r>
      <w:r>
        <w:rPr>
          <w:szCs w:val="16"/>
        </w:rPr>
        <w:t xml:space="preserve"> </w:t>
      </w:r>
      <w:r w:rsidRPr="00FC5FD7">
        <w:rPr>
          <w:szCs w:val="16"/>
        </w:rPr>
        <w:t>vrátane podmienok uplatniteľnosti (ak relevantné).</w:t>
      </w:r>
    </w:p>
  </w:footnote>
  <w:footnote w:id="35">
    <w:p w14:paraId="52DBC3D7" w14:textId="297AB02D" w:rsidR="004F092E" w:rsidRDefault="004F092E" w:rsidP="00A11896">
      <w:pPr>
        <w:spacing w:after="0"/>
        <w:jc w:val="both"/>
        <w:rPr>
          <w:sz w:val="16"/>
          <w:szCs w:val="20"/>
        </w:rPr>
      </w:pPr>
      <w:r w:rsidRPr="00A11896">
        <w:rPr>
          <w:rStyle w:val="Odkaznapoznmkupodiarou"/>
        </w:rPr>
        <w:footnoteRef/>
      </w:r>
      <w:r w:rsidRPr="00A11896">
        <w:t xml:space="preserve"> </w:t>
      </w:r>
      <w:r w:rsidRPr="00A11896">
        <w:rPr>
          <w:sz w:val="16"/>
          <w:szCs w:val="20"/>
        </w:rPr>
        <w:t xml:space="preserve">Predchádzajúcu mzdovú politiku zamestnávateľa </w:t>
      </w:r>
      <w:r>
        <w:rPr>
          <w:sz w:val="16"/>
          <w:szCs w:val="20"/>
        </w:rPr>
        <w:t>je</w:t>
      </w:r>
      <w:r w:rsidRPr="00A11896">
        <w:rPr>
          <w:sz w:val="16"/>
          <w:szCs w:val="20"/>
        </w:rPr>
        <w:t xml:space="preserve"> potrebné deklarovať prehľadom miezd</w:t>
      </w:r>
      <w:r>
        <w:rPr>
          <w:sz w:val="16"/>
          <w:szCs w:val="20"/>
        </w:rPr>
        <w:t xml:space="preserve"> </w:t>
      </w:r>
      <w:r w:rsidRPr="00A11896">
        <w:rPr>
          <w:sz w:val="16"/>
          <w:szCs w:val="20"/>
        </w:rPr>
        <w:t>(mesačný funkčný plat) na rovnakých</w:t>
      </w:r>
      <w:r>
        <w:rPr>
          <w:sz w:val="16"/>
          <w:szCs w:val="20"/>
        </w:rPr>
        <w:t>,</w:t>
      </w:r>
      <w:r w:rsidRPr="00A11896">
        <w:rPr>
          <w:sz w:val="16"/>
          <w:szCs w:val="20"/>
        </w:rPr>
        <w:t xml:space="preserve"> resp. obdobných </w:t>
      </w:r>
      <w:r>
        <w:rPr>
          <w:sz w:val="16"/>
          <w:szCs w:val="20"/>
        </w:rPr>
        <w:t>pracovných</w:t>
      </w:r>
      <w:r w:rsidRPr="00A11896">
        <w:rPr>
          <w:sz w:val="16"/>
          <w:szCs w:val="20"/>
        </w:rPr>
        <w:t xml:space="preserve"> pozíciách (názov pracovnej pozície, počet miest v rámci danej pracovnej pozície, intervalové rozpätie miezd na daných pracovných pozíciách za </w:t>
      </w:r>
      <w:r>
        <w:rPr>
          <w:sz w:val="16"/>
          <w:szCs w:val="20"/>
        </w:rPr>
        <w:t xml:space="preserve"> predchádzajúcich  12 mesiacov, ktoré predchádzajú mesiacu predloženia ŽoNFP </w:t>
      </w:r>
      <w:r w:rsidRPr="00A11896">
        <w:rPr>
          <w:sz w:val="16"/>
          <w:szCs w:val="20"/>
        </w:rPr>
        <w:t>) potvrdeným zodpovedným zamestnancom personálneho útvaru organizácie</w:t>
      </w:r>
      <w:r>
        <w:rPr>
          <w:sz w:val="16"/>
          <w:szCs w:val="20"/>
        </w:rPr>
        <w:t>, resp. štatutárnym zástupcom</w:t>
      </w:r>
      <w:r w:rsidRPr="00A11896">
        <w:rPr>
          <w:sz w:val="16"/>
          <w:szCs w:val="20"/>
        </w:rPr>
        <w:t xml:space="preserve"> organizácie.</w:t>
      </w:r>
      <w:r>
        <w:rPr>
          <w:sz w:val="16"/>
          <w:szCs w:val="20"/>
        </w:rPr>
        <w:t xml:space="preserve"> </w:t>
      </w:r>
      <w:r w:rsidRPr="00A11896">
        <w:rPr>
          <w:sz w:val="16"/>
          <w:szCs w:val="20"/>
        </w:rPr>
        <w:t>Údaje musia vychádzať z reálnych podkladov (platové dekréty zamestnancov) a musia byť overiteľné v čase odborného hodnotenia ŽoNFP, ako aj v priebehu implementácie projektu.</w:t>
      </w:r>
      <w:r>
        <w:rPr>
          <w:sz w:val="16"/>
          <w:szCs w:val="20"/>
        </w:rPr>
        <w:t xml:space="preserve"> V prípade  uplatňovania zjednodušeného vykazovania výdavkov pri národných projektoch je žiadateľ povinný  predložiť mzdovú politiku za predchádzajúcich 12 mesiacov, ktoré predchádzajú mesiacu predloženia </w:t>
      </w:r>
      <w:del w:id="477" w:author="Autor">
        <w:r w:rsidDel="00634036">
          <w:rPr>
            <w:sz w:val="16"/>
            <w:szCs w:val="20"/>
          </w:rPr>
          <w:delText xml:space="preserve">záväzného </w:delText>
        </w:r>
      </w:del>
      <w:ins w:id="478" w:author="Autor">
        <w:r w:rsidRPr="00CA63DB">
          <w:rPr>
            <w:sz w:val="16"/>
            <w:szCs w:val="20"/>
          </w:rPr>
          <w:t>Zoznam</w:t>
        </w:r>
        <w:r>
          <w:rPr>
            <w:sz w:val="16"/>
            <w:szCs w:val="20"/>
          </w:rPr>
          <w:t>u</w:t>
        </w:r>
        <w:r w:rsidRPr="00CA63DB">
          <w:rPr>
            <w:sz w:val="16"/>
            <w:szCs w:val="20"/>
          </w:rPr>
          <w:t xml:space="preserve"> výdavkov pre </w:t>
        </w:r>
        <w:r>
          <w:rPr>
            <w:sz w:val="16"/>
            <w:szCs w:val="20"/>
          </w:rPr>
          <w:t>určenie výšky paušálnej sadzby</w:t>
        </w:r>
        <w:r w:rsidRPr="00CA63DB">
          <w:rPr>
            <w:sz w:val="16"/>
            <w:szCs w:val="20"/>
          </w:rPr>
          <w:t xml:space="preserve"> </w:t>
        </w:r>
      </w:ins>
      <w:del w:id="479" w:author="Autor">
        <w:r w:rsidDel="00CA63DB">
          <w:rPr>
            <w:sz w:val="16"/>
            <w:szCs w:val="20"/>
          </w:rPr>
          <w:delText xml:space="preserve">návrhu </w:delText>
        </w:r>
        <w:r w:rsidRPr="00F03467" w:rsidDel="00CA63DB">
          <w:rPr>
            <w:sz w:val="16"/>
            <w:szCs w:val="20"/>
            <w:highlight w:val="yellow"/>
          </w:rPr>
          <w:delText>Rozpočtu projektu</w:delText>
        </w:r>
        <w:r w:rsidDel="00CA63DB">
          <w:rPr>
            <w:sz w:val="16"/>
            <w:szCs w:val="20"/>
          </w:rPr>
          <w:delText xml:space="preserve"> </w:delText>
        </w:r>
      </w:del>
      <w:r>
        <w:rPr>
          <w:sz w:val="16"/>
          <w:szCs w:val="20"/>
        </w:rPr>
        <w:t>(príloha č. 6)</w:t>
      </w:r>
      <w:del w:id="480" w:author="Autor">
        <w:r w:rsidDel="003F2B61">
          <w:rPr>
            <w:sz w:val="16"/>
            <w:szCs w:val="20"/>
          </w:rPr>
          <w:delText>, ktorý  slúži  na určenie výšky paušálnej sadzby</w:delText>
        </w:r>
      </w:del>
      <w:r>
        <w:rPr>
          <w:sz w:val="16"/>
          <w:szCs w:val="20"/>
        </w:rPr>
        <w:t>. Žiadateľ zároveň predkladá ten istý podklad ako súčasť ŽoNFP.</w:t>
      </w:r>
    </w:p>
    <w:p w14:paraId="53F4E739" w14:textId="77777777" w:rsidR="004F092E" w:rsidRPr="00A11896" w:rsidRDefault="004F092E" w:rsidP="00A11896">
      <w:pPr>
        <w:spacing w:after="0"/>
        <w:jc w:val="both"/>
        <w:rPr>
          <w:sz w:val="16"/>
          <w:szCs w:val="20"/>
        </w:rPr>
      </w:pPr>
      <w:r>
        <w:rPr>
          <w:sz w:val="16"/>
          <w:szCs w:val="20"/>
        </w:rPr>
        <w:t>Zároveň, pokiaľ poskytovateľ určí vo výzve alebo súvisiacej dokumentácii výzvy, v prípadoch že špecifická skupina žiadateľov (typicky subjekty MNO) nemusí disponovať dostatočnými personálnymi a mzdovými záznamami pre preukázanie predchádzajúcej mzdovej politiky žiadateľa, osobitný postup preukazovania mzdovej politiky napr. prostredníctvom štatistických údajov alebo špecificky vykonaných prieskumov trhu na predmetné činnosti súvisiacich s realizáciou navrhnutých aktivít projektu, je žiadateľ povinný okrem údajov v mzdovej politike predložiť v rámci dokumentácie ŽoNFP aj všetky súvisiace podklady a záznamy dokumentov k zdokladovaniu ekvivalentných činností (služieb) a štatistických údajov, ktorými žiadateľ preukazuje svoju mzdovú politiku.</w:t>
      </w:r>
    </w:p>
  </w:footnote>
  <w:footnote w:id="36">
    <w:p w14:paraId="7557578F" w14:textId="77777777" w:rsidR="004F092E" w:rsidRPr="00781464" w:rsidRDefault="004F092E" w:rsidP="006A0739">
      <w:pPr>
        <w:pStyle w:val="Textpoznmkypodiarou"/>
        <w:spacing w:after="0"/>
        <w:jc w:val="both"/>
      </w:pPr>
      <w:r w:rsidRPr="00781464">
        <w:rPr>
          <w:rStyle w:val="Odkaznapoznmkupodiarou"/>
        </w:rPr>
        <w:footnoteRef/>
      </w:r>
      <w:r w:rsidRPr="00781464">
        <w:t xml:space="preserve">Pod pojmom úväzok sa rozumie pracovný pomer, dohody </w:t>
      </w:r>
      <w:r>
        <w:t xml:space="preserve">o prácach </w:t>
      </w:r>
      <w:r w:rsidRPr="00781464">
        <w:t>mimo pracovného pomeru a štátnozamestnanecký pomer.</w:t>
      </w:r>
    </w:p>
  </w:footnote>
  <w:footnote w:id="37">
    <w:p w14:paraId="32C711B2" w14:textId="77777777" w:rsidR="004F092E" w:rsidRPr="00781464" w:rsidDel="00987366" w:rsidRDefault="004F092E" w:rsidP="006D0D3F">
      <w:pPr>
        <w:pStyle w:val="Textpoznmkypodiarou"/>
        <w:spacing w:after="0"/>
        <w:jc w:val="both"/>
        <w:rPr>
          <w:del w:id="482" w:author="Autor"/>
        </w:rPr>
      </w:pPr>
      <w:del w:id="483" w:author="Autor">
        <w:r w:rsidRPr="00781464" w:rsidDel="00987366">
          <w:rPr>
            <w:rStyle w:val="Odkaznapoznmkupodiarou"/>
          </w:rPr>
          <w:footnoteRef/>
        </w:r>
        <w:r w:rsidRPr="00781464" w:rsidDel="00987366">
          <w:delText xml:space="preserve"> Ak</w:delText>
        </w:r>
        <w:r w:rsidDel="00987366">
          <w:delText xml:space="preserve"> </w:delText>
        </w:r>
        <w:r w:rsidRPr="00781464" w:rsidDel="00987366">
          <w:delText>zamestnanec</w:delText>
        </w:r>
        <w:r w:rsidDel="00987366">
          <w:delText xml:space="preserve"> </w:delText>
        </w:r>
        <w:r w:rsidRPr="00781464" w:rsidDel="00987366">
          <w:delText>má</w:delText>
        </w:r>
        <w:r w:rsidDel="00987366">
          <w:delText xml:space="preserve"> </w:delText>
        </w:r>
        <w:r w:rsidRPr="00781464" w:rsidDel="00987366">
          <w:delText>nárok</w:delText>
        </w:r>
        <w:r w:rsidDel="00987366">
          <w:delText xml:space="preserve"> </w:delText>
        </w:r>
        <w:r w:rsidRPr="00781464" w:rsidDel="00987366">
          <w:delText>na</w:delText>
        </w:r>
        <w:r w:rsidDel="00987366">
          <w:delText xml:space="preserve"> </w:delText>
        </w:r>
        <w:r w:rsidRPr="00781464" w:rsidDel="00987366">
          <w:delText>dovolenku</w:delText>
        </w:r>
        <w:r w:rsidDel="00987366">
          <w:delText xml:space="preserve"> </w:delText>
        </w:r>
        <w:r w:rsidRPr="00781464" w:rsidDel="00987366">
          <w:delText>na</w:delText>
        </w:r>
        <w:r w:rsidDel="00987366">
          <w:delText xml:space="preserve"> </w:delText>
        </w:r>
        <w:r w:rsidRPr="00781464" w:rsidDel="00987366">
          <w:delText>základe</w:delText>
        </w:r>
        <w:r w:rsidDel="00987366">
          <w:delText xml:space="preserve"> </w:delText>
        </w:r>
        <w:r w:rsidRPr="00781464" w:rsidDel="00987366">
          <w:delText>už</w:delText>
        </w:r>
        <w:r w:rsidDel="00987366">
          <w:delText xml:space="preserve"> </w:delText>
        </w:r>
        <w:r w:rsidRPr="00781464" w:rsidDel="00987366">
          <w:delText>odpracovaného</w:delText>
        </w:r>
        <w:r w:rsidDel="00987366">
          <w:delText xml:space="preserve"> </w:delText>
        </w:r>
        <w:r w:rsidRPr="00781464" w:rsidDel="00987366">
          <w:delText>času</w:delText>
        </w:r>
        <w:r w:rsidDel="00987366">
          <w:delText xml:space="preserve"> </w:delText>
        </w:r>
        <w:r w:rsidRPr="00781464" w:rsidDel="00987366">
          <w:delText>z minulých</w:delText>
        </w:r>
        <w:r w:rsidDel="00987366">
          <w:delText xml:space="preserve"> </w:delText>
        </w:r>
        <w:r w:rsidRPr="00781464" w:rsidDel="00987366">
          <w:delText>období</w:delText>
        </w:r>
        <w:r w:rsidDel="00987366">
          <w:delText xml:space="preserve"> </w:delText>
        </w:r>
        <w:r w:rsidRPr="00781464" w:rsidDel="00987366">
          <w:delText>mimo</w:delText>
        </w:r>
        <w:r w:rsidDel="00987366">
          <w:delText xml:space="preserve"> </w:delText>
        </w:r>
        <w:r w:rsidRPr="00781464" w:rsidDel="00987366">
          <w:delText>výkonu</w:delText>
        </w:r>
        <w:r w:rsidDel="00987366">
          <w:delText xml:space="preserve"> </w:delText>
        </w:r>
        <w:r w:rsidRPr="00781464" w:rsidDel="00987366">
          <w:delText>práce</w:delText>
        </w:r>
        <w:r w:rsidDel="00987366">
          <w:delText xml:space="preserve"> </w:delText>
        </w:r>
        <w:r w:rsidRPr="00781464" w:rsidDel="00987366">
          <w:delText>na projekte/projektoch,</w:delText>
        </w:r>
        <w:r w:rsidDel="00987366">
          <w:delText xml:space="preserve"> </w:delText>
        </w:r>
        <w:r w:rsidRPr="00781464" w:rsidDel="00987366">
          <w:delText>čerpanie</w:delText>
        </w:r>
        <w:r w:rsidDel="00987366">
          <w:delText xml:space="preserve"> </w:delText>
        </w:r>
        <w:r w:rsidRPr="00781464" w:rsidDel="00987366">
          <w:delText>dovolenky</w:delText>
        </w:r>
        <w:r w:rsidDel="00987366">
          <w:delText xml:space="preserve"> </w:delText>
        </w:r>
        <w:r w:rsidRPr="00781464" w:rsidDel="00987366">
          <w:delText>je</w:delText>
        </w:r>
        <w:r w:rsidDel="00987366">
          <w:delText xml:space="preserve"> </w:delText>
        </w:r>
        <w:r w:rsidRPr="00781464" w:rsidDel="00987366">
          <w:delText>neoprávneným</w:delText>
        </w:r>
        <w:r w:rsidDel="00987366">
          <w:delText xml:space="preserve"> </w:delText>
        </w:r>
        <w:r w:rsidRPr="00781464" w:rsidDel="00987366">
          <w:delText>výdavkom.</w:delText>
        </w:r>
      </w:del>
    </w:p>
  </w:footnote>
  <w:footnote w:id="38">
    <w:p w14:paraId="1B2DBC90" w14:textId="77777777" w:rsidR="004F092E" w:rsidRPr="001833DF" w:rsidRDefault="004F092E" w:rsidP="00C6183F">
      <w:pPr>
        <w:pStyle w:val="Textpoznmkypodiarou"/>
      </w:pPr>
      <w:r>
        <w:rPr>
          <w:rStyle w:val="Odkaznapoznmkupodiarou"/>
        </w:rPr>
        <w:footnoteRef/>
      </w:r>
      <w:r>
        <w:t xml:space="preserve"> </w:t>
      </w:r>
      <w:r w:rsidRPr="00EF6EFE">
        <w:t>V prípade dohôd o prácach vykonávaných mimo pracovného pomeru (§§ 223 až 228a Zákonníka práce) ide o obdobie najviac 12 mesiacov.</w:t>
      </w:r>
    </w:p>
  </w:footnote>
  <w:footnote w:id="39">
    <w:p w14:paraId="19FEA02D" w14:textId="77777777" w:rsidR="004F092E" w:rsidRPr="00965E93" w:rsidRDefault="004F092E" w:rsidP="006D0D3F">
      <w:pPr>
        <w:pStyle w:val="Textpoznmkypodiarou"/>
        <w:spacing w:after="0"/>
        <w:jc w:val="both"/>
      </w:pPr>
      <w:r>
        <w:rPr>
          <w:rStyle w:val="Odkaznapoznmkupodiarou"/>
        </w:rPr>
        <w:footnoteRef/>
      </w:r>
      <w:r w:rsidRPr="00C931D2">
        <w:t xml:space="preserve"> </w:t>
      </w:r>
      <w:r w:rsidRPr="00965E93">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40">
    <w:p w14:paraId="58538EE6" w14:textId="77777777" w:rsidR="004F092E" w:rsidRPr="00781464" w:rsidRDefault="004F092E" w:rsidP="006D0D3F">
      <w:pPr>
        <w:pStyle w:val="Textpoznmkypodiarou"/>
        <w:spacing w:after="0"/>
        <w:jc w:val="both"/>
      </w:pPr>
      <w:r w:rsidRPr="00781464">
        <w:rPr>
          <w:rStyle w:val="Odkaznapoznmkupodiarou"/>
        </w:rPr>
        <w:footnoteRef/>
      </w:r>
      <w:r w:rsidRPr="00C931D2">
        <w:t xml:space="preserve">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w:t>
      </w:r>
      <w:r>
        <w:t>55</w:t>
      </w:r>
      <w:r w:rsidRPr="00C931D2">
        <w:t>/20</w:t>
      </w:r>
      <w:r>
        <w:t>17</w:t>
      </w:r>
      <w:r w:rsidRPr="00C931D2">
        <w:t xml:space="preserve"> Z. z. o štátnej službe a o zmene a doplnení niektorých zákonov v znení neskorších predpisov.</w:t>
      </w:r>
    </w:p>
  </w:footnote>
  <w:footnote w:id="41">
    <w:p w14:paraId="189E025F" w14:textId="77777777" w:rsidR="004F092E" w:rsidRPr="006B39C5" w:rsidRDefault="004F092E" w:rsidP="006D0D3F">
      <w:pPr>
        <w:pStyle w:val="Normlnywebov"/>
        <w:spacing w:before="0" w:beforeAutospacing="0" w:after="0" w:afterAutospacing="0"/>
        <w:jc w:val="both"/>
        <w:rPr>
          <w:rFonts w:eastAsia="Times New Roman" w:cs="Times New Roman"/>
          <w:sz w:val="20"/>
          <w:szCs w:val="20"/>
        </w:rPr>
      </w:pPr>
      <w:r>
        <w:rPr>
          <w:rStyle w:val="Odkaznapoznmkupodiarou"/>
        </w:rPr>
        <w:footnoteRef/>
      </w:r>
      <w:r>
        <w:t xml:space="preserve"> </w:t>
      </w:r>
      <w:r w:rsidRPr="006B39C5">
        <w:rPr>
          <w:rFonts w:ascii="Arial" w:eastAsia="Times New Roman" w:hAnsi="Arial" w:cs="Arial"/>
          <w:sz w:val="16"/>
          <w:szCs w:val="16"/>
        </w:rPr>
        <w:t>Priznanie odmeny príslušnému zamestnancovi musí byť náležite zdôvodnené.</w:t>
      </w:r>
      <w:r w:rsidRPr="006B39C5">
        <w:rPr>
          <w:rFonts w:eastAsia="Times New Roman" w:cs="Times New Roman"/>
          <w:sz w:val="20"/>
          <w:szCs w:val="20"/>
        </w:rPr>
        <w:t xml:space="preserve"> </w:t>
      </w:r>
    </w:p>
  </w:footnote>
  <w:footnote w:id="42">
    <w:p w14:paraId="00CDB0CF" w14:textId="77777777" w:rsidR="004F092E" w:rsidRPr="00F72B7B" w:rsidRDefault="004F092E" w:rsidP="00595338">
      <w:pPr>
        <w:pStyle w:val="Textpoznmkypodiarou"/>
        <w:jc w:val="both"/>
      </w:pPr>
      <w:r>
        <w:rPr>
          <w:rStyle w:val="Odkaznapoznmkupodiarou"/>
        </w:rPr>
        <w:footnoteRef/>
      </w:r>
      <w:r w:rsidRPr="009739DC">
        <w:t xml:space="preserve"> </w:t>
      </w:r>
      <w:r>
        <w:t xml:space="preserve">V prípade, že v niektorom z mesiacov dôjde </w:t>
      </w:r>
      <w:r w:rsidRPr="00F72B7B">
        <w:t>pri vyplatení funkčného platu k prekročeniu jednotkovej ceny stanovenej v rozpočte projektu, bude sa pri výpočte max. oprávnenej výšky odmien vychádzať z oprávnenej výšky mzdy pre projekt v súlade s rozpočtom projektu.</w:t>
      </w:r>
    </w:p>
  </w:footnote>
  <w:footnote w:id="43">
    <w:p w14:paraId="6E04B4D0" w14:textId="77777777" w:rsidR="004F092E" w:rsidRPr="006B39C5" w:rsidRDefault="004F092E" w:rsidP="006D0D3F">
      <w:pPr>
        <w:pStyle w:val="Normlnywebov"/>
        <w:spacing w:before="0" w:beforeAutospacing="0" w:after="0" w:afterAutospacing="0"/>
        <w:jc w:val="both"/>
      </w:pPr>
      <w:r w:rsidRPr="006B39C5">
        <w:rPr>
          <w:rStyle w:val="Odkaznapoznmkupodiarou"/>
          <w:rFonts w:cs="Arial"/>
          <w:szCs w:val="16"/>
        </w:rPr>
        <w:footnoteRef/>
      </w:r>
      <w:r w:rsidRPr="006B39C5">
        <w:rPr>
          <w:rFonts w:ascii="Arial" w:hAnsi="Arial" w:cs="Arial"/>
          <w:sz w:val="16"/>
          <w:szCs w:val="16"/>
        </w:rPr>
        <w:t xml:space="preserve"> </w:t>
      </w:r>
      <w:r w:rsidRPr="006B39C5">
        <w:rPr>
          <w:rFonts w:ascii="Arial" w:eastAsia="Times New Roman" w:hAnsi="Arial" w:cs="Arial"/>
          <w:sz w:val="16"/>
          <w:szCs w:val="16"/>
        </w:rPr>
        <w:t xml:space="preserve">V prípade, ak príslušný zamestnanec do času priznania odmeny neodpracoval 6 mesiacov na projekte (projektoch) spolufinancovanom z OP EVS za </w:t>
      </w:r>
      <w:r w:rsidRPr="005457B3">
        <w:rPr>
          <w:rFonts w:ascii="Arial" w:eastAsia="Times New Roman" w:hAnsi="Arial" w:cs="Arial"/>
          <w:sz w:val="16"/>
          <w:szCs w:val="16"/>
        </w:rPr>
        <w:t>bežný</w:t>
      </w:r>
      <w:r w:rsidRPr="006B39C5">
        <w:rPr>
          <w:rFonts w:ascii="Arial" w:eastAsia="Times New Roman" w:hAnsi="Arial" w:cs="Arial"/>
          <w:sz w:val="16"/>
          <w:szCs w:val="16"/>
        </w:rPr>
        <w:t xml:space="preserve"> rok, oprávnená výška mesačnej odmeny vychádza z počtu odpracovaných mesiacov v </w:t>
      </w:r>
      <w:r>
        <w:rPr>
          <w:rFonts w:ascii="Arial" w:eastAsia="Times New Roman" w:hAnsi="Arial" w:cs="Arial"/>
          <w:sz w:val="16"/>
          <w:szCs w:val="16"/>
        </w:rPr>
        <w:t>bežnom</w:t>
      </w:r>
      <w:r w:rsidRPr="006B39C5">
        <w:rPr>
          <w:rFonts w:ascii="Arial" w:eastAsia="Times New Roman" w:hAnsi="Arial" w:cs="Arial"/>
          <w:sz w:val="16"/>
          <w:szCs w:val="16"/>
        </w:rPr>
        <w:t xml:space="preserve"> roku </w:t>
      </w:r>
      <w:r w:rsidRPr="000B7BF0">
        <w:rPr>
          <w:rFonts w:ascii="Arial" w:eastAsia="Times New Roman" w:hAnsi="Arial" w:cs="Arial"/>
          <w:sz w:val="16"/>
          <w:szCs w:val="16"/>
        </w:rPr>
        <w:t xml:space="preserve">na projekte/projektoch OP EVS </w:t>
      </w:r>
      <w:r w:rsidRPr="006B39C5">
        <w:rPr>
          <w:rFonts w:ascii="Arial" w:eastAsia="Times New Roman" w:hAnsi="Arial" w:cs="Arial"/>
          <w:sz w:val="16"/>
          <w:szCs w:val="16"/>
        </w:rPr>
        <w:t>a z vyššie uvedeného limitu. Zároveň pri výpočte oprávnenej výšky ďalšej odmeny sa vychádza z</w:t>
      </w:r>
      <w:r w:rsidRPr="006B39C5">
        <w:rPr>
          <w:rFonts w:eastAsia="Times New Roman" w:cs="Times New Roman"/>
          <w:szCs w:val="24"/>
        </w:rPr>
        <w:t xml:space="preserve"> </w:t>
      </w:r>
      <w:r w:rsidRPr="006B39C5">
        <w:rPr>
          <w:rFonts w:ascii="Arial" w:eastAsia="Times New Roman" w:hAnsi="Arial" w:cs="Arial"/>
          <w:sz w:val="16"/>
          <w:szCs w:val="16"/>
        </w:rPr>
        <w:t>odpracovaných mesiacov, ktoré príslušný zamestnanec odpracoval po priznaní predchádzajúcej odmeny.</w:t>
      </w:r>
    </w:p>
  </w:footnote>
  <w:footnote w:id="44">
    <w:p w14:paraId="45997192" w14:textId="77777777" w:rsidR="004F092E" w:rsidRPr="00373D64" w:rsidRDefault="004F092E" w:rsidP="006D0D3F">
      <w:pPr>
        <w:pStyle w:val="Normlnywebov"/>
        <w:spacing w:before="0" w:beforeAutospacing="0" w:after="0" w:afterAutospacing="0"/>
        <w:jc w:val="both"/>
        <w:rPr>
          <w:rFonts w:ascii="Arial" w:eastAsia="Times New Roman" w:hAnsi="Arial" w:cs="Arial"/>
          <w:sz w:val="16"/>
          <w:szCs w:val="16"/>
        </w:rPr>
      </w:pPr>
      <w:r w:rsidRPr="00373D64">
        <w:rPr>
          <w:rStyle w:val="Odkaznapoznmkupodiarou"/>
          <w:rFonts w:cs="Arial"/>
          <w:szCs w:val="16"/>
        </w:rPr>
        <w:footnoteRef/>
      </w:r>
      <w:r w:rsidRPr="00373D64">
        <w:rPr>
          <w:rFonts w:ascii="Arial" w:hAnsi="Arial" w:cs="Arial"/>
          <w:sz w:val="16"/>
          <w:szCs w:val="16"/>
        </w:rPr>
        <w:t xml:space="preserve"> </w:t>
      </w:r>
      <w:r w:rsidRPr="00373D64">
        <w:rPr>
          <w:rFonts w:ascii="Arial" w:eastAsia="Times New Roman" w:hAnsi="Arial" w:cs="Arial"/>
          <w:sz w:val="16"/>
          <w:szCs w:val="16"/>
        </w:rPr>
        <w:t xml:space="preserve">Kumulovaná výška priznaných odmien za </w:t>
      </w:r>
      <w:r w:rsidRPr="005457B3">
        <w:rPr>
          <w:rFonts w:ascii="Arial" w:eastAsia="Times New Roman" w:hAnsi="Arial" w:cs="Arial"/>
          <w:sz w:val="16"/>
          <w:szCs w:val="16"/>
        </w:rPr>
        <w:t>bežný</w:t>
      </w:r>
      <w:r w:rsidRPr="00373D64">
        <w:rPr>
          <w:rFonts w:ascii="Arial" w:eastAsia="Times New Roman" w:hAnsi="Arial" w:cs="Arial"/>
          <w:sz w:val="16"/>
          <w:szCs w:val="16"/>
        </w:rPr>
        <w:t xml:space="preserve"> rok musí pomerne zodpovedať počtu odpracovaných mesiacov príslušného zamestnanca za </w:t>
      </w:r>
      <w:r w:rsidRPr="005457B3">
        <w:rPr>
          <w:rFonts w:ascii="Arial" w:eastAsia="Times New Roman" w:hAnsi="Arial" w:cs="Arial"/>
          <w:sz w:val="16"/>
          <w:szCs w:val="16"/>
        </w:rPr>
        <w:t>bežný</w:t>
      </w:r>
      <w:r w:rsidRPr="00373D64">
        <w:rPr>
          <w:rFonts w:ascii="Arial" w:eastAsia="Times New Roman" w:hAnsi="Arial" w:cs="Arial"/>
          <w:sz w:val="16"/>
          <w:szCs w:val="16"/>
        </w:rPr>
        <w:t xml:space="preserve"> rok (napr. ak príslušný zamestnanec odpracoval 8 mesiacov za </w:t>
      </w:r>
      <w:r w:rsidRPr="005457B3">
        <w:rPr>
          <w:rFonts w:ascii="Arial" w:eastAsia="Times New Roman" w:hAnsi="Arial" w:cs="Arial"/>
          <w:sz w:val="16"/>
          <w:szCs w:val="16"/>
        </w:rPr>
        <w:t>bežný</w:t>
      </w:r>
      <w:r w:rsidRPr="00373D64">
        <w:rPr>
          <w:rFonts w:ascii="Arial" w:eastAsia="Times New Roman" w:hAnsi="Arial" w:cs="Arial"/>
          <w:sz w:val="16"/>
          <w:szCs w:val="16"/>
        </w:rPr>
        <w:t xml:space="preserve"> rok, oprávnená výška odmeny bude 1/8 vyššie uvedeného ročného limitu. </w:t>
      </w:r>
    </w:p>
  </w:footnote>
  <w:footnote w:id="45">
    <w:p w14:paraId="2AA6C389" w14:textId="15C3902F" w:rsidR="004F092E" w:rsidRPr="003E064C" w:rsidRDefault="004F092E" w:rsidP="003E064C">
      <w:pPr>
        <w:spacing w:after="0"/>
        <w:jc w:val="both"/>
        <w:rPr>
          <w:sz w:val="16"/>
          <w:szCs w:val="16"/>
        </w:rPr>
      </w:pPr>
      <w:r w:rsidRPr="00095609">
        <w:rPr>
          <w:rStyle w:val="Odkaznapoznmkupodiarou"/>
        </w:rPr>
        <w:footnoteRef/>
      </w:r>
      <w:r w:rsidRPr="00095609">
        <w:t xml:space="preserve"> </w:t>
      </w:r>
      <w:r w:rsidRPr="003E064C">
        <w:rPr>
          <w:sz w:val="16"/>
          <w:szCs w:val="16"/>
        </w:rPr>
        <w:t xml:space="preserve">Predchádzajúcu mzdovú politiku zamestnávateľa týkajúcu sa odmien (resp. prémií alebo rôznych variabilných zložiek naviazaných napr. na hospodárske výsledky žiadateľa) je potrebné deklarovať prehľadom odmien na rovnakých, resp. obdobných pracovných pozíciách (názov pracovnej pozície, počet miest v rámci danej pracovnej pozície, intervalové rozpätie odmien na daných pracovných pozíciách kumulatívne pre jedného zamestnanca za predchádzajúcich 12 mesiacov, ktoré predchádzajú mesiacu predloženia ŽoNFP) potvrdeným zodpovedným zamestnancom personálneho útvaru organizácie, resp. štatutárnym zástupcom organizácie. Údaje musia vychádzať z reálnych podkladov (personálne opatrenie k poskytnutiu odmeny so zdôvodnením, resp. iný relevantný doklad) a musia byť overiteľné v čase odborného hodnotenia ŽoNFP, ako aj v priebehu implementácie projektu. V prípade  </w:t>
      </w:r>
      <w:r>
        <w:rPr>
          <w:sz w:val="16"/>
          <w:szCs w:val="16"/>
        </w:rPr>
        <w:t>uplatňovania</w:t>
      </w:r>
      <w:r w:rsidRPr="003E064C">
        <w:rPr>
          <w:sz w:val="16"/>
          <w:szCs w:val="16"/>
        </w:rPr>
        <w:t xml:space="preserve"> zjednodušeného vykazovania výdavkov </w:t>
      </w:r>
      <w:r>
        <w:rPr>
          <w:sz w:val="16"/>
          <w:szCs w:val="16"/>
        </w:rPr>
        <w:t xml:space="preserve">pri národných projektoch </w:t>
      </w:r>
      <w:r w:rsidRPr="003E064C">
        <w:rPr>
          <w:sz w:val="16"/>
          <w:szCs w:val="16"/>
        </w:rPr>
        <w:t xml:space="preserve">je žiadateľ povinný predložiť mzdovú politiku za predchádzajúcich 12 mesiacov, ktoré predchádzajú mesiacu predloženia  </w:t>
      </w:r>
      <w:del w:id="485" w:author="Autor">
        <w:r w:rsidDel="00885BD0">
          <w:rPr>
            <w:sz w:val="16"/>
            <w:szCs w:val="16"/>
          </w:rPr>
          <w:delText xml:space="preserve">záväzného </w:delText>
        </w:r>
        <w:r w:rsidRPr="003E064C" w:rsidDel="00885BD0">
          <w:rPr>
            <w:sz w:val="16"/>
            <w:szCs w:val="16"/>
          </w:rPr>
          <w:delText xml:space="preserve">návrhu </w:delText>
        </w:r>
        <w:r w:rsidDel="00885BD0">
          <w:rPr>
            <w:sz w:val="16"/>
            <w:szCs w:val="16"/>
          </w:rPr>
          <w:delText>R</w:delText>
        </w:r>
        <w:r w:rsidRPr="003E064C" w:rsidDel="00885BD0">
          <w:rPr>
            <w:sz w:val="16"/>
            <w:szCs w:val="16"/>
          </w:rPr>
          <w:delText>ozpočtu</w:delText>
        </w:r>
        <w:r w:rsidDel="00885BD0">
          <w:rPr>
            <w:sz w:val="16"/>
            <w:szCs w:val="16"/>
          </w:rPr>
          <w:delText xml:space="preserve"> projektu </w:delText>
        </w:r>
      </w:del>
      <w:ins w:id="486" w:author="Autor">
        <w:r w:rsidR="008856ED" w:rsidRPr="00CA63DB">
          <w:rPr>
            <w:sz w:val="16"/>
            <w:szCs w:val="20"/>
          </w:rPr>
          <w:t>Zoznam</w:t>
        </w:r>
        <w:r w:rsidR="008856ED">
          <w:rPr>
            <w:sz w:val="16"/>
            <w:szCs w:val="20"/>
          </w:rPr>
          <w:t>u</w:t>
        </w:r>
        <w:r w:rsidR="008856ED" w:rsidRPr="00CA63DB">
          <w:rPr>
            <w:sz w:val="16"/>
            <w:szCs w:val="20"/>
          </w:rPr>
          <w:t xml:space="preserve"> výdavkov pre </w:t>
        </w:r>
        <w:r w:rsidR="008856ED">
          <w:rPr>
            <w:sz w:val="16"/>
            <w:szCs w:val="20"/>
          </w:rPr>
          <w:t xml:space="preserve">určenie výšky paušálnej sadzby </w:t>
        </w:r>
        <w:del w:id="487" w:author="Autor">
          <w:r w:rsidR="008856ED" w:rsidDel="008856ED">
            <w:rPr>
              <w:sz w:val="16"/>
              <w:szCs w:val="16"/>
            </w:rPr>
            <w:delText>zoznamu výdavkov</w:delText>
          </w:r>
        </w:del>
        <w:r w:rsidR="008856ED">
          <w:rPr>
            <w:sz w:val="16"/>
            <w:szCs w:val="16"/>
          </w:rPr>
          <w:t xml:space="preserve"> </w:t>
        </w:r>
      </w:ins>
      <w:r w:rsidR="008856ED">
        <w:rPr>
          <w:sz w:val="16"/>
          <w:szCs w:val="16"/>
        </w:rPr>
        <w:t xml:space="preserve">(príloha č. </w:t>
      </w:r>
      <w:r>
        <w:rPr>
          <w:sz w:val="16"/>
          <w:szCs w:val="16"/>
        </w:rPr>
        <w:t>6)</w:t>
      </w:r>
      <w:r w:rsidRPr="003E064C">
        <w:rPr>
          <w:sz w:val="16"/>
          <w:szCs w:val="16"/>
        </w:rPr>
        <w:t xml:space="preserve">, ktorý slúži </w:t>
      </w:r>
      <w:r>
        <w:rPr>
          <w:sz w:val="16"/>
          <w:szCs w:val="16"/>
        </w:rPr>
        <w:t xml:space="preserve">na určenie výšky </w:t>
      </w:r>
      <w:r w:rsidRPr="003E064C">
        <w:rPr>
          <w:sz w:val="16"/>
          <w:szCs w:val="16"/>
        </w:rPr>
        <w:t xml:space="preserve">paušálnej sadzby. </w:t>
      </w:r>
      <w:r>
        <w:rPr>
          <w:sz w:val="16"/>
          <w:szCs w:val="16"/>
        </w:rPr>
        <w:t>Žiadateľ z</w:t>
      </w:r>
      <w:r w:rsidRPr="003E064C">
        <w:rPr>
          <w:sz w:val="16"/>
          <w:szCs w:val="16"/>
        </w:rPr>
        <w:t>ároveň predkladá ten istý podklad ako súčasť ŽoNFP.</w:t>
      </w:r>
    </w:p>
    <w:p w14:paraId="5AA81BE9" w14:textId="77777777" w:rsidR="004F092E" w:rsidRPr="00095609" w:rsidRDefault="004F092E" w:rsidP="00095609">
      <w:pPr>
        <w:pStyle w:val="Textpoznmkypodiarou"/>
        <w:spacing w:after="0"/>
        <w:jc w:val="both"/>
      </w:pPr>
    </w:p>
  </w:footnote>
  <w:footnote w:id="46">
    <w:p w14:paraId="02BFBF3D" w14:textId="77777777" w:rsidR="004F092E" w:rsidRPr="00FA4BEA" w:rsidRDefault="004F092E" w:rsidP="00AA5AAD">
      <w:pPr>
        <w:pStyle w:val="Textpoznmkypodiarou"/>
        <w:spacing w:after="0"/>
      </w:pPr>
      <w:r>
        <w:rPr>
          <w:rStyle w:val="Odkaznapoznmkupodiarou"/>
        </w:rPr>
        <w:footnoteRef/>
      </w:r>
      <w:r w:rsidRPr="00C931D2">
        <w:t xml:space="preserve"> </w:t>
      </w:r>
      <w:r>
        <w:t>Uvedené pravidlá sa primerane vzťahujú aj na cieľové skupiny.</w:t>
      </w:r>
    </w:p>
  </w:footnote>
  <w:footnote w:id="47">
    <w:p w14:paraId="11183924" w14:textId="77777777" w:rsidR="004F092E" w:rsidRPr="00781464" w:rsidRDefault="004F092E" w:rsidP="00AA5AAD">
      <w:pPr>
        <w:pStyle w:val="Textpoznmkypodiarou"/>
        <w:spacing w:after="0"/>
        <w:jc w:val="both"/>
      </w:pPr>
      <w:r w:rsidRPr="00CE797D">
        <w:rPr>
          <w:rStyle w:val="Odkaznapoznmkupodiarou"/>
        </w:rPr>
        <w:footnoteRef/>
      </w:r>
      <w:r>
        <w:t xml:space="preserve"> </w:t>
      </w:r>
      <w:r w:rsidRPr="00CE797D">
        <w:t xml:space="preserve">V prípade stravného poskytnutého dodávateľsky (na faktúru) </w:t>
      </w:r>
      <w:r w:rsidRPr="00BC6D5C">
        <w:t>nesmie maximálna výška stravného v súlade so zásadou hospodárnosti presiahnuť limity podľa opatrenia Ministerstva práce, sociálnych vecí a rodiny</w:t>
      </w:r>
      <w:r w:rsidRPr="0073389C">
        <w:rPr>
          <w:sz w:val="19"/>
          <w:szCs w:val="19"/>
        </w:rPr>
        <w:t xml:space="preserve"> </w:t>
      </w:r>
      <w:r w:rsidRPr="00BC6D5C">
        <w:t>Slovenskej republiky o sumách stravného v jednotlivých časových pásmach na osobu/deň</w:t>
      </w:r>
      <w:r w:rsidRPr="00CE797D">
        <w:t xml:space="preserve">, pričom ak má zamestnanec/osoba vyslaná na pracovnú cestu zabezpečené stravné uvedeným spôsobom, nepatrí mu náhrada za stravné (v zmysle § 1 ods. </w:t>
      </w:r>
      <w:r>
        <w:t>5</w:t>
      </w:r>
      <w:r w:rsidRPr="00CE797D">
        <w:t xml:space="preserve"> zákona o cestovných náhradách).</w:t>
      </w:r>
      <w:r>
        <w:t xml:space="preserve"> Zároveň je potrebné rešpektovať § 152 Zákonníka práce, aby nedochádzalo k duplicitnému poskytnutiu stravného (či už v prípade zamestnancov alebo iných osôb (napr. cieľovej skupiny). </w:t>
      </w:r>
    </w:p>
  </w:footnote>
  <w:footnote w:id="48">
    <w:p w14:paraId="6954D379" w14:textId="77777777" w:rsidR="004F092E" w:rsidRPr="000906F9" w:rsidRDefault="004F092E" w:rsidP="00C0189A">
      <w:pPr>
        <w:pStyle w:val="Textpoznmkypodiarou"/>
        <w:spacing w:after="0" w:line="240" w:lineRule="auto"/>
      </w:pPr>
      <w:r w:rsidRPr="000906F9">
        <w:rPr>
          <w:rStyle w:val="Odkaznapoznmkupodiarou"/>
        </w:rPr>
        <w:footnoteRef/>
      </w:r>
      <w:r w:rsidRPr="000906F9">
        <w:t xml:space="preserve"> Výdavky na obstaranie diaľničnej známky nie sú oprávnené.</w:t>
      </w:r>
    </w:p>
  </w:footnote>
  <w:footnote w:id="49">
    <w:p w14:paraId="7641BF0B" w14:textId="18FF4013" w:rsidR="004F092E" w:rsidRPr="009E43CF" w:rsidRDefault="004F092E" w:rsidP="00691B6A">
      <w:pPr>
        <w:pStyle w:val="Textpoznmkypodiarou"/>
        <w:spacing w:after="0" w:line="240" w:lineRule="auto"/>
        <w:jc w:val="both"/>
      </w:pPr>
      <w:r w:rsidRPr="00074D4D">
        <w:rPr>
          <w:color w:val="000000" w:themeColor="text1"/>
          <w:vertAlign w:val="superscript"/>
        </w:rPr>
        <w:footnoteRef/>
      </w:r>
      <w:r w:rsidRPr="00074D4D">
        <w:rPr>
          <w:color w:val="000000" w:themeColor="text1"/>
          <w:vertAlign w:val="superscript"/>
        </w:rPr>
        <w:t xml:space="preserve"> </w:t>
      </w:r>
      <w:r w:rsidRPr="00B1791D">
        <w:t>Maximálna výška oprávnených výdavkov nesmie presiahnuť hodnot</w:t>
      </w:r>
      <w:r>
        <w:t>y</w:t>
      </w:r>
      <w:del w:id="488" w:author="Autor">
        <w:r w:rsidDel="00C62BD6">
          <w:delText>:</w:delText>
        </w:r>
        <w:r w:rsidRPr="00DB5E71" w:rsidDel="00C62BD6">
          <w:delText xml:space="preserve"> Rakúsko – 130 EUR, Belgicko – 140 EUR, Bulharsko – 169 EUR, Cyprus – 145 EUR, Česká republika – 155 EUR, Dánsko – 150 EUR, Estónsko – 110 EUR, Fínsko – 140 EUR, Francúzsko – 150 EUR, Nemecko – 115 EUR, Grécko – 140 EUR, Maďarsko – 150 EUR, Írsko – 150 EUR, Taliansko – 135 EUR, Island – 160 EUR, Lotyšsko – 145 EUR, Litva – 115 EUR, Luxembursko – 145 EUR, Malta – 115 EUR, Holandsko – 170 EUR, Portugalsko -120 EUR, </w:delText>
        </w:r>
        <w:r w:rsidDel="00C62BD6">
          <w:delText xml:space="preserve">Poľsko – 145 EUR, </w:delText>
        </w:r>
        <w:r w:rsidRPr="00DB5E71" w:rsidDel="00C62BD6">
          <w:delText>Rumunsko – 170 EUR, Slovinsko 110 EUR, Španielsko – 125 EUR, Švédsko – 160 EUR, Anglicko – 175 EUR, Chorvátsko – 120 EUR, Nórsko – 140 EUR.</w:delText>
        </w:r>
        <w:r w:rsidDel="00C62BD6">
          <w:delText xml:space="preserve"> </w:delText>
        </w:r>
      </w:del>
      <w:ins w:id="489" w:author="Autor">
        <w:r>
          <w:t xml:space="preserve"> uvedené v „</w:t>
        </w:r>
        <w:r w:rsidRPr="00C62BD6">
          <w:t>GUIDELINES FOR THE APPLICATION TO THE EXCHANGE OF THE OFFICIALS PROGRAMME AND REIMBURSEMENT OF TRAVEL AND SUBSISTENCE EXPENSES</w:t>
        </w:r>
        <w:r>
          <w:t xml:space="preserve">“ - </w:t>
        </w:r>
        <w:r>
          <w:fldChar w:fldCharType="begin"/>
        </w:r>
        <w:r>
          <w:instrText xml:space="preserve"> HYPERLINK "https://ec.europa.eu/chafea/consumers/networks/exchange-of-officials/documents/exo-2020-guidelines_en.pdf%20" </w:instrText>
        </w:r>
        <w:r>
          <w:fldChar w:fldCharType="separate"/>
        </w:r>
        <w:r w:rsidRPr="00C62BD6">
          <w:rPr>
            <w:rStyle w:val="Hypertextovprepojenie"/>
            <w:rFonts w:asciiTheme="minorHAnsi" w:hAnsiTheme="minorHAnsi"/>
            <w:sz w:val="16"/>
          </w:rPr>
          <w:t>https://ec.europa.eu/chafea/consumers/networks/exchange-of-officials/documents/exo-2020-guidelines_en.pdf</w:t>
        </w:r>
        <w:r>
          <w:fldChar w:fldCharType="end"/>
        </w:r>
      </w:ins>
      <w:r w:rsidRPr="00B1791D">
        <w:t xml:space="preserve"> </w:t>
      </w:r>
    </w:p>
  </w:footnote>
  <w:footnote w:id="50">
    <w:p w14:paraId="534AED06" w14:textId="77777777" w:rsidR="004F092E" w:rsidRPr="001277DD" w:rsidRDefault="004F092E" w:rsidP="00C0189A">
      <w:pPr>
        <w:pStyle w:val="Textpoznmkypodiarou"/>
        <w:spacing w:after="0" w:line="240" w:lineRule="auto"/>
        <w:jc w:val="both"/>
      </w:pPr>
      <w:r w:rsidRPr="001277DD">
        <w:rPr>
          <w:rStyle w:val="Odkaznapoznmkupodiarou"/>
        </w:rPr>
        <w:footnoteRef/>
      </w:r>
      <w:r w:rsidRPr="001277DD">
        <w:t xml:space="preserve"> </w:t>
      </w:r>
      <w:r w:rsidRPr="001277DD">
        <w:rPr>
          <w:szCs w:val="16"/>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t xml:space="preserve"> </w:t>
      </w:r>
    </w:p>
  </w:footnote>
  <w:footnote w:id="51">
    <w:p w14:paraId="7C73EBE6" w14:textId="74E8DB32" w:rsidR="004F092E" w:rsidRPr="001277DD" w:rsidRDefault="004F092E" w:rsidP="00C0189A">
      <w:pPr>
        <w:pStyle w:val="Textpoznmkypodiarou"/>
        <w:spacing w:after="0" w:line="240" w:lineRule="auto"/>
        <w:jc w:val="both"/>
      </w:pPr>
      <w:r w:rsidRPr="001277DD">
        <w:rPr>
          <w:rStyle w:val="Odkaznapoznmkupodiarou"/>
        </w:rPr>
        <w:footnoteRef/>
      </w:r>
      <w:r w:rsidRPr="001277DD">
        <w:t xml:space="preserve"> </w:t>
      </w:r>
      <w:r w:rsidRPr="001277DD">
        <w:rPr>
          <w:szCs w:val="16"/>
        </w:rPr>
        <w:t>Aktuálne sadzby „per diems“ sú zverejnené na webovom sídle</w:t>
      </w:r>
      <w:del w:id="490" w:author="Autor">
        <w:r w:rsidRPr="001277DD" w:rsidDel="00C62BD6">
          <w:rPr>
            <w:szCs w:val="16"/>
          </w:rPr>
          <w:delText xml:space="preserve"> </w:delText>
        </w:r>
      </w:del>
      <w:ins w:id="491" w:author="Autor">
        <w:r>
          <w:rPr>
            <w:szCs w:val="16"/>
          </w:rPr>
          <w:t xml:space="preserve"> </w:t>
        </w:r>
        <w:r w:rsidRPr="00C62BD6">
          <w:rPr>
            <w:szCs w:val="16"/>
          </w:rPr>
          <w:t>https://ec.europa.eu/international-partnerships/system/files/per-diem-rates-</w:t>
        </w:r>
        <w:r>
          <w:rPr>
            <w:szCs w:val="16"/>
          </w:rPr>
          <w:fldChar w:fldCharType="begin"/>
        </w:r>
        <w:r>
          <w:rPr>
            <w:szCs w:val="16"/>
          </w:rPr>
          <w:instrText xml:space="preserve"> HYPERLINK "https://ec.europa.eu/international-partnerships/system/files/per-diem-rates-20200201_en.pdf" </w:instrText>
        </w:r>
        <w:r>
          <w:rPr>
            <w:szCs w:val="16"/>
          </w:rPr>
          <w:fldChar w:fldCharType="separate"/>
        </w:r>
        <w:r w:rsidRPr="00C62BD6">
          <w:rPr>
            <w:rStyle w:val="Hypertextovprepojenie"/>
            <w:rFonts w:asciiTheme="minorHAnsi" w:hAnsiTheme="minorHAnsi"/>
            <w:sz w:val="16"/>
            <w:szCs w:val="16"/>
          </w:rPr>
          <w:t>20200201</w:t>
        </w:r>
        <w:r>
          <w:rPr>
            <w:szCs w:val="16"/>
          </w:rPr>
          <w:fldChar w:fldCharType="end"/>
        </w:r>
        <w:r w:rsidRPr="00C62BD6">
          <w:rPr>
            <w:szCs w:val="16"/>
          </w:rPr>
          <w:t>_en.pdf</w:t>
        </w:r>
      </w:ins>
    </w:p>
  </w:footnote>
  <w:footnote w:id="52">
    <w:p w14:paraId="062DC5E7" w14:textId="77777777" w:rsidR="004F092E" w:rsidRPr="001277DD" w:rsidRDefault="004F092E" w:rsidP="00C0189A">
      <w:pPr>
        <w:pStyle w:val="Textpoznmkypodiarou"/>
        <w:spacing w:after="0" w:line="240" w:lineRule="auto"/>
        <w:jc w:val="both"/>
      </w:pPr>
      <w:r w:rsidRPr="001277DD">
        <w:rPr>
          <w:rStyle w:val="Odkaznapoznmkupodiarou"/>
        </w:rPr>
        <w:footnoteRef/>
      </w:r>
      <w:r w:rsidRPr="001277DD">
        <w:t xml:space="preserve"> </w:t>
      </w:r>
      <w:r w:rsidRPr="001277DD">
        <w:rPr>
          <w:szCs w:val="16"/>
        </w:rPr>
        <w:t xml:space="preserve">Ak nie je možné stanoviť dobu pobytu experta na celé dni, zohľadňuje sa doba zaokrúhlená na celé hodiny. Napr. expert priletí v stredu o 10.00 a odletí vo štvrtok o 19.00. Oprávnená výška per diems sa vypočíta ako súčet hodín (14 + 19 = 33 hodín)/24 = 1,375. Oprávnená bude teda denná sadzba per diems násobená koeficientom 1,375. </w:t>
      </w:r>
      <w:r w:rsidRPr="001277DD">
        <w:t xml:space="preserve"> </w:t>
      </w:r>
    </w:p>
  </w:footnote>
  <w:footnote w:id="53">
    <w:p w14:paraId="250DDF66" w14:textId="77777777" w:rsidR="004F092E" w:rsidRPr="001277DD" w:rsidRDefault="004F092E" w:rsidP="00C0189A">
      <w:pPr>
        <w:pStyle w:val="Textpoznmkypodiarou"/>
        <w:spacing w:after="0" w:line="240" w:lineRule="auto"/>
        <w:jc w:val="both"/>
      </w:pPr>
      <w:r w:rsidRPr="001277DD">
        <w:rPr>
          <w:rStyle w:val="Odkaznapoznmkupodiarou"/>
        </w:rPr>
        <w:footnoteRef/>
      </w:r>
      <w:r w:rsidRPr="001277DD">
        <w:t xml:space="preserve"> Paušálna sadzba pokrýva všetky výdavky vrátane stravy a miestnej dopravy (autobus, električka, taxi, parkovanie, atď.), ako aj cestovné a úrazové poistenie.  </w:t>
      </w:r>
    </w:p>
  </w:footnote>
  <w:footnote w:id="54">
    <w:p w14:paraId="2040138A" w14:textId="77777777" w:rsidR="004F092E" w:rsidRPr="001277DD" w:rsidRDefault="004F092E" w:rsidP="00A06D09">
      <w:pPr>
        <w:pStyle w:val="Textpoznmkypodiarou"/>
        <w:spacing w:after="0" w:line="240" w:lineRule="auto"/>
      </w:pPr>
      <w:r w:rsidRPr="001277DD">
        <w:rPr>
          <w:rStyle w:val="Odkaznapoznmkupodiarou"/>
        </w:rPr>
        <w:footnoteRef/>
      </w:r>
      <w:r w:rsidRPr="001277DD">
        <w:t xml:space="preserve"> Akceptovaná bude cena lístka pre I. a II. triedu + miestenka za priame spojenie.  </w:t>
      </w:r>
    </w:p>
  </w:footnote>
  <w:footnote w:id="55">
    <w:p w14:paraId="553A538C" w14:textId="77777777" w:rsidR="004F092E" w:rsidRPr="00B842F0" w:rsidRDefault="004F092E" w:rsidP="007B7266">
      <w:pPr>
        <w:spacing w:after="0" w:line="240" w:lineRule="auto"/>
        <w:jc w:val="both"/>
        <w:rPr>
          <w:sz w:val="16"/>
          <w:szCs w:val="20"/>
        </w:rPr>
      </w:pPr>
      <w:r>
        <w:rPr>
          <w:rStyle w:val="Odkaznapoznmkupodiarou"/>
        </w:rPr>
        <w:footnoteRef/>
      </w:r>
      <w:r w:rsidRPr="00B842F0">
        <w:t xml:space="preserve"> </w:t>
      </w:r>
      <w:r w:rsidRPr="00B842F0">
        <w:rPr>
          <w:sz w:val="16"/>
          <w:szCs w:val="20"/>
        </w:rPr>
        <w:t>Zariadenie je hmotným majetkom s viac či menej trvalým charakterom (nespadajú sem pozemky, budovy alebo vylepšenia týkajúce sa budov) a ktorý je opodstatnený pri realizácii projektov. Položka zariadenia je pohyblivá alebo pevná jednotka nábytku alebo vybavenia, nástroj, stroj, náradie, alebo súbor častí, ktoré spĺňajú všetky nasledovné podmienky:</w:t>
      </w:r>
    </w:p>
    <w:p w14:paraId="39A40776" w14:textId="77777777" w:rsidR="004F092E" w:rsidRPr="00B842F0" w:rsidRDefault="004F092E" w:rsidP="00EA0104">
      <w:pPr>
        <w:pStyle w:val="Odsekzoznamu"/>
        <w:numPr>
          <w:ilvl w:val="0"/>
          <w:numId w:val="48"/>
        </w:numPr>
        <w:spacing w:after="0" w:line="240" w:lineRule="auto"/>
        <w:jc w:val="both"/>
        <w:rPr>
          <w:sz w:val="16"/>
          <w:szCs w:val="20"/>
        </w:rPr>
      </w:pPr>
      <w:r w:rsidRPr="00B842F0">
        <w:rPr>
          <w:sz w:val="16"/>
          <w:szCs w:val="20"/>
        </w:rPr>
        <w:t>za normálnych podmienok použitia, vrátane primeranej starostlivosti a údržby, majú predpokladanú dobu životnosti dlhšiu ako jeden rok;</w:t>
      </w:r>
    </w:p>
    <w:p w14:paraId="64BF1F65" w14:textId="77777777" w:rsidR="004F092E" w:rsidRPr="00B842F0" w:rsidRDefault="004F092E" w:rsidP="00EA0104">
      <w:pPr>
        <w:pStyle w:val="Odsekzoznamu"/>
        <w:numPr>
          <w:ilvl w:val="0"/>
          <w:numId w:val="48"/>
        </w:numPr>
        <w:spacing w:after="0" w:line="240" w:lineRule="auto"/>
        <w:jc w:val="both"/>
        <w:rPr>
          <w:sz w:val="16"/>
          <w:szCs w:val="20"/>
        </w:rPr>
      </w:pPr>
      <w:r w:rsidRPr="00B842F0">
        <w:rPr>
          <w:sz w:val="16"/>
          <w:szCs w:val="20"/>
        </w:rPr>
        <w:t>zachováva si svoj pôvodný tvar a vzhľad aj po použití;</w:t>
      </w:r>
    </w:p>
    <w:p w14:paraId="13244441" w14:textId="77777777" w:rsidR="004F092E" w:rsidRPr="00B842F0" w:rsidRDefault="004F092E" w:rsidP="00EA0104">
      <w:pPr>
        <w:pStyle w:val="Odsekzoznamu"/>
        <w:numPr>
          <w:ilvl w:val="0"/>
          <w:numId w:val="48"/>
        </w:numPr>
        <w:spacing w:after="0" w:line="240" w:lineRule="auto"/>
        <w:jc w:val="both"/>
        <w:rPr>
          <w:sz w:val="16"/>
          <w:szCs w:val="20"/>
        </w:rPr>
      </w:pPr>
      <w:r w:rsidRPr="00B842F0">
        <w:rPr>
          <w:sz w:val="16"/>
          <w:szCs w:val="20"/>
        </w:rPr>
        <w:t>ak je zariadenie poškodené alebo niektoré jeho časti sú stratené alebo opotrebované, môže byť vhodnejšie ho opraviť než nahradiť úplne novým zariadením;</w:t>
      </w:r>
    </w:p>
    <w:p w14:paraId="715B2DEE" w14:textId="77777777" w:rsidR="004F092E" w:rsidRPr="00B842F0" w:rsidRDefault="004F092E" w:rsidP="00EA0104">
      <w:pPr>
        <w:pStyle w:val="Odsekzoznamu"/>
        <w:numPr>
          <w:ilvl w:val="0"/>
          <w:numId w:val="48"/>
        </w:numPr>
        <w:spacing w:after="0" w:line="240" w:lineRule="auto"/>
        <w:jc w:val="both"/>
      </w:pPr>
      <w:r w:rsidRPr="00B842F0">
        <w:rPr>
          <w:sz w:val="16"/>
          <w:szCs w:val="20"/>
        </w:rPr>
        <w:t>nestráca svoju identitu ani v prípade ak je zabudované do inej alebo zložitejšej jednotky.</w:t>
      </w:r>
    </w:p>
  </w:footnote>
  <w:footnote w:id="56">
    <w:p w14:paraId="51FDE5C4" w14:textId="77777777" w:rsidR="004F092E" w:rsidRPr="00781464" w:rsidRDefault="004F092E" w:rsidP="00A06D09">
      <w:pPr>
        <w:pStyle w:val="Textpoznmkypodiarou"/>
        <w:spacing w:after="0" w:line="240" w:lineRule="auto"/>
        <w:jc w:val="both"/>
      </w:pPr>
      <w:r w:rsidRPr="001277DD">
        <w:rPr>
          <w:rStyle w:val="Odkaznapoznmkupodiarou"/>
        </w:rPr>
        <w:footnoteRef/>
      </w:r>
      <w:r w:rsidRPr="00781464">
        <w:t xml:space="preserve"> </w:t>
      </w:r>
      <w:r w:rsidRPr="003611D2">
        <w:t>Obstaranie zariadenia/vybavenia musí byť prepojené s odbornými aktivitami projektu, t.</w:t>
      </w:r>
      <w:r>
        <w:t xml:space="preserve"> </w:t>
      </w:r>
      <w:r w:rsidRPr="003611D2">
        <w:t>j. musí byť preukázané využitie v rámci projektu (len samotné obstaranie zariadenia/vybavenia bez prepojenia a využitia v rámci projektu je neakceptova</w:t>
      </w:r>
      <w:r>
        <w:t>teľ</w:t>
      </w:r>
      <w:r w:rsidRPr="003611D2">
        <w:t>né), čo žiadateľ jasne popíše v opise projektu</w:t>
      </w:r>
      <w:r>
        <w:t>/“value for money“</w:t>
      </w:r>
      <w:r w:rsidRPr="003611D2">
        <w:t>.</w:t>
      </w:r>
      <w:r>
        <w:t xml:space="preserve"> </w:t>
      </w:r>
      <w:r w:rsidRPr="00781464">
        <w:t>Uvedená zásada sa aplikuje aj v prípade majetku, ktorý nie je vykázaný ako dlhodobý hmotný/nehmotný majetok (napr. počítač, dataprojektor, rôzne pomôcky).</w:t>
      </w:r>
    </w:p>
  </w:footnote>
  <w:footnote w:id="57">
    <w:p w14:paraId="14647609" w14:textId="77777777" w:rsidR="004F092E" w:rsidRPr="00E313A0" w:rsidRDefault="004F092E" w:rsidP="00AD094E">
      <w:pPr>
        <w:pStyle w:val="Highlight3"/>
        <w:spacing w:after="0" w:line="288" w:lineRule="auto"/>
        <w:jc w:val="both"/>
        <w:rPr>
          <w:rFonts w:cs="Arial"/>
          <w:b w:val="0"/>
          <w:color w:val="auto"/>
          <w:sz w:val="16"/>
          <w:lang w:val="sk-SK"/>
        </w:rPr>
      </w:pPr>
      <w:r w:rsidRPr="00E313A0">
        <w:rPr>
          <w:rStyle w:val="Odkaznapoznmkupodiarou"/>
          <w:color w:val="auto"/>
          <w:lang w:val="sk-SK"/>
        </w:rPr>
        <w:footnoteRef/>
      </w:r>
      <w:r w:rsidRPr="00E313A0">
        <w:rPr>
          <w:rFonts w:cs="Arial"/>
          <w:b w:val="0"/>
          <w:color w:val="auto"/>
          <w:sz w:val="16"/>
          <w:lang w:val="sk-SK"/>
        </w:rPr>
        <w:t xml:space="preserve">V prípade náležite zdôvodnenej potreby využitia špecifického zariadenia/vybavenia v rámci hlavných aktivít projektu, ktorého cena presahuje stanovené limity, môže RO pre OP EVS rozhodnúť, či bude takéto zariadenie/vybavenie pre účely projektu oprávnené a akceptovať vyššiu obstarávaciu cenu takéhoto zariadenia/vybavenia pri rešpektovaní princípu hospodárnosti, efektívnosti, účelnosti a účinnosti. </w:t>
      </w:r>
    </w:p>
  </w:footnote>
  <w:footnote w:id="58">
    <w:p w14:paraId="6D10E4F9" w14:textId="77777777" w:rsidR="004F092E" w:rsidRPr="00E313A0" w:rsidRDefault="004F092E" w:rsidP="00E313A0">
      <w:pPr>
        <w:pStyle w:val="Highlight3"/>
        <w:spacing w:after="0" w:line="288" w:lineRule="auto"/>
        <w:jc w:val="both"/>
        <w:rPr>
          <w:rFonts w:cs="Arial"/>
          <w:b w:val="0"/>
          <w:color w:val="auto"/>
          <w:sz w:val="16"/>
          <w:lang w:val="sk-SK"/>
        </w:rPr>
      </w:pPr>
      <w:r w:rsidRPr="00E313A0">
        <w:rPr>
          <w:rStyle w:val="Odkaznapoznmkupodiarou"/>
          <w:color w:val="auto"/>
          <w:lang w:val="sk-SK"/>
        </w:rPr>
        <w:footnoteRef/>
      </w:r>
      <w:r w:rsidRPr="00E313A0">
        <w:rPr>
          <w:rStyle w:val="Odkaznapoznmkupodiarou"/>
          <w:color w:val="auto"/>
        </w:rPr>
        <w:t xml:space="preserve"> </w:t>
      </w:r>
      <w:r w:rsidRPr="00E313A0">
        <w:rPr>
          <w:rFonts w:cs="Arial"/>
          <w:b w:val="0"/>
          <w:color w:val="auto"/>
          <w:sz w:val="16"/>
          <w:lang w:val="sk-SK"/>
        </w:rPr>
        <w:t>Žiadateľ musí náležite zdôvodniť potrebu využitia notebooku/notebooku s príslušenstvom v rámci hlavných a podporných aktivít projektu. RO pre OP EVS môže rozhodnúť, či bude takéto zariadenie/vybavenie pre účely projektu oprávnené a akceptovať obstaranie takéhoto zariadenia/vybavenia pri rešpektovaní princípu hospodárnosti, efektívnosti, účelnosti a účinnosti.</w:t>
      </w:r>
    </w:p>
  </w:footnote>
  <w:footnote w:id="59">
    <w:p w14:paraId="3C2D1D04" w14:textId="77777777" w:rsidR="004F092E" w:rsidRPr="000906F9" w:rsidRDefault="004F092E" w:rsidP="0045280E">
      <w:pPr>
        <w:pStyle w:val="Textpoznmkypodiarou"/>
        <w:spacing w:after="0"/>
      </w:pPr>
      <w:r>
        <w:rPr>
          <w:rStyle w:val="Odkaznapoznmkupodiarou"/>
        </w:rPr>
        <w:footnoteRef/>
      </w:r>
      <w:r w:rsidRPr="00F02256">
        <w:t xml:space="preserve"> </w:t>
      </w:r>
      <w:r w:rsidRPr="000906F9">
        <w:t>Pri nákupe z tretích krajín je clo súvisiace s obstaraním považované za oprávnený výdavok.</w:t>
      </w:r>
    </w:p>
  </w:footnote>
  <w:footnote w:id="60">
    <w:p w14:paraId="29BF0656" w14:textId="77777777" w:rsidR="004F092E" w:rsidRPr="000906F9" w:rsidRDefault="004F092E" w:rsidP="0045280E">
      <w:pPr>
        <w:pStyle w:val="Textpoznmkypodiarou"/>
        <w:spacing w:after="0"/>
      </w:pPr>
      <w:r w:rsidRPr="000906F9">
        <w:rPr>
          <w:rStyle w:val="Odkaznapoznmkupodiarou"/>
        </w:rPr>
        <w:footnoteRef/>
      </w:r>
      <w:r w:rsidRPr="000906F9">
        <w:t xml:space="preserve"> </w:t>
      </w:r>
      <w:r>
        <w:t>Ž</w:t>
      </w:r>
      <w:r w:rsidRPr="000906F9">
        <w:t>iadateľ</w:t>
      </w:r>
      <w:r>
        <w:t>/prijímateľ</w:t>
      </w:r>
      <w:r w:rsidRPr="000906F9">
        <w:t xml:space="preserve"> zabezpečí, aby znalecký posudok vyjadroval hodnotu majetku s ohľadom na daň z pridanej hodnoty. </w:t>
      </w:r>
    </w:p>
  </w:footnote>
  <w:footnote w:id="61">
    <w:p w14:paraId="2062C997" w14:textId="77777777" w:rsidR="004F092E" w:rsidRPr="00FC5FD7" w:rsidRDefault="004F092E" w:rsidP="008E36A1">
      <w:pPr>
        <w:pStyle w:val="Textpoznmkypodiarou"/>
        <w:spacing w:after="0"/>
      </w:pPr>
      <w:r w:rsidRPr="00781464">
        <w:rPr>
          <w:rStyle w:val="Odkaznapoznmkupodiarou"/>
        </w:rPr>
        <w:footnoteRef/>
      </w:r>
      <w:r w:rsidRPr="00781464">
        <w:t xml:space="preserve"> Všetky uvádzané ceny sú v EUR.</w:t>
      </w:r>
    </w:p>
  </w:footnote>
  <w:footnote w:id="62">
    <w:p w14:paraId="08DC701D" w14:textId="77777777" w:rsidR="004F092E" w:rsidRPr="006A1470" w:rsidRDefault="004F092E" w:rsidP="00A571FE">
      <w:pPr>
        <w:pStyle w:val="Textpoznmkypodiarou"/>
        <w:spacing w:after="0"/>
        <w:jc w:val="both"/>
      </w:pPr>
      <w:r>
        <w:rPr>
          <w:rStyle w:val="Odkaznapoznmkupodiarou"/>
        </w:rPr>
        <w:footnoteRef/>
      </w:r>
      <w:r w:rsidRPr="00F02256">
        <w:t xml:space="preserve"> </w:t>
      </w:r>
      <w:r>
        <w:t>RO pre OP EVS môže určiť vo výzve/vyzvaní, že výdavky na činnosti týkajúce sa riadenia (vrátane administrácie) projektu budú klasifikované ako priame výdavky projektu.</w:t>
      </w:r>
    </w:p>
  </w:footnote>
  <w:footnote w:id="63">
    <w:p w14:paraId="0BC5BC3D" w14:textId="77777777" w:rsidR="004F092E" w:rsidRPr="00B96CE4" w:rsidRDefault="004F092E" w:rsidP="00E1641D">
      <w:pPr>
        <w:pStyle w:val="Textpoznmkypodiarou"/>
        <w:spacing w:after="0"/>
        <w:jc w:val="both"/>
      </w:pPr>
      <w:r>
        <w:rPr>
          <w:rStyle w:val="Odkaznapoznmkupodiarou"/>
        </w:rPr>
        <w:footnoteRef/>
      </w:r>
      <w:r w:rsidRPr="00E1641D">
        <w:rPr>
          <w:szCs w:val="16"/>
        </w:rPr>
        <w:t xml:space="preserve">Ide o zohľadnenie celkovej dĺžky realizácie národného projektu (minimálne 2 a viac rokov) a ak priame mzdové výdavky (vykazované na reálnej báze, resp. ide o štandardnú stupnicu jednotkových nákladov) tvoria minimálne </w:t>
      </w:r>
      <w:r>
        <w:rPr>
          <w:szCs w:val="16"/>
        </w:rPr>
        <w:t>25</w:t>
      </w:r>
      <w:r w:rsidRPr="00E1641D">
        <w:rPr>
          <w:szCs w:val="16"/>
        </w:rPr>
        <w:t xml:space="preserve"> % celkových priamych výdavkov národného projektu, vrátane posúdenia štruktúry mzdových výdavkov vo vzťahu k posilneniu odborného výkonu prijímateľa. Vzhľadom na to, že ide o národný projekt, RO o možnosti zohľadnenia rastu mzdových výdavkov usmerní budúceho žiadateľa podľa § 26 ods. 4 zákona č. 292/2014 Z. z.</w:t>
      </w:r>
      <w:r>
        <w:rPr>
          <w:szCs w:val="16"/>
        </w:rPr>
        <w:t xml:space="preserve"> alebo žiadateľa dopytovo-orientovaného projektu, ktorý je subjektom verejnej správy</w:t>
      </w:r>
      <w:r w:rsidRPr="00E1641D">
        <w:rPr>
          <w:szCs w:val="16"/>
        </w:rPr>
        <w:t xml:space="preserve">. </w:t>
      </w:r>
      <w:r w:rsidRPr="00E1641D">
        <w:t xml:space="preserve"> </w:t>
      </w:r>
    </w:p>
  </w:footnote>
  <w:footnote w:id="64">
    <w:p w14:paraId="3BD33060" w14:textId="77777777" w:rsidR="004F092E" w:rsidRPr="0029658C" w:rsidRDefault="004F092E" w:rsidP="00E1641D">
      <w:pPr>
        <w:pStyle w:val="Default"/>
        <w:spacing w:after="0"/>
        <w:jc w:val="both"/>
        <w:rPr>
          <w:szCs w:val="16"/>
        </w:rPr>
      </w:pPr>
      <w:r w:rsidRPr="00B96CE4">
        <w:rPr>
          <w:rStyle w:val="Odkaznapoznmkupodiarou"/>
          <w:lang w:val="sk-SK"/>
        </w:rPr>
        <w:footnoteRef/>
      </w:r>
      <w:r w:rsidRPr="00B96CE4">
        <w:rPr>
          <w:rFonts w:ascii="Arial" w:hAnsi="Arial" w:cs="Times New Roman"/>
          <w:color w:val="auto"/>
          <w:sz w:val="16"/>
          <w:szCs w:val="16"/>
          <w:lang w:val="sk-SK"/>
        </w:rPr>
        <w:t>Index sa vypočíta ako priemerná hodnota ročných indexov za tri ostatné kalendárne roky. Aplikuje sa oblasť „Demografia a sociálne štatistiky - Náklady práce - Priemerná mesačná mzda podľa odvetví“, obdobie</w:t>
      </w:r>
      <w:r w:rsidRPr="0029658C">
        <w:rPr>
          <w:rFonts w:ascii="Arial" w:hAnsi="Arial" w:cs="Times New Roman"/>
          <w:color w:val="auto"/>
          <w:sz w:val="16"/>
          <w:szCs w:val="16"/>
        </w:rPr>
        <w:t xml:space="preserve"> 1. - 4. Q.</w:t>
      </w:r>
      <w:r w:rsidRPr="0029658C">
        <w:rPr>
          <w:rFonts w:ascii="Times New Roman" w:hAnsi="Times New Roman" w:cs="Times New Roman"/>
          <w:color w:val="auto"/>
          <w:szCs w:val="16"/>
        </w:rPr>
        <w:t xml:space="preserve"> </w:t>
      </w:r>
      <w:r w:rsidRPr="0029658C">
        <w:rPr>
          <w:rFonts w:ascii="Times New Roman" w:hAnsi="Times New Roman" w:cs="Times New Roman"/>
          <w:color w:val="auto"/>
          <w:sz w:val="16"/>
          <w:szCs w:val="16"/>
        </w:rPr>
        <w:t xml:space="preserve"> </w:t>
      </w:r>
      <w:r w:rsidRPr="002157B3">
        <w:rPr>
          <w:szCs w:val="16"/>
        </w:rPr>
        <w:t xml:space="preserve"> </w:t>
      </w:r>
    </w:p>
  </w:footnote>
  <w:footnote w:id="65">
    <w:p w14:paraId="2FF39FE7" w14:textId="77777777" w:rsidR="004F092E" w:rsidRPr="00B96CE4" w:rsidRDefault="004F092E" w:rsidP="00E1641D">
      <w:pPr>
        <w:pStyle w:val="Default"/>
        <w:spacing w:after="0"/>
        <w:jc w:val="both"/>
        <w:rPr>
          <w:rFonts w:ascii="Arial" w:hAnsi="Arial"/>
          <w:color w:val="auto"/>
          <w:sz w:val="16"/>
          <w:szCs w:val="16"/>
          <w:lang w:val="sk-SK"/>
        </w:rPr>
      </w:pPr>
      <w:r w:rsidRPr="00B96CE4">
        <w:rPr>
          <w:rStyle w:val="Odkaznapoznmkupodiarou"/>
          <w:lang w:val="sk-SK"/>
        </w:rPr>
        <w:footnoteRef/>
      </w:r>
      <w:r w:rsidRPr="00B96CE4">
        <w:rPr>
          <w:rFonts w:ascii="Arial" w:hAnsi="Arial"/>
          <w:color w:val="auto"/>
          <w:sz w:val="16"/>
          <w:szCs w:val="16"/>
          <w:lang w:val="sk-SK"/>
        </w:rPr>
        <w:t xml:space="preserve">T.j.  funkčný plat zamestnanca, resp. jeho ekvivalent je v každom mesiaci rovnaký a vo vzťahu k počtu pracovných dní/hodín v jednotlivých mesiacoch roka sa mení výška priemernej hodinovej ceny práce v príslušnom kalendárnom mesiaci. </w:t>
      </w:r>
    </w:p>
    <w:p w14:paraId="304A3045" w14:textId="77777777" w:rsidR="004F092E" w:rsidRPr="0029658C" w:rsidRDefault="004F092E" w:rsidP="00E1641D">
      <w:pPr>
        <w:pStyle w:val="Default"/>
        <w:spacing w:after="0"/>
        <w:jc w:val="both"/>
        <w:rPr>
          <w:rFonts w:ascii="Arial" w:hAnsi="Arial"/>
          <w:color w:val="auto"/>
          <w:sz w:val="16"/>
          <w:szCs w:val="16"/>
        </w:rPr>
      </w:pPr>
      <w:r w:rsidRPr="00B96CE4">
        <w:rPr>
          <w:rFonts w:ascii="Arial" w:hAnsi="Arial"/>
          <w:color w:val="auto"/>
          <w:sz w:val="16"/>
          <w:szCs w:val="16"/>
          <w:lang w:val="sk-SK"/>
        </w:rPr>
        <w:t>V uvedenom prípade vychádza prijímateľ z maximálnej schválenej jednotkovej ceny v rozpočte, ktorá zodpovedá úrovni tarifného platu v čase schválenia ŽoNFP (buď ako priemerná/mediánová</w:t>
      </w:r>
      <w:r>
        <w:rPr>
          <w:rFonts w:ascii="Arial" w:hAnsi="Arial"/>
          <w:color w:val="auto"/>
          <w:sz w:val="16"/>
          <w:szCs w:val="16"/>
          <w:lang w:val="sk-SK"/>
        </w:rPr>
        <w:t xml:space="preserve"> alebo ako maximálna v závislosti od mzdovej politiky predloženej v ŽoNFP). </w:t>
      </w:r>
      <w:r w:rsidRPr="0029658C">
        <w:rPr>
          <w:color w:val="auto"/>
          <w:szCs w:val="16"/>
        </w:rPr>
        <w:t xml:space="preserve"> </w:t>
      </w:r>
      <w:r w:rsidRPr="0029658C">
        <w:rPr>
          <w:color w:val="auto"/>
          <w:sz w:val="16"/>
          <w:szCs w:val="16"/>
        </w:rPr>
        <w:t xml:space="preserve"> </w:t>
      </w:r>
      <w:r w:rsidRPr="002157B3">
        <w:rPr>
          <w:szCs w:val="16"/>
        </w:rPr>
        <w:t xml:space="preserve"> </w:t>
      </w:r>
    </w:p>
  </w:footnote>
  <w:footnote w:id="66">
    <w:p w14:paraId="292A8841" w14:textId="77777777" w:rsidR="004F092E" w:rsidRPr="00765644" w:rsidRDefault="004F092E" w:rsidP="0084507C">
      <w:pPr>
        <w:pStyle w:val="Textpoznmkypodiarou"/>
        <w:jc w:val="both"/>
      </w:pPr>
      <w:r>
        <w:rPr>
          <w:rStyle w:val="Odkaznapoznmkupodiarou"/>
        </w:rPr>
        <w:footnoteRef/>
      </w:r>
      <w:r>
        <w:t xml:space="preserve"> Prijímateľ musí akceptovať pri určení oprávnenej výšky výdavkov v každom mesiaci kedy je uhradená mzda zamestnancovi, že zodpovedajúca mzda na každej projektovej pozícii v mesiaci neprekročí určený maximálny limit projektovej pozície podľa </w:t>
      </w:r>
      <w:r w:rsidRPr="00B96CE4">
        <w:t>Usmernenia</w:t>
      </w:r>
      <w:r>
        <w:t xml:space="preserve"> RO pre OP EVS č. 5..</w:t>
      </w:r>
    </w:p>
  </w:footnote>
  <w:footnote w:id="67">
    <w:p w14:paraId="5FBA0080" w14:textId="77777777" w:rsidR="004F092E" w:rsidRPr="00FC5FD7" w:rsidRDefault="004F092E" w:rsidP="00A571FE">
      <w:pPr>
        <w:pStyle w:val="Textpoznmkypodiarou"/>
        <w:spacing w:after="0"/>
      </w:pPr>
      <w:r w:rsidRPr="00781464">
        <w:rPr>
          <w:rStyle w:val="Odkaznapoznmkupodiarou"/>
        </w:rPr>
        <w:footnoteRef/>
      </w:r>
      <w:r w:rsidRPr="00781464">
        <w:t xml:space="preserve"> V prípade vzniku nesúladu medzi predpokladaným rozsahom práce v komentári rozpočtu a počtom jednotiek v rozpočte sa berie </w:t>
      </w:r>
      <w:r>
        <w:t>do úvahy</w:t>
      </w:r>
      <w:r w:rsidRPr="00781464">
        <w:t xml:space="preserve"> nižšia hodnota.</w:t>
      </w:r>
    </w:p>
  </w:footnote>
  <w:footnote w:id="68">
    <w:p w14:paraId="7DB21500" w14:textId="77777777" w:rsidR="004F092E" w:rsidRPr="00B17F6F" w:rsidRDefault="004F092E" w:rsidP="00A571FE">
      <w:pPr>
        <w:pStyle w:val="Textpoznmkypodiarou"/>
        <w:spacing w:after="0"/>
        <w:jc w:val="both"/>
      </w:pPr>
      <w:r>
        <w:rPr>
          <w:rStyle w:val="Odkaznapoznmkupodiarou"/>
        </w:rPr>
        <w:footnoteRef/>
      </w:r>
      <w:r w:rsidRPr="00781464">
        <w:t xml:space="preserve"> </w:t>
      </w:r>
      <w:r w:rsidRPr="00B17F6F">
        <w:t xml:space="preserve">Uvedené pracovno-právne vzťahy mimo pracovného pomeru sú uzatvorené na odlišné činnosti ako vykonáva zamestnanec </w:t>
      </w:r>
    </w:p>
    <w:p w14:paraId="33DC8D6C" w14:textId="77777777" w:rsidR="004F092E" w:rsidRPr="00B17F6F" w:rsidRDefault="004F092E" w:rsidP="00A571FE">
      <w:pPr>
        <w:pStyle w:val="Textpoznmkypodiarou"/>
        <w:spacing w:after="0"/>
        <w:jc w:val="both"/>
      </w:pPr>
      <w:r w:rsidRPr="00B17F6F">
        <w:t xml:space="preserve">u žiadateľa na pracovný pomer a zároveň spĺňajú jednotlivé právne charakteristiky a náležitosti, aby mohli byť posúdené ako </w:t>
      </w:r>
    </w:p>
    <w:p w14:paraId="2F2A3BC8" w14:textId="77777777" w:rsidR="004F092E" w:rsidRPr="00781464" w:rsidRDefault="004F092E" w:rsidP="00A571FE">
      <w:pPr>
        <w:pStyle w:val="Textpoznmkypodiarou"/>
        <w:spacing w:after="0"/>
        <w:jc w:val="both"/>
      </w:pPr>
      <w:r w:rsidRPr="00B17F6F">
        <w:t>oprávnené výdavky.</w:t>
      </w:r>
    </w:p>
  </w:footnote>
  <w:footnote w:id="69">
    <w:p w14:paraId="02442F71" w14:textId="77777777" w:rsidR="004F092E" w:rsidRPr="00781464" w:rsidRDefault="004F092E" w:rsidP="00A571FE">
      <w:pPr>
        <w:pStyle w:val="Textpoznmkypodiarou"/>
        <w:spacing w:after="0"/>
        <w:jc w:val="both"/>
      </w:pPr>
      <w:r w:rsidRPr="00781464">
        <w:rPr>
          <w:rStyle w:val="Odkaznapoznmkupodiarou"/>
        </w:rPr>
        <w:footnoteRef/>
      </w:r>
      <w:r w:rsidRPr="00781464">
        <w:t xml:space="preserve"> V niektorých prípadoch, ak je riadne odôvodniteľné zapojenie viacerých osôb, je možné akceptovať viacero osôb, avšak je potrebné dodržať preukázateľnosť vykonaných aktivít.</w:t>
      </w:r>
    </w:p>
  </w:footnote>
  <w:footnote w:id="70">
    <w:p w14:paraId="0CDCB5FB" w14:textId="77777777" w:rsidR="004F092E" w:rsidRPr="001A480A" w:rsidRDefault="004F092E" w:rsidP="00380BFB">
      <w:pPr>
        <w:pStyle w:val="Highlight3"/>
        <w:spacing w:after="0"/>
        <w:jc w:val="both"/>
        <w:rPr>
          <w:b w:val="0"/>
          <w:color w:val="auto"/>
          <w:sz w:val="16"/>
          <w:lang w:val="sk-SK"/>
        </w:rPr>
      </w:pPr>
      <w:r w:rsidRPr="001A480A">
        <w:rPr>
          <w:rStyle w:val="Odkaznapoznmkupodiarou"/>
          <w:color w:val="auto"/>
          <w:lang w:val="sk-SK"/>
        </w:rPr>
        <w:footnoteRef/>
      </w:r>
      <w:r w:rsidRPr="001A480A">
        <w:rPr>
          <w:color w:val="auto"/>
          <w:lang w:val="sk-SK"/>
        </w:rPr>
        <w:t xml:space="preserve"> </w:t>
      </w:r>
      <w:r w:rsidRPr="00ED799E">
        <w:rPr>
          <w:color w:val="auto"/>
          <w:sz w:val="16"/>
          <w:lang w:val="sk-SK"/>
        </w:rPr>
        <w:t>Výška odplaty medzi prijímateľom a dodávateľom služieb dohodnutá percentuálne</w:t>
      </w:r>
      <w:r w:rsidRPr="00781464">
        <w:rPr>
          <w:b w:val="0"/>
          <w:color w:val="auto"/>
          <w:sz w:val="16"/>
          <w:szCs w:val="20"/>
          <w:lang w:val="sk-SK"/>
        </w:rPr>
        <w:t xml:space="preserve"> (napr. z hodnoty nenávratného finančného príspevku) </w:t>
      </w:r>
      <w:r w:rsidRPr="00ED799E">
        <w:rPr>
          <w:color w:val="auto"/>
          <w:sz w:val="16"/>
          <w:lang w:val="sk-SK"/>
        </w:rPr>
        <w:t>je neoprávnená v plnej výške</w:t>
      </w:r>
      <w:r w:rsidRPr="00781464">
        <w:rPr>
          <w:b w:val="0"/>
          <w:color w:val="auto"/>
          <w:sz w:val="16"/>
          <w:szCs w:val="20"/>
          <w:lang w:val="sk-SK"/>
        </w:rPr>
        <w:t xml:space="preserve">. </w:t>
      </w:r>
      <w:r w:rsidRPr="00867715">
        <w:rPr>
          <w:b w:val="0"/>
          <w:color w:val="auto"/>
          <w:sz w:val="16"/>
          <w:szCs w:val="20"/>
          <w:lang w:val="sk-SK"/>
        </w:rPr>
        <w:t xml:space="preserve">Maximálna hodnota, ktorá je oprávnená na financovanie vo forme osobohodín je stanovená </w:t>
      </w:r>
      <w:r w:rsidRPr="00CB224E">
        <w:rPr>
          <w:b w:val="0"/>
          <w:color w:val="auto"/>
          <w:sz w:val="16"/>
          <w:szCs w:val="20"/>
          <w:lang w:val="sk-SK"/>
        </w:rPr>
        <w:t xml:space="preserve">v Usmernení RO pre OP EVS k oprávnenosti </w:t>
      </w:r>
      <w:r>
        <w:rPr>
          <w:b w:val="0"/>
          <w:color w:val="auto"/>
          <w:sz w:val="16"/>
          <w:szCs w:val="20"/>
          <w:lang w:val="sk-SK"/>
        </w:rPr>
        <w:t xml:space="preserve">vybraných skupín </w:t>
      </w:r>
      <w:r w:rsidRPr="00CB224E">
        <w:rPr>
          <w:b w:val="0"/>
          <w:color w:val="auto"/>
          <w:sz w:val="16"/>
          <w:szCs w:val="20"/>
          <w:lang w:val="sk-SK"/>
        </w:rPr>
        <w:t>výdavkov</w:t>
      </w:r>
      <w:r>
        <w:rPr>
          <w:b w:val="0"/>
          <w:color w:val="auto"/>
          <w:sz w:val="16"/>
          <w:szCs w:val="20"/>
          <w:lang w:val="sk-SK"/>
        </w:rPr>
        <w:t xml:space="preserve"> pre PO 2014-2020</w:t>
      </w:r>
      <w:r w:rsidRPr="00867715">
        <w:rPr>
          <w:b w:val="0"/>
          <w:color w:val="auto"/>
          <w:sz w:val="16"/>
          <w:szCs w:val="20"/>
          <w:lang w:val="sk-SK"/>
        </w:rPr>
        <w:t>,</w:t>
      </w:r>
      <w:r w:rsidRPr="00781464">
        <w:rPr>
          <w:b w:val="0"/>
          <w:color w:val="auto"/>
          <w:sz w:val="16"/>
          <w:szCs w:val="20"/>
          <w:lang w:val="sk-SK"/>
        </w:rPr>
        <w:t xml:space="preserve"> pričom použitie jednotky „projekt“ nie je možné.</w:t>
      </w:r>
      <w:r w:rsidRPr="00FC5FD7">
        <w:rPr>
          <w:b w:val="0"/>
          <w:color w:val="auto"/>
          <w:sz w:val="16"/>
          <w:szCs w:val="20"/>
          <w:lang w:val="sk-SK"/>
        </w:rPr>
        <w:t xml:space="preserve"> Týmto nie je dotknutá možnosť, že odplata za služby dohodnutá medzi dodávateľom a prijímateľom je vyššia ako maximálna hodnota určená RO, pričom rozdiel medzi dohodnutou odplatou a maximálnou hodnotou je určený ako neoprávnený výdavok</w:t>
      </w:r>
      <w:r w:rsidRPr="001A480A">
        <w:rPr>
          <w:b w:val="0"/>
          <w:color w:val="auto"/>
          <w:sz w:val="16"/>
          <w:lang w:val="sk-SK"/>
        </w:rPr>
        <w:t>.</w:t>
      </w:r>
    </w:p>
  </w:footnote>
  <w:footnote w:id="71">
    <w:p w14:paraId="0A3E0CF2" w14:textId="77777777" w:rsidR="004F092E" w:rsidRPr="00B05B2F" w:rsidRDefault="004F092E" w:rsidP="00380BFB">
      <w:pPr>
        <w:pStyle w:val="Textpoznmkypodiarou"/>
        <w:spacing w:after="0"/>
      </w:pPr>
      <w:r>
        <w:rPr>
          <w:rStyle w:val="Odkaznapoznmkupodiarou"/>
        </w:rPr>
        <w:footnoteRef/>
      </w:r>
      <w:r w:rsidRPr="00781464">
        <w:t xml:space="preserve"> </w:t>
      </w:r>
      <w:r w:rsidRPr="00B05B2F">
        <w:t xml:space="preserve">V niektorých prípadoch, ak je riadne odôvodniteľné zapojenie viacerých osôb, je možné akceptovať viacero osôb, avšak je </w:t>
      </w:r>
    </w:p>
    <w:p w14:paraId="09835136" w14:textId="77777777" w:rsidR="004F092E" w:rsidRPr="00781464" w:rsidRDefault="004F092E" w:rsidP="00380BFB">
      <w:pPr>
        <w:pStyle w:val="Textpoznmkypodiarou"/>
        <w:spacing w:after="0"/>
      </w:pPr>
      <w:r w:rsidRPr="00B05B2F">
        <w:t>potrebné dodržať preukázateľnosť vykonaných aktivít.</w:t>
      </w:r>
    </w:p>
  </w:footnote>
  <w:footnote w:id="72">
    <w:p w14:paraId="0DCF3CC5" w14:textId="77777777" w:rsidR="004F092E" w:rsidRPr="004D6B4F" w:rsidRDefault="004F092E" w:rsidP="00380BFB">
      <w:pPr>
        <w:pStyle w:val="Textpoznmkypodiarou"/>
        <w:spacing w:after="0"/>
        <w:jc w:val="both"/>
      </w:pPr>
      <w:r>
        <w:rPr>
          <w:rStyle w:val="Odkaznapoznmkupodiarou"/>
        </w:rPr>
        <w:footnoteRef/>
      </w:r>
      <w:r w:rsidRPr="00C931D2">
        <w:t xml:space="preserve"> </w:t>
      </w:r>
      <w:r w:rsidRPr="00D54064">
        <w:rPr>
          <w:color w:val="000000"/>
        </w:rPr>
        <w:t xml:space="preserve">V prípade výdavkov, ktoré sú významnými výdavkami v rámci hlavných aktivít projektu a sú jednoznačne k tejto aktivite priraditeľné (napr. </w:t>
      </w:r>
      <w:r>
        <w:t>spotrebný tovar a prevádzkový materiál, ktorý bude využívať cieľová skupina</w:t>
      </w:r>
      <w:r w:rsidRPr="00D54064">
        <w:rPr>
          <w:color w:val="000000"/>
        </w:rPr>
        <w:t xml:space="preserve"> a pod.), tak tieto výdavky sú zaradené do priamych výdavkov projektu.</w:t>
      </w:r>
    </w:p>
  </w:footnote>
  <w:footnote w:id="73">
    <w:p w14:paraId="625B0E52" w14:textId="77777777" w:rsidR="004F092E" w:rsidRPr="00781464" w:rsidRDefault="004F092E" w:rsidP="00380BFB">
      <w:pPr>
        <w:pStyle w:val="Textpoznmkypodiarou"/>
        <w:spacing w:after="0"/>
        <w:jc w:val="both"/>
      </w:pPr>
      <w:r>
        <w:rPr>
          <w:rStyle w:val="Odkaznapoznmkupodiarou"/>
        </w:rPr>
        <w:footnoteRef/>
      </w:r>
      <w:r w:rsidRPr="00781464">
        <w:t xml:space="preserve"> </w:t>
      </w:r>
      <w:r>
        <w:t xml:space="preserve">T. j. neuvádzajú sa tu </w:t>
      </w:r>
      <w:r w:rsidRPr="00781464">
        <w:rPr>
          <w:color w:val="000000"/>
        </w:rPr>
        <w:t>priestor</w:t>
      </w:r>
      <w:r>
        <w:rPr>
          <w:color w:val="000000"/>
        </w:rPr>
        <w:t>y</w:t>
      </w:r>
      <w:r w:rsidRPr="00781464">
        <w:rPr>
          <w:color w:val="000000"/>
        </w:rPr>
        <w:t>, ktoré sa používa</w:t>
      </w:r>
      <w:r>
        <w:rPr>
          <w:color w:val="000000"/>
        </w:rPr>
        <w:t>jú</w:t>
      </w:r>
      <w:r w:rsidRPr="00781464">
        <w:rPr>
          <w:color w:val="000000"/>
        </w:rPr>
        <w:t xml:space="preserve"> výlučne v rámci hlavných aktivít projektu a</w:t>
      </w:r>
      <w:r>
        <w:rPr>
          <w:color w:val="000000"/>
        </w:rPr>
        <w:t>lebo ich</w:t>
      </w:r>
      <w:r w:rsidRPr="00781464">
        <w:rPr>
          <w:color w:val="000000"/>
        </w:rPr>
        <w:t> využíva len cieľová skupina</w:t>
      </w:r>
      <w:r>
        <w:rPr>
          <w:color w:val="000000"/>
        </w:rPr>
        <w:t>, prípadne odborný personál projektu.</w:t>
      </w:r>
    </w:p>
  </w:footnote>
  <w:footnote w:id="74">
    <w:p w14:paraId="5A415CA8" w14:textId="77777777" w:rsidR="004F092E" w:rsidRPr="003429D2" w:rsidRDefault="004F092E" w:rsidP="00380BFB">
      <w:pPr>
        <w:pStyle w:val="Textpoznmkypodiarou"/>
        <w:spacing w:after="0"/>
        <w:jc w:val="both"/>
      </w:pPr>
      <w:r>
        <w:rPr>
          <w:rStyle w:val="Odkaznapoznmkupodiarou"/>
        </w:rPr>
        <w:footnoteRef/>
      </w:r>
      <w:r w:rsidRPr="00C931D2">
        <w:t xml:space="preserve"> </w:t>
      </w:r>
      <w:r>
        <w:t>Uvedený limit a podmienky oprávnenosti výdavkov na nájom priestorov sa vzťahujú aj na nájom priestorov rozpočtovaný v priamych výdavkoch.</w:t>
      </w:r>
    </w:p>
  </w:footnote>
  <w:footnote w:id="75">
    <w:p w14:paraId="188C7ABE" w14:textId="77777777" w:rsidR="004F092E" w:rsidRPr="00781464" w:rsidRDefault="004F092E" w:rsidP="00D526D8">
      <w:pPr>
        <w:pStyle w:val="Textpoznmkypodiarou"/>
        <w:spacing w:after="0"/>
        <w:jc w:val="both"/>
      </w:pPr>
      <w:r>
        <w:rPr>
          <w:rStyle w:val="Odkaznapoznmkupodiarou"/>
        </w:rPr>
        <w:footnoteRef/>
      </w:r>
      <w:r w:rsidRPr="00781464">
        <w:t xml:space="preserve"> </w:t>
      </w:r>
      <w:r w:rsidRPr="00F92418">
        <w:t xml:space="preserve">Výdavky, ktoré vznikli na základe volania </w:t>
      </w:r>
      <w:r>
        <w:t xml:space="preserve">a zasielania sms správ </w:t>
      </w:r>
      <w:r w:rsidRPr="00F92418">
        <w:t>na infolinky a audiotextové čísla sú neoprávnené</w:t>
      </w:r>
      <w:r>
        <w:t>, taktiež výdavky, ktoré vznikli nad rámec zazmluvneného balíka služieb sú neoprávnené (vrátane poplatku za zvýšenie objemu dát prístupu na internet).</w:t>
      </w:r>
      <w:r w:rsidRPr="00F92418">
        <w:t xml:space="preserve"> Výpis hovorov je oprávnený</w:t>
      </w:r>
      <w:r>
        <w:t xml:space="preserve"> </w:t>
      </w:r>
      <w:r w:rsidRPr="00F92418">
        <w:t xml:space="preserve">výdavok (je možné uznať buď písomnú formu alebo elektronickú formu, nie obe formy súčasne), pričom ho prijímateľ musí mať uchovaný pre potreby </w:t>
      </w:r>
      <w:r>
        <w:t xml:space="preserve">finančnej </w:t>
      </w:r>
      <w:r w:rsidRPr="00F92418">
        <w:t>kontroly na mieste.</w:t>
      </w:r>
    </w:p>
  </w:footnote>
  <w:footnote w:id="76">
    <w:p w14:paraId="604D791A" w14:textId="77777777" w:rsidR="004F092E" w:rsidRPr="0038758F" w:rsidRDefault="004F092E" w:rsidP="00D526D8">
      <w:pPr>
        <w:pStyle w:val="Textpoznmkypodiarou"/>
        <w:spacing w:after="0"/>
        <w:jc w:val="both"/>
      </w:pPr>
      <w:r>
        <w:rPr>
          <w:rStyle w:val="Odkaznapoznmkupodiarou"/>
        </w:rPr>
        <w:footnoteRef/>
      </w:r>
      <w:r w:rsidRPr="00095609">
        <w:t xml:space="preserve"> </w:t>
      </w:r>
      <w:r w:rsidRPr="0038758F">
        <w:t>V prípade výdavkov, ktoré sú významnými výdavkami v rámci hlavných aktivít projektu a sú jednoznačne k tejto aktivite priraditeľné</w:t>
      </w:r>
      <w:r>
        <w:t>,</w:t>
      </w:r>
      <w:r w:rsidRPr="0038758F">
        <w:t xml:space="preserve"> tak tieto výdavky sú zaradené do priamych výdavkov projektu.</w:t>
      </w:r>
      <w:r>
        <w:t xml:space="preserve"> </w:t>
      </w:r>
      <w:r w:rsidRPr="006D0F18">
        <w:t>Uvedený limit a podmienky oprávnenosti výdavkov na telekomunikačné poplatky a prístup na internet sa nevzťahujú na významné výdavky v rámci hlavných aktivít projektu</w:t>
      </w:r>
      <w:r>
        <w:t>, ktoré sú jednoznačne k tejto aktivite priraditeľné</w:t>
      </w:r>
      <w:r w:rsidRPr="006D0F18">
        <w:t xml:space="preserve"> ako napr. financovanie call centra, zavedenie systému merania spokojnosti a pod.</w:t>
      </w:r>
    </w:p>
  </w:footnote>
  <w:footnote w:id="77">
    <w:p w14:paraId="172BCF7C" w14:textId="77777777" w:rsidR="004F092E" w:rsidRPr="003429D2" w:rsidRDefault="004F092E" w:rsidP="00D526D8">
      <w:pPr>
        <w:pStyle w:val="Textpoznmkypodiarou"/>
        <w:spacing w:after="0"/>
        <w:jc w:val="both"/>
      </w:pPr>
      <w:r w:rsidRPr="0038758F">
        <w:rPr>
          <w:rStyle w:val="Odkaznapoznmkupodiarou"/>
        </w:rPr>
        <w:footnoteRef/>
      </w:r>
      <w:r w:rsidRPr="00095609">
        <w:rPr>
          <w:rStyle w:val="Odkaznapoznmkupodiarou"/>
        </w:rPr>
        <w:t xml:space="preserve"> </w:t>
      </w:r>
      <w:r>
        <w:t xml:space="preserve">Uvedený limit a podmienky oprávnenosti výdavkov na telekomunikačné poplatky a prístup na internet sa vzťahujú aj na telekomunikačné poplatky a prístup na internet rozpočtované pre odborných zamestnancov zaradených v priamych výdavkoch projektu, pričom ide o významné výdavky v rámci hlavných aktivít projektu a sú jednoznačne k tejto aktivite priraditeľné. </w:t>
      </w:r>
    </w:p>
  </w:footnote>
  <w:footnote w:id="78">
    <w:p w14:paraId="06C39740" w14:textId="77777777" w:rsidR="004F092E" w:rsidRPr="00461B6C" w:rsidRDefault="004F092E" w:rsidP="00D526D8">
      <w:pPr>
        <w:pStyle w:val="Textpoznmkypodiarou"/>
        <w:spacing w:after="0"/>
        <w:jc w:val="both"/>
      </w:pPr>
      <w:r>
        <w:rPr>
          <w:rStyle w:val="Odkaznapoznmkupodiarou"/>
        </w:rPr>
        <w:footnoteRef/>
      </w:r>
      <w:r w:rsidRPr="00F02256">
        <w:t xml:space="preserve"> </w:t>
      </w:r>
      <w:r>
        <w:t>Uvedené podmienky oprávnenosti výdavkov na energie a upratovanie sa vzťahujú aj na energie a upratovanie rozpočtované v priamych výdavkoch.</w:t>
      </w:r>
    </w:p>
  </w:footnote>
  <w:footnote w:id="79">
    <w:p w14:paraId="188E2581" w14:textId="77777777" w:rsidR="004F092E" w:rsidRPr="00781464" w:rsidRDefault="004F092E" w:rsidP="007C4356">
      <w:pPr>
        <w:pStyle w:val="Textpoznmkypodiarou"/>
        <w:spacing w:after="0"/>
        <w:jc w:val="both"/>
      </w:pPr>
      <w:r>
        <w:rPr>
          <w:rStyle w:val="Odkaznapoznmkupodiarou"/>
        </w:rPr>
        <w:footnoteRef/>
      </w:r>
      <w:r w:rsidRPr="00781464">
        <w:t xml:space="preserve"> </w:t>
      </w:r>
      <w:r w:rsidRPr="00F92418">
        <w:t>Podpoložky upratovanie, energie je možné začleniť aj ako samostatné podpodpoložky rozpočtu.</w:t>
      </w:r>
    </w:p>
  </w:footnote>
  <w:footnote w:id="80">
    <w:p w14:paraId="204182A2" w14:textId="77777777" w:rsidR="004F092E" w:rsidRPr="00CA3187" w:rsidRDefault="004F092E" w:rsidP="00B64CF6">
      <w:pPr>
        <w:pStyle w:val="Textpoznmkypodiarou"/>
        <w:spacing w:after="0"/>
        <w:jc w:val="both"/>
      </w:pPr>
      <w:r>
        <w:rPr>
          <w:rStyle w:val="Odkaznapoznmkupodiarou"/>
        </w:rPr>
        <w:footnoteRef/>
      </w:r>
      <w:r w:rsidRPr="00C931D2">
        <w:t xml:space="preserve"> </w:t>
      </w:r>
      <w:r>
        <w:t xml:space="preserve">T. j. neuvádzajú sa tu </w:t>
      </w:r>
      <w:r>
        <w:rPr>
          <w:color w:val="000000"/>
        </w:rPr>
        <w:t>výdavky</w:t>
      </w:r>
      <w:r w:rsidRPr="00781464">
        <w:rPr>
          <w:color w:val="000000"/>
        </w:rPr>
        <w:t xml:space="preserve">, ktoré </w:t>
      </w:r>
      <w:r>
        <w:rPr>
          <w:color w:val="000000"/>
        </w:rPr>
        <w:t>predstavujú významné výdavky v rámci hlavných aktivít projektu a sú jednoznačne k týmto</w:t>
      </w:r>
      <w:r w:rsidRPr="00781464">
        <w:rPr>
          <w:color w:val="000000"/>
        </w:rPr>
        <w:t xml:space="preserve"> hlavný</w:t>
      </w:r>
      <w:r>
        <w:rPr>
          <w:color w:val="000000"/>
        </w:rPr>
        <w:t>m</w:t>
      </w:r>
      <w:r w:rsidRPr="00781464">
        <w:rPr>
          <w:color w:val="000000"/>
        </w:rPr>
        <w:t xml:space="preserve"> aktiv</w:t>
      </w:r>
      <w:r>
        <w:rPr>
          <w:color w:val="000000"/>
        </w:rPr>
        <w:t>i</w:t>
      </w:r>
      <w:r w:rsidRPr="00781464">
        <w:rPr>
          <w:color w:val="000000"/>
        </w:rPr>
        <w:t>t</w:t>
      </w:r>
      <w:r>
        <w:rPr>
          <w:color w:val="000000"/>
        </w:rPr>
        <w:t>ám</w:t>
      </w:r>
      <w:r w:rsidRPr="00781464">
        <w:rPr>
          <w:color w:val="000000"/>
        </w:rPr>
        <w:t xml:space="preserve"> projektu</w:t>
      </w:r>
      <w:r>
        <w:rPr>
          <w:color w:val="000000"/>
        </w:rPr>
        <w:t xml:space="preserve"> priraditeľné.</w:t>
      </w:r>
    </w:p>
  </w:footnote>
  <w:footnote w:id="81">
    <w:p w14:paraId="0C3D403F" w14:textId="77777777" w:rsidR="004F092E" w:rsidRPr="00781464" w:rsidRDefault="004F092E" w:rsidP="00B64CF6">
      <w:pPr>
        <w:pStyle w:val="Textpoznmkypodiarou"/>
        <w:spacing w:after="0"/>
        <w:jc w:val="both"/>
      </w:pPr>
      <w:r>
        <w:rPr>
          <w:rStyle w:val="Odkaznapoznmkupodiarou"/>
        </w:rPr>
        <w:footnoteRef/>
      </w:r>
      <w:r w:rsidRPr="00781464">
        <w:t xml:space="preserve"> V zmysle prílohy XII všeobecného nariadenia výdavky týkajúce sa mediálnych aktivít ako súčasť hlavných aktivít projektu, resp. mediálne aktivity implementované ako hlavné aktivity projektu, sú zahrnuté do priamych výdavkov projektu.</w:t>
      </w:r>
    </w:p>
  </w:footnote>
  <w:footnote w:id="82">
    <w:p w14:paraId="24D657A0" w14:textId="77777777" w:rsidR="004F092E" w:rsidRPr="00781464" w:rsidRDefault="004F092E" w:rsidP="00B64CF6">
      <w:pPr>
        <w:pStyle w:val="Textpoznmkypodiarou"/>
        <w:spacing w:after="0"/>
        <w:jc w:val="both"/>
      </w:pPr>
      <w:r>
        <w:rPr>
          <w:rStyle w:val="Odkaznapoznmkupodiarou"/>
        </w:rPr>
        <w:footnoteRef/>
      </w:r>
      <w:r w:rsidRPr="00781464">
        <w:t xml:space="preserve"> </w:t>
      </w:r>
      <w:r>
        <w:t>O</w:t>
      </w:r>
      <w:r w:rsidRPr="00781464">
        <w:t xml:space="preserve">bčerstvenie poskytnuté v rámci </w:t>
      </w:r>
      <w:r>
        <w:t xml:space="preserve">seminárov, workshopov, </w:t>
      </w:r>
      <w:r w:rsidRPr="00781464">
        <w:t>konferencií</w:t>
      </w:r>
      <w:r>
        <w:t xml:space="preserve"> </w:t>
      </w:r>
      <w:r w:rsidRPr="00781464">
        <w:t>nesmie presiahnuť výšku stravného pri tuzemských pracovných cestách v časovom pásme od 5 do 12 hodín na osobu/deň podľa opatrenia</w:t>
      </w:r>
      <w:r>
        <w:t xml:space="preserve"> </w:t>
      </w:r>
      <w:r w:rsidRPr="00781464">
        <w:t>Ministerstva</w:t>
      </w:r>
      <w:r>
        <w:t xml:space="preserve"> </w:t>
      </w:r>
      <w:r w:rsidRPr="00781464">
        <w:t>práce,</w:t>
      </w:r>
      <w:r>
        <w:t xml:space="preserve"> </w:t>
      </w:r>
      <w:r w:rsidRPr="00781464">
        <w:t>sociálnych</w:t>
      </w:r>
      <w:r>
        <w:t xml:space="preserve"> </w:t>
      </w:r>
      <w:r w:rsidRPr="00781464">
        <w:t>vecí</w:t>
      </w:r>
      <w:r>
        <w:t xml:space="preserve"> </w:t>
      </w:r>
      <w:r w:rsidRPr="00781464">
        <w:t>a</w:t>
      </w:r>
      <w:r>
        <w:t xml:space="preserve"> </w:t>
      </w:r>
      <w:r w:rsidRPr="00781464">
        <w:t>rodiny</w:t>
      </w:r>
      <w:r>
        <w:t xml:space="preserve"> </w:t>
      </w:r>
      <w:r w:rsidRPr="00781464">
        <w:t>Slovenskej</w:t>
      </w:r>
      <w:r>
        <w:t xml:space="preserve"> </w:t>
      </w:r>
      <w:r w:rsidRPr="00781464">
        <w:t>republiky</w:t>
      </w:r>
      <w:r>
        <w:t xml:space="preserve"> </w:t>
      </w:r>
      <w:r w:rsidRPr="00781464">
        <w:t>o</w:t>
      </w:r>
      <w:r>
        <w:t xml:space="preserve"> </w:t>
      </w:r>
      <w:r w:rsidRPr="00781464">
        <w:t>sumách stravného</w:t>
      </w:r>
      <w:r>
        <w:t xml:space="preserve">. </w:t>
      </w:r>
      <w:r w:rsidRPr="00F13B43">
        <w:t>Za občerstvenie sa považuje -</w:t>
      </w:r>
      <w:r>
        <w:t xml:space="preserve"> </w:t>
      </w:r>
      <w:r w:rsidRPr="00F13B43">
        <w:t>káva, čaj, cukor, nealkoholické nápoje, sladké a slané pečivo a obložené chlebíčky. Ostatné výdavky spojené s občerstvením ako aj výdavky na občerstvenie, ktoré nespĺňajú podmienky uvedené vyššie, sa považujú za neoprávnené.</w:t>
      </w:r>
    </w:p>
  </w:footnote>
  <w:footnote w:id="83">
    <w:p w14:paraId="4DEC6B71" w14:textId="77777777" w:rsidR="004F092E" w:rsidRPr="008148BC" w:rsidRDefault="004F092E" w:rsidP="00382FAF">
      <w:pPr>
        <w:pStyle w:val="Textpoznmkypodiarou"/>
        <w:spacing w:after="0"/>
        <w:jc w:val="both"/>
      </w:pPr>
      <w:r>
        <w:rPr>
          <w:rStyle w:val="Odkaznapoznmkupodiarou"/>
        </w:rPr>
        <w:footnoteRef/>
      </w:r>
      <w:r w:rsidRPr="00C931D2">
        <w:t xml:space="preserve"> </w:t>
      </w:r>
      <w:r>
        <w:t>Tvorba a správa komplexných webových portálov naviazaných na hlavné aktivity projektu sa rozpočtuje pod priamymi výdavkami v príslušnej hlavnej aktivite.</w:t>
      </w:r>
    </w:p>
  </w:footnote>
  <w:footnote w:id="84">
    <w:p w14:paraId="01E2B17C" w14:textId="77777777" w:rsidR="004F092E" w:rsidRPr="004721E4" w:rsidRDefault="004F092E" w:rsidP="00892B4A">
      <w:pPr>
        <w:pStyle w:val="Textpoznmkypodiarou"/>
        <w:spacing w:after="0"/>
        <w:jc w:val="both"/>
      </w:pPr>
      <w:r>
        <w:rPr>
          <w:rStyle w:val="Odkaznapoznmkupodiarou"/>
        </w:rPr>
        <w:footnoteRef/>
      </w:r>
      <w:r w:rsidRPr="00382FAF">
        <w:t xml:space="preserve"> </w:t>
      </w:r>
      <w:r w:rsidRPr="004721E4">
        <w:t xml:space="preserve">Pri reálnom vykazovaní nepriamych výdavkov </w:t>
      </w:r>
      <w:r w:rsidRPr="004721E4">
        <w:rPr>
          <w:b/>
          <w:bCs/>
        </w:rPr>
        <w:t>nie je možné</w:t>
      </w:r>
      <w:r w:rsidRPr="004721E4">
        <w:rPr>
          <w:bCs/>
        </w:rPr>
        <w:t xml:space="preserve"> zahrnúť výdavky na obstaranie akéhokoľvek dlhodobého hmotného/nehmotného majetku</w:t>
      </w:r>
      <w:r w:rsidRPr="004721E4">
        <w:t xml:space="preserve"> (vrátane drobného dlhodobého hmotného/nehmotného majetku) do oprávnených výdavkov na podporné aktivity projektu. </w:t>
      </w:r>
      <w:r w:rsidRPr="00781464">
        <w:t xml:space="preserve">V </w:t>
      </w:r>
      <w:r w:rsidRPr="004A613B">
        <w:t>rámci výzvy/vyzvania môže byť špecifikované, že výdavky na obstaranie zariadenia/vybaveni</w:t>
      </w:r>
      <w:r>
        <w:t>a</w:t>
      </w:r>
      <w:r w:rsidRPr="004A613B">
        <w:t xml:space="preserve"> pre účely</w:t>
      </w:r>
      <w:r>
        <w:t xml:space="preserve"> </w:t>
      </w:r>
      <w:r w:rsidRPr="004A613B">
        <w:t>administrácie, riadenia a monitor</w:t>
      </w:r>
      <w:r>
        <w:t>ovania</w:t>
      </w:r>
      <w:r w:rsidRPr="004A613B">
        <w:t xml:space="preserve"> projektu nie sú oprávnenými výdavkami</w:t>
      </w:r>
      <w:r w:rsidRPr="0050335B">
        <w:t>.</w:t>
      </w:r>
    </w:p>
  </w:footnote>
  <w:footnote w:id="85">
    <w:p w14:paraId="70BF96F2" w14:textId="77777777" w:rsidR="004F092E" w:rsidRPr="00575B29" w:rsidRDefault="004F092E" w:rsidP="005A5E40">
      <w:pPr>
        <w:pStyle w:val="Textpoznmkypodiarou"/>
        <w:spacing w:after="0"/>
        <w:jc w:val="both"/>
      </w:pPr>
      <w:r w:rsidRPr="00575B29">
        <w:rPr>
          <w:rStyle w:val="Odkaznapoznmkupodiarou"/>
        </w:rPr>
        <w:footnoteRef/>
      </w:r>
      <w:r w:rsidRPr="00575B29">
        <w:t xml:space="preserve"> </w:t>
      </w:r>
      <w:r w:rsidRPr="00575B29">
        <w:rPr>
          <w:rFonts w:cs="Arial"/>
          <w:szCs w:val="16"/>
        </w:rPr>
        <w:t>Je potrebné brať do úvahy dobu realizácie projektu a intenzitu využitia tohto majetku pre projekt, t. j. je potrebné dodržať zásadu „hodnota za peniaze/value for money“.</w:t>
      </w:r>
      <w:r w:rsidRPr="00575B29">
        <w:rPr>
          <w:rFonts w:cs="Arial"/>
          <w:sz w:val="14"/>
          <w:szCs w:val="16"/>
        </w:rPr>
        <w:t xml:space="preserve"> </w:t>
      </w:r>
    </w:p>
  </w:footnote>
  <w:footnote w:id="86">
    <w:p w14:paraId="010EA4E7" w14:textId="77777777" w:rsidR="004F092E" w:rsidRPr="00022FA0" w:rsidRDefault="004F092E" w:rsidP="005A5E40">
      <w:pPr>
        <w:pStyle w:val="Textpoznmkypodiarou"/>
        <w:spacing w:after="0"/>
        <w:jc w:val="both"/>
      </w:pPr>
      <w:r>
        <w:rPr>
          <w:rStyle w:val="Odkaznapoznmkupodiarou"/>
        </w:rPr>
        <w:footnoteRef/>
      </w:r>
      <w:r w:rsidRPr="00C931D2">
        <w:t xml:space="preserve"> Účelom tohto odseku je zabránenie dvojitému financovaniu, teda situácii, kedy prijímateľ dostal finančné prostriedky z</w:t>
      </w:r>
      <w:r>
        <w:t xml:space="preserve"> grantu z </w:t>
      </w:r>
      <w:r w:rsidRPr="00C931D2">
        <w:t xml:space="preserve">verejného zdroja (zdroje EÚ, </w:t>
      </w:r>
      <w:r w:rsidRPr="00C931D2">
        <w:rPr>
          <w:szCs w:val="22"/>
        </w:rPr>
        <w:t xml:space="preserve">štátny rozpočet, zdroje obce, VÚC a iné verejné zdroje) určené na nákup tohto majetku, prefinancoval majetok ako oprávnený výdavok formou odpisov z projektu, a zároveň si ponechal verejné prostriedky získané na nákup tohto majetku z pôvodného </w:t>
      </w:r>
      <w:r>
        <w:rPr>
          <w:szCs w:val="22"/>
        </w:rPr>
        <w:t xml:space="preserve">grantu financovaného z </w:t>
      </w:r>
      <w:r w:rsidRPr="00C931D2">
        <w:rPr>
          <w:szCs w:val="22"/>
        </w:rPr>
        <w:t>verejného zdroja.</w:t>
      </w:r>
    </w:p>
  </w:footnote>
  <w:footnote w:id="87">
    <w:p w14:paraId="29D8D403" w14:textId="77777777" w:rsidR="004F092E" w:rsidRPr="00781464" w:rsidRDefault="004F092E" w:rsidP="005A5E40">
      <w:pPr>
        <w:pStyle w:val="Textpoznmkypodiarou"/>
        <w:spacing w:after="0"/>
        <w:jc w:val="both"/>
      </w:pPr>
      <w:r>
        <w:rPr>
          <w:rStyle w:val="Odkaznapoznmkupodiarou"/>
        </w:rPr>
        <w:footnoteRef/>
      </w:r>
      <w:r w:rsidRPr="00781464">
        <w:t xml:space="preserve">Podľa zákona o dani z príjmov. </w:t>
      </w:r>
    </w:p>
  </w:footnote>
  <w:footnote w:id="88">
    <w:p w14:paraId="7E4A435D" w14:textId="77777777" w:rsidR="004F092E" w:rsidRPr="00781464" w:rsidRDefault="004F092E" w:rsidP="005A5E40">
      <w:pPr>
        <w:pStyle w:val="Textpoznmkypodiarou"/>
        <w:spacing w:after="0"/>
      </w:pPr>
      <w:r>
        <w:rPr>
          <w:rStyle w:val="Odkaznapoznmkupodiarou"/>
        </w:rPr>
        <w:footnoteRef/>
      </w:r>
      <w:r w:rsidRPr="00781464">
        <w:t>Odpisovaný majetok je v plnej výške uhradený.</w:t>
      </w:r>
    </w:p>
  </w:footnote>
  <w:footnote w:id="89">
    <w:p w14:paraId="02074F0C" w14:textId="77777777" w:rsidR="004F092E" w:rsidRDefault="004F092E" w:rsidP="005A5E40">
      <w:pPr>
        <w:pStyle w:val="Textpoznmkypodiarou"/>
        <w:spacing w:after="0"/>
      </w:pPr>
      <w:r w:rsidRPr="002D4BAB">
        <w:rPr>
          <w:rStyle w:val="Odkaznapoznmkupodiarou"/>
        </w:rPr>
        <w:footnoteRef/>
      </w:r>
      <w:r w:rsidRPr="002D4BAB">
        <w:t>Čl. 67, odsek 1, písm. a) všeobecného nariadenia</w:t>
      </w:r>
      <w:r>
        <w:t>.</w:t>
      </w:r>
    </w:p>
  </w:footnote>
  <w:footnote w:id="90">
    <w:p w14:paraId="6D702BCA" w14:textId="77777777" w:rsidR="004F092E" w:rsidRPr="00575B29" w:rsidRDefault="004F092E" w:rsidP="00B74A08">
      <w:pPr>
        <w:pStyle w:val="Textpoznmkypodiarou"/>
        <w:spacing w:after="0"/>
        <w:jc w:val="both"/>
      </w:pPr>
      <w:r w:rsidRPr="00575B29">
        <w:rPr>
          <w:rStyle w:val="Odkaznapoznmkupodiarou"/>
        </w:rPr>
        <w:footnoteRef/>
      </w:r>
      <w:r w:rsidRPr="00575B29">
        <w:t xml:space="preserve"> </w:t>
      </w:r>
      <w:r w:rsidRPr="00575B29">
        <w:rPr>
          <w:rFonts w:cs="Arial"/>
          <w:szCs w:val="16"/>
        </w:rPr>
        <w:t>Je potrebné brať do úvahy dobu realizácie projektu a intenzitu využitia tohto majetku pre projekt, t. j. je potrebné dodržať zásadu „hodnota za peniaze/value for money“.</w:t>
      </w:r>
      <w:r w:rsidRPr="00575B29">
        <w:rPr>
          <w:rFonts w:cs="Arial"/>
          <w:sz w:val="14"/>
          <w:szCs w:val="16"/>
        </w:rPr>
        <w:t xml:space="preserve"> </w:t>
      </w:r>
      <w:r w:rsidRPr="00575B29">
        <w:rPr>
          <w:rFonts w:cs="Arial"/>
          <w:szCs w:val="16"/>
        </w:rPr>
        <w:t>Uvedená zásada sa aplikuje aj v prípade majetku, ktorý nie je vykázaný ako dlhodobý hmotný/nehmotný majetok (napr. počítač, dataprojektor, rôzne pomôcky).</w:t>
      </w:r>
    </w:p>
  </w:footnote>
  <w:footnote w:id="91">
    <w:p w14:paraId="034CD994" w14:textId="77777777" w:rsidR="004F092E" w:rsidRPr="00781464" w:rsidRDefault="004F092E" w:rsidP="00807D69">
      <w:pPr>
        <w:pStyle w:val="Textpoznmkypodiarou"/>
        <w:spacing w:after="0"/>
        <w:jc w:val="both"/>
      </w:pPr>
      <w:r>
        <w:rPr>
          <w:rStyle w:val="Odkaznapoznmkupodiarou"/>
        </w:rPr>
        <w:footnoteRef/>
      </w:r>
      <w:r w:rsidRPr="00781464">
        <w:t xml:space="preserve"> </w:t>
      </w:r>
      <w:r w:rsidRPr="00B9000C">
        <w:t>Vo</w:t>
      </w:r>
      <w:r>
        <w:t xml:space="preserve"> </w:t>
      </w:r>
      <w:r w:rsidRPr="00B9000C">
        <w:t>výzve/vyzvaní</w:t>
      </w:r>
      <w:r>
        <w:t xml:space="preserve"> </w:t>
      </w:r>
      <w:r w:rsidRPr="00B9000C">
        <w:t>sa</w:t>
      </w:r>
      <w:r>
        <w:t xml:space="preserve"> </w:t>
      </w:r>
      <w:r w:rsidRPr="00B9000C">
        <w:t>určí</w:t>
      </w:r>
      <w:r>
        <w:t xml:space="preserve"> </w:t>
      </w:r>
      <w:r w:rsidRPr="00B9000C">
        <w:t>zariadenie/vybavenie,</w:t>
      </w:r>
      <w:r>
        <w:t xml:space="preserve"> </w:t>
      </w:r>
      <w:r w:rsidRPr="00B9000C">
        <w:t>ktor</w:t>
      </w:r>
      <w:r>
        <w:t xml:space="preserve">é </w:t>
      </w:r>
      <w:r w:rsidRPr="00B9000C">
        <w:t>je</w:t>
      </w:r>
      <w:r>
        <w:t xml:space="preserve"> </w:t>
      </w:r>
      <w:r w:rsidRPr="00B9000C">
        <w:t>oprávnen</w:t>
      </w:r>
      <w:r>
        <w:t xml:space="preserve">é </w:t>
      </w:r>
      <w:r w:rsidRPr="00B9000C">
        <w:t>na</w:t>
      </w:r>
      <w:r>
        <w:t xml:space="preserve"> </w:t>
      </w:r>
      <w:r w:rsidRPr="00B9000C">
        <w:t xml:space="preserve">financovanie podľa čl. </w:t>
      </w:r>
      <w:r>
        <w:t>98</w:t>
      </w:r>
      <w:r w:rsidRPr="00B9000C">
        <w:t xml:space="preserve"> nariadenia 1</w:t>
      </w:r>
      <w:r>
        <w:t>303</w:t>
      </w:r>
      <w:r w:rsidRPr="00B9000C">
        <w:t>/20</w:t>
      </w:r>
      <w:r>
        <w:t>13</w:t>
      </w:r>
      <w:r w:rsidRPr="00B9000C">
        <w:t xml:space="preserve"> (krížového financovania), pričom sa bude</w:t>
      </w:r>
      <w:r>
        <w:t xml:space="preserve"> </w:t>
      </w:r>
      <w:r w:rsidRPr="00B9000C">
        <w:t>prihliadať aj na osobitný predpis (nariadenie 1</w:t>
      </w:r>
      <w:r>
        <w:t>304</w:t>
      </w:r>
      <w:r w:rsidRPr="00B9000C">
        <w:t>/20</w:t>
      </w:r>
      <w:r>
        <w:t>13</w:t>
      </w:r>
      <w:r w:rsidRPr="00B9000C">
        <w:t>).</w:t>
      </w:r>
    </w:p>
  </w:footnote>
  <w:footnote w:id="92">
    <w:p w14:paraId="3643AA41" w14:textId="77777777" w:rsidR="004F092E" w:rsidRPr="00CE0C11" w:rsidRDefault="004F092E" w:rsidP="009A13AD">
      <w:pPr>
        <w:pStyle w:val="Textpoznmkypodiarou"/>
        <w:jc w:val="both"/>
      </w:pPr>
      <w:r>
        <w:rPr>
          <w:rStyle w:val="Odkaznapoznmkupodiarou"/>
        </w:rPr>
        <w:footnoteRef/>
      </w:r>
      <w:r w:rsidRPr="00C931D2">
        <w:t xml:space="preserve"> Samostatné hnuteľné veci, prípadne súbory hnuteľných vecí, ktoré majú samostatné technicko-ekonomické určenie, ktorých vstupná cena je vyššia ako 1 700 </w:t>
      </w:r>
      <w:r>
        <w:t>EUR</w:t>
      </w:r>
      <w:r w:rsidRPr="00C931D2">
        <w:t xml:space="preserve"> a prevádzkovo-technické funkcie dlhšie ako jeden rok (podľa § 22 zákona č. 595/2003 Z. z. o dani z príjmov). V prípadoch, kedy majetok nespĺňa podmienky ustanovené podľa zákona o dani z príjmov, ale prijímateľ sa rozhodol postupovať podľa osobitného predpisu a tento majetok sa vykazuje ako dlhodobý hmotný majetok v účtovníctve prijímateľa, tak sa na takýto majetok uplatňujú rovnaké podmienky uvedené v </w:t>
      </w:r>
      <w:r>
        <w:t>tejto príručke pre žiadateľa.</w:t>
      </w:r>
    </w:p>
  </w:footnote>
  <w:footnote w:id="93">
    <w:p w14:paraId="5CE74EE3" w14:textId="77777777" w:rsidR="004F092E" w:rsidRPr="00781464" w:rsidRDefault="004F092E" w:rsidP="004265FD">
      <w:pPr>
        <w:pStyle w:val="Textpoznmkypodiarou"/>
        <w:jc w:val="both"/>
      </w:pPr>
      <w:r w:rsidRPr="006524C3">
        <w:rPr>
          <w:rStyle w:val="Odkaznapoznmkupodiarou"/>
        </w:rPr>
        <w:footnoteRef/>
      </w:r>
      <w:r w:rsidRPr="006524C3">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r>
        <w:t xml:space="preserve"> </w:t>
      </w:r>
      <w:r w:rsidRPr="006524C3">
        <w:t xml:space="preserve">Ak žiadateľ obstará zariadenie vo výške 750 EUR, ktoré je zaradené ako (drobný) dlhodobý hmotný majetok a žiadateľ odpisuje zariadenie </w:t>
      </w:r>
      <w:r>
        <w:t>4</w:t>
      </w:r>
      <w:r w:rsidRPr="006524C3">
        <w:t xml:space="preserve"> roky, pričom zariadeni</w:t>
      </w:r>
      <w:r>
        <w:t>e</w:t>
      </w:r>
      <w:r w:rsidRPr="006524C3">
        <w:t xml:space="preserve"> sa využíva iba pre projekt a dĺžka realizácie projektu je 2 roky, sú</w:t>
      </w:r>
      <w:r>
        <w:t xml:space="preserve"> </w:t>
      </w:r>
      <w:r w:rsidRPr="006524C3">
        <w:t xml:space="preserve">oprávnené výdavky </w:t>
      </w:r>
      <w:r>
        <w:t>375</w:t>
      </w:r>
      <w:r w:rsidRPr="006524C3">
        <w:t xml:space="preserve"> EUR (750 EUR/</w:t>
      </w:r>
      <w:r>
        <w:t>4</w:t>
      </w:r>
      <w:r w:rsidRPr="006524C3">
        <w:t>*2).</w:t>
      </w:r>
    </w:p>
  </w:footnote>
  <w:footnote w:id="94">
    <w:p w14:paraId="30CA520D" w14:textId="77777777" w:rsidR="004F092E" w:rsidRPr="00781464" w:rsidRDefault="004F092E" w:rsidP="007F5D12">
      <w:pPr>
        <w:pStyle w:val="Textpoznmkypodiarou"/>
        <w:spacing w:after="0"/>
        <w:jc w:val="both"/>
      </w:pPr>
      <w:r w:rsidRPr="006524C3">
        <w:rPr>
          <w:rStyle w:val="Odkaznapoznmkupodiarou"/>
        </w:rPr>
        <w:footnoteRef/>
      </w:r>
      <w:r w:rsidRPr="006524C3">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p>
  </w:footnote>
  <w:footnote w:id="95">
    <w:p w14:paraId="5CBA92AA" w14:textId="77777777" w:rsidR="004F092E" w:rsidRPr="000906F9" w:rsidRDefault="004F092E" w:rsidP="007F5D12">
      <w:pPr>
        <w:pStyle w:val="Textpoznmkypodiarou"/>
        <w:spacing w:after="0"/>
      </w:pPr>
      <w:r w:rsidRPr="000906F9">
        <w:rPr>
          <w:rStyle w:val="Odkaznapoznmkupodiarou"/>
        </w:rPr>
        <w:footnoteRef/>
      </w:r>
      <w:r w:rsidRPr="000906F9">
        <w:t xml:space="preserve"> V prípade vzniku nesúladu medzi predpokladaným rozsahom práce v komentári rozpočtu a počtom jednotiek v rozpočte sa berie do úvahy nižšia hodnota.</w:t>
      </w:r>
    </w:p>
  </w:footnote>
  <w:footnote w:id="96">
    <w:p w14:paraId="7C996AB5" w14:textId="77777777" w:rsidR="004F092E" w:rsidRPr="00B17F6F" w:rsidRDefault="004F092E" w:rsidP="007F5D12">
      <w:pPr>
        <w:pStyle w:val="Textpoznmkypodiarou"/>
        <w:spacing w:after="0"/>
        <w:jc w:val="both"/>
      </w:pPr>
      <w:r>
        <w:rPr>
          <w:rStyle w:val="Odkaznapoznmkupodiarou"/>
        </w:rPr>
        <w:footnoteRef/>
      </w:r>
      <w:r w:rsidRPr="00781464">
        <w:t xml:space="preserve"> </w:t>
      </w:r>
      <w:r w:rsidRPr="00B17F6F">
        <w:t xml:space="preserve">Uvedené pracovno-právne vzťahy mimo pracovného pomeru sú uzatvorené na odlišné činnosti ako vykonáva zamestnanec </w:t>
      </w:r>
    </w:p>
    <w:p w14:paraId="249F91A0" w14:textId="77777777" w:rsidR="004F092E" w:rsidRPr="00B17F6F" w:rsidRDefault="004F092E" w:rsidP="007F5D12">
      <w:pPr>
        <w:pStyle w:val="Textpoznmkypodiarou"/>
        <w:spacing w:after="0"/>
        <w:jc w:val="both"/>
      </w:pPr>
      <w:r w:rsidRPr="00B17F6F">
        <w:t xml:space="preserve">u žiadateľa na pracovný pomer a zároveň spĺňajú jednotlivé právne charakteristiky a náležitosti, aby mohli byť posúdené ako </w:t>
      </w:r>
    </w:p>
    <w:p w14:paraId="18A261F2" w14:textId="77777777" w:rsidR="004F092E" w:rsidRPr="00781464" w:rsidRDefault="004F092E" w:rsidP="007F5D12">
      <w:pPr>
        <w:pStyle w:val="Textpoznmkypodiarou"/>
        <w:spacing w:after="0"/>
        <w:jc w:val="both"/>
      </w:pPr>
      <w:r w:rsidRPr="00B17F6F">
        <w:t>oprávnené výdavky.</w:t>
      </w:r>
    </w:p>
  </w:footnote>
  <w:footnote w:id="97">
    <w:p w14:paraId="28944AF2" w14:textId="77777777" w:rsidR="004F092E" w:rsidRPr="008D099D" w:rsidRDefault="004F092E" w:rsidP="007F5D12">
      <w:pPr>
        <w:pStyle w:val="Textpoznmkypodiarou"/>
        <w:spacing w:after="0"/>
        <w:jc w:val="both"/>
      </w:pPr>
      <w:r>
        <w:rPr>
          <w:rStyle w:val="Odkaznapoznmkupodiarou"/>
        </w:rPr>
        <w:footnoteRef/>
      </w:r>
      <w:r w:rsidRPr="00F02256">
        <w:t xml:space="preserve"> </w:t>
      </w:r>
      <w:r>
        <w:t>RO pre OP EVS môže určiť vo výzve/vyzvaní, že výdavky na činnosti týkajúce sa riadenia (vrátane administrácie) projektu budú klasifikované ako priame výdavky projektu.</w:t>
      </w:r>
    </w:p>
  </w:footnote>
  <w:footnote w:id="98">
    <w:p w14:paraId="5C0BEB12" w14:textId="77777777" w:rsidR="004F092E" w:rsidRPr="00F30188" w:rsidRDefault="004F092E" w:rsidP="007F5D12">
      <w:pPr>
        <w:pStyle w:val="Textpoznmkypodiarou"/>
        <w:spacing w:after="0"/>
        <w:jc w:val="both"/>
      </w:pPr>
      <w:r>
        <w:rPr>
          <w:rStyle w:val="Odkaznapoznmkupodiarou"/>
        </w:rPr>
        <w:footnoteRef/>
      </w:r>
      <w:r w:rsidRPr="00F30188">
        <w:t xml:space="preserve"> Zabezpečené napríklad dodávateľsky.</w:t>
      </w:r>
    </w:p>
  </w:footnote>
  <w:footnote w:id="99">
    <w:p w14:paraId="5046047A" w14:textId="77777777" w:rsidR="004F092E" w:rsidRPr="00F13B43" w:rsidRDefault="004F092E" w:rsidP="007F5D12">
      <w:pPr>
        <w:pStyle w:val="Textpoznmkypodiarou"/>
        <w:spacing w:after="0"/>
        <w:jc w:val="both"/>
      </w:pPr>
      <w:r>
        <w:rPr>
          <w:rStyle w:val="Odkaznapoznmkupodiarou"/>
        </w:rPr>
        <w:footnoteRef/>
      </w:r>
      <w:r w:rsidRPr="00F13B43">
        <w:t xml:space="preserve"> Za občerstvenie sa považuje -</w:t>
      </w:r>
      <w:r>
        <w:t xml:space="preserve"> </w:t>
      </w:r>
      <w:r w:rsidRPr="00F13B43">
        <w:t>káva, čaj, cukor, nealkoholické nápoje, sladké a slané pečivo a obložené chlebíčky</w:t>
      </w:r>
      <w:r>
        <w:t xml:space="preserve">. </w:t>
      </w:r>
      <w:r w:rsidRPr="00F13B43">
        <w:t>Ostatné výdavky spojené s občerstvením sa považujú za neoprávnené.</w:t>
      </w:r>
      <w:r>
        <w:t xml:space="preserve"> O</w:t>
      </w:r>
      <w:r w:rsidRPr="00781464">
        <w:t>bčerstvenie nesmie presiahnuť výšku stravného pri tuzemských pracovných cestách v časovom pásme od 5 do 12 hodín na osobu/deň podľa opatrenia</w:t>
      </w:r>
      <w:r>
        <w:t xml:space="preserve"> </w:t>
      </w:r>
      <w:r w:rsidRPr="00781464">
        <w:t>Ministerstva</w:t>
      </w:r>
      <w:r>
        <w:t xml:space="preserve"> </w:t>
      </w:r>
      <w:r w:rsidRPr="00781464">
        <w:t>práce,</w:t>
      </w:r>
      <w:r>
        <w:t xml:space="preserve"> </w:t>
      </w:r>
      <w:r w:rsidRPr="00781464">
        <w:t>sociálnych</w:t>
      </w:r>
      <w:r>
        <w:t xml:space="preserve"> </w:t>
      </w:r>
      <w:r w:rsidRPr="00781464">
        <w:t>vecí</w:t>
      </w:r>
      <w:r>
        <w:t xml:space="preserve"> </w:t>
      </w:r>
      <w:r w:rsidRPr="00781464">
        <w:t>a</w:t>
      </w:r>
      <w:r>
        <w:t xml:space="preserve"> </w:t>
      </w:r>
      <w:r w:rsidRPr="00781464">
        <w:t>rodiny</w:t>
      </w:r>
      <w:r>
        <w:t xml:space="preserve"> </w:t>
      </w:r>
      <w:r w:rsidRPr="00781464">
        <w:t>Slovenskej</w:t>
      </w:r>
      <w:r>
        <w:t xml:space="preserve"> </w:t>
      </w:r>
      <w:r w:rsidRPr="00781464">
        <w:t>republiky</w:t>
      </w:r>
      <w:r>
        <w:t xml:space="preserve"> </w:t>
      </w:r>
      <w:r w:rsidRPr="00781464">
        <w:t>o</w:t>
      </w:r>
      <w:r>
        <w:t xml:space="preserve"> </w:t>
      </w:r>
      <w:r w:rsidRPr="00781464">
        <w:t>sumách stravného</w:t>
      </w:r>
      <w:r>
        <w:t>.</w:t>
      </w:r>
    </w:p>
  </w:footnote>
  <w:footnote w:id="100">
    <w:p w14:paraId="2926AE96" w14:textId="77777777" w:rsidR="004F092E" w:rsidRPr="00A03585" w:rsidRDefault="004F092E" w:rsidP="007F5D12">
      <w:pPr>
        <w:pStyle w:val="Textpoznmkypodiarou"/>
        <w:spacing w:after="0"/>
        <w:jc w:val="both"/>
      </w:pPr>
      <w:r>
        <w:rPr>
          <w:rStyle w:val="Odkaznapoznmkupodiarou"/>
        </w:rPr>
        <w:footnoteRef/>
      </w:r>
      <w:r w:rsidRPr="00C931D2">
        <w:t xml:space="preserve"> </w:t>
      </w:r>
      <w:r w:rsidRPr="009D7F63">
        <w:rPr>
          <w:rFonts w:cs="Arial"/>
          <w:szCs w:val="16"/>
        </w:rPr>
        <w:t xml:space="preserve">Akceptovaná bude cena lístka </w:t>
      </w:r>
      <w:r w:rsidRPr="00C931D2">
        <w:rPr>
          <w:rFonts w:cs="Arial"/>
          <w:szCs w:val="16"/>
        </w:rPr>
        <w:t xml:space="preserve">pre II. </w:t>
      </w:r>
      <w:r w:rsidRPr="001276C7">
        <w:rPr>
          <w:rFonts w:cs="Arial"/>
          <w:szCs w:val="16"/>
        </w:rPr>
        <w:t>triedu + miestenka</w:t>
      </w:r>
      <w:r w:rsidRPr="00C931D2">
        <w:rPr>
          <w:rFonts w:cs="Arial"/>
          <w:szCs w:val="16"/>
        </w:rPr>
        <w:t xml:space="preserve"> </w:t>
      </w:r>
      <w:r w:rsidRPr="009D7F63">
        <w:rPr>
          <w:rFonts w:cs="Arial"/>
          <w:szCs w:val="16"/>
        </w:rPr>
        <w:t>za priame spojenie, resp. cena lístka za najkratšiu vzdialenosť medzi miestom začiatku a skončenia pracovnej cesty.</w:t>
      </w:r>
    </w:p>
  </w:footnote>
  <w:footnote w:id="101">
    <w:p w14:paraId="4C048A68" w14:textId="77777777" w:rsidR="004F092E" w:rsidRPr="00545058" w:rsidRDefault="004F092E" w:rsidP="007F5D12">
      <w:pPr>
        <w:pStyle w:val="Textpoznmkypodiarou"/>
        <w:spacing w:after="0"/>
        <w:jc w:val="both"/>
      </w:pPr>
      <w:r>
        <w:rPr>
          <w:rStyle w:val="Odkaznapoznmkupodiarou"/>
        </w:rPr>
        <w:footnoteRef/>
      </w:r>
      <w:r w:rsidRPr="00545058">
        <w:t xml:space="preserve"> Školiaci</w:t>
      </w:r>
      <w:r>
        <w:t xml:space="preserve"> </w:t>
      </w:r>
      <w:r w:rsidRPr="00545058">
        <w:t>materiál</w:t>
      </w:r>
      <w:r>
        <w:t xml:space="preserve"> </w:t>
      </w:r>
      <w:r w:rsidRPr="00545058">
        <w:t>a</w:t>
      </w:r>
      <w:r>
        <w:t xml:space="preserve"> </w:t>
      </w:r>
      <w:r w:rsidRPr="00545058">
        <w:t>potreby</w:t>
      </w:r>
      <w:r>
        <w:t xml:space="preserve"> </w:t>
      </w:r>
      <w:r w:rsidRPr="00545058">
        <w:t>musia</w:t>
      </w:r>
      <w:r>
        <w:t xml:space="preserve"> </w:t>
      </w:r>
      <w:r w:rsidRPr="00545058">
        <w:t>byť</w:t>
      </w:r>
      <w:r>
        <w:t xml:space="preserve"> </w:t>
      </w:r>
      <w:r w:rsidRPr="00545058">
        <w:t>prepojené</w:t>
      </w:r>
      <w:r>
        <w:t xml:space="preserve"> </w:t>
      </w:r>
      <w:r w:rsidRPr="00545058">
        <w:t>s odbornými</w:t>
      </w:r>
      <w:r>
        <w:t xml:space="preserve"> </w:t>
      </w:r>
      <w:r w:rsidRPr="00545058">
        <w:t>aktivitami</w:t>
      </w:r>
      <w:r>
        <w:t xml:space="preserve"> </w:t>
      </w:r>
      <w:r w:rsidRPr="00545058">
        <w:t>projektu,</w:t>
      </w:r>
      <w:r>
        <w:t xml:space="preserve"> </w:t>
      </w:r>
      <w:r w:rsidRPr="00545058">
        <w:t>t.</w:t>
      </w:r>
      <w:r>
        <w:t xml:space="preserve"> </w:t>
      </w:r>
      <w:r w:rsidRPr="00545058">
        <w:t>j.</w:t>
      </w:r>
      <w:r>
        <w:t xml:space="preserve"> </w:t>
      </w:r>
      <w:r w:rsidRPr="00545058">
        <w:t>musí</w:t>
      </w:r>
      <w:r>
        <w:t xml:space="preserve"> </w:t>
      </w:r>
      <w:r w:rsidRPr="00545058">
        <w:t>byť</w:t>
      </w:r>
      <w:r>
        <w:t xml:space="preserve"> </w:t>
      </w:r>
      <w:r w:rsidRPr="00545058">
        <w:t>preukázané</w:t>
      </w:r>
      <w:r>
        <w:t xml:space="preserve"> </w:t>
      </w:r>
      <w:r w:rsidRPr="00545058">
        <w:t>využitie v rámci projektu</w:t>
      </w:r>
      <w:r>
        <w:t xml:space="preserve"> </w:t>
      </w:r>
      <w:r w:rsidRPr="00545058">
        <w:t>(len</w:t>
      </w:r>
      <w:r>
        <w:t xml:space="preserve"> </w:t>
      </w:r>
      <w:r w:rsidRPr="00545058">
        <w:t>samotný</w:t>
      </w:r>
      <w:r>
        <w:t xml:space="preserve"> </w:t>
      </w:r>
      <w:r w:rsidRPr="00545058">
        <w:t>nákup</w:t>
      </w:r>
      <w:r>
        <w:t xml:space="preserve"> </w:t>
      </w:r>
      <w:r w:rsidRPr="00545058">
        <w:t>školiaceho</w:t>
      </w:r>
      <w:r>
        <w:t xml:space="preserve"> </w:t>
      </w:r>
      <w:r w:rsidRPr="00545058">
        <w:t>materiálu</w:t>
      </w:r>
      <w:r>
        <w:t xml:space="preserve"> </w:t>
      </w:r>
      <w:r w:rsidRPr="00545058">
        <w:t>a potrieb</w:t>
      </w:r>
      <w:r>
        <w:t xml:space="preserve"> </w:t>
      </w:r>
      <w:r w:rsidRPr="00545058">
        <w:t>bez</w:t>
      </w:r>
      <w:r>
        <w:t xml:space="preserve"> </w:t>
      </w:r>
      <w:r w:rsidRPr="00545058">
        <w:t>prepojenia</w:t>
      </w:r>
      <w:r>
        <w:t xml:space="preserve"> </w:t>
      </w:r>
      <w:r w:rsidRPr="00545058">
        <w:t>a využitia</w:t>
      </w:r>
      <w:r>
        <w:t xml:space="preserve"> </w:t>
      </w:r>
      <w:r w:rsidRPr="00545058">
        <w:t>v rámci</w:t>
      </w:r>
      <w:r>
        <w:t xml:space="preserve"> </w:t>
      </w:r>
      <w:r w:rsidRPr="00545058">
        <w:t>projektu</w:t>
      </w:r>
      <w:r>
        <w:t xml:space="preserve"> </w:t>
      </w:r>
      <w:r w:rsidRPr="00545058">
        <w:t>je neakceptované), čo žiadateľ jasne popíše v podrobnom opise projektu.</w:t>
      </w:r>
    </w:p>
  </w:footnote>
  <w:footnote w:id="102">
    <w:p w14:paraId="653E906B" w14:textId="77777777" w:rsidR="004F092E" w:rsidRPr="007F13B7" w:rsidRDefault="004F092E" w:rsidP="00D67FC4">
      <w:pPr>
        <w:pStyle w:val="Textpoznmkypodiarou"/>
      </w:pPr>
      <w:r>
        <w:rPr>
          <w:rStyle w:val="Odkaznapoznmkupodiarou"/>
        </w:rPr>
        <w:footnoteRef/>
      </w:r>
      <w:r w:rsidRPr="0050335B">
        <w:t xml:space="preserve"> </w:t>
      </w:r>
      <w:r w:rsidRPr="00FF5CA0">
        <w:t>Vysúťaženie vyššej sumy vo verejnom obstarávaní nie je dôvodom na použitie rezervy na nepredvídané výdavky</w:t>
      </w:r>
      <w:r w:rsidRPr="0050335B">
        <w:t>.</w:t>
      </w:r>
    </w:p>
  </w:footnote>
  <w:footnote w:id="103">
    <w:p w14:paraId="2C375481" w14:textId="77777777" w:rsidR="004F092E" w:rsidRPr="00040949" w:rsidRDefault="004F092E">
      <w:pPr>
        <w:pStyle w:val="Textpoznmkypodiarou"/>
      </w:pPr>
      <w:r>
        <w:rPr>
          <w:rStyle w:val="Odkaznapoznmkupodiarou"/>
        </w:rPr>
        <w:footnoteRef/>
      </w:r>
      <w:r w:rsidRPr="00AC1573">
        <w:t xml:space="preserve"> </w:t>
      </w:r>
      <w:r>
        <w:t>V prípade zariadenia/vybavenia, ktoré bude využívané v rámci jednej hlavnej aktivity v zmysle komentára rozpočtu, žiadateľ uvedie do stĺpca I „Priradenie k aktivitám projektu“ túto hlavnú aktivitu.</w:t>
      </w:r>
    </w:p>
  </w:footnote>
  <w:footnote w:id="104">
    <w:p w14:paraId="61B1A776" w14:textId="77777777" w:rsidR="004F092E" w:rsidRPr="00DE6A57" w:rsidRDefault="004F092E" w:rsidP="004265FD">
      <w:pPr>
        <w:pStyle w:val="Textpoznmkypodiarou"/>
      </w:pPr>
      <w:r>
        <w:rPr>
          <w:rStyle w:val="Odkaznapoznmkupodiarou"/>
        </w:rPr>
        <w:footnoteRef/>
      </w:r>
      <w:r w:rsidRPr="00DE6A57">
        <w:t xml:space="preserve"> Ak uvedená položka bola v rozpočte formulára je možné túto položku vymazať alebo ju uviesť s nulovou hodnotou.</w:t>
      </w:r>
    </w:p>
  </w:footnote>
  <w:footnote w:id="105">
    <w:p w14:paraId="2CBBDB10" w14:textId="04F2ED05" w:rsidR="004F092E" w:rsidRDefault="004F092E">
      <w:pPr>
        <w:pStyle w:val="Textpoznmkypodiarou"/>
      </w:pPr>
      <w:r>
        <w:rPr>
          <w:rStyle w:val="Odkaznapoznmkupodiarou"/>
        </w:rPr>
        <w:footnoteRef/>
      </w:r>
      <w:r>
        <w:t xml:space="preserve">  </w:t>
      </w:r>
      <w:r w:rsidRPr="00121823">
        <w:t xml:space="preserve">Na základe ods.3 </w:t>
      </w:r>
      <w:r>
        <w:t xml:space="preserve"> </w:t>
      </w:r>
      <w:r w:rsidRPr="00121823">
        <w:t xml:space="preserve">kapitoly 1.4 </w:t>
      </w:r>
      <w:r>
        <w:t xml:space="preserve"> </w:t>
      </w:r>
      <w:r w:rsidRPr="00121823">
        <w:t>SR EŠIF musia byť výzvy/vyzvania doručované výlučne v  elektronickej  podobe</w:t>
      </w:r>
      <w:r>
        <w:t xml:space="preserve"> v zmysle zákona o e-Governmente.</w:t>
      </w:r>
    </w:p>
  </w:footnote>
  <w:footnote w:id="106">
    <w:p w14:paraId="724B4DFA" w14:textId="57311C34" w:rsidR="004F092E" w:rsidRDefault="004F092E">
      <w:pPr>
        <w:pStyle w:val="Textpoznmkypodiarou"/>
      </w:pPr>
      <w:r>
        <w:rPr>
          <w:rStyle w:val="Odkaznapoznmkupodiarou"/>
        </w:rPr>
        <w:footnoteRef/>
      </w:r>
      <w:r>
        <w:t xml:space="preserve"> Doručenie ŽoNFP v listinnej podobe je na základe  SR EŠIF možné, ak to dovoľuje výzva/vyzvanie len výnimočne  v prípadoch, keď  </w:t>
      </w:r>
      <w:r w:rsidRPr="00121823">
        <w:t>je to potrebné alebo vhodné z dôvodov technických</w:t>
      </w:r>
      <w:r>
        <w:t xml:space="preserve"> alebo prevádzkových obmedzení (n</w:t>
      </w:r>
      <w:r w:rsidRPr="00121823">
        <w:t>apríklad, ak žiadatelia/prijímatelia nemajú aktivovanú elektronickú schránku na doručovanie</w:t>
      </w:r>
      <w:r>
        <w:t>).</w:t>
      </w:r>
    </w:p>
  </w:footnote>
  <w:footnote w:id="107">
    <w:p w14:paraId="77724875" w14:textId="77777777" w:rsidR="004F092E" w:rsidRPr="001E46F8" w:rsidRDefault="004F092E" w:rsidP="00F220F5">
      <w:pPr>
        <w:pStyle w:val="Textpoznmkypodiarou"/>
        <w:tabs>
          <w:tab w:val="left" w:pos="4588"/>
        </w:tabs>
      </w:pPr>
      <w:r w:rsidRPr="001E46F8">
        <w:rPr>
          <w:rStyle w:val="Odkaznapoznmkupodiarou"/>
        </w:rPr>
        <w:footnoteRef/>
      </w:r>
      <w:r w:rsidRPr="001E46F8">
        <w:t xml:space="preserve"> Využíva sa pre vyhľadanie žiadosti o NFP v </w:t>
      </w:r>
      <w:r>
        <w:t>neverejnej časti</w:t>
      </w:r>
      <w:r w:rsidRPr="001E46F8">
        <w:t xml:space="preserve"> ITMS2014+</w:t>
      </w:r>
    </w:p>
  </w:footnote>
  <w:footnote w:id="108">
    <w:p w14:paraId="574F6EBE" w14:textId="0D4BF8C4" w:rsidR="004F092E" w:rsidRDefault="004F092E">
      <w:pPr>
        <w:pStyle w:val="Textpoznmkypodiarou"/>
      </w:pPr>
      <w:r>
        <w:rPr>
          <w:rStyle w:val="Odkaznapoznmkupodiarou"/>
        </w:rPr>
        <w:footnoteRef/>
      </w:r>
      <w:r>
        <w:t xml:space="preserve"> V schvaľovacom proces ŽoNFP  </w:t>
      </w:r>
      <w:r w:rsidRPr="00D65A43">
        <w:t>RO</w:t>
      </w:r>
      <w:r>
        <w:t xml:space="preserve"> pre OP EVS ako orgán verejnej moci postupuje </w:t>
      </w:r>
      <w:r w:rsidRPr="00D65A43">
        <w:t xml:space="preserve"> a</w:t>
      </w:r>
      <w:r>
        <w:t> </w:t>
      </w:r>
      <w:r w:rsidRPr="00D65A43">
        <w:t>komunik</w:t>
      </w:r>
      <w:r>
        <w:t xml:space="preserve">uje </w:t>
      </w:r>
      <w:r w:rsidRPr="00D65A43">
        <w:t xml:space="preserve"> elektronickými prostriedkami v zmysle zákona o e-Governmente</w:t>
      </w:r>
      <w:r>
        <w:t>.</w:t>
      </w:r>
    </w:p>
  </w:footnote>
  <w:footnote w:id="109">
    <w:p w14:paraId="5DE75AC6" w14:textId="5ECCA894" w:rsidR="004F092E" w:rsidRPr="00251941" w:rsidRDefault="004F092E" w:rsidP="00A6273B">
      <w:pPr>
        <w:pStyle w:val="Textpoznmkypodiarou"/>
        <w:jc w:val="both"/>
        <w:rPr>
          <w:szCs w:val="16"/>
        </w:rPr>
      </w:pPr>
      <w:r w:rsidRPr="00251941">
        <w:rPr>
          <w:rStyle w:val="Odkaznapoznmkupodiarou"/>
          <w:szCs w:val="16"/>
        </w:rPr>
        <w:footnoteRef/>
      </w:r>
      <w:r w:rsidRPr="00251941">
        <w:rPr>
          <w:szCs w:val="16"/>
        </w:rPr>
        <w:t xml:space="preserve"> Systém implementácie HP UR na </w:t>
      </w:r>
      <w:ins w:id="575" w:author="Autor">
        <w:r>
          <w:fldChar w:fldCharType="begin"/>
        </w:r>
        <w:r>
          <w:instrText xml:space="preserve"> HYPERLINK "</w:instrText>
        </w:r>
      </w:ins>
      <w:r w:rsidRPr="005931BA">
        <w:instrText>https://www.</w:instrText>
      </w:r>
      <w:ins w:id="576" w:author="Autor">
        <w:r w:rsidRPr="005931BA">
          <w:instrText>mir</w:instrText>
        </w:r>
      </w:ins>
      <w:r w:rsidRPr="005931BA">
        <w:instrText>r</w:instrText>
      </w:r>
      <w:ins w:id="577" w:author="Autor">
        <w:r w:rsidRPr="005931BA">
          <w:instrText>i</w:instrText>
        </w:r>
      </w:ins>
      <w:r w:rsidRPr="005931BA">
        <w:instrText>.gov.sk/</w:instrText>
      </w:r>
      <w:ins w:id="578" w:author="Autor">
        <w:r>
          <w:instrText xml:space="preserve">" </w:instrText>
        </w:r>
        <w:r>
          <w:fldChar w:fldCharType="separate"/>
        </w:r>
      </w:ins>
      <w:r w:rsidRPr="00B44915">
        <w:rPr>
          <w:rStyle w:val="Hypertextovprepojenie"/>
          <w:rFonts w:asciiTheme="minorHAnsi" w:hAnsiTheme="minorHAnsi"/>
          <w:sz w:val="16"/>
        </w:rPr>
        <w:t>https://www.</w:t>
      </w:r>
      <w:del w:id="579" w:author="Unknown">
        <w:r w:rsidRPr="00B44915" w:rsidDel="005931BA">
          <w:rPr>
            <w:rStyle w:val="Hypertextovprepojenie"/>
            <w:rFonts w:asciiTheme="minorHAnsi" w:hAnsiTheme="minorHAnsi"/>
            <w:sz w:val="16"/>
          </w:rPr>
          <w:delText>vicepremie</w:delText>
        </w:r>
      </w:del>
      <w:ins w:id="580" w:author="Autor">
        <w:r w:rsidRPr="00B44915">
          <w:rPr>
            <w:rStyle w:val="Hypertextovprepojenie"/>
            <w:rFonts w:asciiTheme="minorHAnsi" w:hAnsiTheme="minorHAnsi"/>
            <w:sz w:val="16"/>
          </w:rPr>
          <w:t>mir</w:t>
        </w:r>
      </w:ins>
      <w:r w:rsidRPr="00B44915">
        <w:rPr>
          <w:rStyle w:val="Hypertextovprepojenie"/>
          <w:rFonts w:asciiTheme="minorHAnsi" w:hAnsiTheme="minorHAnsi"/>
          <w:sz w:val="16"/>
        </w:rPr>
        <w:t>r</w:t>
      </w:r>
      <w:ins w:id="581" w:author="Autor">
        <w:r w:rsidRPr="00B44915">
          <w:rPr>
            <w:rStyle w:val="Hypertextovprepojenie"/>
            <w:rFonts w:asciiTheme="minorHAnsi" w:hAnsiTheme="minorHAnsi"/>
            <w:sz w:val="16"/>
          </w:rPr>
          <w:t>i</w:t>
        </w:r>
      </w:ins>
      <w:r w:rsidRPr="00B44915">
        <w:rPr>
          <w:rStyle w:val="Hypertextovprepojenie"/>
          <w:rFonts w:asciiTheme="minorHAnsi" w:hAnsiTheme="minorHAnsi"/>
          <w:sz w:val="16"/>
        </w:rPr>
        <w:t>.gov.sk/</w:t>
      </w:r>
      <w:ins w:id="582" w:author="Autor">
        <w:r>
          <w:fldChar w:fldCharType="end"/>
        </w:r>
      </w:ins>
      <w:r>
        <w:t xml:space="preserve"> </w:t>
      </w:r>
      <w:r w:rsidRPr="00251941">
        <w:rPr>
          <w:szCs w:val="16"/>
        </w:rPr>
        <w:t xml:space="preserve"> </w:t>
      </w:r>
      <w:ins w:id="583" w:author="Autor">
        <w:r w:rsidRPr="005159E4">
          <w:rPr>
            <w:szCs w:val="16"/>
          </w:rPr>
          <w:t>(Sekcie/CKO/eurofondy</w:t>
        </w:r>
        <w:r>
          <w:rPr>
            <w:szCs w:val="16"/>
          </w:rPr>
          <w:t>/Systém implementácie HP UR</w:t>
        </w:r>
        <w:r w:rsidRPr="005159E4">
          <w:rPr>
            <w:szCs w:val="16"/>
          </w:rPr>
          <w:t>)</w:t>
        </w:r>
      </w:ins>
      <w:r w:rsidRPr="00251941">
        <w:rPr>
          <w:szCs w:val="16"/>
        </w:rPr>
        <w:t>, Systém implementácie HP RMŽ a ND na roky 2014 – 2020 na</w:t>
      </w:r>
      <w:del w:id="584" w:author="Autor">
        <w:r w:rsidRPr="00251941">
          <w:rPr>
            <w:szCs w:val="16"/>
          </w:rPr>
          <w:delText xml:space="preserve"> </w:delText>
        </w:r>
        <w:r w:rsidDel="00E62862">
          <w:fldChar w:fldCharType="begin"/>
        </w:r>
        <w:r w:rsidDel="00E62862">
          <w:delInstrText xml:space="preserve"> HYPERLINK "http://www.gender.gov.sk/" </w:delInstrText>
        </w:r>
        <w:r w:rsidDel="00E62862">
          <w:fldChar w:fldCharType="separate"/>
        </w:r>
        <w:r w:rsidRPr="00251941" w:rsidDel="00E62862">
          <w:rPr>
            <w:rStyle w:val="Hypertextovprepojenie"/>
            <w:sz w:val="16"/>
            <w:szCs w:val="16"/>
          </w:rPr>
          <w:delText>http://www.gender.gov.sk/</w:delText>
        </w:r>
        <w:r w:rsidDel="00E62862">
          <w:rPr>
            <w:rStyle w:val="Hypertextovprepojenie"/>
            <w:sz w:val="16"/>
            <w:szCs w:val="16"/>
          </w:rPr>
          <w:fldChar w:fldCharType="end"/>
        </w:r>
      </w:del>
      <w:ins w:id="585" w:author="Autor">
        <w:r w:rsidRPr="00E62862">
          <w:rPr>
            <w:rStyle w:val="Hypertextovprepojenie"/>
            <w:sz w:val="16"/>
            <w:szCs w:val="16"/>
          </w:rPr>
          <w:t>https://horizontalneprincipy.gov.sk/</w:t>
        </w:r>
        <w:r>
          <w:rPr>
            <w:rStyle w:val="Hypertextovprepojenie"/>
            <w:sz w:val="16"/>
            <w:szCs w:val="16"/>
          </w:rPr>
          <w:t xml:space="preserve"> </w:t>
        </w:r>
      </w:ins>
    </w:p>
    <w:p w14:paraId="0F924E40" w14:textId="77777777" w:rsidR="004F092E" w:rsidRDefault="004F092E" w:rsidP="003950CB">
      <w:pPr>
        <w:pStyle w:val="Textpoznmkypodiarou"/>
      </w:pPr>
    </w:p>
    <w:p w14:paraId="7AD0AB70" w14:textId="77777777" w:rsidR="004F092E" w:rsidRPr="003F5F8A" w:rsidRDefault="004F092E" w:rsidP="003950CB">
      <w:pPr>
        <w:pStyle w:val="Textpoznmkypodiarou"/>
      </w:pPr>
    </w:p>
  </w:footnote>
  <w:footnote w:id="110">
    <w:p w14:paraId="324DDEC0" w14:textId="77777777" w:rsidR="004F092E" w:rsidRPr="00B14625" w:rsidRDefault="004F092E" w:rsidP="00B14625">
      <w:pPr>
        <w:pStyle w:val="Textpoznmkypodiarou"/>
        <w:jc w:val="both"/>
        <w:rPr>
          <w:szCs w:val="16"/>
        </w:rPr>
      </w:pPr>
      <w:r>
        <w:rPr>
          <w:rStyle w:val="Odkaznapoznmkupodiarou"/>
        </w:rPr>
        <w:footnoteRef/>
      </w:r>
      <w:r>
        <w:t xml:space="preserve"> </w:t>
      </w:r>
      <w:r w:rsidRPr="00B14625">
        <w:rPr>
          <w:szCs w:val="16"/>
        </w:rPr>
        <w:t xml:space="preserve">Národný akčný plán pre zelené verejné obstarávanie v Slovenskej republike na roky 2016 – 2020, uznesenie vlády SR č. 590/2016 zo dňa 14. 12. 2016 určuje pre SR 12 prioritných skupín produktov. Osobitný dôraz sa kladie na tri skupiny produktov: kopírovací a grafický papier; kancelárske IT zariadenia; vozidlá a dopravné služby. Pre tieto tri prioritné skupiny tovarov sú v akčnom plánu uvedené aj podrobnosti vr. environmentálnych charakteristík http://www.rokovania.sk/Rokovanie.aspx/BodRokovaniaDetail?idMaterial=26092  </w:t>
      </w:r>
    </w:p>
  </w:footnote>
  <w:footnote w:id="111">
    <w:p w14:paraId="6D5AC0D5" w14:textId="56FD1382" w:rsidR="004F092E" w:rsidRPr="0002525F" w:rsidRDefault="004F092E" w:rsidP="00A63166">
      <w:pPr>
        <w:pStyle w:val="Textpoznmkypodiarou"/>
        <w:jc w:val="both"/>
        <w:rPr>
          <w:szCs w:val="16"/>
        </w:rPr>
      </w:pPr>
      <w:ins w:id="587" w:author="Autor">
        <w:r>
          <w:rPr>
            <w:rStyle w:val="Odkaznapoznmkupodiarou"/>
          </w:rPr>
          <w:footnoteRef/>
        </w:r>
        <w:r>
          <w:t xml:space="preserve"> V</w:t>
        </w:r>
        <w:r w:rsidRPr="0002525F">
          <w:t xml:space="preserve"> súlade s Dohovorom OSN podľa čl. 9 a 19 o </w:t>
        </w:r>
        <w:r w:rsidRPr="0002525F">
          <w:rPr>
            <w:szCs w:val="16"/>
          </w:rPr>
          <w:t xml:space="preserve">právach osôb so zdravotným postihnutím, vyhláškou č. 532/2002 Z. z. Ministerstva životného prostredia Slovenskej republiky z 8. júla 2002, ktorou sa ustanovujú podrobnosti o všeobecných technických požiadavkách na výstavbu a o všeobecných technických požiadavkách na stavby užívané osobami s obmedzenou schopnosťou pohybu a orientácie, vyhláškou 78/2020 Z. z. Úradu podpredsedu vlády Slovenskej republiky pre investície a informatizáciu zo 16. marca 2020 o štandardoch pre informačné technológie verejnej správy a Zákonom č. 50/1976 Zb. o územnom plánovaní a stavebnom poriadku </w:t>
        </w:r>
      </w:ins>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F57647" w14:textId="77777777" w:rsidR="004F092E" w:rsidRDefault="004F092E">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721292" w14:textId="77777777" w:rsidR="004F092E" w:rsidRPr="00624DC2" w:rsidRDefault="004F092E" w:rsidP="002B3DE0">
    <w:pPr>
      <w:pStyle w:val="Hlavika"/>
      <w:tabs>
        <w:tab w:val="clear" w:pos="4703"/>
        <w:tab w:val="clear" w:pos="9406"/>
        <w:tab w:val="left" w:pos="1763"/>
      </w:tabs>
      <w:rPr>
        <w:lang w:val="en-GB"/>
      </w:rPr>
    </w:pPr>
    <w:r>
      <w:rPr>
        <w:lang w:val="en-GB"/>
      </w:rPr>
      <w:tab/>
    </w:r>
  </w:p>
  <w:p w14:paraId="1B3F1141" w14:textId="77777777" w:rsidR="004F092E" w:rsidRDefault="004F092E">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A372F816"/>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FFFFFF88"/>
    <w:multiLevelType w:val="singleLevel"/>
    <w:tmpl w:val="90B2AA8A"/>
    <w:lvl w:ilvl="0">
      <w:start w:val="1"/>
      <w:numFmt w:val="decimal"/>
      <w:pStyle w:val="slovanzoznam"/>
      <w:lvlText w:val="%1."/>
      <w:lvlJc w:val="left"/>
      <w:pPr>
        <w:tabs>
          <w:tab w:val="num" w:pos="360"/>
        </w:tabs>
        <w:ind w:left="360" w:hanging="360"/>
      </w:pPr>
    </w:lvl>
  </w:abstractNum>
  <w:abstractNum w:abstractNumId="2">
    <w:nsid w:val="004052D0"/>
    <w:multiLevelType w:val="hybridMultilevel"/>
    <w:tmpl w:val="97ECE0A6"/>
    <w:lvl w:ilvl="0" w:tplc="0409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lvl>
    <w:lvl w:ilvl="2" w:tplc="04050005">
      <w:start w:val="1"/>
      <w:numFmt w:val="bullet"/>
      <w:lvlText w:val=""/>
      <w:lvlJc w:val="left"/>
      <w:pPr>
        <w:tabs>
          <w:tab w:val="num" w:pos="2160"/>
        </w:tabs>
        <w:ind w:left="2160" w:hanging="360"/>
      </w:pPr>
    </w:lvl>
    <w:lvl w:ilvl="3" w:tplc="04050001">
      <w:start w:val="1"/>
      <w:numFmt w:val="bullet"/>
      <w:lvlText w:val=""/>
      <w:lvlJc w:val="left"/>
      <w:pPr>
        <w:tabs>
          <w:tab w:val="num" w:pos="2880"/>
        </w:tabs>
        <w:ind w:left="2880" w:hanging="360"/>
      </w:pPr>
    </w:lvl>
    <w:lvl w:ilvl="4" w:tplc="04050003">
      <w:start w:val="1"/>
      <w:numFmt w:val="bullet"/>
      <w:lvlText w:val="o"/>
      <w:lvlJc w:val="left"/>
      <w:pPr>
        <w:tabs>
          <w:tab w:val="num" w:pos="3600"/>
        </w:tabs>
        <w:ind w:left="3600" w:hanging="360"/>
      </w:pPr>
    </w:lvl>
    <w:lvl w:ilvl="5" w:tplc="04050005">
      <w:start w:val="1"/>
      <w:numFmt w:val="bullet"/>
      <w:lvlText w:val=""/>
      <w:lvlJc w:val="left"/>
      <w:pPr>
        <w:tabs>
          <w:tab w:val="num" w:pos="4320"/>
        </w:tabs>
        <w:ind w:left="4320" w:hanging="360"/>
      </w:pPr>
    </w:lvl>
    <w:lvl w:ilvl="6" w:tplc="04050001">
      <w:start w:val="1"/>
      <w:numFmt w:val="bullet"/>
      <w:lvlText w:val=""/>
      <w:lvlJc w:val="left"/>
      <w:pPr>
        <w:tabs>
          <w:tab w:val="num" w:pos="5040"/>
        </w:tabs>
        <w:ind w:left="5040" w:hanging="360"/>
      </w:pPr>
    </w:lvl>
    <w:lvl w:ilvl="7" w:tplc="04050003">
      <w:start w:val="1"/>
      <w:numFmt w:val="bullet"/>
      <w:lvlText w:val="o"/>
      <w:lvlJc w:val="left"/>
      <w:pPr>
        <w:tabs>
          <w:tab w:val="num" w:pos="5760"/>
        </w:tabs>
        <w:ind w:left="5760" w:hanging="360"/>
      </w:pPr>
    </w:lvl>
    <w:lvl w:ilvl="8" w:tplc="04050005">
      <w:start w:val="1"/>
      <w:numFmt w:val="bullet"/>
      <w:lvlText w:val=""/>
      <w:lvlJc w:val="left"/>
      <w:pPr>
        <w:tabs>
          <w:tab w:val="num" w:pos="6480"/>
        </w:tabs>
        <w:ind w:left="6480" w:hanging="360"/>
      </w:pPr>
    </w:lvl>
  </w:abstractNum>
  <w:abstractNum w:abstractNumId="3">
    <w:nsid w:val="013E53B4"/>
    <w:multiLevelType w:val="hybridMultilevel"/>
    <w:tmpl w:val="DFA41118"/>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4">
    <w:nsid w:val="052D2E99"/>
    <w:multiLevelType w:val="hybridMultilevel"/>
    <w:tmpl w:val="C42EBDDC"/>
    <w:lvl w:ilvl="0" w:tplc="04090001">
      <w:start w:val="1"/>
      <w:numFmt w:val="bullet"/>
      <w:lvlText w:val=""/>
      <w:lvlJc w:val="left"/>
      <w:pPr>
        <w:ind w:left="1490" w:hanging="360"/>
      </w:pPr>
      <w:rPr>
        <w:rFonts w:ascii="Symbol" w:hAnsi="Symbol" w:hint="default"/>
      </w:rPr>
    </w:lvl>
    <w:lvl w:ilvl="1" w:tplc="04090003" w:tentative="1">
      <w:start w:val="1"/>
      <w:numFmt w:val="bullet"/>
      <w:lvlText w:val="o"/>
      <w:lvlJc w:val="left"/>
      <w:pPr>
        <w:ind w:left="2210" w:hanging="360"/>
      </w:pPr>
      <w:rPr>
        <w:rFonts w:ascii="Courier New" w:hAnsi="Courier New" w:cs="Courier New" w:hint="default"/>
      </w:rPr>
    </w:lvl>
    <w:lvl w:ilvl="2" w:tplc="04090005" w:tentative="1">
      <w:start w:val="1"/>
      <w:numFmt w:val="bullet"/>
      <w:lvlText w:val=""/>
      <w:lvlJc w:val="left"/>
      <w:pPr>
        <w:ind w:left="2930" w:hanging="360"/>
      </w:pPr>
      <w:rPr>
        <w:rFonts w:ascii="Wingdings" w:hAnsi="Wingdings" w:hint="default"/>
      </w:rPr>
    </w:lvl>
    <w:lvl w:ilvl="3" w:tplc="04090001" w:tentative="1">
      <w:start w:val="1"/>
      <w:numFmt w:val="bullet"/>
      <w:lvlText w:val=""/>
      <w:lvlJc w:val="left"/>
      <w:pPr>
        <w:ind w:left="3650" w:hanging="360"/>
      </w:pPr>
      <w:rPr>
        <w:rFonts w:ascii="Symbol" w:hAnsi="Symbol" w:hint="default"/>
      </w:rPr>
    </w:lvl>
    <w:lvl w:ilvl="4" w:tplc="04090003" w:tentative="1">
      <w:start w:val="1"/>
      <w:numFmt w:val="bullet"/>
      <w:lvlText w:val="o"/>
      <w:lvlJc w:val="left"/>
      <w:pPr>
        <w:ind w:left="4370" w:hanging="360"/>
      </w:pPr>
      <w:rPr>
        <w:rFonts w:ascii="Courier New" w:hAnsi="Courier New" w:cs="Courier New" w:hint="default"/>
      </w:rPr>
    </w:lvl>
    <w:lvl w:ilvl="5" w:tplc="04090005" w:tentative="1">
      <w:start w:val="1"/>
      <w:numFmt w:val="bullet"/>
      <w:lvlText w:val=""/>
      <w:lvlJc w:val="left"/>
      <w:pPr>
        <w:ind w:left="5090" w:hanging="360"/>
      </w:pPr>
      <w:rPr>
        <w:rFonts w:ascii="Wingdings" w:hAnsi="Wingdings" w:hint="default"/>
      </w:rPr>
    </w:lvl>
    <w:lvl w:ilvl="6" w:tplc="04090001" w:tentative="1">
      <w:start w:val="1"/>
      <w:numFmt w:val="bullet"/>
      <w:lvlText w:val=""/>
      <w:lvlJc w:val="left"/>
      <w:pPr>
        <w:ind w:left="5810" w:hanging="360"/>
      </w:pPr>
      <w:rPr>
        <w:rFonts w:ascii="Symbol" w:hAnsi="Symbol" w:hint="default"/>
      </w:rPr>
    </w:lvl>
    <w:lvl w:ilvl="7" w:tplc="04090003" w:tentative="1">
      <w:start w:val="1"/>
      <w:numFmt w:val="bullet"/>
      <w:lvlText w:val="o"/>
      <w:lvlJc w:val="left"/>
      <w:pPr>
        <w:ind w:left="6530" w:hanging="360"/>
      </w:pPr>
      <w:rPr>
        <w:rFonts w:ascii="Courier New" w:hAnsi="Courier New" w:cs="Courier New" w:hint="default"/>
      </w:rPr>
    </w:lvl>
    <w:lvl w:ilvl="8" w:tplc="04090005" w:tentative="1">
      <w:start w:val="1"/>
      <w:numFmt w:val="bullet"/>
      <w:lvlText w:val=""/>
      <w:lvlJc w:val="left"/>
      <w:pPr>
        <w:ind w:left="7250" w:hanging="360"/>
      </w:pPr>
      <w:rPr>
        <w:rFonts w:ascii="Wingdings" w:hAnsi="Wingdings" w:hint="default"/>
      </w:rPr>
    </w:lvl>
  </w:abstractNum>
  <w:abstractNum w:abstractNumId="5">
    <w:nsid w:val="05DB6491"/>
    <w:multiLevelType w:val="hybridMultilevel"/>
    <w:tmpl w:val="D6065A44"/>
    <w:lvl w:ilvl="0" w:tplc="53847E3A">
      <w:start w:val="1"/>
      <w:numFmt w:val="lowerLetter"/>
      <w:lvlText w:val="%1)"/>
      <w:lvlJc w:val="left"/>
      <w:pPr>
        <w:ind w:left="720" w:hanging="360"/>
      </w:pPr>
      <w:rPr>
        <w:sz w:val="19"/>
        <w:szCs w:val="19"/>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0FB2589C"/>
    <w:multiLevelType w:val="hybridMultilevel"/>
    <w:tmpl w:val="561CF936"/>
    <w:lvl w:ilvl="0" w:tplc="041B0017">
      <w:start w:val="1"/>
      <w:numFmt w:val="lowerLetter"/>
      <w:lvlText w:val="%1)"/>
      <w:lvlJc w:val="left"/>
      <w:pPr>
        <w:ind w:left="853" w:hanging="360"/>
      </w:pPr>
      <w:rPr>
        <w:rFonts w:hint="default"/>
      </w:rPr>
    </w:lvl>
    <w:lvl w:ilvl="1" w:tplc="041B0019" w:tentative="1">
      <w:start w:val="1"/>
      <w:numFmt w:val="lowerLetter"/>
      <w:lvlText w:val="%2."/>
      <w:lvlJc w:val="left"/>
      <w:pPr>
        <w:ind w:left="1573" w:hanging="360"/>
      </w:pPr>
    </w:lvl>
    <w:lvl w:ilvl="2" w:tplc="041B001B" w:tentative="1">
      <w:start w:val="1"/>
      <w:numFmt w:val="lowerRoman"/>
      <w:lvlText w:val="%3."/>
      <w:lvlJc w:val="right"/>
      <w:pPr>
        <w:ind w:left="2293" w:hanging="180"/>
      </w:pPr>
    </w:lvl>
    <w:lvl w:ilvl="3" w:tplc="041B000F" w:tentative="1">
      <w:start w:val="1"/>
      <w:numFmt w:val="decimal"/>
      <w:lvlText w:val="%4."/>
      <w:lvlJc w:val="left"/>
      <w:pPr>
        <w:ind w:left="3013" w:hanging="360"/>
      </w:pPr>
    </w:lvl>
    <w:lvl w:ilvl="4" w:tplc="041B0019" w:tentative="1">
      <w:start w:val="1"/>
      <w:numFmt w:val="lowerLetter"/>
      <w:lvlText w:val="%5."/>
      <w:lvlJc w:val="left"/>
      <w:pPr>
        <w:ind w:left="3733" w:hanging="360"/>
      </w:pPr>
    </w:lvl>
    <w:lvl w:ilvl="5" w:tplc="041B001B" w:tentative="1">
      <w:start w:val="1"/>
      <w:numFmt w:val="lowerRoman"/>
      <w:lvlText w:val="%6."/>
      <w:lvlJc w:val="right"/>
      <w:pPr>
        <w:ind w:left="4453" w:hanging="180"/>
      </w:pPr>
    </w:lvl>
    <w:lvl w:ilvl="6" w:tplc="041B000F" w:tentative="1">
      <w:start w:val="1"/>
      <w:numFmt w:val="decimal"/>
      <w:lvlText w:val="%7."/>
      <w:lvlJc w:val="left"/>
      <w:pPr>
        <w:ind w:left="5173" w:hanging="360"/>
      </w:pPr>
    </w:lvl>
    <w:lvl w:ilvl="7" w:tplc="041B0019" w:tentative="1">
      <w:start w:val="1"/>
      <w:numFmt w:val="lowerLetter"/>
      <w:lvlText w:val="%8."/>
      <w:lvlJc w:val="left"/>
      <w:pPr>
        <w:ind w:left="5893" w:hanging="360"/>
      </w:pPr>
    </w:lvl>
    <w:lvl w:ilvl="8" w:tplc="041B001B" w:tentative="1">
      <w:start w:val="1"/>
      <w:numFmt w:val="lowerRoman"/>
      <w:lvlText w:val="%9."/>
      <w:lvlJc w:val="right"/>
      <w:pPr>
        <w:ind w:left="6613" w:hanging="180"/>
      </w:pPr>
    </w:lvl>
  </w:abstractNum>
  <w:abstractNum w:abstractNumId="7">
    <w:nsid w:val="107E6649"/>
    <w:multiLevelType w:val="hybridMultilevel"/>
    <w:tmpl w:val="A3A204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156E5AAA"/>
    <w:multiLevelType w:val="hybridMultilevel"/>
    <w:tmpl w:val="0B8E846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5A2249F"/>
    <w:multiLevelType w:val="hybridMultilevel"/>
    <w:tmpl w:val="B066CD5A"/>
    <w:lvl w:ilvl="0" w:tplc="59F0E2E2">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0">
    <w:nsid w:val="1A6839C1"/>
    <w:multiLevelType w:val="hybridMultilevel"/>
    <w:tmpl w:val="D81E7E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20255994"/>
    <w:multiLevelType w:val="hybridMultilevel"/>
    <w:tmpl w:val="AC48B89E"/>
    <w:lvl w:ilvl="0" w:tplc="DB784B00">
      <w:start w:val="1"/>
      <w:numFmt w:val="decimal"/>
      <w:pStyle w:val="Tab"/>
      <w:lvlText w:val="Tab. %1"/>
      <w:lvlJc w:val="left"/>
      <w:pPr>
        <w:snapToGrid w:val="0"/>
        <w:ind w:left="360" w:hanging="360"/>
      </w:pPr>
      <w:rPr>
        <w:rFonts w:ascii="Times New Roman" w:hAnsi="Times New Roman" w:cs="Times New Roman" w:hint="default"/>
        <w:b w:val="0"/>
        <w:bCs w:val="0"/>
        <w:i w:val="0"/>
        <w:iCs w:val="0"/>
        <w:caps w:val="0"/>
        <w:smallCaps w:val="0"/>
        <w:strike w:val="0"/>
        <w:dstrike w:val="0"/>
        <w:vanish w:val="0"/>
        <w:webHidden w:val="0"/>
        <w:color w:val="auto"/>
        <w:spacing w:val="0"/>
        <w:w w:val="1"/>
        <w:kern w:val="0"/>
        <w:position w:val="0"/>
        <w:szCs w:val="2"/>
        <w:u w:val="none"/>
        <w:effect w:val="none"/>
        <w:vertAlign w:val="baseline"/>
        <w:em w:val="none"/>
        <w:specVanish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2">
    <w:nsid w:val="20EE149D"/>
    <w:multiLevelType w:val="hybridMultilevel"/>
    <w:tmpl w:val="0B949392"/>
    <w:lvl w:ilvl="0" w:tplc="E9E8296C">
      <w:numFmt w:val="bullet"/>
      <w:lvlText w:val="-"/>
      <w:lvlJc w:val="left"/>
      <w:pPr>
        <w:tabs>
          <w:tab w:val="num" w:pos="1065"/>
        </w:tabs>
        <w:ind w:left="1065" w:hanging="705"/>
      </w:p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13">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16B4ABB"/>
    <w:multiLevelType w:val="hybridMultilevel"/>
    <w:tmpl w:val="67A215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241856DE"/>
    <w:multiLevelType w:val="hybridMultilevel"/>
    <w:tmpl w:val="A964F0E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6">
    <w:nsid w:val="27424978"/>
    <w:multiLevelType w:val="hybridMultilevel"/>
    <w:tmpl w:val="49908BA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BA5CF9AA">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2B7C63E5"/>
    <w:multiLevelType w:val="hybridMultilevel"/>
    <w:tmpl w:val="10B66886"/>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2B911B46"/>
    <w:multiLevelType w:val="hybridMultilevel"/>
    <w:tmpl w:val="E3E43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DF42761"/>
    <w:multiLevelType w:val="hybridMultilevel"/>
    <w:tmpl w:val="B45A8906"/>
    <w:lvl w:ilvl="0" w:tplc="4E0239D4">
      <w:start w:val="1"/>
      <w:numFmt w:val="bullet"/>
      <w:lvlText w:val=""/>
      <w:lvlJc w:val="left"/>
      <w:pPr>
        <w:tabs>
          <w:tab w:val="num" w:pos="360"/>
        </w:tabs>
        <w:ind w:left="360" w:hanging="360"/>
      </w:pPr>
      <w:rPr>
        <w:rFonts w:ascii="Symbol" w:hAnsi="Symbol"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E0C501D"/>
    <w:multiLevelType w:val="hybridMultilevel"/>
    <w:tmpl w:val="D684067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2F3128CF"/>
    <w:multiLevelType w:val="hybridMultilevel"/>
    <w:tmpl w:val="AE08D4D6"/>
    <w:lvl w:ilvl="0" w:tplc="04090001">
      <w:start w:val="1"/>
      <w:numFmt w:val="bullet"/>
      <w:lvlText w:val=""/>
      <w:lvlJc w:val="left"/>
      <w:pPr>
        <w:ind w:left="644" w:hanging="360"/>
      </w:pPr>
      <w:rPr>
        <w:rFonts w:ascii="Symbol" w:hAnsi="Symbol" w:hint="default"/>
        <w:sz w:val="22"/>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326B5D6C"/>
    <w:multiLevelType w:val="multilevel"/>
    <w:tmpl w:val="A3A22146"/>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nsid w:val="333E0E81"/>
    <w:multiLevelType w:val="hybridMultilevel"/>
    <w:tmpl w:val="C76E507A"/>
    <w:lvl w:ilvl="0" w:tplc="04090001">
      <w:start w:val="1"/>
      <w:numFmt w:val="bullet"/>
      <w:lvlText w:val=""/>
      <w:lvlJc w:val="left"/>
      <w:pPr>
        <w:tabs>
          <w:tab w:val="num" w:pos="720"/>
        </w:tabs>
        <w:ind w:left="720" w:hanging="360"/>
      </w:pPr>
      <w:rPr>
        <w:rFonts w:ascii="Symbol" w:hAnsi="Symbol" w:hint="default"/>
      </w:rPr>
    </w:lvl>
    <w:lvl w:ilvl="1" w:tplc="98EAE6FC">
      <w:start w:val="1"/>
      <w:numFmt w:val="bullet"/>
      <w:lvlText w:val=""/>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24">
    <w:nsid w:val="35FD64B0"/>
    <w:multiLevelType w:val="hybridMultilevel"/>
    <w:tmpl w:val="E34C8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F5F51E4"/>
    <w:multiLevelType w:val="hybridMultilevel"/>
    <w:tmpl w:val="9162D6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32779A7"/>
    <w:multiLevelType w:val="hybridMultilevel"/>
    <w:tmpl w:val="AE988580"/>
    <w:lvl w:ilvl="0" w:tplc="F29C0B3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nsid w:val="44FC29E0"/>
    <w:multiLevelType w:val="hybridMultilevel"/>
    <w:tmpl w:val="0BFAB82A"/>
    <w:lvl w:ilvl="0" w:tplc="04090001">
      <w:start w:val="1"/>
      <w:numFmt w:val="bullet"/>
      <w:lvlText w:val=""/>
      <w:lvlJc w:val="left"/>
      <w:pPr>
        <w:tabs>
          <w:tab w:val="num" w:pos="360"/>
        </w:tabs>
        <w:ind w:left="36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28">
    <w:nsid w:val="45BF76BC"/>
    <w:multiLevelType w:val="hybridMultilevel"/>
    <w:tmpl w:val="97FE7CCE"/>
    <w:lvl w:ilvl="0" w:tplc="E4264CB6">
      <w:start w:val="1"/>
      <w:numFmt w:val="bullet"/>
      <w:lvlText w:val="-"/>
      <w:lvlJc w:val="left"/>
      <w:pPr>
        <w:ind w:left="1080" w:hanging="360"/>
      </w:pPr>
      <w:rPr>
        <w:rFonts w:ascii="Verdana" w:eastAsiaTheme="minorHAnsi" w:hAnsi="Verdana" w:cstheme="minorBid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9">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0">
    <w:nsid w:val="4E915A99"/>
    <w:multiLevelType w:val="hybridMultilevel"/>
    <w:tmpl w:val="CD84B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EB40A52"/>
    <w:multiLevelType w:val="hybridMultilevel"/>
    <w:tmpl w:val="495E2198"/>
    <w:lvl w:ilvl="0" w:tplc="E9E8296C">
      <w:numFmt w:val="bullet"/>
      <w:lvlText w:val="-"/>
      <w:lvlJc w:val="left"/>
      <w:pPr>
        <w:ind w:left="2565" w:hanging="360"/>
      </w:pPr>
      <w:rPr>
        <w:rFonts w:hint="default"/>
      </w:rPr>
    </w:lvl>
    <w:lvl w:ilvl="1" w:tplc="041B0003" w:tentative="1">
      <w:start w:val="1"/>
      <w:numFmt w:val="bullet"/>
      <w:lvlText w:val="o"/>
      <w:lvlJc w:val="left"/>
      <w:pPr>
        <w:ind w:left="3285" w:hanging="360"/>
      </w:pPr>
      <w:rPr>
        <w:rFonts w:ascii="Courier New" w:hAnsi="Courier New" w:cs="Courier New" w:hint="default"/>
      </w:rPr>
    </w:lvl>
    <w:lvl w:ilvl="2" w:tplc="041B0005" w:tentative="1">
      <w:start w:val="1"/>
      <w:numFmt w:val="bullet"/>
      <w:lvlText w:val=""/>
      <w:lvlJc w:val="left"/>
      <w:pPr>
        <w:ind w:left="4005" w:hanging="360"/>
      </w:pPr>
      <w:rPr>
        <w:rFonts w:ascii="Wingdings" w:hAnsi="Wingdings" w:hint="default"/>
      </w:rPr>
    </w:lvl>
    <w:lvl w:ilvl="3" w:tplc="041B0001" w:tentative="1">
      <w:start w:val="1"/>
      <w:numFmt w:val="bullet"/>
      <w:lvlText w:val=""/>
      <w:lvlJc w:val="left"/>
      <w:pPr>
        <w:ind w:left="4725" w:hanging="360"/>
      </w:pPr>
      <w:rPr>
        <w:rFonts w:ascii="Symbol" w:hAnsi="Symbol" w:hint="default"/>
      </w:rPr>
    </w:lvl>
    <w:lvl w:ilvl="4" w:tplc="041B0003" w:tentative="1">
      <w:start w:val="1"/>
      <w:numFmt w:val="bullet"/>
      <w:lvlText w:val="o"/>
      <w:lvlJc w:val="left"/>
      <w:pPr>
        <w:ind w:left="5445" w:hanging="360"/>
      </w:pPr>
      <w:rPr>
        <w:rFonts w:ascii="Courier New" w:hAnsi="Courier New" w:cs="Courier New" w:hint="default"/>
      </w:rPr>
    </w:lvl>
    <w:lvl w:ilvl="5" w:tplc="041B0005" w:tentative="1">
      <w:start w:val="1"/>
      <w:numFmt w:val="bullet"/>
      <w:lvlText w:val=""/>
      <w:lvlJc w:val="left"/>
      <w:pPr>
        <w:ind w:left="6165" w:hanging="360"/>
      </w:pPr>
      <w:rPr>
        <w:rFonts w:ascii="Wingdings" w:hAnsi="Wingdings" w:hint="default"/>
      </w:rPr>
    </w:lvl>
    <w:lvl w:ilvl="6" w:tplc="041B0001" w:tentative="1">
      <w:start w:val="1"/>
      <w:numFmt w:val="bullet"/>
      <w:lvlText w:val=""/>
      <w:lvlJc w:val="left"/>
      <w:pPr>
        <w:ind w:left="6885" w:hanging="360"/>
      </w:pPr>
      <w:rPr>
        <w:rFonts w:ascii="Symbol" w:hAnsi="Symbol" w:hint="default"/>
      </w:rPr>
    </w:lvl>
    <w:lvl w:ilvl="7" w:tplc="041B0003" w:tentative="1">
      <w:start w:val="1"/>
      <w:numFmt w:val="bullet"/>
      <w:lvlText w:val="o"/>
      <w:lvlJc w:val="left"/>
      <w:pPr>
        <w:ind w:left="7605" w:hanging="360"/>
      </w:pPr>
      <w:rPr>
        <w:rFonts w:ascii="Courier New" w:hAnsi="Courier New" w:cs="Courier New" w:hint="default"/>
      </w:rPr>
    </w:lvl>
    <w:lvl w:ilvl="8" w:tplc="041B0005" w:tentative="1">
      <w:start w:val="1"/>
      <w:numFmt w:val="bullet"/>
      <w:lvlText w:val=""/>
      <w:lvlJc w:val="left"/>
      <w:pPr>
        <w:ind w:left="8325" w:hanging="360"/>
      </w:pPr>
      <w:rPr>
        <w:rFonts w:ascii="Wingdings" w:hAnsi="Wingdings" w:hint="default"/>
      </w:rPr>
    </w:lvl>
  </w:abstractNum>
  <w:abstractNum w:abstractNumId="32">
    <w:nsid w:val="52374E00"/>
    <w:multiLevelType w:val="hybridMultilevel"/>
    <w:tmpl w:val="26B8E35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5665354B"/>
    <w:multiLevelType w:val="hybridMultilevel"/>
    <w:tmpl w:val="65BC382C"/>
    <w:lvl w:ilvl="0" w:tplc="FE5CBC24">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4">
    <w:nsid w:val="56831573"/>
    <w:multiLevelType w:val="hybridMultilevel"/>
    <w:tmpl w:val="423C70F8"/>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35">
    <w:nsid w:val="60C9466C"/>
    <w:multiLevelType w:val="hybridMultilevel"/>
    <w:tmpl w:val="D2245F5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62A4744F"/>
    <w:multiLevelType w:val="multilevel"/>
    <w:tmpl w:val="5EB82008"/>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Nadpis21"/>
      <w:lvlText w:val="%1.%2"/>
      <w:lvlJc w:val="left"/>
      <w:pPr>
        <w:ind w:left="720" w:hanging="360"/>
      </w:pPr>
      <w:rPr>
        <w:rFonts w:ascii="Arial" w:hAnsi="Arial" w:hint="default"/>
        <w:b/>
        <w:i w:val="0"/>
        <w:sz w:val="24"/>
        <w:szCs w:val="24"/>
      </w:rPr>
    </w:lvl>
    <w:lvl w:ilvl="2">
      <w:start w:val="1"/>
      <w:numFmt w:val="decimal"/>
      <w:pStyle w:val="smlouvaheading3"/>
      <w:lvlText w:val="%3."/>
      <w:lvlJc w:val="left"/>
      <w:pPr>
        <w:ind w:left="1080" w:hanging="360"/>
      </w:pPr>
      <w:rPr>
        <w:rFonts w:hint="default"/>
        <w:b/>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nsid w:val="634935A9"/>
    <w:multiLevelType w:val="hybridMultilevel"/>
    <w:tmpl w:val="EF1233E2"/>
    <w:lvl w:ilvl="0" w:tplc="938A899E">
      <w:start w:val="1"/>
      <w:numFmt w:val="bullet"/>
      <w:pStyle w:val="Bulletslevel1"/>
      <w:lvlText w:val=""/>
      <w:lvlJc w:val="left"/>
      <w:pPr>
        <w:ind w:left="360" w:hanging="360"/>
      </w:pPr>
      <w:rPr>
        <w:rFonts w:ascii="Symbol" w:hAnsi="Symbol" w:hint="default"/>
        <w:b w:val="0"/>
        <w:i w:val="0"/>
        <w:sz w:val="19"/>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nsid w:val="67AA425A"/>
    <w:multiLevelType w:val="hybridMultilevel"/>
    <w:tmpl w:val="79DEE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86829F4"/>
    <w:multiLevelType w:val="hybridMultilevel"/>
    <w:tmpl w:val="BE6A7B98"/>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694D6D03"/>
    <w:multiLevelType w:val="hybridMultilevel"/>
    <w:tmpl w:val="B9C2E39A"/>
    <w:lvl w:ilvl="0" w:tplc="04090001">
      <w:start w:val="1"/>
      <w:numFmt w:val="bullet"/>
      <w:lvlText w:val=""/>
      <w:lvlJc w:val="left"/>
      <w:pPr>
        <w:ind w:left="720" w:hanging="360"/>
      </w:pPr>
      <w:rPr>
        <w:rFonts w:ascii="Symbol" w:hAnsi="Symbol" w:hint="default"/>
        <w:sz w:val="22"/>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nsid w:val="6A72642C"/>
    <w:multiLevelType w:val="hybridMultilevel"/>
    <w:tmpl w:val="B210AF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nsid w:val="6B8D56E9"/>
    <w:multiLevelType w:val="hybridMultilevel"/>
    <w:tmpl w:val="7CF4FDF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nsid w:val="6D0764F7"/>
    <w:multiLevelType w:val="hybridMultilevel"/>
    <w:tmpl w:val="29BC6AE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47">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48">
    <w:nsid w:val="71A63E3E"/>
    <w:multiLevelType w:val="hybridMultilevel"/>
    <w:tmpl w:val="033A11FA"/>
    <w:lvl w:ilvl="0" w:tplc="022EEC84">
      <w:start w:val="1"/>
      <w:numFmt w:val="bullet"/>
      <w:lvlText w:val=""/>
      <w:lvlJc w:val="left"/>
      <w:pPr>
        <w:ind w:left="720" w:hanging="360"/>
      </w:pPr>
      <w:rPr>
        <w:rFonts w:ascii="Symbol" w:hAnsi="Symbol" w:hint="default"/>
        <w:sz w:val="19"/>
        <w:szCs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nsid w:val="7A874FB6"/>
    <w:multiLevelType w:val="hybridMultilevel"/>
    <w:tmpl w:val="670462C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nsid w:val="7CC02E44"/>
    <w:multiLevelType w:val="hybridMultilevel"/>
    <w:tmpl w:val="5E92A56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2">
    <w:nsid w:val="7D004F47"/>
    <w:multiLevelType w:val="hybridMultilevel"/>
    <w:tmpl w:val="2372370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nsid w:val="7D5F74B0"/>
    <w:multiLevelType w:val="multilevel"/>
    <w:tmpl w:val="511C22B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7"/>
  </w:num>
  <w:num w:numId="2">
    <w:abstractNumId w:val="9"/>
  </w:num>
  <w:num w:numId="3">
    <w:abstractNumId w:val="36"/>
  </w:num>
  <w:num w:numId="4">
    <w:abstractNumId w:val="39"/>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num>
  <w:num w:numId="7">
    <w:abstractNumId w:val="50"/>
  </w:num>
  <w:num w:numId="8">
    <w:abstractNumId w:val="16"/>
  </w:num>
  <w:num w:numId="9">
    <w:abstractNumId w:val="49"/>
  </w:num>
  <w:num w:numId="10">
    <w:abstractNumId w:val="27"/>
  </w:num>
  <w:num w:numId="11">
    <w:abstractNumId w:val="1"/>
  </w:num>
  <w:num w:numId="12">
    <w:abstractNumId w:val="12"/>
  </w:num>
  <w:num w:numId="13">
    <w:abstractNumId w:val="34"/>
  </w:num>
  <w:num w:numId="14">
    <w:abstractNumId w:val="5"/>
  </w:num>
  <w:num w:numId="15">
    <w:abstractNumId w:val="23"/>
  </w:num>
  <w:num w:numId="16">
    <w:abstractNumId w:val="25"/>
  </w:num>
  <w:num w:numId="17">
    <w:abstractNumId w:val="8"/>
  </w:num>
  <w:num w:numId="18">
    <w:abstractNumId w:val="6"/>
  </w:num>
  <w:num w:numId="19">
    <w:abstractNumId w:val="48"/>
  </w:num>
  <w:num w:numId="20">
    <w:abstractNumId w:val="29"/>
  </w:num>
  <w:num w:numId="21">
    <w:abstractNumId w:val="0"/>
  </w:num>
  <w:num w:numId="22">
    <w:abstractNumId w:val="38"/>
  </w:num>
  <w:num w:numId="23">
    <w:abstractNumId w:val="10"/>
  </w:num>
  <w:num w:numId="24">
    <w:abstractNumId w:val="47"/>
  </w:num>
  <w:num w:numId="25">
    <w:abstractNumId w:val="40"/>
  </w:num>
  <w:num w:numId="26">
    <w:abstractNumId w:val="44"/>
  </w:num>
  <w:num w:numId="27">
    <w:abstractNumId w:val="4"/>
  </w:num>
  <w:num w:numId="28">
    <w:abstractNumId w:val="13"/>
  </w:num>
  <w:num w:numId="29">
    <w:abstractNumId w:val="53"/>
  </w:num>
  <w:num w:numId="30">
    <w:abstractNumId w:val="15"/>
  </w:num>
  <w:num w:numId="31">
    <w:abstractNumId w:val="51"/>
  </w:num>
  <w:num w:numId="32">
    <w:abstractNumId w:val="41"/>
  </w:num>
  <w:num w:numId="33">
    <w:abstractNumId w:val="19"/>
  </w:num>
  <w:num w:numId="34">
    <w:abstractNumId w:val="2"/>
  </w:num>
  <w:num w:numId="35">
    <w:abstractNumId w:val="33"/>
  </w:num>
  <w:num w:numId="36">
    <w:abstractNumId w:val="18"/>
  </w:num>
  <w:num w:numId="37">
    <w:abstractNumId w:val="35"/>
  </w:num>
  <w:num w:numId="38">
    <w:abstractNumId w:val="52"/>
  </w:num>
  <w:num w:numId="39">
    <w:abstractNumId w:val="20"/>
  </w:num>
  <w:num w:numId="40">
    <w:abstractNumId w:val="30"/>
  </w:num>
  <w:num w:numId="41">
    <w:abstractNumId w:val="45"/>
  </w:num>
  <w:num w:numId="42">
    <w:abstractNumId w:val="22"/>
  </w:num>
  <w:num w:numId="43">
    <w:abstractNumId w:val="3"/>
  </w:num>
  <w:num w:numId="44">
    <w:abstractNumId w:val="17"/>
  </w:num>
  <w:num w:numId="45">
    <w:abstractNumId w:val="26"/>
  </w:num>
  <w:num w:numId="46">
    <w:abstractNumId w:val="31"/>
  </w:num>
  <w:num w:numId="47">
    <w:abstractNumId w:val="21"/>
  </w:num>
  <w:num w:numId="48">
    <w:abstractNumId w:val="14"/>
  </w:num>
  <w:num w:numId="49">
    <w:abstractNumId w:val="42"/>
  </w:num>
  <w:num w:numId="50">
    <w:abstractNumId w:val="43"/>
  </w:num>
  <w:num w:numId="51">
    <w:abstractNumId w:val="7"/>
  </w:num>
  <w:num w:numId="52">
    <w:abstractNumId w:val="32"/>
  </w:num>
  <w:num w:numId="53">
    <w:abstractNumId w:val="28"/>
  </w:num>
  <w:numIdMacAtCleanup w:val="5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roslava Dziaková">
    <w15:presenceInfo w15:providerId="None" w15:userId="Miroslava Dziaková"/>
  </w15:person>
  <w15:person w15:author="Lenka Lamoš">
    <w15:presenceInfo w15:providerId="None" w15:userId="Lenka Lamoš"/>
  </w15:person>
  <w15:person w15:author="Milan Matovič">
    <w15:presenceInfo w15:providerId="None" w15:userId="Milan Matovič"/>
  </w15:person>
  <w15:person w15:author="Branislav Horák">
    <w15:presenceInfo w15:providerId="None" w15:userId="Branislav Horá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oNotTrackFormatting/>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3566"/>
    <w:rsid w:val="00000347"/>
    <w:rsid w:val="00001638"/>
    <w:rsid w:val="000016A5"/>
    <w:rsid w:val="00001777"/>
    <w:rsid w:val="00001A81"/>
    <w:rsid w:val="00001E48"/>
    <w:rsid w:val="00002B64"/>
    <w:rsid w:val="00003365"/>
    <w:rsid w:val="0000364A"/>
    <w:rsid w:val="00003C45"/>
    <w:rsid w:val="000044E9"/>
    <w:rsid w:val="00004BA2"/>
    <w:rsid w:val="00005222"/>
    <w:rsid w:val="000052A6"/>
    <w:rsid w:val="0000565C"/>
    <w:rsid w:val="00005D5E"/>
    <w:rsid w:val="00006018"/>
    <w:rsid w:val="0000635B"/>
    <w:rsid w:val="000070B1"/>
    <w:rsid w:val="00007450"/>
    <w:rsid w:val="00007D88"/>
    <w:rsid w:val="0001104D"/>
    <w:rsid w:val="00011220"/>
    <w:rsid w:val="00011606"/>
    <w:rsid w:val="00011F56"/>
    <w:rsid w:val="00012A1E"/>
    <w:rsid w:val="00012B32"/>
    <w:rsid w:val="00012BC6"/>
    <w:rsid w:val="00012FC1"/>
    <w:rsid w:val="00013BD5"/>
    <w:rsid w:val="000148A8"/>
    <w:rsid w:val="00014AC2"/>
    <w:rsid w:val="00014FE0"/>
    <w:rsid w:val="000151A0"/>
    <w:rsid w:val="000156FF"/>
    <w:rsid w:val="000165AB"/>
    <w:rsid w:val="00016B63"/>
    <w:rsid w:val="00016EFA"/>
    <w:rsid w:val="00017006"/>
    <w:rsid w:val="00017718"/>
    <w:rsid w:val="00017DA7"/>
    <w:rsid w:val="000200AD"/>
    <w:rsid w:val="00020A5B"/>
    <w:rsid w:val="000216AD"/>
    <w:rsid w:val="0002187F"/>
    <w:rsid w:val="00021BEC"/>
    <w:rsid w:val="00021E2A"/>
    <w:rsid w:val="00021EF8"/>
    <w:rsid w:val="000228B9"/>
    <w:rsid w:val="00022B81"/>
    <w:rsid w:val="00022D6A"/>
    <w:rsid w:val="00022FA0"/>
    <w:rsid w:val="00023048"/>
    <w:rsid w:val="000230A3"/>
    <w:rsid w:val="000233D4"/>
    <w:rsid w:val="0002343B"/>
    <w:rsid w:val="00023811"/>
    <w:rsid w:val="00023E7F"/>
    <w:rsid w:val="00023EDC"/>
    <w:rsid w:val="00024013"/>
    <w:rsid w:val="000245D4"/>
    <w:rsid w:val="00024901"/>
    <w:rsid w:val="00024E56"/>
    <w:rsid w:val="0002525F"/>
    <w:rsid w:val="00025531"/>
    <w:rsid w:val="000259AD"/>
    <w:rsid w:val="00025ED4"/>
    <w:rsid w:val="00025FE2"/>
    <w:rsid w:val="00026475"/>
    <w:rsid w:val="0002650F"/>
    <w:rsid w:val="00026B5A"/>
    <w:rsid w:val="00026C1F"/>
    <w:rsid w:val="00026CFF"/>
    <w:rsid w:val="00026E2A"/>
    <w:rsid w:val="00026FCD"/>
    <w:rsid w:val="00027AE5"/>
    <w:rsid w:val="00027DE5"/>
    <w:rsid w:val="000301D7"/>
    <w:rsid w:val="00030AFA"/>
    <w:rsid w:val="00030C5B"/>
    <w:rsid w:val="00030DF3"/>
    <w:rsid w:val="0003198C"/>
    <w:rsid w:val="00031A91"/>
    <w:rsid w:val="00031B85"/>
    <w:rsid w:val="00032D12"/>
    <w:rsid w:val="00033FB7"/>
    <w:rsid w:val="00034607"/>
    <w:rsid w:val="00034A29"/>
    <w:rsid w:val="00034EA3"/>
    <w:rsid w:val="00034F05"/>
    <w:rsid w:val="00035121"/>
    <w:rsid w:val="00035387"/>
    <w:rsid w:val="00035B62"/>
    <w:rsid w:val="00035BF0"/>
    <w:rsid w:val="000362C9"/>
    <w:rsid w:val="00036A24"/>
    <w:rsid w:val="00036F6C"/>
    <w:rsid w:val="00037A3F"/>
    <w:rsid w:val="00037F45"/>
    <w:rsid w:val="000403E1"/>
    <w:rsid w:val="00040949"/>
    <w:rsid w:val="00040FF6"/>
    <w:rsid w:val="000411C6"/>
    <w:rsid w:val="00041547"/>
    <w:rsid w:val="000416D2"/>
    <w:rsid w:val="00041999"/>
    <w:rsid w:val="00041A08"/>
    <w:rsid w:val="00041B11"/>
    <w:rsid w:val="00041D0D"/>
    <w:rsid w:val="00041DEB"/>
    <w:rsid w:val="00041F46"/>
    <w:rsid w:val="00041FD8"/>
    <w:rsid w:val="00042708"/>
    <w:rsid w:val="000428F4"/>
    <w:rsid w:val="00043385"/>
    <w:rsid w:val="00043687"/>
    <w:rsid w:val="00043ACA"/>
    <w:rsid w:val="000454D8"/>
    <w:rsid w:val="0004579A"/>
    <w:rsid w:val="00045B99"/>
    <w:rsid w:val="00045ED8"/>
    <w:rsid w:val="0004601F"/>
    <w:rsid w:val="000461B8"/>
    <w:rsid w:val="000462CF"/>
    <w:rsid w:val="00046DBE"/>
    <w:rsid w:val="0004758F"/>
    <w:rsid w:val="000478AB"/>
    <w:rsid w:val="000507EC"/>
    <w:rsid w:val="00051173"/>
    <w:rsid w:val="0005138D"/>
    <w:rsid w:val="00051582"/>
    <w:rsid w:val="00051EE3"/>
    <w:rsid w:val="0005216A"/>
    <w:rsid w:val="0005246F"/>
    <w:rsid w:val="000536A8"/>
    <w:rsid w:val="00053CA7"/>
    <w:rsid w:val="00053E5E"/>
    <w:rsid w:val="00054302"/>
    <w:rsid w:val="0005436B"/>
    <w:rsid w:val="0005487A"/>
    <w:rsid w:val="00054A61"/>
    <w:rsid w:val="00055A80"/>
    <w:rsid w:val="00055DA3"/>
    <w:rsid w:val="00055DB7"/>
    <w:rsid w:val="00055EDF"/>
    <w:rsid w:val="00055F41"/>
    <w:rsid w:val="00055F46"/>
    <w:rsid w:val="0005604C"/>
    <w:rsid w:val="00057855"/>
    <w:rsid w:val="000579A0"/>
    <w:rsid w:val="00057C0A"/>
    <w:rsid w:val="000601CD"/>
    <w:rsid w:val="00060625"/>
    <w:rsid w:val="000613DF"/>
    <w:rsid w:val="00061449"/>
    <w:rsid w:val="0006217B"/>
    <w:rsid w:val="00062191"/>
    <w:rsid w:val="00062565"/>
    <w:rsid w:val="00062A9E"/>
    <w:rsid w:val="00062AFB"/>
    <w:rsid w:val="0006316F"/>
    <w:rsid w:val="000663E5"/>
    <w:rsid w:val="0006666C"/>
    <w:rsid w:val="000706F2"/>
    <w:rsid w:val="00070898"/>
    <w:rsid w:val="00070FC4"/>
    <w:rsid w:val="00070FD3"/>
    <w:rsid w:val="00071500"/>
    <w:rsid w:val="00071987"/>
    <w:rsid w:val="00071DDF"/>
    <w:rsid w:val="0007222F"/>
    <w:rsid w:val="00073D71"/>
    <w:rsid w:val="00073EF3"/>
    <w:rsid w:val="000742D3"/>
    <w:rsid w:val="00074D2F"/>
    <w:rsid w:val="00074D4D"/>
    <w:rsid w:val="00074EF6"/>
    <w:rsid w:val="00075315"/>
    <w:rsid w:val="0007555C"/>
    <w:rsid w:val="000756B9"/>
    <w:rsid w:val="00075C1E"/>
    <w:rsid w:val="000761A6"/>
    <w:rsid w:val="00076D36"/>
    <w:rsid w:val="0007725D"/>
    <w:rsid w:val="00077311"/>
    <w:rsid w:val="0007739C"/>
    <w:rsid w:val="000774C6"/>
    <w:rsid w:val="000775B1"/>
    <w:rsid w:val="000779DE"/>
    <w:rsid w:val="00080945"/>
    <w:rsid w:val="00080DED"/>
    <w:rsid w:val="0008173C"/>
    <w:rsid w:val="000818B8"/>
    <w:rsid w:val="00082282"/>
    <w:rsid w:val="00082289"/>
    <w:rsid w:val="0008242F"/>
    <w:rsid w:val="00082CBC"/>
    <w:rsid w:val="0008366A"/>
    <w:rsid w:val="00083953"/>
    <w:rsid w:val="00083FE9"/>
    <w:rsid w:val="000844CE"/>
    <w:rsid w:val="00084C11"/>
    <w:rsid w:val="00085C35"/>
    <w:rsid w:val="00086442"/>
    <w:rsid w:val="000864CB"/>
    <w:rsid w:val="000866D1"/>
    <w:rsid w:val="000867AE"/>
    <w:rsid w:val="00086E13"/>
    <w:rsid w:val="0008794A"/>
    <w:rsid w:val="0009027E"/>
    <w:rsid w:val="00090624"/>
    <w:rsid w:val="000906F9"/>
    <w:rsid w:val="00090909"/>
    <w:rsid w:val="000913C5"/>
    <w:rsid w:val="0009154D"/>
    <w:rsid w:val="00091EC0"/>
    <w:rsid w:val="00092020"/>
    <w:rsid w:val="00092593"/>
    <w:rsid w:val="00092797"/>
    <w:rsid w:val="000927D8"/>
    <w:rsid w:val="00092B90"/>
    <w:rsid w:val="00092E9B"/>
    <w:rsid w:val="00092F51"/>
    <w:rsid w:val="00093520"/>
    <w:rsid w:val="00093B8E"/>
    <w:rsid w:val="00093C37"/>
    <w:rsid w:val="000941FF"/>
    <w:rsid w:val="00094237"/>
    <w:rsid w:val="000948E3"/>
    <w:rsid w:val="00094A4F"/>
    <w:rsid w:val="00095609"/>
    <w:rsid w:val="00095880"/>
    <w:rsid w:val="00095956"/>
    <w:rsid w:val="00095CCA"/>
    <w:rsid w:val="00095FE3"/>
    <w:rsid w:val="00096976"/>
    <w:rsid w:val="000976CA"/>
    <w:rsid w:val="00097983"/>
    <w:rsid w:val="00097A85"/>
    <w:rsid w:val="00097B70"/>
    <w:rsid w:val="00097FD1"/>
    <w:rsid w:val="000A03D0"/>
    <w:rsid w:val="000A059B"/>
    <w:rsid w:val="000A06FE"/>
    <w:rsid w:val="000A0AB4"/>
    <w:rsid w:val="000A12C4"/>
    <w:rsid w:val="000A1F7F"/>
    <w:rsid w:val="000A25AE"/>
    <w:rsid w:val="000A25E4"/>
    <w:rsid w:val="000A2933"/>
    <w:rsid w:val="000A2FCF"/>
    <w:rsid w:val="000A3536"/>
    <w:rsid w:val="000A3642"/>
    <w:rsid w:val="000A3926"/>
    <w:rsid w:val="000A3D7D"/>
    <w:rsid w:val="000A4452"/>
    <w:rsid w:val="000A471B"/>
    <w:rsid w:val="000A4A64"/>
    <w:rsid w:val="000A596F"/>
    <w:rsid w:val="000A5A0A"/>
    <w:rsid w:val="000A5D9C"/>
    <w:rsid w:val="000A63A8"/>
    <w:rsid w:val="000A6D14"/>
    <w:rsid w:val="000A6F0D"/>
    <w:rsid w:val="000A7108"/>
    <w:rsid w:val="000A75F0"/>
    <w:rsid w:val="000A78DB"/>
    <w:rsid w:val="000A7D06"/>
    <w:rsid w:val="000A7FD2"/>
    <w:rsid w:val="000B021C"/>
    <w:rsid w:val="000B024D"/>
    <w:rsid w:val="000B03F4"/>
    <w:rsid w:val="000B0BF7"/>
    <w:rsid w:val="000B0D32"/>
    <w:rsid w:val="000B0D33"/>
    <w:rsid w:val="000B11BF"/>
    <w:rsid w:val="000B2031"/>
    <w:rsid w:val="000B2660"/>
    <w:rsid w:val="000B2C34"/>
    <w:rsid w:val="000B2D64"/>
    <w:rsid w:val="000B2DB3"/>
    <w:rsid w:val="000B4185"/>
    <w:rsid w:val="000B48B6"/>
    <w:rsid w:val="000B4E04"/>
    <w:rsid w:val="000B4E55"/>
    <w:rsid w:val="000B5862"/>
    <w:rsid w:val="000B648C"/>
    <w:rsid w:val="000B7209"/>
    <w:rsid w:val="000B7751"/>
    <w:rsid w:val="000B7845"/>
    <w:rsid w:val="000B7BF0"/>
    <w:rsid w:val="000C04E1"/>
    <w:rsid w:val="000C07D2"/>
    <w:rsid w:val="000C1909"/>
    <w:rsid w:val="000C216F"/>
    <w:rsid w:val="000C2330"/>
    <w:rsid w:val="000C24E5"/>
    <w:rsid w:val="000C2515"/>
    <w:rsid w:val="000C2A3B"/>
    <w:rsid w:val="000C2C06"/>
    <w:rsid w:val="000C3740"/>
    <w:rsid w:val="000C3AFC"/>
    <w:rsid w:val="000C4A97"/>
    <w:rsid w:val="000C4C14"/>
    <w:rsid w:val="000C4F65"/>
    <w:rsid w:val="000C5326"/>
    <w:rsid w:val="000C5382"/>
    <w:rsid w:val="000C56FA"/>
    <w:rsid w:val="000C694E"/>
    <w:rsid w:val="000C6BF0"/>
    <w:rsid w:val="000C6EFF"/>
    <w:rsid w:val="000C7A6D"/>
    <w:rsid w:val="000D01BC"/>
    <w:rsid w:val="000D03ED"/>
    <w:rsid w:val="000D0CA3"/>
    <w:rsid w:val="000D145D"/>
    <w:rsid w:val="000D22E9"/>
    <w:rsid w:val="000D325E"/>
    <w:rsid w:val="000D344B"/>
    <w:rsid w:val="000D3B67"/>
    <w:rsid w:val="000D3C29"/>
    <w:rsid w:val="000D3FB4"/>
    <w:rsid w:val="000D4301"/>
    <w:rsid w:val="000D4BB8"/>
    <w:rsid w:val="000D513B"/>
    <w:rsid w:val="000D545A"/>
    <w:rsid w:val="000D5BAC"/>
    <w:rsid w:val="000D70D6"/>
    <w:rsid w:val="000D7227"/>
    <w:rsid w:val="000D72E5"/>
    <w:rsid w:val="000D7CC1"/>
    <w:rsid w:val="000D7DB9"/>
    <w:rsid w:val="000E039B"/>
    <w:rsid w:val="000E0FE0"/>
    <w:rsid w:val="000E133F"/>
    <w:rsid w:val="000E1442"/>
    <w:rsid w:val="000E1749"/>
    <w:rsid w:val="000E245A"/>
    <w:rsid w:val="000E2645"/>
    <w:rsid w:val="000E26E1"/>
    <w:rsid w:val="000E3EC6"/>
    <w:rsid w:val="000E401A"/>
    <w:rsid w:val="000E444D"/>
    <w:rsid w:val="000E466D"/>
    <w:rsid w:val="000E495E"/>
    <w:rsid w:val="000E4B16"/>
    <w:rsid w:val="000E4FE0"/>
    <w:rsid w:val="000E50AB"/>
    <w:rsid w:val="000E5C34"/>
    <w:rsid w:val="000E6651"/>
    <w:rsid w:val="000E6701"/>
    <w:rsid w:val="000E6E75"/>
    <w:rsid w:val="000E71FD"/>
    <w:rsid w:val="000E79A4"/>
    <w:rsid w:val="000E7D90"/>
    <w:rsid w:val="000E7F54"/>
    <w:rsid w:val="000F020F"/>
    <w:rsid w:val="000F0F7F"/>
    <w:rsid w:val="000F10EC"/>
    <w:rsid w:val="000F28EC"/>
    <w:rsid w:val="000F2AD0"/>
    <w:rsid w:val="000F3B91"/>
    <w:rsid w:val="000F3F4A"/>
    <w:rsid w:val="000F423E"/>
    <w:rsid w:val="000F4E1C"/>
    <w:rsid w:val="000F52CA"/>
    <w:rsid w:val="000F5752"/>
    <w:rsid w:val="000F6009"/>
    <w:rsid w:val="000F6295"/>
    <w:rsid w:val="000F6E46"/>
    <w:rsid w:val="000F7842"/>
    <w:rsid w:val="000F7D67"/>
    <w:rsid w:val="00100D0B"/>
    <w:rsid w:val="0010170C"/>
    <w:rsid w:val="00101B9B"/>
    <w:rsid w:val="00101C7E"/>
    <w:rsid w:val="00101D8D"/>
    <w:rsid w:val="00101FF8"/>
    <w:rsid w:val="001026DC"/>
    <w:rsid w:val="00102828"/>
    <w:rsid w:val="00102F90"/>
    <w:rsid w:val="001037DE"/>
    <w:rsid w:val="001037E5"/>
    <w:rsid w:val="00105319"/>
    <w:rsid w:val="001056AD"/>
    <w:rsid w:val="001059D7"/>
    <w:rsid w:val="00105E2C"/>
    <w:rsid w:val="00105F61"/>
    <w:rsid w:val="00106797"/>
    <w:rsid w:val="00106CEE"/>
    <w:rsid w:val="00107596"/>
    <w:rsid w:val="0010783D"/>
    <w:rsid w:val="00110741"/>
    <w:rsid w:val="00110B17"/>
    <w:rsid w:val="00110BDC"/>
    <w:rsid w:val="001119B6"/>
    <w:rsid w:val="00111C0B"/>
    <w:rsid w:val="00112215"/>
    <w:rsid w:val="001129AC"/>
    <w:rsid w:val="001129C2"/>
    <w:rsid w:val="00112D17"/>
    <w:rsid w:val="00113505"/>
    <w:rsid w:val="00113D88"/>
    <w:rsid w:val="00113E54"/>
    <w:rsid w:val="00114041"/>
    <w:rsid w:val="0011444A"/>
    <w:rsid w:val="00114E0F"/>
    <w:rsid w:val="00114FD6"/>
    <w:rsid w:val="001153D4"/>
    <w:rsid w:val="00115599"/>
    <w:rsid w:val="00115AE5"/>
    <w:rsid w:val="00115CBB"/>
    <w:rsid w:val="00116059"/>
    <w:rsid w:val="0011692E"/>
    <w:rsid w:val="001169FD"/>
    <w:rsid w:val="00117B55"/>
    <w:rsid w:val="00117ECA"/>
    <w:rsid w:val="00117FD5"/>
    <w:rsid w:val="00120303"/>
    <w:rsid w:val="001206DF"/>
    <w:rsid w:val="001209D9"/>
    <w:rsid w:val="00120DC7"/>
    <w:rsid w:val="0012117C"/>
    <w:rsid w:val="001212C7"/>
    <w:rsid w:val="001215A8"/>
    <w:rsid w:val="00121823"/>
    <w:rsid w:val="00121964"/>
    <w:rsid w:val="00121A8E"/>
    <w:rsid w:val="00121FAE"/>
    <w:rsid w:val="001221EC"/>
    <w:rsid w:val="0012336B"/>
    <w:rsid w:val="001234CC"/>
    <w:rsid w:val="001241FE"/>
    <w:rsid w:val="0012472A"/>
    <w:rsid w:val="001250C2"/>
    <w:rsid w:val="001250C3"/>
    <w:rsid w:val="00125382"/>
    <w:rsid w:val="00125BEB"/>
    <w:rsid w:val="00125C2A"/>
    <w:rsid w:val="001260AB"/>
    <w:rsid w:val="00126A11"/>
    <w:rsid w:val="0012738F"/>
    <w:rsid w:val="001275A7"/>
    <w:rsid w:val="001276C7"/>
    <w:rsid w:val="001277DD"/>
    <w:rsid w:val="00127A63"/>
    <w:rsid w:val="00130C3B"/>
    <w:rsid w:val="00130F17"/>
    <w:rsid w:val="00131539"/>
    <w:rsid w:val="00131E7C"/>
    <w:rsid w:val="0013201A"/>
    <w:rsid w:val="0013226D"/>
    <w:rsid w:val="00132741"/>
    <w:rsid w:val="00132912"/>
    <w:rsid w:val="00132A63"/>
    <w:rsid w:val="00132AF6"/>
    <w:rsid w:val="00132B15"/>
    <w:rsid w:val="0013501F"/>
    <w:rsid w:val="001351D6"/>
    <w:rsid w:val="00135EE8"/>
    <w:rsid w:val="001360FA"/>
    <w:rsid w:val="0013643A"/>
    <w:rsid w:val="001368C7"/>
    <w:rsid w:val="001371A6"/>
    <w:rsid w:val="00137B33"/>
    <w:rsid w:val="00137C51"/>
    <w:rsid w:val="00137E67"/>
    <w:rsid w:val="001403E3"/>
    <w:rsid w:val="00141BC6"/>
    <w:rsid w:val="00141C0E"/>
    <w:rsid w:val="00142247"/>
    <w:rsid w:val="001430A6"/>
    <w:rsid w:val="00143183"/>
    <w:rsid w:val="00143647"/>
    <w:rsid w:val="00143AD7"/>
    <w:rsid w:val="00143B91"/>
    <w:rsid w:val="00143C8B"/>
    <w:rsid w:val="00144B42"/>
    <w:rsid w:val="00144D52"/>
    <w:rsid w:val="00144E0D"/>
    <w:rsid w:val="00144EF5"/>
    <w:rsid w:val="00144F78"/>
    <w:rsid w:val="0014505C"/>
    <w:rsid w:val="001452B6"/>
    <w:rsid w:val="001454A0"/>
    <w:rsid w:val="00145F51"/>
    <w:rsid w:val="0014645C"/>
    <w:rsid w:val="001465B2"/>
    <w:rsid w:val="00146657"/>
    <w:rsid w:val="00147980"/>
    <w:rsid w:val="00147FB8"/>
    <w:rsid w:val="0015036C"/>
    <w:rsid w:val="00150BDD"/>
    <w:rsid w:val="00150CD7"/>
    <w:rsid w:val="00150FA0"/>
    <w:rsid w:val="001512EB"/>
    <w:rsid w:val="00151522"/>
    <w:rsid w:val="001516D9"/>
    <w:rsid w:val="00152744"/>
    <w:rsid w:val="00152F90"/>
    <w:rsid w:val="001537E2"/>
    <w:rsid w:val="00153CAC"/>
    <w:rsid w:val="00153F47"/>
    <w:rsid w:val="0015424A"/>
    <w:rsid w:val="001545E4"/>
    <w:rsid w:val="00154C6B"/>
    <w:rsid w:val="00155833"/>
    <w:rsid w:val="001560CA"/>
    <w:rsid w:val="0015662A"/>
    <w:rsid w:val="001569A4"/>
    <w:rsid w:val="0015713A"/>
    <w:rsid w:val="00157878"/>
    <w:rsid w:val="00157F37"/>
    <w:rsid w:val="0016005F"/>
    <w:rsid w:val="00160178"/>
    <w:rsid w:val="001602B6"/>
    <w:rsid w:val="00161452"/>
    <w:rsid w:val="0016174D"/>
    <w:rsid w:val="001624BC"/>
    <w:rsid w:val="00162B81"/>
    <w:rsid w:val="00162CD8"/>
    <w:rsid w:val="00162EC2"/>
    <w:rsid w:val="00163570"/>
    <w:rsid w:val="00163C9B"/>
    <w:rsid w:val="0016469A"/>
    <w:rsid w:val="00164905"/>
    <w:rsid w:val="00165130"/>
    <w:rsid w:val="00165940"/>
    <w:rsid w:val="00165A3A"/>
    <w:rsid w:val="00166002"/>
    <w:rsid w:val="0016633B"/>
    <w:rsid w:val="0016686D"/>
    <w:rsid w:val="001668A5"/>
    <w:rsid w:val="00167083"/>
    <w:rsid w:val="001670D5"/>
    <w:rsid w:val="00167BFB"/>
    <w:rsid w:val="00167EF2"/>
    <w:rsid w:val="001708B3"/>
    <w:rsid w:val="0017167D"/>
    <w:rsid w:val="00171962"/>
    <w:rsid w:val="0017198C"/>
    <w:rsid w:val="00171D52"/>
    <w:rsid w:val="00172252"/>
    <w:rsid w:val="00172803"/>
    <w:rsid w:val="00172AF9"/>
    <w:rsid w:val="00172B65"/>
    <w:rsid w:val="0017367D"/>
    <w:rsid w:val="001737CF"/>
    <w:rsid w:val="001737F5"/>
    <w:rsid w:val="00173EE3"/>
    <w:rsid w:val="001741EF"/>
    <w:rsid w:val="00174AFE"/>
    <w:rsid w:val="0017524E"/>
    <w:rsid w:val="0017609A"/>
    <w:rsid w:val="00176E73"/>
    <w:rsid w:val="0017727A"/>
    <w:rsid w:val="00177B10"/>
    <w:rsid w:val="00177B40"/>
    <w:rsid w:val="001803E2"/>
    <w:rsid w:val="001805B1"/>
    <w:rsid w:val="00181466"/>
    <w:rsid w:val="0018171F"/>
    <w:rsid w:val="00181E9C"/>
    <w:rsid w:val="00182294"/>
    <w:rsid w:val="00182705"/>
    <w:rsid w:val="00182989"/>
    <w:rsid w:val="00182BEA"/>
    <w:rsid w:val="00182C05"/>
    <w:rsid w:val="00182C4A"/>
    <w:rsid w:val="00183042"/>
    <w:rsid w:val="001835CC"/>
    <w:rsid w:val="00183EA5"/>
    <w:rsid w:val="00184129"/>
    <w:rsid w:val="0018482E"/>
    <w:rsid w:val="00184D90"/>
    <w:rsid w:val="00184F67"/>
    <w:rsid w:val="00185B04"/>
    <w:rsid w:val="0018642E"/>
    <w:rsid w:val="0018686B"/>
    <w:rsid w:val="00186982"/>
    <w:rsid w:val="001874B7"/>
    <w:rsid w:val="00187532"/>
    <w:rsid w:val="00190D60"/>
    <w:rsid w:val="00190E5A"/>
    <w:rsid w:val="0019109F"/>
    <w:rsid w:val="001918B9"/>
    <w:rsid w:val="0019197A"/>
    <w:rsid w:val="001919C5"/>
    <w:rsid w:val="0019257A"/>
    <w:rsid w:val="00192715"/>
    <w:rsid w:val="00193D1E"/>
    <w:rsid w:val="00194422"/>
    <w:rsid w:val="0019489F"/>
    <w:rsid w:val="001958CD"/>
    <w:rsid w:val="00195BE5"/>
    <w:rsid w:val="00195DA5"/>
    <w:rsid w:val="00196425"/>
    <w:rsid w:val="001968A7"/>
    <w:rsid w:val="001968B0"/>
    <w:rsid w:val="00196D60"/>
    <w:rsid w:val="00196F30"/>
    <w:rsid w:val="00197C4D"/>
    <w:rsid w:val="001A0589"/>
    <w:rsid w:val="001A08EF"/>
    <w:rsid w:val="001A0E69"/>
    <w:rsid w:val="001A161A"/>
    <w:rsid w:val="001A19F7"/>
    <w:rsid w:val="001A1AAE"/>
    <w:rsid w:val="001A1B4D"/>
    <w:rsid w:val="001A1F7C"/>
    <w:rsid w:val="001A24FB"/>
    <w:rsid w:val="001A2EA3"/>
    <w:rsid w:val="001A3801"/>
    <w:rsid w:val="001A3955"/>
    <w:rsid w:val="001A3EC9"/>
    <w:rsid w:val="001A4117"/>
    <w:rsid w:val="001A480A"/>
    <w:rsid w:val="001A4B95"/>
    <w:rsid w:val="001A4DE4"/>
    <w:rsid w:val="001A4E24"/>
    <w:rsid w:val="001A517D"/>
    <w:rsid w:val="001A5D7B"/>
    <w:rsid w:val="001A628D"/>
    <w:rsid w:val="001A76DC"/>
    <w:rsid w:val="001A7A85"/>
    <w:rsid w:val="001B0051"/>
    <w:rsid w:val="001B0C3E"/>
    <w:rsid w:val="001B0FA5"/>
    <w:rsid w:val="001B18AD"/>
    <w:rsid w:val="001B1B51"/>
    <w:rsid w:val="001B1F35"/>
    <w:rsid w:val="001B20B3"/>
    <w:rsid w:val="001B2286"/>
    <w:rsid w:val="001B229E"/>
    <w:rsid w:val="001B2D53"/>
    <w:rsid w:val="001B2F69"/>
    <w:rsid w:val="001B3508"/>
    <w:rsid w:val="001B356F"/>
    <w:rsid w:val="001B415B"/>
    <w:rsid w:val="001B41BE"/>
    <w:rsid w:val="001B4E42"/>
    <w:rsid w:val="001B4F1E"/>
    <w:rsid w:val="001B5930"/>
    <w:rsid w:val="001B5CF6"/>
    <w:rsid w:val="001B62F4"/>
    <w:rsid w:val="001B6E17"/>
    <w:rsid w:val="001C0F41"/>
    <w:rsid w:val="001C123A"/>
    <w:rsid w:val="001C1A76"/>
    <w:rsid w:val="001C1E1E"/>
    <w:rsid w:val="001C2EF4"/>
    <w:rsid w:val="001C357A"/>
    <w:rsid w:val="001C380F"/>
    <w:rsid w:val="001C388D"/>
    <w:rsid w:val="001C3B2B"/>
    <w:rsid w:val="001C3C0A"/>
    <w:rsid w:val="001C3D3C"/>
    <w:rsid w:val="001C3EFF"/>
    <w:rsid w:val="001C4597"/>
    <w:rsid w:val="001C4A72"/>
    <w:rsid w:val="001C4FD7"/>
    <w:rsid w:val="001C5843"/>
    <w:rsid w:val="001C5B0F"/>
    <w:rsid w:val="001C6484"/>
    <w:rsid w:val="001C7FEC"/>
    <w:rsid w:val="001D071C"/>
    <w:rsid w:val="001D09A1"/>
    <w:rsid w:val="001D0B24"/>
    <w:rsid w:val="001D0CE2"/>
    <w:rsid w:val="001D13A5"/>
    <w:rsid w:val="001D19FF"/>
    <w:rsid w:val="001D1C8A"/>
    <w:rsid w:val="001D2905"/>
    <w:rsid w:val="001D2CEE"/>
    <w:rsid w:val="001D2EAE"/>
    <w:rsid w:val="001D3488"/>
    <w:rsid w:val="001D35BA"/>
    <w:rsid w:val="001D36B6"/>
    <w:rsid w:val="001D37EF"/>
    <w:rsid w:val="001D3D06"/>
    <w:rsid w:val="001D4771"/>
    <w:rsid w:val="001D5486"/>
    <w:rsid w:val="001D54BA"/>
    <w:rsid w:val="001D54D1"/>
    <w:rsid w:val="001D5864"/>
    <w:rsid w:val="001D589A"/>
    <w:rsid w:val="001D6114"/>
    <w:rsid w:val="001D673F"/>
    <w:rsid w:val="001D6C21"/>
    <w:rsid w:val="001D73B5"/>
    <w:rsid w:val="001D7780"/>
    <w:rsid w:val="001E07CE"/>
    <w:rsid w:val="001E09F2"/>
    <w:rsid w:val="001E2F8A"/>
    <w:rsid w:val="001E304B"/>
    <w:rsid w:val="001E3074"/>
    <w:rsid w:val="001E311D"/>
    <w:rsid w:val="001E3749"/>
    <w:rsid w:val="001E4BC2"/>
    <w:rsid w:val="001E5198"/>
    <w:rsid w:val="001E5896"/>
    <w:rsid w:val="001E5F73"/>
    <w:rsid w:val="001E6738"/>
    <w:rsid w:val="001E6C4D"/>
    <w:rsid w:val="001E742D"/>
    <w:rsid w:val="001E7A3C"/>
    <w:rsid w:val="001E7E09"/>
    <w:rsid w:val="001F0C13"/>
    <w:rsid w:val="001F0F07"/>
    <w:rsid w:val="001F1018"/>
    <w:rsid w:val="001F1C75"/>
    <w:rsid w:val="001F2C61"/>
    <w:rsid w:val="001F3438"/>
    <w:rsid w:val="001F3C56"/>
    <w:rsid w:val="001F3F62"/>
    <w:rsid w:val="001F407C"/>
    <w:rsid w:val="001F43E3"/>
    <w:rsid w:val="001F48D2"/>
    <w:rsid w:val="001F496A"/>
    <w:rsid w:val="001F4F23"/>
    <w:rsid w:val="001F541F"/>
    <w:rsid w:val="001F5D42"/>
    <w:rsid w:val="001F6208"/>
    <w:rsid w:val="001F6B72"/>
    <w:rsid w:val="001F6E13"/>
    <w:rsid w:val="001F70D1"/>
    <w:rsid w:val="001F7FF3"/>
    <w:rsid w:val="002002A8"/>
    <w:rsid w:val="0020032A"/>
    <w:rsid w:val="00200854"/>
    <w:rsid w:val="00200A33"/>
    <w:rsid w:val="00200A86"/>
    <w:rsid w:val="00200D3C"/>
    <w:rsid w:val="002010F2"/>
    <w:rsid w:val="002016B0"/>
    <w:rsid w:val="0020183A"/>
    <w:rsid w:val="00201868"/>
    <w:rsid w:val="00201F25"/>
    <w:rsid w:val="002027B2"/>
    <w:rsid w:val="002028CC"/>
    <w:rsid w:val="00203224"/>
    <w:rsid w:val="00203906"/>
    <w:rsid w:val="002039F4"/>
    <w:rsid w:val="00203AD6"/>
    <w:rsid w:val="002044A2"/>
    <w:rsid w:val="00205C42"/>
    <w:rsid w:val="002066F3"/>
    <w:rsid w:val="002067F0"/>
    <w:rsid w:val="00206A44"/>
    <w:rsid w:val="00207322"/>
    <w:rsid w:val="00207575"/>
    <w:rsid w:val="002076F2"/>
    <w:rsid w:val="00207FCC"/>
    <w:rsid w:val="0021009B"/>
    <w:rsid w:val="00210E5E"/>
    <w:rsid w:val="00212846"/>
    <w:rsid w:val="002131DC"/>
    <w:rsid w:val="00213203"/>
    <w:rsid w:val="0021383F"/>
    <w:rsid w:val="002150F4"/>
    <w:rsid w:val="0021630D"/>
    <w:rsid w:val="002165A5"/>
    <w:rsid w:val="00217050"/>
    <w:rsid w:val="00217534"/>
    <w:rsid w:val="0021753B"/>
    <w:rsid w:val="00217DB5"/>
    <w:rsid w:val="00220042"/>
    <w:rsid w:val="00220220"/>
    <w:rsid w:val="002209B0"/>
    <w:rsid w:val="00221114"/>
    <w:rsid w:val="0022152E"/>
    <w:rsid w:val="00222618"/>
    <w:rsid w:val="002229FB"/>
    <w:rsid w:val="00222B09"/>
    <w:rsid w:val="00222F25"/>
    <w:rsid w:val="00223293"/>
    <w:rsid w:val="00223371"/>
    <w:rsid w:val="00224311"/>
    <w:rsid w:val="0022445F"/>
    <w:rsid w:val="0022564C"/>
    <w:rsid w:val="002259AA"/>
    <w:rsid w:val="00225B5E"/>
    <w:rsid w:val="002271A0"/>
    <w:rsid w:val="002308DF"/>
    <w:rsid w:val="00230B08"/>
    <w:rsid w:val="00230C70"/>
    <w:rsid w:val="00231C43"/>
    <w:rsid w:val="00231D70"/>
    <w:rsid w:val="002321BA"/>
    <w:rsid w:val="002328EA"/>
    <w:rsid w:val="00232E61"/>
    <w:rsid w:val="00233197"/>
    <w:rsid w:val="00233F2D"/>
    <w:rsid w:val="002341F9"/>
    <w:rsid w:val="00234537"/>
    <w:rsid w:val="0023479F"/>
    <w:rsid w:val="00235405"/>
    <w:rsid w:val="0023549E"/>
    <w:rsid w:val="00235883"/>
    <w:rsid w:val="00235A03"/>
    <w:rsid w:val="00235D74"/>
    <w:rsid w:val="00236136"/>
    <w:rsid w:val="00236144"/>
    <w:rsid w:val="00236146"/>
    <w:rsid w:val="00236677"/>
    <w:rsid w:val="002377BC"/>
    <w:rsid w:val="00237958"/>
    <w:rsid w:val="002379C9"/>
    <w:rsid w:val="002405D5"/>
    <w:rsid w:val="00240C24"/>
    <w:rsid w:val="00240E59"/>
    <w:rsid w:val="00241039"/>
    <w:rsid w:val="002410DE"/>
    <w:rsid w:val="0024180E"/>
    <w:rsid w:val="002423B5"/>
    <w:rsid w:val="00242551"/>
    <w:rsid w:val="0024258B"/>
    <w:rsid w:val="002426A1"/>
    <w:rsid w:val="0024274C"/>
    <w:rsid w:val="00242E2A"/>
    <w:rsid w:val="00243080"/>
    <w:rsid w:val="002446F2"/>
    <w:rsid w:val="002452CE"/>
    <w:rsid w:val="0024576C"/>
    <w:rsid w:val="00246015"/>
    <w:rsid w:val="002465EC"/>
    <w:rsid w:val="002478E1"/>
    <w:rsid w:val="002479BE"/>
    <w:rsid w:val="00251941"/>
    <w:rsid w:val="002519D6"/>
    <w:rsid w:val="00251C07"/>
    <w:rsid w:val="00251C9F"/>
    <w:rsid w:val="002530A6"/>
    <w:rsid w:val="00253165"/>
    <w:rsid w:val="002539DE"/>
    <w:rsid w:val="00253B58"/>
    <w:rsid w:val="00253BF6"/>
    <w:rsid w:val="00253F20"/>
    <w:rsid w:val="0025443C"/>
    <w:rsid w:val="0025493B"/>
    <w:rsid w:val="00255408"/>
    <w:rsid w:val="002557C9"/>
    <w:rsid w:val="002558A5"/>
    <w:rsid w:val="002558AC"/>
    <w:rsid w:val="00255EFD"/>
    <w:rsid w:val="002568F6"/>
    <w:rsid w:val="00256CC3"/>
    <w:rsid w:val="00260158"/>
    <w:rsid w:val="0026025B"/>
    <w:rsid w:val="0026028C"/>
    <w:rsid w:val="002603E4"/>
    <w:rsid w:val="002605B8"/>
    <w:rsid w:val="00260686"/>
    <w:rsid w:val="0026083D"/>
    <w:rsid w:val="00260961"/>
    <w:rsid w:val="00260A1D"/>
    <w:rsid w:val="002613B8"/>
    <w:rsid w:val="0026141E"/>
    <w:rsid w:val="00261611"/>
    <w:rsid w:val="00261666"/>
    <w:rsid w:val="00261EFB"/>
    <w:rsid w:val="0026218F"/>
    <w:rsid w:val="002631AB"/>
    <w:rsid w:val="00263375"/>
    <w:rsid w:val="0026458B"/>
    <w:rsid w:val="002645CB"/>
    <w:rsid w:val="00264DA3"/>
    <w:rsid w:val="00264EAC"/>
    <w:rsid w:val="0026566F"/>
    <w:rsid w:val="002658CE"/>
    <w:rsid w:val="00265950"/>
    <w:rsid w:val="00265D4D"/>
    <w:rsid w:val="00266664"/>
    <w:rsid w:val="0026674B"/>
    <w:rsid w:val="002668CE"/>
    <w:rsid w:val="0026695D"/>
    <w:rsid w:val="00266B24"/>
    <w:rsid w:val="00266B59"/>
    <w:rsid w:val="0026770F"/>
    <w:rsid w:val="00267BFE"/>
    <w:rsid w:val="00270FF4"/>
    <w:rsid w:val="0027143D"/>
    <w:rsid w:val="00272447"/>
    <w:rsid w:val="0027248B"/>
    <w:rsid w:val="00272C31"/>
    <w:rsid w:val="00272EE5"/>
    <w:rsid w:val="0027328E"/>
    <w:rsid w:val="00274E01"/>
    <w:rsid w:val="00274FEC"/>
    <w:rsid w:val="00275357"/>
    <w:rsid w:val="0027541C"/>
    <w:rsid w:val="0027542F"/>
    <w:rsid w:val="00276142"/>
    <w:rsid w:val="00277551"/>
    <w:rsid w:val="00277898"/>
    <w:rsid w:val="002779D9"/>
    <w:rsid w:val="00277A19"/>
    <w:rsid w:val="00277BBE"/>
    <w:rsid w:val="00280124"/>
    <w:rsid w:val="002809D4"/>
    <w:rsid w:val="00280E99"/>
    <w:rsid w:val="00281424"/>
    <w:rsid w:val="00281757"/>
    <w:rsid w:val="00283600"/>
    <w:rsid w:val="00283842"/>
    <w:rsid w:val="0028384F"/>
    <w:rsid w:val="00283B37"/>
    <w:rsid w:val="00283EBB"/>
    <w:rsid w:val="0028488B"/>
    <w:rsid w:val="00284A51"/>
    <w:rsid w:val="00285075"/>
    <w:rsid w:val="00285262"/>
    <w:rsid w:val="00285981"/>
    <w:rsid w:val="002870EF"/>
    <w:rsid w:val="00290174"/>
    <w:rsid w:val="00290854"/>
    <w:rsid w:val="00290CD2"/>
    <w:rsid w:val="00291932"/>
    <w:rsid w:val="00291E87"/>
    <w:rsid w:val="00292322"/>
    <w:rsid w:val="002927D9"/>
    <w:rsid w:val="00292C72"/>
    <w:rsid w:val="00292FDC"/>
    <w:rsid w:val="002943CE"/>
    <w:rsid w:val="002947CD"/>
    <w:rsid w:val="00294924"/>
    <w:rsid w:val="00294C6F"/>
    <w:rsid w:val="00294D5F"/>
    <w:rsid w:val="002953BF"/>
    <w:rsid w:val="00295F70"/>
    <w:rsid w:val="002960A4"/>
    <w:rsid w:val="002961A9"/>
    <w:rsid w:val="002965F0"/>
    <w:rsid w:val="002969FB"/>
    <w:rsid w:val="002A03FA"/>
    <w:rsid w:val="002A053C"/>
    <w:rsid w:val="002A07DF"/>
    <w:rsid w:val="002A0C4E"/>
    <w:rsid w:val="002A0E8D"/>
    <w:rsid w:val="002A1078"/>
    <w:rsid w:val="002A1658"/>
    <w:rsid w:val="002A1B45"/>
    <w:rsid w:val="002A1D06"/>
    <w:rsid w:val="002A27EB"/>
    <w:rsid w:val="002A2D62"/>
    <w:rsid w:val="002A3218"/>
    <w:rsid w:val="002A3666"/>
    <w:rsid w:val="002A48DE"/>
    <w:rsid w:val="002A4AF1"/>
    <w:rsid w:val="002A4B64"/>
    <w:rsid w:val="002A5159"/>
    <w:rsid w:val="002A5C2E"/>
    <w:rsid w:val="002A5C7D"/>
    <w:rsid w:val="002A6C01"/>
    <w:rsid w:val="002A7DC3"/>
    <w:rsid w:val="002B0050"/>
    <w:rsid w:val="002B0433"/>
    <w:rsid w:val="002B0606"/>
    <w:rsid w:val="002B1279"/>
    <w:rsid w:val="002B18E6"/>
    <w:rsid w:val="002B1C47"/>
    <w:rsid w:val="002B2429"/>
    <w:rsid w:val="002B26DD"/>
    <w:rsid w:val="002B278B"/>
    <w:rsid w:val="002B2CD7"/>
    <w:rsid w:val="002B3008"/>
    <w:rsid w:val="002B3DE0"/>
    <w:rsid w:val="002B5658"/>
    <w:rsid w:val="002B5A52"/>
    <w:rsid w:val="002B6AE0"/>
    <w:rsid w:val="002B6B40"/>
    <w:rsid w:val="002B70C4"/>
    <w:rsid w:val="002B7793"/>
    <w:rsid w:val="002B7FE4"/>
    <w:rsid w:val="002B7FFA"/>
    <w:rsid w:val="002C00F4"/>
    <w:rsid w:val="002C0588"/>
    <w:rsid w:val="002C0C9F"/>
    <w:rsid w:val="002C180D"/>
    <w:rsid w:val="002C2E09"/>
    <w:rsid w:val="002C31DD"/>
    <w:rsid w:val="002C3891"/>
    <w:rsid w:val="002C3AA6"/>
    <w:rsid w:val="002C3F13"/>
    <w:rsid w:val="002C4675"/>
    <w:rsid w:val="002C49E0"/>
    <w:rsid w:val="002C5241"/>
    <w:rsid w:val="002C5B33"/>
    <w:rsid w:val="002C6A29"/>
    <w:rsid w:val="002C799E"/>
    <w:rsid w:val="002C79E2"/>
    <w:rsid w:val="002C7B1C"/>
    <w:rsid w:val="002D00C7"/>
    <w:rsid w:val="002D166C"/>
    <w:rsid w:val="002D1A57"/>
    <w:rsid w:val="002D2711"/>
    <w:rsid w:val="002D2994"/>
    <w:rsid w:val="002D2FFC"/>
    <w:rsid w:val="002D34AA"/>
    <w:rsid w:val="002D3578"/>
    <w:rsid w:val="002D4575"/>
    <w:rsid w:val="002D4BAB"/>
    <w:rsid w:val="002D4FBF"/>
    <w:rsid w:val="002D5153"/>
    <w:rsid w:val="002D5811"/>
    <w:rsid w:val="002D5FCD"/>
    <w:rsid w:val="002D6963"/>
    <w:rsid w:val="002D6B83"/>
    <w:rsid w:val="002D70E8"/>
    <w:rsid w:val="002D7602"/>
    <w:rsid w:val="002E0152"/>
    <w:rsid w:val="002E07B1"/>
    <w:rsid w:val="002E11A4"/>
    <w:rsid w:val="002E13B0"/>
    <w:rsid w:val="002E1AD3"/>
    <w:rsid w:val="002E1EA4"/>
    <w:rsid w:val="002E32BC"/>
    <w:rsid w:val="002E3CA0"/>
    <w:rsid w:val="002E4919"/>
    <w:rsid w:val="002E4ADA"/>
    <w:rsid w:val="002E5140"/>
    <w:rsid w:val="002E575A"/>
    <w:rsid w:val="002E5AE4"/>
    <w:rsid w:val="002E6771"/>
    <w:rsid w:val="002E6A47"/>
    <w:rsid w:val="002E7BA3"/>
    <w:rsid w:val="002E7BE9"/>
    <w:rsid w:val="002F063B"/>
    <w:rsid w:val="002F157A"/>
    <w:rsid w:val="002F1868"/>
    <w:rsid w:val="002F1CAA"/>
    <w:rsid w:val="002F30B3"/>
    <w:rsid w:val="002F31FA"/>
    <w:rsid w:val="002F325F"/>
    <w:rsid w:val="002F3355"/>
    <w:rsid w:val="002F3DA2"/>
    <w:rsid w:val="002F3F60"/>
    <w:rsid w:val="002F4447"/>
    <w:rsid w:val="002F4604"/>
    <w:rsid w:val="002F539E"/>
    <w:rsid w:val="002F6754"/>
    <w:rsid w:val="002F7C62"/>
    <w:rsid w:val="003003D6"/>
    <w:rsid w:val="00300418"/>
    <w:rsid w:val="003008A2"/>
    <w:rsid w:val="00300994"/>
    <w:rsid w:val="00300999"/>
    <w:rsid w:val="00302464"/>
    <w:rsid w:val="00302625"/>
    <w:rsid w:val="00303836"/>
    <w:rsid w:val="003038D5"/>
    <w:rsid w:val="00303E1E"/>
    <w:rsid w:val="00304DB7"/>
    <w:rsid w:val="00304E64"/>
    <w:rsid w:val="00305824"/>
    <w:rsid w:val="0030586B"/>
    <w:rsid w:val="00305873"/>
    <w:rsid w:val="00305F01"/>
    <w:rsid w:val="00306480"/>
    <w:rsid w:val="00306918"/>
    <w:rsid w:val="00306AE2"/>
    <w:rsid w:val="00306D63"/>
    <w:rsid w:val="00307079"/>
    <w:rsid w:val="0030723A"/>
    <w:rsid w:val="0030766F"/>
    <w:rsid w:val="003077A7"/>
    <w:rsid w:val="003109E2"/>
    <w:rsid w:val="00310C0D"/>
    <w:rsid w:val="00311036"/>
    <w:rsid w:val="00311494"/>
    <w:rsid w:val="003115C7"/>
    <w:rsid w:val="00311A88"/>
    <w:rsid w:val="0031291F"/>
    <w:rsid w:val="003129A6"/>
    <w:rsid w:val="00312F25"/>
    <w:rsid w:val="00313210"/>
    <w:rsid w:val="00313224"/>
    <w:rsid w:val="00313556"/>
    <w:rsid w:val="003136BD"/>
    <w:rsid w:val="003138E2"/>
    <w:rsid w:val="0031390F"/>
    <w:rsid w:val="00314280"/>
    <w:rsid w:val="003146E6"/>
    <w:rsid w:val="00314D73"/>
    <w:rsid w:val="00314D8A"/>
    <w:rsid w:val="00314FFA"/>
    <w:rsid w:val="003150A2"/>
    <w:rsid w:val="00315200"/>
    <w:rsid w:val="003155E3"/>
    <w:rsid w:val="00315609"/>
    <w:rsid w:val="003156EF"/>
    <w:rsid w:val="0031599A"/>
    <w:rsid w:val="00315B6A"/>
    <w:rsid w:val="00316E87"/>
    <w:rsid w:val="003171D1"/>
    <w:rsid w:val="00317C83"/>
    <w:rsid w:val="003203AE"/>
    <w:rsid w:val="0032168B"/>
    <w:rsid w:val="00321B0B"/>
    <w:rsid w:val="00321F0F"/>
    <w:rsid w:val="00322D4B"/>
    <w:rsid w:val="00322F43"/>
    <w:rsid w:val="003238F2"/>
    <w:rsid w:val="00323A6D"/>
    <w:rsid w:val="00323A97"/>
    <w:rsid w:val="003244E2"/>
    <w:rsid w:val="003252AD"/>
    <w:rsid w:val="003256BD"/>
    <w:rsid w:val="00325B2C"/>
    <w:rsid w:val="00326EE4"/>
    <w:rsid w:val="00326EED"/>
    <w:rsid w:val="00326F76"/>
    <w:rsid w:val="00327011"/>
    <w:rsid w:val="003276C4"/>
    <w:rsid w:val="00327A00"/>
    <w:rsid w:val="00327AE4"/>
    <w:rsid w:val="00330175"/>
    <w:rsid w:val="003303BA"/>
    <w:rsid w:val="00330414"/>
    <w:rsid w:val="0033082B"/>
    <w:rsid w:val="00331D76"/>
    <w:rsid w:val="00332453"/>
    <w:rsid w:val="003325A1"/>
    <w:rsid w:val="003328E9"/>
    <w:rsid w:val="00334B8C"/>
    <w:rsid w:val="0033677E"/>
    <w:rsid w:val="003367DA"/>
    <w:rsid w:val="00336873"/>
    <w:rsid w:val="00336F07"/>
    <w:rsid w:val="0033729D"/>
    <w:rsid w:val="00337A23"/>
    <w:rsid w:val="00337A9B"/>
    <w:rsid w:val="00340365"/>
    <w:rsid w:val="00340EAA"/>
    <w:rsid w:val="00341262"/>
    <w:rsid w:val="00341883"/>
    <w:rsid w:val="00341BC4"/>
    <w:rsid w:val="00341C73"/>
    <w:rsid w:val="00342798"/>
    <w:rsid w:val="003429D2"/>
    <w:rsid w:val="00342FD4"/>
    <w:rsid w:val="00343371"/>
    <w:rsid w:val="003434DE"/>
    <w:rsid w:val="00343C7D"/>
    <w:rsid w:val="00344444"/>
    <w:rsid w:val="003445EC"/>
    <w:rsid w:val="00344A54"/>
    <w:rsid w:val="00344DCE"/>
    <w:rsid w:val="00345EA4"/>
    <w:rsid w:val="003464C7"/>
    <w:rsid w:val="0034712D"/>
    <w:rsid w:val="00347797"/>
    <w:rsid w:val="003477AA"/>
    <w:rsid w:val="00347E72"/>
    <w:rsid w:val="00347F51"/>
    <w:rsid w:val="00350404"/>
    <w:rsid w:val="003505E5"/>
    <w:rsid w:val="003508E0"/>
    <w:rsid w:val="00350C77"/>
    <w:rsid w:val="00350CE0"/>
    <w:rsid w:val="00350DF3"/>
    <w:rsid w:val="00350F54"/>
    <w:rsid w:val="00351231"/>
    <w:rsid w:val="00351C00"/>
    <w:rsid w:val="0035240E"/>
    <w:rsid w:val="003530AF"/>
    <w:rsid w:val="003530CD"/>
    <w:rsid w:val="0035315C"/>
    <w:rsid w:val="00353358"/>
    <w:rsid w:val="003537FD"/>
    <w:rsid w:val="00353B22"/>
    <w:rsid w:val="00353D19"/>
    <w:rsid w:val="00354352"/>
    <w:rsid w:val="00354402"/>
    <w:rsid w:val="003546E9"/>
    <w:rsid w:val="00354BC8"/>
    <w:rsid w:val="003564CF"/>
    <w:rsid w:val="003567D5"/>
    <w:rsid w:val="00356AE7"/>
    <w:rsid w:val="00356DDA"/>
    <w:rsid w:val="00356E73"/>
    <w:rsid w:val="00356F32"/>
    <w:rsid w:val="00357226"/>
    <w:rsid w:val="003578BA"/>
    <w:rsid w:val="003578DD"/>
    <w:rsid w:val="00360BE7"/>
    <w:rsid w:val="00360EB6"/>
    <w:rsid w:val="0036153F"/>
    <w:rsid w:val="00361B54"/>
    <w:rsid w:val="00362087"/>
    <w:rsid w:val="003624DE"/>
    <w:rsid w:val="00362BC5"/>
    <w:rsid w:val="00362D97"/>
    <w:rsid w:val="00362E0A"/>
    <w:rsid w:val="00362F7F"/>
    <w:rsid w:val="00362FF6"/>
    <w:rsid w:val="00363E5F"/>
    <w:rsid w:val="00364215"/>
    <w:rsid w:val="003657E4"/>
    <w:rsid w:val="00365BD3"/>
    <w:rsid w:val="00365E2F"/>
    <w:rsid w:val="003664FE"/>
    <w:rsid w:val="0037001E"/>
    <w:rsid w:val="0037051C"/>
    <w:rsid w:val="00370EB2"/>
    <w:rsid w:val="00371118"/>
    <w:rsid w:val="003718E4"/>
    <w:rsid w:val="00371B02"/>
    <w:rsid w:val="00371C4E"/>
    <w:rsid w:val="0037225F"/>
    <w:rsid w:val="0037283C"/>
    <w:rsid w:val="00372A57"/>
    <w:rsid w:val="00372AC2"/>
    <w:rsid w:val="00373566"/>
    <w:rsid w:val="00373D64"/>
    <w:rsid w:val="00374496"/>
    <w:rsid w:val="00374638"/>
    <w:rsid w:val="00374F82"/>
    <w:rsid w:val="00374FFB"/>
    <w:rsid w:val="00375271"/>
    <w:rsid w:val="00375B06"/>
    <w:rsid w:val="003763EA"/>
    <w:rsid w:val="00376FCF"/>
    <w:rsid w:val="0037777D"/>
    <w:rsid w:val="00377A46"/>
    <w:rsid w:val="00377CD0"/>
    <w:rsid w:val="00380637"/>
    <w:rsid w:val="003809E5"/>
    <w:rsid w:val="00380BFB"/>
    <w:rsid w:val="00380C9E"/>
    <w:rsid w:val="003810DF"/>
    <w:rsid w:val="003814A8"/>
    <w:rsid w:val="003817ED"/>
    <w:rsid w:val="0038197D"/>
    <w:rsid w:val="00381C9B"/>
    <w:rsid w:val="0038240F"/>
    <w:rsid w:val="003828EB"/>
    <w:rsid w:val="003829D0"/>
    <w:rsid w:val="00382FAF"/>
    <w:rsid w:val="00383B2B"/>
    <w:rsid w:val="0038419E"/>
    <w:rsid w:val="0038435F"/>
    <w:rsid w:val="003845BE"/>
    <w:rsid w:val="0038499B"/>
    <w:rsid w:val="00384A85"/>
    <w:rsid w:val="00384AC4"/>
    <w:rsid w:val="00384C86"/>
    <w:rsid w:val="0038504E"/>
    <w:rsid w:val="0038521F"/>
    <w:rsid w:val="00385AC8"/>
    <w:rsid w:val="00385FB1"/>
    <w:rsid w:val="00385FD8"/>
    <w:rsid w:val="003866B9"/>
    <w:rsid w:val="003868A0"/>
    <w:rsid w:val="00386DE7"/>
    <w:rsid w:val="0038758F"/>
    <w:rsid w:val="00387FBA"/>
    <w:rsid w:val="00390802"/>
    <w:rsid w:val="00390848"/>
    <w:rsid w:val="00390A55"/>
    <w:rsid w:val="0039120E"/>
    <w:rsid w:val="00391C4E"/>
    <w:rsid w:val="003922E3"/>
    <w:rsid w:val="003924EF"/>
    <w:rsid w:val="003925BC"/>
    <w:rsid w:val="00392F8B"/>
    <w:rsid w:val="00392FE4"/>
    <w:rsid w:val="003937D3"/>
    <w:rsid w:val="003940EB"/>
    <w:rsid w:val="00394C79"/>
    <w:rsid w:val="003950CB"/>
    <w:rsid w:val="00395FAA"/>
    <w:rsid w:val="00396022"/>
    <w:rsid w:val="003965B7"/>
    <w:rsid w:val="003966E6"/>
    <w:rsid w:val="00396EB8"/>
    <w:rsid w:val="003977EF"/>
    <w:rsid w:val="003978B6"/>
    <w:rsid w:val="00397ECA"/>
    <w:rsid w:val="003A0C40"/>
    <w:rsid w:val="003A1398"/>
    <w:rsid w:val="003A16D3"/>
    <w:rsid w:val="003A1A8B"/>
    <w:rsid w:val="003A3B08"/>
    <w:rsid w:val="003A43A5"/>
    <w:rsid w:val="003A5252"/>
    <w:rsid w:val="003A544D"/>
    <w:rsid w:val="003A5600"/>
    <w:rsid w:val="003A622A"/>
    <w:rsid w:val="003A62DB"/>
    <w:rsid w:val="003A63AA"/>
    <w:rsid w:val="003A6780"/>
    <w:rsid w:val="003A71BD"/>
    <w:rsid w:val="003A71F3"/>
    <w:rsid w:val="003A75F6"/>
    <w:rsid w:val="003A7654"/>
    <w:rsid w:val="003B05CD"/>
    <w:rsid w:val="003B0A9B"/>
    <w:rsid w:val="003B0C57"/>
    <w:rsid w:val="003B0DD9"/>
    <w:rsid w:val="003B1116"/>
    <w:rsid w:val="003B1849"/>
    <w:rsid w:val="003B1AAF"/>
    <w:rsid w:val="003B1DD5"/>
    <w:rsid w:val="003B2304"/>
    <w:rsid w:val="003B232E"/>
    <w:rsid w:val="003B236D"/>
    <w:rsid w:val="003B349F"/>
    <w:rsid w:val="003B36A7"/>
    <w:rsid w:val="003B41DF"/>
    <w:rsid w:val="003B42EE"/>
    <w:rsid w:val="003B4721"/>
    <w:rsid w:val="003B474D"/>
    <w:rsid w:val="003B4F96"/>
    <w:rsid w:val="003B5387"/>
    <w:rsid w:val="003B5A10"/>
    <w:rsid w:val="003B5BAF"/>
    <w:rsid w:val="003B6D36"/>
    <w:rsid w:val="003B6EA8"/>
    <w:rsid w:val="003B75E3"/>
    <w:rsid w:val="003B7C6D"/>
    <w:rsid w:val="003B7CDF"/>
    <w:rsid w:val="003C0910"/>
    <w:rsid w:val="003C125C"/>
    <w:rsid w:val="003C14E5"/>
    <w:rsid w:val="003C17B0"/>
    <w:rsid w:val="003C2519"/>
    <w:rsid w:val="003C269E"/>
    <w:rsid w:val="003C26A1"/>
    <w:rsid w:val="003C26E4"/>
    <w:rsid w:val="003C2C83"/>
    <w:rsid w:val="003C32D2"/>
    <w:rsid w:val="003C386D"/>
    <w:rsid w:val="003C3B98"/>
    <w:rsid w:val="003C3D5D"/>
    <w:rsid w:val="003C43B9"/>
    <w:rsid w:val="003C4571"/>
    <w:rsid w:val="003C493E"/>
    <w:rsid w:val="003C4EE3"/>
    <w:rsid w:val="003C502B"/>
    <w:rsid w:val="003C5463"/>
    <w:rsid w:val="003C5E23"/>
    <w:rsid w:val="003C61F8"/>
    <w:rsid w:val="003C6B54"/>
    <w:rsid w:val="003D0E10"/>
    <w:rsid w:val="003D13F2"/>
    <w:rsid w:val="003D15E6"/>
    <w:rsid w:val="003D2ABF"/>
    <w:rsid w:val="003D2B40"/>
    <w:rsid w:val="003D3A0C"/>
    <w:rsid w:val="003D4066"/>
    <w:rsid w:val="003D424B"/>
    <w:rsid w:val="003D465A"/>
    <w:rsid w:val="003D54D8"/>
    <w:rsid w:val="003D5CFD"/>
    <w:rsid w:val="003D5FAF"/>
    <w:rsid w:val="003D63CB"/>
    <w:rsid w:val="003D6630"/>
    <w:rsid w:val="003D75C2"/>
    <w:rsid w:val="003E02FA"/>
    <w:rsid w:val="003E0312"/>
    <w:rsid w:val="003E064C"/>
    <w:rsid w:val="003E0832"/>
    <w:rsid w:val="003E176B"/>
    <w:rsid w:val="003E18E2"/>
    <w:rsid w:val="003E1DAA"/>
    <w:rsid w:val="003E2DEF"/>
    <w:rsid w:val="003E2DFA"/>
    <w:rsid w:val="003E2FD1"/>
    <w:rsid w:val="003E309A"/>
    <w:rsid w:val="003E355D"/>
    <w:rsid w:val="003E3B20"/>
    <w:rsid w:val="003E3F32"/>
    <w:rsid w:val="003E4642"/>
    <w:rsid w:val="003E4A99"/>
    <w:rsid w:val="003E4CC5"/>
    <w:rsid w:val="003E4EDF"/>
    <w:rsid w:val="003E5016"/>
    <w:rsid w:val="003E5912"/>
    <w:rsid w:val="003E791A"/>
    <w:rsid w:val="003E7F1D"/>
    <w:rsid w:val="003F013A"/>
    <w:rsid w:val="003F021B"/>
    <w:rsid w:val="003F1218"/>
    <w:rsid w:val="003F18CD"/>
    <w:rsid w:val="003F22DC"/>
    <w:rsid w:val="003F23D6"/>
    <w:rsid w:val="003F240F"/>
    <w:rsid w:val="003F2B09"/>
    <w:rsid w:val="003F2B61"/>
    <w:rsid w:val="003F2FD4"/>
    <w:rsid w:val="003F3A2B"/>
    <w:rsid w:val="003F3BC7"/>
    <w:rsid w:val="003F44AB"/>
    <w:rsid w:val="003F4DA1"/>
    <w:rsid w:val="003F5A7C"/>
    <w:rsid w:val="003F5C6E"/>
    <w:rsid w:val="003F637E"/>
    <w:rsid w:val="003F6846"/>
    <w:rsid w:val="003F69EB"/>
    <w:rsid w:val="003F7318"/>
    <w:rsid w:val="003F74F1"/>
    <w:rsid w:val="003F7823"/>
    <w:rsid w:val="003F7B39"/>
    <w:rsid w:val="0040006D"/>
    <w:rsid w:val="00400197"/>
    <w:rsid w:val="0040049D"/>
    <w:rsid w:val="00400B1E"/>
    <w:rsid w:val="00400DBF"/>
    <w:rsid w:val="00401086"/>
    <w:rsid w:val="0040246A"/>
    <w:rsid w:val="00402875"/>
    <w:rsid w:val="00402CEC"/>
    <w:rsid w:val="00402DEA"/>
    <w:rsid w:val="0040300D"/>
    <w:rsid w:val="004034B7"/>
    <w:rsid w:val="00403C1F"/>
    <w:rsid w:val="00403E9E"/>
    <w:rsid w:val="004040B0"/>
    <w:rsid w:val="00405441"/>
    <w:rsid w:val="00405A75"/>
    <w:rsid w:val="00406228"/>
    <w:rsid w:val="0040654E"/>
    <w:rsid w:val="00406AAA"/>
    <w:rsid w:val="00407122"/>
    <w:rsid w:val="00407318"/>
    <w:rsid w:val="004074E7"/>
    <w:rsid w:val="00407528"/>
    <w:rsid w:val="00407DCC"/>
    <w:rsid w:val="004104DA"/>
    <w:rsid w:val="00410822"/>
    <w:rsid w:val="0041157A"/>
    <w:rsid w:val="00411792"/>
    <w:rsid w:val="00411A36"/>
    <w:rsid w:val="00411BA7"/>
    <w:rsid w:val="00411E6C"/>
    <w:rsid w:val="00412361"/>
    <w:rsid w:val="004128AE"/>
    <w:rsid w:val="004128C2"/>
    <w:rsid w:val="00412EA4"/>
    <w:rsid w:val="00412F87"/>
    <w:rsid w:val="004135DB"/>
    <w:rsid w:val="00413710"/>
    <w:rsid w:val="00414469"/>
    <w:rsid w:val="00414846"/>
    <w:rsid w:val="0041494D"/>
    <w:rsid w:val="00415054"/>
    <w:rsid w:val="0041565B"/>
    <w:rsid w:val="00416143"/>
    <w:rsid w:val="004167E3"/>
    <w:rsid w:val="004169EC"/>
    <w:rsid w:val="00417F4B"/>
    <w:rsid w:val="00420302"/>
    <w:rsid w:val="004204C6"/>
    <w:rsid w:val="004204F2"/>
    <w:rsid w:val="0042104F"/>
    <w:rsid w:val="00421242"/>
    <w:rsid w:val="004213F6"/>
    <w:rsid w:val="0042148A"/>
    <w:rsid w:val="00421D07"/>
    <w:rsid w:val="00422BBA"/>
    <w:rsid w:val="00422BF4"/>
    <w:rsid w:val="004232AB"/>
    <w:rsid w:val="00423BE9"/>
    <w:rsid w:val="00424125"/>
    <w:rsid w:val="004246A4"/>
    <w:rsid w:val="0042481C"/>
    <w:rsid w:val="004257D7"/>
    <w:rsid w:val="00425DE9"/>
    <w:rsid w:val="004263AD"/>
    <w:rsid w:val="00426550"/>
    <w:rsid w:val="004265FD"/>
    <w:rsid w:val="0042660D"/>
    <w:rsid w:val="004266B8"/>
    <w:rsid w:val="00426E7C"/>
    <w:rsid w:val="004274AF"/>
    <w:rsid w:val="0042789D"/>
    <w:rsid w:val="00427B9A"/>
    <w:rsid w:val="00427C26"/>
    <w:rsid w:val="00427E69"/>
    <w:rsid w:val="004300A8"/>
    <w:rsid w:val="0043022B"/>
    <w:rsid w:val="00430B49"/>
    <w:rsid w:val="00430F5E"/>
    <w:rsid w:val="00430FBC"/>
    <w:rsid w:val="004312B2"/>
    <w:rsid w:val="0043167F"/>
    <w:rsid w:val="00431FF6"/>
    <w:rsid w:val="004328CE"/>
    <w:rsid w:val="00432ED1"/>
    <w:rsid w:val="0043357B"/>
    <w:rsid w:val="00433C68"/>
    <w:rsid w:val="00433E87"/>
    <w:rsid w:val="00434020"/>
    <w:rsid w:val="004342F4"/>
    <w:rsid w:val="00434351"/>
    <w:rsid w:val="004346EB"/>
    <w:rsid w:val="00434D7E"/>
    <w:rsid w:val="004357B0"/>
    <w:rsid w:val="004361A4"/>
    <w:rsid w:val="00436B02"/>
    <w:rsid w:val="00436B57"/>
    <w:rsid w:val="00436E53"/>
    <w:rsid w:val="004376B9"/>
    <w:rsid w:val="00437E70"/>
    <w:rsid w:val="00440108"/>
    <w:rsid w:val="00440247"/>
    <w:rsid w:val="00441746"/>
    <w:rsid w:val="00441969"/>
    <w:rsid w:val="00441C63"/>
    <w:rsid w:val="00442055"/>
    <w:rsid w:val="00442224"/>
    <w:rsid w:val="00442367"/>
    <w:rsid w:val="00443364"/>
    <w:rsid w:val="0044405B"/>
    <w:rsid w:val="0044421B"/>
    <w:rsid w:val="00444231"/>
    <w:rsid w:val="004443E5"/>
    <w:rsid w:val="00444D92"/>
    <w:rsid w:val="004455B2"/>
    <w:rsid w:val="00445936"/>
    <w:rsid w:val="00445ABA"/>
    <w:rsid w:val="00446516"/>
    <w:rsid w:val="00447484"/>
    <w:rsid w:val="004478E2"/>
    <w:rsid w:val="00447A75"/>
    <w:rsid w:val="00447F62"/>
    <w:rsid w:val="00450513"/>
    <w:rsid w:val="00450C11"/>
    <w:rsid w:val="0045153A"/>
    <w:rsid w:val="0045160D"/>
    <w:rsid w:val="004520F7"/>
    <w:rsid w:val="0045233B"/>
    <w:rsid w:val="0045280E"/>
    <w:rsid w:val="00452AAD"/>
    <w:rsid w:val="00453E57"/>
    <w:rsid w:val="00454280"/>
    <w:rsid w:val="00454824"/>
    <w:rsid w:val="00455323"/>
    <w:rsid w:val="004556CA"/>
    <w:rsid w:val="004559A8"/>
    <w:rsid w:val="00455CB9"/>
    <w:rsid w:val="0045624C"/>
    <w:rsid w:val="0045674B"/>
    <w:rsid w:val="004568BB"/>
    <w:rsid w:val="00456A17"/>
    <w:rsid w:val="004570BE"/>
    <w:rsid w:val="0045750B"/>
    <w:rsid w:val="00457F84"/>
    <w:rsid w:val="00460483"/>
    <w:rsid w:val="00460B1A"/>
    <w:rsid w:val="00460F04"/>
    <w:rsid w:val="00461668"/>
    <w:rsid w:val="00461B28"/>
    <w:rsid w:val="00461B6C"/>
    <w:rsid w:val="00462870"/>
    <w:rsid w:val="00462A70"/>
    <w:rsid w:val="00462E55"/>
    <w:rsid w:val="00462ECE"/>
    <w:rsid w:val="00463044"/>
    <w:rsid w:val="00463984"/>
    <w:rsid w:val="00464B68"/>
    <w:rsid w:val="004653F7"/>
    <w:rsid w:val="00465A61"/>
    <w:rsid w:val="00465C07"/>
    <w:rsid w:val="00465C6E"/>
    <w:rsid w:val="00466105"/>
    <w:rsid w:val="0046663B"/>
    <w:rsid w:val="004667A9"/>
    <w:rsid w:val="00467405"/>
    <w:rsid w:val="004674B0"/>
    <w:rsid w:val="00470827"/>
    <w:rsid w:val="00470935"/>
    <w:rsid w:val="00470E33"/>
    <w:rsid w:val="004712BF"/>
    <w:rsid w:val="00471348"/>
    <w:rsid w:val="0047163A"/>
    <w:rsid w:val="00471B38"/>
    <w:rsid w:val="00471BA9"/>
    <w:rsid w:val="00471E40"/>
    <w:rsid w:val="004721E4"/>
    <w:rsid w:val="00472222"/>
    <w:rsid w:val="004723D5"/>
    <w:rsid w:val="0047336A"/>
    <w:rsid w:val="004733C4"/>
    <w:rsid w:val="00473471"/>
    <w:rsid w:val="00474AED"/>
    <w:rsid w:val="004755D3"/>
    <w:rsid w:val="00475AC9"/>
    <w:rsid w:val="00477516"/>
    <w:rsid w:val="004776DA"/>
    <w:rsid w:val="0047781C"/>
    <w:rsid w:val="00480FA1"/>
    <w:rsid w:val="00481A34"/>
    <w:rsid w:val="00482C86"/>
    <w:rsid w:val="00482E42"/>
    <w:rsid w:val="00483DB4"/>
    <w:rsid w:val="0048469D"/>
    <w:rsid w:val="004847B1"/>
    <w:rsid w:val="00484932"/>
    <w:rsid w:val="00484CE6"/>
    <w:rsid w:val="00485605"/>
    <w:rsid w:val="00485821"/>
    <w:rsid w:val="004868C2"/>
    <w:rsid w:val="00487177"/>
    <w:rsid w:val="00487331"/>
    <w:rsid w:val="0049032B"/>
    <w:rsid w:val="00490D45"/>
    <w:rsid w:val="0049262F"/>
    <w:rsid w:val="00492B5D"/>
    <w:rsid w:val="00492CCF"/>
    <w:rsid w:val="00492FDF"/>
    <w:rsid w:val="004936F9"/>
    <w:rsid w:val="00493875"/>
    <w:rsid w:val="004939E4"/>
    <w:rsid w:val="00493CE4"/>
    <w:rsid w:val="0049402D"/>
    <w:rsid w:val="00494C67"/>
    <w:rsid w:val="0049538B"/>
    <w:rsid w:val="004956C3"/>
    <w:rsid w:val="00496B11"/>
    <w:rsid w:val="00496CE1"/>
    <w:rsid w:val="00496FE2"/>
    <w:rsid w:val="004971DD"/>
    <w:rsid w:val="0049720C"/>
    <w:rsid w:val="00497255"/>
    <w:rsid w:val="004A039B"/>
    <w:rsid w:val="004A054B"/>
    <w:rsid w:val="004A0FCE"/>
    <w:rsid w:val="004A1C5D"/>
    <w:rsid w:val="004A20F2"/>
    <w:rsid w:val="004A2406"/>
    <w:rsid w:val="004A243A"/>
    <w:rsid w:val="004A2901"/>
    <w:rsid w:val="004A3879"/>
    <w:rsid w:val="004A3EC6"/>
    <w:rsid w:val="004A4175"/>
    <w:rsid w:val="004A4A3C"/>
    <w:rsid w:val="004A4BDE"/>
    <w:rsid w:val="004A4BFA"/>
    <w:rsid w:val="004A4D0C"/>
    <w:rsid w:val="004A4EE9"/>
    <w:rsid w:val="004A531E"/>
    <w:rsid w:val="004A5EAC"/>
    <w:rsid w:val="004A5EEF"/>
    <w:rsid w:val="004A613B"/>
    <w:rsid w:val="004A6C71"/>
    <w:rsid w:val="004A6C86"/>
    <w:rsid w:val="004A747B"/>
    <w:rsid w:val="004A76A9"/>
    <w:rsid w:val="004A79A7"/>
    <w:rsid w:val="004A7BCD"/>
    <w:rsid w:val="004A7E0C"/>
    <w:rsid w:val="004B0CD9"/>
    <w:rsid w:val="004B0EA5"/>
    <w:rsid w:val="004B1A98"/>
    <w:rsid w:val="004B2FFE"/>
    <w:rsid w:val="004B35DE"/>
    <w:rsid w:val="004B3F1F"/>
    <w:rsid w:val="004B4667"/>
    <w:rsid w:val="004B4AA9"/>
    <w:rsid w:val="004B4BA4"/>
    <w:rsid w:val="004B4C85"/>
    <w:rsid w:val="004B4CA2"/>
    <w:rsid w:val="004B4FFD"/>
    <w:rsid w:val="004B53E6"/>
    <w:rsid w:val="004B618C"/>
    <w:rsid w:val="004B67CC"/>
    <w:rsid w:val="004B6AF7"/>
    <w:rsid w:val="004B6D92"/>
    <w:rsid w:val="004B723B"/>
    <w:rsid w:val="004C04CF"/>
    <w:rsid w:val="004C14E6"/>
    <w:rsid w:val="004C16B0"/>
    <w:rsid w:val="004C1880"/>
    <w:rsid w:val="004C1D7D"/>
    <w:rsid w:val="004C1F00"/>
    <w:rsid w:val="004C357F"/>
    <w:rsid w:val="004C3C00"/>
    <w:rsid w:val="004C455B"/>
    <w:rsid w:val="004C45A0"/>
    <w:rsid w:val="004C465F"/>
    <w:rsid w:val="004C489C"/>
    <w:rsid w:val="004C4F24"/>
    <w:rsid w:val="004C5825"/>
    <w:rsid w:val="004C5EBF"/>
    <w:rsid w:val="004C60E7"/>
    <w:rsid w:val="004C62E8"/>
    <w:rsid w:val="004C6429"/>
    <w:rsid w:val="004C6A6B"/>
    <w:rsid w:val="004C6A72"/>
    <w:rsid w:val="004C775A"/>
    <w:rsid w:val="004C7A9D"/>
    <w:rsid w:val="004D080D"/>
    <w:rsid w:val="004D09D8"/>
    <w:rsid w:val="004D183D"/>
    <w:rsid w:val="004D2662"/>
    <w:rsid w:val="004D2F30"/>
    <w:rsid w:val="004D2FEE"/>
    <w:rsid w:val="004D30F7"/>
    <w:rsid w:val="004D3544"/>
    <w:rsid w:val="004D36E2"/>
    <w:rsid w:val="004D3897"/>
    <w:rsid w:val="004D39A9"/>
    <w:rsid w:val="004D4024"/>
    <w:rsid w:val="004D4478"/>
    <w:rsid w:val="004D4AA9"/>
    <w:rsid w:val="004D5D62"/>
    <w:rsid w:val="004D698F"/>
    <w:rsid w:val="004D6B4F"/>
    <w:rsid w:val="004D6EB3"/>
    <w:rsid w:val="004D7B69"/>
    <w:rsid w:val="004E01D0"/>
    <w:rsid w:val="004E07F2"/>
    <w:rsid w:val="004E13AF"/>
    <w:rsid w:val="004E1825"/>
    <w:rsid w:val="004E1F18"/>
    <w:rsid w:val="004E2DEE"/>
    <w:rsid w:val="004E30D7"/>
    <w:rsid w:val="004E3237"/>
    <w:rsid w:val="004E39DD"/>
    <w:rsid w:val="004E4961"/>
    <w:rsid w:val="004E4AF2"/>
    <w:rsid w:val="004E51C0"/>
    <w:rsid w:val="004E53C0"/>
    <w:rsid w:val="004E5C2D"/>
    <w:rsid w:val="004E5DF1"/>
    <w:rsid w:val="004E61B4"/>
    <w:rsid w:val="004E61F0"/>
    <w:rsid w:val="004E62F4"/>
    <w:rsid w:val="004E660E"/>
    <w:rsid w:val="004E6EB3"/>
    <w:rsid w:val="004E704A"/>
    <w:rsid w:val="004E73D6"/>
    <w:rsid w:val="004E746D"/>
    <w:rsid w:val="004E74EE"/>
    <w:rsid w:val="004E7544"/>
    <w:rsid w:val="004E7D68"/>
    <w:rsid w:val="004F01CE"/>
    <w:rsid w:val="004F0878"/>
    <w:rsid w:val="004F092E"/>
    <w:rsid w:val="004F0C4E"/>
    <w:rsid w:val="004F0E1A"/>
    <w:rsid w:val="004F1033"/>
    <w:rsid w:val="004F10BF"/>
    <w:rsid w:val="004F11B5"/>
    <w:rsid w:val="004F1B93"/>
    <w:rsid w:val="004F2140"/>
    <w:rsid w:val="004F2546"/>
    <w:rsid w:val="004F34C7"/>
    <w:rsid w:val="004F3BCD"/>
    <w:rsid w:val="004F3E07"/>
    <w:rsid w:val="004F4769"/>
    <w:rsid w:val="004F4B38"/>
    <w:rsid w:val="004F4F37"/>
    <w:rsid w:val="004F51E6"/>
    <w:rsid w:val="004F5657"/>
    <w:rsid w:val="004F5EAC"/>
    <w:rsid w:val="004F6109"/>
    <w:rsid w:val="004F66F0"/>
    <w:rsid w:val="004F6A90"/>
    <w:rsid w:val="004F6B2C"/>
    <w:rsid w:val="004F71BC"/>
    <w:rsid w:val="004F7617"/>
    <w:rsid w:val="004F7F64"/>
    <w:rsid w:val="00500AD1"/>
    <w:rsid w:val="0050170E"/>
    <w:rsid w:val="00501902"/>
    <w:rsid w:val="00501BE4"/>
    <w:rsid w:val="005023DB"/>
    <w:rsid w:val="005024B8"/>
    <w:rsid w:val="0050335B"/>
    <w:rsid w:val="005039BF"/>
    <w:rsid w:val="00503A13"/>
    <w:rsid w:val="00503D1C"/>
    <w:rsid w:val="0050401D"/>
    <w:rsid w:val="0050483E"/>
    <w:rsid w:val="005048C8"/>
    <w:rsid w:val="00504C75"/>
    <w:rsid w:val="00504F31"/>
    <w:rsid w:val="00504FE3"/>
    <w:rsid w:val="00505432"/>
    <w:rsid w:val="00505567"/>
    <w:rsid w:val="0050595E"/>
    <w:rsid w:val="00505E79"/>
    <w:rsid w:val="00505EA2"/>
    <w:rsid w:val="00505FF4"/>
    <w:rsid w:val="0050650C"/>
    <w:rsid w:val="0050691A"/>
    <w:rsid w:val="00506C1B"/>
    <w:rsid w:val="00507D38"/>
    <w:rsid w:val="00510833"/>
    <w:rsid w:val="005112BB"/>
    <w:rsid w:val="005122FB"/>
    <w:rsid w:val="00512560"/>
    <w:rsid w:val="005139B2"/>
    <w:rsid w:val="005145E6"/>
    <w:rsid w:val="00514923"/>
    <w:rsid w:val="005159E4"/>
    <w:rsid w:val="00515FCC"/>
    <w:rsid w:val="00516465"/>
    <w:rsid w:val="005179C7"/>
    <w:rsid w:val="00517AA6"/>
    <w:rsid w:val="00517FCB"/>
    <w:rsid w:val="005200A7"/>
    <w:rsid w:val="005207C7"/>
    <w:rsid w:val="005216FD"/>
    <w:rsid w:val="00521CC6"/>
    <w:rsid w:val="005222D5"/>
    <w:rsid w:val="00522C47"/>
    <w:rsid w:val="00522F97"/>
    <w:rsid w:val="00523063"/>
    <w:rsid w:val="005231EA"/>
    <w:rsid w:val="00523E03"/>
    <w:rsid w:val="005240AE"/>
    <w:rsid w:val="005245BE"/>
    <w:rsid w:val="005247E5"/>
    <w:rsid w:val="00524EDF"/>
    <w:rsid w:val="005262BF"/>
    <w:rsid w:val="0052645E"/>
    <w:rsid w:val="00527328"/>
    <w:rsid w:val="005309E2"/>
    <w:rsid w:val="00531074"/>
    <w:rsid w:val="00532D0A"/>
    <w:rsid w:val="00533217"/>
    <w:rsid w:val="00533433"/>
    <w:rsid w:val="005335FC"/>
    <w:rsid w:val="00533700"/>
    <w:rsid w:val="00533C87"/>
    <w:rsid w:val="005347AD"/>
    <w:rsid w:val="00535716"/>
    <w:rsid w:val="005360D3"/>
    <w:rsid w:val="005360FD"/>
    <w:rsid w:val="00536909"/>
    <w:rsid w:val="00536A93"/>
    <w:rsid w:val="00537040"/>
    <w:rsid w:val="00537074"/>
    <w:rsid w:val="0053712F"/>
    <w:rsid w:val="005373B9"/>
    <w:rsid w:val="00537546"/>
    <w:rsid w:val="00540470"/>
    <w:rsid w:val="005408D8"/>
    <w:rsid w:val="005415B3"/>
    <w:rsid w:val="005416EE"/>
    <w:rsid w:val="0054175F"/>
    <w:rsid w:val="00541E54"/>
    <w:rsid w:val="0054248C"/>
    <w:rsid w:val="005427B3"/>
    <w:rsid w:val="00542C26"/>
    <w:rsid w:val="00542DC2"/>
    <w:rsid w:val="00543950"/>
    <w:rsid w:val="00544184"/>
    <w:rsid w:val="00544395"/>
    <w:rsid w:val="005445B4"/>
    <w:rsid w:val="0054475E"/>
    <w:rsid w:val="00544791"/>
    <w:rsid w:val="00545275"/>
    <w:rsid w:val="0054566D"/>
    <w:rsid w:val="005457B3"/>
    <w:rsid w:val="005464F0"/>
    <w:rsid w:val="00546AD9"/>
    <w:rsid w:val="00547DFB"/>
    <w:rsid w:val="005502E4"/>
    <w:rsid w:val="0055089E"/>
    <w:rsid w:val="005519A7"/>
    <w:rsid w:val="00551D45"/>
    <w:rsid w:val="00551D65"/>
    <w:rsid w:val="005529EE"/>
    <w:rsid w:val="005530BA"/>
    <w:rsid w:val="0055317D"/>
    <w:rsid w:val="00553531"/>
    <w:rsid w:val="005537B5"/>
    <w:rsid w:val="005541DF"/>
    <w:rsid w:val="0055433D"/>
    <w:rsid w:val="0055470E"/>
    <w:rsid w:val="005549BC"/>
    <w:rsid w:val="00555166"/>
    <w:rsid w:val="005557DA"/>
    <w:rsid w:val="00555C94"/>
    <w:rsid w:val="00555D87"/>
    <w:rsid w:val="00555DB8"/>
    <w:rsid w:val="005562BB"/>
    <w:rsid w:val="005569FF"/>
    <w:rsid w:val="00556A46"/>
    <w:rsid w:val="00557906"/>
    <w:rsid w:val="00557A47"/>
    <w:rsid w:val="00560319"/>
    <w:rsid w:val="00560671"/>
    <w:rsid w:val="00560679"/>
    <w:rsid w:val="005606C9"/>
    <w:rsid w:val="00560A41"/>
    <w:rsid w:val="00560D41"/>
    <w:rsid w:val="0056124D"/>
    <w:rsid w:val="005614C5"/>
    <w:rsid w:val="00563A1D"/>
    <w:rsid w:val="00563B7A"/>
    <w:rsid w:val="00563CC1"/>
    <w:rsid w:val="005640E8"/>
    <w:rsid w:val="00565002"/>
    <w:rsid w:val="00565314"/>
    <w:rsid w:val="00565470"/>
    <w:rsid w:val="0056562E"/>
    <w:rsid w:val="0056575A"/>
    <w:rsid w:val="00565950"/>
    <w:rsid w:val="00565A50"/>
    <w:rsid w:val="00566F25"/>
    <w:rsid w:val="0056770A"/>
    <w:rsid w:val="005679D9"/>
    <w:rsid w:val="00567B46"/>
    <w:rsid w:val="00567DB9"/>
    <w:rsid w:val="00570015"/>
    <w:rsid w:val="00572387"/>
    <w:rsid w:val="0057284A"/>
    <w:rsid w:val="005728EC"/>
    <w:rsid w:val="00573270"/>
    <w:rsid w:val="00573320"/>
    <w:rsid w:val="00573564"/>
    <w:rsid w:val="005739A9"/>
    <w:rsid w:val="00573B3A"/>
    <w:rsid w:val="0057584F"/>
    <w:rsid w:val="00575B29"/>
    <w:rsid w:val="00575E2E"/>
    <w:rsid w:val="00576D8A"/>
    <w:rsid w:val="00576FB3"/>
    <w:rsid w:val="00577568"/>
    <w:rsid w:val="00577854"/>
    <w:rsid w:val="00577BDB"/>
    <w:rsid w:val="00577D23"/>
    <w:rsid w:val="005800CB"/>
    <w:rsid w:val="00580597"/>
    <w:rsid w:val="0058094D"/>
    <w:rsid w:val="00581067"/>
    <w:rsid w:val="005816DE"/>
    <w:rsid w:val="00581775"/>
    <w:rsid w:val="00582065"/>
    <w:rsid w:val="005827D1"/>
    <w:rsid w:val="00582B72"/>
    <w:rsid w:val="0058303A"/>
    <w:rsid w:val="00583568"/>
    <w:rsid w:val="00584A0A"/>
    <w:rsid w:val="00584E55"/>
    <w:rsid w:val="005851F0"/>
    <w:rsid w:val="00585CBF"/>
    <w:rsid w:val="005861F6"/>
    <w:rsid w:val="00586C59"/>
    <w:rsid w:val="00586DBE"/>
    <w:rsid w:val="00586E77"/>
    <w:rsid w:val="00586E8D"/>
    <w:rsid w:val="005870CD"/>
    <w:rsid w:val="00587581"/>
    <w:rsid w:val="005876E1"/>
    <w:rsid w:val="00587C66"/>
    <w:rsid w:val="00590495"/>
    <w:rsid w:val="00590505"/>
    <w:rsid w:val="005907F1"/>
    <w:rsid w:val="00590C9C"/>
    <w:rsid w:val="00591137"/>
    <w:rsid w:val="00591544"/>
    <w:rsid w:val="00591C6C"/>
    <w:rsid w:val="00591CAF"/>
    <w:rsid w:val="00591F25"/>
    <w:rsid w:val="005928BD"/>
    <w:rsid w:val="0059299B"/>
    <w:rsid w:val="005931BA"/>
    <w:rsid w:val="005936FF"/>
    <w:rsid w:val="00593B98"/>
    <w:rsid w:val="00593DF6"/>
    <w:rsid w:val="005948DB"/>
    <w:rsid w:val="00594D21"/>
    <w:rsid w:val="00595338"/>
    <w:rsid w:val="00595CD0"/>
    <w:rsid w:val="00595EFE"/>
    <w:rsid w:val="00595FA3"/>
    <w:rsid w:val="00595FEC"/>
    <w:rsid w:val="005961B5"/>
    <w:rsid w:val="005962F5"/>
    <w:rsid w:val="00596890"/>
    <w:rsid w:val="00596DEA"/>
    <w:rsid w:val="005972B3"/>
    <w:rsid w:val="0059730B"/>
    <w:rsid w:val="00597356"/>
    <w:rsid w:val="00597F83"/>
    <w:rsid w:val="005A026E"/>
    <w:rsid w:val="005A03B1"/>
    <w:rsid w:val="005A05B8"/>
    <w:rsid w:val="005A09B5"/>
    <w:rsid w:val="005A0A11"/>
    <w:rsid w:val="005A0F63"/>
    <w:rsid w:val="005A22A5"/>
    <w:rsid w:val="005A29EA"/>
    <w:rsid w:val="005A30C2"/>
    <w:rsid w:val="005A419B"/>
    <w:rsid w:val="005A437C"/>
    <w:rsid w:val="005A47A1"/>
    <w:rsid w:val="005A576E"/>
    <w:rsid w:val="005A5D30"/>
    <w:rsid w:val="005A5E40"/>
    <w:rsid w:val="005A6A05"/>
    <w:rsid w:val="005A6C3E"/>
    <w:rsid w:val="005A741E"/>
    <w:rsid w:val="005A756B"/>
    <w:rsid w:val="005A796E"/>
    <w:rsid w:val="005B0907"/>
    <w:rsid w:val="005B0A33"/>
    <w:rsid w:val="005B1512"/>
    <w:rsid w:val="005B1569"/>
    <w:rsid w:val="005B1756"/>
    <w:rsid w:val="005B189E"/>
    <w:rsid w:val="005B1BC1"/>
    <w:rsid w:val="005B1EE2"/>
    <w:rsid w:val="005B25A8"/>
    <w:rsid w:val="005B286F"/>
    <w:rsid w:val="005B3188"/>
    <w:rsid w:val="005B34CA"/>
    <w:rsid w:val="005B3519"/>
    <w:rsid w:val="005B36B1"/>
    <w:rsid w:val="005B3862"/>
    <w:rsid w:val="005B44A1"/>
    <w:rsid w:val="005B4C45"/>
    <w:rsid w:val="005B4CAD"/>
    <w:rsid w:val="005B570E"/>
    <w:rsid w:val="005B57C6"/>
    <w:rsid w:val="005B589B"/>
    <w:rsid w:val="005B60D7"/>
    <w:rsid w:val="005B6755"/>
    <w:rsid w:val="005B7230"/>
    <w:rsid w:val="005B7B54"/>
    <w:rsid w:val="005B7B8F"/>
    <w:rsid w:val="005B7E0E"/>
    <w:rsid w:val="005B7FD9"/>
    <w:rsid w:val="005C1733"/>
    <w:rsid w:val="005C1E9B"/>
    <w:rsid w:val="005C2646"/>
    <w:rsid w:val="005C362C"/>
    <w:rsid w:val="005C3A8B"/>
    <w:rsid w:val="005C4931"/>
    <w:rsid w:val="005C4E65"/>
    <w:rsid w:val="005C5696"/>
    <w:rsid w:val="005C58E2"/>
    <w:rsid w:val="005C59B9"/>
    <w:rsid w:val="005C5FC0"/>
    <w:rsid w:val="005C6955"/>
    <w:rsid w:val="005D0251"/>
    <w:rsid w:val="005D0BB7"/>
    <w:rsid w:val="005D0CF5"/>
    <w:rsid w:val="005D1137"/>
    <w:rsid w:val="005D13A1"/>
    <w:rsid w:val="005D1923"/>
    <w:rsid w:val="005D1C0E"/>
    <w:rsid w:val="005D1FFE"/>
    <w:rsid w:val="005D20DD"/>
    <w:rsid w:val="005D2963"/>
    <w:rsid w:val="005D2A9F"/>
    <w:rsid w:val="005D39F0"/>
    <w:rsid w:val="005D52BC"/>
    <w:rsid w:val="005D5B85"/>
    <w:rsid w:val="005D5D2B"/>
    <w:rsid w:val="005D5DD8"/>
    <w:rsid w:val="005D670E"/>
    <w:rsid w:val="005D68F2"/>
    <w:rsid w:val="005D7080"/>
    <w:rsid w:val="005D719B"/>
    <w:rsid w:val="005D7FC1"/>
    <w:rsid w:val="005E0700"/>
    <w:rsid w:val="005E181C"/>
    <w:rsid w:val="005E1C9A"/>
    <w:rsid w:val="005E2193"/>
    <w:rsid w:val="005E252E"/>
    <w:rsid w:val="005E3243"/>
    <w:rsid w:val="005E3545"/>
    <w:rsid w:val="005E38AC"/>
    <w:rsid w:val="005E3DF2"/>
    <w:rsid w:val="005E3F59"/>
    <w:rsid w:val="005E404C"/>
    <w:rsid w:val="005E40F1"/>
    <w:rsid w:val="005E4755"/>
    <w:rsid w:val="005E549F"/>
    <w:rsid w:val="005E5A6D"/>
    <w:rsid w:val="005E5D2D"/>
    <w:rsid w:val="005E7025"/>
    <w:rsid w:val="005E7068"/>
    <w:rsid w:val="005E7095"/>
    <w:rsid w:val="005E72BF"/>
    <w:rsid w:val="005F03CA"/>
    <w:rsid w:val="005F0693"/>
    <w:rsid w:val="005F101C"/>
    <w:rsid w:val="005F1143"/>
    <w:rsid w:val="005F160C"/>
    <w:rsid w:val="005F1EF7"/>
    <w:rsid w:val="005F265B"/>
    <w:rsid w:val="005F28EA"/>
    <w:rsid w:val="005F2D16"/>
    <w:rsid w:val="005F2F94"/>
    <w:rsid w:val="005F36F5"/>
    <w:rsid w:val="005F4B88"/>
    <w:rsid w:val="005F50E1"/>
    <w:rsid w:val="005F5313"/>
    <w:rsid w:val="005F5901"/>
    <w:rsid w:val="005F6320"/>
    <w:rsid w:val="005F646B"/>
    <w:rsid w:val="005F693F"/>
    <w:rsid w:val="005F72A6"/>
    <w:rsid w:val="005F7AA8"/>
    <w:rsid w:val="006001D2"/>
    <w:rsid w:val="006003F7"/>
    <w:rsid w:val="00600C11"/>
    <w:rsid w:val="00600ECD"/>
    <w:rsid w:val="00600FD1"/>
    <w:rsid w:val="00601C90"/>
    <w:rsid w:val="00602970"/>
    <w:rsid w:val="00602B74"/>
    <w:rsid w:val="0060376B"/>
    <w:rsid w:val="00604D78"/>
    <w:rsid w:val="00605270"/>
    <w:rsid w:val="00606294"/>
    <w:rsid w:val="006069FC"/>
    <w:rsid w:val="00606AF7"/>
    <w:rsid w:val="00606BC7"/>
    <w:rsid w:val="0060767B"/>
    <w:rsid w:val="00607FB4"/>
    <w:rsid w:val="00610446"/>
    <w:rsid w:val="00610548"/>
    <w:rsid w:val="00610912"/>
    <w:rsid w:val="00610C2F"/>
    <w:rsid w:val="00610E17"/>
    <w:rsid w:val="006114F6"/>
    <w:rsid w:val="00611746"/>
    <w:rsid w:val="00612D22"/>
    <w:rsid w:val="00612D2B"/>
    <w:rsid w:val="00613433"/>
    <w:rsid w:val="0061386D"/>
    <w:rsid w:val="0061428A"/>
    <w:rsid w:val="006146B6"/>
    <w:rsid w:val="00614F26"/>
    <w:rsid w:val="006159AF"/>
    <w:rsid w:val="00615C94"/>
    <w:rsid w:val="00615ED5"/>
    <w:rsid w:val="00616014"/>
    <w:rsid w:val="0061654F"/>
    <w:rsid w:val="006175A1"/>
    <w:rsid w:val="00617666"/>
    <w:rsid w:val="00617E3D"/>
    <w:rsid w:val="00620299"/>
    <w:rsid w:val="00620328"/>
    <w:rsid w:val="006207E9"/>
    <w:rsid w:val="00620B95"/>
    <w:rsid w:val="0062186D"/>
    <w:rsid w:val="006218B1"/>
    <w:rsid w:val="0062214F"/>
    <w:rsid w:val="006227C6"/>
    <w:rsid w:val="00622D29"/>
    <w:rsid w:val="00622D3D"/>
    <w:rsid w:val="00622E28"/>
    <w:rsid w:val="006231EE"/>
    <w:rsid w:val="00623522"/>
    <w:rsid w:val="0062392A"/>
    <w:rsid w:val="00623B43"/>
    <w:rsid w:val="00624404"/>
    <w:rsid w:val="00624710"/>
    <w:rsid w:val="00624DC2"/>
    <w:rsid w:val="0062537D"/>
    <w:rsid w:val="006256C6"/>
    <w:rsid w:val="00625D1C"/>
    <w:rsid w:val="00625F3B"/>
    <w:rsid w:val="00625FD9"/>
    <w:rsid w:val="0062693F"/>
    <w:rsid w:val="00626A03"/>
    <w:rsid w:val="0062704C"/>
    <w:rsid w:val="006273FA"/>
    <w:rsid w:val="00627646"/>
    <w:rsid w:val="00627A07"/>
    <w:rsid w:val="00627ECE"/>
    <w:rsid w:val="0063045E"/>
    <w:rsid w:val="0063055D"/>
    <w:rsid w:val="006316CB"/>
    <w:rsid w:val="0063170C"/>
    <w:rsid w:val="00632091"/>
    <w:rsid w:val="006328F5"/>
    <w:rsid w:val="006331A8"/>
    <w:rsid w:val="00633760"/>
    <w:rsid w:val="006337A7"/>
    <w:rsid w:val="00634036"/>
    <w:rsid w:val="006344DA"/>
    <w:rsid w:val="00634CD3"/>
    <w:rsid w:val="00634E9A"/>
    <w:rsid w:val="00635009"/>
    <w:rsid w:val="006351CD"/>
    <w:rsid w:val="00635A6A"/>
    <w:rsid w:val="00635EF4"/>
    <w:rsid w:val="006366AB"/>
    <w:rsid w:val="00636A00"/>
    <w:rsid w:val="00637131"/>
    <w:rsid w:val="006375CB"/>
    <w:rsid w:val="00637863"/>
    <w:rsid w:val="00637D84"/>
    <w:rsid w:val="00637E68"/>
    <w:rsid w:val="0064059E"/>
    <w:rsid w:val="00640805"/>
    <w:rsid w:val="00640CE0"/>
    <w:rsid w:val="0064130C"/>
    <w:rsid w:val="00641315"/>
    <w:rsid w:val="0064180A"/>
    <w:rsid w:val="00642411"/>
    <w:rsid w:val="00642544"/>
    <w:rsid w:val="00642671"/>
    <w:rsid w:val="00643AC7"/>
    <w:rsid w:val="0064588E"/>
    <w:rsid w:val="006462B3"/>
    <w:rsid w:val="006463AC"/>
    <w:rsid w:val="006464B2"/>
    <w:rsid w:val="00646F25"/>
    <w:rsid w:val="00647A2C"/>
    <w:rsid w:val="00647CF0"/>
    <w:rsid w:val="006501B2"/>
    <w:rsid w:val="00650295"/>
    <w:rsid w:val="006504A1"/>
    <w:rsid w:val="00651AB4"/>
    <w:rsid w:val="00651D26"/>
    <w:rsid w:val="0065205C"/>
    <w:rsid w:val="006524C3"/>
    <w:rsid w:val="0065258A"/>
    <w:rsid w:val="00652658"/>
    <w:rsid w:val="00652DDC"/>
    <w:rsid w:val="0065349A"/>
    <w:rsid w:val="0065364C"/>
    <w:rsid w:val="00653A13"/>
    <w:rsid w:val="006546B2"/>
    <w:rsid w:val="00654A77"/>
    <w:rsid w:val="00654D64"/>
    <w:rsid w:val="00654E39"/>
    <w:rsid w:val="006553AC"/>
    <w:rsid w:val="00655F6E"/>
    <w:rsid w:val="00655F85"/>
    <w:rsid w:val="006564FB"/>
    <w:rsid w:val="0065697F"/>
    <w:rsid w:val="006579A0"/>
    <w:rsid w:val="00657BF4"/>
    <w:rsid w:val="0066156E"/>
    <w:rsid w:val="006615B3"/>
    <w:rsid w:val="006620EF"/>
    <w:rsid w:val="00662256"/>
    <w:rsid w:val="00662FA9"/>
    <w:rsid w:val="00663852"/>
    <w:rsid w:val="00663CE4"/>
    <w:rsid w:val="00663DBC"/>
    <w:rsid w:val="00663EE1"/>
    <w:rsid w:val="00664724"/>
    <w:rsid w:val="00665050"/>
    <w:rsid w:val="00665118"/>
    <w:rsid w:val="00665BA7"/>
    <w:rsid w:val="00665EF5"/>
    <w:rsid w:val="006660F2"/>
    <w:rsid w:val="006665D0"/>
    <w:rsid w:val="0066687F"/>
    <w:rsid w:val="00666D4B"/>
    <w:rsid w:val="00666EBF"/>
    <w:rsid w:val="006674CA"/>
    <w:rsid w:val="00670044"/>
    <w:rsid w:val="00670284"/>
    <w:rsid w:val="00670C74"/>
    <w:rsid w:val="006725C9"/>
    <w:rsid w:val="00672A87"/>
    <w:rsid w:val="0067329D"/>
    <w:rsid w:val="006733DE"/>
    <w:rsid w:val="00673401"/>
    <w:rsid w:val="00674A78"/>
    <w:rsid w:val="00675125"/>
    <w:rsid w:val="00675358"/>
    <w:rsid w:val="0067541D"/>
    <w:rsid w:val="006756A4"/>
    <w:rsid w:val="00676695"/>
    <w:rsid w:val="00676A29"/>
    <w:rsid w:val="00676DEC"/>
    <w:rsid w:val="00676FBA"/>
    <w:rsid w:val="00677198"/>
    <w:rsid w:val="006774CB"/>
    <w:rsid w:val="00677B34"/>
    <w:rsid w:val="00677EA9"/>
    <w:rsid w:val="00677EBE"/>
    <w:rsid w:val="00677FE1"/>
    <w:rsid w:val="00681212"/>
    <w:rsid w:val="00681482"/>
    <w:rsid w:val="006826FD"/>
    <w:rsid w:val="0068410A"/>
    <w:rsid w:val="0068424A"/>
    <w:rsid w:val="0068463D"/>
    <w:rsid w:val="006848FC"/>
    <w:rsid w:val="006852DB"/>
    <w:rsid w:val="006859B7"/>
    <w:rsid w:val="00685F2F"/>
    <w:rsid w:val="0068688B"/>
    <w:rsid w:val="00686AB0"/>
    <w:rsid w:val="0068719F"/>
    <w:rsid w:val="00687EB5"/>
    <w:rsid w:val="0069156B"/>
    <w:rsid w:val="00691669"/>
    <w:rsid w:val="00691857"/>
    <w:rsid w:val="00691897"/>
    <w:rsid w:val="00691B04"/>
    <w:rsid w:val="00691B0C"/>
    <w:rsid w:val="00691B6A"/>
    <w:rsid w:val="00691DBB"/>
    <w:rsid w:val="006925EA"/>
    <w:rsid w:val="00692D62"/>
    <w:rsid w:val="0069347D"/>
    <w:rsid w:val="00693A0B"/>
    <w:rsid w:val="00693E25"/>
    <w:rsid w:val="00693F6C"/>
    <w:rsid w:val="0069448D"/>
    <w:rsid w:val="0069513E"/>
    <w:rsid w:val="00695FB9"/>
    <w:rsid w:val="00696266"/>
    <w:rsid w:val="0069658D"/>
    <w:rsid w:val="00697440"/>
    <w:rsid w:val="00697ED2"/>
    <w:rsid w:val="006A00E4"/>
    <w:rsid w:val="006A0739"/>
    <w:rsid w:val="006A0C6C"/>
    <w:rsid w:val="006A1470"/>
    <w:rsid w:val="006A278B"/>
    <w:rsid w:val="006A279C"/>
    <w:rsid w:val="006A29E7"/>
    <w:rsid w:val="006A31A5"/>
    <w:rsid w:val="006A38C1"/>
    <w:rsid w:val="006A3ADC"/>
    <w:rsid w:val="006A3B03"/>
    <w:rsid w:val="006A43DF"/>
    <w:rsid w:val="006A494E"/>
    <w:rsid w:val="006A4951"/>
    <w:rsid w:val="006A66BE"/>
    <w:rsid w:val="006A7BCB"/>
    <w:rsid w:val="006B046C"/>
    <w:rsid w:val="006B111C"/>
    <w:rsid w:val="006B1871"/>
    <w:rsid w:val="006B1DCA"/>
    <w:rsid w:val="006B25BD"/>
    <w:rsid w:val="006B3486"/>
    <w:rsid w:val="006B39C5"/>
    <w:rsid w:val="006B3B7E"/>
    <w:rsid w:val="006B4F24"/>
    <w:rsid w:val="006B57C7"/>
    <w:rsid w:val="006B6043"/>
    <w:rsid w:val="006B6439"/>
    <w:rsid w:val="006B6659"/>
    <w:rsid w:val="006B6926"/>
    <w:rsid w:val="006B705D"/>
    <w:rsid w:val="006C016E"/>
    <w:rsid w:val="006C060E"/>
    <w:rsid w:val="006C06BB"/>
    <w:rsid w:val="006C06CC"/>
    <w:rsid w:val="006C1C1D"/>
    <w:rsid w:val="006C1CCF"/>
    <w:rsid w:val="006C296C"/>
    <w:rsid w:val="006C2F9B"/>
    <w:rsid w:val="006C313C"/>
    <w:rsid w:val="006C34E1"/>
    <w:rsid w:val="006C4370"/>
    <w:rsid w:val="006C4C19"/>
    <w:rsid w:val="006C4DA0"/>
    <w:rsid w:val="006C4F85"/>
    <w:rsid w:val="006C5102"/>
    <w:rsid w:val="006C6921"/>
    <w:rsid w:val="006C6A7A"/>
    <w:rsid w:val="006C6BF3"/>
    <w:rsid w:val="006C7FDE"/>
    <w:rsid w:val="006D0043"/>
    <w:rsid w:val="006D02FC"/>
    <w:rsid w:val="006D0C03"/>
    <w:rsid w:val="006D0D3F"/>
    <w:rsid w:val="006D0E14"/>
    <w:rsid w:val="006D0F18"/>
    <w:rsid w:val="006D1BF9"/>
    <w:rsid w:val="006D2767"/>
    <w:rsid w:val="006D32DD"/>
    <w:rsid w:val="006D41ED"/>
    <w:rsid w:val="006D4305"/>
    <w:rsid w:val="006D46C4"/>
    <w:rsid w:val="006D495E"/>
    <w:rsid w:val="006D4F5D"/>
    <w:rsid w:val="006D5228"/>
    <w:rsid w:val="006D53A7"/>
    <w:rsid w:val="006D5619"/>
    <w:rsid w:val="006D56FC"/>
    <w:rsid w:val="006D5C3A"/>
    <w:rsid w:val="006D6107"/>
    <w:rsid w:val="006D6353"/>
    <w:rsid w:val="006D6771"/>
    <w:rsid w:val="006D6C14"/>
    <w:rsid w:val="006D6EAC"/>
    <w:rsid w:val="006E00A4"/>
    <w:rsid w:val="006E04E1"/>
    <w:rsid w:val="006E14B0"/>
    <w:rsid w:val="006E1A32"/>
    <w:rsid w:val="006E24C5"/>
    <w:rsid w:val="006E33F6"/>
    <w:rsid w:val="006E3CE3"/>
    <w:rsid w:val="006E3EA2"/>
    <w:rsid w:val="006E404D"/>
    <w:rsid w:val="006E406C"/>
    <w:rsid w:val="006E4531"/>
    <w:rsid w:val="006E4781"/>
    <w:rsid w:val="006E492C"/>
    <w:rsid w:val="006E5953"/>
    <w:rsid w:val="006E5E4F"/>
    <w:rsid w:val="006E60FD"/>
    <w:rsid w:val="006E63E9"/>
    <w:rsid w:val="006E6427"/>
    <w:rsid w:val="006E6B4A"/>
    <w:rsid w:val="006E6C72"/>
    <w:rsid w:val="006E6CE4"/>
    <w:rsid w:val="006E6E2B"/>
    <w:rsid w:val="006E78E4"/>
    <w:rsid w:val="006E7E0A"/>
    <w:rsid w:val="006E7F7F"/>
    <w:rsid w:val="006F0355"/>
    <w:rsid w:val="006F0B40"/>
    <w:rsid w:val="006F1976"/>
    <w:rsid w:val="006F1A71"/>
    <w:rsid w:val="006F1E8F"/>
    <w:rsid w:val="006F1F00"/>
    <w:rsid w:val="006F2035"/>
    <w:rsid w:val="006F20CF"/>
    <w:rsid w:val="006F27BD"/>
    <w:rsid w:val="006F2B8A"/>
    <w:rsid w:val="006F2C90"/>
    <w:rsid w:val="006F390F"/>
    <w:rsid w:val="006F4A92"/>
    <w:rsid w:val="006F51D8"/>
    <w:rsid w:val="006F51E4"/>
    <w:rsid w:val="006F565A"/>
    <w:rsid w:val="006F5951"/>
    <w:rsid w:val="006F5BDE"/>
    <w:rsid w:val="006F644E"/>
    <w:rsid w:val="006F655C"/>
    <w:rsid w:val="006F6C00"/>
    <w:rsid w:val="006F6C05"/>
    <w:rsid w:val="006F70BD"/>
    <w:rsid w:val="006F71C9"/>
    <w:rsid w:val="006F71E5"/>
    <w:rsid w:val="006F73E3"/>
    <w:rsid w:val="006F7911"/>
    <w:rsid w:val="007000FA"/>
    <w:rsid w:val="00700565"/>
    <w:rsid w:val="00700853"/>
    <w:rsid w:val="00700F94"/>
    <w:rsid w:val="0070136F"/>
    <w:rsid w:val="00701544"/>
    <w:rsid w:val="007016AD"/>
    <w:rsid w:val="00701AED"/>
    <w:rsid w:val="00701E12"/>
    <w:rsid w:val="007020C9"/>
    <w:rsid w:val="007021D8"/>
    <w:rsid w:val="007021FD"/>
    <w:rsid w:val="00702F0E"/>
    <w:rsid w:val="007030AE"/>
    <w:rsid w:val="00703134"/>
    <w:rsid w:val="007042CF"/>
    <w:rsid w:val="007056F2"/>
    <w:rsid w:val="00705894"/>
    <w:rsid w:val="00705DCF"/>
    <w:rsid w:val="00706418"/>
    <w:rsid w:val="007064A0"/>
    <w:rsid w:val="00707708"/>
    <w:rsid w:val="00707BD7"/>
    <w:rsid w:val="007103A6"/>
    <w:rsid w:val="00711003"/>
    <w:rsid w:val="00711BE1"/>
    <w:rsid w:val="00712107"/>
    <w:rsid w:val="0071227E"/>
    <w:rsid w:val="00712948"/>
    <w:rsid w:val="0071296A"/>
    <w:rsid w:val="00712C42"/>
    <w:rsid w:val="00713280"/>
    <w:rsid w:val="007133C6"/>
    <w:rsid w:val="00713887"/>
    <w:rsid w:val="00714631"/>
    <w:rsid w:val="0071523F"/>
    <w:rsid w:val="00715A10"/>
    <w:rsid w:val="00715DDB"/>
    <w:rsid w:val="00716112"/>
    <w:rsid w:val="00716B04"/>
    <w:rsid w:val="00717B9F"/>
    <w:rsid w:val="00717E4A"/>
    <w:rsid w:val="00720DA7"/>
    <w:rsid w:val="00721133"/>
    <w:rsid w:val="00721212"/>
    <w:rsid w:val="00721275"/>
    <w:rsid w:val="00721CAE"/>
    <w:rsid w:val="00721E18"/>
    <w:rsid w:val="007228CF"/>
    <w:rsid w:val="007229E1"/>
    <w:rsid w:val="00722B8E"/>
    <w:rsid w:val="00722BB3"/>
    <w:rsid w:val="00722DD8"/>
    <w:rsid w:val="0072334C"/>
    <w:rsid w:val="007236BC"/>
    <w:rsid w:val="00723B2B"/>
    <w:rsid w:val="007245A0"/>
    <w:rsid w:val="007249D9"/>
    <w:rsid w:val="00724D9F"/>
    <w:rsid w:val="00725238"/>
    <w:rsid w:val="00725361"/>
    <w:rsid w:val="007258B8"/>
    <w:rsid w:val="00726178"/>
    <w:rsid w:val="00726878"/>
    <w:rsid w:val="00726CE6"/>
    <w:rsid w:val="00726FE1"/>
    <w:rsid w:val="00727127"/>
    <w:rsid w:val="00727440"/>
    <w:rsid w:val="00727711"/>
    <w:rsid w:val="00727BCF"/>
    <w:rsid w:val="00727EB4"/>
    <w:rsid w:val="00727F5D"/>
    <w:rsid w:val="00730EA9"/>
    <w:rsid w:val="00731137"/>
    <w:rsid w:val="007311A4"/>
    <w:rsid w:val="007316BB"/>
    <w:rsid w:val="00731776"/>
    <w:rsid w:val="00731E31"/>
    <w:rsid w:val="00732A57"/>
    <w:rsid w:val="00732FDE"/>
    <w:rsid w:val="007336BD"/>
    <w:rsid w:val="0073434F"/>
    <w:rsid w:val="007344A8"/>
    <w:rsid w:val="007348DD"/>
    <w:rsid w:val="00734E33"/>
    <w:rsid w:val="00734E49"/>
    <w:rsid w:val="00734EA5"/>
    <w:rsid w:val="00735B44"/>
    <w:rsid w:val="00735BEC"/>
    <w:rsid w:val="00735F4E"/>
    <w:rsid w:val="00737538"/>
    <w:rsid w:val="007377EA"/>
    <w:rsid w:val="00737A91"/>
    <w:rsid w:val="0074012A"/>
    <w:rsid w:val="007402A6"/>
    <w:rsid w:val="00740743"/>
    <w:rsid w:val="00741006"/>
    <w:rsid w:val="0074126A"/>
    <w:rsid w:val="007415EE"/>
    <w:rsid w:val="007416B8"/>
    <w:rsid w:val="0074224F"/>
    <w:rsid w:val="0074255B"/>
    <w:rsid w:val="00742A78"/>
    <w:rsid w:val="00742AFF"/>
    <w:rsid w:val="007437E2"/>
    <w:rsid w:val="00743852"/>
    <w:rsid w:val="00743FE0"/>
    <w:rsid w:val="007440CE"/>
    <w:rsid w:val="00744120"/>
    <w:rsid w:val="00744B64"/>
    <w:rsid w:val="0074577E"/>
    <w:rsid w:val="00745CA7"/>
    <w:rsid w:val="00745EED"/>
    <w:rsid w:val="00746758"/>
    <w:rsid w:val="007473A7"/>
    <w:rsid w:val="0075019B"/>
    <w:rsid w:val="00750341"/>
    <w:rsid w:val="007505A6"/>
    <w:rsid w:val="007505AD"/>
    <w:rsid w:val="007512B4"/>
    <w:rsid w:val="007525C7"/>
    <w:rsid w:val="00752A59"/>
    <w:rsid w:val="00752C4E"/>
    <w:rsid w:val="00752D77"/>
    <w:rsid w:val="00752E6A"/>
    <w:rsid w:val="00753712"/>
    <w:rsid w:val="00753EE7"/>
    <w:rsid w:val="00754507"/>
    <w:rsid w:val="00755063"/>
    <w:rsid w:val="00755726"/>
    <w:rsid w:val="00756DE9"/>
    <w:rsid w:val="00756E31"/>
    <w:rsid w:val="00756EE3"/>
    <w:rsid w:val="0075783D"/>
    <w:rsid w:val="007579BC"/>
    <w:rsid w:val="007602D2"/>
    <w:rsid w:val="007608EF"/>
    <w:rsid w:val="0076180B"/>
    <w:rsid w:val="0076182F"/>
    <w:rsid w:val="00762F0A"/>
    <w:rsid w:val="007633DC"/>
    <w:rsid w:val="00763604"/>
    <w:rsid w:val="00764211"/>
    <w:rsid w:val="00764493"/>
    <w:rsid w:val="00764546"/>
    <w:rsid w:val="007647FC"/>
    <w:rsid w:val="00764C7A"/>
    <w:rsid w:val="00764FA2"/>
    <w:rsid w:val="0076538E"/>
    <w:rsid w:val="0076557D"/>
    <w:rsid w:val="007657D8"/>
    <w:rsid w:val="00765F68"/>
    <w:rsid w:val="00766427"/>
    <w:rsid w:val="0076675A"/>
    <w:rsid w:val="007670FB"/>
    <w:rsid w:val="007671F8"/>
    <w:rsid w:val="00767267"/>
    <w:rsid w:val="0077065E"/>
    <w:rsid w:val="007708E2"/>
    <w:rsid w:val="00770C58"/>
    <w:rsid w:val="00772132"/>
    <w:rsid w:val="00772229"/>
    <w:rsid w:val="00772905"/>
    <w:rsid w:val="00772B87"/>
    <w:rsid w:val="00772F84"/>
    <w:rsid w:val="007731DB"/>
    <w:rsid w:val="007738D9"/>
    <w:rsid w:val="00773BCC"/>
    <w:rsid w:val="00773BFB"/>
    <w:rsid w:val="0077550C"/>
    <w:rsid w:val="007757DA"/>
    <w:rsid w:val="00775AE0"/>
    <w:rsid w:val="00775B3C"/>
    <w:rsid w:val="00775CA7"/>
    <w:rsid w:val="00775EB1"/>
    <w:rsid w:val="00775F68"/>
    <w:rsid w:val="00776137"/>
    <w:rsid w:val="007762D3"/>
    <w:rsid w:val="0077670D"/>
    <w:rsid w:val="00776CCC"/>
    <w:rsid w:val="0077755A"/>
    <w:rsid w:val="00777B34"/>
    <w:rsid w:val="00777D94"/>
    <w:rsid w:val="00780096"/>
    <w:rsid w:val="00780D29"/>
    <w:rsid w:val="00780D45"/>
    <w:rsid w:val="00780F49"/>
    <w:rsid w:val="0078139D"/>
    <w:rsid w:val="007813E7"/>
    <w:rsid w:val="00781464"/>
    <w:rsid w:val="00781AEA"/>
    <w:rsid w:val="00781B17"/>
    <w:rsid w:val="0078250C"/>
    <w:rsid w:val="0078254C"/>
    <w:rsid w:val="007827A6"/>
    <w:rsid w:val="00782898"/>
    <w:rsid w:val="00783023"/>
    <w:rsid w:val="00783127"/>
    <w:rsid w:val="00783217"/>
    <w:rsid w:val="00783724"/>
    <w:rsid w:val="0078386E"/>
    <w:rsid w:val="007839E2"/>
    <w:rsid w:val="0078429E"/>
    <w:rsid w:val="007845AD"/>
    <w:rsid w:val="00784845"/>
    <w:rsid w:val="00784A61"/>
    <w:rsid w:val="00784C6D"/>
    <w:rsid w:val="00785BF7"/>
    <w:rsid w:val="00785C21"/>
    <w:rsid w:val="00787478"/>
    <w:rsid w:val="007876A4"/>
    <w:rsid w:val="007877D4"/>
    <w:rsid w:val="00787B78"/>
    <w:rsid w:val="00787D84"/>
    <w:rsid w:val="0079019C"/>
    <w:rsid w:val="00792257"/>
    <w:rsid w:val="00793F0D"/>
    <w:rsid w:val="00794177"/>
    <w:rsid w:val="007945B1"/>
    <w:rsid w:val="007945F1"/>
    <w:rsid w:val="00794768"/>
    <w:rsid w:val="007950FA"/>
    <w:rsid w:val="00795475"/>
    <w:rsid w:val="0079594D"/>
    <w:rsid w:val="00795CF5"/>
    <w:rsid w:val="0079631C"/>
    <w:rsid w:val="007967F6"/>
    <w:rsid w:val="00796E5C"/>
    <w:rsid w:val="00797C82"/>
    <w:rsid w:val="00797C93"/>
    <w:rsid w:val="00797D92"/>
    <w:rsid w:val="00797F9C"/>
    <w:rsid w:val="007A019A"/>
    <w:rsid w:val="007A0835"/>
    <w:rsid w:val="007A1208"/>
    <w:rsid w:val="007A144B"/>
    <w:rsid w:val="007A1AEE"/>
    <w:rsid w:val="007A1F81"/>
    <w:rsid w:val="007A327B"/>
    <w:rsid w:val="007A3AD4"/>
    <w:rsid w:val="007A3E8E"/>
    <w:rsid w:val="007A3F31"/>
    <w:rsid w:val="007A410E"/>
    <w:rsid w:val="007A43DF"/>
    <w:rsid w:val="007A44D3"/>
    <w:rsid w:val="007A47E0"/>
    <w:rsid w:val="007A4850"/>
    <w:rsid w:val="007A5085"/>
    <w:rsid w:val="007A5426"/>
    <w:rsid w:val="007A56A0"/>
    <w:rsid w:val="007A58B0"/>
    <w:rsid w:val="007A58DA"/>
    <w:rsid w:val="007A669E"/>
    <w:rsid w:val="007A6903"/>
    <w:rsid w:val="007A6AEE"/>
    <w:rsid w:val="007A6D73"/>
    <w:rsid w:val="007A6F23"/>
    <w:rsid w:val="007A70D1"/>
    <w:rsid w:val="007A7F8E"/>
    <w:rsid w:val="007A7F97"/>
    <w:rsid w:val="007B098D"/>
    <w:rsid w:val="007B136D"/>
    <w:rsid w:val="007B165B"/>
    <w:rsid w:val="007B17C1"/>
    <w:rsid w:val="007B1931"/>
    <w:rsid w:val="007B26B9"/>
    <w:rsid w:val="007B276C"/>
    <w:rsid w:val="007B35B2"/>
    <w:rsid w:val="007B3D83"/>
    <w:rsid w:val="007B43AF"/>
    <w:rsid w:val="007B462C"/>
    <w:rsid w:val="007B54DE"/>
    <w:rsid w:val="007B6152"/>
    <w:rsid w:val="007B628D"/>
    <w:rsid w:val="007B67D8"/>
    <w:rsid w:val="007B6C15"/>
    <w:rsid w:val="007B7266"/>
    <w:rsid w:val="007B75DB"/>
    <w:rsid w:val="007B7BE0"/>
    <w:rsid w:val="007C015D"/>
    <w:rsid w:val="007C0D01"/>
    <w:rsid w:val="007C1B45"/>
    <w:rsid w:val="007C1D18"/>
    <w:rsid w:val="007C2379"/>
    <w:rsid w:val="007C278F"/>
    <w:rsid w:val="007C34CB"/>
    <w:rsid w:val="007C381F"/>
    <w:rsid w:val="007C3B44"/>
    <w:rsid w:val="007C4356"/>
    <w:rsid w:val="007C435F"/>
    <w:rsid w:val="007C4726"/>
    <w:rsid w:val="007C54F3"/>
    <w:rsid w:val="007C568F"/>
    <w:rsid w:val="007C58B2"/>
    <w:rsid w:val="007C65F9"/>
    <w:rsid w:val="007C664D"/>
    <w:rsid w:val="007C6854"/>
    <w:rsid w:val="007C6E39"/>
    <w:rsid w:val="007C73AA"/>
    <w:rsid w:val="007C7440"/>
    <w:rsid w:val="007D0CA1"/>
    <w:rsid w:val="007D122A"/>
    <w:rsid w:val="007D1572"/>
    <w:rsid w:val="007D2054"/>
    <w:rsid w:val="007D22CE"/>
    <w:rsid w:val="007D2558"/>
    <w:rsid w:val="007D36F0"/>
    <w:rsid w:val="007D39B7"/>
    <w:rsid w:val="007D3B89"/>
    <w:rsid w:val="007D4354"/>
    <w:rsid w:val="007D451F"/>
    <w:rsid w:val="007D473F"/>
    <w:rsid w:val="007D5033"/>
    <w:rsid w:val="007D5583"/>
    <w:rsid w:val="007D57A4"/>
    <w:rsid w:val="007D5B6D"/>
    <w:rsid w:val="007D5F5A"/>
    <w:rsid w:val="007D631F"/>
    <w:rsid w:val="007D64B8"/>
    <w:rsid w:val="007D6645"/>
    <w:rsid w:val="007D697F"/>
    <w:rsid w:val="007D6CAA"/>
    <w:rsid w:val="007D6D04"/>
    <w:rsid w:val="007E05A1"/>
    <w:rsid w:val="007E07B9"/>
    <w:rsid w:val="007E1918"/>
    <w:rsid w:val="007E22B9"/>
    <w:rsid w:val="007E234F"/>
    <w:rsid w:val="007E31A3"/>
    <w:rsid w:val="007E3E4C"/>
    <w:rsid w:val="007E4032"/>
    <w:rsid w:val="007E4947"/>
    <w:rsid w:val="007E49D2"/>
    <w:rsid w:val="007E4E11"/>
    <w:rsid w:val="007E4E7D"/>
    <w:rsid w:val="007E4ED4"/>
    <w:rsid w:val="007E5A77"/>
    <w:rsid w:val="007E6475"/>
    <w:rsid w:val="007E668E"/>
    <w:rsid w:val="007E681D"/>
    <w:rsid w:val="007E751B"/>
    <w:rsid w:val="007E78D7"/>
    <w:rsid w:val="007E7D17"/>
    <w:rsid w:val="007E7DEE"/>
    <w:rsid w:val="007E7E44"/>
    <w:rsid w:val="007F03EB"/>
    <w:rsid w:val="007F11B0"/>
    <w:rsid w:val="007F11EE"/>
    <w:rsid w:val="007F17E2"/>
    <w:rsid w:val="007F1E99"/>
    <w:rsid w:val="007F208F"/>
    <w:rsid w:val="007F20B4"/>
    <w:rsid w:val="007F2276"/>
    <w:rsid w:val="007F25C1"/>
    <w:rsid w:val="007F2965"/>
    <w:rsid w:val="007F2BDB"/>
    <w:rsid w:val="007F2E61"/>
    <w:rsid w:val="007F3F82"/>
    <w:rsid w:val="007F4110"/>
    <w:rsid w:val="007F4298"/>
    <w:rsid w:val="007F44C3"/>
    <w:rsid w:val="007F474D"/>
    <w:rsid w:val="007F4D8B"/>
    <w:rsid w:val="007F5404"/>
    <w:rsid w:val="007F58AC"/>
    <w:rsid w:val="007F5D12"/>
    <w:rsid w:val="007F5D5E"/>
    <w:rsid w:val="007F625E"/>
    <w:rsid w:val="007F628C"/>
    <w:rsid w:val="007F648D"/>
    <w:rsid w:val="007F7349"/>
    <w:rsid w:val="007F78A5"/>
    <w:rsid w:val="007F7B8A"/>
    <w:rsid w:val="007F7B94"/>
    <w:rsid w:val="007F7D6D"/>
    <w:rsid w:val="008002E7"/>
    <w:rsid w:val="00801DF0"/>
    <w:rsid w:val="008020FC"/>
    <w:rsid w:val="0080212F"/>
    <w:rsid w:val="00802519"/>
    <w:rsid w:val="008040C1"/>
    <w:rsid w:val="00804C0E"/>
    <w:rsid w:val="0080638B"/>
    <w:rsid w:val="008065CF"/>
    <w:rsid w:val="00806747"/>
    <w:rsid w:val="008071BD"/>
    <w:rsid w:val="00807611"/>
    <w:rsid w:val="00807737"/>
    <w:rsid w:val="0080779E"/>
    <w:rsid w:val="00807D69"/>
    <w:rsid w:val="008101AD"/>
    <w:rsid w:val="00810336"/>
    <w:rsid w:val="00810419"/>
    <w:rsid w:val="008105BF"/>
    <w:rsid w:val="008107AC"/>
    <w:rsid w:val="0081093C"/>
    <w:rsid w:val="00810D84"/>
    <w:rsid w:val="0081131A"/>
    <w:rsid w:val="0081157A"/>
    <w:rsid w:val="00812228"/>
    <w:rsid w:val="008125C5"/>
    <w:rsid w:val="008127E1"/>
    <w:rsid w:val="008129B8"/>
    <w:rsid w:val="00812B37"/>
    <w:rsid w:val="008135D9"/>
    <w:rsid w:val="0081405B"/>
    <w:rsid w:val="0081406D"/>
    <w:rsid w:val="0081409D"/>
    <w:rsid w:val="008145AB"/>
    <w:rsid w:val="008147FA"/>
    <w:rsid w:val="0081488E"/>
    <w:rsid w:val="008148BC"/>
    <w:rsid w:val="00814965"/>
    <w:rsid w:val="0081496D"/>
    <w:rsid w:val="00815CAD"/>
    <w:rsid w:val="00815FB6"/>
    <w:rsid w:val="00816138"/>
    <w:rsid w:val="00816543"/>
    <w:rsid w:val="0081671A"/>
    <w:rsid w:val="008168C0"/>
    <w:rsid w:val="00816B29"/>
    <w:rsid w:val="00816F2C"/>
    <w:rsid w:val="00816FC9"/>
    <w:rsid w:val="008201A2"/>
    <w:rsid w:val="0082146D"/>
    <w:rsid w:val="00822150"/>
    <w:rsid w:val="00822230"/>
    <w:rsid w:val="00822A29"/>
    <w:rsid w:val="00823FC3"/>
    <w:rsid w:val="008242D5"/>
    <w:rsid w:val="008255C7"/>
    <w:rsid w:val="008259A1"/>
    <w:rsid w:val="00825CE0"/>
    <w:rsid w:val="00825E61"/>
    <w:rsid w:val="008277FD"/>
    <w:rsid w:val="00827F14"/>
    <w:rsid w:val="00831015"/>
    <w:rsid w:val="00831F67"/>
    <w:rsid w:val="00833770"/>
    <w:rsid w:val="00833BEE"/>
    <w:rsid w:val="008346C7"/>
    <w:rsid w:val="008348C2"/>
    <w:rsid w:val="0083541E"/>
    <w:rsid w:val="008355FF"/>
    <w:rsid w:val="00835699"/>
    <w:rsid w:val="00835787"/>
    <w:rsid w:val="00835BCB"/>
    <w:rsid w:val="00836825"/>
    <w:rsid w:val="0083795F"/>
    <w:rsid w:val="00837A2F"/>
    <w:rsid w:val="00840369"/>
    <w:rsid w:val="00840B31"/>
    <w:rsid w:val="008411DB"/>
    <w:rsid w:val="008416D3"/>
    <w:rsid w:val="00841967"/>
    <w:rsid w:val="008419E4"/>
    <w:rsid w:val="00841D33"/>
    <w:rsid w:val="00841FEB"/>
    <w:rsid w:val="00842361"/>
    <w:rsid w:val="00842DB8"/>
    <w:rsid w:val="00842E7F"/>
    <w:rsid w:val="00844212"/>
    <w:rsid w:val="00844D1E"/>
    <w:rsid w:val="0084507C"/>
    <w:rsid w:val="008450C5"/>
    <w:rsid w:val="00845110"/>
    <w:rsid w:val="00845340"/>
    <w:rsid w:val="00845BDD"/>
    <w:rsid w:val="00845C22"/>
    <w:rsid w:val="008475E6"/>
    <w:rsid w:val="00847CA7"/>
    <w:rsid w:val="008503A8"/>
    <w:rsid w:val="00850D9D"/>
    <w:rsid w:val="00851081"/>
    <w:rsid w:val="008511ED"/>
    <w:rsid w:val="00851211"/>
    <w:rsid w:val="0085147A"/>
    <w:rsid w:val="00853A79"/>
    <w:rsid w:val="008542C4"/>
    <w:rsid w:val="008546B9"/>
    <w:rsid w:val="008548C8"/>
    <w:rsid w:val="00854B1A"/>
    <w:rsid w:val="00855302"/>
    <w:rsid w:val="00855413"/>
    <w:rsid w:val="00855C16"/>
    <w:rsid w:val="00856470"/>
    <w:rsid w:val="008564C5"/>
    <w:rsid w:val="008568A9"/>
    <w:rsid w:val="00856AFD"/>
    <w:rsid w:val="00856B36"/>
    <w:rsid w:val="00856BF2"/>
    <w:rsid w:val="00856FC5"/>
    <w:rsid w:val="00857F12"/>
    <w:rsid w:val="0086037E"/>
    <w:rsid w:val="00860775"/>
    <w:rsid w:val="00861743"/>
    <w:rsid w:val="00861958"/>
    <w:rsid w:val="00861A68"/>
    <w:rsid w:val="00861B50"/>
    <w:rsid w:val="00861F78"/>
    <w:rsid w:val="00862536"/>
    <w:rsid w:val="00862857"/>
    <w:rsid w:val="00862DB5"/>
    <w:rsid w:val="0086332C"/>
    <w:rsid w:val="0086380A"/>
    <w:rsid w:val="008638A4"/>
    <w:rsid w:val="00863C0E"/>
    <w:rsid w:val="00864435"/>
    <w:rsid w:val="008645AB"/>
    <w:rsid w:val="008648D3"/>
    <w:rsid w:val="0086538C"/>
    <w:rsid w:val="0086538F"/>
    <w:rsid w:val="0086560C"/>
    <w:rsid w:val="00865A3F"/>
    <w:rsid w:val="00865A5A"/>
    <w:rsid w:val="00865DC3"/>
    <w:rsid w:val="0086627B"/>
    <w:rsid w:val="00866830"/>
    <w:rsid w:val="00866966"/>
    <w:rsid w:val="0086756C"/>
    <w:rsid w:val="0086765D"/>
    <w:rsid w:val="00867715"/>
    <w:rsid w:val="00867A77"/>
    <w:rsid w:val="00867FE9"/>
    <w:rsid w:val="0087029A"/>
    <w:rsid w:val="008705CB"/>
    <w:rsid w:val="008707AE"/>
    <w:rsid w:val="008712C5"/>
    <w:rsid w:val="008713DE"/>
    <w:rsid w:val="008717EC"/>
    <w:rsid w:val="008720C6"/>
    <w:rsid w:val="00872981"/>
    <w:rsid w:val="00872D30"/>
    <w:rsid w:val="00872DDE"/>
    <w:rsid w:val="00872FFE"/>
    <w:rsid w:val="008744B3"/>
    <w:rsid w:val="00874735"/>
    <w:rsid w:val="00874D46"/>
    <w:rsid w:val="00875C7F"/>
    <w:rsid w:val="00875E04"/>
    <w:rsid w:val="008762EC"/>
    <w:rsid w:val="00877CE0"/>
    <w:rsid w:val="008800B5"/>
    <w:rsid w:val="00880E4D"/>
    <w:rsid w:val="00880F19"/>
    <w:rsid w:val="00881078"/>
    <w:rsid w:val="00881091"/>
    <w:rsid w:val="00881AD1"/>
    <w:rsid w:val="008827CC"/>
    <w:rsid w:val="008828B3"/>
    <w:rsid w:val="008829EC"/>
    <w:rsid w:val="008839D1"/>
    <w:rsid w:val="00883DBD"/>
    <w:rsid w:val="00884B62"/>
    <w:rsid w:val="008852CF"/>
    <w:rsid w:val="008852E0"/>
    <w:rsid w:val="008856ED"/>
    <w:rsid w:val="0088585A"/>
    <w:rsid w:val="00885AF5"/>
    <w:rsid w:val="00885BD0"/>
    <w:rsid w:val="00886786"/>
    <w:rsid w:val="0088686B"/>
    <w:rsid w:val="00887135"/>
    <w:rsid w:val="0088730E"/>
    <w:rsid w:val="00887D52"/>
    <w:rsid w:val="00887D54"/>
    <w:rsid w:val="008903E7"/>
    <w:rsid w:val="0089080F"/>
    <w:rsid w:val="008919B4"/>
    <w:rsid w:val="008924DC"/>
    <w:rsid w:val="00892A8C"/>
    <w:rsid w:val="00892B4A"/>
    <w:rsid w:val="008939AB"/>
    <w:rsid w:val="0089458D"/>
    <w:rsid w:val="008957A7"/>
    <w:rsid w:val="00895920"/>
    <w:rsid w:val="00895B95"/>
    <w:rsid w:val="00896213"/>
    <w:rsid w:val="00896518"/>
    <w:rsid w:val="00896684"/>
    <w:rsid w:val="00896F98"/>
    <w:rsid w:val="008970D4"/>
    <w:rsid w:val="00897146"/>
    <w:rsid w:val="00897B3D"/>
    <w:rsid w:val="00897BCA"/>
    <w:rsid w:val="008A05F9"/>
    <w:rsid w:val="008A0601"/>
    <w:rsid w:val="008A0944"/>
    <w:rsid w:val="008A0B3B"/>
    <w:rsid w:val="008A146B"/>
    <w:rsid w:val="008A14A5"/>
    <w:rsid w:val="008A14B3"/>
    <w:rsid w:val="008A160C"/>
    <w:rsid w:val="008A241C"/>
    <w:rsid w:val="008A29D9"/>
    <w:rsid w:val="008A380C"/>
    <w:rsid w:val="008A3A10"/>
    <w:rsid w:val="008A40A5"/>
    <w:rsid w:val="008A422C"/>
    <w:rsid w:val="008A463E"/>
    <w:rsid w:val="008A5E81"/>
    <w:rsid w:val="008A639E"/>
    <w:rsid w:val="008A6B07"/>
    <w:rsid w:val="008A70F1"/>
    <w:rsid w:val="008A75A5"/>
    <w:rsid w:val="008A7910"/>
    <w:rsid w:val="008A7E44"/>
    <w:rsid w:val="008A7F0F"/>
    <w:rsid w:val="008B0A89"/>
    <w:rsid w:val="008B0F2B"/>
    <w:rsid w:val="008B1B6C"/>
    <w:rsid w:val="008B1F4F"/>
    <w:rsid w:val="008B2106"/>
    <w:rsid w:val="008B232F"/>
    <w:rsid w:val="008B2E3C"/>
    <w:rsid w:val="008B2E41"/>
    <w:rsid w:val="008B2F77"/>
    <w:rsid w:val="008B3AF0"/>
    <w:rsid w:val="008B3DE7"/>
    <w:rsid w:val="008B3E76"/>
    <w:rsid w:val="008B4302"/>
    <w:rsid w:val="008B4376"/>
    <w:rsid w:val="008B451A"/>
    <w:rsid w:val="008B49AF"/>
    <w:rsid w:val="008B4AC0"/>
    <w:rsid w:val="008B57B2"/>
    <w:rsid w:val="008B64AF"/>
    <w:rsid w:val="008B66C3"/>
    <w:rsid w:val="008B6DBC"/>
    <w:rsid w:val="008B7117"/>
    <w:rsid w:val="008B7A8C"/>
    <w:rsid w:val="008C0646"/>
    <w:rsid w:val="008C11C5"/>
    <w:rsid w:val="008C135B"/>
    <w:rsid w:val="008C1EAD"/>
    <w:rsid w:val="008C2173"/>
    <w:rsid w:val="008C2D31"/>
    <w:rsid w:val="008C31E1"/>
    <w:rsid w:val="008C3274"/>
    <w:rsid w:val="008C35E7"/>
    <w:rsid w:val="008C364E"/>
    <w:rsid w:val="008C3CAE"/>
    <w:rsid w:val="008C3E31"/>
    <w:rsid w:val="008C3FA4"/>
    <w:rsid w:val="008C4B73"/>
    <w:rsid w:val="008C5763"/>
    <w:rsid w:val="008C57D3"/>
    <w:rsid w:val="008C5EDC"/>
    <w:rsid w:val="008C60E0"/>
    <w:rsid w:val="008C6391"/>
    <w:rsid w:val="008C6786"/>
    <w:rsid w:val="008C67FF"/>
    <w:rsid w:val="008C6E1C"/>
    <w:rsid w:val="008D071E"/>
    <w:rsid w:val="008D076B"/>
    <w:rsid w:val="008D099D"/>
    <w:rsid w:val="008D15DD"/>
    <w:rsid w:val="008D1654"/>
    <w:rsid w:val="008D3570"/>
    <w:rsid w:val="008D3A2C"/>
    <w:rsid w:val="008D3A40"/>
    <w:rsid w:val="008D49B4"/>
    <w:rsid w:val="008D4C1C"/>
    <w:rsid w:val="008D514A"/>
    <w:rsid w:val="008D51E5"/>
    <w:rsid w:val="008D55EA"/>
    <w:rsid w:val="008D5714"/>
    <w:rsid w:val="008D57EC"/>
    <w:rsid w:val="008D5993"/>
    <w:rsid w:val="008D5CE2"/>
    <w:rsid w:val="008D6F09"/>
    <w:rsid w:val="008D761E"/>
    <w:rsid w:val="008D79B2"/>
    <w:rsid w:val="008D7ED2"/>
    <w:rsid w:val="008D7F53"/>
    <w:rsid w:val="008E0173"/>
    <w:rsid w:val="008E01B9"/>
    <w:rsid w:val="008E038B"/>
    <w:rsid w:val="008E0C2C"/>
    <w:rsid w:val="008E0C87"/>
    <w:rsid w:val="008E0DBC"/>
    <w:rsid w:val="008E10BF"/>
    <w:rsid w:val="008E1B0F"/>
    <w:rsid w:val="008E234C"/>
    <w:rsid w:val="008E2461"/>
    <w:rsid w:val="008E2466"/>
    <w:rsid w:val="008E2632"/>
    <w:rsid w:val="008E2D52"/>
    <w:rsid w:val="008E34B1"/>
    <w:rsid w:val="008E3681"/>
    <w:rsid w:val="008E36A1"/>
    <w:rsid w:val="008E370B"/>
    <w:rsid w:val="008E38ED"/>
    <w:rsid w:val="008E3A95"/>
    <w:rsid w:val="008E4E07"/>
    <w:rsid w:val="008E4F0A"/>
    <w:rsid w:val="008E4F86"/>
    <w:rsid w:val="008E5E22"/>
    <w:rsid w:val="008E6134"/>
    <w:rsid w:val="008E66E4"/>
    <w:rsid w:val="008E6769"/>
    <w:rsid w:val="008E76F3"/>
    <w:rsid w:val="008E7ED1"/>
    <w:rsid w:val="008F019D"/>
    <w:rsid w:val="008F053A"/>
    <w:rsid w:val="008F0935"/>
    <w:rsid w:val="008F0ED5"/>
    <w:rsid w:val="008F1A24"/>
    <w:rsid w:val="008F2184"/>
    <w:rsid w:val="008F2412"/>
    <w:rsid w:val="008F283E"/>
    <w:rsid w:val="008F2D2F"/>
    <w:rsid w:val="008F3D27"/>
    <w:rsid w:val="008F458C"/>
    <w:rsid w:val="008F4767"/>
    <w:rsid w:val="008F4C12"/>
    <w:rsid w:val="008F5418"/>
    <w:rsid w:val="008F5673"/>
    <w:rsid w:val="008F5CF1"/>
    <w:rsid w:val="008F5DA4"/>
    <w:rsid w:val="008F5EC1"/>
    <w:rsid w:val="008F5F51"/>
    <w:rsid w:val="008F5FF4"/>
    <w:rsid w:val="008F6074"/>
    <w:rsid w:val="008F6B4E"/>
    <w:rsid w:val="008F74F4"/>
    <w:rsid w:val="008F7884"/>
    <w:rsid w:val="008F7983"/>
    <w:rsid w:val="00900096"/>
    <w:rsid w:val="0090055C"/>
    <w:rsid w:val="00900826"/>
    <w:rsid w:val="0090124A"/>
    <w:rsid w:val="00901A4D"/>
    <w:rsid w:val="00901E0A"/>
    <w:rsid w:val="009028CB"/>
    <w:rsid w:val="009028D8"/>
    <w:rsid w:val="0090441A"/>
    <w:rsid w:val="009047D5"/>
    <w:rsid w:val="00905F69"/>
    <w:rsid w:val="00906212"/>
    <w:rsid w:val="0090623D"/>
    <w:rsid w:val="0090642C"/>
    <w:rsid w:val="0090649B"/>
    <w:rsid w:val="00907754"/>
    <w:rsid w:val="009078CD"/>
    <w:rsid w:val="00907C06"/>
    <w:rsid w:val="0091097D"/>
    <w:rsid w:val="00910E0D"/>
    <w:rsid w:val="009111C8"/>
    <w:rsid w:val="0091164B"/>
    <w:rsid w:val="00911687"/>
    <w:rsid w:val="0091182E"/>
    <w:rsid w:val="00911C57"/>
    <w:rsid w:val="00911E93"/>
    <w:rsid w:val="00912D5F"/>
    <w:rsid w:val="0091333D"/>
    <w:rsid w:val="009139F8"/>
    <w:rsid w:val="009142A7"/>
    <w:rsid w:val="00914D56"/>
    <w:rsid w:val="009163D6"/>
    <w:rsid w:val="0091696A"/>
    <w:rsid w:val="00917111"/>
    <w:rsid w:val="00917BC7"/>
    <w:rsid w:val="009207AF"/>
    <w:rsid w:val="009214D7"/>
    <w:rsid w:val="00921830"/>
    <w:rsid w:val="0092184E"/>
    <w:rsid w:val="00921D39"/>
    <w:rsid w:val="00922460"/>
    <w:rsid w:val="0092258E"/>
    <w:rsid w:val="00922E74"/>
    <w:rsid w:val="00923355"/>
    <w:rsid w:val="009238B6"/>
    <w:rsid w:val="0092492D"/>
    <w:rsid w:val="00925870"/>
    <w:rsid w:val="00925B48"/>
    <w:rsid w:val="00925E92"/>
    <w:rsid w:val="00926361"/>
    <w:rsid w:val="009266EC"/>
    <w:rsid w:val="00926CB7"/>
    <w:rsid w:val="0092741A"/>
    <w:rsid w:val="009279B3"/>
    <w:rsid w:val="00930238"/>
    <w:rsid w:val="0093138B"/>
    <w:rsid w:val="00931CBA"/>
    <w:rsid w:val="00932055"/>
    <w:rsid w:val="00932808"/>
    <w:rsid w:val="00932977"/>
    <w:rsid w:val="0093298D"/>
    <w:rsid w:val="00932BB5"/>
    <w:rsid w:val="009333EE"/>
    <w:rsid w:val="0093353B"/>
    <w:rsid w:val="00933B1D"/>
    <w:rsid w:val="00933CDF"/>
    <w:rsid w:val="00934E77"/>
    <w:rsid w:val="00934ECC"/>
    <w:rsid w:val="00935030"/>
    <w:rsid w:val="009354A9"/>
    <w:rsid w:val="00935D40"/>
    <w:rsid w:val="00935E32"/>
    <w:rsid w:val="00937319"/>
    <w:rsid w:val="00937769"/>
    <w:rsid w:val="00937A59"/>
    <w:rsid w:val="009405D9"/>
    <w:rsid w:val="009408CE"/>
    <w:rsid w:val="00940C0E"/>
    <w:rsid w:val="00941580"/>
    <w:rsid w:val="00941808"/>
    <w:rsid w:val="00941819"/>
    <w:rsid w:val="009418E7"/>
    <w:rsid w:val="00941979"/>
    <w:rsid w:val="00941B67"/>
    <w:rsid w:val="00941DEE"/>
    <w:rsid w:val="00941FF6"/>
    <w:rsid w:val="00942861"/>
    <w:rsid w:val="00943E1A"/>
    <w:rsid w:val="00943E9B"/>
    <w:rsid w:val="00944042"/>
    <w:rsid w:val="009448E3"/>
    <w:rsid w:val="00945F7B"/>
    <w:rsid w:val="00946A03"/>
    <w:rsid w:val="00946FCE"/>
    <w:rsid w:val="009472BE"/>
    <w:rsid w:val="00947597"/>
    <w:rsid w:val="00947A4D"/>
    <w:rsid w:val="00950940"/>
    <w:rsid w:val="00950FF8"/>
    <w:rsid w:val="009510FD"/>
    <w:rsid w:val="009512CD"/>
    <w:rsid w:val="00951BB3"/>
    <w:rsid w:val="00951E6D"/>
    <w:rsid w:val="0095226F"/>
    <w:rsid w:val="00952A98"/>
    <w:rsid w:val="00952B3F"/>
    <w:rsid w:val="00952C04"/>
    <w:rsid w:val="00952E9A"/>
    <w:rsid w:val="009534E8"/>
    <w:rsid w:val="0095399B"/>
    <w:rsid w:val="00953B7A"/>
    <w:rsid w:val="00953BFD"/>
    <w:rsid w:val="00953D2E"/>
    <w:rsid w:val="009545ED"/>
    <w:rsid w:val="00954CEC"/>
    <w:rsid w:val="00954D26"/>
    <w:rsid w:val="00955040"/>
    <w:rsid w:val="009556B5"/>
    <w:rsid w:val="00955954"/>
    <w:rsid w:val="009559D7"/>
    <w:rsid w:val="00955C1F"/>
    <w:rsid w:val="009565D4"/>
    <w:rsid w:val="00956973"/>
    <w:rsid w:val="00956AF8"/>
    <w:rsid w:val="0095772F"/>
    <w:rsid w:val="00957A75"/>
    <w:rsid w:val="0096009B"/>
    <w:rsid w:val="00960404"/>
    <w:rsid w:val="00960EF5"/>
    <w:rsid w:val="0096138B"/>
    <w:rsid w:val="0096169E"/>
    <w:rsid w:val="00961E13"/>
    <w:rsid w:val="00962421"/>
    <w:rsid w:val="00962584"/>
    <w:rsid w:val="0096320C"/>
    <w:rsid w:val="00963612"/>
    <w:rsid w:val="009637BA"/>
    <w:rsid w:val="00963B66"/>
    <w:rsid w:val="00963DAF"/>
    <w:rsid w:val="009652F7"/>
    <w:rsid w:val="00965AA1"/>
    <w:rsid w:val="00965E93"/>
    <w:rsid w:val="0096602F"/>
    <w:rsid w:val="009668BE"/>
    <w:rsid w:val="00966911"/>
    <w:rsid w:val="009669E8"/>
    <w:rsid w:val="009671A8"/>
    <w:rsid w:val="00967CC7"/>
    <w:rsid w:val="009700E1"/>
    <w:rsid w:val="009702BA"/>
    <w:rsid w:val="009706F5"/>
    <w:rsid w:val="0097090B"/>
    <w:rsid w:val="00970DD2"/>
    <w:rsid w:val="009711F1"/>
    <w:rsid w:val="0097180C"/>
    <w:rsid w:val="009719A2"/>
    <w:rsid w:val="00971B57"/>
    <w:rsid w:val="00971D60"/>
    <w:rsid w:val="009722A0"/>
    <w:rsid w:val="0097287F"/>
    <w:rsid w:val="00972D96"/>
    <w:rsid w:val="00972E7B"/>
    <w:rsid w:val="0097337E"/>
    <w:rsid w:val="009739DC"/>
    <w:rsid w:val="00973DB1"/>
    <w:rsid w:val="00973F41"/>
    <w:rsid w:val="00974BCD"/>
    <w:rsid w:val="00975B04"/>
    <w:rsid w:val="00975CC9"/>
    <w:rsid w:val="00975F6E"/>
    <w:rsid w:val="00976845"/>
    <w:rsid w:val="00976971"/>
    <w:rsid w:val="00976F27"/>
    <w:rsid w:val="0097712C"/>
    <w:rsid w:val="00977206"/>
    <w:rsid w:val="00977DF4"/>
    <w:rsid w:val="00977E65"/>
    <w:rsid w:val="009803D4"/>
    <w:rsid w:val="0098061C"/>
    <w:rsid w:val="009806DF"/>
    <w:rsid w:val="00980903"/>
    <w:rsid w:val="0098167B"/>
    <w:rsid w:val="00981B08"/>
    <w:rsid w:val="00981DC4"/>
    <w:rsid w:val="009826BD"/>
    <w:rsid w:val="00982750"/>
    <w:rsid w:val="00982CC2"/>
    <w:rsid w:val="00983B8E"/>
    <w:rsid w:val="00984047"/>
    <w:rsid w:val="00984448"/>
    <w:rsid w:val="00984697"/>
    <w:rsid w:val="00984BAD"/>
    <w:rsid w:val="009851D1"/>
    <w:rsid w:val="00985E5F"/>
    <w:rsid w:val="009869D1"/>
    <w:rsid w:val="00986DD9"/>
    <w:rsid w:val="00986DFC"/>
    <w:rsid w:val="00987366"/>
    <w:rsid w:val="0098750C"/>
    <w:rsid w:val="00987A17"/>
    <w:rsid w:val="00987CF8"/>
    <w:rsid w:val="0099010B"/>
    <w:rsid w:val="00990296"/>
    <w:rsid w:val="009909B7"/>
    <w:rsid w:val="00991839"/>
    <w:rsid w:val="00991AD4"/>
    <w:rsid w:val="0099207C"/>
    <w:rsid w:val="00992405"/>
    <w:rsid w:val="00992711"/>
    <w:rsid w:val="0099291E"/>
    <w:rsid w:val="00992950"/>
    <w:rsid w:val="0099458A"/>
    <w:rsid w:val="00994AE0"/>
    <w:rsid w:val="00994DF0"/>
    <w:rsid w:val="00994E47"/>
    <w:rsid w:val="009957BC"/>
    <w:rsid w:val="00995D4F"/>
    <w:rsid w:val="0099689A"/>
    <w:rsid w:val="009969AA"/>
    <w:rsid w:val="00996B87"/>
    <w:rsid w:val="00996E57"/>
    <w:rsid w:val="00997E58"/>
    <w:rsid w:val="009A0081"/>
    <w:rsid w:val="009A0665"/>
    <w:rsid w:val="009A0854"/>
    <w:rsid w:val="009A0E6A"/>
    <w:rsid w:val="009A1031"/>
    <w:rsid w:val="009A13AD"/>
    <w:rsid w:val="009A14EB"/>
    <w:rsid w:val="009A25A3"/>
    <w:rsid w:val="009A318E"/>
    <w:rsid w:val="009A4094"/>
    <w:rsid w:val="009A47C3"/>
    <w:rsid w:val="009A4AAF"/>
    <w:rsid w:val="009A4CD4"/>
    <w:rsid w:val="009A516F"/>
    <w:rsid w:val="009A53A0"/>
    <w:rsid w:val="009A597F"/>
    <w:rsid w:val="009A6979"/>
    <w:rsid w:val="009A6AAD"/>
    <w:rsid w:val="009A6DFC"/>
    <w:rsid w:val="009A774E"/>
    <w:rsid w:val="009A777C"/>
    <w:rsid w:val="009A7D72"/>
    <w:rsid w:val="009B0026"/>
    <w:rsid w:val="009B036F"/>
    <w:rsid w:val="009B06DA"/>
    <w:rsid w:val="009B07CA"/>
    <w:rsid w:val="009B1111"/>
    <w:rsid w:val="009B147D"/>
    <w:rsid w:val="009B195C"/>
    <w:rsid w:val="009B2A69"/>
    <w:rsid w:val="009B33D9"/>
    <w:rsid w:val="009B33E8"/>
    <w:rsid w:val="009B3426"/>
    <w:rsid w:val="009B431C"/>
    <w:rsid w:val="009B46E5"/>
    <w:rsid w:val="009B4B42"/>
    <w:rsid w:val="009B5906"/>
    <w:rsid w:val="009B590E"/>
    <w:rsid w:val="009B5F76"/>
    <w:rsid w:val="009B6FA4"/>
    <w:rsid w:val="009B70BA"/>
    <w:rsid w:val="009B74A5"/>
    <w:rsid w:val="009B7C38"/>
    <w:rsid w:val="009C014A"/>
    <w:rsid w:val="009C06B1"/>
    <w:rsid w:val="009C088F"/>
    <w:rsid w:val="009C0C3D"/>
    <w:rsid w:val="009C0C67"/>
    <w:rsid w:val="009C22C1"/>
    <w:rsid w:val="009C312A"/>
    <w:rsid w:val="009C35AA"/>
    <w:rsid w:val="009C3CE4"/>
    <w:rsid w:val="009C4353"/>
    <w:rsid w:val="009C4B9A"/>
    <w:rsid w:val="009C50CB"/>
    <w:rsid w:val="009C5589"/>
    <w:rsid w:val="009C681D"/>
    <w:rsid w:val="009C7B01"/>
    <w:rsid w:val="009D012F"/>
    <w:rsid w:val="009D06FE"/>
    <w:rsid w:val="009D0D6D"/>
    <w:rsid w:val="009D0EC2"/>
    <w:rsid w:val="009D1432"/>
    <w:rsid w:val="009D150A"/>
    <w:rsid w:val="009D162A"/>
    <w:rsid w:val="009D1AED"/>
    <w:rsid w:val="009D2BE7"/>
    <w:rsid w:val="009D31C0"/>
    <w:rsid w:val="009D3411"/>
    <w:rsid w:val="009D3587"/>
    <w:rsid w:val="009D3CD2"/>
    <w:rsid w:val="009D3EE5"/>
    <w:rsid w:val="009D4AEB"/>
    <w:rsid w:val="009D4BEB"/>
    <w:rsid w:val="009D4D16"/>
    <w:rsid w:val="009D51EE"/>
    <w:rsid w:val="009D66B5"/>
    <w:rsid w:val="009D713A"/>
    <w:rsid w:val="009D7866"/>
    <w:rsid w:val="009D7CC1"/>
    <w:rsid w:val="009D7ED9"/>
    <w:rsid w:val="009E0558"/>
    <w:rsid w:val="009E0817"/>
    <w:rsid w:val="009E0AC3"/>
    <w:rsid w:val="009E0F2A"/>
    <w:rsid w:val="009E11B9"/>
    <w:rsid w:val="009E1898"/>
    <w:rsid w:val="009E1E21"/>
    <w:rsid w:val="009E21D5"/>
    <w:rsid w:val="009E286C"/>
    <w:rsid w:val="009E2A58"/>
    <w:rsid w:val="009E2AFD"/>
    <w:rsid w:val="009E2D37"/>
    <w:rsid w:val="009E2DD3"/>
    <w:rsid w:val="009E3493"/>
    <w:rsid w:val="009E4036"/>
    <w:rsid w:val="009E43CF"/>
    <w:rsid w:val="009E4617"/>
    <w:rsid w:val="009E4946"/>
    <w:rsid w:val="009E4BAA"/>
    <w:rsid w:val="009E5088"/>
    <w:rsid w:val="009E5D94"/>
    <w:rsid w:val="009E60C7"/>
    <w:rsid w:val="009E686D"/>
    <w:rsid w:val="009E6903"/>
    <w:rsid w:val="009E6A27"/>
    <w:rsid w:val="009E6CFD"/>
    <w:rsid w:val="009E7330"/>
    <w:rsid w:val="009E7C79"/>
    <w:rsid w:val="009E7C96"/>
    <w:rsid w:val="009F0BAD"/>
    <w:rsid w:val="009F1560"/>
    <w:rsid w:val="009F1643"/>
    <w:rsid w:val="009F1816"/>
    <w:rsid w:val="009F30AF"/>
    <w:rsid w:val="009F33AA"/>
    <w:rsid w:val="009F3476"/>
    <w:rsid w:val="009F3576"/>
    <w:rsid w:val="009F3EAB"/>
    <w:rsid w:val="009F43B3"/>
    <w:rsid w:val="009F49E4"/>
    <w:rsid w:val="009F4B81"/>
    <w:rsid w:val="009F4B88"/>
    <w:rsid w:val="009F4BDA"/>
    <w:rsid w:val="009F4FE5"/>
    <w:rsid w:val="009F50BE"/>
    <w:rsid w:val="009F563D"/>
    <w:rsid w:val="009F568A"/>
    <w:rsid w:val="009F58BD"/>
    <w:rsid w:val="009F5BA3"/>
    <w:rsid w:val="009F5E99"/>
    <w:rsid w:val="009F6301"/>
    <w:rsid w:val="009F69E1"/>
    <w:rsid w:val="009F781F"/>
    <w:rsid w:val="009F7B4A"/>
    <w:rsid w:val="009F7BD7"/>
    <w:rsid w:val="00A00109"/>
    <w:rsid w:val="00A005C8"/>
    <w:rsid w:val="00A00C2E"/>
    <w:rsid w:val="00A00FD0"/>
    <w:rsid w:val="00A013E1"/>
    <w:rsid w:val="00A01473"/>
    <w:rsid w:val="00A0154B"/>
    <w:rsid w:val="00A017DE"/>
    <w:rsid w:val="00A01A94"/>
    <w:rsid w:val="00A01C16"/>
    <w:rsid w:val="00A02710"/>
    <w:rsid w:val="00A02D18"/>
    <w:rsid w:val="00A0301B"/>
    <w:rsid w:val="00A03585"/>
    <w:rsid w:val="00A036CE"/>
    <w:rsid w:val="00A03AFC"/>
    <w:rsid w:val="00A042C8"/>
    <w:rsid w:val="00A05A8D"/>
    <w:rsid w:val="00A05F4C"/>
    <w:rsid w:val="00A0681B"/>
    <w:rsid w:val="00A06919"/>
    <w:rsid w:val="00A06D09"/>
    <w:rsid w:val="00A0732A"/>
    <w:rsid w:val="00A07FA1"/>
    <w:rsid w:val="00A101C6"/>
    <w:rsid w:val="00A10256"/>
    <w:rsid w:val="00A1077F"/>
    <w:rsid w:val="00A108A7"/>
    <w:rsid w:val="00A10C8B"/>
    <w:rsid w:val="00A11896"/>
    <w:rsid w:val="00A124B3"/>
    <w:rsid w:val="00A13995"/>
    <w:rsid w:val="00A14551"/>
    <w:rsid w:val="00A145C7"/>
    <w:rsid w:val="00A1549C"/>
    <w:rsid w:val="00A15C10"/>
    <w:rsid w:val="00A169BC"/>
    <w:rsid w:val="00A16B72"/>
    <w:rsid w:val="00A16FD8"/>
    <w:rsid w:val="00A203BF"/>
    <w:rsid w:val="00A20B6A"/>
    <w:rsid w:val="00A20F92"/>
    <w:rsid w:val="00A2115A"/>
    <w:rsid w:val="00A21195"/>
    <w:rsid w:val="00A221B0"/>
    <w:rsid w:val="00A2223E"/>
    <w:rsid w:val="00A224F2"/>
    <w:rsid w:val="00A23464"/>
    <w:rsid w:val="00A24047"/>
    <w:rsid w:val="00A241B3"/>
    <w:rsid w:val="00A24484"/>
    <w:rsid w:val="00A25417"/>
    <w:rsid w:val="00A25A89"/>
    <w:rsid w:val="00A25AC9"/>
    <w:rsid w:val="00A25D2A"/>
    <w:rsid w:val="00A25DB3"/>
    <w:rsid w:val="00A26226"/>
    <w:rsid w:val="00A2645D"/>
    <w:rsid w:val="00A26D9B"/>
    <w:rsid w:val="00A26E9E"/>
    <w:rsid w:val="00A271FD"/>
    <w:rsid w:val="00A273D3"/>
    <w:rsid w:val="00A30345"/>
    <w:rsid w:val="00A306D3"/>
    <w:rsid w:val="00A30E36"/>
    <w:rsid w:val="00A31143"/>
    <w:rsid w:val="00A311FC"/>
    <w:rsid w:val="00A3123B"/>
    <w:rsid w:val="00A3187C"/>
    <w:rsid w:val="00A31D22"/>
    <w:rsid w:val="00A31F6D"/>
    <w:rsid w:val="00A32AB2"/>
    <w:rsid w:val="00A32E1E"/>
    <w:rsid w:val="00A33280"/>
    <w:rsid w:val="00A33333"/>
    <w:rsid w:val="00A3494E"/>
    <w:rsid w:val="00A35959"/>
    <w:rsid w:val="00A36948"/>
    <w:rsid w:val="00A36FD8"/>
    <w:rsid w:val="00A374DC"/>
    <w:rsid w:val="00A37BAC"/>
    <w:rsid w:val="00A40230"/>
    <w:rsid w:val="00A402A2"/>
    <w:rsid w:val="00A402D5"/>
    <w:rsid w:val="00A40C64"/>
    <w:rsid w:val="00A40DDB"/>
    <w:rsid w:val="00A412B7"/>
    <w:rsid w:val="00A41A77"/>
    <w:rsid w:val="00A41C2B"/>
    <w:rsid w:val="00A41C91"/>
    <w:rsid w:val="00A41F92"/>
    <w:rsid w:val="00A421D8"/>
    <w:rsid w:val="00A42E77"/>
    <w:rsid w:val="00A435CD"/>
    <w:rsid w:val="00A43668"/>
    <w:rsid w:val="00A4367D"/>
    <w:rsid w:val="00A43A46"/>
    <w:rsid w:val="00A43B9C"/>
    <w:rsid w:val="00A4435D"/>
    <w:rsid w:val="00A444CE"/>
    <w:rsid w:val="00A446D0"/>
    <w:rsid w:val="00A44A24"/>
    <w:rsid w:val="00A44BC3"/>
    <w:rsid w:val="00A44CA7"/>
    <w:rsid w:val="00A4501F"/>
    <w:rsid w:val="00A45184"/>
    <w:rsid w:val="00A455E9"/>
    <w:rsid w:val="00A46524"/>
    <w:rsid w:val="00A50606"/>
    <w:rsid w:val="00A50B8B"/>
    <w:rsid w:val="00A50CD6"/>
    <w:rsid w:val="00A50FBD"/>
    <w:rsid w:val="00A515F1"/>
    <w:rsid w:val="00A5201E"/>
    <w:rsid w:val="00A529AF"/>
    <w:rsid w:val="00A52B01"/>
    <w:rsid w:val="00A53303"/>
    <w:rsid w:val="00A53315"/>
    <w:rsid w:val="00A53DA4"/>
    <w:rsid w:val="00A53DC9"/>
    <w:rsid w:val="00A53FF1"/>
    <w:rsid w:val="00A54229"/>
    <w:rsid w:val="00A54490"/>
    <w:rsid w:val="00A545DA"/>
    <w:rsid w:val="00A5595A"/>
    <w:rsid w:val="00A559EB"/>
    <w:rsid w:val="00A55C00"/>
    <w:rsid w:val="00A564A1"/>
    <w:rsid w:val="00A56817"/>
    <w:rsid w:val="00A571FE"/>
    <w:rsid w:val="00A6000D"/>
    <w:rsid w:val="00A607EC"/>
    <w:rsid w:val="00A60AA9"/>
    <w:rsid w:val="00A60E5E"/>
    <w:rsid w:val="00A60EF6"/>
    <w:rsid w:val="00A60F78"/>
    <w:rsid w:val="00A61074"/>
    <w:rsid w:val="00A618D2"/>
    <w:rsid w:val="00A62414"/>
    <w:rsid w:val="00A62666"/>
    <w:rsid w:val="00A6273B"/>
    <w:rsid w:val="00A628BE"/>
    <w:rsid w:val="00A62E86"/>
    <w:rsid w:val="00A63166"/>
    <w:rsid w:val="00A6319A"/>
    <w:rsid w:val="00A63545"/>
    <w:rsid w:val="00A6388D"/>
    <w:rsid w:val="00A64946"/>
    <w:rsid w:val="00A64F12"/>
    <w:rsid w:val="00A65DCA"/>
    <w:rsid w:val="00A66974"/>
    <w:rsid w:val="00A675B0"/>
    <w:rsid w:val="00A7032D"/>
    <w:rsid w:val="00A70572"/>
    <w:rsid w:val="00A70671"/>
    <w:rsid w:val="00A70D24"/>
    <w:rsid w:val="00A71304"/>
    <w:rsid w:val="00A71674"/>
    <w:rsid w:val="00A7170C"/>
    <w:rsid w:val="00A72183"/>
    <w:rsid w:val="00A7221C"/>
    <w:rsid w:val="00A723B8"/>
    <w:rsid w:val="00A73458"/>
    <w:rsid w:val="00A7383C"/>
    <w:rsid w:val="00A73880"/>
    <w:rsid w:val="00A73CE7"/>
    <w:rsid w:val="00A74269"/>
    <w:rsid w:val="00A7426E"/>
    <w:rsid w:val="00A743A7"/>
    <w:rsid w:val="00A74B26"/>
    <w:rsid w:val="00A74D24"/>
    <w:rsid w:val="00A7521D"/>
    <w:rsid w:val="00A753EE"/>
    <w:rsid w:val="00A755A1"/>
    <w:rsid w:val="00A75754"/>
    <w:rsid w:val="00A75812"/>
    <w:rsid w:val="00A75BDE"/>
    <w:rsid w:val="00A75DFC"/>
    <w:rsid w:val="00A75E81"/>
    <w:rsid w:val="00A75F2A"/>
    <w:rsid w:val="00A76536"/>
    <w:rsid w:val="00A7728D"/>
    <w:rsid w:val="00A77951"/>
    <w:rsid w:val="00A77A43"/>
    <w:rsid w:val="00A77D4F"/>
    <w:rsid w:val="00A804C6"/>
    <w:rsid w:val="00A81410"/>
    <w:rsid w:val="00A81CF2"/>
    <w:rsid w:val="00A82977"/>
    <w:rsid w:val="00A83B64"/>
    <w:rsid w:val="00A83D97"/>
    <w:rsid w:val="00A84115"/>
    <w:rsid w:val="00A843C4"/>
    <w:rsid w:val="00A844C6"/>
    <w:rsid w:val="00A8479A"/>
    <w:rsid w:val="00A84AD6"/>
    <w:rsid w:val="00A85E15"/>
    <w:rsid w:val="00A862A1"/>
    <w:rsid w:val="00A86500"/>
    <w:rsid w:val="00A8696C"/>
    <w:rsid w:val="00A87258"/>
    <w:rsid w:val="00A90503"/>
    <w:rsid w:val="00A90836"/>
    <w:rsid w:val="00A90E85"/>
    <w:rsid w:val="00A912A4"/>
    <w:rsid w:val="00A91A05"/>
    <w:rsid w:val="00A91C6D"/>
    <w:rsid w:val="00A920EA"/>
    <w:rsid w:val="00A9238A"/>
    <w:rsid w:val="00A9265A"/>
    <w:rsid w:val="00A92E61"/>
    <w:rsid w:val="00A93191"/>
    <w:rsid w:val="00A93753"/>
    <w:rsid w:val="00A941E0"/>
    <w:rsid w:val="00A94E21"/>
    <w:rsid w:val="00A95170"/>
    <w:rsid w:val="00A95E2E"/>
    <w:rsid w:val="00A96016"/>
    <w:rsid w:val="00A96FDF"/>
    <w:rsid w:val="00A97214"/>
    <w:rsid w:val="00A97651"/>
    <w:rsid w:val="00AA00AF"/>
    <w:rsid w:val="00AA0120"/>
    <w:rsid w:val="00AA0C4C"/>
    <w:rsid w:val="00AA0E60"/>
    <w:rsid w:val="00AA1203"/>
    <w:rsid w:val="00AA142E"/>
    <w:rsid w:val="00AA298E"/>
    <w:rsid w:val="00AA2ADA"/>
    <w:rsid w:val="00AA338B"/>
    <w:rsid w:val="00AA3F4B"/>
    <w:rsid w:val="00AA42F4"/>
    <w:rsid w:val="00AA4489"/>
    <w:rsid w:val="00AA5029"/>
    <w:rsid w:val="00AA5523"/>
    <w:rsid w:val="00AA5AAD"/>
    <w:rsid w:val="00AA5C7F"/>
    <w:rsid w:val="00AA5D3B"/>
    <w:rsid w:val="00AA6086"/>
    <w:rsid w:val="00AA74E9"/>
    <w:rsid w:val="00AB04AE"/>
    <w:rsid w:val="00AB0CB3"/>
    <w:rsid w:val="00AB17E1"/>
    <w:rsid w:val="00AB1AF5"/>
    <w:rsid w:val="00AB1B4F"/>
    <w:rsid w:val="00AB1BCC"/>
    <w:rsid w:val="00AB24EA"/>
    <w:rsid w:val="00AB25F6"/>
    <w:rsid w:val="00AB281C"/>
    <w:rsid w:val="00AB308E"/>
    <w:rsid w:val="00AB35BB"/>
    <w:rsid w:val="00AB380B"/>
    <w:rsid w:val="00AB39BA"/>
    <w:rsid w:val="00AB3F57"/>
    <w:rsid w:val="00AB42B1"/>
    <w:rsid w:val="00AB444E"/>
    <w:rsid w:val="00AB47AC"/>
    <w:rsid w:val="00AB4B88"/>
    <w:rsid w:val="00AB4B8A"/>
    <w:rsid w:val="00AB4FF6"/>
    <w:rsid w:val="00AB5860"/>
    <w:rsid w:val="00AB59A0"/>
    <w:rsid w:val="00AB6DC6"/>
    <w:rsid w:val="00AB70A2"/>
    <w:rsid w:val="00AC007D"/>
    <w:rsid w:val="00AC1573"/>
    <w:rsid w:val="00AC1C0F"/>
    <w:rsid w:val="00AC1F71"/>
    <w:rsid w:val="00AC1F93"/>
    <w:rsid w:val="00AC20AD"/>
    <w:rsid w:val="00AC292D"/>
    <w:rsid w:val="00AC2F42"/>
    <w:rsid w:val="00AC450E"/>
    <w:rsid w:val="00AC4E66"/>
    <w:rsid w:val="00AC5141"/>
    <w:rsid w:val="00AC58B0"/>
    <w:rsid w:val="00AC5CAA"/>
    <w:rsid w:val="00AC5F11"/>
    <w:rsid w:val="00AC647F"/>
    <w:rsid w:val="00AC6697"/>
    <w:rsid w:val="00AC6F9F"/>
    <w:rsid w:val="00AC6FA7"/>
    <w:rsid w:val="00AC7291"/>
    <w:rsid w:val="00AD05B8"/>
    <w:rsid w:val="00AD094E"/>
    <w:rsid w:val="00AD152E"/>
    <w:rsid w:val="00AD15A8"/>
    <w:rsid w:val="00AD15B3"/>
    <w:rsid w:val="00AD1884"/>
    <w:rsid w:val="00AD1CBF"/>
    <w:rsid w:val="00AD2236"/>
    <w:rsid w:val="00AD2266"/>
    <w:rsid w:val="00AD2BF7"/>
    <w:rsid w:val="00AD342C"/>
    <w:rsid w:val="00AD38BB"/>
    <w:rsid w:val="00AD41A1"/>
    <w:rsid w:val="00AD42E1"/>
    <w:rsid w:val="00AD44D3"/>
    <w:rsid w:val="00AD4517"/>
    <w:rsid w:val="00AD46DA"/>
    <w:rsid w:val="00AD4E67"/>
    <w:rsid w:val="00AD4F2D"/>
    <w:rsid w:val="00AD542B"/>
    <w:rsid w:val="00AD5CE7"/>
    <w:rsid w:val="00AD732B"/>
    <w:rsid w:val="00AD7848"/>
    <w:rsid w:val="00AE0600"/>
    <w:rsid w:val="00AE0D5E"/>
    <w:rsid w:val="00AE1116"/>
    <w:rsid w:val="00AE1AA6"/>
    <w:rsid w:val="00AE1F07"/>
    <w:rsid w:val="00AE2188"/>
    <w:rsid w:val="00AE2546"/>
    <w:rsid w:val="00AE29BC"/>
    <w:rsid w:val="00AE3B0E"/>
    <w:rsid w:val="00AE4ED7"/>
    <w:rsid w:val="00AE5470"/>
    <w:rsid w:val="00AE557B"/>
    <w:rsid w:val="00AE5E8F"/>
    <w:rsid w:val="00AE5FAD"/>
    <w:rsid w:val="00AE5FB7"/>
    <w:rsid w:val="00AE6200"/>
    <w:rsid w:val="00AE675D"/>
    <w:rsid w:val="00AE73FE"/>
    <w:rsid w:val="00AE7417"/>
    <w:rsid w:val="00AE75B9"/>
    <w:rsid w:val="00AE7B26"/>
    <w:rsid w:val="00AE7F60"/>
    <w:rsid w:val="00AF01D0"/>
    <w:rsid w:val="00AF0942"/>
    <w:rsid w:val="00AF0A97"/>
    <w:rsid w:val="00AF1B1E"/>
    <w:rsid w:val="00AF1BD2"/>
    <w:rsid w:val="00AF26C3"/>
    <w:rsid w:val="00AF3441"/>
    <w:rsid w:val="00AF3758"/>
    <w:rsid w:val="00AF3F54"/>
    <w:rsid w:val="00AF4339"/>
    <w:rsid w:val="00AF4BC5"/>
    <w:rsid w:val="00AF58D7"/>
    <w:rsid w:val="00AF5DC0"/>
    <w:rsid w:val="00AF6568"/>
    <w:rsid w:val="00AF6F0E"/>
    <w:rsid w:val="00AF75E9"/>
    <w:rsid w:val="00AF7B6F"/>
    <w:rsid w:val="00AF7EB8"/>
    <w:rsid w:val="00B00B34"/>
    <w:rsid w:val="00B00CFC"/>
    <w:rsid w:val="00B00EE3"/>
    <w:rsid w:val="00B01420"/>
    <w:rsid w:val="00B0161E"/>
    <w:rsid w:val="00B019DD"/>
    <w:rsid w:val="00B01B19"/>
    <w:rsid w:val="00B020B8"/>
    <w:rsid w:val="00B0247B"/>
    <w:rsid w:val="00B02CE5"/>
    <w:rsid w:val="00B02E5E"/>
    <w:rsid w:val="00B03CE2"/>
    <w:rsid w:val="00B03F77"/>
    <w:rsid w:val="00B04498"/>
    <w:rsid w:val="00B04704"/>
    <w:rsid w:val="00B050E3"/>
    <w:rsid w:val="00B05311"/>
    <w:rsid w:val="00B05480"/>
    <w:rsid w:val="00B0577B"/>
    <w:rsid w:val="00B06378"/>
    <w:rsid w:val="00B0649A"/>
    <w:rsid w:val="00B066ED"/>
    <w:rsid w:val="00B0760F"/>
    <w:rsid w:val="00B07BA6"/>
    <w:rsid w:val="00B1028F"/>
    <w:rsid w:val="00B104B0"/>
    <w:rsid w:val="00B10B77"/>
    <w:rsid w:val="00B1125A"/>
    <w:rsid w:val="00B11551"/>
    <w:rsid w:val="00B11936"/>
    <w:rsid w:val="00B11FC3"/>
    <w:rsid w:val="00B12818"/>
    <w:rsid w:val="00B1294C"/>
    <w:rsid w:val="00B12A9F"/>
    <w:rsid w:val="00B12BBB"/>
    <w:rsid w:val="00B12C89"/>
    <w:rsid w:val="00B1363F"/>
    <w:rsid w:val="00B13656"/>
    <w:rsid w:val="00B13AD8"/>
    <w:rsid w:val="00B13BF9"/>
    <w:rsid w:val="00B14330"/>
    <w:rsid w:val="00B144C2"/>
    <w:rsid w:val="00B14625"/>
    <w:rsid w:val="00B15232"/>
    <w:rsid w:val="00B156FA"/>
    <w:rsid w:val="00B15967"/>
    <w:rsid w:val="00B163F4"/>
    <w:rsid w:val="00B16DA6"/>
    <w:rsid w:val="00B174EE"/>
    <w:rsid w:val="00B1791D"/>
    <w:rsid w:val="00B205DF"/>
    <w:rsid w:val="00B20680"/>
    <w:rsid w:val="00B20785"/>
    <w:rsid w:val="00B20B8E"/>
    <w:rsid w:val="00B2173D"/>
    <w:rsid w:val="00B219B5"/>
    <w:rsid w:val="00B219D6"/>
    <w:rsid w:val="00B21D45"/>
    <w:rsid w:val="00B221DB"/>
    <w:rsid w:val="00B22375"/>
    <w:rsid w:val="00B22D47"/>
    <w:rsid w:val="00B231AC"/>
    <w:rsid w:val="00B2324E"/>
    <w:rsid w:val="00B23820"/>
    <w:rsid w:val="00B238EE"/>
    <w:rsid w:val="00B23960"/>
    <w:rsid w:val="00B2418B"/>
    <w:rsid w:val="00B245A7"/>
    <w:rsid w:val="00B2490B"/>
    <w:rsid w:val="00B24F87"/>
    <w:rsid w:val="00B2505D"/>
    <w:rsid w:val="00B25361"/>
    <w:rsid w:val="00B269B0"/>
    <w:rsid w:val="00B26AB7"/>
    <w:rsid w:val="00B26B5C"/>
    <w:rsid w:val="00B26EF9"/>
    <w:rsid w:val="00B272AC"/>
    <w:rsid w:val="00B27DBA"/>
    <w:rsid w:val="00B27F17"/>
    <w:rsid w:val="00B27F36"/>
    <w:rsid w:val="00B301F5"/>
    <w:rsid w:val="00B306FB"/>
    <w:rsid w:val="00B3127A"/>
    <w:rsid w:val="00B31897"/>
    <w:rsid w:val="00B32F12"/>
    <w:rsid w:val="00B34211"/>
    <w:rsid w:val="00B342B4"/>
    <w:rsid w:val="00B3633F"/>
    <w:rsid w:val="00B3673E"/>
    <w:rsid w:val="00B3675D"/>
    <w:rsid w:val="00B40616"/>
    <w:rsid w:val="00B4069B"/>
    <w:rsid w:val="00B407C0"/>
    <w:rsid w:val="00B41A92"/>
    <w:rsid w:val="00B42DE7"/>
    <w:rsid w:val="00B4376A"/>
    <w:rsid w:val="00B444B4"/>
    <w:rsid w:val="00B44A49"/>
    <w:rsid w:val="00B44AD1"/>
    <w:rsid w:val="00B45BBA"/>
    <w:rsid w:val="00B45C31"/>
    <w:rsid w:val="00B460F8"/>
    <w:rsid w:val="00B468F6"/>
    <w:rsid w:val="00B47CD3"/>
    <w:rsid w:val="00B5010E"/>
    <w:rsid w:val="00B50C46"/>
    <w:rsid w:val="00B5110D"/>
    <w:rsid w:val="00B5173B"/>
    <w:rsid w:val="00B517E5"/>
    <w:rsid w:val="00B52320"/>
    <w:rsid w:val="00B52DFF"/>
    <w:rsid w:val="00B52F83"/>
    <w:rsid w:val="00B52FC2"/>
    <w:rsid w:val="00B536BA"/>
    <w:rsid w:val="00B53955"/>
    <w:rsid w:val="00B53BBD"/>
    <w:rsid w:val="00B541A6"/>
    <w:rsid w:val="00B54262"/>
    <w:rsid w:val="00B544DA"/>
    <w:rsid w:val="00B545F5"/>
    <w:rsid w:val="00B548A3"/>
    <w:rsid w:val="00B54EAB"/>
    <w:rsid w:val="00B55021"/>
    <w:rsid w:val="00B562CD"/>
    <w:rsid w:val="00B56763"/>
    <w:rsid w:val="00B57033"/>
    <w:rsid w:val="00B573EE"/>
    <w:rsid w:val="00B600BB"/>
    <w:rsid w:val="00B609A3"/>
    <w:rsid w:val="00B60C55"/>
    <w:rsid w:val="00B61C1E"/>
    <w:rsid w:val="00B61DB8"/>
    <w:rsid w:val="00B62ED0"/>
    <w:rsid w:val="00B634D6"/>
    <w:rsid w:val="00B63559"/>
    <w:rsid w:val="00B63FBF"/>
    <w:rsid w:val="00B646CD"/>
    <w:rsid w:val="00B64CF6"/>
    <w:rsid w:val="00B64D72"/>
    <w:rsid w:val="00B66005"/>
    <w:rsid w:val="00B6601E"/>
    <w:rsid w:val="00B661FD"/>
    <w:rsid w:val="00B66246"/>
    <w:rsid w:val="00B66F18"/>
    <w:rsid w:val="00B66F59"/>
    <w:rsid w:val="00B670CC"/>
    <w:rsid w:val="00B67260"/>
    <w:rsid w:val="00B67273"/>
    <w:rsid w:val="00B67610"/>
    <w:rsid w:val="00B6766B"/>
    <w:rsid w:val="00B67BB0"/>
    <w:rsid w:val="00B67CFE"/>
    <w:rsid w:val="00B700A0"/>
    <w:rsid w:val="00B7010B"/>
    <w:rsid w:val="00B70319"/>
    <w:rsid w:val="00B70CB5"/>
    <w:rsid w:val="00B715FA"/>
    <w:rsid w:val="00B728BF"/>
    <w:rsid w:val="00B72DB9"/>
    <w:rsid w:val="00B72FAC"/>
    <w:rsid w:val="00B72FF7"/>
    <w:rsid w:val="00B7316D"/>
    <w:rsid w:val="00B73562"/>
    <w:rsid w:val="00B74584"/>
    <w:rsid w:val="00B74A08"/>
    <w:rsid w:val="00B7531D"/>
    <w:rsid w:val="00B7583F"/>
    <w:rsid w:val="00B76529"/>
    <w:rsid w:val="00B76F69"/>
    <w:rsid w:val="00B7735D"/>
    <w:rsid w:val="00B7764D"/>
    <w:rsid w:val="00B7789D"/>
    <w:rsid w:val="00B77A1B"/>
    <w:rsid w:val="00B77B29"/>
    <w:rsid w:val="00B77E14"/>
    <w:rsid w:val="00B80461"/>
    <w:rsid w:val="00B810AB"/>
    <w:rsid w:val="00B814B2"/>
    <w:rsid w:val="00B8186B"/>
    <w:rsid w:val="00B818A8"/>
    <w:rsid w:val="00B82430"/>
    <w:rsid w:val="00B82CB0"/>
    <w:rsid w:val="00B832FE"/>
    <w:rsid w:val="00B8340E"/>
    <w:rsid w:val="00B835C6"/>
    <w:rsid w:val="00B8371D"/>
    <w:rsid w:val="00B83906"/>
    <w:rsid w:val="00B84053"/>
    <w:rsid w:val="00B842F0"/>
    <w:rsid w:val="00B8478F"/>
    <w:rsid w:val="00B849F7"/>
    <w:rsid w:val="00B84BA0"/>
    <w:rsid w:val="00B84E17"/>
    <w:rsid w:val="00B859D5"/>
    <w:rsid w:val="00B85B3A"/>
    <w:rsid w:val="00B85D29"/>
    <w:rsid w:val="00B875CC"/>
    <w:rsid w:val="00B87D12"/>
    <w:rsid w:val="00B90302"/>
    <w:rsid w:val="00B90BAD"/>
    <w:rsid w:val="00B90D40"/>
    <w:rsid w:val="00B91003"/>
    <w:rsid w:val="00B915DB"/>
    <w:rsid w:val="00B92046"/>
    <w:rsid w:val="00B922A4"/>
    <w:rsid w:val="00B92754"/>
    <w:rsid w:val="00B9364E"/>
    <w:rsid w:val="00B940F1"/>
    <w:rsid w:val="00B96CE4"/>
    <w:rsid w:val="00B97513"/>
    <w:rsid w:val="00B97FD1"/>
    <w:rsid w:val="00BA053F"/>
    <w:rsid w:val="00BA05D5"/>
    <w:rsid w:val="00BA0D0F"/>
    <w:rsid w:val="00BA131F"/>
    <w:rsid w:val="00BA1844"/>
    <w:rsid w:val="00BA3809"/>
    <w:rsid w:val="00BA4B9F"/>
    <w:rsid w:val="00BA4CD9"/>
    <w:rsid w:val="00BA4D74"/>
    <w:rsid w:val="00BA59D6"/>
    <w:rsid w:val="00BA5F80"/>
    <w:rsid w:val="00BA609A"/>
    <w:rsid w:val="00BA625F"/>
    <w:rsid w:val="00BA6422"/>
    <w:rsid w:val="00BA6CE8"/>
    <w:rsid w:val="00BA6FF1"/>
    <w:rsid w:val="00BA72A1"/>
    <w:rsid w:val="00BA7BCE"/>
    <w:rsid w:val="00BB031B"/>
    <w:rsid w:val="00BB0685"/>
    <w:rsid w:val="00BB0C24"/>
    <w:rsid w:val="00BB0FB5"/>
    <w:rsid w:val="00BB15B1"/>
    <w:rsid w:val="00BB1819"/>
    <w:rsid w:val="00BB1E23"/>
    <w:rsid w:val="00BB28A6"/>
    <w:rsid w:val="00BB2B77"/>
    <w:rsid w:val="00BB3322"/>
    <w:rsid w:val="00BB3351"/>
    <w:rsid w:val="00BB35B4"/>
    <w:rsid w:val="00BB37BF"/>
    <w:rsid w:val="00BB3EB2"/>
    <w:rsid w:val="00BB40D7"/>
    <w:rsid w:val="00BB45CE"/>
    <w:rsid w:val="00BB46AC"/>
    <w:rsid w:val="00BB49D5"/>
    <w:rsid w:val="00BB4BA8"/>
    <w:rsid w:val="00BB4EFA"/>
    <w:rsid w:val="00BB541F"/>
    <w:rsid w:val="00BB57CF"/>
    <w:rsid w:val="00BB5FCA"/>
    <w:rsid w:val="00BB6AD7"/>
    <w:rsid w:val="00BB71C5"/>
    <w:rsid w:val="00BB7409"/>
    <w:rsid w:val="00BB7503"/>
    <w:rsid w:val="00BB78AC"/>
    <w:rsid w:val="00BC054E"/>
    <w:rsid w:val="00BC063A"/>
    <w:rsid w:val="00BC083C"/>
    <w:rsid w:val="00BC0941"/>
    <w:rsid w:val="00BC0CA3"/>
    <w:rsid w:val="00BC1898"/>
    <w:rsid w:val="00BC1E13"/>
    <w:rsid w:val="00BC1F50"/>
    <w:rsid w:val="00BC2084"/>
    <w:rsid w:val="00BC264D"/>
    <w:rsid w:val="00BC366F"/>
    <w:rsid w:val="00BC3EC5"/>
    <w:rsid w:val="00BC5252"/>
    <w:rsid w:val="00BC545D"/>
    <w:rsid w:val="00BC59BA"/>
    <w:rsid w:val="00BC60FE"/>
    <w:rsid w:val="00BC7383"/>
    <w:rsid w:val="00BC7432"/>
    <w:rsid w:val="00BC7E14"/>
    <w:rsid w:val="00BD1C32"/>
    <w:rsid w:val="00BD1D4D"/>
    <w:rsid w:val="00BD1F9E"/>
    <w:rsid w:val="00BD2D50"/>
    <w:rsid w:val="00BD39CE"/>
    <w:rsid w:val="00BD3D29"/>
    <w:rsid w:val="00BD3EC2"/>
    <w:rsid w:val="00BD4298"/>
    <w:rsid w:val="00BD4660"/>
    <w:rsid w:val="00BD60C0"/>
    <w:rsid w:val="00BD6161"/>
    <w:rsid w:val="00BD6F1D"/>
    <w:rsid w:val="00BD705B"/>
    <w:rsid w:val="00BD773E"/>
    <w:rsid w:val="00BD7DAD"/>
    <w:rsid w:val="00BE01DE"/>
    <w:rsid w:val="00BE037A"/>
    <w:rsid w:val="00BE0419"/>
    <w:rsid w:val="00BE08F1"/>
    <w:rsid w:val="00BE0C26"/>
    <w:rsid w:val="00BE0CBA"/>
    <w:rsid w:val="00BE12B6"/>
    <w:rsid w:val="00BE12E5"/>
    <w:rsid w:val="00BE19F5"/>
    <w:rsid w:val="00BE1C8F"/>
    <w:rsid w:val="00BE2165"/>
    <w:rsid w:val="00BE2603"/>
    <w:rsid w:val="00BE2CBE"/>
    <w:rsid w:val="00BE3155"/>
    <w:rsid w:val="00BE3252"/>
    <w:rsid w:val="00BE3540"/>
    <w:rsid w:val="00BE483F"/>
    <w:rsid w:val="00BE489A"/>
    <w:rsid w:val="00BE61D5"/>
    <w:rsid w:val="00BE646C"/>
    <w:rsid w:val="00BE6734"/>
    <w:rsid w:val="00BE67E8"/>
    <w:rsid w:val="00BE6851"/>
    <w:rsid w:val="00BE710D"/>
    <w:rsid w:val="00BE7121"/>
    <w:rsid w:val="00BE798C"/>
    <w:rsid w:val="00BE7D67"/>
    <w:rsid w:val="00BF058D"/>
    <w:rsid w:val="00BF05F9"/>
    <w:rsid w:val="00BF0AAC"/>
    <w:rsid w:val="00BF0C77"/>
    <w:rsid w:val="00BF0FAC"/>
    <w:rsid w:val="00BF2217"/>
    <w:rsid w:val="00BF2416"/>
    <w:rsid w:val="00BF29A1"/>
    <w:rsid w:val="00BF29E9"/>
    <w:rsid w:val="00BF2DDC"/>
    <w:rsid w:val="00BF2FB0"/>
    <w:rsid w:val="00BF360D"/>
    <w:rsid w:val="00BF3644"/>
    <w:rsid w:val="00BF3812"/>
    <w:rsid w:val="00BF424D"/>
    <w:rsid w:val="00BF4C2A"/>
    <w:rsid w:val="00BF4D7F"/>
    <w:rsid w:val="00BF5FBF"/>
    <w:rsid w:val="00BF6319"/>
    <w:rsid w:val="00BF6E1B"/>
    <w:rsid w:val="00BF7396"/>
    <w:rsid w:val="00BF7F52"/>
    <w:rsid w:val="00C0042B"/>
    <w:rsid w:val="00C00E36"/>
    <w:rsid w:val="00C01672"/>
    <w:rsid w:val="00C0189A"/>
    <w:rsid w:val="00C02670"/>
    <w:rsid w:val="00C02E67"/>
    <w:rsid w:val="00C03144"/>
    <w:rsid w:val="00C03251"/>
    <w:rsid w:val="00C0348E"/>
    <w:rsid w:val="00C037C2"/>
    <w:rsid w:val="00C03D46"/>
    <w:rsid w:val="00C04019"/>
    <w:rsid w:val="00C0448E"/>
    <w:rsid w:val="00C0458E"/>
    <w:rsid w:val="00C04CD2"/>
    <w:rsid w:val="00C04DE0"/>
    <w:rsid w:val="00C04DF6"/>
    <w:rsid w:val="00C05D3A"/>
    <w:rsid w:val="00C06591"/>
    <w:rsid w:val="00C06EE6"/>
    <w:rsid w:val="00C07984"/>
    <w:rsid w:val="00C10404"/>
    <w:rsid w:val="00C109CC"/>
    <w:rsid w:val="00C10EBC"/>
    <w:rsid w:val="00C11901"/>
    <w:rsid w:val="00C11A71"/>
    <w:rsid w:val="00C12265"/>
    <w:rsid w:val="00C12C3B"/>
    <w:rsid w:val="00C139CD"/>
    <w:rsid w:val="00C13A6D"/>
    <w:rsid w:val="00C14829"/>
    <w:rsid w:val="00C1495B"/>
    <w:rsid w:val="00C15121"/>
    <w:rsid w:val="00C15B68"/>
    <w:rsid w:val="00C15B7A"/>
    <w:rsid w:val="00C15DC8"/>
    <w:rsid w:val="00C16065"/>
    <w:rsid w:val="00C160A2"/>
    <w:rsid w:val="00C161D0"/>
    <w:rsid w:val="00C17AB2"/>
    <w:rsid w:val="00C2063A"/>
    <w:rsid w:val="00C214C6"/>
    <w:rsid w:val="00C21696"/>
    <w:rsid w:val="00C22E41"/>
    <w:rsid w:val="00C23489"/>
    <w:rsid w:val="00C23889"/>
    <w:rsid w:val="00C23F88"/>
    <w:rsid w:val="00C2410C"/>
    <w:rsid w:val="00C2443C"/>
    <w:rsid w:val="00C24797"/>
    <w:rsid w:val="00C24A6D"/>
    <w:rsid w:val="00C24C29"/>
    <w:rsid w:val="00C25AA1"/>
    <w:rsid w:val="00C25ACA"/>
    <w:rsid w:val="00C25F08"/>
    <w:rsid w:val="00C25F6E"/>
    <w:rsid w:val="00C2664E"/>
    <w:rsid w:val="00C2671B"/>
    <w:rsid w:val="00C26C03"/>
    <w:rsid w:val="00C27564"/>
    <w:rsid w:val="00C27C3E"/>
    <w:rsid w:val="00C3018C"/>
    <w:rsid w:val="00C30580"/>
    <w:rsid w:val="00C30B5B"/>
    <w:rsid w:val="00C30B8C"/>
    <w:rsid w:val="00C31573"/>
    <w:rsid w:val="00C31876"/>
    <w:rsid w:val="00C31C4C"/>
    <w:rsid w:val="00C322B1"/>
    <w:rsid w:val="00C32A12"/>
    <w:rsid w:val="00C33DFE"/>
    <w:rsid w:val="00C345AC"/>
    <w:rsid w:val="00C34BF9"/>
    <w:rsid w:val="00C3542B"/>
    <w:rsid w:val="00C35886"/>
    <w:rsid w:val="00C361AC"/>
    <w:rsid w:val="00C375EA"/>
    <w:rsid w:val="00C4032C"/>
    <w:rsid w:val="00C40F27"/>
    <w:rsid w:val="00C41585"/>
    <w:rsid w:val="00C42034"/>
    <w:rsid w:val="00C42054"/>
    <w:rsid w:val="00C422D4"/>
    <w:rsid w:val="00C42A29"/>
    <w:rsid w:val="00C43175"/>
    <w:rsid w:val="00C432D1"/>
    <w:rsid w:val="00C43FB4"/>
    <w:rsid w:val="00C444B3"/>
    <w:rsid w:val="00C44583"/>
    <w:rsid w:val="00C4496F"/>
    <w:rsid w:val="00C44BE3"/>
    <w:rsid w:val="00C44C6F"/>
    <w:rsid w:val="00C44F4D"/>
    <w:rsid w:val="00C46403"/>
    <w:rsid w:val="00C4643C"/>
    <w:rsid w:val="00C464FF"/>
    <w:rsid w:val="00C4711C"/>
    <w:rsid w:val="00C472C1"/>
    <w:rsid w:val="00C47722"/>
    <w:rsid w:val="00C47BE6"/>
    <w:rsid w:val="00C50233"/>
    <w:rsid w:val="00C50ECC"/>
    <w:rsid w:val="00C51376"/>
    <w:rsid w:val="00C51477"/>
    <w:rsid w:val="00C5215C"/>
    <w:rsid w:val="00C52774"/>
    <w:rsid w:val="00C52930"/>
    <w:rsid w:val="00C52E49"/>
    <w:rsid w:val="00C53AE7"/>
    <w:rsid w:val="00C5419B"/>
    <w:rsid w:val="00C54D04"/>
    <w:rsid w:val="00C554E2"/>
    <w:rsid w:val="00C55A11"/>
    <w:rsid w:val="00C561F4"/>
    <w:rsid w:val="00C563F0"/>
    <w:rsid w:val="00C56A8C"/>
    <w:rsid w:val="00C5777F"/>
    <w:rsid w:val="00C579A6"/>
    <w:rsid w:val="00C6018E"/>
    <w:rsid w:val="00C60815"/>
    <w:rsid w:val="00C60B45"/>
    <w:rsid w:val="00C60F62"/>
    <w:rsid w:val="00C6135E"/>
    <w:rsid w:val="00C614B5"/>
    <w:rsid w:val="00C6183F"/>
    <w:rsid w:val="00C61CF2"/>
    <w:rsid w:val="00C61CF8"/>
    <w:rsid w:val="00C6230E"/>
    <w:rsid w:val="00C625B0"/>
    <w:rsid w:val="00C62BD6"/>
    <w:rsid w:val="00C62FE5"/>
    <w:rsid w:val="00C64049"/>
    <w:rsid w:val="00C64302"/>
    <w:rsid w:val="00C6495D"/>
    <w:rsid w:val="00C64A32"/>
    <w:rsid w:val="00C64C32"/>
    <w:rsid w:val="00C66106"/>
    <w:rsid w:val="00C66167"/>
    <w:rsid w:val="00C666E1"/>
    <w:rsid w:val="00C66DC0"/>
    <w:rsid w:val="00C6700D"/>
    <w:rsid w:val="00C679A9"/>
    <w:rsid w:val="00C67AF8"/>
    <w:rsid w:val="00C67FDB"/>
    <w:rsid w:val="00C70692"/>
    <w:rsid w:val="00C70CCB"/>
    <w:rsid w:val="00C713F5"/>
    <w:rsid w:val="00C7159D"/>
    <w:rsid w:val="00C71E01"/>
    <w:rsid w:val="00C72E4A"/>
    <w:rsid w:val="00C72FCB"/>
    <w:rsid w:val="00C731DF"/>
    <w:rsid w:val="00C7374E"/>
    <w:rsid w:val="00C73B15"/>
    <w:rsid w:val="00C73FB8"/>
    <w:rsid w:val="00C744AA"/>
    <w:rsid w:val="00C744B9"/>
    <w:rsid w:val="00C750A0"/>
    <w:rsid w:val="00C75514"/>
    <w:rsid w:val="00C7578C"/>
    <w:rsid w:val="00C758CD"/>
    <w:rsid w:val="00C7590E"/>
    <w:rsid w:val="00C75C5D"/>
    <w:rsid w:val="00C75CE8"/>
    <w:rsid w:val="00C75F73"/>
    <w:rsid w:val="00C77663"/>
    <w:rsid w:val="00C800D9"/>
    <w:rsid w:val="00C80222"/>
    <w:rsid w:val="00C82A51"/>
    <w:rsid w:val="00C8348E"/>
    <w:rsid w:val="00C836F8"/>
    <w:rsid w:val="00C849DC"/>
    <w:rsid w:val="00C84E74"/>
    <w:rsid w:val="00C852CE"/>
    <w:rsid w:val="00C85E20"/>
    <w:rsid w:val="00C86108"/>
    <w:rsid w:val="00C86FC7"/>
    <w:rsid w:val="00C87820"/>
    <w:rsid w:val="00C90172"/>
    <w:rsid w:val="00C90384"/>
    <w:rsid w:val="00C90875"/>
    <w:rsid w:val="00C90C02"/>
    <w:rsid w:val="00C90DB4"/>
    <w:rsid w:val="00C910D5"/>
    <w:rsid w:val="00C91F0B"/>
    <w:rsid w:val="00C931D2"/>
    <w:rsid w:val="00C9343C"/>
    <w:rsid w:val="00C94986"/>
    <w:rsid w:val="00C954BD"/>
    <w:rsid w:val="00C96526"/>
    <w:rsid w:val="00C97982"/>
    <w:rsid w:val="00C97A0D"/>
    <w:rsid w:val="00C97B0C"/>
    <w:rsid w:val="00CA01E2"/>
    <w:rsid w:val="00CA0531"/>
    <w:rsid w:val="00CA0C95"/>
    <w:rsid w:val="00CA0CEE"/>
    <w:rsid w:val="00CA181B"/>
    <w:rsid w:val="00CA2539"/>
    <w:rsid w:val="00CA264D"/>
    <w:rsid w:val="00CA2A98"/>
    <w:rsid w:val="00CA3187"/>
    <w:rsid w:val="00CA32AF"/>
    <w:rsid w:val="00CA3346"/>
    <w:rsid w:val="00CA3A50"/>
    <w:rsid w:val="00CA54D6"/>
    <w:rsid w:val="00CA5817"/>
    <w:rsid w:val="00CA5D80"/>
    <w:rsid w:val="00CA63DB"/>
    <w:rsid w:val="00CA7D51"/>
    <w:rsid w:val="00CA7F43"/>
    <w:rsid w:val="00CB0293"/>
    <w:rsid w:val="00CB0622"/>
    <w:rsid w:val="00CB0AD0"/>
    <w:rsid w:val="00CB17BC"/>
    <w:rsid w:val="00CB18A2"/>
    <w:rsid w:val="00CB1A2E"/>
    <w:rsid w:val="00CB1E32"/>
    <w:rsid w:val="00CB1F14"/>
    <w:rsid w:val="00CB20A9"/>
    <w:rsid w:val="00CB224E"/>
    <w:rsid w:val="00CB2782"/>
    <w:rsid w:val="00CB2907"/>
    <w:rsid w:val="00CB2A62"/>
    <w:rsid w:val="00CB2AFC"/>
    <w:rsid w:val="00CB35DD"/>
    <w:rsid w:val="00CB3EB5"/>
    <w:rsid w:val="00CB40D6"/>
    <w:rsid w:val="00CB44BC"/>
    <w:rsid w:val="00CB4897"/>
    <w:rsid w:val="00CB4D17"/>
    <w:rsid w:val="00CB5055"/>
    <w:rsid w:val="00CB5BCD"/>
    <w:rsid w:val="00CB5E28"/>
    <w:rsid w:val="00CB6929"/>
    <w:rsid w:val="00CB6AC0"/>
    <w:rsid w:val="00CB6C6A"/>
    <w:rsid w:val="00CB6E69"/>
    <w:rsid w:val="00CB700F"/>
    <w:rsid w:val="00CB74A0"/>
    <w:rsid w:val="00CB7C53"/>
    <w:rsid w:val="00CC085D"/>
    <w:rsid w:val="00CC08EE"/>
    <w:rsid w:val="00CC0A6D"/>
    <w:rsid w:val="00CC0F11"/>
    <w:rsid w:val="00CC0F55"/>
    <w:rsid w:val="00CC1714"/>
    <w:rsid w:val="00CC1EB5"/>
    <w:rsid w:val="00CC1F5E"/>
    <w:rsid w:val="00CC2563"/>
    <w:rsid w:val="00CC3466"/>
    <w:rsid w:val="00CC4107"/>
    <w:rsid w:val="00CC4397"/>
    <w:rsid w:val="00CC471A"/>
    <w:rsid w:val="00CC4ADA"/>
    <w:rsid w:val="00CC4F7D"/>
    <w:rsid w:val="00CC54E5"/>
    <w:rsid w:val="00CC56CF"/>
    <w:rsid w:val="00CC5E97"/>
    <w:rsid w:val="00CC63E4"/>
    <w:rsid w:val="00CC65F7"/>
    <w:rsid w:val="00CC68DD"/>
    <w:rsid w:val="00CC6951"/>
    <w:rsid w:val="00CC69BC"/>
    <w:rsid w:val="00CC7970"/>
    <w:rsid w:val="00CC7BD0"/>
    <w:rsid w:val="00CD01ED"/>
    <w:rsid w:val="00CD0CAE"/>
    <w:rsid w:val="00CD0E49"/>
    <w:rsid w:val="00CD161B"/>
    <w:rsid w:val="00CD167F"/>
    <w:rsid w:val="00CD1A6B"/>
    <w:rsid w:val="00CD208B"/>
    <w:rsid w:val="00CD227B"/>
    <w:rsid w:val="00CD234F"/>
    <w:rsid w:val="00CD23D3"/>
    <w:rsid w:val="00CD3A6A"/>
    <w:rsid w:val="00CD44BA"/>
    <w:rsid w:val="00CD4521"/>
    <w:rsid w:val="00CD4740"/>
    <w:rsid w:val="00CD4F68"/>
    <w:rsid w:val="00CD4FB4"/>
    <w:rsid w:val="00CD612C"/>
    <w:rsid w:val="00CD6810"/>
    <w:rsid w:val="00CD6B4C"/>
    <w:rsid w:val="00CD6C4C"/>
    <w:rsid w:val="00CD797F"/>
    <w:rsid w:val="00CD7E26"/>
    <w:rsid w:val="00CE00BE"/>
    <w:rsid w:val="00CE0483"/>
    <w:rsid w:val="00CE08AA"/>
    <w:rsid w:val="00CE0C11"/>
    <w:rsid w:val="00CE0CE9"/>
    <w:rsid w:val="00CE0E4B"/>
    <w:rsid w:val="00CE12A6"/>
    <w:rsid w:val="00CE1417"/>
    <w:rsid w:val="00CE1510"/>
    <w:rsid w:val="00CE1F97"/>
    <w:rsid w:val="00CE2411"/>
    <w:rsid w:val="00CE25DE"/>
    <w:rsid w:val="00CE27B5"/>
    <w:rsid w:val="00CE3022"/>
    <w:rsid w:val="00CE3B2A"/>
    <w:rsid w:val="00CE3B3A"/>
    <w:rsid w:val="00CE3B92"/>
    <w:rsid w:val="00CE3BB9"/>
    <w:rsid w:val="00CE3D38"/>
    <w:rsid w:val="00CE41CE"/>
    <w:rsid w:val="00CE4510"/>
    <w:rsid w:val="00CE45E0"/>
    <w:rsid w:val="00CE492B"/>
    <w:rsid w:val="00CE4B4A"/>
    <w:rsid w:val="00CE4C49"/>
    <w:rsid w:val="00CE5ADA"/>
    <w:rsid w:val="00CE6A43"/>
    <w:rsid w:val="00CE77E6"/>
    <w:rsid w:val="00CE797D"/>
    <w:rsid w:val="00CF0715"/>
    <w:rsid w:val="00CF07D2"/>
    <w:rsid w:val="00CF0CF6"/>
    <w:rsid w:val="00CF1AE3"/>
    <w:rsid w:val="00CF1C1C"/>
    <w:rsid w:val="00CF1D4B"/>
    <w:rsid w:val="00CF1F30"/>
    <w:rsid w:val="00CF2CCF"/>
    <w:rsid w:val="00CF2EAF"/>
    <w:rsid w:val="00CF3699"/>
    <w:rsid w:val="00CF3893"/>
    <w:rsid w:val="00CF39AE"/>
    <w:rsid w:val="00CF4C6E"/>
    <w:rsid w:val="00CF57B1"/>
    <w:rsid w:val="00CF5C50"/>
    <w:rsid w:val="00CF6FBC"/>
    <w:rsid w:val="00CF742E"/>
    <w:rsid w:val="00CF763D"/>
    <w:rsid w:val="00CF77ED"/>
    <w:rsid w:val="00D007CB"/>
    <w:rsid w:val="00D00B99"/>
    <w:rsid w:val="00D01470"/>
    <w:rsid w:val="00D01705"/>
    <w:rsid w:val="00D022D9"/>
    <w:rsid w:val="00D02D84"/>
    <w:rsid w:val="00D032D3"/>
    <w:rsid w:val="00D04248"/>
    <w:rsid w:val="00D0457E"/>
    <w:rsid w:val="00D04A41"/>
    <w:rsid w:val="00D04D5D"/>
    <w:rsid w:val="00D05873"/>
    <w:rsid w:val="00D06362"/>
    <w:rsid w:val="00D06536"/>
    <w:rsid w:val="00D06B76"/>
    <w:rsid w:val="00D06D39"/>
    <w:rsid w:val="00D07086"/>
    <w:rsid w:val="00D0708E"/>
    <w:rsid w:val="00D07975"/>
    <w:rsid w:val="00D07A70"/>
    <w:rsid w:val="00D10007"/>
    <w:rsid w:val="00D10990"/>
    <w:rsid w:val="00D1104D"/>
    <w:rsid w:val="00D1191D"/>
    <w:rsid w:val="00D120F0"/>
    <w:rsid w:val="00D124D3"/>
    <w:rsid w:val="00D12A65"/>
    <w:rsid w:val="00D12CCB"/>
    <w:rsid w:val="00D13304"/>
    <w:rsid w:val="00D1377F"/>
    <w:rsid w:val="00D137FA"/>
    <w:rsid w:val="00D14000"/>
    <w:rsid w:val="00D1465B"/>
    <w:rsid w:val="00D148B6"/>
    <w:rsid w:val="00D14DCA"/>
    <w:rsid w:val="00D14F5E"/>
    <w:rsid w:val="00D150CA"/>
    <w:rsid w:val="00D15190"/>
    <w:rsid w:val="00D1621A"/>
    <w:rsid w:val="00D1625A"/>
    <w:rsid w:val="00D16656"/>
    <w:rsid w:val="00D169C3"/>
    <w:rsid w:val="00D16B22"/>
    <w:rsid w:val="00D1716D"/>
    <w:rsid w:val="00D17BBE"/>
    <w:rsid w:val="00D2017D"/>
    <w:rsid w:val="00D2127A"/>
    <w:rsid w:val="00D21286"/>
    <w:rsid w:val="00D21401"/>
    <w:rsid w:val="00D218DF"/>
    <w:rsid w:val="00D219AA"/>
    <w:rsid w:val="00D22965"/>
    <w:rsid w:val="00D23156"/>
    <w:rsid w:val="00D23C8A"/>
    <w:rsid w:val="00D2460A"/>
    <w:rsid w:val="00D2461D"/>
    <w:rsid w:val="00D24A55"/>
    <w:rsid w:val="00D24C01"/>
    <w:rsid w:val="00D26BB2"/>
    <w:rsid w:val="00D26C66"/>
    <w:rsid w:val="00D26E23"/>
    <w:rsid w:val="00D27006"/>
    <w:rsid w:val="00D2748F"/>
    <w:rsid w:val="00D27679"/>
    <w:rsid w:val="00D27D3D"/>
    <w:rsid w:val="00D306BD"/>
    <w:rsid w:val="00D306C4"/>
    <w:rsid w:val="00D3274E"/>
    <w:rsid w:val="00D33532"/>
    <w:rsid w:val="00D33A65"/>
    <w:rsid w:val="00D33A85"/>
    <w:rsid w:val="00D33CFE"/>
    <w:rsid w:val="00D33EB8"/>
    <w:rsid w:val="00D3431D"/>
    <w:rsid w:val="00D345EF"/>
    <w:rsid w:val="00D34932"/>
    <w:rsid w:val="00D34983"/>
    <w:rsid w:val="00D34C10"/>
    <w:rsid w:val="00D35E3C"/>
    <w:rsid w:val="00D362C5"/>
    <w:rsid w:val="00D36579"/>
    <w:rsid w:val="00D368C0"/>
    <w:rsid w:val="00D3695E"/>
    <w:rsid w:val="00D377EC"/>
    <w:rsid w:val="00D37D01"/>
    <w:rsid w:val="00D40865"/>
    <w:rsid w:val="00D40919"/>
    <w:rsid w:val="00D40DCD"/>
    <w:rsid w:val="00D40EFE"/>
    <w:rsid w:val="00D41F31"/>
    <w:rsid w:val="00D427DC"/>
    <w:rsid w:val="00D43086"/>
    <w:rsid w:val="00D4393B"/>
    <w:rsid w:val="00D43B1D"/>
    <w:rsid w:val="00D44435"/>
    <w:rsid w:val="00D44679"/>
    <w:rsid w:val="00D44FCE"/>
    <w:rsid w:val="00D4605B"/>
    <w:rsid w:val="00D461D7"/>
    <w:rsid w:val="00D465C6"/>
    <w:rsid w:val="00D46680"/>
    <w:rsid w:val="00D466EF"/>
    <w:rsid w:val="00D46D55"/>
    <w:rsid w:val="00D471E2"/>
    <w:rsid w:val="00D479AC"/>
    <w:rsid w:val="00D47AD3"/>
    <w:rsid w:val="00D47ED7"/>
    <w:rsid w:val="00D50653"/>
    <w:rsid w:val="00D50C1B"/>
    <w:rsid w:val="00D5107E"/>
    <w:rsid w:val="00D51608"/>
    <w:rsid w:val="00D52456"/>
    <w:rsid w:val="00D526D8"/>
    <w:rsid w:val="00D5280E"/>
    <w:rsid w:val="00D537A6"/>
    <w:rsid w:val="00D54064"/>
    <w:rsid w:val="00D54113"/>
    <w:rsid w:val="00D543F1"/>
    <w:rsid w:val="00D5495C"/>
    <w:rsid w:val="00D54AF5"/>
    <w:rsid w:val="00D550A0"/>
    <w:rsid w:val="00D55354"/>
    <w:rsid w:val="00D55DB6"/>
    <w:rsid w:val="00D55E73"/>
    <w:rsid w:val="00D5609D"/>
    <w:rsid w:val="00D5667A"/>
    <w:rsid w:val="00D56B76"/>
    <w:rsid w:val="00D56BC9"/>
    <w:rsid w:val="00D56C5C"/>
    <w:rsid w:val="00D575ED"/>
    <w:rsid w:val="00D57E2B"/>
    <w:rsid w:val="00D608D6"/>
    <w:rsid w:val="00D61A0C"/>
    <w:rsid w:val="00D61E29"/>
    <w:rsid w:val="00D6208F"/>
    <w:rsid w:val="00D6210F"/>
    <w:rsid w:val="00D62E3A"/>
    <w:rsid w:val="00D632EA"/>
    <w:rsid w:val="00D63454"/>
    <w:rsid w:val="00D64558"/>
    <w:rsid w:val="00D65504"/>
    <w:rsid w:val="00D660C6"/>
    <w:rsid w:val="00D66B8A"/>
    <w:rsid w:val="00D67B78"/>
    <w:rsid w:val="00D67FC4"/>
    <w:rsid w:val="00D70965"/>
    <w:rsid w:val="00D71BDD"/>
    <w:rsid w:val="00D727FB"/>
    <w:rsid w:val="00D72D0F"/>
    <w:rsid w:val="00D73595"/>
    <w:rsid w:val="00D74240"/>
    <w:rsid w:val="00D743A5"/>
    <w:rsid w:val="00D75192"/>
    <w:rsid w:val="00D75255"/>
    <w:rsid w:val="00D7595E"/>
    <w:rsid w:val="00D75B54"/>
    <w:rsid w:val="00D76BA9"/>
    <w:rsid w:val="00D77883"/>
    <w:rsid w:val="00D77C79"/>
    <w:rsid w:val="00D801B9"/>
    <w:rsid w:val="00D8034A"/>
    <w:rsid w:val="00D80B34"/>
    <w:rsid w:val="00D8115D"/>
    <w:rsid w:val="00D81D48"/>
    <w:rsid w:val="00D82845"/>
    <w:rsid w:val="00D8319E"/>
    <w:rsid w:val="00D833BB"/>
    <w:rsid w:val="00D83B3B"/>
    <w:rsid w:val="00D83CB7"/>
    <w:rsid w:val="00D83FF4"/>
    <w:rsid w:val="00D841D7"/>
    <w:rsid w:val="00D842F2"/>
    <w:rsid w:val="00D85266"/>
    <w:rsid w:val="00D8580F"/>
    <w:rsid w:val="00D86A3F"/>
    <w:rsid w:val="00D86ED1"/>
    <w:rsid w:val="00D8732A"/>
    <w:rsid w:val="00D87D56"/>
    <w:rsid w:val="00D87DC4"/>
    <w:rsid w:val="00D87EB1"/>
    <w:rsid w:val="00D907F5"/>
    <w:rsid w:val="00D90834"/>
    <w:rsid w:val="00D9105F"/>
    <w:rsid w:val="00D91B7E"/>
    <w:rsid w:val="00D921E5"/>
    <w:rsid w:val="00D92B99"/>
    <w:rsid w:val="00D9390E"/>
    <w:rsid w:val="00D93C87"/>
    <w:rsid w:val="00D94777"/>
    <w:rsid w:val="00D94B5F"/>
    <w:rsid w:val="00D9579B"/>
    <w:rsid w:val="00D960C0"/>
    <w:rsid w:val="00D961B4"/>
    <w:rsid w:val="00D968C8"/>
    <w:rsid w:val="00D96A39"/>
    <w:rsid w:val="00D96CC2"/>
    <w:rsid w:val="00D96FEA"/>
    <w:rsid w:val="00D97251"/>
    <w:rsid w:val="00D97AA4"/>
    <w:rsid w:val="00DA027D"/>
    <w:rsid w:val="00DA0673"/>
    <w:rsid w:val="00DA0B84"/>
    <w:rsid w:val="00DA0C1A"/>
    <w:rsid w:val="00DA139A"/>
    <w:rsid w:val="00DA16F4"/>
    <w:rsid w:val="00DA17AA"/>
    <w:rsid w:val="00DA1C78"/>
    <w:rsid w:val="00DA1CD7"/>
    <w:rsid w:val="00DA21EE"/>
    <w:rsid w:val="00DA2EAC"/>
    <w:rsid w:val="00DA35E6"/>
    <w:rsid w:val="00DA363F"/>
    <w:rsid w:val="00DA39DD"/>
    <w:rsid w:val="00DA46F1"/>
    <w:rsid w:val="00DA53A7"/>
    <w:rsid w:val="00DA5BDD"/>
    <w:rsid w:val="00DA60A7"/>
    <w:rsid w:val="00DA6B2F"/>
    <w:rsid w:val="00DA6B9F"/>
    <w:rsid w:val="00DA6C31"/>
    <w:rsid w:val="00DA7C66"/>
    <w:rsid w:val="00DA7EF2"/>
    <w:rsid w:val="00DB0C1E"/>
    <w:rsid w:val="00DB13E1"/>
    <w:rsid w:val="00DB1914"/>
    <w:rsid w:val="00DB21F4"/>
    <w:rsid w:val="00DB227F"/>
    <w:rsid w:val="00DB270B"/>
    <w:rsid w:val="00DB27C4"/>
    <w:rsid w:val="00DB2E12"/>
    <w:rsid w:val="00DB379C"/>
    <w:rsid w:val="00DB37D0"/>
    <w:rsid w:val="00DB4083"/>
    <w:rsid w:val="00DB40F9"/>
    <w:rsid w:val="00DB46FE"/>
    <w:rsid w:val="00DB47E1"/>
    <w:rsid w:val="00DB4CA1"/>
    <w:rsid w:val="00DB5191"/>
    <w:rsid w:val="00DB5E71"/>
    <w:rsid w:val="00DB6019"/>
    <w:rsid w:val="00DB6C20"/>
    <w:rsid w:val="00DB7035"/>
    <w:rsid w:val="00DB74FF"/>
    <w:rsid w:val="00DB7B04"/>
    <w:rsid w:val="00DC00F4"/>
    <w:rsid w:val="00DC0410"/>
    <w:rsid w:val="00DC0761"/>
    <w:rsid w:val="00DC079C"/>
    <w:rsid w:val="00DC0EF1"/>
    <w:rsid w:val="00DC107D"/>
    <w:rsid w:val="00DC120E"/>
    <w:rsid w:val="00DC1521"/>
    <w:rsid w:val="00DC162D"/>
    <w:rsid w:val="00DC207D"/>
    <w:rsid w:val="00DC2581"/>
    <w:rsid w:val="00DC2B3F"/>
    <w:rsid w:val="00DC3222"/>
    <w:rsid w:val="00DC38DC"/>
    <w:rsid w:val="00DC3D06"/>
    <w:rsid w:val="00DC41B0"/>
    <w:rsid w:val="00DC455C"/>
    <w:rsid w:val="00DC4801"/>
    <w:rsid w:val="00DC5B3D"/>
    <w:rsid w:val="00DC61EA"/>
    <w:rsid w:val="00DC6C4A"/>
    <w:rsid w:val="00DD0150"/>
    <w:rsid w:val="00DD019D"/>
    <w:rsid w:val="00DD050F"/>
    <w:rsid w:val="00DD0D9B"/>
    <w:rsid w:val="00DD0F25"/>
    <w:rsid w:val="00DD1101"/>
    <w:rsid w:val="00DD1B1E"/>
    <w:rsid w:val="00DD1DFF"/>
    <w:rsid w:val="00DD34F7"/>
    <w:rsid w:val="00DD402F"/>
    <w:rsid w:val="00DD433F"/>
    <w:rsid w:val="00DD4A6F"/>
    <w:rsid w:val="00DD4C04"/>
    <w:rsid w:val="00DD52DD"/>
    <w:rsid w:val="00DD584A"/>
    <w:rsid w:val="00DD5DC8"/>
    <w:rsid w:val="00DD69A3"/>
    <w:rsid w:val="00DD6A89"/>
    <w:rsid w:val="00DD7508"/>
    <w:rsid w:val="00DD7692"/>
    <w:rsid w:val="00DD7772"/>
    <w:rsid w:val="00DD7E1B"/>
    <w:rsid w:val="00DD7E65"/>
    <w:rsid w:val="00DE0E18"/>
    <w:rsid w:val="00DE1AA2"/>
    <w:rsid w:val="00DE24B4"/>
    <w:rsid w:val="00DE28C5"/>
    <w:rsid w:val="00DE3024"/>
    <w:rsid w:val="00DE334A"/>
    <w:rsid w:val="00DE3397"/>
    <w:rsid w:val="00DE3998"/>
    <w:rsid w:val="00DE4B1A"/>
    <w:rsid w:val="00DE50F2"/>
    <w:rsid w:val="00DE50FB"/>
    <w:rsid w:val="00DE53B9"/>
    <w:rsid w:val="00DE5D4E"/>
    <w:rsid w:val="00DE6140"/>
    <w:rsid w:val="00DE68F8"/>
    <w:rsid w:val="00DE7404"/>
    <w:rsid w:val="00DE762D"/>
    <w:rsid w:val="00DE787C"/>
    <w:rsid w:val="00DF0137"/>
    <w:rsid w:val="00DF02BA"/>
    <w:rsid w:val="00DF1034"/>
    <w:rsid w:val="00DF12F2"/>
    <w:rsid w:val="00DF1310"/>
    <w:rsid w:val="00DF15E7"/>
    <w:rsid w:val="00DF1A02"/>
    <w:rsid w:val="00DF1B16"/>
    <w:rsid w:val="00DF1D19"/>
    <w:rsid w:val="00DF1D64"/>
    <w:rsid w:val="00DF2121"/>
    <w:rsid w:val="00DF22A0"/>
    <w:rsid w:val="00DF2AEB"/>
    <w:rsid w:val="00DF3C12"/>
    <w:rsid w:val="00DF3CBE"/>
    <w:rsid w:val="00DF3D2F"/>
    <w:rsid w:val="00DF455D"/>
    <w:rsid w:val="00DF482B"/>
    <w:rsid w:val="00DF4891"/>
    <w:rsid w:val="00DF4965"/>
    <w:rsid w:val="00DF4AAA"/>
    <w:rsid w:val="00DF5196"/>
    <w:rsid w:val="00DF5928"/>
    <w:rsid w:val="00DF6588"/>
    <w:rsid w:val="00DF6C00"/>
    <w:rsid w:val="00DF6CC0"/>
    <w:rsid w:val="00DF7AC9"/>
    <w:rsid w:val="00E01572"/>
    <w:rsid w:val="00E01ABC"/>
    <w:rsid w:val="00E021DE"/>
    <w:rsid w:val="00E02435"/>
    <w:rsid w:val="00E02E72"/>
    <w:rsid w:val="00E03D78"/>
    <w:rsid w:val="00E04A22"/>
    <w:rsid w:val="00E0516C"/>
    <w:rsid w:val="00E05474"/>
    <w:rsid w:val="00E05A51"/>
    <w:rsid w:val="00E05E71"/>
    <w:rsid w:val="00E06B6A"/>
    <w:rsid w:val="00E06D7F"/>
    <w:rsid w:val="00E07BB3"/>
    <w:rsid w:val="00E07C02"/>
    <w:rsid w:val="00E10258"/>
    <w:rsid w:val="00E10802"/>
    <w:rsid w:val="00E10D37"/>
    <w:rsid w:val="00E112F4"/>
    <w:rsid w:val="00E1152F"/>
    <w:rsid w:val="00E11F66"/>
    <w:rsid w:val="00E13197"/>
    <w:rsid w:val="00E13EB2"/>
    <w:rsid w:val="00E14282"/>
    <w:rsid w:val="00E1477C"/>
    <w:rsid w:val="00E14EDF"/>
    <w:rsid w:val="00E1500A"/>
    <w:rsid w:val="00E155E4"/>
    <w:rsid w:val="00E159E0"/>
    <w:rsid w:val="00E15EA2"/>
    <w:rsid w:val="00E162B0"/>
    <w:rsid w:val="00E1641D"/>
    <w:rsid w:val="00E1761C"/>
    <w:rsid w:val="00E20106"/>
    <w:rsid w:val="00E209A2"/>
    <w:rsid w:val="00E20CA7"/>
    <w:rsid w:val="00E20F5F"/>
    <w:rsid w:val="00E21529"/>
    <w:rsid w:val="00E216E3"/>
    <w:rsid w:val="00E2196E"/>
    <w:rsid w:val="00E22EBA"/>
    <w:rsid w:val="00E237EC"/>
    <w:rsid w:val="00E23B43"/>
    <w:rsid w:val="00E23B8D"/>
    <w:rsid w:val="00E23F79"/>
    <w:rsid w:val="00E2425D"/>
    <w:rsid w:val="00E254B3"/>
    <w:rsid w:val="00E256F0"/>
    <w:rsid w:val="00E25C7D"/>
    <w:rsid w:val="00E25D1C"/>
    <w:rsid w:val="00E25E6F"/>
    <w:rsid w:val="00E2643B"/>
    <w:rsid w:val="00E2649F"/>
    <w:rsid w:val="00E26620"/>
    <w:rsid w:val="00E2703C"/>
    <w:rsid w:val="00E271F2"/>
    <w:rsid w:val="00E275F8"/>
    <w:rsid w:val="00E27727"/>
    <w:rsid w:val="00E27B17"/>
    <w:rsid w:val="00E27C12"/>
    <w:rsid w:val="00E27EE5"/>
    <w:rsid w:val="00E30738"/>
    <w:rsid w:val="00E313A0"/>
    <w:rsid w:val="00E32305"/>
    <w:rsid w:val="00E3249B"/>
    <w:rsid w:val="00E3254B"/>
    <w:rsid w:val="00E32932"/>
    <w:rsid w:val="00E33869"/>
    <w:rsid w:val="00E33E3E"/>
    <w:rsid w:val="00E3449E"/>
    <w:rsid w:val="00E34616"/>
    <w:rsid w:val="00E347EE"/>
    <w:rsid w:val="00E353A1"/>
    <w:rsid w:val="00E36442"/>
    <w:rsid w:val="00E36CE4"/>
    <w:rsid w:val="00E36F66"/>
    <w:rsid w:val="00E37CE0"/>
    <w:rsid w:val="00E37D2A"/>
    <w:rsid w:val="00E401C7"/>
    <w:rsid w:val="00E402A2"/>
    <w:rsid w:val="00E404B2"/>
    <w:rsid w:val="00E409DB"/>
    <w:rsid w:val="00E40E44"/>
    <w:rsid w:val="00E41131"/>
    <w:rsid w:val="00E414A7"/>
    <w:rsid w:val="00E416A4"/>
    <w:rsid w:val="00E41837"/>
    <w:rsid w:val="00E41C60"/>
    <w:rsid w:val="00E41F98"/>
    <w:rsid w:val="00E4200A"/>
    <w:rsid w:val="00E421C0"/>
    <w:rsid w:val="00E42428"/>
    <w:rsid w:val="00E42491"/>
    <w:rsid w:val="00E425C2"/>
    <w:rsid w:val="00E43A58"/>
    <w:rsid w:val="00E43BAD"/>
    <w:rsid w:val="00E43FAB"/>
    <w:rsid w:val="00E44283"/>
    <w:rsid w:val="00E4485C"/>
    <w:rsid w:val="00E4552F"/>
    <w:rsid w:val="00E45574"/>
    <w:rsid w:val="00E45E2F"/>
    <w:rsid w:val="00E46B79"/>
    <w:rsid w:val="00E4734A"/>
    <w:rsid w:val="00E473B3"/>
    <w:rsid w:val="00E47FE5"/>
    <w:rsid w:val="00E50352"/>
    <w:rsid w:val="00E5060C"/>
    <w:rsid w:val="00E508EE"/>
    <w:rsid w:val="00E50DD9"/>
    <w:rsid w:val="00E51344"/>
    <w:rsid w:val="00E51BF7"/>
    <w:rsid w:val="00E51EA7"/>
    <w:rsid w:val="00E522DE"/>
    <w:rsid w:val="00E52AE4"/>
    <w:rsid w:val="00E5350E"/>
    <w:rsid w:val="00E538CF"/>
    <w:rsid w:val="00E53BF7"/>
    <w:rsid w:val="00E53FA9"/>
    <w:rsid w:val="00E54152"/>
    <w:rsid w:val="00E54341"/>
    <w:rsid w:val="00E549DB"/>
    <w:rsid w:val="00E54C7B"/>
    <w:rsid w:val="00E54E09"/>
    <w:rsid w:val="00E556DC"/>
    <w:rsid w:val="00E56F43"/>
    <w:rsid w:val="00E57605"/>
    <w:rsid w:val="00E57741"/>
    <w:rsid w:val="00E57F80"/>
    <w:rsid w:val="00E607C0"/>
    <w:rsid w:val="00E60844"/>
    <w:rsid w:val="00E60AE8"/>
    <w:rsid w:val="00E60ECF"/>
    <w:rsid w:val="00E60EEF"/>
    <w:rsid w:val="00E6192B"/>
    <w:rsid w:val="00E61B17"/>
    <w:rsid w:val="00E61D2C"/>
    <w:rsid w:val="00E6220E"/>
    <w:rsid w:val="00E62526"/>
    <w:rsid w:val="00E62548"/>
    <w:rsid w:val="00E62696"/>
    <w:rsid w:val="00E62862"/>
    <w:rsid w:val="00E6325C"/>
    <w:rsid w:val="00E633D7"/>
    <w:rsid w:val="00E6384C"/>
    <w:rsid w:val="00E64108"/>
    <w:rsid w:val="00E642EE"/>
    <w:rsid w:val="00E65675"/>
    <w:rsid w:val="00E656C5"/>
    <w:rsid w:val="00E65A60"/>
    <w:rsid w:val="00E65C9B"/>
    <w:rsid w:val="00E66851"/>
    <w:rsid w:val="00E66CC5"/>
    <w:rsid w:val="00E6708E"/>
    <w:rsid w:val="00E70644"/>
    <w:rsid w:val="00E71389"/>
    <w:rsid w:val="00E72053"/>
    <w:rsid w:val="00E722FF"/>
    <w:rsid w:val="00E72855"/>
    <w:rsid w:val="00E72E90"/>
    <w:rsid w:val="00E7300D"/>
    <w:rsid w:val="00E74059"/>
    <w:rsid w:val="00E741DF"/>
    <w:rsid w:val="00E7440B"/>
    <w:rsid w:val="00E74540"/>
    <w:rsid w:val="00E7478F"/>
    <w:rsid w:val="00E75344"/>
    <w:rsid w:val="00E76206"/>
    <w:rsid w:val="00E77071"/>
    <w:rsid w:val="00E772B5"/>
    <w:rsid w:val="00E77306"/>
    <w:rsid w:val="00E774E1"/>
    <w:rsid w:val="00E776E4"/>
    <w:rsid w:val="00E80467"/>
    <w:rsid w:val="00E80865"/>
    <w:rsid w:val="00E81244"/>
    <w:rsid w:val="00E8151A"/>
    <w:rsid w:val="00E81A0D"/>
    <w:rsid w:val="00E82094"/>
    <w:rsid w:val="00E8261C"/>
    <w:rsid w:val="00E82B90"/>
    <w:rsid w:val="00E8393C"/>
    <w:rsid w:val="00E8430B"/>
    <w:rsid w:val="00E846DC"/>
    <w:rsid w:val="00E84C7D"/>
    <w:rsid w:val="00E84C8F"/>
    <w:rsid w:val="00E85017"/>
    <w:rsid w:val="00E85224"/>
    <w:rsid w:val="00E85309"/>
    <w:rsid w:val="00E86587"/>
    <w:rsid w:val="00E8738C"/>
    <w:rsid w:val="00E87598"/>
    <w:rsid w:val="00E87751"/>
    <w:rsid w:val="00E87A6B"/>
    <w:rsid w:val="00E90305"/>
    <w:rsid w:val="00E90629"/>
    <w:rsid w:val="00E906E0"/>
    <w:rsid w:val="00E90C00"/>
    <w:rsid w:val="00E914F0"/>
    <w:rsid w:val="00E9185B"/>
    <w:rsid w:val="00E91EAE"/>
    <w:rsid w:val="00E92D53"/>
    <w:rsid w:val="00E9347C"/>
    <w:rsid w:val="00E93777"/>
    <w:rsid w:val="00E94139"/>
    <w:rsid w:val="00E94232"/>
    <w:rsid w:val="00E943AC"/>
    <w:rsid w:val="00E94D80"/>
    <w:rsid w:val="00E95176"/>
    <w:rsid w:val="00E954EC"/>
    <w:rsid w:val="00E95F5D"/>
    <w:rsid w:val="00E962FA"/>
    <w:rsid w:val="00E96345"/>
    <w:rsid w:val="00E96358"/>
    <w:rsid w:val="00E96B89"/>
    <w:rsid w:val="00E9764B"/>
    <w:rsid w:val="00E97851"/>
    <w:rsid w:val="00E97CE2"/>
    <w:rsid w:val="00E97E6A"/>
    <w:rsid w:val="00EA0104"/>
    <w:rsid w:val="00EA0115"/>
    <w:rsid w:val="00EA0C25"/>
    <w:rsid w:val="00EA2635"/>
    <w:rsid w:val="00EA2B7C"/>
    <w:rsid w:val="00EA32B3"/>
    <w:rsid w:val="00EA35DC"/>
    <w:rsid w:val="00EA3921"/>
    <w:rsid w:val="00EA3F18"/>
    <w:rsid w:val="00EA4290"/>
    <w:rsid w:val="00EA58E7"/>
    <w:rsid w:val="00EA6AD5"/>
    <w:rsid w:val="00EA6B39"/>
    <w:rsid w:val="00EA6DE4"/>
    <w:rsid w:val="00EA6E86"/>
    <w:rsid w:val="00EA7040"/>
    <w:rsid w:val="00EA7878"/>
    <w:rsid w:val="00EA7964"/>
    <w:rsid w:val="00EA7C1F"/>
    <w:rsid w:val="00EB01DA"/>
    <w:rsid w:val="00EB1EE0"/>
    <w:rsid w:val="00EB2144"/>
    <w:rsid w:val="00EB23C0"/>
    <w:rsid w:val="00EB240B"/>
    <w:rsid w:val="00EB2B12"/>
    <w:rsid w:val="00EB3731"/>
    <w:rsid w:val="00EB3C74"/>
    <w:rsid w:val="00EB3DA6"/>
    <w:rsid w:val="00EB47F4"/>
    <w:rsid w:val="00EB4860"/>
    <w:rsid w:val="00EB4AEC"/>
    <w:rsid w:val="00EB5310"/>
    <w:rsid w:val="00EB576B"/>
    <w:rsid w:val="00EB64A2"/>
    <w:rsid w:val="00EB67CB"/>
    <w:rsid w:val="00EB74FB"/>
    <w:rsid w:val="00EB760D"/>
    <w:rsid w:val="00EB77D1"/>
    <w:rsid w:val="00EC0D9E"/>
    <w:rsid w:val="00EC1E68"/>
    <w:rsid w:val="00EC3154"/>
    <w:rsid w:val="00EC42E7"/>
    <w:rsid w:val="00EC4985"/>
    <w:rsid w:val="00EC5F7D"/>
    <w:rsid w:val="00EC74A3"/>
    <w:rsid w:val="00EC773F"/>
    <w:rsid w:val="00ED0A13"/>
    <w:rsid w:val="00ED128F"/>
    <w:rsid w:val="00ED1616"/>
    <w:rsid w:val="00ED1698"/>
    <w:rsid w:val="00ED1AAD"/>
    <w:rsid w:val="00ED3050"/>
    <w:rsid w:val="00ED3175"/>
    <w:rsid w:val="00ED3290"/>
    <w:rsid w:val="00ED39F8"/>
    <w:rsid w:val="00ED3DEC"/>
    <w:rsid w:val="00ED4B68"/>
    <w:rsid w:val="00ED587C"/>
    <w:rsid w:val="00ED597B"/>
    <w:rsid w:val="00ED5CB2"/>
    <w:rsid w:val="00ED66C0"/>
    <w:rsid w:val="00ED688A"/>
    <w:rsid w:val="00ED6B25"/>
    <w:rsid w:val="00ED744B"/>
    <w:rsid w:val="00ED799E"/>
    <w:rsid w:val="00ED7CAC"/>
    <w:rsid w:val="00EE03F2"/>
    <w:rsid w:val="00EE0676"/>
    <w:rsid w:val="00EE0B0C"/>
    <w:rsid w:val="00EE0BDC"/>
    <w:rsid w:val="00EE1AF2"/>
    <w:rsid w:val="00EE280E"/>
    <w:rsid w:val="00EE2BE9"/>
    <w:rsid w:val="00EE2F66"/>
    <w:rsid w:val="00EE33E8"/>
    <w:rsid w:val="00EE3D23"/>
    <w:rsid w:val="00EE3FF6"/>
    <w:rsid w:val="00EE5800"/>
    <w:rsid w:val="00EE5A1A"/>
    <w:rsid w:val="00EE67A7"/>
    <w:rsid w:val="00EE69BE"/>
    <w:rsid w:val="00EE7183"/>
    <w:rsid w:val="00EE7513"/>
    <w:rsid w:val="00EE7591"/>
    <w:rsid w:val="00EE7EB4"/>
    <w:rsid w:val="00EF00BE"/>
    <w:rsid w:val="00EF03FE"/>
    <w:rsid w:val="00EF0478"/>
    <w:rsid w:val="00EF0FE6"/>
    <w:rsid w:val="00EF163F"/>
    <w:rsid w:val="00EF1874"/>
    <w:rsid w:val="00EF1C40"/>
    <w:rsid w:val="00EF2575"/>
    <w:rsid w:val="00EF2645"/>
    <w:rsid w:val="00EF27BA"/>
    <w:rsid w:val="00EF29CE"/>
    <w:rsid w:val="00EF2A75"/>
    <w:rsid w:val="00EF2A91"/>
    <w:rsid w:val="00EF2EF5"/>
    <w:rsid w:val="00EF3FCF"/>
    <w:rsid w:val="00EF41A9"/>
    <w:rsid w:val="00EF48F8"/>
    <w:rsid w:val="00EF4BB9"/>
    <w:rsid w:val="00EF4E80"/>
    <w:rsid w:val="00EF4EE5"/>
    <w:rsid w:val="00EF56C9"/>
    <w:rsid w:val="00EF5CC9"/>
    <w:rsid w:val="00EF5FC7"/>
    <w:rsid w:val="00EF7FB2"/>
    <w:rsid w:val="00EF7FDA"/>
    <w:rsid w:val="00F00069"/>
    <w:rsid w:val="00F00CBF"/>
    <w:rsid w:val="00F00EF3"/>
    <w:rsid w:val="00F01D8D"/>
    <w:rsid w:val="00F01F20"/>
    <w:rsid w:val="00F02114"/>
    <w:rsid w:val="00F02256"/>
    <w:rsid w:val="00F024FD"/>
    <w:rsid w:val="00F02756"/>
    <w:rsid w:val="00F03467"/>
    <w:rsid w:val="00F03906"/>
    <w:rsid w:val="00F04228"/>
    <w:rsid w:val="00F05572"/>
    <w:rsid w:val="00F0558E"/>
    <w:rsid w:val="00F0635C"/>
    <w:rsid w:val="00F06641"/>
    <w:rsid w:val="00F06DA9"/>
    <w:rsid w:val="00F06E64"/>
    <w:rsid w:val="00F070B5"/>
    <w:rsid w:val="00F078AE"/>
    <w:rsid w:val="00F07ED4"/>
    <w:rsid w:val="00F10FEF"/>
    <w:rsid w:val="00F11F64"/>
    <w:rsid w:val="00F1243D"/>
    <w:rsid w:val="00F12751"/>
    <w:rsid w:val="00F13980"/>
    <w:rsid w:val="00F13D16"/>
    <w:rsid w:val="00F13DFB"/>
    <w:rsid w:val="00F13FB9"/>
    <w:rsid w:val="00F14180"/>
    <w:rsid w:val="00F1666D"/>
    <w:rsid w:val="00F16A7A"/>
    <w:rsid w:val="00F17033"/>
    <w:rsid w:val="00F17162"/>
    <w:rsid w:val="00F1784D"/>
    <w:rsid w:val="00F17DC8"/>
    <w:rsid w:val="00F17F4C"/>
    <w:rsid w:val="00F207DD"/>
    <w:rsid w:val="00F20DD3"/>
    <w:rsid w:val="00F20E40"/>
    <w:rsid w:val="00F21086"/>
    <w:rsid w:val="00F2127D"/>
    <w:rsid w:val="00F2129E"/>
    <w:rsid w:val="00F21ACD"/>
    <w:rsid w:val="00F220F5"/>
    <w:rsid w:val="00F22280"/>
    <w:rsid w:val="00F22465"/>
    <w:rsid w:val="00F22501"/>
    <w:rsid w:val="00F22A07"/>
    <w:rsid w:val="00F22BEE"/>
    <w:rsid w:val="00F2344F"/>
    <w:rsid w:val="00F237B9"/>
    <w:rsid w:val="00F238FB"/>
    <w:rsid w:val="00F239A7"/>
    <w:rsid w:val="00F23F9A"/>
    <w:rsid w:val="00F24272"/>
    <w:rsid w:val="00F243D8"/>
    <w:rsid w:val="00F2450D"/>
    <w:rsid w:val="00F24708"/>
    <w:rsid w:val="00F2517A"/>
    <w:rsid w:val="00F265D3"/>
    <w:rsid w:val="00F2676F"/>
    <w:rsid w:val="00F27D85"/>
    <w:rsid w:val="00F27F20"/>
    <w:rsid w:val="00F308B9"/>
    <w:rsid w:val="00F31361"/>
    <w:rsid w:val="00F319F0"/>
    <w:rsid w:val="00F31E59"/>
    <w:rsid w:val="00F31F32"/>
    <w:rsid w:val="00F321C6"/>
    <w:rsid w:val="00F329A9"/>
    <w:rsid w:val="00F32A56"/>
    <w:rsid w:val="00F32D8A"/>
    <w:rsid w:val="00F3344B"/>
    <w:rsid w:val="00F3369D"/>
    <w:rsid w:val="00F33895"/>
    <w:rsid w:val="00F344DC"/>
    <w:rsid w:val="00F35321"/>
    <w:rsid w:val="00F3591C"/>
    <w:rsid w:val="00F36049"/>
    <w:rsid w:val="00F37077"/>
    <w:rsid w:val="00F37433"/>
    <w:rsid w:val="00F37988"/>
    <w:rsid w:val="00F37F04"/>
    <w:rsid w:val="00F37FEA"/>
    <w:rsid w:val="00F4005F"/>
    <w:rsid w:val="00F40372"/>
    <w:rsid w:val="00F40424"/>
    <w:rsid w:val="00F40698"/>
    <w:rsid w:val="00F406AE"/>
    <w:rsid w:val="00F42B48"/>
    <w:rsid w:val="00F42B6A"/>
    <w:rsid w:val="00F42E54"/>
    <w:rsid w:val="00F433F7"/>
    <w:rsid w:val="00F435FB"/>
    <w:rsid w:val="00F43C63"/>
    <w:rsid w:val="00F444C5"/>
    <w:rsid w:val="00F44F13"/>
    <w:rsid w:val="00F45724"/>
    <w:rsid w:val="00F45900"/>
    <w:rsid w:val="00F46857"/>
    <w:rsid w:val="00F46EAF"/>
    <w:rsid w:val="00F50242"/>
    <w:rsid w:val="00F51232"/>
    <w:rsid w:val="00F518B7"/>
    <w:rsid w:val="00F51955"/>
    <w:rsid w:val="00F52337"/>
    <w:rsid w:val="00F52428"/>
    <w:rsid w:val="00F53175"/>
    <w:rsid w:val="00F53199"/>
    <w:rsid w:val="00F54165"/>
    <w:rsid w:val="00F54B4C"/>
    <w:rsid w:val="00F55A4B"/>
    <w:rsid w:val="00F5619D"/>
    <w:rsid w:val="00F56E77"/>
    <w:rsid w:val="00F57871"/>
    <w:rsid w:val="00F57FA0"/>
    <w:rsid w:val="00F60038"/>
    <w:rsid w:val="00F60754"/>
    <w:rsid w:val="00F60767"/>
    <w:rsid w:val="00F60D90"/>
    <w:rsid w:val="00F60E9B"/>
    <w:rsid w:val="00F61090"/>
    <w:rsid w:val="00F61370"/>
    <w:rsid w:val="00F6151D"/>
    <w:rsid w:val="00F62012"/>
    <w:rsid w:val="00F62292"/>
    <w:rsid w:val="00F624A6"/>
    <w:rsid w:val="00F6295C"/>
    <w:rsid w:val="00F62CC9"/>
    <w:rsid w:val="00F62CCE"/>
    <w:rsid w:val="00F63BA4"/>
    <w:rsid w:val="00F63D07"/>
    <w:rsid w:val="00F6435F"/>
    <w:rsid w:val="00F64AB5"/>
    <w:rsid w:val="00F6501D"/>
    <w:rsid w:val="00F65BCE"/>
    <w:rsid w:val="00F66038"/>
    <w:rsid w:val="00F66EC0"/>
    <w:rsid w:val="00F670F7"/>
    <w:rsid w:val="00F671FE"/>
    <w:rsid w:val="00F67224"/>
    <w:rsid w:val="00F673F7"/>
    <w:rsid w:val="00F67895"/>
    <w:rsid w:val="00F67A56"/>
    <w:rsid w:val="00F701A2"/>
    <w:rsid w:val="00F71F48"/>
    <w:rsid w:val="00F72A22"/>
    <w:rsid w:val="00F72F44"/>
    <w:rsid w:val="00F731BB"/>
    <w:rsid w:val="00F73DBC"/>
    <w:rsid w:val="00F74B24"/>
    <w:rsid w:val="00F751EA"/>
    <w:rsid w:val="00F754BA"/>
    <w:rsid w:val="00F75A2B"/>
    <w:rsid w:val="00F75B12"/>
    <w:rsid w:val="00F75E20"/>
    <w:rsid w:val="00F76464"/>
    <w:rsid w:val="00F768F3"/>
    <w:rsid w:val="00F76EA7"/>
    <w:rsid w:val="00F77CC6"/>
    <w:rsid w:val="00F77E1F"/>
    <w:rsid w:val="00F77E48"/>
    <w:rsid w:val="00F802B1"/>
    <w:rsid w:val="00F80526"/>
    <w:rsid w:val="00F819B4"/>
    <w:rsid w:val="00F81E0E"/>
    <w:rsid w:val="00F81E13"/>
    <w:rsid w:val="00F823FC"/>
    <w:rsid w:val="00F82A6D"/>
    <w:rsid w:val="00F82DA7"/>
    <w:rsid w:val="00F82F56"/>
    <w:rsid w:val="00F83755"/>
    <w:rsid w:val="00F839C1"/>
    <w:rsid w:val="00F83E7B"/>
    <w:rsid w:val="00F84057"/>
    <w:rsid w:val="00F850DE"/>
    <w:rsid w:val="00F8539A"/>
    <w:rsid w:val="00F85DDA"/>
    <w:rsid w:val="00F863EF"/>
    <w:rsid w:val="00F863F5"/>
    <w:rsid w:val="00F86925"/>
    <w:rsid w:val="00F86C90"/>
    <w:rsid w:val="00F86CC7"/>
    <w:rsid w:val="00F87ADA"/>
    <w:rsid w:val="00F90063"/>
    <w:rsid w:val="00F90A7A"/>
    <w:rsid w:val="00F91E66"/>
    <w:rsid w:val="00F91F47"/>
    <w:rsid w:val="00F92B53"/>
    <w:rsid w:val="00F92E3F"/>
    <w:rsid w:val="00F930E2"/>
    <w:rsid w:val="00F9315E"/>
    <w:rsid w:val="00F93335"/>
    <w:rsid w:val="00F93854"/>
    <w:rsid w:val="00F93C81"/>
    <w:rsid w:val="00F942A9"/>
    <w:rsid w:val="00F9443A"/>
    <w:rsid w:val="00F9523C"/>
    <w:rsid w:val="00F95ED8"/>
    <w:rsid w:val="00F95FF9"/>
    <w:rsid w:val="00F968F8"/>
    <w:rsid w:val="00F97418"/>
    <w:rsid w:val="00F975FE"/>
    <w:rsid w:val="00F97E18"/>
    <w:rsid w:val="00FA015E"/>
    <w:rsid w:val="00FA0350"/>
    <w:rsid w:val="00FA0450"/>
    <w:rsid w:val="00FA0935"/>
    <w:rsid w:val="00FA116F"/>
    <w:rsid w:val="00FA152E"/>
    <w:rsid w:val="00FA1FCC"/>
    <w:rsid w:val="00FA1FD1"/>
    <w:rsid w:val="00FA2657"/>
    <w:rsid w:val="00FA3D99"/>
    <w:rsid w:val="00FA3FEF"/>
    <w:rsid w:val="00FA403C"/>
    <w:rsid w:val="00FA496B"/>
    <w:rsid w:val="00FA4BEA"/>
    <w:rsid w:val="00FA5786"/>
    <w:rsid w:val="00FA59BC"/>
    <w:rsid w:val="00FA5D5C"/>
    <w:rsid w:val="00FA71BA"/>
    <w:rsid w:val="00FA72FC"/>
    <w:rsid w:val="00FA7935"/>
    <w:rsid w:val="00FA7A4F"/>
    <w:rsid w:val="00FA7BA0"/>
    <w:rsid w:val="00FB0556"/>
    <w:rsid w:val="00FB0FD0"/>
    <w:rsid w:val="00FB1126"/>
    <w:rsid w:val="00FB2EC6"/>
    <w:rsid w:val="00FB350D"/>
    <w:rsid w:val="00FB3526"/>
    <w:rsid w:val="00FB356D"/>
    <w:rsid w:val="00FB46CD"/>
    <w:rsid w:val="00FB4EBC"/>
    <w:rsid w:val="00FB4FFB"/>
    <w:rsid w:val="00FB516B"/>
    <w:rsid w:val="00FB533A"/>
    <w:rsid w:val="00FB5513"/>
    <w:rsid w:val="00FB5BA6"/>
    <w:rsid w:val="00FB6D75"/>
    <w:rsid w:val="00FB7E1B"/>
    <w:rsid w:val="00FC0094"/>
    <w:rsid w:val="00FC00EE"/>
    <w:rsid w:val="00FC0B00"/>
    <w:rsid w:val="00FC191E"/>
    <w:rsid w:val="00FC1C14"/>
    <w:rsid w:val="00FC1DC9"/>
    <w:rsid w:val="00FC2858"/>
    <w:rsid w:val="00FC2CFC"/>
    <w:rsid w:val="00FC30FE"/>
    <w:rsid w:val="00FC39B6"/>
    <w:rsid w:val="00FC41B7"/>
    <w:rsid w:val="00FC4593"/>
    <w:rsid w:val="00FC497A"/>
    <w:rsid w:val="00FC4DF7"/>
    <w:rsid w:val="00FC4F86"/>
    <w:rsid w:val="00FC4FC1"/>
    <w:rsid w:val="00FC532B"/>
    <w:rsid w:val="00FC57B5"/>
    <w:rsid w:val="00FC6181"/>
    <w:rsid w:val="00FC61CD"/>
    <w:rsid w:val="00FC6C53"/>
    <w:rsid w:val="00FC70AD"/>
    <w:rsid w:val="00FC72B7"/>
    <w:rsid w:val="00FC736D"/>
    <w:rsid w:val="00FC73D5"/>
    <w:rsid w:val="00FC7494"/>
    <w:rsid w:val="00FC77BC"/>
    <w:rsid w:val="00FC79AC"/>
    <w:rsid w:val="00FC7BBB"/>
    <w:rsid w:val="00FD056C"/>
    <w:rsid w:val="00FD0A03"/>
    <w:rsid w:val="00FD0D59"/>
    <w:rsid w:val="00FD0FFA"/>
    <w:rsid w:val="00FD1D8A"/>
    <w:rsid w:val="00FD28F7"/>
    <w:rsid w:val="00FD462E"/>
    <w:rsid w:val="00FD46B9"/>
    <w:rsid w:val="00FD4855"/>
    <w:rsid w:val="00FD5306"/>
    <w:rsid w:val="00FD5D48"/>
    <w:rsid w:val="00FD5FDA"/>
    <w:rsid w:val="00FD67B3"/>
    <w:rsid w:val="00FD6DD3"/>
    <w:rsid w:val="00FD7209"/>
    <w:rsid w:val="00FD7368"/>
    <w:rsid w:val="00FD7A07"/>
    <w:rsid w:val="00FE0287"/>
    <w:rsid w:val="00FE0487"/>
    <w:rsid w:val="00FE07E4"/>
    <w:rsid w:val="00FE0B9F"/>
    <w:rsid w:val="00FE0F7C"/>
    <w:rsid w:val="00FE10DA"/>
    <w:rsid w:val="00FE1562"/>
    <w:rsid w:val="00FE1A63"/>
    <w:rsid w:val="00FE2026"/>
    <w:rsid w:val="00FE2917"/>
    <w:rsid w:val="00FE2CD1"/>
    <w:rsid w:val="00FE2F9B"/>
    <w:rsid w:val="00FE2FED"/>
    <w:rsid w:val="00FE32EC"/>
    <w:rsid w:val="00FE37FF"/>
    <w:rsid w:val="00FE3B1E"/>
    <w:rsid w:val="00FE3E7B"/>
    <w:rsid w:val="00FE41CC"/>
    <w:rsid w:val="00FE461F"/>
    <w:rsid w:val="00FE46AF"/>
    <w:rsid w:val="00FE471B"/>
    <w:rsid w:val="00FE4AD0"/>
    <w:rsid w:val="00FE4D89"/>
    <w:rsid w:val="00FE4FCE"/>
    <w:rsid w:val="00FE52BF"/>
    <w:rsid w:val="00FE5E6F"/>
    <w:rsid w:val="00FE658B"/>
    <w:rsid w:val="00FE6A5F"/>
    <w:rsid w:val="00FE71B2"/>
    <w:rsid w:val="00FE7E84"/>
    <w:rsid w:val="00FF0D71"/>
    <w:rsid w:val="00FF257E"/>
    <w:rsid w:val="00FF2D24"/>
    <w:rsid w:val="00FF4545"/>
    <w:rsid w:val="00FF4A54"/>
    <w:rsid w:val="00FF4A79"/>
    <w:rsid w:val="00FF5CA0"/>
    <w:rsid w:val="00FF5F17"/>
    <w:rsid w:val="00FF7008"/>
    <w:rsid w:val="00FF782F"/>
    <w:rsid w:val="00FF7E16"/>
    <w:rsid w:val="00FF7F11"/>
    <w:rsid w:val="13A2BBD3"/>
    <w:rsid w:val="15B6D221"/>
    <w:rsid w:val="2718B686"/>
    <w:rsid w:val="32E2775C"/>
    <w:rsid w:val="43A830BC"/>
    <w:rsid w:val="55E895DD"/>
    <w:rsid w:val="5C4CE68F"/>
    <w:rsid w:val="67BE3DD6"/>
    <w:rsid w:val="7214D28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5BB11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1"/>
        <w:szCs w:val="21"/>
        <w:lang w:val="en-US" w:eastAsia="en-US" w:bidi="ar-SA"/>
      </w:rPr>
    </w:rPrDefault>
    <w:pPrDefault>
      <w:pPr>
        <w:spacing w:after="160" w:line="300" w:lineRule="auto"/>
      </w:pPr>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39"/>
    <w:lsdException w:name="toc 5" w:uiPriority="39"/>
    <w:lsdException w:name="footnote text" w:uiPriority="99" w:qFormat="1"/>
    <w:lsdException w:name="annotation text" w:uiPriority="99"/>
    <w:lsdException w:name="footer" w:uiPriority="99"/>
    <w:lsdException w:name="caption" w:uiPriority="35" w:qFormat="1"/>
    <w:lsdException w:name="footnote reference" w:uiPriority="99"/>
    <w:lsdException w:name="annotation reference" w:uiPriority="99"/>
    <w:lsdException w:name="endnote reference" w:uiPriority="99"/>
    <w:lsdException w:name="endnote text" w:uiPriority="99"/>
    <w:lsdException w:name="List Bullet" w:uiPriority="99" w:qFormat="1"/>
    <w:lsdException w:name="List Number" w:semiHidden="0" w:unhideWhenUsed="0"/>
    <w:lsdException w:name="List 4" w:semiHidden="0" w:unhideWhenUsed="0"/>
    <w:lsdException w:name="List 5" w:semiHidden="0" w:unhideWhenUsed="0"/>
    <w:lsdException w:name="List Bullet 2" w:uiPriority="99"/>
    <w:lsdException w:name="Title" w:semiHidden="0" w:uiPriority="10" w:unhideWhenUsed="0" w:qFormat="1"/>
    <w:lsdException w:name="Default Paragraph Font" w:uiPriority="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Body Text 2" w:uiPriority="99"/>
    <w:lsdException w:name="Hyperlink" w:uiPriority="99"/>
    <w:lsdException w:name="Strong" w:semiHidden="0" w:uiPriority="22" w:unhideWhenUsed="0" w:qFormat="1"/>
    <w:lsdException w:name="Emphasis" w:semiHidden="0" w:uiPriority="20" w:unhideWhenUsed="0" w:qFormat="1"/>
    <w:lsdException w:name="Plain Text" w:uiPriority="99"/>
    <w:lsdException w:name="Normal (Web)"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470827"/>
    <w:rPr>
      <w:lang w:val="sk-SK"/>
    </w:rPr>
  </w:style>
  <w:style w:type="paragraph" w:styleId="Nadpis1">
    <w:name w:val="heading 1"/>
    <w:aliases w:val="Nadpis 1 - IM,I,kapitola,Čo robí (časť),Chapter"/>
    <w:link w:val="Nadpis1Char"/>
    <w:uiPriority w:val="99"/>
    <w:qFormat/>
    <w:rsid w:val="005E404C"/>
    <w:pPr>
      <w:keepNext/>
      <w:keepLines/>
      <w:pageBreakBefore/>
      <w:spacing w:before="320" w:after="80" w:line="240" w:lineRule="auto"/>
      <w:jc w:val="both"/>
      <w:outlineLvl w:val="0"/>
    </w:pPr>
    <w:rPr>
      <w:rFonts w:asciiTheme="majorHAnsi" w:eastAsiaTheme="majorEastAsia" w:hAnsiTheme="majorHAnsi" w:cstheme="majorBidi"/>
      <w:i/>
      <w:iCs/>
      <w:color w:val="001D58" w:themeColor="accent1" w:themeShade="BF"/>
      <w:sz w:val="60"/>
      <w:szCs w:val="40"/>
    </w:rPr>
  </w:style>
  <w:style w:type="paragraph" w:styleId="Nadpis2">
    <w:name w:val="heading 2"/>
    <w:basedOn w:val="Normlny"/>
    <w:link w:val="Nadpis2Char"/>
    <w:uiPriority w:val="99"/>
    <w:unhideWhenUsed/>
    <w:qFormat/>
    <w:rsid w:val="003E4A99"/>
    <w:pPr>
      <w:keepNext/>
      <w:keepLines/>
      <w:spacing w:before="160" w:after="40" w:line="240" w:lineRule="auto"/>
      <w:jc w:val="both"/>
      <w:outlineLvl w:val="1"/>
    </w:pPr>
    <w:rPr>
      <w:rFonts w:asciiTheme="majorHAnsi" w:eastAsiaTheme="majorEastAsia" w:hAnsiTheme="majorHAnsi" w:cstheme="majorBidi"/>
      <w:color w:val="92D400" w:themeColor="accent2"/>
      <w:sz w:val="24"/>
      <w:szCs w:val="32"/>
    </w:rPr>
  </w:style>
  <w:style w:type="paragraph" w:styleId="Nadpis3">
    <w:name w:val="heading 3"/>
    <w:aliases w:val="Obyeajný,1,Podpodkapitola,adpis 3,Podúloha,Heading 3 Char,Heading 3 Char1 Char,Heading 3 Char Char Char"/>
    <w:basedOn w:val="Normlny"/>
    <w:next w:val="Normlny"/>
    <w:link w:val="Nadpis3Char"/>
    <w:uiPriority w:val="99"/>
    <w:unhideWhenUsed/>
    <w:qFormat/>
    <w:rsid w:val="00470827"/>
    <w:pPr>
      <w:keepNext/>
      <w:keepLines/>
      <w:spacing w:before="160" w:after="0" w:line="240" w:lineRule="auto"/>
      <w:outlineLvl w:val="2"/>
    </w:pPr>
    <w:rPr>
      <w:rFonts w:asciiTheme="majorHAnsi" w:eastAsiaTheme="majorEastAsia" w:hAnsiTheme="majorHAnsi" w:cstheme="majorBidi"/>
      <w:sz w:val="32"/>
      <w:szCs w:val="32"/>
    </w:rPr>
  </w:style>
  <w:style w:type="paragraph" w:styleId="Nadpis4">
    <w:name w:val="heading 4"/>
    <w:aliases w:val="Nadpis 4 - IM,H4,1-1,Termín"/>
    <w:basedOn w:val="Normlny"/>
    <w:next w:val="Normlny"/>
    <w:link w:val="Nadpis4Char"/>
    <w:unhideWhenUsed/>
    <w:qFormat/>
    <w:rsid w:val="00470827"/>
    <w:pPr>
      <w:keepNext/>
      <w:keepLines/>
      <w:spacing w:before="80" w:after="0"/>
      <w:outlineLvl w:val="3"/>
    </w:pPr>
    <w:rPr>
      <w:rFonts w:asciiTheme="majorHAnsi" w:eastAsiaTheme="majorEastAsia" w:hAnsiTheme="majorHAnsi" w:cstheme="majorBidi"/>
      <w:i/>
      <w:iCs/>
      <w:sz w:val="30"/>
      <w:szCs w:val="30"/>
    </w:rPr>
  </w:style>
  <w:style w:type="paragraph" w:styleId="Nadpis5">
    <w:name w:val="heading 5"/>
    <w:aliases w:val="1-1-1"/>
    <w:basedOn w:val="Normlny"/>
    <w:next w:val="Normlny"/>
    <w:link w:val="Nadpis5Char"/>
    <w:uiPriority w:val="99"/>
    <w:unhideWhenUsed/>
    <w:qFormat/>
    <w:rsid w:val="00470827"/>
    <w:pPr>
      <w:keepNext/>
      <w:keepLines/>
      <w:spacing w:before="40" w:after="0"/>
      <w:outlineLvl w:val="4"/>
    </w:pPr>
    <w:rPr>
      <w:rFonts w:asciiTheme="majorHAnsi" w:eastAsiaTheme="majorEastAsia" w:hAnsiTheme="majorHAnsi" w:cstheme="majorBidi"/>
      <w:sz w:val="28"/>
      <w:szCs w:val="28"/>
    </w:rPr>
  </w:style>
  <w:style w:type="paragraph" w:styleId="Nadpis6">
    <w:name w:val="heading 6"/>
    <w:aliases w:val="1-1-1-1"/>
    <w:basedOn w:val="Normlny"/>
    <w:next w:val="Normlny"/>
    <w:link w:val="Nadpis6Char"/>
    <w:uiPriority w:val="99"/>
    <w:unhideWhenUsed/>
    <w:qFormat/>
    <w:rsid w:val="00470827"/>
    <w:pPr>
      <w:keepNext/>
      <w:keepLines/>
      <w:spacing w:before="40" w:after="0"/>
      <w:outlineLvl w:val="5"/>
    </w:pPr>
    <w:rPr>
      <w:rFonts w:asciiTheme="majorHAnsi" w:eastAsiaTheme="majorEastAsia" w:hAnsiTheme="majorHAnsi" w:cstheme="majorBidi"/>
      <w:i/>
      <w:iCs/>
      <w:sz w:val="26"/>
      <w:szCs w:val="26"/>
    </w:rPr>
  </w:style>
  <w:style w:type="paragraph" w:styleId="Nadpis7">
    <w:name w:val="heading 7"/>
    <w:basedOn w:val="Normlny"/>
    <w:next w:val="Normlny"/>
    <w:link w:val="Nadpis7Char"/>
    <w:uiPriority w:val="99"/>
    <w:unhideWhenUsed/>
    <w:qFormat/>
    <w:rsid w:val="00470827"/>
    <w:pPr>
      <w:keepNext/>
      <w:keepLines/>
      <w:spacing w:before="40" w:after="0"/>
      <w:outlineLvl w:val="6"/>
    </w:pPr>
    <w:rPr>
      <w:rFonts w:asciiTheme="majorHAnsi" w:eastAsiaTheme="majorEastAsia" w:hAnsiTheme="majorHAnsi" w:cstheme="majorBidi"/>
      <w:sz w:val="24"/>
      <w:szCs w:val="24"/>
    </w:rPr>
  </w:style>
  <w:style w:type="paragraph" w:styleId="Nadpis8">
    <w:name w:val="heading 8"/>
    <w:basedOn w:val="Normlny"/>
    <w:next w:val="Normlny"/>
    <w:link w:val="Nadpis8Char"/>
    <w:uiPriority w:val="99"/>
    <w:unhideWhenUsed/>
    <w:qFormat/>
    <w:rsid w:val="00470827"/>
    <w:pPr>
      <w:keepNext/>
      <w:keepLines/>
      <w:spacing w:before="40" w:after="0"/>
      <w:outlineLvl w:val="7"/>
    </w:pPr>
    <w:rPr>
      <w:rFonts w:asciiTheme="majorHAnsi" w:eastAsiaTheme="majorEastAsia" w:hAnsiTheme="majorHAnsi" w:cstheme="majorBidi"/>
      <w:i/>
      <w:iCs/>
      <w:sz w:val="22"/>
      <w:szCs w:val="22"/>
    </w:rPr>
  </w:style>
  <w:style w:type="paragraph" w:styleId="Nadpis9">
    <w:name w:val="heading 9"/>
    <w:basedOn w:val="Normlny"/>
    <w:next w:val="Normlny"/>
    <w:link w:val="Nadpis9Char"/>
    <w:uiPriority w:val="99"/>
    <w:unhideWhenUsed/>
    <w:qFormat/>
    <w:rsid w:val="00470827"/>
    <w:pPr>
      <w:keepNext/>
      <w:keepLines/>
      <w:spacing w:before="40" w:after="0"/>
      <w:outlineLvl w:val="8"/>
    </w:pPr>
    <w:rPr>
      <w:b/>
      <w:bCs/>
      <w:i/>
      <w:i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E1749"/>
    <w:pPr>
      <w:tabs>
        <w:tab w:val="left" w:pos="851"/>
        <w:tab w:val="right" w:leader="dot" w:pos="9060"/>
      </w:tabs>
      <w:spacing w:after="240"/>
    </w:pPr>
    <w:rPr>
      <w:b/>
    </w:rPr>
  </w:style>
  <w:style w:type="paragraph" w:styleId="Obsah2">
    <w:name w:val="toc 2"/>
    <w:basedOn w:val="Normlny"/>
    <w:next w:val="Normlny"/>
    <w:autoRedefine/>
    <w:uiPriority w:val="39"/>
    <w:rsid w:val="003E1DAA"/>
    <w:pPr>
      <w:tabs>
        <w:tab w:val="left" w:pos="851"/>
        <w:tab w:val="right" w:leader="dot" w:pos="9060"/>
      </w:tabs>
      <w:spacing w:after="240"/>
    </w:pPr>
    <w:rPr>
      <w:noProof/>
      <w:szCs w:val="18"/>
    </w:rPr>
  </w:style>
  <w:style w:type="paragraph" w:styleId="Obsah3">
    <w:name w:val="toc 3"/>
    <w:basedOn w:val="Normlny"/>
    <w:next w:val="Normlny"/>
    <w:autoRedefine/>
    <w:uiPriority w:val="39"/>
    <w:rsid w:val="003E1DAA"/>
    <w:pPr>
      <w:tabs>
        <w:tab w:val="left" w:pos="851"/>
        <w:tab w:val="right" w:leader="dot" w:pos="9072"/>
      </w:tabs>
      <w:spacing w:after="240"/>
      <w:ind w:left="1702" w:right="565" w:hanging="851"/>
    </w:p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Nadpis21">
    <w:name w:val="Nadpis 21"/>
    <w:basedOn w:val="Nadpis2"/>
    <w:next w:val="Nadpis2"/>
    <w:link w:val="heading2Char"/>
    <w:qFormat/>
    <w:rsid w:val="003E4A99"/>
    <w:pPr>
      <w:numPr>
        <w:ilvl w:val="1"/>
        <w:numId w:val="3"/>
      </w:numPr>
      <w:tabs>
        <w:tab w:val="left" w:pos="567"/>
      </w:tabs>
      <w:spacing w:before="120"/>
    </w:pPr>
    <w:rPr>
      <w:b/>
    </w:rPr>
  </w:style>
  <w:style w:type="paragraph" w:customStyle="1" w:styleId="smlouvaheading3">
    <w:name w:val="smlouva heading 3"/>
    <w:basedOn w:val="Nadpis21"/>
    <w:next w:val="BodyText1"/>
    <w:qFormat/>
    <w:rsid w:val="00900826"/>
    <w:pPr>
      <w:numPr>
        <w:ilvl w:val="2"/>
      </w:numPr>
      <w:tabs>
        <w:tab w:val="clear" w:pos="567"/>
        <w:tab w:val="left" w:pos="794"/>
      </w:tabs>
    </w:pPr>
  </w:style>
  <w:style w:type="paragraph" w:customStyle="1" w:styleId="smlouvaheading4">
    <w:name w:val="smlouva heading 4"/>
    <w:basedOn w:val="smlouvaheading3"/>
    <w:next w:val="BodyText1"/>
    <w:qFormat/>
    <w:rsid w:val="00900826"/>
    <w:pPr>
      <w:numPr>
        <w:ilvl w:val="3"/>
      </w:numPr>
      <w:tabs>
        <w:tab w:val="clear" w:pos="794"/>
        <w:tab w:val="left" w:pos="1021"/>
      </w:tabs>
    </w:pPr>
    <w:rPr>
      <w:color w:val="auto"/>
    </w:rPr>
  </w:style>
  <w:style w:type="paragraph" w:customStyle="1" w:styleId="smlouvabodytextbold">
    <w:name w:val="smlouva body text bold"/>
    <w:basedOn w:val="smlouvaheading4"/>
    <w:next w:val="BodyText1"/>
    <w:qFormat/>
    <w:rsid w:val="00900826"/>
    <w:pPr>
      <w:numPr>
        <w:ilvl w:val="0"/>
        <w:numId w:val="0"/>
      </w:numPr>
    </w:pPr>
    <w:rPr>
      <w:b w:val="0"/>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eastAsia="Times"/>
      <w:color w:val="000000"/>
      <w:szCs w:val="20"/>
      <w:lang w:val="en-GB"/>
    </w:rPr>
  </w:style>
  <w:style w:type="paragraph" w:customStyle="1" w:styleId="Bulletslevel2">
    <w:name w:val="Bullets level 2"/>
    <w:basedOn w:val="Normlny"/>
    <w:link w:val="Bulletslevel2Char"/>
    <w:qFormat/>
    <w:rsid w:val="00FC7BBB"/>
    <w:pPr>
      <w:numPr>
        <w:numId w:val="2"/>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FC7BBB"/>
    <w:rPr>
      <w:rFonts w:eastAsia="Times"/>
      <w:color w:val="000000"/>
      <w:szCs w:val="20"/>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0E1749"/>
    <w:pPr>
      <w:spacing w:after="240"/>
      <w:ind w:left="720"/>
    </w:pPr>
  </w:style>
  <w:style w:type="table" w:customStyle="1" w:styleId="Deloittetable2">
    <w:name w:val="Deloitte table 2"/>
    <w:basedOn w:val="Normlnatabuka"/>
    <w:rsid w:val="00A40230"/>
    <w:rPr>
      <w:rFonts w:ascii="Arial" w:hAnsi="Arial"/>
      <w:sz w:val="19"/>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style>
  <w:style w:type="table" w:customStyle="1" w:styleId="Deloittetable6">
    <w:name w:val="Deloitte table 6"/>
    <w:basedOn w:val="Normlnatabuka"/>
    <w:rsid w:val="00A40230"/>
    <w:rPr>
      <w:rFonts w:ascii="Arial" w:hAnsi="Arial"/>
      <w:sz w:val="19"/>
    </w:rPr>
    <w:tblPr>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basedOn w:val="Predvolenpsmoodseku"/>
    <w:link w:val="Nadpis4"/>
    <w:rsid w:val="00470827"/>
    <w:rPr>
      <w:rFonts w:asciiTheme="majorHAnsi" w:eastAsiaTheme="majorEastAsia" w:hAnsiTheme="majorHAnsi" w:cstheme="majorBidi"/>
      <w:i/>
      <w:iCs/>
      <w:sz w:val="30"/>
      <w:szCs w:val="30"/>
    </w:rPr>
  </w:style>
  <w:style w:type="character" w:customStyle="1" w:styleId="Nadpis5Char">
    <w:name w:val="Nadpis 5 Char"/>
    <w:aliases w:val="1-1-1 Char"/>
    <w:basedOn w:val="Predvolenpsmoodseku"/>
    <w:link w:val="Nadpis5"/>
    <w:uiPriority w:val="99"/>
    <w:rsid w:val="00470827"/>
    <w:rPr>
      <w:rFonts w:asciiTheme="majorHAnsi" w:eastAsiaTheme="majorEastAsia" w:hAnsiTheme="majorHAnsi" w:cstheme="majorBidi"/>
      <w:sz w:val="28"/>
      <w:szCs w:val="28"/>
    </w:rPr>
  </w:style>
  <w:style w:type="character" w:customStyle="1" w:styleId="Nadpis6Char">
    <w:name w:val="Nadpis 6 Char"/>
    <w:aliases w:val="1-1-1-1 Char"/>
    <w:basedOn w:val="Predvolenpsmoodseku"/>
    <w:link w:val="Nadpis6"/>
    <w:uiPriority w:val="99"/>
    <w:rsid w:val="00470827"/>
    <w:rPr>
      <w:rFonts w:asciiTheme="majorHAnsi" w:eastAsiaTheme="majorEastAsia" w:hAnsiTheme="majorHAnsi" w:cstheme="majorBidi"/>
      <w:i/>
      <w:iCs/>
      <w:sz w:val="26"/>
      <w:szCs w:val="26"/>
    </w:rPr>
  </w:style>
  <w:style w:type="character" w:customStyle="1" w:styleId="Nadpis7Char">
    <w:name w:val="Nadpis 7 Char"/>
    <w:basedOn w:val="Predvolenpsmoodseku"/>
    <w:link w:val="Nadpis7"/>
    <w:uiPriority w:val="99"/>
    <w:rsid w:val="00470827"/>
    <w:rPr>
      <w:rFonts w:asciiTheme="majorHAnsi" w:eastAsiaTheme="majorEastAsia" w:hAnsiTheme="majorHAnsi" w:cstheme="majorBidi"/>
      <w:sz w:val="24"/>
      <w:szCs w:val="24"/>
    </w:rPr>
  </w:style>
  <w:style w:type="character" w:customStyle="1" w:styleId="Nadpis8Char">
    <w:name w:val="Nadpis 8 Char"/>
    <w:basedOn w:val="Predvolenpsmoodseku"/>
    <w:link w:val="Nadpis8"/>
    <w:uiPriority w:val="99"/>
    <w:rsid w:val="00470827"/>
    <w:rPr>
      <w:rFonts w:asciiTheme="majorHAnsi" w:eastAsiaTheme="majorEastAsia" w:hAnsiTheme="majorHAnsi" w:cstheme="majorBidi"/>
      <w:i/>
      <w:iCs/>
      <w:sz w:val="22"/>
      <w:szCs w:val="22"/>
    </w:rPr>
  </w:style>
  <w:style w:type="character" w:customStyle="1" w:styleId="Nadpis9Char">
    <w:name w:val="Nadpis 9 Char"/>
    <w:basedOn w:val="Predvolenpsmoodseku"/>
    <w:link w:val="Nadpis9"/>
    <w:uiPriority w:val="99"/>
    <w:rsid w:val="00470827"/>
    <w:rPr>
      <w:b/>
      <w:bCs/>
      <w:i/>
      <w:iCs/>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Char4,Char4,o,Car"/>
    <w:basedOn w:val="Normlny"/>
    <w:link w:val="TextpoznmkypodiarouChar"/>
    <w:uiPriority w:val="99"/>
    <w:qFormat/>
    <w:rsid w:val="00E421C0"/>
    <w:rPr>
      <w:sz w:val="16"/>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qFormat/>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470827"/>
    <w:pPr>
      <w:outlineLvl w:val="9"/>
    </w:pPr>
  </w:style>
  <w:style w:type="paragraph" w:customStyle="1" w:styleId="Default">
    <w:name w:val="Default"/>
    <w:rsid w:val="00373566"/>
    <w:pPr>
      <w:autoSpaceDE w:val="0"/>
      <w:autoSpaceDN w:val="0"/>
      <w:adjustRightInd w:val="0"/>
    </w:pPr>
    <w:rPr>
      <w:color w:val="000000"/>
      <w:sz w:val="24"/>
      <w:szCs w:val="24"/>
    </w:rPr>
  </w:style>
  <w:style w:type="paragraph" w:customStyle="1" w:styleId="Zkladntextb">
    <w:name w:val="Základní text.b"/>
    <w:basedOn w:val="Normlny"/>
    <w:rsid w:val="00EF3FCF"/>
    <w:pPr>
      <w:spacing w:after="240" w:line="240" w:lineRule="atLeast"/>
      <w:ind w:left="1134"/>
    </w:pPr>
    <w:rPr>
      <w:rFonts w:cs="Arial"/>
      <w:sz w:val="20"/>
      <w:szCs w:val="20"/>
      <w:lang w:eastAsia="sk-SK"/>
    </w:rPr>
  </w:style>
  <w:style w:type="paragraph" w:customStyle="1" w:styleId="ZkladntextbCharChar">
    <w:name w:val="Základný text.b Char Char"/>
    <w:basedOn w:val="Normlny"/>
    <w:rsid w:val="00EF3FCF"/>
    <w:pPr>
      <w:spacing w:after="240" w:line="240" w:lineRule="atLeast"/>
      <w:ind w:left="1134"/>
      <w:jc w:val="both"/>
    </w:pPr>
    <w:rPr>
      <w:rFonts w:cs="Arial"/>
      <w:spacing w:val="-5"/>
      <w:sz w:val="20"/>
      <w:szCs w:val="20"/>
      <w:lang w:val="en-GB"/>
    </w:rPr>
  </w:style>
  <w:style w:type="paragraph" w:customStyle="1" w:styleId="ZkladntextbJustified">
    <w:name w:val="Základní text.b + Justified"/>
    <w:basedOn w:val="Normlny"/>
    <w:rsid w:val="00EF3FCF"/>
    <w:pPr>
      <w:spacing w:after="240" w:line="240" w:lineRule="atLeast"/>
      <w:ind w:left="1134"/>
      <w:jc w:val="both"/>
    </w:pPr>
    <w:rPr>
      <w:rFonts w:cs="Arial"/>
      <w:sz w:val="20"/>
      <w:szCs w:val="20"/>
      <w:lang w:eastAsia="sk-SK"/>
    </w:rPr>
  </w:style>
  <w:style w:type="paragraph" w:styleId="Odsekzoznamu">
    <w:name w:val="List Paragraph"/>
    <w:aliases w:val="body,Odsek zoznamu2,List Paragraph"/>
    <w:basedOn w:val="Normlny"/>
    <w:link w:val="OdsekzoznamuChar"/>
    <w:uiPriority w:val="34"/>
    <w:qFormat/>
    <w:rsid w:val="00EF3FCF"/>
    <w:pPr>
      <w:ind w:left="720"/>
      <w:contextualSpacing/>
    </w:pPr>
  </w:style>
  <w:style w:type="character" w:styleId="PouitHypertextovPrepojenie">
    <w:name w:val="FollowedHyperlink"/>
    <w:basedOn w:val="Predvolenpsmoodseku"/>
    <w:rsid w:val="00C03D46"/>
    <w:rPr>
      <w:color w:val="C9DD03" w:themeColor="followedHyperlink"/>
      <w:u w:val="single"/>
    </w:rPr>
  </w:style>
  <w:style w:type="paragraph" w:styleId="Zkladntext2">
    <w:name w:val="Body Text 2"/>
    <w:basedOn w:val="Normlny"/>
    <w:link w:val="Zkladntext2Char"/>
    <w:uiPriority w:val="99"/>
    <w:rsid w:val="00132741"/>
    <w:pPr>
      <w:jc w:val="center"/>
    </w:pPr>
    <w:rPr>
      <w:rFonts w:ascii="Garamond" w:hAnsi="Garamond"/>
      <w:b/>
      <w:bCs/>
      <w:sz w:val="44"/>
      <w:lang w:eastAsia="sk-SK"/>
    </w:rPr>
  </w:style>
  <w:style w:type="character" w:customStyle="1" w:styleId="Zkladntext2Char">
    <w:name w:val="Základný text 2 Char"/>
    <w:basedOn w:val="Predvolenpsmoodseku"/>
    <w:link w:val="Zkladntext2"/>
    <w:uiPriority w:val="99"/>
    <w:rsid w:val="00132741"/>
    <w:rPr>
      <w:rFonts w:ascii="Garamond" w:hAnsi="Garamond"/>
      <w:b/>
      <w:bCs/>
      <w:sz w:val="44"/>
      <w:szCs w:val="24"/>
      <w:lang w:val="sk-SK" w:eastAsia="sk-SK"/>
    </w:rPr>
  </w:style>
  <w:style w:type="paragraph" w:customStyle="1" w:styleId="Nadpis2-IM">
    <w:name w:val="Nadpis 2 - IM"/>
    <w:basedOn w:val="Nadpis2"/>
    <w:autoRedefine/>
    <w:uiPriority w:val="99"/>
    <w:rsid w:val="000F423E"/>
    <w:pPr>
      <w:spacing w:before="0" w:after="0"/>
      <w:ind w:left="360" w:hanging="360"/>
    </w:pPr>
    <w:rPr>
      <w:rFonts w:ascii="Arial Narrow" w:hAnsi="Arial Narrow" w:cs="Times New Roman"/>
      <w:iCs/>
      <w:color w:val="002776" w:themeColor="accent1"/>
      <w:sz w:val="60"/>
      <w:szCs w:val="60"/>
    </w:rPr>
  </w:style>
  <w:style w:type="paragraph" w:customStyle="1" w:styleId="StyleBodyText2Verdana11ptNotBoldRedJustified">
    <w:name w:val="Style Body Text 2 + Verdana 11 pt Not Bold Red Justified"/>
    <w:basedOn w:val="Zkladntext2"/>
    <w:rsid w:val="00132741"/>
    <w:pPr>
      <w:jc w:val="both"/>
    </w:pPr>
    <w:rPr>
      <w:rFonts w:ascii="Verdana" w:hAnsi="Verdana"/>
      <w:bCs w:val="0"/>
      <w:color w:val="FF0000"/>
      <w:sz w:val="22"/>
      <w:szCs w:val="20"/>
    </w:rPr>
  </w:style>
  <w:style w:type="character" w:styleId="Odkaznakomentr">
    <w:name w:val="annotation reference"/>
    <w:basedOn w:val="Predvolenpsmoodseku"/>
    <w:uiPriority w:val="99"/>
    <w:rsid w:val="00132741"/>
    <w:rPr>
      <w:sz w:val="16"/>
      <w:szCs w:val="16"/>
    </w:rPr>
  </w:style>
  <w:style w:type="paragraph" w:styleId="Textkomentra">
    <w:name w:val="annotation text"/>
    <w:basedOn w:val="Normlny"/>
    <w:link w:val="TextkomentraChar"/>
    <w:uiPriority w:val="99"/>
    <w:rsid w:val="00132741"/>
    <w:rPr>
      <w:sz w:val="20"/>
      <w:szCs w:val="20"/>
    </w:rPr>
  </w:style>
  <w:style w:type="character" w:customStyle="1" w:styleId="TextkomentraChar">
    <w:name w:val="Text komentára Char"/>
    <w:basedOn w:val="Predvolenpsmoodseku"/>
    <w:link w:val="Textkomentra"/>
    <w:uiPriority w:val="99"/>
    <w:rsid w:val="00132741"/>
    <w:rPr>
      <w:rFonts w:ascii="Arial" w:hAnsi="Arial"/>
    </w:rPr>
  </w:style>
  <w:style w:type="paragraph" w:styleId="Predmetkomentra">
    <w:name w:val="annotation subject"/>
    <w:basedOn w:val="Textkomentra"/>
    <w:next w:val="Textkomentra"/>
    <w:link w:val="PredmetkomentraChar"/>
    <w:rsid w:val="00132741"/>
    <w:rPr>
      <w:b/>
      <w:bCs/>
    </w:rPr>
  </w:style>
  <w:style w:type="character" w:customStyle="1" w:styleId="PredmetkomentraChar">
    <w:name w:val="Predmet komentára Char"/>
    <w:basedOn w:val="TextkomentraChar"/>
    <w:link w:val="Predmetkomentra"/>
    <w:rsid w:val="00132741"/>
    <w:rPr>
      <w:rFonts w:ascii="Arial" w:hAnsi="Arial"/>
      <w:b/>
      <w:bCs/>
    </w:rPr>
  </w:style>
  <w:style w:type="character" w:customStyle="1" w:styleId="Nadpis1Char">
    <w:name w:val="Nadpis 1 Char"/>
    <w:aliases w:val="Nadpis 1 - IM Char,I Char,kapitola Char,Čo robí (časť) Char,Chapter Char"/>
    <w:basedOn w:val="Predvolenpsmoodseku"/>
    <w:link w:val="Nadpis1"/>
    <w:uiPriority w:val="99"/>
    <w:rsid w:val="005E404C"/>
    <w:rPr>
      <w:rFonts w:asciiTheme="majorHAnsi" w:eastAsiaTheme="majorEastAsia" w:hAnsiTheme="majorHAnsi" w:cstheme="majorBidi"/>
      <w:i/>
      <w:iCs/>
      <w:color w:val="001D58" w:themeColor="accent1" w:themeShade="BF"/>
      <w:sz w:val="60"/>
      <w:szCs w:val="40"/>
    </w:rPr>
  </w:style>
  <w:style w:type="character" w:customStyle="1" w:styleId="Nadpis2Char">
    <w:name w:val="Nadpis 2 Char"/>
    <w:basedOn w:val="Predvolenpsmoodseku"/>
    <w:link w:val="Nadpis2"/>
    <w:uiPriority w:val="99"/>
    <w:rsid w:val="003E4A99"/>
    <w:rPr>
      <w:rFonts w:asciiTheme="majorHAnsi" w:eastAsiaTheme="majorEastAsia" w:hAnsiTheme="majorHAnsi" w:cstheme="majorBidi"/>
      <w:color w:val="92D400" w:themeColor="accent2"/>
      <w:sz w:val="24"/>
      <w:szCs w:val="32"/>
    </w:rPr>
  </w:style>
  <w:style w:type="character" w:customStyle="1" w:styleId="TextbublinyChar">
    <w:name w:val="Text bubliny Char"/>
    <w:basedOn w:val="Predvolenpsmoodseku"/>
    <w:link w:val="Textbubliny"/>
    <w:uiPriority w:val="99"/>
    <w:semiHidden/>
    <w:rsid w:val="00D67B78"/>
    <w:rPr>
      <w:rFonts w:ascii="Tahoma" w:hAnsi="Tahoma" w:cs="Tahoma"/>
      <w:sz w:val="16"/>
      <w:szCs w:val="16"/>
    </w:rPr>
  </w:style>
  <w:style w:type="table" w:styleId="Stpcetabuky5">
    <w:name w:val="Table Columns 5"/>
    <w:basedOn w:val="Normlnatabuka"/>
    <w:rsid w:val="00A8650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customStyle="1" w:styleId="Tab">
    <w:name w:val="_Tab."/>
    <w:basedOn w:val="Normlny"/>
    <w:rsid w:val="002B3DE0"/>
    <w:pPr>
      <w:numPr>
        <w:numId w:val="5"/>
      </w:numPr>
      <w:spacing w:before="180"/>
    </w:pPr>
    <w:rPr>
      <w:rFonts w:ascii="Calibri" w:eastAsia="Calibri" w:hAnsi="Calibri"/>
      <w:sz w:val="20"/>
      <w:szCs w:val="20"/>
      <w:lang w:eastAsia="cs-CZ"/>
    </w:rPr>
  </w:style>
  <w:style w:type="character" w:customStyle="1" w:styleId="apple-converted-space">
    <w:name w:val="apple-converted-space"/>
    <w:basedOn w:val="Predvolenpsmoodseku"/>
    <w:rsid w:val="002B3DE0"/>
  </w:style>
  <w:style w:type="paragraph" w:styleId="Revzia">
    <w:name w:val="Revision"/>
    <w:hidden/>
    <w:uiPriority w:val="99"/>
    <w:semiHidden/>
    <w:rsid w:val="002B3DE0"/>
    <w:rPr>
      <w:rFonts w:ascii="Arial" w:hAnsi="Arial"/>
      <w:sz w:val="19"/>
      <w:szCs w:val="24"/>
    </w:rPr>
  </w:style>
  <w:style w:type="paragraph" w:styleId="Zkladntext">
    <w:name w:val="Body Text"/>
    <w:basedOn w:val="Normlny"/>
    <w:link w:val="ZkladntextChar"/>
    <w:rsid w:val="00F220F5"/>
    <w:pPr>
      <w:spacing w:after="120"/>
    </w:pPr>
  </w:style>
  <w:style w:type="character" w:customStyle="1" w:styleId="ZkladntextChar">
    <w:name w:val="Základný text Char"/>
    <w:basedOn w:val="Predvolenpsmoodseku"/>
    <w:link w:val="Zkladntext"/>
    <w:rsid w:val="00F220F5"/>
    <w:rPr>
      <w:rFonts w:ascii="Arial" w:hAnsi="Arial"/>
      <w:sz w:val="19"/>
      <w:szCs w:val="24"/>
    </w:rPr>
  </w:style>
  <w:style w:type="paragraph" w:styleId="slovanzoznam">
    <w:name w:val="List Number"/>
    <w:basedOn w:val="Zoznam"/>
    <w:rsid w:val="00F220F5"/>
    <w:pPr>
      <w:numPr>
        <w:numId w:val="11"/>
      </w:numPr>
      <w:tabs>
        <w:tab w:val="clear" w:pos="360"/>
      </w:tabs>
      <w:spacing w:after="240" w:line="240" w:lineRule="atLeast"/>
      <w:ind w:left="420" w:hanging="420"/>
      <w:contextualSpacing w:val="0"/>
      <w:jc w:val="both"/>
    </w:pPr>
    <w:rPr>
      <w:spacing w:val="-5"/>
      <w:sz w:val="20"/>
      <w:szCs w:val="20"/>
    </w:rPr>
  </w:style>
  <w:style w:type="character" w:customStyle="1" w:styleId="OdsekzoznamuChar">
    <w:name w:val="Odsek zoznamu Char"/>
    <w:aliases w:val="body Char,Odsek zoznamu2 Char,List Paragraph Char"/>
    <w:link w:val="Odsekzoznamu"/>
    <w:uiPriority w:val="34"/>
    <w:rsid w:val="00F220F5"/>
  </w:style>
  <w:style w:type="paragraph" w:styleId="Zoznam">
    <w:name w:val="List"/>
    <w:basedOn w:val="Normlny"/>
    <w:rsid w:val="00F220F5"/>
    <w:pPr>
      <w:ind w:left="283" w:hanging="283"/>
      <w:contextualSpacing/>
    </w:pPr>
  </w:style>
  <w:style w:type="paragraph" w:styleId="Obyajntext">
    <w:name w:val="Plain Text"/>
    <w:basedOn w:val="Normlny"/>
    <w:link w:val="ObyajntextChar"/>
    <w:uiPriority w:val="99"/>
    <w:unhideWhenUsed/>
    <w:rsid w:val="00F220F5"/>
    <w:pPr>
      <w:overflowPunct w:val="0"/>
      <w:autoSpaceDE w:val="0"/>
      <w:autoSpaceDN w:val="0"/>
      <w:adjustRightInd w:val="0"/>
    </w:pPr>
    <w:rPr>
      <w:rFonts w:ascii="Courier New" w:hAnsi="Courier New" w:cs="Mangal"/>
      <w:sz w:val="20"/>
      <w:szCs w:val="20"/>
      <w:lang w:bidi="sa-IN"/>
    </w:rPr>
  </w:style>
  <w:style w:type="character" w:customStyle="1" w:styleId="ObyajntextChar">
    <w:name w:val="Obyčajný text Char"/>
    <w:basedOn w:val="Predvolenpsmoodseku"/>
    <w:link w:val="Obyajntext"/>
    <w:uiPriority w:val="99"/>
    <w:rsid w:val="00F220F5"/>
    <w:rPr>
      <w:rFonts w:ascii="Courier New" w:hAnsi="Courier New" w:cs="Mangal"/>
      <w:lang w:bidi="sa-IN"/>
    </w:rPr>
  </w:style>
  <w:style w:type="character" w:styleId="Textzstupnhosymbolu">
    <w:name w:val="Placeholder Text"/>
    <w:basedOn w:val="Predvolenpsmoodseku"/>
    <w:uiPriority w:val="99"/>
    <w:semiHidden/>
    <w:rsid w:val="00C85E20"/>
    <w:rPr>
      <w:rFonts w:ascii="Times New Roman" w:hAnsi="Times New Roman" w:cs="Times New Roman"/>
      <w:color w:val="808080"/>
    </w:rPr>
  </w:style>
  <w:style w:type="paragraph" w:styleId="Zarkazkladnhotextu3">
    <w:name w:val="Body Text Indent 3"/>
    <w:basedOn w:val="Normlny"/>
    <w:link w:val="Zarkazkladnhotextu3Char"/>
    <w:rsid w:val="009A0665"/>
    <w:pPr>
      <w:spacing w:after="120"/>
      <w:ind w:left="283"/>
    </w:pPr>
    <w:rPr>
      <w:sz w:val="16"/>
      <w:szCs w:val="16"/>
    </w:rPr>
  </w:style>
  <w:style w:type="character" w:customStyle="1" w:styleId="Zarkazkladnhotextu3Char">
    <w:name w:val="Zarážka základného textu 3 Char"/>
    <w:basedOn w:val="Predvolenpsmoodseku"/>
    <w:link w:val="Zarkazkladnhotextu3"/>
    <w:rsid w:val="009A0665"/>
    <w:rPr>
      <w:rFonts w:ascii="Arial" w:hAnsi="Arial"/>
      <w:sz w:val="16"/>
      <w:szCs w:val="16"/>
    </w:rPr>
  </w:style>
  <w:style w:type="paragraph" w:customStyle="1" w:styleId="AOHead4">
    <w:name w:val="AOHead4"/>
    <w:basedOn w:val="Normlny"/>
    <w:next w:val="Normlny"/>
    <w:rsid w:val="009A0665"/>
    <w:pPr>
      <w:numPr>
        <w:numId w:val="20"/>
      </w:numPr>
      <w:tabs>
        <w:tab w:val="clear" w:pos="720"/>
        <w:tab w:val="num" w:pos="2160"/>
      </w:tabs>
      <w:spacing w:before="240" w:line="260" w:lineRule="atLeast"/>
      <w:jc w:val="both"/>
      <w:outlineLvl w:val="3"/>
    </w:pPr>
    <w:rPr>
      <w:rFonts w:ascii="Times New Roman" w:eastAsia="SimSun" w:hAnsi="Times New Roman"/>
      <w:sz w:val="22"/>
      <w:szCs w:val="22"/>
    </w:rPr>
  </w:style>
  <w:style w:type="paragraph" w:customStyle="1" w:styleId="AOHead5">
    <w:name w:val="AOHead5"/>
    <w:basedOn w:val="Normlny"/>
    <w:next w:val="Normlny"/>
    <w:rsid w:val="009A0665"/>
    <w:pPr>
      <w:numPr>
        <w:ilvl w:val="1"/>
        <w:numId w:val="20"/>
      </w:numPr>
      <w:tabs>
        <w:tab w:val="clear" w:pos="720"/>
        <w:tab w:val="num" w:pos="2880"/>
      </w:tabs>
      <w:spacing w:before="240" w:line="260" w:lineRule="atLeast"/>
      <w:jc w:val="both"/>
      <w:outlineLvl w:val="4"/>
    </w:pPr>
    <w:rPr>
      <w:rFonts w:ascii="Times New Roman" w:eastAsia="SimSun" w:hAnsi="Times New Roman"/>
      <w:sz w:val="22"/>
      <w:szCs w:val="22"/>
    </w:rPr>
  </w:style>
  <w:style w:type="paragraph" w:customStyle="1" w:styleId="AOHead6">
    <w:name w:val="AOHead6"/>
    <w:basedOn w:val="Normlny"/>
    <w:next w:val="Normlny"/>
    <w:rsid w:val="009A0665"/>
    <w:pPr>
      <w:numPr>
        <w:ilvl w:val="2"/>
        <w:numId w:val="20"/>
      </w:numPr>
      <w:tabs>
        <w:tab w:val="clear" w:pos="1440"/>
        <w:tab w:val="num" w:pos="3600"/>
      </w:tabs>
      <w:spacing w:before="240" w:line="260" w:lineRule="atLeast"/>
      <w:jc w:val="both"/>
      <w:outlineLvl w:val="5"/>
    </w:pPr>
    <w:rPr>
      <w:rFonts w:ascii="Times New Roman" w:eastAsia="SimSun" w:hAnsi="Times New Roman"/>
      <w:sz w:val="22"/>
      <w:szCs w:val="22"/>
    </w:rPr>
  </w:style>
  <w:style w:type="paragraph" w:customStyle="1" w:styleId="AOAltHead2">
    <w:name w:val="AOAltHead2"/>
    <w:basedOn w:val="Normlny"/>
    <w:next w:val="Normlny"/>
    <w:rsid w:val="009A0665"/>
    <w:pPr>
      <w:numPr>
        <w:ilvl w:val="3"/>
        <w:numId w:val="20"/>
      </w:numPr>
      <w:tabs>
        <w:tab w:val="clear" w:pos="2160"/>
      </w:tabs>
      <w:spacing w:before="240" w:line="260" w:lineRule="atLeast"/>
      <w:jc w:val="both"/>
      <w:outlineLvl w:val="1"/>
    </w:pPr>
    <w:rPr>
      <w:rFonts w:ascii="Times New Roman" w:eastAsia="SimSun" w:hAnsi="Times New Roman"/>
      <w:sz w:val="22"/>
      <w:szCs w:val="22"/>
    </w:rPr>
  </w:style>
  <w:style w:type="paragraph" w:customStyle="1" w:styleId="AODefHead">
    <w:name w:val="AODefHead"/>
    <w:basedOn w:val="Normlny"/>
    <w:next w:val="AODefPara"/>
    <w:rsid w:val="009A0665"/>
    <w:pPr>
      <w:numPr>
        <w:ilvl w:val="4"/>
        <w:numId w:val="20"/>
      </w:numPr>
      <w:tabs>
        <w:tab w:val="clear" w:pos="2880"/>
      </w:tabs>
      <w:spacing w:before="240" w:line="260" w:lineRule="atLeast"/>
      <w:jc w:val="both"/>
      <w:outlineLvl w:val="5"/>
    </w:pPr>
    <w:rPr>
      <w:rFonts w:ascii="Times New Roman" w:eastAsia="SimSun" w:hAnsi="Times New Roman"/>
      <w:sz w:val="22"/>
      <w:szCs w:val="22"/>
    </w:rPr>
  </w:style>
  <w:style w:type="paragraph" w:customStyle="1" w:styleId="AODefPara">
    <w:name w:val="AODefPara"/>
    <w:basedOn w:val="AODefHead"/>
    <w:rsid w:val="009A0665"/>
    <w:pPr>
      <w:numPr>
        <w:ilvl w:val="5"/>
      </w:numPr>
      <w:tabs>
        <w:tab w:val="clear" w:pos="3600"/>
      </w:tabs>
      <w:outlineLvl w:val="6"/>
    </w:pPr>
  </w:style>
  <w:style w:type="paragraph" w:styleId="Zoznamsodrkami">
    <w:name w:val="List Bullet"/>
    <w:basedOn w:val="Zkladntext"/>
    <w:uiPriority w:val="99"/>
    <w:qFormat/>
    <w:rsid w:val="004265FD"/>
    <w:pPr>
      <w:spacing w:before="130" w:after="130"/>
      <w:jc w:val="both"/>
    </w:pPr>
    <w:rPr>
      <w:rFonts w:ascii="Times New Roman" w:hAnsi="Times New Roman"/>
      <w:sz w:val="22"/>
      <w:szCs w:val="20"/>
    </w:rPr>
  </w:style>
  <w:style w:type="paragraph" w:styleId="Zoznamsodrkami2">
    <w:name w:val="List Bullet 2"/>
    <w:basedOn w:val="Normlny"/>
    <w:uiPriority w:val="99"/>
    <w:unhideWhenUsed/>
    <w:rsid w:val="004265FD"/>
    <w:pPr>
      <w:numPr>
        <w:numId w:val="21"/>
      </w:numPr>
      <w:contextualSpacing/>
    </w:pPr>
    <w:rPr>
      <w:rFonts w:ascii="Times New Roman" w:hAnsi="Times New Roman"/>
      <w:sz w:val="24"/>
      <w:lang w:eastAsia="sk-SK"/>
    </w:rPr>
  </w:style>
  <w:style w:type="paragraph" w:customStyle="1" w:styleId="MPCKO2">
    <w:name w:val="MP CKO 2"/>
    <w:basedOn w:val="Nadpis3"/>
    <w:qFormat/>
    <w:rsid w:val="004265FD"/>
    <w:pPr>
      <w:spacing w:before="200"/>
      <w:jc w:val="both"/>
    </w:pPr>
    <w:rPr>
      <w:rFonts w:ascii="Times New Roman" w:hAnsi="Times New Roman"/>
      <w:iCs/>
      <w:color w:val="001D58" w:themeColor="accent1" w:themeShade="BF"/>
      <w:sz w:val="26"/>
      <w:szCs w:val="22"/>
    </w:rPr>
  </w:style>
  <w:style w:type="paragraph" w:styleId="Textvysvetlivky">
    <w:name w:val="endnote text"/>
    <w:basedOn w:val="Normlny"/>
    <w:link w:val="TextvysvetlivkyChar"/>
    <w:uiPriority w:val="99"/>
    <w:unhideWhenUsed/>
    <w:rsid w:val="004265FD"/>
    <w:rPr>
      <w:sz w:val="20"/>
      <w:szCs w:val="20"/>
      <w:lang w:eastAsia="sk-SK"/>
    </w:rPr>
  </w:style>
  <w:style w:type="character" w:customStyle="1" w:styleId="TextvysvetlivkyChar">
    <w:name w:val="Text vysvetlivky Char"/>
    <w:basedOn w:val="Predvolenpsmoodseku"/>
    <w:link w:val="Textvysvetlivky"/>
    <w:uiPriority w:val="99"/>
    <w:rsid w:val="004265FD"/>
    <w:rPr>
      <w:rFonts w:ascii="Arial" w:hAnsi="Arial"/>
      <w:lang w:val="sk-SK" w:eastAsia="sk-SK"/>
    </w:rPr>
  </w:style>
  <w:style w:type="character" w:styleId="Odkaznavysvetlivku">
    <w:name w:val="endnote reference"/>
    <w:basedOn w:val="Predvolenpsmoodseku"/>
    <w:uiPriority w:val="99"/>
    <w:unhideWhenUsed/>
    <w:rsid w:val="004265FD"/>
    <w:rPr>
      <w:rFonts w:cs="Times New Roman"/>
      <w:vertAlign w:val="superscript"/>
    </w:rPr>
  </w:style>
  <w:style w:type="paragraph" w:customStyle="1" w:styleId="SRKNorm">
    <w:name w:val="SRK Norm."/>
    <w:basedOn w:val="Normlny"/>
    <w:next w:val="Normlny"/>
    <w:qFormat/>
    <w:rsid w:val="00703134"/>
    <w:pPr>
      <w:numPr>
        <w:numId w:val="26"/>
      </w:numPr>
      <w:spacing w:before="200" w:after="200"/>
      <w:contextualSpacing/>
      <w:jc w:val="both"/>
    </w:pPr>
    <w:rPr>
      <w:rFonts w:ascii="Times New Roman" w:hAnsi="Times New Roman"/>
      <w:sz w:val="24"/>
      <w:lang w:eastAsia="sk-SK"/>
    </w:rPr>
  </w:style>
  <w:style w:type="paragraph" w:styleId="Bezriadkovania">
    <w:name w:val="No Spacing"/>
    <w:uiPriority w:val="1"/>
    <w:qFormat/>
    <w:rsid w:val="00470827"/>
    <w:pPr>
      <w:spacing w:after="0" w:line="240" w:lineRule="auto"/>
    </w:pPr>
  </w:style>
  <w:style w:type="character" w:styleId="Siln">
    <w:name w:val="Strong"/>
    <w:basedOn w:val="Predvolenpsmoodseku"/>
    <w:uiPriority w:val="22"/>
    <w:qFormat/>
    <w:rsid w:val="00470827"/>
    <w:rPr>
      <w:b/>
      <w:bCs/>
    </w:rPr>
  </w:style>
  <w:style w:type="character" w:customStyle="1" w:styleId="hps">
    <w:name w:val="hps"/>
    <w:basedOn w:val="Predvolenpsmoodseku"/>
    <w:rsid w:val="00C2664E"/>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unhideWhenUsed/>
    <w:rsid w:val="002603E4"/>
    <w:pPr>
      <w:spacing w:before="100" w:beforeAutospacing="1" w:after="100" w:afterAutospacing="1"/>
    </w:pPr>
    <w:rPr>
      <w:rFonts w:ascii="Times New Roman" w:hAnsi="Times New Roman"/>
      <w:sz w:val="24"/>
      <w:lang w:eastAsia="sk-SK"/>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uiPriority w:val="9"/>
    <w:rsid w:val="00470827"/>
    <w:rPr>
      <w:rFonts w:asciiTheme="majorHAnsi" w:eastAsiaTheme="majorEastAsia" w:hAnsiTheme="majorHAnsi" w:cstheme="majorBidi"/>
      <w:sz w:val="32"/>
      <w:szCs w:val="32"/>
    </w:rPr>
  </w:style>
  <w:style w:type="paragraph" w:styleId="Popis">
    <w:name w:val="caption"/>
    <w:basedOn w:val="Normlny"/>
    <w:next w:val="Normlny"/>
    <w:uiPriority w:val="35"/>
    <w:semiHidden/>
    <w:unhideWhenUsed/>
    <w:qFormat/>
    <w:rsid w:val="00470827"/>
    <w:pPr>
      <w:spacing w:line="240" w:lineRule="auto"/>
    </w:pPr>
    <w:rPr>
      <w:b/>
      <w:bCs/>
      <w:color w:val="404040" w:themeColor="text1" w:themeTint="BF"/>
      <w:sz w:val="16"/>
      <w:szCs w:val="16"/>
    </w:rPr>
  </w:style>
  <w:style w:type="paragraph" w:styleId="Nzov">
    <w:name w:val="Title"/>
    <w:basedOn w:val="Normlny"/>
    <w:next w:val="Normlny"/>
    <w:link w:val="NzovChar"/>
    <w:uiPriority w:val="10"/>
    <w:qFormat/>
    <w:rsid w:val="00470827"/>
    <w:pPr>
      <w:pBdr>
        <w:top w:val="single" w:sz="6" w:space="8" w:color="00A1DE" w:themeColor="accent3"/>
        <w:bottom w:val="single" w:sz="6" w:space="8" w:color="00A1DE" w:themeColor="accent3"/>
      </w:pBdr>
      <w:spacing w:after="400" w:line="240" w:lineRule="auto"/>
      <w:contextualSpacing/>
      <w:jc w:val="center"/>
    </w:pPr>
    <w:rPr>
      <w:rFonts w:asciiTheme="majorHAnsi" w:eastAsiaTheme="majorEastAsia" w:hAnsiTheme="majorHAnsi" w:cstheme="majorBidi"/>
      <w:caps/>
      <w:color w:val="002776" w:themeColor="text2"/>
      <w:spacing w:val="30"/>
      <w:sz w:val="72"/>
      <w:szCs w:val="72"/>
    </w:rPr>
  </w:style>
  <w:style w:type="character" w:customStyle="1" w:styleId="NzovChar">
    <w:name w:val="Názov Char"/>
    <w:basedOn w:val="Predvolenpsmoodseku"/>
    <w:link w:val="Nzov"/>
    <w:uiPriority w:val="10"/>
    <w:rsid w:val="00470827"/>
    <w:rPr>
      <w:rFonts w:asciiTheme="majorHAnsi" w:eastAsiaTheme="majorEastAsia" w:hAnsiTheme="majorHAnsi" w:cstheme="majorBidi"/>
      <w:caps/>
      <w:color w:val="002776" w:themeColor="text2"/>
      <w:spacing w:val="30"/>
      <w:sz w:val="72"/>
      <w:szCs w:val="72"/>
    </w:rPr>
  </w:style>
  <w:style w:type="paragraph" w:styleId="Podtitul">
    <w:name w:val="Subtitle"/>
    <w:basedOn w:val="Normlny"/>
    <w:next w:val="Normlny"/>
    <w:link w:val="PodtitulChar"/>
    <w:uiPriority w:val="11"/>
    <w:qFormat/>
    <w:rsid w:val="00470827"/>
    <w:pPr>
      <w:numPr>
        <w:ilvl w:val="1"/>
      </w:numPr>
      <w:jc w:val="center"/>
    </w:pPr>
    <w:rPr>
      <w:color w:val="002776" w:themeColor="text2"/>
      <w:sz w:val="28"/>
      <w:szCs w:val="28"/>
    </w:rPr>
  </w:style>
  <w:style w:type="character" w:customStyle="1" w:styleId="PodtitulChar">
    <w:name w:val="Podtitul Char"/>
    <w:basedOn w:val="Predvolenpsmoodseku"/>
    <w:link w:val="Podtitul"/>
    <w:uiPriority w:val="11"/>
    <w:rsid w:val="00470827"/>
    <w:rPr>
      <w:color w:val="002776" w:themeColor="text2"/>
      <w:sz w:val="28"/>
      <w:szCs w:val="28"/>
    </w:rPr>
  </w:style>
  <w:style w:type="character" w:styleId="Zvraznenie">
    <w:name w:val="Emphasis"/>
    <w:basedOn w:val="Predvolenpsmoodseku"/>
    <w:uiPriority w:val="20"/>
    <w:qFormat/>
    <w:rsid w:val="00470827"/>
    <w:rPr>
      <w:i/>
      <w:iCs/>
      <w:color w:val="000000" w:themeColor="text1"/>
    </w:rPr>
  </w:style>
  <w:style w:type="paragraph" w:styleId="Citcia">
    <w:name w:val="Quote"/>
    <w:basedOn w:val="Normlny"/>
    <w:next w:val="Normlny"/>
    <w:link w:val="CitciaChar"/>
    <w:uiPriority w:val="29"/>
    <w:qFormat/>
    <w:rsid w:val="00470827"/>
    <w:pPr>
      <w:spacing w:before="160"/>
      <w:ind w:left="720" w:right="720"/>
      <w:jc w:val="center"/>
    </w:pPr>
    <w:rPr>
      <w:i/>
      <w:iCs/>
      <w:color w:val="0077A6" w:themeColor="accent3" w:themeShade="BF"/>
      <w:sz w:val="24"/>
      <w:szCs w:val="24"/>
    </w:rPr>
  </w:style>
  <w:style w:type="character" w:customStyle="1" w:styleId="CitciaChar">
    <w:name w:val="Citácia Char"/>
    <w:basedOn w:val="Predvolenpsmoodseku"/>
    <w:link w:val="Citcia"/>
    <w:uiPriority w:val="29"/>
    <w:rsid w:val="00470827"/>
    <w:rPr>
      <w:i/>
      <w:iCs/>
      <w:color w:val="0077A6" w:themeColor="accent3" w:themeShade="BF"/>
      <w:sz w:val="24"/>
      <w:szCs w:val="24"/>
    </w:rPr>
  </w:style>
  <w:style w:type="paragraph" w:styleId="Zvraznencitcia">
    <w:name w:val="Intense Quote"/>
    <w:basedOn w:val="Normlny"/>
    <w:next w:val="Normlny"/>
    <w:link w:val="ZvraznencitciaChar"/>
    <w:uiPriority w:val="30"/>
    <w:qFormat/>
    <w:rsid w:val="00470827"/>
    <w:pPr>
      <w:spacing w:before="160" w:line="276" w:lineRule="auto"/>
      <w:ind w:left="936" w:right="936"/>
      <w:jc w:val="center"/>
    </w:pPr>
    <w:rPr>
      <w:rFonts w:asciiTheme="majorHAnsi" w:eastAsiaTheme="majorEastAsia" w:hAnsiTheme="majorHAnsi" w:cstheme="majorBidi"/>
      <w:caps/>
      <w:color w:val="001D58" w:themeColor="accent1" w:themeShade="BF"/>
      <w:sz w:val="28"/>
      <w:szCs w:val="28"/>
    </w:rPr>
  </w:style>
  <w:style w:type="character" w:customStyle="1" w:styleId="ZvraznencitciaChar">
    <w:name w:val="Zvýraznená citácia Char"/>
    <w:basedOn w:val="Predvolenpsmoodseku"/>
    <w:link w:val="Zvraznencitcia"/>
    <w:uiPriority w:val="30"/>
    <w:rsid w:val="00470827"/>
    <w:rPr>
      <w:rFonts w:asciiTheme="majorHAnsi" w:eastAsiaTheme="majorEastAsia" w:hAnsiTheme="majorHAnsi" w:cstheme="majorBidi"/>
      <w:caps/>
      <w:color w:val="001D58" w:themeColor="accent1" w:themeShade="BF"/>
      <w:sz w:val="28"/>
      <w:szCs w:val="28"/>
    </w:rPr>
  </w:style>
  <w:style w:type="character" w:styleId="Jemnzvraznenie">
    <w:name w:val="Subtle Emphasis"/>
    <w:basedOn w:val="Predvolenpsmoodseku"/>
    <w:uiPriority w:val="19"/>
    <w:qFormat/>
    <w:rsid w:val="00470827"/>
    <w:rPr>
      <w:i/>
      <w:iCs/>
      <w:color w:val="595959" w:themeColor="text1" w:themeTint="A6"/>
    </w:rPr>
  </w:style>
  <w:style w:type="character" w:styleId="Intenzvnezvraznenie">
    <w:name w:val="Intense Emphasis"/>
    <w:basedOn w:val="Predvolenpsmoodseku"/>
    <w:uiPriority w:val="21"/>
    <w:qFormat/>
    <w:rsid w:val="00470827"/>
    <w:rPr>
      <w:b/>
      <w:bCs/>
      <w:i/>
      <w:iCs/>
      <w:color w:val="auto"/>
    </w:rPr>
  </w:style>
  <w:style w:type="character" w:styleId="Jemnodkaz">
    <w:name w:val="Subtle Reference"/>
    <w:basedOn w:val="Predvolenpsmoodseku"/>
    <w:uiPriority w:val="31"/>
    <w:qFormat/>
    <w:rsid w:val="00470827"/>
    <w:rPr>
      <w:caps w:val="0"/>
      <w:smallCaps/>
      <w:color w:val="404040" w:themeColor="text1" w:themeTint="BF"/>
      <w:spacing w:val="0"/>
      <w:u w:val="single" w:color="7F7F7F" w:themeColor="text1" w:themeTint="80"/>
    </w:rPr>
  </w:style>
  <w:style w:type="character" w:styleId="Intenzvnyodkaz">
    <w:name w:val="Intense Reference"/>
    <w:basedOn w:val="Predvolenpsmoodseku"/>
    <w:uiPriority w:val="32"/>
    <w:qFormat/>
    <w:rsid w:val="00470827"/>
    <w:rPr>
      <w:b/>
      <w:bCs/>
      <w:caps w:val="0"/>
      <w:smallCaps/>
      <w:color w:val="auto"/>
      <w:spacing w:val="0"/>
      <w:u w:val="single"/>
    </w:rPr>
  </w:style>
  <w:style w:type="character" w:styleId="Nzovknihy">
    <w:name w:val="Book Title"/>
    <w:basedOn w:val="Predvolenpsmoodseku"/>
    <w:uiPriority w:val="33"/>
    <w:qFormat/>
    <w:rsid w:val="00470827"/>
    <w:rPr>
      <w:b/>
      <w:bCs/>
      <w:caps w:val="0"/>
      <w:smallCaps/>
      <w:spacing w:val="0"/>
    </w:rPr>
  </w:style>
  <w:style w:type="character" w:customStyle="1" w:styleId="heading2Char">
    <w:name w:val="heading 2 Char"/>
    <w:basedOn w:val="Nadpis2Char"/>
    <w:link w:val="Nadpis21"/>
    <w:rsid w:val="003E4A99"/>
    <w:rPr>
      <w:rFonts w:asciiTheme="majorHAnsi" w:eastAsiaTheme="majorEastAsia" w:hAnsiTheme="majorHAnsi" w:cstheme="majorBidi"/>
      <w:b/>
      <w:color w:val="92D400" w:themeColor="accent2"/>
      <w:sz w:val="24"/>
      <w:szCs w:val="32"/>
      <w:lang w:val="sk-SK"/>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76137"/>
    <w:rPr>
      <w:rFonts w:ascii="Times New Roman" w:hAnsi="Times New Roman"/>
      <w:sz w:val="24"/>
      <w:lang w:val="sk-SK"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1"/>
        <w:szCs w:val="21"/>
        <w:lang w:val="en-US" w:eastAsia="en-US" w:bidi="ar-SA"/>
      </w:rPr>
    </w:rPrDefault>
    <w:pPrDefault>
      <w:pPr>
        <w:spacing w:after="160" w:line="300" w:lineRule="auto"/>
      </w:pPr>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39"/>
    <w:lsdException w:name="toc 5" w:uiPriority="39"/>
    <w:lsdException w:name="footnote text" w:uiPriority="99" w:qFormat="1"/>
    <w:lsdException w:name="annotation text" w:uiPriority="99"/>
    <w:lsdException w:name="footer" w:uiPriority="99"/>
    <w:lsdException w:name="caption" w:uiPriority="35" w:qFormat="1"/>
    <w:lsdException w:name="footnote reference" w:uiPriority="99"/>
    <w:lsdException w:name="annotation reference" w:uiPriority="99"/>
    <w:lsdException w:name="endnote reference" w:uiPriority="99"/>
    <w:lsdException w:name="endnote text" w:uiPriority="99"/>
    <w:lsdException w:name="List Bullet" w:uiPriority="99" w:qFormat="1"/>
    <w:lsdException w:name="List Number" w:semiHidden="0" w:unhideWhenUsed="0"/>
    <w:lsdException w:name="List 4" w:semiHidden="0" w:unhideWhenUsed="0"/>
    <w:lsdException w:name="List 5" w:semiHidden="0" w:unhideWhenUsed="0"/>
    <w:lsdException w:name="List Bullet 2" w:uiPriority="99"/>
    <w:lsdException w:name="Title" w:semiHidden="0" w:uiPriority="10" w:unhideWhenUsed="0" w:qFormat="1"/>
    <w:lsdException w:name="Default Paragraph Font" w:uiPriority="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Body Text 2" w:uiPriority="99"/>
    <w:lsdException w:name="Hyperlink" w:uiPriority="99"/>
    <w:lsdException w:name="Strong" w:semiHidden="0" w:uiPriority="22" w:unhideWhenUsed="0" w:qFormat="1"/>
    <w:lsdException w:name="Emphasis" w:semiHidden="0" w:uiPriority="20" w:unhideWhenUsed="0" w:qFormat="1"/>
    <w:lsdException w:name="Plain Text" w:uiPriority="99"/>
    <w:lsdException w:name="Normal (Web)"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470827"/>
    <w:rPr>
      <w:lang w:val="sk-SK"/>
    </w:rPr>
  </w:style>
  <w:style w:type="paragraph" w:styleId="Nadpis1">
    <w:name w:val="heading 1"/>
    <w:aliases w:val="Nadpis 1 - IM,I,kapitola,Čo robí (časť),Chapter"/>
    <w:link w:val="Nadpis1Char"/>
    <w:uiPriority w:val="99"/>
    <w:qFormat/>
    <w:rsid w:val="005E404C"/>
    <w:pPr>
      <w:keepNext/>
      <w:keepLines/>
      <w:pageBreakBefore/>
      <w:spacing w:before="320" w:after="80" w:line="240" w:lineRule="auto"/>
      <w:jc w:val="both"/>
      <w:outlineLvl w:val="0"/>
    </w:pPr>
    <w:rPr>
      <w:rFonts w:asciiTheme="majorHAnsi" w:eastAsiaTheme="majorEastAsia" w:hAnsiTheme="majorHAnsi" w:cstheme="majorBidi"/>
      <w:i/>
      <w:iCs/>
      <w:color w:val="001D58" w:themeColor="accent1" w:themeShade="BF"/>
      <w:sz w:val="60"/>
      <w:szCs w:val="40"/>
    </w:rPr>
  </w:style>
  <w:style w:type="paragraph" w:styleId="Nadpis2">
    <w:name w:val="heading 2"/>
    <w:basedOn w:val="Normlny"/>
    <w:link w:val="Nadpis2Char"/>
    <w:uiPriority w:val="99"/>
    <w:unhideWhenUsed/>
    <w:qFormat/>
    <w:rsid w:val="003E4A99"/>
    <w:pPr>
      <w:keepNext/>
      <w:keepLines/>
      <w:spacing w:before="160" w:after="40" w:line="240" w:lineRule="auto"/>
      <w:jc w:val="both"/>
      <w:outlineLvl w:val="1"/>
    </w:pPr>
    <w:rPr>
      <w:rFonts w:asciiTheme="majorHAnsi" w:eastAsiaTheme="majorEastAsia" w:hAnsiTheme="majorHAnsi" w:cstheme="majorBidi"/>
      <w:color w:val="92D400" w:themeColor="accent2"/>
      <w:sz w:val="24"/>
      <w:szCs w:val="32"/>
    </w:rPr>
  </w:style>
  <w:style w:type="paragraph" w:styleId="Nadpis3">
    <w:name w:val="heading 3"/>
    <w:aliases w:val="Obyeajný,1,Podpodkapitola,adpis 3,Podúloha,Heading 3 Char,Heading 3 Char1 Char,Heading 3 Char Char Char"/>
    <w:basedOn w:val="Normlny"/>
    <w:next w:val="Normlny"/>
    <w:link w:val="Nadpis3Char"/>
    <w:uiPriority w:val="99"/>
    <w:unhideWhenUsed/>
    <w:qFormat/>
    <w:rsid w:val="00470827"/>
    <w:pPr>
      <w:keepNext/>
      <w:keepLines/>
      <w:spacing w:before="160" w:after="0" w:line="240" w:lineRule="auto"/>
      <w:outlineLvl w:val="2"/>
    </w:pPr>
    <w:rPr>
      <w:rFonts w:asciiTheme="majorHAnsi" w:eastAsiaTheme="majorEastAsia" w:hAnsiTheme="majorHAnsi" w:cstheme="majorBidi"/>
      <w:sz w:val="32"/>
      <w:szCs w:val="32"/>
    </w:rPr>
  </w:style>
  <w:style w:type="paragraph" w:styleId="Nadpis4">
    <w:name w:val="heading 4"/>
    <w:aliases w:val="Nadpis 4 - IM,H4,1-1,Termín"/>
    <w:basedOn w:val="Normlny"/>
    <w:next w:val="Normlny"/>
    <w:link w:val="Nadpis4Char"/>
    <w:unhideWhenUsed/>
    <w:qFormat/>
    <w:rsid w:val="00470827"/>
    <w:pPr>
      <w:keepNext/>
      <w:keepLines/>
      <w:spacing w:before="80" w:after="0"/>
      <w:outlineLvl w:val="3"/>
    </w:pPr>
    <w:rPr>
      <w:rFonts w:asciiTheme="majorHAnsi" w:eastAsiaTheme="majorEastAsia" w:hAnsiTheme="majorHAnsi" w:cstheme="majorBidi"/>
      <w:i/>
      <w:iCs/>
      <w:sz w:val="30"/>
      <w:szCs w:val="30"/>
    </w:rPr>
  </w:style>
  <w:style w:type="paragraph" w:styleId="Nadpis5">
    <w:name w:val="heading 5"/>
    <w:aliases w:val="1-1-1"/>
    <w:basedOn w:val="Normlny"/>
    <w:next w:val="Normlny"/>
    <w:link w:val="Nadpis5Char"/>
    <w:uiPriority w:val="99"/>
    <w:unhideWhenUsed/>
    <w:qFormat/>
    <w:rsid w:val="00470827"/>
    <w:pPr>
      <w:keepNext/>
      <w:keepLines/>
      <w:spacing w:before="40" w:after="0"/>
      <w:outlineLvl w:val="4"/>
    </w:pPr>
    <w:rPr>
      <w:rFonts w:asciiTheme="majorHAnsi" w:eastAsiaTheme="majorEastAsia" w:hAnsiTheme="majorHAnsi" w:cstheme="majorBidi"/>
      <w:sz w:val="28"/>
      <w:szCs w:val="28"/>
    </w:rPr>
  </w:style>
  <w:style w:type="paragraph" w:styleId="Nadpis6">
    <w:name w:val="heading 6"/>
    <w:aliases w:val="1-1-1-1"/>
    <w:basedOn w:val="Normlny"/>
    <w:next w:val="Normlny"/>
    <w:link w:val="Nadpis6Char"/>
    <w:uiPriority w:val="99"/>
    <w:unhideWhenUsed/>
    <w:qFormat/>
    <w:rsid w:val="00470827"/>
    <w:pPr>
      <w:keepNext/>
      <w:keepLines/>
      <w:spacing w:before="40" w:after="0"/>
      <w:outlineLvl w:val="5"/>
    </w:pPr>
    <w:rPr>
      <w:rFonts w:asciiTheme="majorHAnsi" w:eastAsiaTheme="majorEastAsia" w:hAnsiTheme="majorHAnsi" w:cstheme="majorBidi"/>
      <w:i/>
      <w:iCs/>
      <w:sz w:val="26"/>
      <w:szCs w:val="26"/>
    </w:rPr>
  </w:style>
  <w:style w:type="paragraph" w:styleId="Nadpis7">
    <w:name w:val="heading 7"/>
    <w:basedOn w:val="Normlny"/>
    <w:next w:val="Normlny"/>
    <w:link w:val="Nadpis7Char"/>
    <w:uiPriority w:val="99"/>
    <w:unhideWhenUsed/>
    <w:qFormat/>
    <w:rsid w:val="00470827"/>
    <w:pPr>
      <w:keepNext/>
      <w:keepLines/>
      <w:spacing w:before="40" w:after="0"/>
      <w:outlineLvl w:val="6"/>
    </w:pPr>
    <w:rPr>
      <w:rFonts w:asciiTheme="majorHAnsi" w:eastAsiaTheme="majorEastAsia" w:hAnsiTheme="majorHAnsi" w:cstheme="majorBidi"/>
      <w:sz w:val="24"/>
      <w:szCs w:val="24"/>
    </w:rPr>
  </w:style>
  <w:style w:type="paragraph" w:styleId="Nadpis8">
    <w:name w:val="heading 8"/>
    <w:basedOn w:val="Normlny"/>
    <w:next w:val="Normlny"/>
    <w:link w:val="Nadpis8Char"/>
    <w:uiPriority w:val="99"/>
    <w:unhideWhenUsed/>
    <w:qFormat/>
    <w:rsid w:val="00470827"/>
    <w:pPr>
      <w:keepNext/>
      <w:keepLines/>
      <w:spacing w:before="40" w:after="0"/>
      <w:outlineLvl w:val="7"/>
    </w:pPr>
    <w:rPr>
      <w:rFonts w:asciiTheme="majorHAnsi" w:eastAsiaTheme="majorEastAsia" w:hAnsiTheme="majorHAnsi" w:cstheme="majorBidi"/>
      <w:i/>
      <w:iCs/>
      <w:sz w:val="22"/>
      <w:szCs w:val="22"/>
    </w:rPr>
  </w:style>
  <w:style w:type="paragraph" w:styleId="Nadpis9">
    <w:name w:val="heading 9"/>
    <w:basedOn w:val="Normlny"/>
    <w:next w:val="Normlny"/>
    <w:link w:val="Nadpis9Char"/>
    <w:uiPriority w:val="99"/>
    <w:unhideWhenUsed/>
    <w:qFormat/>
    <w:rsid w:val="00470827"/>
    <w:pPr>
      <w:keepNext/>
      <w:keepLines/>
      <w:spacing w:before="40" w:after="0"/>
      <w:outlineLvl w:val="8"/>
    </w:pPr>
    <w:rPr>
      <w:b/>
      <w:bCs/>
      <w:i/>
      <w:i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E1749"/>
    <w:pPr>
      <w:tabs>
        <w:tab w:val="left" w:pos="851"/>
        <w:tab w:val="right" w:leader="dot" w:pos="9060"/>
      </w:tabs>
      <w:spacing w:after="240"/>
    </w:pPr>
    <w:rPr>
      <w:b/>
    </w:rPr>
  </w:style>
  <w:style w:type="paragraph" w:styleId="Obsah2">
    <w:name w:val="toc 2"/>
    <w:basedOn w:val="Normlny"/>
    <w:next w:val="Normlny"/>
    <w:autoRedefine/>
    <w:uiPriority w:val="39"/>
    <w:rsid w:val="003E1DAA"/>
    <w:pPr>
      <w:tabs>
        <w:tab w:val="left" w:pos="851"/>
        <w:tab w:val="right" w:leader="dot" w:pos="9060"/>
      </w:tabs>
      <w:spacing w:after="240"/>
    </w:pPr>
    <w:rPr>
      <w:noProof/>
      <w:szCs w:val="18"/>
    </w:rPr>
  </w:style>
  <w:style w:type="paragraph" w:styleId="Obsah3">
    <w:name w:val="toc 3"/>
    <w:basedOn w:val="Normlny"/>
    <w:next w:val="Normlny"/>
    <w:autoRedefine/>
    <w:uiPriority w:val="39"/>
    <w:rsid w:val="003E1DAA"/>
    <w:pPr>
      <w:tabs>
        <w:tab w:val="left" w:pos="851"/>
        <w:tab w:val="right" w:leader="dot" w:pos="9072"/>
      </w:tabs>
      <w:spacing w:after="240"/>
      <w:ind w:left="1702" w:right="565" w:hanging="851"/>
    </w:p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Nadpis21">
    <w:name w:val="Nadpis 21"/>
    <w:basedOn w:val="Nadpis2"/>
    <w:next w:val="Nadpis2"/>
    <w:link w:val="heading2Char"/>
    <w:qFormat/>
    <w:rsid w:val="003E4A99"/>
    <w:pPr>
      <w:numPr>
        <w:ilvl w:val="1"/>
        <w:numId w:val="3"/>
      </w:numPr>
      <w:tabs>
        <w:tab w:val="left" w:pos="567"/>
      </w:tabs>
      <w:spacing w:before="120"/>
    </w:pPr>
    <w:rPr>
      <w:b/>
    </w:rPr>
  </w:style>
  <w:style w:type="paragraph" w:customStyle="1" w:styleId="smlouvaheading3">
    <w:name w:val="smlouva heading 3"/>
    <w:basedOn w:val="Nadpis21"/>
    <w:next w:val="BodyText1"/>
    <w:qFormat/>
    <w:rsid w:val="00900826"/>
    <w:pPr>
      <w:numPr>
        <w:ilvl w:val="2"/>
      </w:numPr>
      <w:tabs>
        <w:tab w:val="clear" w:pos="567"/>
        <w:tab w:val="left" w:pos="794"/>
      </w:tabs>
    </w:pPr>
  </w:style>
  <w:style w:type="paragraph" w:customStyle="1" w:styleId="smlouvaheading4">
    <w:name w:val="smlouva heading 4"/>
    <w:basedOn w:val="smlouvaheading3"/>
    <w:next w:val="BodyText1"/>
    <w:qFormat/>
    <w:rsid w:val="00900826"/>
    <w:pPr>
      <w:numPr>
        <w:ilvl w:val="3"/>
      </w:numPr>
      <w:tabs>
        <w:tab w:val="clear" w:pos="794"/>
        <w:tab w:val="left" w:pos="1021"/>
      </w:tabs>
    </w:pPr>
    <w:rPr>
      <w:color w:val="auto"/>
    </w:rPr>
  </w:style>
  <w:style w:type="paragraph" w:customStyle="1" w:styleId="smlouvabodytextbold">
    <w:name w:val="smlouva body text bold"/>
    <w:basedOn w:val="smlouvaheading4"/>
    <w:next w:val="BodyText1"/>
    <w:qFormat/>
    <w:rsid w:val="00900826"/>
    <w:pPr>
      <w:numPr>
        <w:ilvl w:val="0"/>
        <w:numId w:val="0"/>
      </w:numPr>
    </w:pPr>
    <w:rPr>
      <w:b w:val="0"/>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eastAsia="Times"/>
      <w:color w:val="000000"/>
      <w:szCs w:val="20"/>
      <w:lang w:val="en-GB"/>
    </w:rPr>
  </w:style>
  <w:style w:type="paragraph" w:customStyle="1" w:styleId="Bulletslevel2">
    <w:name w:val="Bullets level 2"/>
    <w:basedOn w:val="Normlny"/>
    <w:link w:val="Bulletslevel2Char"/>
    <w:qFormat/>
    <w:rsid w:val="00FC7BBB"/>
    <w:pPr>
      <w:numPr>
        <w:numId w:val="2"/>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FC7BBB"/>
    <w:rPr>
      <w:rFonts w:eastAsia="Times"/>
      <w:color w:val="000000"/>
      <w:szCs w:val="20"/>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0E1749"/>
    <w:pPr>
      <w:spacing w:after="240"/>
      <w:ind w:left="720"/>
    </w:pPr>
  </w:style>
  <w:style w:type="table" w:customStyle="1" w:styleId="Deloittetable2">
    <w:name w:val="Deloitte table 2"/>
    <w:basedOn w:val="Normlnatabuka"/>
    <w:rsid w:val="00A40230"/>
    <w:rPr>
      <w:rFonts w:ascii="Arial" w:hAnsi="Arial"/>
      <w:sz w:val="19"/>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style>
  <w:style w:type="table" w:customStyle="1" w:styleId="Deloittetable6">
    <w:name w:val="Deloitte table 6"/>
    <w:basedOn w:val="Normlnatabuka"/>
    <w:rsid w:val="00A40230"/>
    <w:rPr>
      <w:rFonts w:ascii="Arial" w:hAnsi="Arial"/>
      <w:sz w:val="19"/>
    </w:rPr>
    <w:tblPr>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basedOn w:val="Predvolenpsmoodseku"/>
    <w:link w:val="Nadpis4"/>
    <w:rsid w:val="00470827"/>
    <w:rPr>
      <w:rFonts w:asciiTheme="majorHAnsi" w:eastAsiaTheme="majorEastAsia" w:hAnsiTheme="majorHAnsi" w:cstheme="majorBidi"/>
      <w:i/>
      <w:iCs/>
      <w:sz w:val="30"/>
      <w:szCs w:val="30"/>
    </w:rPr>
  </w:style>
  <w:style w:type="character" w:customStyle="1" w:styleId="Nadpis5Char">
    <w:name w:val="Nadpis 5 Char"/>
    <w:aliases w:val="1-1-1 Char"/>
    <w:basedOn w:val="Predvolenpsmoodseku"/>
    <w:link w:val="Nadpis5"/>
    <w:uiPriority w:val="99"/>
    <w:rsid w:val="00470827"/>
    <w:rPr>
      <w:rFonts w:asciiTheme="majorHAnsi" w:eastAsiaTheme="majorEastAsia" w:hAnsiTheme="majorHAnsi" w:cstheme="majorBidi"/>
      <w:sz w:val="28"/>
      <w:szCs w:val="28"/>
    </w:rPr>
  </w:style>
  <w:style w:type="character" w:customStyle="1" w:styleId="Nadpis6Char">
    <w:name w:val="Nadpis 6 Char"/>
    <w:aliases w:val="1-1-1-1 Char"/>
    <w:basedOn w:val="Predvolenpsmoodseku"/>
    <w:link w:val="Nadpis6"/>
    <w:uiPriority w:val="99"/>
    <w:rsid w:val="00470827"/>
    <w:rPr>
      <w:rFonts w:asciiTheme="majorHAnsi" w:eastAsiaTheme="majorEastAsia" w:hAnsiTheme="majorHAnsi" w:cstheme="majorBidi"/>
      <w:i/>
      <w:iCs/>
      <w:sz w:val="26"/>
      <w:szCs w:val="26"/>
    </w:rPr>
  </w:style>
  <w:style w:type="character" w:customStyle="1" w:styleId="Nadpis7Char">
    <w:name w:val="Nadpis 7 Char"/>
    <w:basedOn w:val="Predvolenpsmoodseku"/>
    <w:link w:val="Nadpis7"/>
    <w:uiPriority w:val="99"/>
    <w:rsid w:val="00470827"/>
    <w:rPr>
      <w:rFonts w:asciiTheme="majorHAnsi" w:eastAsiaTheme="majorEastAsia" w:hAnsiTheme="majorHAnsi" w:cstheme="majorBidi"/>
      <w:sz w:val="24"/>
      <w:szCs w:val="24"/>
    </w:rPr>
  </w:style>
  <w:style w:type="character" w:customStyle="1" w:styleId="Nadpis8Char">
    <w:name w:val="Nadpis 8 Char"/>
    <w:basedOn w:val="Predvolenpsmoodseku"/>
    <w:link w:val="Nadpis8"/>
    <w:uiPriority w:val="99"/>
    <w:rsid w:val="00470827"/>
    <w:rPr>
      <w:rFonts w:asciiTheme="majorHAnsi" w:eastAsiaTheme="majorEastAsia" w:hAnsiTheme="majorHAnsi" w:cstheme="majorBidi"/>
      <w:i/>
      <w:iCs/>
      <w:sz w:val="22"/>
      <w:szCs w:val="22"/>
    </w:rPr>
  </w:style>
  <w:style w:type="character" w:customStyle="1" w:styleId="Nadpis9Char">
    <w:name w:val="Nadpis 9 Char"/>
    <w:basedOn w:val="Predvolenpsmoodseku"/>
    <w:link w:val="Nadpis9"/>
    <w:uiPriority w:val="99"/>
    <w:rsid w:val="00470827"/>
    <w:rPr>
      <w:b/>
      <w:bCs/>
      <w:i/>
      <w:iCs/>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Char4,Char4,o,Car"/>
    <w:basedOn w:val="Normlny"/>
    <w:link w:val="TextpoznmkypodiarouChar"/>
    <w:uiPriority w:val="99"/>
    <w:qFormat/>
    <w:rsid w:val="00E421C0"/>
    <w:rPr>
      <w:sz w:val="16"/>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qFormat/>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470827"/>
    <w:pPr>
      <w:outlineLvl w:val="9"/>
    </w:pPr>
  </w:style>
  <w:style w:type="paragraph" w:customStyle="1" w:styleId="Default">
    <w:name w:val="Default"/>
    <w:rsid w:val="00373566"/>
    <w:pPr>
      <w:autoSpaceDE w:val="0"/>
      <w:autoSpaceDN w:val="0"/>
      <w:adjustRightInd w:val="0"/>
    </w:pPr>
    <w:rPr>
      <w:color w:val="000000"/>
      <w:sz w:val="24"/>
      <w:szCs w:val="24"/>
    </w:rPr>
  </w:style>
  <w:style w:type="paragraph" w:customStyle="1" w:styleId="Zkladntextb">
    <w:name w:val="Základní text.b"/>
    <w:basedOn w:val="Normlny"/>
    <w:rsid w:val="00EF3FCF"/>
    <w:pPr>
      <w:spacing w:after="240" w:line="240" w:lineRule="atLeast"/>
      <w:ind w:left="1134"/>
    </w:pPr>
    <w:rPr>
      <w:rFonts w:cs="Arial"/>
      <w:sz w:val="20"/>
      <w:szCs w:val="20"/>
      <w:lang w:eastAsia="sk-SK"/>
    </w:rPr>
  </w:style>
  <w:style w:type="paragraph" w:customStyle="1" w:styleId="ZkladntextbCharChar">
    <w:name w:val="Základný text.b Char Char"/>
    <w:basedOn w:val="Normlny"/>
    <w:rsid w:val="00EF3FCF"/>
    <w:pPr>
      <w:spacing w:after="240" w:line="240" w:lineRule="atLeast"/>
      <w:ind w:left="1134"/>
      <w:jc w:val="both"/>
    </w:pPr>
    <w:rPr>
      <w:rFonts w:cs="Arial"/>
      <w:spacing w:val="-5"/>
      <w:sz w:val="20"/>
      <w:szCs w:val="20"/>
      <w:lang w:val="en-GB"/>
    </w:rPr>
  </w:style>
  <w:style w:type="paragraph" w:customStyle="1" w:styleId="ZkladntextbJustified">
    <w:name w:val="Základní text.b + Justified"/>
    <w:basedOn w:val="Normlny"/>
    <w:rsid w:val="00EF3FCF"/>
    <w:pPr>
      <w:spacing w:after="240" w:line="240" w:lineRule="atLeast"/>
      <w:ind w:left="1134"/>
      <w:jc w:val="both"/>
    </w:pPr>
    <w:rPr>
      <w:rFonts w:cs="Arial"/>
      <w:sz w:val="20"/>
      <w:szCs w:val="20"/>
      <w:lang w:eastAsia="sk-SK"/>
    </w:rPr>
  </w:style>
  <w:style w:type="paragraph" w:styleId="Odsekzoznamu">
    <w:name w:val="List Paragraph"/>
    <w:aliases w:val="body,Odsek zoznamu2,List Paragraph"/>
    <w:basedOn w:val="Normlny"/>
    <w:link w:val="OdsekzoznamuChar"/>
    <w:uiPriority w:val="34"/>
    <w:qFormat/>
    <w:rsid w:val="00EF3FCF"/>
    <w:pPr>
      <w:ind w:left="720"/>
      <w:contextualSpacing/>
    </w:pPr>
  </w:style>
  <w:style w:type="character" w:styleId="PouitHypertextovPrepojenie">
    <w:name w:val="FollowedHyperlink"/>
    <w:basedOn w:val="Predvolenpsmoodseku"/>
    <w:rsid w:val="00C03D46"/>
    <w:rPr>
      <w:color w:val="C9DD03" w:themeColor="followedHyperlink"/>
      <w:u w:val="single"/>
    </w:rPr>
  </w:style>
  <w:style w:type="paragraph" w:styleId="Zkladntext2">
    <w:name w:val="Body Text 2"/>
    <w:basedOn w:val="Normlny"/>
    <w:link w:val="Zkladntext2Char"/>
    <w:uiPriority w:val="99"/>
    <w:rsid w:val="00132741"/>
    <w:pPr>
      <w:jc w:val="center"/>
    </w:pPr>
    <w:rPr>
      <w:rFonts w:ascii="Garamond" w:hAnsi="Garamond"/>
      <w:b/>
      <w:bCs/>
      <w:sz w:val="44"/>
      <w:lang w:eastAsia="sk-SK"/>
    </w:rPr>
  </w:style>
  <w:style w:type="character" w:customStyle="1" w:styleId="Zkladntext2Char">
    <w:name w:val="Základný text 2 Char"/>
    <w:basedOn w:val="Predvolenpsmoodseku"/>
    <w:link w:val="Zkladntext2"/>
    <w:uiPriority w:val="99"/>
    <w:rsid w:val="00132741"/>
    <w:rPr>
      <w:rFonts w:ascii="Garamond" w:hAnsi="Garamond"/>
      <w:b/>
      <w:bCs/>
      <w:sz w:val="44"/>
      <w:szCs w:val="24"/>
      <w:lang w:val="sk-SK" w:eastAsia="sk-SK"/>
    </w:rPr>
  </w:style>
  <w:style w:type="paragraph" w:customStyle="1" w:styleId="Nadpis2-IM">
    <w:name w:val="Nadpis 2 - IM"/>
    <w:basedOn w:val="Nadpis2"/>
    <w:autoRedefine/>
    <w:uiPriority w:val="99"/>
    <w:rsid w:val="000F423E"/>
    <w:pPr>
      <w:spacing w:before="0" w:after="0"/>
      <w:ind w:left="360" w:hanging="360"/>
    </w:pPr>
    <w:rPr>
      <w:rFonts w:ascii="Arial Narrow" w:hAnsi="Arial Narrow" w:cs="Times New Roman"/>
      <w:iCs/>
      <w:color w:val="002776" w:themeColor="accent1"/>
      <w:sz w:val="60"/>
      <w:szCs w:val="60"/>
    </w:rPr>
  </w:style>
  <w:style w:type="paragraph" w:customStyle="1" w:styleId="StyleBodyText2Verdana11ptNotBoldRedJustified">
    <w:name w:val="Style Body Text 2 + Verdana 11 pt Not Bold Red Justified"/>
    <w:basedOn w:val="Zkladntext2"/>
    <w:rsid w:val="00132741"/>
    <w:pPr>
      <w:jc w:val="both"/>
    </w:pPr>
    <w:rPr>
      <w:rFonts w:ascii="Verdana" w:hAnsi="Verdana"/>
      <w:bCs w:val="0"/>
      <w:color w:val="FF0000"/>
      <w:sz w:val="22"/>
      <w:szCs w:val="20"/>
    </w:rPr>
  </w:style>
  <w:style w:type="character" w:styleId="Odkaznakomentr">
    <w:name w:val="annotation reference"/>
    <w:basedOn w:val="Predvolenpsmoodseku"/>
    <w:uiPriority w:val="99"/>
    <w:rsid w:val="00132741"/>
    <w:rPr>
      <w:sz w:val="16"/>
      <w:szCs w:val="16"/>
    </w:rPr>
  </w:style>
  <w:style w:type="paragraph" w:styleId="Textkomentra">
    <w:name w:val="annotation text"/>
    <w:basedOn w:val="Normlny"/>
    <w:link w:val="TextkomentraChar"/>
    <w:uiPriority w:val="99"/>
    <w:rsid w:val="00132741"/>
    <w:rPr>
      <w:sz w:val="20"/>
      <w:szCs w:val="20"/>
    </w:rPr>
  </w:style>
  <w:style w:type="character" w:customStyle="1" w:styleId="TextkomentraChar">
    <w:name w:val="Text komentára Char"/>
    <w:basedOn w:val="Predvolenpsmoodseku"/>
    <w:link w:val="Textkomentra"/>
    <w:uiPriority w:val="99"/>
    <w:rsid w:val="00132741"/>
    <w:rPr>
      <w:rFonts w:ascii="Arial" w:hAnsi="Arial"/>
    </w:rPr>
  </w:style>
  <w:style w:type="paragraph" w:styleId="Predmetkomentra">
    <w:name w:val="annotation subject"/>
    <w:basedOn w:val="Textkomentra"/>
    <w:next w:val="Textkomentra"/>
    <w:link w:val="PredmetkomentraChar"/>
    <w:rsid w:val="00132741"/>
    <w:rPr>
      <w:b/>
      <w:bCs/>
    </w:rPr>
  </w:style>
  <w:style w:type="character" w:customStyle="1" w:styleId="PredmetkomentraChar">
    <w:name w:val="Predmet komentára Char"/>
    <w:basedOn w:val="TextkomentraChar"/>
    <w:link w:val="Predmetkomentra"/>
    <w:rsid w:val="00132741"/>
    <w:rPr>
      <w:rFonts w:ascii="Arial" w:hAnsi="Arial"/>
      <w:b/>
      <w:bCs/>
    </w:rPr>
  </w:style>
  <w:style w:type="character" w:customStyle="1" w:styleId="Nadpis1Char">
    <w:name w:val="Nadpis 1 Char"/>
    <w:aliases w:val="Nadpis 1 - IM Char,I Char,kapitola Char,Čo robí (časť) Char,Chapter Char"/>
    <w:basedOn w:val="Predvolenpsmoodseku"/>
    <w:link w:val="Nadpis1"/>
    <w:uiPriority w:val="99"/>
    <w:rsid w:val="005E404C"/>
    <w:rPr>
      <w:rFonts w:asciiTheme="majorHAnsi" w:eastAsiaTheme="majorEastAsia" w:hAnsiTheme="majorHAnsi" w:cstheme="majorBidi"/>
      <w:i/>
      <w:iCs/>
      <w:color w:val="001D58" w:themeColor="accent1" w:themeShade="BF"/>
      <w:sz w:val="60"/>
      <w:szCs w:val="40"/>
    </w:rPr>
  </w:style>
  <w:style w:type="character" w:customStyle="1" w:styleId="Nadpis2Char">
    <w:name w:val="Nadpis 2 Char"/>
    <w:basedOn w:val="Predvolenpsmoodseku"/>
    <w:link w:val="Nadpis2"/>
    <w:uiPriority w:val="99"/>
    <w:rsid w:val="003E4A99"/>
    <w:rPr>
      <w:rFonts w:asciiTheme="majorHAnsi" w:eastAsiaTheme="majorEastAsia" w:hAnsiTheme="majorHAnsi" w:cstheme="majorBidi"/>
      <w:color w:val="92D400" w:themeColor="accent2"/>
      <w:sz w:val="24"/>
      <w:szCs w:val="32"/>
    </w:rPr>
  </w:style>
  <w:style w:type="character" w:customStyle="1" w:styleId="TextbublinyChar">
    <w:name w:val="Text bubliny Char"/>
    <w:basedOn w:val="Predvolenpsmoodseku"/>
    <w:link w:val="Textbubliny"/>
    <w:uiPriority w:val="99"/>
    <w:semiHidden/>
    <w:rsid w:val="00D67B78"/>
    <w:rPr>
      <w:rFonts w:ascii="Tahoma" w:hAnsi="Tahoma" w:cs="Tahoma"/>
      <w:sz w:val="16"/>
      <w:szCs w:val="16"/>
    </w:rPr>
  </w:style>
  <w:style w:type="table" w:styleId="Stpcetabuky5">
    <w:name w:val="Table Columns 5"/>
    <w:basedOn w:val="Normlnatabuka"/>
    <w:rsid w:val="00A8650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customStyle="1" w:styleId="Tab">
    <w:name w:val="_Tab."/>
    <w:basedOn w:val="Normlny"/>
    <w:rsid w:val="002B3DE0"/>
    <w:pPr>
      <w:numPr>
        <w:numId w:val="5"/>
      </w:numPr>
      <w:spacing w:before="180"/>
    </w:pPr>
    <w:rPr>
      <w:rFonts w:ascii="Calibri" w:eastAsia="Calibri" w:hAnsi="Calibri"/>
      <w:sz w:val="20"/>
      <w:szCs w:val="20"/>
      <w:lang w:eastAsia="cs-CZ"/>
    </w:rPr>
  </w:style>
  <w:style w:type="character" w:customStyle="1" w:styleId="apple-converted-space">
    <w:name w:val="apple-converted-space"/>
    <w:basedOn w:val="Predvolenpsmoodseku"/>
    <w:rsid w:val="002B3DE0"/>
  </w:style>
  <w:style w:type="paragraph" w:styleId="Revzia">
    <w:name w:val="Revision"/>
    <w:hidden/>
    <w:uiPriority w:val="99"/>
    <w:semiHidden/>
    <w:rsid w:val="002B3DE0"/>
    <w:rPr>
      <w:rFonts w:ascii="Arial" w:hAnsi="Arial"/>
      <w:sz w:val="19"/>
      <w:szCs w:val="24"/>
    </w:rPr>
  </w:style>
  <w:style w:type="paragraph" w:styleId="Zkladntext">
    <w:name w:val="Body Text"/>
    <w:basedOn w:val="Normlny"/>
    <w:link w:val="ZkladntextChar"/>
    <w:rsid w:val="00F220F5"/>
    <w:pPr>
      <w:spacing w:after="120"/>
    </w:pPr>
  </w:style>
  <w:style w:type="character" w:customStyle="1" w:styleId="ZkladntextChar">
    <w:name w:val="Základný text Char"/>
    <w:basedOn w:val="Predvolenpsmoodseku"/>
    <w:link w:val="Zkladntext"/>
    <w:rsid w:val="00F220F5"/>
    <w:rPr>
      <w:rFonts w:ascii="Arial" w:hAnsi="Arial"/>
      <w:sz w:val="19"/>
      <w:szCs w:val="24"/>
    </w:rPr>
  </w:style>
  <w:style w:type="paragraph" w:styleId="slovanzoznam">
    <w:name w:val="List Number"/>
    <w:basedOn w:val="Zoznam"/>
    <w:rsid w:val="00F220F5"/>
    <w:pPr>
      <w:numPr>
        <w:numId w:val="11"/>
      </w:numPr>
      <w:tabs>
        <w:tab w:val="clear" w:pos="360"/>
      </w:tabs>
      <w:spacing w:after="240" w:line="240" w:lineRule="atLeast"/>
      <w:ind w:left="420" w:hanging="420"/>
      <w:contextualSpacing w:val="0"/>
      <w:jc w:val="both"/>
    </w:pPr>
    <w:rPr>
      <w:spacing w:val="-5"/>
      <w:sz w:val="20"/>
      <w:szCs w:val="20"/>
    </w:rPr>
  </w:style>
  <w:style w:type="character" w:customStyle="1" w:styleId="OdsekzoznamuChar">
    <w:name w:val="Odsek zoznamu Char"/>
    <w:aliases w:val="body Char,Odsek zoznamu2 Char,List Paragraph Char"/>
    <w:link w:val="Odsekzoznamu"/>
    <w:uiPriority w:val="34"/>
    <w:rsid w:val="00F220F5"/>
  </w:style>
  <w:style w:type="paragraph" w:styleId="Zoznam">
    <w:name w:val="List"/>
    <w:basedOn w:val="Normlny"/>
    <w:rsid w:val="00F220F5"/>
    <w:pPr>
      <w:ind w:left="283" w:hanging="283"/>
      <w:contextualSpacing/>
    </w:pPr>
  </w:style>
  <w:style w:type="paragraph" w:styleId="Obyajntext">
    <w:name w:val="Plain Text"/>
    <w:basedOn w:val="Normlny"/>
    <w:link w:val="ObyajntextChar"/>
    <w:uiPriority w:val="99"/>
    <w:unhideWhenUsed/>
    <w:rsid w:val="00F220F5"/>
    <w:pPr>
      <w:overflowPunct w:val="0"/>
      <w:autoSpaceDE w:val="0"/>
      <w:autoSpaceDN w:val="0"/>
      <w:adjustRightInd w:val="0"/>
    </w:pPr>
    <w:rPr>
      <w:rFonts w:ascii="Courier New" w:hAnsi="Courier New" w:cs="Mangal"/>
      <w:sz w:val="20"/>
      <w:szCs w:val="20"/>
      <w:lang w:bidi="sa-IN"/>
    </w:rPr>
  </w:style>
  <w:style w:type="character" w:customStyle="1" w:styleId="ObyajntextChar">
    <w:name w:val="Obyčajný text Char"/>
    <w:basedOn w:val="Predvolenpsmoodseku"/>
    <w:link w:val="Obyajntext"/>
    <w:uiPriority w:val="99"/>
    <w:rsid w:val="00F220F5"/>
    <w:rPr>
      <w:rFonts w:ascii="Courier New" w:hAnsi="Courier New" w:cs="Mangal"/>
      <w:lang w:bidi="sa-IN"/>
    </w:rPr>
  </w:style>
  <w:style w:type="character" w:styleId="Textzstupnhosymbolu">
    <w:name w:val="Placeholder Text"/>
    <w:basedOn w:val="Predvolenpsmoodseku"/>
    <w:uiPriority w:val="99"/>
    <w:semiHidden/>
    <w:rsid w:val="00C85E20"/>
    <w:rPr>
      <w:rFonts w:ascii="Times New Roman" w:hAnsi="Times New Roman" w:cs="Times New Roman"/>
      <w:color w:val="808080"/>
    </w:rPr>
  </w:style>
  <w:style w:type="paragraph" w:styleId="Zarkazkladnhotextu3">
    <w:name w:val="Body Text Indent 3"/>
    <w:basedOn w:val="Normlny"/>
    <w:link w:val="Zarkazkladnhotextu3Char"/>
    <w:rsid w:val="009A0665"/>
    <w:pPr>
      <w:spacing w:after="120"/>
      <w:ind w:left="283"/>
    </w:pPr>
    <w:rPr>
      <w:sz w:val="16"/>
      <w:szCs w:val="16"/>
    </w:rPr>
  </w:style>
  <w:style w:type="character" w:customStyle="1" w:styleId="Zarkazkladnhotextu3Char">
    <w:name w:val="Zarážka základného textu 3 Char"/>
    <w:basedOn w:val="Predvolenpsmoodseku"/>
    <w:link w:val="Zarkazkladnhotextu3"/>
    <w:rsid w:val="009A0665"/>
    <w:rPr>
      <w:rFonts w:ascii="Arial" w:hAnsi="Arial"/>
      <w:sz w:val="16"/>
      <w:szCs w:val="16"/>
    </w:rPr>
  </w:style>
  <w:style w:type="paragraph" w:customStyle="1" w:styleId="AOHead4">
    <w:name w:val="AOHead4"/>
    <w:basedOn w:val="Normlny"/>
    <w:next w:val="Normlny"/>
    <w:rsid w:val="009A0665"/>
    <w:pPr>
      <w:numPr>
        <w:numId w:val="20"/>
      </w:numPr>
      <w:tabs>
        <w:tab w:val="clear" w:pos="720"/>
        <w:tab w:val="num" w:pos="2160"/>
      </w:tabs>
      <w:spacing w:before="240" w:line="260" w:lineRule="atLeast"/>
      <w:jc w:val="both"/>
      <w:outlineLvl w:val="3"/>
    </w:pPr>
    <w:rPr>
      <w:rFonts w:ascii="Times New Roman" w:eastAsia="SimSun" w:hAnsi="Times New Roman"/>
      <w:sz w:val="22"/>
      <w:szCs w:val="22"/>
    </w:rPr>
  </w:style>
  <w:style w:type="paragraph" w:customStyle="1" w:styleId="AOHead5">
    <w:name w:val="AOHead5"/>
    <w:basedOn w:val="Normlny"/>
    <w:next w:val="Normlny"/>
    <w:rsid w:val="009A0665"/>
    <w:pPr>
      <w:numPr>
        <w:ilvl w:val="1"/>
        <w:numId w:val="20"/>
      </w:numPr>
      <w:tabs>
        <w:tab w:val="clear" w:pos="720"/>
        <w:tab w:val="num" w:pos="2880"/>
      </w:tabs>
      <w:spacing w:before="240" w:line="260" w:lineRule="atLeast"/>
      <w:jc w:val="both"/>
      <w:outlineLvl w:val="4"/>
    </w:pPr>
    <w:rPr>
      <w:rFonts w:ascii="Times New Roman" w:eastAsia="SimSun" w:hAnsi="Times New Roman"/>
      <w:sz w:val="22"/>
      <w:szCs w:val="22"/>
    </w:rPr>
  </w:style>
  <w:style w:type="paragraph" w:customStyle="1" w:styleId="AOHead6">
    <w:name w:val="AOHead6"/>
    <w:basedOn w:val="Normlny"/>
    <w:next w:val="Normlny"/>
    <w:rsid w:val="009A0665"/>
    <w:pPr>
      <w:numPr>
        <w:ilvl w:val="2"/>
        <w:numId w:val="20"/>
      </w:numPr>
      <w:tabs>
        <w:tab w:val="clear" w:pos="1440"/>
        <w:tab w:val="num" w:pos="3600"/>
      </w:tabs>
      <w:spacing w:before="240" w:line="260" w:lineRule="atLeast"/>
      <w:jc w:val="both"/>
      <w:outlineLvl w:val="5"/>
    </w:pPr>
    <w:rPr>
      <w:rFonts w:ascii="Times New Roman" w:eastAsia="SimSun" w:hAnsi="Times New Roman"/>
      <w:sz w:val="22"/>
      <w:szCs w:val="22"/>
    </w:rPr>
  </w:style>
  <w:style w:type="paragraph" w:customStyle="1" w:styleId="AOAltHead2">
    <w:name w:val="AOAltHead2"/>
    <w:basedOn w:val="Normlny"/>
    <w:next w:val="Normlny"/>
    <w:rsid w:val="009A0665"/>
    <w:pPr>
      <w:numPr>
        <w:ilvl w:val="3"/>
        <w:numId w:val="20"/>
      </w:numPr>
      <w:tabs>
        <w:tab w:val="clear" w:pos="2160"/>
      </w:tabs>
      <w:spacing w:before="240" w:line="260" w:lineRule="atLeast"/>
      <w:jc w:val="both"/>
      <w:outlineLvl w:val="1"/>
    </w:pPr>
    <w:rPr>
      <w:rFonts w:ascii="Times New Roman" w:eastAsia="SimSun" w:hAnsi="Times New Roman"/>
      <w:sz w:val="22"/>
      <w:szCs w:val="22"/>
    </w:rPr>
  </w:style>
  <w:style w:type="paragraph" w:customStyle="1" w:styleId="AODefHead">
    <w:name w:val="AODefHead"/>
    <w:basedOn w:val="Normlny"/>
    <w:next w:val="AODefPara"/>
    <w:rsid w:val="009A0665"/>
    <w:pPr>
      <w:numPr>
        <w:ilvl w:val="4"/>
        <w:numId w:val="20"/>
      </w:numPr>
      <w:tabs>
        <w:tab w:val="clear" w:pos="2880"/>
      </w:tabs>
      <w:spacing w:before="240" w:line="260" w:lineRule="atLeast"/>
      <w:jc w:val="both"/>
      <w:outlineLvl w:val="5"/>
    </w:pPr>
    <w:rPr>
      <w:rFonts w:ascii="Times New Roman" w:eastAsia="SimSun" w:hAnsi="Times New Roman"/>
      <w:sz w:val="22"/>
      <w:szCs w:val="22"/>
    </w:rPr>
  </w:style>
  <w:style w:type="paragraph" w:customStyle="1" w:styleId="AODefPara">
    <w:name w:val="AODefPara"/>
    <w:basedOn w:val="AODefHead"/>
    <w:rsid w:val="009A0665"/>
    <w:pPr>
      <w:numPr>
        <w:ilvl w:val="5"/>
      </w:numPr>
      <w:tabs>
        <w:tab w:val="clear" w:pos="3600"/>
      </w:tabs>
      <w:outlineLvl w:val="6"/>
    </w:pPr>
  </w:style>
  <w:style w:type="paragraph" w:styleId="Zoznamsodrkami">
    <w:name w:val="List Bullet"/>
    <w:basedOn w:val="Zkladntext"/>
    <w:uiPriority w:val="99"/>
    <w:qFormat/>
    <w:rsid w:val="004265FD"/>
    <w:pPr>
      <w:spacing w:before="130" w:after="130"/>
      <w:jc w:val="both"/>
    </w:pPr>
    <w:rPr>
      <w:rFonts w:ascii="Times New Roman" w:hAnsi="Times New Roman"/>
      <w:sz w:val="22"/>
      <w:szCs w:val="20"/>
    </w:rPr>
  </w:style>
  <w:style w:type="paragraph" w:styleId="Zoznamsodrkami2">
    <w:name w:val="List Bullet 2"/>
    <w:basedOn w:val="Normlny"/>
    <w:uiPriority w:val="99"/>
    <w:unhideWhenUsed/>
    <w:rsid w:val="004265FD"/>
    <w:pPr>
      <w:numPr>
        <w:numId w:val="21"/>
      </w:numPr>
      <w:contextualSpacing/>
    </w:pPr>
    <w:rPr>
      <w:rFonts w:ascii="Times New Roman" w:hAnsi="Times New Roman"/>
      <w:sz w:val="24"/>
      <w:lang w:eastAsia="sk-SK"/>
    </w:rPr>
  </w:style>
  <w:style w:type="paragraph" w:customStyle="1" w:styleId="MPCKO2">
    <w:name w:val="MP CKO 2"/>
    <w:basedOn w:val="Nadpis3"/>
    <w:qFormat/>
    <w:rsid w:val="004265FD"/>
    <w:pPr>
      <w:spacing w:before="200"/>
      <w:jc w:val="both"/>
    </w:pPr>
    <w:rPr>
      <w:rFonts w:ascii="Times New Roman" w:hAnsi="Times New Roman"/>
      <w:iCs/>
      <w:color w:val="001D58" w:themeColor="accent1" w:themeShade="BF"/>
      <w:sz w:val="26"/>
      <w:szCs w:val="22"/>
    </w:rPr>
  </w:style>
  <w:style w:type="paragraph" w:styleId="Textvysvetlivky">
    <w:name w:val="endnote text"/>
    <w:basedOn w:val="Normlny"/>
    <w:link w:val="TextvysvetlivkyChar"/>
    <w:uiPriority w:val="99"/>
    <w:unhideWhenUsed/>
    <w:rsid w:val="004265FD"/>
    <w:rPr>
      <w:sz w:val="20"/>
      <w:szCs w:val="20"/>
      <w:lang w:eastAsia="sk-SK"/>
    </w:rPr>
  </w:style>
  <w:style w:type="character" w:customStyle="1" w:styleId="TextvysvetlivkyChar">
    <w:name w:val="Text vysvetlivky Char"/>
    <w:basedOn w:val="Predvolenpsmoodseku"/>
    <w:link w:val="Textvysvetlivky"/>
    <w:uiPriority w:val="99"/>
    <w:rsid w:val="004265FD"/>
    <w:rPr>
      <w:rFonts w:ascii="Arial" w:hAnsi="Arial"/>
      <w:lang w:val="sk-SK" w:eastAsia="sk-SK"/>
    </w:rPr>
  </w:style>
  <w:style w:type="character" w:styleId="Odkaznavysvetlivku">
    <w:name w:val="endnote reference"/>
    <w:basedOn w:val="Predvolenpsmoodseku"/>
    <w:uiPriority w:val="99"/>
    <w:unhideWhenUsed/>
    <w:rsid w:val="004265FD"/>
    <w:rPr>
      <w:rFonts w:cs="Times New Roman"/>
      <w:vertAlign w:val="superscript"/>
    </w:rPr>
  </w:style>
  <w:style w:type="paragraph" w:customStyle="1" w:styleId="SRKNorm">
    <w:name w:val="SRK Norm."/>
    <w:basedOn w:val="Normlny"/>
    <w:next w:val="Normlny"/>
    <w:qFormat/>
    <w:rsid w:val="00703134"/>
    <w:pPr>
      <w:numPr>
        <w:numId w:val="26"/>
      </w:numPr>
      <w:spacing w:before="200" w:after="200"/>
      <w:contextualSpacing/>
      <w:jc w:val="both"/>
    </w:pPr>
    <w:rPr>
      <w:rFonts w:ascii="Times New Roman" w:hAnsi="Times New Roman"/>
      <w:sz w:val="24"/>
      <w:lang w:eastAsia="sk-SK"/>
    </w:rPr>
  </w:style>
  <w:style w:type="paragraph" w:styleId="Bezriadkovania">
    <w:name w:val="No Spacing"/>
    <w:uiPriority w:val="1"/>
    <w:qFormat/>
    <w:rsid w:val="00470827"/>
    <w:pPr>
      <w:spacing w:after="0" w:line="240" w:lineRule="auto"/>
    </w:pPr>
  </w:style>
  <w:style w:type="character" w:styleId="Siln">
    <w:name w:val="Strong"/>
    <w:basedOn w:val="Predvolenpsmoodseku"/>
    <w:uiPriority w:val="22"/>
    <w:qFormat/>
    <w:rsid w:val="00470827"/>
    <w:rPr>
      <w:b/>
      <w:bCs/>
    </w:rPr>
  </w:style>
  <w:style w:type="character" w:customStyle="1" w:styleId="hps">
    <w:name w:val="hps"/>
    <w:basedOn w:val="Predvolenpsmoodseku"/>
    <w:rsid w:val="00C2664E"/>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unhideWhenUsed/>
    <w:rsid w:val="002603E4"/>
    <w:pPr>
      <w:spacing w:before="100" w:beforeAutospacing="1" w:after="100" w:afterAutospacing="1"/>
    </w:pPr>
    <w:rPr>
      <w:rFonts w:ascii="Times New Roman" w:hAnsi="Times New Roman"/>
      <w:sz w:val="24"/>
      <w:lang w:eastAsia="sk-SK"/>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uiPriority w:val="9"/>
    <w:rsid w:val="00470827"/>
    <w:rPr>
      <w:rFonts w:asciiTheme="majorHAnsi" w:eastAsiaTheme="majorEastAsia" w:hAnsiTheme="majorHAnsi" w:cstheme="majorBidi"/>
      <w:sz w:val="32"/>
      <w:szCs w:val="32"/>
    </w:rPr>
  </w:style>
  <w:style w:type="paragraph" w:styleId="Popis">
    <w:name w:val="caption"/>
    <w:basedOn w:val="Normlny"/>
    <w:next w:val="Normlny"/>
    <w:uiPriority w:val="35"/>
    <w:semiHidden/>
    <w:unhideWhenUsed/>
    <w:qFormat/>
    <w:rsid w:val="00470827"/>
    <w:pPr>
      <w:spacing w:line="240" w:lineRule="auto"/>
    </w:pPr>
    <w:rPr>
      <w:b/>
      <w:bCs/>
      <w:color w:val="404040" w:themeColor="text1" w:themeTint="BF"/>
      <w:sz w:val="16"/>
      <w:szCs w:val="16"/>
    </w:rPr>
  </w:style>
  <w:style w:type="paragraph" w:styleId="Nzov">
    <w:name w:val="Title"/>
    <w:basedOn w:val="Normlny"/>
    <w:next w:val="Normlny"/>
    <w:link w:val="NzovChar"/>
    <w:uiPriority w:val="10"/>
    <w:qFormat/>
    <w:rsid w:val="00470827"/>
    <w:pPr>
      <w:pBdr>
        <w:top w:val="single" w:sz="6" w:space="8" w:color="00A1DE" w:themeColor="accent3"/>
        <w:bottom w:val="single" w:sz="6" w:space="8" w:color="00A1DE" w:themeColor="accent3"/>
      </w:pBdr>
      <w:spacing w:after="400" w:line="240" w:lineRule="auto"/>
      <w:contextualSpacing/>
      <w:jc w:val="center"/>
    </w:pPr>
    <w:rPr>
      <w:rFonts w:asciiTheme="majorHAnsi" w:eastAsiaTheme="majorEastAsia" w:hAnsiTheme="majorHAnsi" w:cstheme="majorBidi"/>
      <w:caps/>
      <w:color w:val="002776" w:themeColor="text2"/>
      <w:spacing w:val="30"/>
      <w:sz w:val="72"/>
      <w:szCs w:val="72"/>
    </w:rPr>
  </w:style>
  <w:style w:type="character" w:customStyle="1" w:styleId="NzovChar">
    <w:name w:val="Názov Char"/>
    <w:basedOn w:val="Predvolenpsmoodseku"/>
    <w:link w:val="Nzov"/>
    <w:uiPriority w:val="10"/>
    <w:rsid w:val="00470827"/>
    <w:rPr>
      <w:rFonts w:asciiTheme="majorHAnsi" w:eastAsiaTheme="majorEastAsia" w:hAnsiTheme="majorHAnsi" w:cstheme="majorBidi"/>
      <w:caps/>
      <w:color w:val="002776" w:themeColor="text2"/>
      <w:spacing w:val="30"/>
      <w:sz w:val="72"/>
      <w:szCs w:val="72"/>
    </w:rPr>
  </w:style>
  <w:style w:type="paragraph" w:styleId="Podtitul">
    <w:name w:val="Subtitle"/>
    <w:basedOn w:val="Normlny"/>
    <w:next w:val="Normlny"/>
    <w:link w:val="PodtitulChar"/>
    <w:uiPriority w:val="11"/>
    <w:qFormat/>
    <w:rsid w:val="00470827"/>
    <w:pPr>
      <w:numPr>
        <w:ilvl w:val="1"/>
      </w:numPr>
      <w:jc w:val="center"/>
    </w:pPr>
    <w:rPr>
      <w:color w:val="002776" w:themeColor="text2"/>
      <w:sz w:val="28"/>
      <w:szCs w:val="28"/>
    </w:rPr>
  </w:style>
  <w:style w:type="character" w:customStyle="1" w:styleId="PodtitulChar">
    <w:name w:val="Podtitul Char"/>
    <w:basedOn w:val="Predvolenpsmoodseku"/>
    <w:link w:val="Podtitul"/>
    <w:uiPriority w:val="11"/>
    <w:rsid w:val="00470827"/>
    <w:rPr>
      <w:color w:val="002776" w:themeColor="text2"/>
      <w:sz w:val="28"/>
      <w:szCs w:val="28"/>
    </w:rPr>
  </w:style>
  <w:style w:type="character" w:styleId="Zvraznenie">
    <w:name w:val="Emphasis"/>
    <w:basedOn w:val="Predvolenpsmoodseku"/>
    <w:uiPriority w:val="20"/>
    <w:qFormat/>
    <w:rsid w:val="00470827"/>
    <w:rPr>
      <w:i/>
      <w:iCs/>
      <w:color w:val="000000" w:themeColor="text1"/>
    </w:rPr>
  </w:style>
  <w:style w:type="paragraph" w:styleId="Citcia">
    <w:name w:val="Quote"/>
    <w:basedOn w:val="Normlny"/>
    <w:next w:val="Normlny"/>
    <w:link w:val="CitciaChar"/>
    <w:uiPriority w:val="29"/>
    <w:qFormat/>
    <w:rsid w:val="00470827"/>
    <w:pPr>
      <w:spacing w:before="160"/>
      <w:ind w:left="720" w:right="720"/>
      <w:jc w:val="center"/>
    </w:pPr>
    <w:rPr>
      <w:i/>
      <w:iCs/>
      <w:color w:val="0077A6" w:themeColor="accent3" w:themeShade="BF"/>
      <w:sz w:val="24"/>
      <w:szCs w:val="24"/>
    </w:rPr>
  </w:style>
  <w:style w:type="character" w:customStyle="1" w:styleId="CitciaChar">
    <w:name w:val="Citácia Char"/>
    <w:basedOn w:val="Predvolenpsmoodseku"/>
    <w:link w:val="Citcia"/>
    <w:uiPriority w:val="29"/>
    <w:rsid w:val="00470827"/>
    <w:rPr>
      <w:i/>
      <w:iCs/>
      <w:color w:val="0077A6" w:themeColor="accent3" w:themeShade="BF"/>
      <w:sz w:val="24"/>
      <w:szCs w:val="24"/>
    </w:rPr>
  </w:style>
  <w:style w:type="paragraph" w:styleId="Zvraznencitcia">
    <w:name w:val="Intense Quote"/>
    <w:basedOn w:val="Normlny"/>
    <w:next w:val="Normlny"/>
    <w:link w:val="ZvraznencitciaChar"/>
    <w:uiPriority w:val="30"/>
    <w:qFormat/>
    <w:rsid w:val="00470827"/>
    <w:pPr>
      <w:spacing w:before="160" w:line="276" w:lineRule="auto"/>
      <w:ind w:left="936" w:right="936"/>
      <w:jc w:val="center"/>
    </w:pPr>
    <w:rPr>
      <w:rFonts w:asciiTheme="majorHAnsi" w:eastAsiaTheme="majorEastAsia" w:hAnsiTheme="majorHAnsi" w:cstheme="majorBidi"/>
      <w:caps/>
      <w:color w:val="001D58" w:themeColor="accent1" w:themeShade="BF"/>
      <w:sz w:val="28"/>
      <w:szCs w:val="28"/>
    </w:rPr>
  </w:style>
  <w:style w:type="character" w:customStyle="1" w:styleId="ZvraznencitciaChar">
    <w:name w:val="Zvýraznená citácia Char"/>
    <w:basedOn w:val="Predvolenpsmoodseku"/>
    <w:link w:val="Zvraznencitcia"/>
    <w:uiPriority w:val="30"/>
    <w:rsid w:val="00470827"/>
    <w:rPr>
      <w:rFonts w:asciiTheme="majorHAnsi" w:eastAsiaTheme="majorEastAsia" w:hAnsiTheme="majorHAnsi" w:cstheme="majorBidi"/>
      <w:caps/>
      <w:color w:val="001D58" w:themeColor="accent1" w:themeShade="BF"/>
      <w:sz w:val="28"/>
      <w:szCs w:val="28"/>
    </w:rPr>
  </w:style>
  <w:style w:type="character" w:styleId="Jemnzvraznenie">
    <w:name w:val="Subtle Emphasis"/>
    <w:basedOn w:val="Predvolenpsmoodseku"/>
    <w:uiPriority w:val="19"/>
    <w:qFormat/>
    <w:rsid w:val="00470827"/>
    <w:rPr>
      <w:i/>
      <w:iCs/>
      <w:color w:val="595959" w:themeColor="text1" w:themeTint="A6"/>
    </w:rPr>
  </w:style>
  <w:style w:type="character" w:styleId="Intenzvnezvraznenie">
    <w:name w:val="Intense Emphasis"/>
    <w:basedOn w:val="Predvolenpsmoodseku"/>
    <w:uiPriority w:val="21"/>
    <w:qFormat/>
    <w:rsid w:val="00470827"/>
    <w:rPr>
      <w:b/>
      <w:bCs/>
      <w:i/>
      <w:iCs/>
      <w:color w:val="auto"/>
    </w:rPr>
  </w:style>
  <w:style w:type="character" w:styleId="Jemnodkaz">
    <w:name w:val="Subtle Reference"/>
    <w:basedOn w:val="Predvolenpsmoodseku"/>
    <w:uiPriority w:val="31"/>
    <w:qFormat/>
    <w:rsid w:val="00470827"/>
    <w:rPr>
      <w:caps w:val="0"/>
      <w:smallCaps/>
      <w:color w:val="404040" w:themeColor="text1" w:themeTint="BF"/>
      <w:spacing w:val="0"/>
      <w:u w:val="single" w:color="7F7F7F" w:themeColor="text1" w:themeTint="80"/>
    </w:rPr>
  </w:style>
  <w:style w:type="character" w:styleId="Intenzvnyodkaz">
    <w:name w:val="Intense Reference"/>
    <w:basedOn w:val="Predvolenpsmoodseku"/>
    <w:uiPriority w:val="32"/>
    <w:qFormat/>
    <w:rsid w:val="00470827"/>
    <w:rPr>
      <w:b/>
      <w:bCs/>
      <w:caps w:val="0"/>
      <w:smallCaps/>
      <w:color w:val="auto"/>
      <w:spacing w:val="0"/>
      <w:u w:val="single"/>
    </w:rPr>
  </w:style>
  <w:style w:type="character" w:styleId="Nzovknihy">
    <w:name w:val="Book Title"/>
    <w:basedOn w:val="Predvolenpsmoodseku"/>
    <w:uiPriority w:val="33"/>
    <w:qFormat/>
    <w:rsid w:val="00470827"/>
    <w:rPr>
      <w:b/>
      <w:bCs/>
      <w:caps w:val="0"/>
      <w:smallCaps/>
      <w:spacing w:val="0"/>
    </w:rPr>
  </w:style>
  <w:style w:type="character" w:customStyle="1" w:styleId="heading2Char">
    <w:name w:val="heading 2 Char"/>
    <w:basedOn w:val="Nadpis2Char"/>
    <w:link w:val="Nadpis21"/>
    <w:rsid w:val="003E4A99"/>
    <w:rPr>
      <w:rFonts w:asciiTheme="majorHAnsi" w:eastAsiaTheme="majorEastAsia" w:hAnsiTheme="majorHAnsi" w:cstheme="majorBidi"/>
      <w:b/>
      <w:color w:val="92D400" w:themeColor="accent2"/>
      <w:sz w:val="24"/>
      <w:szCs w:val="32"/>
      <w:lang w:val="sk-SK"/>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76137"/>
    <w:rPr>
      <w:rFonts w:ascii="Times New Roman" w:hAnsi="Times New Roman"/>
      <w:sz w:val="24"/>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1833">
      <w:bodyDiv w:val="1"/>
      <w:marLeft w:val="0"/>
      <w:marRight w:val="0"/>
      <w:marTop w:val="0"/>
      <w:marBottom w:val="0"/>
      <w:divBdr>
        <w:top w:val="none" w:sz="0" w:space="0" w:color="auto"/>
        <w:left w:val="none" w:sz="0" w:space="0" w:color="auto"/>
        <w:bottom w:val="none" w:sz="0" w:space="0" w:color="auto"/>
        <w:right w:val="none" w:sz="0" w:space="0" w:color="auto"/>
      </w:divBdr>
    </w:div>
    <w:div w:id="26100804">
      <w:bodyDiv w:val="1"/>
      <w:marLeft w:val="0"/>
      <w:marRight w:val="0"/>
      <w:marTop w:val="0"/>
      <w:marBottom w:val="0"/>
      <w:divBdr>
        <w:top w:val="none" w:sz="0" w:space="0" w:color="auto"/>
        <w:left w:val="none" w:sz="0" w:space="0" w:color="auto"/>
        <w:bottom w:val="none" w:sz="0" w:space="0" w:color="auto"/>
        <w:right w:val="none" w:sz="0" w:space="0" w:color="auto"/>
      </w:divBdr>
    </w:div>
    <w:div w:id="143932801">
      <w:bodyDiv w:val="1"/>
      <w:marLeft w:val="0"/>
      <w:marRight w:val="0"/>
      <w:marTop w:val="0"/>
      <w:marBottom w:val="0"/>
      <w:divBdr>
        <w:top w:val="none" w:sz="0" w:space="0" w:color="auto"/>
        <w:left w:val="none" w:sz="0" w:space="0" w:color="auto"/>
        <w:bottom w:val="none" w:sz="0" w:space="0" w:color="auto"/>
        <w:right w:val="none" w:sz="0" w:space="0" w:color="auto"/>
      </w:divBdr>
    </w:div>
    <w:div w:id="192769198">
      <w:bodyDiv w:val="1"/>
      <w:marLeft w:val="0"/>
      <w:marRight w:val="0"/>
      <w:marTop w:val="0"/>
      <w:marBottom w:val="0"/>
      <w:divBdr>
        <w:top w:val="none" w:sz="0" w:space="0" w:color="auto"/>
        <w:left w:val="none" w:sz="0" w:space="0" w:color="auto"/>
        <w:bottom w:val="none" w:sz="0" w:space="0" w:color="auto"/>
        <w:right w:val="none" w:sz="0" w:space="0" w:color="auto"/>
      </w:divBdr>
    </w:div>
    <w:div w:id="193888150">
      <w:bodyDiv w:val="1"/>
      <w:marLeft w:val="0"/>
      <w:marRight w:val="0"/>
      <w:marTop w:val="0"/>
      <w:marBottom w:val="0"/>
      <w:divBdr>
        <w:top w:val="none" w:sz="0" w:space="0" w:color="auto"/>
        <w:left w:val="none" w:sz="0" w:space="0" w:color="auto"/>
        <w:bottom w:val="none" w:sz="0" w:space="0" w:color="auto"/>
        <w:right w:val="none" w:sz="0" w:space="0" w:color="auto"/>
      </w:divBdr>
    </w:div>
    <w:div w:id="196509652">
      <w:bodyDiv w:val="1"/>
      <w:marLeft w:val="0"/>
      <w:marRight w:val="0"/>
      <w:marTop w:val="0"/>
      <w:marBottom w:val="0"/>
      <w:divBdr>
        <w:top w:val="none" w:sz="0" w:space="0" w:color="auto"/>
        <w:left w:val="none" w:sz="0" w:space="0" w:color="auto"/>
        <w:bottom w:val="none" w:sz="0" w:space="0" w:color="auto"/>
        <w:right w:val="none" w:sz="0" w:space="0" w:color="auto"/>
      </w:divBdr>
    </w:div>
    <w:div w:id="334842744">
      <w:bodyDiv w:val="1"/>
      <w:marLeft w:val="0"/>
      <w:marRight w:val="0"/>
      <w:marTop w:val="0"/>
      <w:marBottom w:val="0"/>
      <w:divBdr>
        <w:top w:val="none" w:sz="0" w:space="0" w:color="auto"/>
        <w:left w:val="none" w:sz="0" w:space="0" w:color="auto"/>
        <w:bottom w:val="none" w:sz="0" w:space="0" w:color="auto"/>
        <w:right w:val="none" w:sz="0" w:space="0" w:color="auto"/>
      </w:divBdr>
    </w:div>
    <w:div w:id="397823288">
      <w:bodyDiv w:val="1"/>
      <w:marLeft w:val="0"/>
      <w:marRight w:val="0"/>
      <w:marTop w:val="0"/>
      <w:marBottom w:val="0"/>
      <w:divBdr>
        <w:top w:val="none" w:sz="0" w:space="0" w:color="auto"/>
        <w:left w:val="none" w:sz="0" w:space="0" w:color="auto"/>
        <w:bottom w:val="none" w:sz="0" w:space="0" w:color="auto"/>
        <w:right w:val="none" w:sz="0" w:space="0" w:color="auto"/>
      </w:divBdr>
    </w:div>
    <w:div w:id="422072932">
      <w:bodyDiv w:val="1"/>
      <w:marLeft w:val="0"/>
      <w:marRight w:val="0"/>
      <w:marTop w:val="0"/>
      <w:marBottom w:val="0"/>
      <w:divBdr>
        <w:top w:val="none" w:sz="0" w:space="0" w:color="auto"/>
        <w:left w:val="none" w:sz="0" w:space="0" w:color="auto"/>
        <w:bottom w:val="none" w:sz="0" w:space="0" w:color="auto"/>
        <w:right w:val="none" w:sz="0" w:space="0" w:color="auto"/>
      </w:divBdr>
    </w:div>
    <w:div w:id="450171870">
      <w:bodyDiv w:val="1"/>
      <w:marLeft w:val="0"/>
      <w:marRight w:val="0"/>
      <w:marTop w:val="0"/>
      <w:marBottom w:val="0"/>
      <w:divBdr>
        <w:top w:val="none" w:sz="0" w:space="0" w:color="auto"/>
        <w:left w:val="none" w:sz="0" w:space="0" w:color="auto"/>
        <w:bottom w:val="none" w:sz="0" w:space="0" w:color="auto"/>
        <w:right w:val="none" w:sz="0" w:space="0" w:color="auto"/>
      </w:divBdr>
    </w:div>
    <w:div w:id="468939930">
      <w:bodyDiv w:val="1"/>
      <w:marLeft w:val="0"/>
      <w:marRight w:val="0"/>
      <w:marTop w:val="0"/>
      <w:marBottom w:val="0"/>
      <w:divBdr>
        <w:top w:val="none" w:sz="0" w:space="0" w:color="auto"/>
        <w:left w:val="none" w:sz="0" w:space="0" w:color="auto"/>
        <w:bottom w:val="none" w:sz="0" w:space="0" w:color="auto"/>
        <w:right w:val="none" w:sz="0" w:space="0" w:color="auto"/>
      </w:divBdr>
    </w:div>
    <w:div w:id="471488846">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516118653">
      <w:bodyDiv w:val="1"/>
      <w:marLeft w:val="0"/>
      <w:marRight w:val="0"/>
      <w:marTop w:val="0"/>
      <w:marBottom w:val="0"/>
      <w:divBdr>
        <w:top w:val="none" w:sz="0" w:space="0" w:color="auto"/>
        <w:left w:val="none" w:sz="0" w:space="0" w:color="auto"/>
        <w:bottom w:val="none" w:sz="0" w:space="0" w:color="auto"/>
        <w:right w:val="none" w:sz="0" w:space="0" w:color="auto"/>
      </w:divBdr>
    </w:div>
    <w:div w:id="605622307">
      <w:bodyDiv w:val="1"/>
      <w:marLeft w:val="0"/>
      <w:marRight w:val="0"/>
      <w:marTop w:val="0"/>
      <w:marBottom w:val="0"/>
      <w:divBdr>
        <w:top w:val="none" w:sz="0" w:space="0" w:color="auto"/>
        <w:left w:val="none" w:sz="0" w:space="0" w:color="auto"/>
        <w:bottom w:val="none" w:sz="0" w:space="0" w:color="auto"/>
        <w:right w:val="none" w:sz="0" w:space="0" w:color="auto"/>
      </w:divBdr>
    </w:div>
    <w:div w:id="713389008">
      <w:bodyDiv w:val="1"/>
      <w:marLeft w:val="0"/>
      <w:marRight w:val="0"/>
      <w:marTop w:val="0"/>
      <w:marBottom w:val="0"/>
      <w:divBdr>
        <w:top w:val="none" w:sz="0" w:space="0" w:color="auto"/>
        <w:left w:val="none" w:sz="0" w:space="0" w:color="auto"/>
        <w:bottom w:val="none" w:sz="0" w:space="0" w:color="auto"/>
        <w:right w:val="none" w:sz="0" w:space="0" w:color="auto"/>
      </w:divBdr>
      <w:divsChild>
        <w:div w:id="318579779">
          <w:marLeft w:val="0"/>
          <w:marRight w:val="75"/>
          <w:marTop w:val="0"/>
          <w:marBottom w:val="0"/>
          <w:divBdr>
            <w:top w:val="none" w:sz="0" w:space="0" w:color="auto"/>
            <w:left w:val="none" w:sz="0" w:space="0" w:color="auto"/>
            <w:bottom w:val="none" w:sz="0" w:space="0" w:color="auto"/>
            <w:right w:val="none" w:sz="0" w:space="0" w:color="auto"/>
          </w:divBdr>
        </w:div>
      </w:divsChild>
    </w:div>
    <w:div w:id="735321167">
      <w:bodyDiv w:val="1"/>
      <w:marLeft w:val="0"/>
      <w:marRight w:val="0"/>
      <w:marTop w:val="0"/>
      <w:marBottom w:val="0"/>
      <w:divBdr>
        <w:top w:val="none" w:sz="0" w:space="0" w:color="auto"/>
        <w:left w:val="none" w:sz="0" w:space="0" w:color="auto"/>
        <w:bottom w:val="none" w:sz="0" w:space="0" w:color="auto"/>
        <w:right w:val="none" w:sz="0" w:space="0" w:color="auto"/>
      </w:divBdr>
    </w:div>
    <w:div w:id="742751826">
      <w:bodyDiv w:val="1"/>
      <w:marLeft w:val="0"/>
      <w:marRight w:val="0"/>
      <w:marTop w:val="0"/>
      <w:marBottom w:val="0"/>
      <w:divBdr>
        <w:top w:val="none" w:sz="0" w:space="0" w:color="auto"/>
        <w:left w:val="none" w:sz="0" w:space="0" w:color="auto"/>
        <w:bottom w:val="none" w:sz="0" w:space="0" w:color="auto"/>
        <w:right w:val="none" w:sz="0" w:space="0" w:color="auto"/>
      </w:divBdr>
    </w:div>
    <w:div w:id="752166579">
      <w:bodyDiv w:val="1"/>
      <w:marLeft w:val="0"/>
      <w:marRight w:val="0"/>
      <w:marTop w:val="0"/>
      <w:marBottom w:val="0"/>
      <w:divBdr>
        <w:top w:val="none" w:sz="0" w:space="0" w:color="auto"/>
        <w:left w:val="none" w:sz="0" w:space="0" w:color="auto"/>
        <w:bottom w:val="none" w:sz="0" w:space="0" w:color="auto"/>
        <w:right w:val="none" w:sz="0" w:space="0" w:color="auto"/>
      </w:divBdr>
    </w:div>
    <w:div w:id="754322773">
      <w:bodyDiv w:val="1"/>
      <w:marLeft w:val="0"/>
      <w:marRight w:val="0"/>
      <w:marTop w:val="0"/>
      <w:marBottom w:val="0"/>
      <w:divBdr>
        <w:top w:val="none" w:sz="0" w:space="0" w:color="auto"/>
        <w:left w:val="none" w:sz="0" w:space="0" w:color="auto"/>
        <w:bottom w:val="none" w:sz="0" w:space="0" w:color="auto"/>
        <w:right w:val="none" w:sz="0" w:space="0" w:color="auto"/>
      </w:divBdr>
    </w:div>
    <w:div w:id="795417530">
      <w:bodyDiv w:val="1"/>
      <w:marLeft w:val="0"/>
      <w:marRight w:val="0"/>
      <w:marTop w:val="0"/>
      <w:marBottom w:val="0"/>
      <w:divBdr>
        <w:top w:val="none" w:sz="0" w:space="0" w:color="auto"/>
        <w:left w:val="none" w:sz="0" w:space="0" w:color="auto"/>
        <w:bottom w:val="none" w:sz="0" w:space="0" w:color="auto"/>
        <w:right w:val="none" w:sz="0" w:space="0" w:color="auto"/>
      </w:divBdr>
    </w:div>
    <w:div w:id="886065466">
      <w:bodyDiv w:val="1"/>
      <w:marLeft w:val="0"/>
      <w:marRight w:val="0"/>
      <w:marTop w:val="0"/>
      <w:marBottom w:val="0"/>
      <w:divBdr>
        <w:top w:val="none" w:sz="0" w:space="0" w:color="auto"/>
        <w:left w:val="none" w:sz="0" w:space="0" w:color="auto"/>
        <w:bottom w:val="none" w:sz="0" w:space="0" w:color="auto"/>
        <w:right w:val="none" w:sz="0" w:space="0" w:color="auto"/>
      </w:divBdr>
    </w:div>
    <w:div w:id="891379302">
      <w:bodyDiv w:val="1"/>
      <w:marLeft w:val="0"/>
      <w:marRight w:val="0"/>
      <w:marTop w:val="0"/>
      <w:marBottom w:val="0"/>
      <w:divBdr>
        <w:top w:val="none" w:sz="0" w:space="0" w:color="auto"/>
        <w:left w:val="none" w:sz="0" w:space="0" w:color="auto"/>
        <w:bottom w:val="none" w:sz="0" w:space="0" w:color="auto"/>
        <w:right w:val="none" w:sz="0" w:space="0" w:color="auto"/>
      </w:divBdr>
    </w:div>
    <w:div w:id="912199678">
      <w:bodyDiv w:val="1"/>
      <w:marLeft w:val="0"/>
      <w:marRight w:val="0"/>
      <w:marTop w:val="0"/>
      <w:marBottom w:val="0"/>
      <w:divBdr>
        <w:top w:val="none" w:sz="0" w:space="0" w:color="auto"/>
        <w:left w:val="none" w:sz="0" w:space="0" w:color="auto"/>
        <w:bottom w:val="none" w:sz="0" w:space="0" w:color="auto"/>
        <w:right w:val="none" w:sz="0" w:space="0" w:color="auto"/>
      </w:divBdr>
    </w:div>
    <w:div w:id="939483415">
      <w:bodyDiv w:val="1"/>
      <w:marLeft w:val="0"/>
      <w:marRight w:val="0"/>
      <w:marTop w:val="0"/>
      <w:marBottom w:val="0"/>
      <w:divBdr>
        <w:top w:val="none" w:sz="0" w:space="0" w:color="auto"/>
        <w:left w:val="none" w:sz="0" w:space="0" w:color="auto"/>
        <w:bottom w:val="none" w:sz="0" w:space="0" w:color="auto"/>
        <w:right w:val="none" w:sz="0" w:space="0" w:color="auto"/>
      </w:divBdr>
    </w:div>
    <w:div w:id="1083836637">
      <w:bodyDiv w:val="1"/>
      <w:marLeft w:val="0"/>
      <w:marRight w:val="0"/>
      <w:marTop w:val="0"/>
      <w:marBottom w:val="0"/>
      <w:divBdr>
        <w:top w:val="none" w:sz="0" w:space="0" w:color="auto"/>
        <w:left w:val="none" w:sz="0" w:space="0" w:color="auto"/>
        <w:bottom w:val="none" w:sz="0" w:space="0" w:color="auto"/>
        <w:right w:val="none" w:sz="0" w:space="0" w:color="auto"/>
      </w:divBdr>
    </w:div>
    <w:div w:id="1173371309">
      <w:bodyDiv w:val="1"/>
      <w:marLeft w:val="0"/>
      <w:marRight w:val="0"/>
      <w:marTop w:val="0"/>
      <w:marBottom w:val="0"/>
      <w:divBdr>
        <w:top w:val="none" w:sz="0" w:space="0" w:color="auto"/>
        <w:left w:val="none" w:sz="0" w:space="0" w:color="auto"/>
        <w:bottom w:val="none" w:sz="0" w:space="0" w:color="auto"/>
        <w:right w:val="none" w:sz="0" w:space="0" w:color="auto"/>
      </w:divBdr>
    </w:div>
    <w:div w:id="1364940502">
      <w:bodyDiv w:val="1"/>
      <w:marLeft w:val="0"/>
      <w:marRight w:val="0"/>
      <w:marTop w:val="0"/>
      <w:marBottom w:val="0"/>
      <w:divBdr>
        <w:top w:val="none" w:sz="0" w:space="0" w:color="auto"/>
        <w:left w:val="none" w:sz="0" w:space="0" w:color="auto"/>
        <w:bottom w:val="none" w:sz="0" w:space="0" w:color="auto"/>
        <w:right w:val="none" w:sz="0" w:space="0" w:color="auto"/>
      </w:divBdr>
    </w:div>
    <w:div w:id="1446339650">
      <w:bodyDiv w:val="1"/>
      <w:marLeft w:val="0"/>
      <w:marRight w:val="0"/>
      <w:marTop w:val="0"/>
      <w:marBottom w:val="0"/>
      <w:divBdr>
        <w:top w:val="none" w:sz="0" w:space="0" w:color="auto"/>
        <w:left w:val="none" w:sz="0" w:space="0" w:color="auto"/>
        <w:bottom w:val="none" w:sz="0" w:space="0" w:color="auto"/>
        <w:right w:val="none" w:sz="0" w:space="0" w:color="auto"/>
      </w:divBdr>
    </w:div>
    <w:div w:id="1468628241">
      <w:bodyDiv w:val="1"/>
      <w:marLeft w:val="0"/>
      <w:marRight w:val="0"/>
      <w:marTop w:val="0"/>
      <w:marBottom w:val="0"/>
      <w:divBdr>
        <w:top w:val="none" w:sz="0" w:space="0" w:color="auto"/>
        <w:left w:val="none" w:sz="0" w:space="0" w:color="auto"/>
        <w:bottom w:val="none" w:sz="0" w:space="0" w:color="auto"/>
        <w:right w:val="none" w:sz="0" w:space="0" w:color="auto"/>
      </w:divBdr>
    </w:div>
    <w:div w:id="1470434403">
      <w:bodyDiv w:val="1"/>
      <w:marLeft w:val="0"/>
      <w:marRight w:val="0"/>
      <w:marTop w:val="0"/>
      <w:marBottom w:val="0"/>
      <w:divBdr>
        <w:top w:val="none" w:sz="0" w:space="0" w:color="auto"/>
        <w:left w:val="none" w:sz="0" w:space="0" w:color="auto"/>
        <w:bottom w:val="none" w:sz="0" w:space="0" w:color="auto"/>
        <w:right w:val="none" w:sz="0" w:space="0" w:color="auto"/>
      </w:divBdr>
    </w:div>
    <w:div w:id="1474446386">
      <w:bodyDiv w:val="1"/>
      <w:marLeft w:val="0"/>
      <w:marRight w:val="0"/>
      <w:marTop w:val="0"/>
      <w:marBottom w:val="0"/>
      <w:divBdr>
        <w:top w:val="none" w:sz="0" w:space="0" w:color="auto"/>
        <w:left w:val="none" w:sz="0" w:space="0" w:color="auto"/>
        <w:bottom w:val="none" w:sz="0" w:space="0" w:color="auto"/>
        <w:right w:val="none" w:sz="0" w:space="0" w:color="auto"/>
      </w:divBdr>
    </w:div>
    <w:div w:id="1535270275">
      <w:bodyDiv w:val="1"/>
      <w:marLeft w:val="0"/>
      <w:marRight w:val="0"/>
      <w:marTop w:val="0"/>
      <w:marBottom w:val="0"/>
      <w:divBdr>
        <w:top w:val="none" w:sz="0" w:space="0" w:color="auto"/>
        <w:left w:val="none" w:sz="0" w:space="0" w:color="auto"/>
        <w:bottom w:val="none" w:sz="0" w:space="0" w:color="auto"/>
        <w:right w:val="none" w:sz="0" w:space="0" w:color="auto"/>
      </w:divBdr>
    </w:div>
    <w:div w:id="1541044410">
      <w:bodyDiv w:val="1"/>
      <w:marLeft w:val="0"/>
      <w:marRight w:val="0"/>
      <w:marTop w:val="0"/>
      <w:marBottom w:val="0"/>
      <w:divBdr>
        <w:top w:val="none" w:sz="0" w:space="0" w:color="auto"/>
        <w:left w:val="none" w:sz="0" w:space="0" w:color="auto"/>
        <w:bottom w:val="none" w:sz="0" w:space="0" w:color="auto"/>
        <w:right w:val="none" w:sz="0" w:space="0" w:color="auto"/>
      </w:divBdr>
    </w:div>
    <w:div w:id="1571186670">
      <w:bodyDiv w:val="1"/>
      <w:marLeft w:val="0"/>
      <w:marRight w:val="0"/>
      <w:marTop w:val="0"/>
      <w:marBottom w:val="0"/>
      <w:divBdr>
        <w:top w:val="none" w:sz="0" w:space="0" w:color="auto"/>
        <w:left w:val="none" w:sz="0" w:space="0" w:color="auto"/>
        <w:bottom w:val="none" w:sz="0" w:space="0" w:color="auto"/>
        <w:right w:val="none" w:sz="0" w:space="0" w:color="auto"/>
      </w:divBdr>
    </w:div>
    <w:div w:id="1616018538">
      <w:bodyDiv w:val="1"/>
      <w:marLeft w:val="0"/>
      <w:marRight w:val="0"/>
      <w:marTop w:val="0"/>
      <w:marBottom w:val="0"/>
      <w:divBdr>
        <w:top w:val="none" w:sz="0" w:space="0" w:color="auto"/>
        <w:left w:val="none" w:sz="0" w:space="0" w:color="auto"/>
        <w:bottom w:val="none" w:sz="0" w:space="0" w:color="auto"/>
        <w:right w:val="none" w:sz="0" w:space="0" w:color="auto"/>
      </w:divBdr>
    </w:div>
    <w:div w:id="1642271804">
      <w:bodyDiv w:val="1"/>
      <w:marLeft w:val="0"/>
      <w:marRight w:val="0"/>
      <w:marTop w:val="0"/>
      <w:marBottom w:val="0"/>
      <w:divBdr>
        <w:top w:val="none" w:sz="0" w:space="0" w:color="auto"/>
        <w:left w:val="none" w:sz="0" w:space="0" w:color="auto"/>
        <w:bottom w:val="none" w:sz="0" w:space="0" w:color="auto"/>
        <w:right w:val="none" w:sz="0" w:space="0" w:color="auto"/>
      </w:divBdr>
    </w:div>
    <w:div w:id="1658418961">
      <w:bodyDiv w:val="1"/>
      <w:marLeft w:val="0"/>
      <w:marRight w:val="0"/>
      <w:marTop w:val="0"/>
      <w:marBottom w:val="0"/>
      <w:divBdr>
        <w:top w:val="none" w:sz="0" w:space="0" w:color="auto"/>
        <w:left w:val="none" w:sz="0" w:space="0" w:color="auto"/>
        <w:bottom w:val="none" w:sz="0" w:space="0" w:color="auto"/>
        <w:right w:val="none" w:sz="0" w:space="0" w:color="auto"/>
      </w:divBdr>
    </w:div>
    <w:div w:id="1678649006">
      <w:bodyDiv w:val="1"/>
      <w:marLeft w:val="0"/>
      <w:marRight w:val="0"/>
      <w:marTop w:val="0"/>
      <w:marBottom w:val="0"/>
      <w:divBdr>
        <w:top w:val="none" w:sz="0" w:space="0" w:color="auto"/>
        <w:left w:val="none" w:sz="0" w:space="0" w:color="auto"/>
        <w:bottom w:val="none" w:sz="0" w:space="0" w:color="auto"/>
        <w:right w:val="none" w:sz="0" w:space="0" w:color="auto"/>
      </w:divBdr>
    </w:div>
    <w:div w:id="1700088716">
      <w:bodyDiv w:val="1"/>
      <w:marLeft w:val="0"/>
      <w:marRight w:val="0"/>
      <w:marTop w:val="0"/>
      <w:marBottom w:val="0"/>
      <w:divBdr>
        <w:top w:val="none" w:sz="0" w:space="0" w:color="auto"/>
        <w:left w:val="none" w:sz="0" w:space="0" w:color="auto"/>
        <w:bottom w:val="none" w:sz="0" w:space="0" w:color="auto"/>
        <w:right w:val="none" w:sz="0" w:space="0" w:color="auto"/>
      </w:divBdr>
    </w:div>
    <w:div w:id="1736972863">
      <w:bodyDiv w:val="1"/>
      <w:marLeft w:val="0"/>
      <w:marRight w:val="0"/>
      <w:marTop w:val="0"/>
      <w:marBottom w:val="0"/>
      <w:divBdr>
        <w:top w:val="none" w:sz="0" w:space="0" w:color="auto"/>
        <w:left w:val="none" w:sz="0" w:space="0" w:color="auto"/>
        <w:bottom w:val="none" w:sz="0" w:space="0" w:color="auto"/>
        <w:right w:val="none" w:sz="0" w:space="0" w:color="auto"/>
      </w:divBdr>
    </w:div>
    <w:div w:id="1745032774">
      <w:bodyDiv w:val="1"/>
      <w:marLeft w:val="0"/>
      <w:marRight w:val="0"/>
      <w:marTop w:val="0"/>
      <w:marBottom w:val="0"/>
      <w:divBdr>
        <w:top w:val="none" w:sz="0" w:space="0" w:color="auto"/>
        <w:left w:val="none" w:sz="0" w:space="0" w:color="auto"/>
        <w:bottom w:val="none" w:sz="0" w:space="0" w:color="auto"/>
        <w:right w:val="none" w:sz="0" w:space="0" w:color="auto"/>
      </w:divBdr>
    </w:div>
    <w:div w:id="1757743365">
      <w:bodyDiv w:val="1"/>
      <w:marLeft w:val="0"/>
      <w:marRight w:val="0"/>
      <w:marTop w:val="0"/>
      <w:marBottom w:val="0"/>
      <w:divBdr>
        <w:top w:val="none" w:sz="0" w:space="0" w:color="auto"/>
        <w:left w:val="none" w:sz="0" w:space="0" w:color="auto"/>
        <w:bottom w:val="none" w:sz="0" w:space="0" w:color="auto"/>
        <w:right w:val="none" w:sz="0" w:space="0" w:color="auto"/>
      </w:divBdr>
    </w:div>
    <w:div w:id="1843468509">
      <w:bodyDiv w:val="1"/>
      <w:marLeft w:val="0"/>
      <w:marRight w:val="0"/>
      <w:marTop w:val="0"/>
      <w:marBottom w:val="0"/>
      <w:divBdr>
        <w:top w:val="none" w:sz="0" w:space="0" w:color="auto"/>
        <w:left w:val="none" w:sz="0" w:space="0" w:color="auto"/>
        <w:bottom w:val="none" w:sz="0" w:space="0" w:color="auto"/>
        <w:right w:val="none" w:sz="0" w:space="0" w:color="auto"/>
      </w:divBdr>
    </w:div>
    <w:div w:id="1892616989">
      <w:bodyDiv w:val="1"/>
      <w:marLeft w:val="0"/>
      <w:marRight w:val="0"/>
      <w:marTop w:val="0"/>
      <w:marBottom w:val="0"/>
      <w:divBdr>
        <w:top w:val="none" w:sz="0" w:space="0" w:color="auto"/>
        <w:left w:val="none" w:sz="0" w:space="0" w:color="auto"/>
        <w:bottom w:val="none" w:sz="0" w:space="0" w:color="auto"/>
        <w:right w:val="none" w:sz="0" w:space="0" w:color="auto"/>
      </w:divBdr>
    </w:div>
    <w:div w:id="1939559211">
      <w:bodyDiv w:val="1"/>
      <w:marLeft w:val="0"/>
      <w:marRight w:val="0"/>
      <w:marTop w:val="0"/>
      <w:marBottom w:val="0"/>
      <w:divBdr>
        <w:top w:val="none" w:sz="0" w:space="0" w:color="auto"/>
        <w:left w:val="none" w:sz="0" w:space="0" w:color="auto"/>
        <w:bottom w:val="none" w:sz="0" w:space="0" w:color="auto"/>
        <w:right w:val="none" w:sz="0" w:space="0" w:color="auto"/>
      </w:divBdr>
    </w:div>
    <w:div w:id="1987200954">
      <w:bodyDiv w:val="1"/>
      <w:marLeft w:val="0"/>
      <w:marRight w:val="0"/>
      <w:marTop w:val="0"/>
      <w:marBottom w:val="0"/>
      <w:divBdr>
        <w:top w:val="none" w:sz="0" w:space="0" w:color="auto"/>
        <w:left w:val="none" w:sz="0" w:space="0" w:color="auto"/>
        <w:bottom w:val="none" w:sz="0" w:space="0" w:color="auto"/>
        <w:right w:val="none" w:sz="0" w:space="0" w:color="auto"/>
      </w:divBdr>
    </w:div>
    <w:div w:id="2064475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inv.sk/?projektove-dokumenty" TargetMode="External"/><Relationship Id="rId18" Type="http://schemas.openxmlformats.org/officeDocument/2006/relationships/hyperlink" Target="http://www.partnerskadohoda.gov.sk" TargetMode="External"/><Relationship Id="rId26" Type="http://schemas.openxmlformats.org/officeDocument/2006/relationships/hyperlink" Target="http://www.partnerskadohoda.sk" TargetMode="External"/><Relationship Id="rId39" Type="http://schemas.openxmlformats.org/officeDocument/2006/relationships/customXml" Target="../customXml/item3.xml"/><Relationship Id="rId3" Type="http://schemas.microsoft.com/office/2007/relationships/stylesWithEffects" Target="stylesWithEffects.xml"/><Relationship Id="rId21" Type="http://schemas.openxmlformats.org/officeDocument/2006/relationships/hyperlink" Target="http://www.partnerskadohoda.gov.sk/usmernenia-a-manualy/" TargetMode="External"/><Relationship Id="rId7" Type="http://schemas.openxmlformats.org/officeDocument/2006/relationships/endnotes" Target="endnotes.xml"/><Relationship Id="rId12" Type="http://schemas.openxmlformats.org/officeDocument/2006/relationships/hyperlink" Target="http://www.partnerskadohoda.gov.sk" TargetMode="External"/><Relationship Id="rId17" Type="http://schemas.openxmlformats.org/officeDocument/2006/relationships/hyperlink" Target="http://www.zbierka.sk/sk/predpisy/401-2012-z-z.p-34960.pdf" TargetMode="External"/><Relationship Id="rId25" Type="http://schemas.openxmlformats.org/officeDocument/2006/relationships/hyperlink" Target="http://www.minv.sk/?vzory-zmluv-a-rozhodnuti" TargetMode="External"/><Relationship Id="rId38"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hyperlink" Target="http://www.employment.gov.sk/filemanager/opatrenie-248_2012zz.pdf" TargetMode="External"/><Relationship Id="rId20" Type="http://schemas.openxmlformats.org/officeDocument/2006/relationships/hyperlink" Target="http://www.partnerskadohoda.gov.sk/302-sk/usmernenia-a-manualy/"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finance.gov.sk" TargetMode="External"/><Relationship Id="rId24" Type="http://schemas.openxmlformats.org/officeDocument/2006/relationships/hyperlink" Target="http://www.minv.sk/?vzory-zmluv-a-rozhodnuti" TargetMode="External"/><Relationship Id="rId32" Type="http://schemas.openxmlformats.org/officeDocument/2006/relationships/theme" Target="theme/theme1.xml"/><Relationship Id="rId37" Type="http://schemas.openxmlformats.org/officeDocument/2006/relationships/customXml" Target="../customXml/item1.xml"/><Relationship Id="rId5" Type="http://schemas.openxmlformats.org/officeDocument/2006/relationships/webSettings" Target="webSettings.xml"/><Relationship Id="rId15" Type="http://schemas.openxmlformats.org/officeDocument/2006/relationships/hyperlink" Target="http://www.minv.sk/?monitorovanie-a-hodnotenie" TargetMode="External"/><Relationship Id="rId23" Type="http://schemas.openxmlformats.org/officeDocument/2006/relationships/hyperlink" Target="http://www.reformuj.sk" TargetMode="External"/><Relationship Id="rId28" Type="http://schemas.openxmlformats.org/officeDocument/2006/relationships/header" Target="header1.xml"/><Relationship Id="rId36" Type="http://schemas.microsoft.com/office/2011/relationships/people" Target="people.xml"/><Relationship Id="rId10" Type="http://schemas.openxmlformats.org/officeDocument/2006/relationships/hyperlink" Target="http://www.partnerskadohoda.gov.sk" TargetMode="External"/><Relationship Id="rId19" Type="http://schemas.openxmlformats.org/officeDocument/2006/relationships/hyperlink" Target="https://www.itms2014.sk/"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finance.gov.sk" TargetMode="External"/><Relationship Id="rId14" Type="http://schemas.openxmlformats.org/officeDocument/2006/relationships/hyperlink" Target="http://www.partnerskadohoda.gov.sk" TargetMode="External"/><Relationship Id="rId22" Type="http://schemas.openxmlformats.org/officeDocument/2006/relationships/hyperlink" Target="http://www.reformuj.sk" TargetMode="External"/><Relationship Id="rId27" Type="http://schemas.openxmlformats.org/officeDocument/2006/relationships/hyperlink" Target="mailto:metodika.opevs@minv.sk" TargetMode="External"/><Relationship Id="rId30" Type="http://schemas.openxmlformats.org/officeDocument/2006/relationships/header" Target="header2.xml"/><Relationship Id="rId8"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http://www.eks.sk"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5BEFEDB30BAFF49A5B53B93CE521B38" ma:contentTypeVersion="1" ma:contentTypeDescription="Umožňuje vytvoriť nový dokument." ma:contentTypeScope="" ma:versionID="1e1154305997e62f21fe0624beaaab3d">
  <xsd:schema xmlns:xsd="http://www.w3.org/2001/XMLSchema" xmlns:xs="http://www.w3.org/2001/XMLSchema" xmlns:p="http://schemas.microsoft.com/office/2006/metadata/properties" targetNamespace="http://schemas.microsoft.com/office/2006/metadata/properties" ma:root="true" ma:fieldsID="7a023f9eb331cfe86ee2010526b3028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45D468C-FE3C-4E6A-97B3-BF2FCE22EAD6}"/>
</file>

<file path=customXml/itemProps2.xml><?xml version="1.0" encoding="utf-8"?>
<ds:datastoreItem xmlns:ds="http://schemas.openxmlformats.org/officeDocument/2006/customXml" ds:itemID="{B42354F8-7834-4A92-AD88-4EFD6F4D0496}"/>
</file>

<file path=customXml/itemProps3.xml><?xml version="1.0" encoding="utf-8"?>
<ds:datastoreItem xmlns:ds="http://schemas.openxmlformats.org/officeDocument/2006/customXml" ds:itemID="{9A19BC33-CB55-4012-ABE2-65644C239A80}"/>
</file>

<file path=docProps/app.xml><?xml version="1.0" encoding="utf-8"?>
<Properties xmlns="http://schemas.openxmlformats.org/officeDocument/2006/extended-properties" xmlns:vt="http://schemas.openxmlformats.org/officeDocument/2006/docPropsVTypes">
  <Template>Normal</Template>
  <TotalTime>0</TotalTime>
  <Pages>93</Pages>
  <Words>35628</Words>
  <Characters>203085</Characters>
  <Application>Microsoft Office Word</Application>
  <DocSecurity>0</DocSecurity>
  <Lines>1692</Lines>
  <Paragraphs>476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238237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2022-06-17T08:34:00Z</dcterms:created>
  <dcterms:modified xsi:type="dcterms:W3CDTF">2022-06-17T08:34:00Z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0x010100F5BEFEDB30BAFF49A5B53B93CE521B38</vt:lpwstr>
  </property>
</Properties>
</file>