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word/people.xml" ContentType="application/vnd.openxmlformats-officedocument.wordprocessingml.peop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1F84B0" w14:textId="77777777" w:rsidR="00F87B99" w:rsidRDefault="00F87B99" w:rsidP="003E4CCB">
      <w:pPr>
        <w:jc w:val="center"/>
        <w:rPr>
          <w:ins w:id="0" w:author="Autor"/>
          <w:rFonts w:cs="Arial"/>
          <w:b/>
          <w:bCs/>
          <w:smallCaps/>
          <w:noProof/>
          <w:sz w:val="28"/>
          <w:szCs w:val="28"/>
          <w:lang w:eastAsia="sk-SK"/>
        </w:rPr>
      </w:pPr>
      <w:bookmarkStart w:id="1" w:name="_GoBack"/>
      <w:bookmarkEnd w:id="1"/>
    </w:p>
    <w:p w14:paraId="68EE966B" w14:textId="01F4319A" w:rsidR="003E4CCB" w:rsidRPr="00347388" w:rsidRDefault="0029700B" w:rsidP="003E4CCB">
      <w:pPr>
        <w:jc w:val="center"/>
        <w:rPr>
          <w:rFonts w:eastAsiaTheme="majorEastAsia" w:cs="Arial"/>
          <w:caps/>
          <w:sz w:val="28"/>
          <w:lang w:eastAsia="cs-CZ"/>
        </w:rPr>
      </w:pPr>
      <w:r w:rsidRPr="009B626C">
        <w:rPr>
          <w:rFonts w:cs="Arial"/>
          <w:b/>
          <w:bCs/>
          <w:smallCaps/>
          <w:noProof/>
          <w:sz w:val="28"/>
          <w:szCs w:val="28"/>
          <w:lang w:eastAsia="sk-SK"/>
        </w:rPr>
        <w:drawing>
          <wp:anchor distT="0" distB="0" distL="114300" distR="114300" simplePos="0" relativeHeight="251658240" behindDoc="1" locked="0" layoutInCell="1" allowOverlap="1" wp14:anchorId="0BAA0081" wp14:editId="26B8EEEE">
            <wp:simplePos x="0" y="0"/>
            <wp:positionH relativeFrom="page">
              <wp:posOffset>210317</wp:posOffset>
            </wp:positionH>
            <wp:positionV relativeFrom="margin">
              <wp:posOffset>-806630</wp:posOffset>
            </wp:positionV>
            <wp:extent cx="7559675" cy="10699115"/>
            <wp:effectExtent l="0" t="0" r="3175" b="6985"/>
            <wp:wrapNone/>
            <wp:docPr id="2" name="Obrázok 2"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559675" cy="10699115"/>
                    </a:xfrm>
                    <a:prstGeom prst="rect">
                      <a:avLst/>
                    </a:prstGeom>
                    <a:noFill/>
                    <a:ln>
                      <a:noFill/>
                    </a:ln>
                  </pic:spPr>
                </pic:pic>
              </a:graphicData>
            </a:graphic>
            <wp14:sizeRelH relativeFrom="page">
              <wp14:pctWidth>0</wp14:pctWidth>
            </wp14:sizeRelH>
            <wp14:sizeRelV relativeFrom="page">
              <wp14:pctHeight>0</wp14:pctHeight>
            </wp14:sizeRelV>
          </wp:anchor>
        </w:drawing>
      </w:r>
      <w:r w:rsidR="003E4CCB" w:rsidRPr="00347388">
        <w:rPr>
          <w:rFonts w:eastAsiaTheme="majorEastAsia" w:cs="Arial"/>
          <w:caps/>
          <w:sz w:val="28"/>
          <w:lang w:eastAsia="cs-CZ"/>
        </w:rPr>
        <w:t>MINISTERSTVO VNÚTRA SLOVENSKEJ REPUBLIKY</w:t>
      </w:r>
    </w:p>
    <w:p w14:paraId="240D81C1" w14:textId="4E9F35F5" w:rsidR="003E4CCB" w:rsidRPr="00347388" w:rsidRDefault="003E4CCB" w:rsidP="003E4CCB">
      <w:pPr>
        <w:jc w:val="center"/>
        <w:rPr>
          <w:rFonts w:eastAsiaTheme="majorEastAsia" w:cs="Arial"/>
          <w:caps/>
          <w:sz w:val="28"/>
          <w:lang w:eastAsia="cs-CZ"/>
        </w:rPr>
      </w:pPr>
    </w:p>
    <w:p w14:paraId="35379EC2" w14:textId="13C374E4" w:rsidR="003E4CCB" w:rsidRPr="00347388" w:rsidRDefault="003E4CCB" w:rsidP="003E4CCB">
      <w:pPr>
        <w:jc w:val="center"/>
        <w:rPr>
          <w:rFonts w:cs="Arial"/>
          <w:b/>
          <w:smallCaps/>
          <w:sz w:val="28"/>
          <w:lang w:eastAsia="cs-CZ"/>
        </w:rPr>
      </w:pPr>
    </w:p>
    <w:p w14:paraId="31D2438E" w14:textId="6DE332E0" w:rsidR="003E4CCB" w:rsidRPr="00347388" w:rsidRDefault="003E4CCB" w:rsidP="003E4CCB">
      <w:pPr>
        <w:jc w:val="center"/>
        <w:rPr>
          <w:rFonts w:cs="Arial"/>
          <w:b/>
          <w:smallCaps/>
          <w:sz w:val="28"/>
          <w:lang w:eastAsia="cs-CZ"/>
        </w:rPr>
      </w:pPr>
    </w:p>
    <w:p w14:paraId="6A767893" w14:textId="77777777" w:rsidR="003E4CCB" w:rsidRPr="00347388" w:rsidRDefault="003E4CCB" w:rsidP="003E4CCB">
      <w:pPr>
        <w:tabs>
          <w:tab w:val="left" w:pos="709"/>
          <w:tab w:val="right" w:pos="8789"/>
        </w:tabs>
        <w:rPr>
          <w:rFonts w:cs="Arial"/>
          <w:b/>
          <w:color w:val="FF0000"/>
          <w:sz w:val="20"/>
          <w:lang w:eastAsia="cs-CZ"/>
        </w:rPr>
      </w:pPr>
      <w:r w:rsidRPr="00347388">
        <w:rPr>
          <w:rFonts w:cs="Arial"/>
          <w:b/>
          <w:color w:val="FF0000"/>
          <w:sz w:val="20"/>
          <w:lang w:eastAsia="cs-CZ"/>
        </w:rPr>
        <w:tab/>
      </w:r>
      <w:r w:rsidRPr="00347388">
        <w:rPr>
          <w:rFonts w:cs="Arial"/>
          <w:b/>
          <w:color w:val="FF0000"/>
          <w:sz w:val="20"/>
          <w:lang w:eastAsia="cs-CZ"/>
        </w:rPr>
        <w:tab/>
      </w:r>
    </w:p>
    <w:p w14:paraId="5DFC7F02" w14:textId="77777777" w:rsidR="003E4CCB" w:rsidRPr="00347388" w:rsidRDefault="003E4CCB" w:rsidP="003E4CCB">
      <w:pPr>
        <w:jc w:val="center"/>
        <w:rPr>
          <w:rFonts w:cs="Arial"/>
          <w:b/>
          <w:color w:val="FF0000"/>
          <w:sz w:val="20"/>
          <w:lang w:eastAsia="cs-CZ"/>
        </w:rPr>
      </w:pPr>
      <w:r w:rsidRPr="00347388">
        <w:rPr>
          <w:rFonts w:cs="Arial"/>
          <w:b/>
          <w:color w:val="FF0000"/>
          <w:sz w:val="20"/>
          <w:lang w:eastAsia="cs-CZ"/>
        </w:rPr>
        <w:t xml:space="preserve"> </w:t>
      </w:r>
    </w:p>
    <w:p w14:paraId="3AA1673D" w14:textId="77777777" w:rsidR="003E4CCB" w:rsidRPr="00347388" w:rsidRDefault="003E4CCB" w:rsidP="003E4CCB">
      <w:pPr>
        <w:rPr>
          <w:rFonts w:cs="Arial"/>
          <w:b/>
          <w:smallCaps/>
          <w:sz w:val="32"/>
          <w:lang w:eastAsia="cs-CZ"/>
        </w:rPr>
      </w:pPr>
    </w:p>
    <w:p w14:paraId="5D025E22" w14:textId="77777777" w:rsidR="003E4CCB" w:rsidRPr="00347388" w:rsidRDefault="003E4CCB" w:rsidP="003E4CCB">
      <w:pPr>
        <w:pBdr>
          <w:top w:val="nil"/>
          <w:left w:val="nil"/>
          <w:bottom w:val="nil"/>
          <w:right w:val="nil"/>
          <w:between w:val="nil"/>
          <w:bar w:val="nil"/>
        </w:pBdr>
        <w:ind w:right="289"/>
        <w:jc w:val="center"/>
        <w:rPr>
          <w:rFonts w:eastAsia="Arial Unicode MS" w:cs="Arial"/>
          <w:sz w:val="40"/>
          <w:bdr w:val="nil"/>
        </w:rPr>
      </w:pPr>
    </w:p>
    <w:p w14:paraId="3EE2296D" w14:textId="77777777" w:rsidR="003E4CCB" w:rsidRPr="00347388" w:rsidRDefault="003E4CCB" w:rsidP="003E4CCB">
      <w:pPr>
        <w:pBdr>
          <w:top w:val="nil"/>
          <w:left w:val="nil"/>
          <w:bottom w:val="nil"/>
          <w:right w:val="nil"/>
          <w:between w:val="nil"/>
          <w:bar w:val="nil"/>
        </w:pBdr>
        <w:ind w:right="289"/>
        <w:jc w:val="center"/>
        <w:rPr>
          <w:rFonts w:eastAsia="Arial Unicode MS" w:cs="Arial"/>
          <w:sz w:val="40"/>
          <w:bdr w:val="nil"/>
        </w:rPr>
      </w:pPr>
      <w:r w:rsidRPr="00347388">
        <w:rPr>
          <w:rFonts w:eastAsia="Arial Unicode MS" w:cs="Arial"/>
          <w:sz w:val="40"/>
          <w:bdr w:val="nil"/>
        </w:rPr>
        <w:t>Príručka pre prijímateľa OP EVS</w:t>
      </w:r>
    </w:p>
    <w:p w14:paraId="055C03BB" w14:textId="77777777" w:rsidR="003E4CCB" w:rsidRPr="00347388" w:rsidRDefault="003E4CCB" w:rsidP="003E4CCB">
      <w:pPr>
        <w:pBdr>
          <w:top w:val="nil"/>
          <w:left w:val="nil"/>
          <w:bottom w:val="nil"/>
          <w:right w:val="nil"/>
          <w:between w:val="nil"/>
          <w:bar w:val="nil"/>
        </w:pBdr>
        <w:ind w:right="289"/>
        <w:jc w:val="center"/>
        <w:rPr>
          <w:rFonts w:eastAsia="Arial Unicode MS" w:cs="Arial"/>
          <w:color w:val="003889"/>
          <w:sz w:val="28"/>
          <w:bdr w:val="nil"/>
        </w:rPr>
      </w:pPr>
    </w:p>
    <w:p w14:paraId="3607DB33" w14:textId="77777777" w:rsidR="003E4CCB" w:rsidRPr="00347388" w:rsidRDefault="003E4CCB" w:rsidP="003E4CCB">
      <w:pPr>
        <w:pBdr>
          <w:top w:val="nil"/>
          <w:left w:val="nil"/>
          <w:bottom w:val="nil"/>
          <w:right w:val="nil"/>
          <w:between w:val="nil"/>
          <w:bar w:val="nil"/>
        </w:pBdr>
        <w:spacing w:before="120" w:after="120"/>
        <w:ind w:right="289"/>
        <w:jc w:val="center"/>
        <w:rPr>
          <w:rFonts w:eastAsiaTheme="majorEastAsia" w:cs="Arial"/>
          <w:b/>
          <w:color w:val="000000"/>
          <w:sz w:val="28"/>
          <w:bdr w:val="nil"/>
        </w:rPr>
      </w:pPr>
      <w:r w:rsidRPr="00347388">
        <w:rPr>
          <w:rFonts w:eastAsiaTheme="majorEastAsia" w:cs="Arial"/>
          <w:b/>
          <w:color w:val="000000"/>
          <w:sz w:val="28"/>
          <w:bdr w:val="nil"/>
        </w:rPr>
        <w:t>Operačný program Efektívna verejná správa</w:t>
      </w:r>
    </w:p>
    <w:p w14:paraId="66710B31" w14:textId="77777777" w:rsidR="003E4CCB" w:rsidRPr="00347388" w:rsidRDefault="003E4CCB" w:rsidP="003E4CCB">
      <w:pPr>
        <w:pBdr>
          <w:top w:val="nil"/>
          <w:left w:val="nil"/>
          <w:bottom w:val="nil"/>
          <w:right w:val="nil"/>
          <w:between w:val="nil"/>
          <w:bar w:val="nil"/>
        </w:pBdr>
        <w:spacing w:before="360"/>
        <w:ind w:right="289"/>
        <w:jc w:val="center"/>
        <w:rPr>
          <w:rFonts w:eastAsiaTheme="majorEastAsia" w:cs="Arial"/>
          <w:color w:val="000000"/>
          <w:sz w:val="28"/>
          <w:bdr w:val="nil"/>
        </w:rPr>
      </w:pPr>
      <w:r w:rsidRPr="00347388">
        <w:rPr>
          <w:rFonts w:eastAsiaTheme="majorEastAsia" w:cs="Arial"/>
          <w:color w:val="000000"/>
          <w:sz w:val="28"/>
          <w:bdr w:val="nil"/>
        </w:rPr>
        <w:t>Programové obdobie 2014 – 2020</w:t>
      </w:r>
    </w:p>
    <w:p w14:paraId="19C74493" w14:textId="77777777" w:rsidR="003E4CCB" w:rsidRPr="00347388" w:rsidRDefault="003E4CCB" w:rsidP="003E4CCB">
      <w:pPr>
        <w:rPr>
          <w:rFonts w:cs="Arial"/>
          <w:b/>
          <w:sz w:val="28"/>
          <w:lang w:eastAsia="cs-CZ"/>
        </w:rPr>
      </w:pPr>
    </w:p>
    <w:p w14:paraId="0C9E72DA" w14:textId="77777777" w:rsidR="003E4CCB" w:rsidRPr="00347388" w:rsidRDefault="003E4CCB" w:rsidP="003E4CCB">
      <w:pPr>
        <w:rPr>
          <w:rFonts w:cs="Arial"/>
          <w:b/>
          <w:sz w:val="28"/>
          <w:lang w:eastAsia="cs-CZ"/>
        </w:rPr>
      </w:pPr>
    </w:p>
    <w:p w14:paraId="35A8D88F" w14:textId="77777777" w:rsidR="003E4CCB" w:rsidRPr="00347388" w:rsidRDefault="003E4CCB" w:rsidP="003E4CCB">
      <w:pPr>
        <w:rPr>
          <w:rFonts w:cs="Arial"/>
          <w:b/>
          <w:sz w:val="28"/>
          <w:lang w:eastAsia="cs-CZ"/>
        </w:rPr>
      </w:pPr>
    </w:p>
    <w:p w14:paraId="2988A4BE" w14:textId="77777777" w:rsidR="003E4CCB" w:rsidRPr="00347388" w:rsidRDefault="003E4CCB" w:rsidP="003E4CCB">
      <w:pPr>
        <w:rPr>
          <w:rFonts w:cs="Arial"/>
          <w:b/>
          <w:sz w:val="28"/>
          <w:lang w:eastAsia="cs-CZ"/>
        </w:rPr>
      </w:pPr>
    </w:p>
    <w:p w14:paraId="7A24C8BD" w14:textId="77777777" w:rsidR="003E4CCB" w:rsidRPr="00347388" w:rsidRDefault="003E4CCB" w:rsidP="003E4CCB">
      <w:pPr>
        <w:rPr>
          <w:rFonts w:cs="Arial"/>
          <w:b/>
          <w:sz w:val="28"/>
          <w:lang w:eastAsia="cs-CZ"/>
        </w:rPr>
      </w:pPr>
    </w:p>
    <w:p w14:paraId="7035F1F2" w14:textId="77777777" w:rsidR="003E4CCB" w:rsidRPr="00347388" w:rsidRDefault="006B41BD" w:rsidP="003E4CCB">
      <w:pPr>
        <w:spacing w:line="360" w:lineRule="auto"/>
        <w:rPr>
          <w:rFonts w:cs="Arial"/>
          <w:sz w:val="20"/>
          <w:lang w:eastAsia="cs-CZ"/>
        </w:rPr>
      </w:pPr>
      <w:r w:rsidRPr="008F2822">
        <w:t>Predkladá</w:t>
      </w:r>
      <w:r w:rsidR="003E4CCB" w:rsidRPr="00347388">
        <w:rPr>
          <w:rFonts w:cs="Arial"/>
          <w:sz w:val="20"/>
          <w:lang w:eastAsia="cs-CZ"/>
        </w:rPr>
        <w:t>:</w:t>
      </w:r>
    </w:p>
    <w:p w14:paraId="608FB158" w14:textId="77777777" w:rsidR="003E4CCB" w:rsidRPr="00347388" w:rsidRDefault="00597CB6" w:rsidP="003E4CCB">
      <w:pPr>
        <w:tabs>
          <w:tab w:val="left" w:pos="6804"/>
          <w:tab w:val="left" w:leader="dot" w:pos="9071"/>
        </w:tabs>
        <w:spacing w:line="360" w:lineRule="auto"/>
        <w:rPr>
          <w:rFonts w:cs="Arial"/>
          <w:sz w:val="20"/>
          <w:lang w:eastAsia="cs-CZ"/>
        </w:rPr>
      </w:pPr>
      <w:r>
        <w:rPr>
          <w:rFonts w:cs="Arial"/>
          <w:sz w:val="20"/>
          <w:lang w:eastAsia="cs-CZ"/>
        </w:rPr>
        <w:t>Ing. Peter Vlček, PhD.</w:t>
      </w:r>
      <w:r w:rsidR="003E4CCB" w:rsidRPr="00347388" w:rsidDel="00347388">
        <w:rPr>
          <w:rFonts w:cs="Arial"/>
          <w:sz w:val="20"/>
          <w:lang w:eastAsia="cs-CZ"/>
        </w:rPr>
        <w:t xml:space="preserve"> </w:t>
      </w:r>
      <w:r w:rsidR="003E4CCB" w:rsidRPr="00347388">
        <w:rPr>
          <w:rFonts w:cs="Arial"/>
          <w:sz w:val="20"/>
          <w:lang w:eastAsia="cs-CZ"/>
        </w:rPr>
        <w:tab/>
        <w:t>..............................</w:t>
      </w:r>
    </w:p>
    <w:p w14:paraId="0393747C" w14:textId="77777777" w:rsidR="003E4CCB" w:rsidRPr="00347388" w:rsidRDefault="003E4CCB" w:rsidP="003E4CCB">
      <w:pPr>
        <w:tabs>
          <w:tab w:val="left" w:pos="2268"/>
          <w:tab w:val="left" w:pos="4395"/>
          <w:tab w:val="left" w:pos="6946"/>
          <w:tab w:val="left" w:leader="dot" w:pos="9071"/>
        </w:tabs>
        <w:spacing w:line="360" w:lineRule="auto"/>
        <w:rPr>
          <w:rFonts w:cs="Arial"/>
          <w:sz w:val="20"/>
          <w:lang w:eastAsia="cs-CZ"/>
        </w:rPr>
      </w:pPr>
      <w:r w:rsidRPr="00347388">
        <w:rPr>
          <w:rFonts w:cs="Arial"/>
          <w:sz w:val="20"/>
          <w:lang w:eastAsia="cs-CZ"/>
        </w:rPr>
        <w:t>oddelenie metodiky</w:t>
      </w:r>
      <w:r w:rsidR="00B90DFA" w:rsidRPr="00B90DFA">
        <w:rPr>
          <w:rFonts w:cs="Arial"/>
          <w:sz w:val="20"/>
          <w:lang w:eastAsia="cs-CZ"/>
        </w:rPr>
        <w:t xml:space="preserve"> </w:t>
      </w:r>
      <w:r w:rsidR="00B90DFA" w:rsidRPr="00347388">
        <w:rPr>
          <w:rFonts w:cs="Arial"/>
          <w:sz w:val="20"/>
          <w:lang w:eastAsia="cs-CZ"/>
        </w:rPr>
        <w:t>a</w:t>
      </w:r>
      <w:r w:rsidR="00B90DFA">
        <w:rPr>
          <w:rFonts w:cs="Arial"/>
          <w:sz w:val="20"/>
          <w:lang w:eastAsia="cs-CZ"/>
        </w:rPr>
        <w:t> prípravy projektov</w:t>
      </w:r>
    </w:p>
    <w:p w14:paraId="4AE861A8" w14:textId="36FCE3B5" w:rsidR="003E4CCB" w:rsidRPr="00347388" w:rsidRDefault="003E4CCB" w:rsidP="003E4CCB">
      <w:pPr>
        <w:spacing w:line="360" w:lineRule="auto"/>
        <w:rPr>
          <w:rFonts w:cs="Arial"/>
          <w:sz w:val="20"/>
          <w:lang w:eastAsia="cs-CZ"/>
        </w:rPr>
      </w:pPr>
      <w:r w:rsidRPr="00347388">
        <w:rPr>
          <w:rFonts w:cs="Arial"/>
          <w:sz w:val="20"/>
          <w:lang w:eastAsia="cs-CZ"/>
        </w:rPr>
        <w:t>Dátum:</w:t>
      </w:r>
      <w:r w:rsidR="00C16A55">
        <w:rPr>
          <w:rFonts w:cs="Arial"/>
          <w:sz w:val="20"/>
          <w:lang w:eastAsia="cs-CZ"/>
        </w:rPr>
        <w:t xml:space="preserve"> </w:t>
      </w:r>
      <w:del w:id="2" w:author="Autor">
        <w:r w:rsidR="00FF3FC8" w:rsidDel="00443722">
          <w:rPr>
            <w:rFonts w:cs="Arial"/>
            <w:sz w:val="20"/>
            <w:lang w:eastAsia="cs-CZ"/>
          </w:rPr>
          <w:delText>02</w:delText>
        </w:r>
      </w:del>
      <w:ins w:id="3" w:author="Autor">
        <w:r w:rsidR="00540373">
          <w:rPr>
            <w:rFonts w:cs="Arial"/>
            <w:sz w:val="20"/>
            <w:lang w:eastAsia="cs-CZ"/>
          </w:rPr>
          <w:t>17</w:t>
        </w:r>
      </w:ins>
      <w:r w:rsidRPr="00E25071">
        <w:rPr>
          <w:rFonts w:cs="Arial"/>
          <w:sz w:val="20"/>
          <w:lang w:eastAsia="cs-CZ"/>
        </w:rPr>
        <w:t xml:space="preserve">. </w:t>
      </w:r>
      <w:r w:rsidR="00FF3FC8">
        <w:rPr>
          <w:rFonts w:cs="Arial"/>
          <w:sz w:val="20"/>
          <w:lang w:eastAsia="cs-CZ"/>
        </w:rPr>
        <w:t>0</w:t>
      </w:r>
      <w:ins w:id="4" w:author="Autor">
        <w:r w:rsidR="00540373">
          <w:rPr>
            <w:rFonts w:cs="Arial"/>
            <w:sz w:val="20"/>
            <w:lang w:eastAsia="cs-CZ"/>
          </w:rPr>
          <w:t>6</w:t>
        </w:r>
      </w:ins>
      <w:del w:id="5" w:author="Autor">
        <w:r w:rsidR="00C16A55" w:rsidDel="00443722">
          <w:rPr>
            <w:rFonts w:cs="Arial"/>
            <w:sz w:val="20"/>
            <w:lang w:eastAsia="cs-CZ"/>
          </w:rPr>
          <w:delText>2</w:delText>
        </w:r>
      </w:del>
      <w:r w:rsidRPr="00E25071">
        <w:rPr>
          <w:rFonts w:cs="Arial"/>
          <w:sz w:val="20"/>
          <w:lang w:eastAsia="cs-CZ"/>
        </w:rPr>
        <w:t>. </w:t>
      </w:r>
      <w:r w:rsidR="00866918" w:rsidRPr="00E25071">
        <w:rPr>
          <w:rFonts w:cs="Arial"/>
          <w:sz w:val="20"/>
          <w:lang w:eastAsia="cs-CZ"/>
        </w:rPr>
        <w:t>20</w:t>
      </w:r>
      <w:r w:rsidR="00866918">
        <w:rPr>
          <w:rFonts w:cs="Arial"/>
          <w:sz w:val="20"/>
          <w:lang w:eastAsia="cs-CZ"/>
        </w:rPr>
        <w:t>2</w:t>
      </w:r>
      <w:r w:rsidR="00061C71">
        <w:rPr>
          <w:rFonts w:cs="Arial"/>
          <w:sz w:val="20"/>
          <w:lang w:eastAsia="cs-CZ"/>
        </w:rPr>
        <w:t>2</w:t>
      </w:r>
    </w:p>
    <w:p w14:paraId="4FF7551A" w14:textId="77777777" w:rsidR="003E4CCB" w:rsidRPr="00347388" w:rsidRDefault="003E4CCB" w:rsidP="003E4CCB">
      <w:pPr>
        <w:spacing w:line="360" w:lineRule="auto"/>
        <w:rPr>
          <w:rFonts w:cs="Arial"/>
          <w:sz w:val="20"/>
          <w:lang w:eastAsia="cs-CZ"/>
        </w:rPr>
      </w:pPr>
    </w:p>
    <w:p w14:paraId="5E88B5F0" w14:textId="77777777" w:rsidR="003E4CCB" w:rsidRPr="00347388" w:rsidRDefault="006B41BD" w:rsidP="003E4CCB">
      <w:pPr>
        <w:tabs>
          <w:tab w:val="left" w:pos="1134"/>
        </w:tabs>
        <w:spacing w:line="360" w:lineRule="auto"/>
        <w:ind w:left="426" w:hanging="426"/>
        <w:rPr>
          <w:rFonts w:cs="Arial"/>
          <w:sz w:val="20"/>
          <w:lang w:eastAsia="cs-CZ"/>
        </w:rPr>
      </w:pPr>
      <w:r>
        <w:t>Schválil</w:t>
      </w:r>
      <w:r w:rsidR="003E4CCB" w:rsidRPr="00347388">
        <w:rPr>
          <w:rFonts w:cs="Arial"/>
          <w:sz w:val="20"/>
          <w:lang w:eastAsia="cs-CZ"/>
        </w:rPr>
        <w:t>:</w:t>
      </w:r>
    </w:p>
    <w:p w14:paraId="3DB89CD1" w14:textId="77777777" w:rsidR="003E4CCB" w:rsidRPr="00347388" w:rsidRDefault="00A106FF" w:rsidP="003E4CCB">
      <w:pPr>
        <w:tabs>
          <w:tab w:val="left" w:pos="6804"/>
        </w:tabs>
        <w:spacing w:line="360" w:lineRule="auto"/>
        <w:ind w:left="425" w:hanging="425"/>
        <w:rPr>
          <w:rFonts w:cs="Arial"/>
          <w:sz w:val="20"/>
          <w:lang w:eastAsia="cs-CZ"/>
        </w:rPr>
      </w:pPr>
      <w:r>
        <w:rPr>
          <w:rFonts w:cs="Arial"/>
          <w:sz w:val="20"/>
          <w:lang w:eastAsia="cs-CZ"/>
        </w:rPr>
        <w:t>JUDr</w:t>
      </w:r>
      <w:r w:rsidR="003E4CCB" w:rsidRPr="00347388">
        <w:rPr>
          <w:rFonts w:cs="Arial"/>
          <w:sz w:val="20"/>
          <w:lang w:eastAsia="cs-CZ"/>
        </w:rPr>
        <w:t xml:space="preserve">. </w:t>
      </w:r>
      <w:r>
        <w:rPr>
          <w:rFonts w:cs="Arial"/>
          <w:sz w:val="20"/>
          <w:lang w:eastAsia="cs-CZ"/>
        </w:rPr>
        <w:t>Matúš Dubovský</w:t>
      </w:r>
      <w:r w:rsidR="003E4CCB" w:rsidRPr="00347388">
        <w:rPr>
          <w:rFonts w:cs="Arial"/>
          <w:sz w:val="20"/>
          <w:lang w:eastAsia="cs-CZ"/>
        </w:rPr>
        <w:tab/>
        <w:t>..............................</w:t>
      </w:r>
    </w:p>
    <w:p w14:paraId="6E64D597" w14:textId="77777777" w:rsidR="004B72D2" w:rsidRDefault="00597CB6" w:rsidP="003E4CCB">
      <w:pPr>
        <w:tabs>
          <w:tab w:val="left" w:pos="1134"/>
          <w:tab w:val="left" w:pos="6946"/>
        </w:tabs>
        <w:spacing w:line="360" w:lineRule="auto"/>
        <w:ind w:left="425" w:hanging="425"/>
        <w:rPr>
          <w:rFonts w:cs="Arial"/>
          <w:sz w:val="20"/>
          <w:lang w:eastAsia="cs-CZ"/>
        </w:rPr>
      </w:pPr>
      <w:r>
        <w:rPr>
          <w:rFonts w:cs="Arial"/>
          <w:sz w:val="20"/>
          <w:lang w:eastAsia="cs-CZ"/>
        </w:rPr>
        <w:t>riaditeľ</w:t>
      </w:r>
    </w:p>
    <w:p w14:paraId="2D62EFA0" w14:textId="77777777" w:rsidR="003E4CCB" w:rsidRPr="00347388" w:rsidRDefault="003E4CCB" w:rsidP="003E4CCB">
      <w:pPr>
        <w:tabs>
          <w:tab w:val="left" w:pos="1134"/>
          <w:tab w:val="left" w:pos="6946"/>
        </w:tabs>
        <w:spacing w:line="360" w:lineRule="auto"/>
        <w:ind w:left="425" w:hanging="425"/>
        <w:rPr>
          <w:rFonts w:cs="Arial"/>
          <w:sz w:val="20"/>
          <w:lang w:eastAsia="cs-CZ"/>
        </w:rPr>
      </w:pPr>
      <w:r w:rsidRPr="00347388">
        <w:rPr>
          <w:rFonts w:cs="Arial"/>
          <w:sz w:val="20"/>
          <w:lang w:eastAsia="cs-CZ"/>
        </w:rPr>
        <w:t>odboru operačného programu Efektívna verejná správa</w:t>
      </w:r>
    </w:p>
    <w:p w14:paraId="478FAB03" w14:textId="0AED31D0" w:rsidR="003E4CCB" w:rsidRDefault="003E4CCB" w:rsidP="003E4CCB">
      <w:pPr>
        <w:spacing w:line="360" w:lineRule="auto"/>
        <w:rPr>
          <w:rFonts w:cs="Arial"/>
          <w:sz w:val="20"/>
          <w:lang w:eastAsia="cs-CZ"/>
        </w:rPr>
      </w:pPr>
      <w:r w:rsidRPr="00347388">
        <w:rPr>
          <w:rFonts w:cs="Arial"/>
          <w:sz w:val="20"/>
          <w:lang w:eastAsia="cs-CZ"/>
        </w:rPr>
        <w:t>Dátum:</w:t>
      </w:r>
      <w:r w:rsidR="00F05D51" w:rsidDel="00F05D51">
        <w:rPr>
          <w:rFonts w:cs="Arial"/>
          <w:sz w:val="20"/>
          <w:lang w:eastAsia="cs-CZ"/>
        </w:rPr>
        <w:t xml:space="preserve"> </w:t>
      </w:r>
      <w:del w:id="6" w:author="Autor">
        <w:r w:rsidR="00FF3FC8" w:rsidDel="00443722">
          <w:rPr>
            <w:rFonts w:cs="Arial"/>
            <w:sz w:val="20"/>
            <w:lang w:eastAsia="cs-CZ"/>
          </w:rPr>
          <w:delText>02</w:delText>
        </w:r>
      </w:del>
      <w:ins w:id="7" w:author="Autor">
        <w:r w:rsidR="00540373">
          <w:rPr>
            <w:rFonts w:cs="Arial"/>
            <w:sz w:val="20"/>
            <w:lang w:eastAsia="cs-CZ"/>
          </w:rPr>
          <w:t>17</w:t>
        </w:r>
      </w:ins>
      <w:r w:rsidRPr="00E25071">
        <w:rPr>
          <w:rFonts w:cs="Arial"/>
          <w:sz w:val="20"/>
          <w:lang w:eastAsia="cs-CZ"/>
        </w:rPr>
        <w:t>. </w:t>
      </w:r>
      <w:r w:rsidR="00FF3FC8">
        <w:rPr>
          <w:rFonts w:cs="Arial"/>
          <w:sz w:val="20"/>
          <w:lang w:eastAsia="cs-CZ"/>
        </w:rPr>
        <w:t>0</w:t>
      </w:r>
      <w:ins w:id="8" w:author="Autor">
        <w:r w:rsidR="00540373">
          <w:rPr>
            <w:rFonts w:cs="Arial"/>
            <w:sz w:val="20"/>
            <w:lang w:eastAsia="cs-CZ"/>
          </w:rPr>
          <w:t>6</w:t>
        </w:r>
      </w:ins>
      <w:del w:id="9" w:author="Autor">
        <w:r w:rsidR="00C16A55" w:rsidDel="00443722">
          <w:rPr>
            <w:rFonts w:cs="Arial"/>
            <w:sz w:val="20"/>
            <w:lang w:eastAsia="cs-CZ"/>
          </w:rPr>
          <w:delText>2</w:delText>
        </w:r>
      </w:del>
      <w:r w:rsidRPr="00E25071">
        <w:rPr>
          <w:rFonts w:cs="Arial"/>
          <w:sz w:val="20"/>
          <w:lang w:eastAsia="cs-CZ"/>
        </w:rPr>
        <w:t>. </w:t>
      </w:r>
      <w:r w:rsidR="00866918" w:rsidRPr="00E25071">
        <w:rPr>
          <w:rFonts w:cs="Arial"/>
          <w:sz w:val="20"/>
          <w:lang w:eastAsia="cs-CZ"/>
        </w:rPr>
        <w:t>20</w:t>
      </w:r>
      <w:r w:rsidR="00866918">
        <w:rPr>
          <w:rFonts w:cs="Arial"/>
          <w:sz w:val="20"/>
          <w:lang w:eastAsia="cs-CZ"/>
        </w:rPr>
        <w:t>2</w:t>
      </w:r>
      <w:r w:rsidR="00061C71">
        <w:rPr>
          <w:rFonts w:cs="Arial"/>
          <w:sz w:val="20"/>
          <w:lang w:eastAsia="cs-CZ"/>
        </w:rPr>
        <w:t>2</w:t>
      </w:r>
    </w:p>
    <w:p w14:paraId="6DA05C6B" w14:textId="77777777" w:rsidR="006D6B9C" w:rsidRDefault="006D6B9C" w:rsidP="003E4CCB">
      <w:pPr>
        <w:spacing w:line="360" w:lineRule="auto"/>
      </w:pPr>
    </w:p>
    <w:p w14:paraId="3C0655E7" w14:textId="77777777" w:rsidR="00140CE3" w:rsidRPr="00347388" w:rsidRDefault="002244BF" w:rsidP="003E4CCB">
      <w:pPr>
        <w:spacing w:line="360" w:lineRule="auto"/>
        <w:rPr>
          <w:rFonts w:cs="Arial"/>
          <w:sz w:val="20"/>
          <w:lang w:eastAsia="cs-CZ"/>
        </w:rPr>
      </w:pPr>
      <w:r>
        <w:t>Schválil</w:t>
      </w:r>
    </w:p>
    <w:p w14:paraId="5A1A6173" w14:textId="77777777" w:rsidR="006B41BD" w:rsidRPr="008F2822" w:rsidRDefault="001A3026" w:rsidP="006B41BD">
      <w:pPr>
        <w:tabs>
          <w:tab w:val="left" w:pos="6804"/>
        </w:tabs>
        <w:spacing w:line="360" w:lineRule="auto"/>
        <w:ind w:left="-709"/>
      </w:pPr>
      <w:r>
        <w:rPr>
          <w:rFonts w:cs="Arial"/>
          <w:bCs/>
          <w:szCs w:val="18"/>
        </w:rPr>
        <w:t xml:space="preserve">             </w:t>
      </w:r>
      <w:r w:rsidR="006B41BD" w:rsidRPr="00AE2339">
        <w:rPr>
          <w:rFonts w:cs="Arial"/>
          <w:bCs/>
          <w:szCs w:val="18"/>
        </w:rPr>
        <w:t xml:space="preserve">Mgr. </w:t>
      </w:r>
      <w:r w:rsidR="00936C83">
        <w:rPr>
          <w:rFonts w:cs="Arial"/>
          <w:bCs/>
          <w:szCs w:val="18"/>
        </w:rPr>
        <w:t>Vojtech Kišš</w:t>
      </w:r>
      <w:r w:rsidR="006B41BD" w:rsidRPr="00AE2339">
        <w:rPr>
          <w:rFonts w:cs="Arial"/>
          <w:bCs/>
          <w:szCs w:val="18"/>
        </w:rPr>
        <w:t xml:space="preserve"> </w:t>
      </w:r>
      <w:r w:rsidR="006B41BD">
        <w:rPr>
          <w:rFonts w:cs="Arial"/>
          <w:bCs/>
          <w:szCs w:val="18"/>
        </w:rPr>
        <w:tab/>
      </w:r>
      <w:r w:rsidR="006B41BD" w:rsidRPr="008F2822">
        <w:t>..............................</w:t>
      </w:r>
    </w:p>
    <w:p w14:paraId="41194D26" w14:textId="77777777" w:rsidR="006B41BD" w:rsidRDefault="001A3026" w:rsidP="006B41BD">
      <w:pPr>
        <w:spacing w:line="360" w:lineRule="auto"/>
        <w:ind w:left="-709"/>
        <w:rPr>
          <w:rFonts w:cs="Arial"/>
          <w:bCs/>
          <w:szCs w:val="18"/>
        </w:rPr>
      </w:pPr>
      <w:r>
        <w:rPr>
          <w:rFonts w:cs="Arial"/>
          <w:bCs/>
          <w:szCs w:val="18"/>
        </w:rPr>
        <w:t xml:space="preserve">             </w:t>
      </w:r>
      <w:r w:rsidR="006B41BD" w:rsidRPr="00AE2339">
        <w:rPr>
          <w:rFonts w:cs="Arial"/>
          <w:bCs/>
          <w:szCs w:val="18"/>
        </w:rPr>
        <w:t>riaditeľ organizačného odboru</w:t>
      </w:r>
    </w:p>
    <w:p w14:paraId="02B17284" w14:textId="7A9525D9" w:rsidR="003E4CCB" w:rsidRPr="00347388" w:rsidRDefault="006B41BD" w:rsidP="00140CE3">
      <w:pPr>
        <w:tabs>
          <w:tab w:val="left" w:pos="1134"/>
        </w:tabs>
        <w:spacing w:line="360" w:lineRule="auto"/>
        <w:rPr>
          <w:rFonts w:cs="Arial"/>
          <w:sz w:val="20"/>
          <w:lang w:eastAsia="cs-CZ"/>
        </w:rPr>
      </w:pPr>
      <w:r w:rsidRPr="008F2822">
        <w:t>Dátum:</w:t>
      </w:r>
      <w:r w:rsidR="00C16A55">
        <w:t xml:space="preserve"> </w:t>
      </w:r>
      <w:del w:id="10" w:author="Autor">
        <w:r w:rsidR="00FF3FC8" w:rsidDel="00443722">
          <w:delText>02</w:delText>
        </w:r>
      </w:del>
      <w:ins w:id="11" w:author="Autor">
        <w:r w:rsidR="00540373">
          <w:t>17</w:t>
        </w:r>
      </w:ins>
      <w:r w:rsidRPr="00140CE3">
        <w:t>. </w:t>
      </w:r>
      <w:r w:rsidR="00F66B4D">
        <w:t>0</w:t>
      </w:r>
      <w:ins w:id="12" w:author="Autor">
        <w:r w:rsidR="00540373">
          <w:t>6</w:t>
        </w:r>
      </w:ins>
      <w:del w:id="13" w:author="Autor">
        <w:r w:rsidR="00C16A55" w:rsidDel="00443722">
          <w:delText>2</w:delText>
        </w:r>
      </w:del>
      <w:r>
        <w:t>. </w:t>
      </w:r>
      <w:r w:rsidR="00866918">
        <w:t>202</w:t>
      </w:r>
      <w:r w:rsidR="00061C71">
        <w:t>2</w:t>
      </w:r>
    </w:p>
    <w:p w14:paraId="6C82DEE8" w14:textId="77777777" w:rsidR="001A3026" w:rsidRDefault="001A3026" w:rsidP="003E4CCB">
      <w:pPr>
        <w:tabs>
          <w:tab w:val="left" w:pos="1134"/>
        </w:tabs>
        <w:spacing w:line="360" w:lineRule="auto"/>
        <w:ind w:left="426" w:hanging="426"/>
        <w:rPr>
          <w:rFonts w:cs="Arial"/>
          <w:sz w:val="20"/>
          <w:lang w:eastAsia="cs-CZ"/>
        </w:rPr>
      </w:pPr>
    </w:p>
    <w:p w14:paraId="73AE69E2" w14:textId="77777777" w:rsidR="003E4CCB" w:rsidRPr="00347388" w:rsidRDefault="003E4CCB" w:rsidP="003E4CCB">
      <w:pPr>
        <w:tabs>
          <w:tab w:val="left" w:pos="1134"/>
        </w:tabs>
        <w:spacing w:line="360" w:lineRule="auto"/>
        <w:ind w:left="426" w:hanging="426"/>
        <w:rPr>
          <w:rFonts w:cs="Arial"/>
          <w:sz w:val="20"/>
          <w:lang w:eastAsia="cs-CZ"/>
        </w:rPr>
      </w:pPr>
      <w:r w:rsidRPr="00347388">
        <w:rPr>
          <w:rFonts w:cs="Arial"/>
          <w:sz w:val="20"/>
          <w:lang w:eastAsia="cs-CZ"/>
        </w:rPr>
        <w:t>Schválil:</w:t>
      </w:r>
    </w:p>
    <w:p w14:paraId="052100C3" w14:textId="77777777" w:rsidR="003E4CCB" w:rsidRPr="00347388" w:rsidRDefault="003E4CCB" w:rsidP="003E4CCB">
      <w:pPr>
        <w:tabs>
          <w:tab w:val="left" w:pos="6804"/>
        </w:tabs>
        <w:spacing w:line="360" w:lineRule="auto"/>
        <w:rPr>
          <w:rFonts w:cs="Arial"/>
          <w:sz w:val="20"/>
          <w:lang w:eastAsia="cs-CZ"/>
        </w:rPr>
      </w:pPr>
      <w:r>
        <w:rPr>
          <w:rFonts w:cs="Arial"/>
          <w:sz w:val="20"/>
          <w:lang w:eastAsia="cs-CZ"/>
        </w:rPr>
        <w:t>JUD</w:t>
      </w:r>
      <w:r w:rsidRPr="00347388">
        <w:rPr>
          <w:rFonts w:cs="Arial"/>
          <w:sz w:val="20"/>
          <w:lang w:eastAsia="cs-CZ"/>
        </w:rPr>
        <w:t xml:space="preserve">r. </w:t>
      </w:r>
      <w:r>
        <w:rPr>
          <w:rFonts w:cs="Arial"/>
          <w:sz w:val="20"/>
          <w:lang w:eastAsia="cs-CZ"/>
        </w:rPr>
        <w:t>Adela Danišková</w:t>
      </w:r>
      <w:r w:rsidRPr="00347388">
        <w:rPr>
          <w:rFonts w:cs="Arial"/>
          <w:sz w:val="20"/>
          <w:lang w:eastAsia="cs-CZ"/>
        </w:rPr>
        <w:tab/>
        <w:t>..............................</w:t>
      </w:r>
    </w:p>
    <w:p w14:paraId="5E26DD7A" w14:textId="77777777" w:rsidR="003E4CCB" w:rsidRPr="00347388" w:rsidRDefault="003E4CCB" w:rsidP="003E4CCB">
      <w:pPr>
        <w:spacing w:line="360" w:lineRule="auto"/>
        <w:rPr>
          <w:rFonts w:cs="Arial"/>
          <w:sz w:val="20"/>
          <w:lang w:eastAsia="cs-CZ"/>
        </w:rPr>
      </w:pPr>
      <w:r w:rsidRPr="00347388">
        <w:rPr>
          <w:rFonts w:cs="Arial"/>
          <w:sz w:val="20"/>
          <w:lang w:eastAsia="cs-CZ"/>
        </w:rPr>
        <w:t>generálna riaditeľka sekcie európskych programov</w:t>
      </w:r>
      <w:r w:rsidRPr="00347388">
        <w:rPr>
          <w:rFonts w:cs="Arial"/>
          <w:sz w:val="20"/>
          <w:lang w:eastAsia="cs-CZ"/>
        </w:rPr>
        <w:tab/>
      </w:r>
      <w:r w:rsidRPr="00347388">
        <w:rPr>
          <w:rFonts w:cs="Arial"/>
          <w:sz w:val="20"/>
          <w:lang w:eastAsia="cs-CZ"/>
        </w:rPr>
        <w:tab/>
      </w:r>
      <w:r w:rsidRPr="00347388">
        <w:rPr>
          <w:rFonts w:cs="Arial"/>
          <w:sz w:val="20"/>
          <w:lang w:eastAsia="cs-CZ"/>
        </w:rPr>
        <w:tab/>
      </w:r>
    </w:p>
    <w:p w14:paraId="140B8AB5" w14:textId="4C99C833" w:rsidR="003E4CCB" w:rsidRPr="00347388" w:rsidRDefault="003E4CCB" w:rsidP="003E4CCB">
      <w:pPr>
        <w:spacing w:line="360" w:lineRule="auto"/>
        <w:rPr>
          <w:rFonts w:cs="Arial"/>
          <w:sz w:val="20"/>
          <w:lang w:eastAsia="cs-CZ"/>
        </w:rPr>
      </w:pPr>
      <w:r w:rsidRPr="00347388">
        <w:rPr>
          <w:rFonts w:cs="Arial"/>
          <w:sz w:val="20"/>
          <w:lang w:eastAsia="cs-CZ"/>
        </w:rPr>
        <w:t>Dátum:</w:t>
      </w:r>
      <w:r w:rsidR="00C16A55">
        <w:rPr>
          <w:rFonts w:cs="Arial"/>
          <w:sz w:val="20"/>
          <w:lang w:eastAsia="cs-CZ"/>
        </w:rPr>
        <w:t xml:space="preserve"> </w:t>
      </w:r>
      <w:del w:id="14" w:author="Autor">
        <w:r w:rsidR="00FF3FC8" w:rsidDel="00443722">
          <w:rPr>
            <w:rFonts w:cs="Arial"/>
            <w:sz w:val="20"/>
            <w:lang w:eastAsia="cs-CZ"/>
          </w:rPr>
          <w:delText>02</w:delText>
        </w:r>
      </w:del>
      <w:ins w:id="15" w:author="Autor">
        <w:r w:rsidR="00CF0BAF">
          <w:rPr>
            <w:rFonts w:cs="Arial"/>
            <w:sz w:val="20"/>
            <w:lang w:eastAsia="cs-CZ"/>
          </w:rPr>
          <w:t>17</w:t>
        </w:r>
      </w:ins>
      <w:r w:rsidRPr="00E25071">
        <w:rPr>
          <w:rFonts w:cs="Arial"/>
          <w:sz w:val="20"/>
          <w:lang w:eastAsia="cs-CZ"/>
        </w:rPr>
        <w:t>. </w:t>
      </w:r>
      <w:r w:rsidR="00FF3FC8">
        <w:rPr>
          <w:rFonts w:cs="Arial"/>
          <w:sz w:val="20"/>
          <w:lang w:eastAsia="cs-CZ"/>
        </w:rPr>
        <w:t>0</w:t>
      </w:r>
      <w:ins w:id="16" w:author="Autor">
        <w:r w:rsidR="00CF0BAF">
          <w:rPr>
            <w:rFonts w:cs="Arial"/>
            <w:sz w:val="20"/>
            <w:lang w:eastAsia="cs-CZ"/>
          </w:rPr>
          <w:t>6</w:t>
        </w:r>
      </w:ins>
      <w:del w:id="17" w:author="Autor">
        <w:r w:rsidR="00C16A55" w:rsidDel="00443722">
          <w:rPr>
            <w:rFonts w:cs="Arial"/>
            <w:sz w:val="20"/>
            <w:lang w:eastAsia="cs-CZ"/>
          </w:rPr>
          <w:delText>2</w:delText>
        </w:r>
      </w:del>
      <w:r w:rsidRPr="00E25071">
        <w:rPr>
          <w:rFonts w:cs="Arial"/>
          <w:sz w:val="20"/>
          <w:lang w:eastAsia="cs-CZ"/>
        </w:rPr>
        <w:t>. </w:t>
      </w:r>
      <w:r w:rsidR="00866918" w:rsidRPr="00E25071">
        <w:rPr>
          <w:rFonts w:cs="Arial"/>
          <w:sz w:val="20"/>
          <w:lang w:eastAsia="cs-CZ"/>
        </w:rPr>
        <w:t>20</w:t>
      </w:r>
      <w:r w:rsidR="00866918">
        <w:rPr>
          <w:rFonts w:cs="Arial"/>
          <w:sz w:val="20"/>
          <w:lang w:eastAsia="cs-CZ"/>
        </w:rPr>
        <w:t>2</w:t>
      </w:r>
      <w:r w:rsidR="00061C71">
        <w:rPr>
          <w:rFonts w:cs="Arial"/>
          <w:sz w:val="20"/>
          <w:lang w:eastAsia="cs-CZ"/>
        </w:rPr>
        <w:t>2</w:t>
      </w:r>
    </w:p>
    <w:p w14:paraId="19D4FF1F" w14:textId="77777777" w:rsidR="003E4CCB" w:rsidRPr="00347388" w:rsidRDefault="003E4CCB" w:rsidP="003E4CCB">
      <w:pPr>
        <w:spacing w:line="360" w:lineRule="auto"/>
        <w:rPr>
          <w:rFonts w:cs="Arial"/>
          <w:sz w:val="20"/>
          <w:lang w:eastAsia="cs-CZ"/>
        </w:rPr>
      </w:pPr>
    </w:p>
    <w:p w14:paraId="4DE67884" w14:textId="118D61A6" w:rsidR="003E4CCB" w:rsidRPr="00443722" w:rsidRDefault="003E4CCB" w:rsidP="00443722">
      <w:pPr>
        <w:tabs>
          <w:tab w:val="center" w:pos="4536"/>
          <w:tab w:val="right" w:pos="9072"/>
        </w:tabs>
        <w:rPr>
          <w:rFonts w:cs="Arial"/>
          <w:sz w:val="20"/>
          <w:lang w:eastAsia="cs-CZ"/>
        </w:rPr>
      </w:pPr>
      <w:r w:rsidRPr="00347388">
        <w:rPr>
          <w:rFonts w:cs="Arial"/>
          <w:sz w:val="20"/>
          <w:lang w:eastAsia="cs-CZ"/>
        </w:rPr>
        <w:tab/>
      </w:r>
      <w:r w:rsidRPr="00E25071">
        <w:rPr>
          <w:rFonts w:cs="Arial"/>
          <w:sz w:val="18"/>
          <w:lang w:eastAsia="cs-CZ"/>
        </w:rPr>
        <w:t xml:space="preserve">Verzia: </w:t>
      </w:r>
      <w:r w:rsidR="00163432">
        <w:rPr>
          <w:rFonts w:cs="Arial"/>
          <w:sz w:val="18"/>
          <w:lang w:eastAsia="cs-CZ"/>
        </w:rPr>
        <w:t>8.</w:t>
      </w:r>
      <w:ins w:id="18" w:author="Autor">
        <w:r w:rsidR="00443722">
          <w:rPr>
            <w:rFonts w:cs="Arial"/>
            <w:sz w:val="18"/>
            <w:lang w:eastAsia="cs-CZ"/>
          </w:rPr>
          <w:t>1</w:t>
        </w:r>
      </w:ins>
      <w:del w:id="19" w:author="Autor">
        <w:r w:rsidR="00163432" w:rsidDel="00443722">
          <w:rPr>
            <w:rFonts w:cs="Arial"/>
            <w:sz w:val="18"/>
            <w:lang w:eastAsia="cs-CZ"/>
          </w:rPr>
          <w:delText>0</w:delText>
        </w:r>
      </w:del>
      <w:r w:rsidRPr="00E25071">
        <w:rPr>
          <w:rFonts w:cs="Arial"/>
          <w:sz w:val="18"/>
          <w:lang w:eastAsia="cs-CZ"/>
        </w:rPr>
        <w:t>; platnosť od</w:t>
      </w:r>
      <w:r w:rsidRPr="00267B42">
        <w:rPr>
          <w:rFonts w:cs="Arial"/>
          <w:sz w:val="18"/>
          <w:lang w:eastAsia="cs-CZ"/>
        </w:rPr>
        <w:t xml:space="preserve">: </w:t>
      </w:r>
      <w:del w:id="20" w:author="Autor">
        <w:r w:rsidR="00267B42" w:rsidRPr="00E758CB" w:rsidDel="00443722">
          <w:rPr>
            <w:rFonts w:cs="Arial"/>
            <w:sz w:val="18"/>
            <w:lang w:eastAsia="cs-CZ"/>
          </w:rPr>
          <w:delText>02</w:delText>
        </w:r>
      </w:del>
      <w:ins w:id="21" w:author="Autor">
        <w:r w:rsidR="00540373">
          <w:rPr>
            <w:rFonts w:cs="Arial"/>
            <w:sz w:val="18"/>
            <w:lang w:eastAsia="cs-CZ"/>
          </w:rPr>
          <w:t>17</w:t>
        </w:r>
      </w:ins>
      <w:r w:rsidRPr="00267B42">
        <w:rPr>
          <w:rFonts w:cs="Arial"/>
          <w:sz w:val="18"/>
          <w:lang w:eastAsia="cs-CZ"/>
        </w:rPr>
        <w:t xml:space="preserve">. </w:t>
      </w:r>
      <w:r w:rsidR="00267B42" w:rsidRPr="00E758CB">
        <w:rPr>
          <w:rFonts w:cs="Arial"/>
          <w:sz w:val="18"/>
          <w:lang w:eastAsia="cs-CZ"/>
        </w:rPr>
        <w:t>0</w:t>
      </w:r>
      <w:ins w:id="22" w:author="Autor">
        <w:r w:rsidR="00540373">
          <w:rPr>
            <w:rFonts w:cs="Arial"/>
            <w:sz w:val="18"/>
            <w:lang w:eastAsia="cs-CZ"/>
          </w:rPr>
          <w:t>6</w:t>
        </w:r>
      </w:ins>
      <w:del w:id="23" w:author="Autor">
        <w:r w:rsidR="00C16A55" w:rsidRPr="00267B42" w:rsidDel="00443722">
          <w:rPr>
            <w:rFonts w:cs="Arial"/>
            <w:sz w:val="18"/>
            <w:lang w:eastAsia="cs-CZ"/>
          </w:rPr>
          <w:delText>2</w:delText>
        </w:r>
      </w:del>
      <w:r w:rsidRPr="00267B42">
        <w:rPr>
          <w:rFonts w:cs="Arial"/>
          <w:sz w:val="18"/>
          <w:lang w:eastAsia="cs-CZ"/>
        </w:rPr>
        <w:t>. </w:t>
      </w:r>
      <w:r w:rsidR="00866918" w:rsidRPr="00725179">
        <w:rPr>
          <w:rFonts w:cs="Arial"/>
          <w:sz w:val="18"/>
          <w:lang w:eastAsia="cs-CZ"/>
        </w:rPr>
        <w:t>202</w:t>
      </w:r>
      <w:r w:rsidR="00061C71" w:rsidRPr="00725179">
        <w:rPr>
          <w:rFonts w:cs="Arial"/>
          <w:sz w:val="18"/>
          <w:lang w:eastAsia="cs-CZ"/>
        </w:rPr>
        <w:t>2</w:t>
      </w:r>
      <w:r w:rsidRPr="00267B42">
        <w:rPr>
          <w:rFonts w:cs="Arial"/>
          <w:sz w:val="18"/>
          <w:lang w:eastAsia="cs-CZ"/>
        </w:rPr>
        <w:t>, účinnosť od:</w:t>
      </w:r>
      <w:r w:rsidR="00D90229" w:rsidRPr="00267B42">
        <w:rPr>
          <w:rFonts w:cs="Arial"/>
          <w:sz w:val="18"/>
          <w:lang w:eastAsia="cs-CZ"/>
        </w:rPr>
        <w:t xml:space="preserve"> </w:t>
      </w:r>
      <w:del w:id="24" w:author="Autor">
        <w:r w:rsidR="00267B42" w:rsidRPr="00E758CB" w:rsidDel="00443722">
          <w:rPr>
            <w:rFonts w:cs="Arial"/>
            <w:sz w:val="18"/>
            <w:lang w:eastAsia="cs-CZ"/>
          </w:rPr>
          <w:delText>02</w:delText>
        </w:r>
      </w:del>
      <w:ins w:id="25" w:author="Autor">
        <w:r w:rsidR="00540373">
          <w:rPr>
            <w:rFonts w:cs="Arial"/>
            <w:sz w:val="18"/>
            <w:lang w:eastAsia="cs-CZ"/>
          </w:rPr>
          <w:t>17</w:t>
        </w:r>
      </w:ins>
      <w:r w:rsidRPr="00267B42">
        <w:rPr>
          <w:rFonts w:cs="Arial"/>
          <w:sz w:val="18"/>
          <w:lang w:eastAsia="cs-CZ"/>
        </w:rPr>
        <w:t xml:space="preserve">. </w:t>
      </w:r>
      <w:r w:rsidR="00267B42" w:rsidRPr="00E758CB">
        <w:rPr>
          <w:rFonts w:cs="Arial"/>
          <w:sz w:val="18"/>
          <w:lang w:eastAsia="cs-CZ"/>
        </w:rPr>
        <w:t>0</w:t>
      </w:r>
      <w:ins w:id="26" w:author="Autor">
        <w:r w:rsidR="00540373">
          <w:rPr>
            <w:rFonts w:cs="Arial"/>
            <w:sz w:val="18"/>
            <w:lang w:eastAsia="cs-CZ"/>
          </w:rPr>
          <w:t>6</w:t>
        </w:r>
      </w:ins>
      <w:del w:id="27" w:author="Autor">
        <w:r w:rsidR="00C16A55" w:rsidRPr="00267B42" w:rsidDel="00443722">
          <w:rPr>
            <w:rFonts w:cs="Arial"/>
            <w:sz w:val="18"/>
            <w:lang w:eastAsia="cs-CZ"/>
          </w:rPr>
          <w:delText>2</w:delText>
        </w:r>
      </w:del>
      <w:r w:rsidRPr="00267B42">
        <w:rPr>
          <w:rFonts w:cs="Arial"/>
          <w:sz w:val="18"/>
          <w:lang w:eastAsia="cs-CZ"/>
        </w:rPr>
        <w:t>.</w:t>
      </w:r>
      <w:r w:rsidRPr="00E25071">
        <w:rPr>
          <w:rFonts w:cs="Arial"/>
          <w:sz w:val="18"/>
          <w:lang w:eastAsia="cs-CZ"/>
        </w:rPr>
        <w:t> </w:t>
      </w:r>
      <w:r w:rsidR="00866918" w:rsidRPr="00E25071">
        <w:rPr>
          <w:rFonts w:cs="Arial"/>
          <w:sz w:val="18"/>
          <w:lang w:eastAsia="cs-CZ"/>
        </w:rPr>
        <w:t>20</w:t>
      </w:r>
      <w:r w:rsidR="00866918">
        <w:rPr>
          <w:rFonts w:cs="Arial"/>
          <w:sz w:val="18"/>
          <w:lang w:eastAsia="cs-CZ"/>
        </w:rPr>
        <w:t>2</w:t>
      </w:r>
      <w:r w:rsidR="00061C71">
        <w:rPr>
          <w:rFonts w:cs="Arial"/>
          <w:sz w:val="18"/>
          <w:lang w:eastAsia="cs-CZ"/>
        </w:rPr>
        <w:t>2</w:t>
      </w:r>
      <w:r>
        <w:rPr>
          <w:b/>
          <w:sz w:val="60"/>
        </w:rPr>
        <w:br w:type="page"/>
      </w:r>
    </w:p>
    <w:p w14:paraId="1DAA4D93" w14:textId="77777777" w:rsidR="003E4CCB" w:rsidRPr="003E4CCB" w:rsidRDefault="003E4CCB" w:rsidP="003E4CCB">
      <w:pPr>
        <w:pStyle w:val="Hlavikaobsahu"/>
        <w:rPr>
          <w:rFonts w:cs="Arial"/>
          <w:b w:val="0"/>
          <w:sz w:val="60"/>
          <w:szCs w:val="60"/>
          <w:lang w:val="sk-SK"/>
        </w:rPr>
      </w:pPr>
      <w:r w:rsidRPr="003E4CCB">
        <w:rPr>
          <w:rFonts w:cs="Arial"/>
          <w:b w:val="0"/>
          <w:sz w:val="60"/>
          <w:szCs w:val="60"/>
          <w:lang w:val="sk-SK"/>
        </w:rPr>
        <w:lastRenderedPageBreak/>
        <w:t>Obsah</w:t>
      </w:r>
    </w:p>
    <w:p w14:paraId="296ED047" w14:textId="77777777" w:rsidR="003E4CCB" w:rsidRDefault="003E4CCB">
      <w:pPr>
        <w:pStyle w:val="Obsah1"/>
        <w:tabs>
          <w:tab w:val="left" w:pos="482"/>
          <w:tab w:val="right" w:leader="dot" w:pos="9060"/>
        </w:tabs>
        <w:rPr>
          <w:rFonts w:eastAsiaTheme="majorEastAsia" w:cs="Arial"/>
          <w:caps/>
          <w:sz w:val="28"/>
          <w:lang w:eastAsia="cs-CZ"/>
        </w:rPr>
      </w:pPr>
    </w:p>
    <w:bookmarkStart w:id="28" w:name="_Toc410907843"/>
    <w:p w14:paraId="73306118" w14:textId="74C2CE82" w:rsidR="00E758CB" w:rsidRDefault="000C0542">
      <w:pPr>
        <w:pStyle w:val="Obsah1"/>
        <w:tabs>
          <w:tab w:val="left" w:pos="482"/>
          <w:tab w:val="right" w:leader="dot" w:pos="9060"/>
        </w:tabs>
        <w:rPr>
          <w:rFonts w:asciiTheme="minorHAnsi" w:eastAsiaTheme="minorEastAsia" w:hAnsiTheme="minorHAnsi" w:cstheme="minorBidi"/>
          <w:noProof/>
          <w:sz w:val="22"/>
          <w:szCs w:val="22"/>
          <w:lang w:eastAsia="sk-SK"/>
        </w:rPr>
      </w:pPr>
      <w:r w:rsidRPr="00E135DC">
        <w:rPr>
          <w:rFonts w:cs="Arial"/>
          <w:sz w:val="19"/>
          <w:szCs w:val="19"/>
        </w:rPr>
        <w:fldChar w:fldCharType="begin"/>
      </w:r>
      <w:r w:rsidR="003979B2" w:rsidRPr="00E135DC">
        <w:rPr>
          <w:rFonts w:cs="Arial"/>
          <w:sz w:val="19"/>
          <w:szCs w:val="19"/>
        </w:rPr>
        <w:instrText xml:space="preserve"> TOC \o "1-3" \h \z \u </w:instrText>
      </w:r>
      <w:r w:rsidRPr="00E135DC">
        <w:rPr>
          <w:rFonts w:cs="Arial"/>
          <w:sz w:val="19"/>
          <w:szCs w:val="19"/>
        </w:rPr>
        <w:fldChar w:fldCharType="separate"/>
      </w:r>
      <w:hyperlink w:anchor="_Toc94683042" w:history="1">
        <w:r w:rsidR="00E758CB" w:rsidRPr="00D55D73">
          <w:rPr>
            <w:rStyle w:val="Hypertextovprepojenie"/>
            <w:noProof/>
          </w:rPr>
          <w:t>1</w:t>
        </w:r>
        <w:r w:rsidR="00E758CB">
          <w:rPr>
            <w:rFonts w:asciiTheme="minorHAnsi" w:eastAsiaTheme="minorEastAsia" w:hAnsiTheme="minorHAnsi" w:cstheme="minorBidi"/>
            <w:noProof/>
            <w:sz w:val="22"/>
            <w:szCs w:val="22"/>
            <w:lang w:eastAsia="sk-SK"/>
          </w:rPr>
          <w:tab/>
        </w:r>
        <w:r w:rsidR="00E758CB" w:rsidRPr="00D55D73">
          <w:rPr>
            <w:rStyle w:val="Hypertextovprepojenie"/>
            <w:noProof/>
          </w:rPr>
          <w:t>Úvod</w:t>
        </w:r>
        <w:r w:rsidR="00E758CB">
          <w:rPr>
            <w:noProof/>
            <w:webHidden/>
          </w:rPr>
          <w:tab/>
        </w:r>
        <w:r w:rsidR="00E758CB">
          <w:rPr>
            <w:noProof/>
            <w:webHidden/>
          </w:rPr>
          <w:fldChar w:fldCharType="begin"/>
        </w:r>
        <w:r w:rsidR="00E758CB">
          <w:rPr>
            <w:noProof/>
            <w:webHidden/>
          </w:rPr>
          <w:instrText xml:space="preserve"> PAGEREF _Toc94683042 \h </w:instrText>
        </w:r>
        <w:r w:rsidR="00E758CB">
          <w:rPr>
            <w:noProof/>
            <w:webHidden/>
          </w:rPr>
        </w:r>
        <w:r w:rsidR="00E758CB">
          <w:rPr>
            <w:noProof/>
            <w:webHidden/>
          </w:rPr>
          <w:fldChar w:fldCharType="separate"/>
        </w:r>
        <w:r w:rsidR="007F09E9">
          <w:rPr>
            <w:noProof/>
            <w:webHidden/>
          </w:rPr>
          <w:t>4</w:t>
        </w:r>
        <w:r w:rsidR="00E758CB">
          <w:rPr>
            <w:noProof/>
            <w:webHidden/>
          </w:rPr>
          <w:fldChar w:fldCharType="end"/>
        </w:r>
      </w:hyperlink>
    </w:p>
    <w:p w14:paraId="2209BBB3" w14:textId="11FA7CA4" w:rsidR="00E758CB" w:rsidRDefault="00491DE8">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94683043" w:history="1">
        <w:r w:rsidR="00E758CB" w:rsidRPr="00D55D73">
          <w:rPr>
            <w:rStyle w:val="Hypertextovprepojenie"/>
            <w:noProof/>
          </w:rPr>
          <w:t>1.1</w:t>
        </w:r>
        <w:r w:rsidR="00E758CB">
          <w:rPr>
            <w:rFonts w:asciiTheme="minorHAnsi" w:eastAsiaTheme="minorEastAsia" w:hAnsiTheme="minorHAnsi" w:cstheme="minorBidi"/>
            <w:noProof/>
            <w:sz w:val="22"/>
            <w:szCs w:val="22"/>
            <w:lang w:eastAsia="sk-SK"/>
          </w:rPr>
          <w:tab/>
        </w:r>
        <w:r w:rsidR="00E758CB" w:rsidRPr="00D55D73">
          <w:rPr>
            <w:rStyle w:val="Hypertextovprepojenie"/>
            <w:noProof/>
          </w:rPr>
          <w:t>Účinnosť príručky pre prijímateľa</w:t>
        </w:r>
        <w:r w:rsidR="00E758CB">
          <w:rPr>
            <w:noProof/>
            <w:webHidden/>
          </w:rPr>
          <w:tab/>
        </w:r>
        <w:r w:rsidR="00E758CB">
          <w:rPr>
            <w:noProof/>
            <w:webHidden/>
          </w:rPr>
          <w:fldChar w:fldCharType="begin"/>
        </w:r>
        <w:r w:rsidR="00E758CB">
          <w:rPr>
            <w:noProof/>
            <w:webHidden/>
          </w:rPr>
          <w:instrText xml:space="preserve"> PAGEREF _Toc94683043 \h </w:instrText>
        </w:r>
        <w:r w:rsidR="00E758CB">
          <w:rPr>
            <w:noProof/>
            <w:webHidden/>
          </w:rPr>
        </w:r>
        <w:r w:rsidR="00E758CB">
          <w:rPr>
            <w:noProof/>
            <w:webHidden/>
          </w:rPr>
          <w:fldChar w:fldCharType="separate"/>
        </w:r>
        <w:r w:rsidR="007F09E9">
          <w:rPr>
            <w:noProof/>
            <w:webHidden/>
          </w:rPr>
          <w:t>4</w:t>
        </w:r>
        <w:r w:rsidR="00E758CB">
          <w:rPr>
            <w:noProof/>
            <w:webHidden/>
          </w:rPr>
          <w:fldChar w:fldCharType="end"/>
        </w:r>
      </w:hyperlink>
    </w:p>
    <w:p w14:paraId="6A727DBE" w14:textId="518C5813" w:rsidR="00E758CB" w:rsidRDefault="00035304">
      <w:pPr>
        <w:pStyle w:val="Obsah2"/>
        <w:tabs>
          <w:tab w:val="left" w:pos="960"/>
          <w:tab w:val="right" w:leader="dot" w:pos="9060"/>
        </w:tabs>
        <w:rPr>
          <w:rFonts w:asciiTheme="minorHAnsi" w:eastAsiaTheme="minorEastAsia" w:hAnsiTheme="minorHAnsi" w:cstheme="minorBidi"/>
          <w:noProof/>
          <w:sz w:val="22"/>
          <w:szCs w:val="22"/>
          <w:lang w:eastAsia="sk-SK"/>
        </w:rPr>
      </w:pPr>
      <w:r>
        <w:fldChar w:fldCharType="begin"/>
      </w:r>
      <w:r>
        <w:instrText xml:space="preserve"> HYPERLINK \l "_Toc94683044" </w:instrText>
      </w:r>
      <w:r>
        <w:fldChar w:fldCharType="separate"/>
      </w:r>
      <w:r w:rsidR="00E758CB" w:rsidRPr="00D55D73">
        <w:rPr>
          <w:rStyle w:val="Hypertextovprepojenie"/>
          <w:noProof/>
        </w:rPr>
        <w:t>1.2</w:t>
      </w:r>
      <w:r w:rsidR="00E758CB">
        <w:rPr>
          <w:rFonts w:asciiTheme="minorHAnsi" w:eastAsiaTheme="minorEastAsia" w:hAnsiTheme="minorHAnsi" w:cstheme="minorBidi"/>
          <w:noProof/>
          <w:sz w:val="22"/>
          <w:szCs w:val="22"/>
          <w:lang w:eastAsia="sk-SK"/>
        </w:rPr>
        <w:tab/>
      </w:r>
      <w:r w:rsidR="00E758CB" w:rsidRPr="00D55D73">
        <w:rPr>
          <w:rStyle w:val="Hypertextovprepojenie"/>
          <w:noProof/>
        </w:rPr>
        <w:t>Cieľ príručky pre prijímateľa</w:t>
      </w:r>
      <w:r w:rsidR="00E758CB">
        <w:rPr>
          <w:noProof/>
          <w:webHidden/>
        </w:rPr>
        <w:tab/>
      </w:r>
      <w:r w:rsidR="00E758CB">
        <w:rPr>
          <w:noProof/>
          <w:webHidden/>
        </w:rPr>
        <w:fldChar w:fldCharType="begin"/>
      </w:r>
      <w:r w:rsidR="00E758CB">
        <w:rPr>
          <w:noProof/>
          <w:webHidden/>
        </w:rPr>
        <w:instrText xml:space="preserve"> PAGEREF _Toc94683044 \h </w:instrText>
      </w:r>
      <w:r w:rsidR="00E758CB">
        <w:rPr>
          <w:noProof/>
          <w:webHidden/>
        </w:rPr>
      </w:r>
      <w:r w:rsidR="00E758CB">
        <w:rPr>
          <w:noProof/>
          <w:webHidden/>
        </w:rPr>
        <w:fldChar w:fldCharType="separate"/>
      </w:r>
      <w:ins w:id="29" w:author="Autor">
        <w:r w:rsidR="007F09E9">
          <w:rPr>
            <w:noProof/>
            <w:webHidden/>
          </w:rPr>
          <w:t>5</w:t>
        </w:r>
      </w:ins>
      <w:del w:id="30" w:author="Autor">
        <w:r w:rsidR="00C34924" w:rsidDel="007F09E9">
          <w:rPr>
            <w:noProof/>
            <w:webHidden/>
          </w:rPr>
          <w:delText>4</w:delText>
        </w:r>
      </w:del>
      <w:r w:rsidR="00E758CB">
        <w:rPr>
          <w:noProof/>
          <w:webHidden/>
        </w:rPr>
        <w:fldChar w:fldCharType="end"/>
      </w:r>
      <w:r>
        <w:rPr>
          <w:noProof/>
        </w:rPr>
        <w:fldChar w:fldCharType="end"/>
      </w:r>
    </w:p>
    <w:p w14:paraId="454ED94F" w14:textId="101BA919" w:rsidR="00E758CB" w:rsidRDefault="00491DE8">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94683045" w:history="1">
        <w:r w:rsidR="00E758CB" w:rsidRPr="00D55D73">
          <w:rPr>
            <w:rStyle w:val="Hypertextovprepojenie"/>
            <w:noProof/>
          </w:rPr>
          <w:t>1.3</w:t>
        </w:r>
        <w:r w:rsidR="00E758CB">
          <w:rPr>
            <w:rFonts w:asciiTheme="minorHAnsi" w:eastAsiaTheme="minorEastAsia" w:hAnsiTheme="minorHAnsi" w:cstheme="minorBidi"/>
            <w:noProof/>
            <w:sz w:val="22"/>
            <w:szCs w:val="22"/>
            <w:lang w:eastAsia="sk-SK"/>
          </w:rPr>
          <w:tab/>
        </w:r>
        <w:r w:rsidR="00E758CB" w:rsidRPr="00D55D73">
          <w:rPr>
            <w:rStyle w:val="Hypertextovprepojenie"/>
            <w:noProof/>
          </w:rPr>
          <w:t>Definícia pojmov</w:t>
        </w:r>
        <w:r w:rsidR="00E758CB">
          <w:rPr>
            <w:noProof/>
            <w:webHidden/>
          </w:rPr>
          <w:tab/>
        </w:r>
        <w:r w:rsidR="00E758CB">
          <w:rPr>
            <w:noProof/>
            <w:webHidden/>
          </w:rPr>
          <w:fldChar w:fldCharType="begin"/>
        </w:r>
        <w:r w:rsidR="00E758CB">
          <w:rPr>
            <w:noProof/>
            <w:webHidden/>
          </w:rPr>
          <w:instrText xml:space="preserve"> PAGEREF _Toc94683045 \h </w:instrText>
        </w:r>
        <w:r w:rsidR="00E758CB">
          <w:rPr>
            <w:noProof/>
            <w:webHidden/>
          </w:rPr>
        </w:r>
        <w:r w:rsidR="00E758CB">
          <w:rPr>
            <w:noProof/>
            <w:webHidden/>
          </w:rPr>
          <w:fldChar w:fldCharType="separate"/>
        </w:r>
        <w:r w:rsidR="007F09E9">
          <w:rPr>
            <w:noProof/>
            <w:webHidden/>
          </w:rPr>
          <w:t>5</w:t>
        </w:r>
        <w:r w:rsidR="00E758CB">
          <w:rPr>
            <w:noProof/>
            <w:webHidden/>
          </w:rPr>
          <w:fldChar w:fldCharType="end"/>
        </w:r>
      </w:hyperlink>
    </w:p>
    <w:p w14:paraId="7CF38C21" w14:textId="25D9E38C" w:rsidR="00E758CB" w:rsidRDefault="00491DE8">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94683046" w:history="1">
        <w:r w:rsidR="00E758CB" w:rsidRPr="00D55D73">
          <w:rPr>
            <w:rStyle w:val="Hypertextovprepojenie"/>
            <w:noProof/>
          </w:rPr>
          <w:t>1.4</w:t>
        </w:r>
        <w:r w:rsidR="00E758CB">
          <w:rPr>
            <w:rFonts w:asciiTheme="minorHAnsi" w:eastAsiaTheme="minorEastAsia" w:hAnsiTheme="minorHAnsi" w:cstheme="minorBidi"/>
            <w:noProof/>
            <w:sz w:val="22"/>
            <w:szCs w:val="22"/>
            <w:lang w:eastAsia="sk-SK"/>
          </w:rPr>
          <w:tab/>
        </w:r>
        <w:r w:rsidR="00E758CB" w:rsidRPr="00D55D73">
          <w:rPr>
            <w:rStyle w:val="Hypertextovprepojenie"/>
            <w:noProof/>
          </w:rPr>
          <w:t>Použité skratky</w:t>
        </w:r>
        <w:r w:rsidR="00E758CB">
          <w:rPr>
            <w:noProof/>
            <w:webHidden/>
          </w:rPr>
          <w:tab/>
        </w:r>
        <w:r w:rsidR="00E758CB">
          <w:rPr>
            <w:noProof/>
            <w:webHidden/>
          </w:rPr>
          <w:fldChar w:fldCharType="begin"/>
        </w:r>
        <w:r w:rsidR="00E758CB">
          <w:rPr>
            <w:noProof/>
            <w:webHidden/>
          </w:rPr>
          <w:instrText xml:space="preserve"> PAGEREF _Toc94683046 \h </w:instrText>
        </w:r>
        <w:r w:rsidR="00E758CB">
          <w:rPr>
            <w:noProof/>
            <w:webHidden/>
          </w:rPr>
        </w:r>
        <w:r w:rsidR="00E758CB">
          <w:rPr>
            <w:noProof/>
            <w:webHidden/>
          </w:rPr>
          <w:fldChar w:fldCharType="separate"/>
        </w:r>
        <w:r w:rsidR="007F09E9">
          <w:rPr>
            <w:noProof/>
            <w:webHidden/>
          </w:rPr>
          <w:t>15</w:t>
        </w:r>
        <w:r w:rsidR="00E758CB">
          <w:rPr>
            <w:noProof/>
            <w:webHidden/>
          </w:rPr>
          <w:fldChar w:fldCharType="end"/>
        </w:r>
      </w:hyperlink>
    </w:p>
    <w:p w14:paraId="2653C56D" w14:textId="6E1D586F" w:rsidR="00E758CB" w:rsidRDefault="00491DE8">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94683047" w:history="1">
        <w:r w:rsidR="00E758CB" w:rsidRPr="00D55D73">
          <w:rPr>
            <w:rStyle w:val="Hypertextovprepojenie"/>
            <w:noProof/>
          </w:rPr>
          <w:t>1.5</w:t>
        </w:r>
        <w:r w:rsidR="00E758CB">
          <w:rPr>
            <w:rFonts w:asciiTheme="minorHAnsi" w:eastAsiaTheme="minorEastAsia" w:hAnsiTheme="minorHAnsi" w:cstheme="minorBidi"/>
            <w:noProof/>
            <w:sz w:val="22"/>
            <w:szCs w:val="22"/>
            <w:lang w:eastAsia="sk-SK"/>
          </w:rPr>
          <w:tab/>
        </w:r>
        <w:r w:rsidR="00E758CB" w:rsidRPr="00D55D73">
          <w:rPr>
            <w:rStyle w:val="Hypertextovprepojenie"/>
            <w:noProof/>
          </w:rPr>
          <w:t>Legislatíva</w:t>
        </w:r>
        <w:r w:rsidR="00E758CB">
          <w:rPr>
            <w:noProof/>
            <w:webHidden/>
          </w:rPr>
          <w:tab/>
        </w:r>
        <w:r w:rsidR="00E758CB">
          <w:rPr>
            <w:noProof/>
            <w:webHidden/>
          </w:rPr>
          <w:fldChar w:fldCharType="begin"/>
        </w:r>
        <w:r w:rsidR="00E758CB">
          <w:rPr>
            <w:noProof/>
            <w:webHidden/>
          </w:rPr>
          <w:instrText xml:space="preserve"> PAGEREF _Toc94683047 \h </w:instrText>
        </w:r>
        <w:r w:rsidR="00E758CB">
          <w:rPr>
            <w:noProof/>
            <w:webHidden/>
          </w:rPr>
        </w:r>
        <w:r w:rsidR="00E758CB">
          <w:rPr>
            <w:noProof/>
            <w:webHidden/>
          </w:rPr>
          <w:fldChar w:fldCharType="separate"/>
        </w:r>
        <w:r w:rsidR="007F09E9">
          <w:rPr>
            <w:noProof/>
            <w:webHidden/>
          </w:rPr>
          <w:t>17</w:t>
        </w:r>
        <w:r w:rsidR="00E758CB">
          <w:rPr>
            <w:noProof/>
            <w:webHidden/>
          </w:rPr>
          <w:fldChar w:fldCharType="end"/>
        </w:r>
      </w:hyperlink>
    </w:p>
    <w:p w14:paraId="76C9AE9A" w14:textId="76D6817F" w:rsidR="00E758CB" w:rsidRDefault="00491DE8">
      <w:pPr>
        <w:pStyle w:val="Obsah1"/>
        <w:tabs>
          <w:tab w:val="left" w:pos="482"/>
          <w:tab w:val="right" w:leader="dot" w:pos="9060"/>
        </w:tabs>
        <w:rPr>
          <w:rFonts w:asciiTheme="minorHAnsi" w:eastAsiaTheme="minorEastAsia" w:hAnsiTheme="minorHAnsi" w:cstheme="minorBidi"/>
          <w:noProof/>
          <w:sz w:val="22"/>
          <w:szCs w:val="22"/>
          <w:lang w:eastAsia="sk-SK"/>
        </w:rPr>
      </w:pPr>
      <w:hyperlink w:anchor="_Toc94683048" w:history="1">
        <w:r w:rsidR="00E758CB" w:rsidRPr="00D55D73">
          <w:rPr>
            <w:rStyle w:val="Hypertextovprepojenie"/>
            <w:noProof/>
          </w:rPr>
          <w:t>2</w:t>
        </w:r>
        <w:r w:rsidR="00E758CB">
          <w:rPr>
            <w:rFonts w:asciiTheme="minorHAnsi" w:eastAsiaTheme="minorEastAsia" w:hAnsiTheme="minorHAnsi" w:cstheme="minorBidi"/>
            <w:noProof/>
            <w:sz w:val="22"/>
            <w:szCs w:val="22"/>
            <w:lang w:eastAsia="sk-SK"/>
          </w:rPr>
          <w:tab/>
        </w:r>
        <w:r w:rsidR="00E758CB" w:rsidRPr="00D55D73">
          <w:rPr>
            <w:rStyle w:val="Hypertextovprepojenie"/>
            <w:noProof/>
          </w:rPr>
          <w:t>Realizácia projektov</w:t>
        </w:r>
        <w:r w:rsidR="00E758CB">
          <w:rPr>
            <w:noProof/>
            <w:webHidden/>
          </w:rPr>
          <w:tab/>
        </w:r>
        <w:r w:rsidR="00E758CB">
          <w:rPr>
            <w:noProof/>
            <w:webHidden/>
          </w:rPr>
          <w:fldChar w:fldCharType="begin"/>
        </w:r>
        <w:r w:rsidR="00E758CB">
          <w:rPr>
            <w:noProof/>
            <w:webHidden/>
          </w:rPr>
          <w:instrText xml:space="preserve"> PAGEREF _Toc94683048 \h </w:instrText>
        </w:r>
        <w:r w:rsidR="00E758CB">
          <w:rPr>
            <w:noProof/>
            <w:webHidden/>
          </w:rPr>
        </w:r>
        <w:r w:rsidR="00E758CB">
          <w:rPr>
            <w:noProof/>
            <w:webHidden/>
          </w:rPr>
          <w:fldChar w:fldCharType="separate"/>
        </w:r>
        <w:r w:rsidR="007F09E9">
          <w:rPr>
            <w:noProof/>
            <w:webHidden/>
          </w:rPr>
          <w:t>19</w:t>
        </w:r>
        <w:r w:rsidR="00E758CB">
          <w:rPr>
            <w:noProof/>
            <w:webHidden/>
          </w:rPr>
          <w:fldChar w:fldCharType="end"/>
        </w:r>
      </w:hyperlink>
    </w:p>
    <w:p w14:paraId="323C3924" w14:textId="1E32E9FD" w:rsidR="00E758CB" w:rsidRDefault="00491DE8">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94683049" w:history="1">
        <w:r w:rsidR="00E758CB" w:rsidRPr="00D55D73">
          <w:rPr>
            <w:rStyle w:val="Hypertextovprepojenie"/>
            <w:noProof/>
          </w:rPr>
          <w:t>2.1</w:t>
        </w:r>
        <w:r w:rsidR="00E758CB">
          <w:rPr>
            <w:rFonts w:asciiTheme="minorHAnsi" w:eastAsiaTheme="minorEastAsia" w:hAnsiTheme="minorHAnsi" w:cstheme="minorBidi"/>
            <w:noProof/>
            <w:sz w:val="22"/>
            <w:szCs w:val="22"/>
            <w:lang w:eastAsia="sk-SK"/>
          </w:rPr>
          <w:tab/>
        </w:r>
        <w:r w:rsidR="00E758CB" w:rsidRPr="00D55D73">
          <w:rPr>
            <w:rStyle w:val="Hypertextovprepojenie"/>
            <w:noProof/>
          </w:rPr>
          <w:t>Všeobecné informácie k realizácii projektov</w:t>
        </w:r>
        <w:r w:rsidR="00E758CB">
          <w:rPr>
            <w:noProof/>
            <w:webHidden/>
          </w:rPr>
          <w:tab/>
        </w:r>
        <w:r w:rsidR="00E758CB">
          <w:rPr>
            <w:noProof/>
            <w:webHidden/>
          </w:rPr>
          <w:fldChar w:fldCharType="begin"/>
        </w:r>
        <w:r w:rsidR="00E758CB">
          <w:rPr>
            <w:noProof/>
            <w:webHidden/>
          </w:rPr>
          <w:instrText xml:space="preserve"> PAGEREF _Toc94683049 \h </w:instrText>
        </w:r>
        <w:r w:rsidR="00E758CB">
          <w:rPr>
            <w:noProof/>
            <w:webHidden/>
          </w:rPr>
        </w:r>
        <w:r w:rsidR="00E758CB">
          <w:rPr>
            <w:noProof/>
            <w:webHidden/>
          </w:rPr>
          <w:fldChar w:fldCharType="separate"/>
        </w:r>
        <w:r w:rsidR="007F09E9">
          <w:rPr>
            <w:noProof/>
            <w:webHidden/>
          </w:rPr>
          <w:t>19</w:t>
        </w:r>
        <w:r w:rsidR="00E758CB">
          <w:rPr>
            <w:noProof/>
            <w:webHidden/>
          </w:rPr>
          <w:fldChar w:fldCharType="end"/>
        </w:r>
      </w:hyperlink>
    </w:p>
    <w:p w14:paraId="4B68E2D5" w14:textId="22474456" w:rsidR="00E758CB" w:rsidRDefault="00491DE8">
      <w:pPr>
        <w:pStyle w:val="Obsah3"/>
        <w:rPr>
          <w:rFonts w:asciiTheme="minorHAnsi" w:eastAsiaTheme="minorEastAsia" w:hAnsiTheme="minorHAnsi" w:cstheme="minorBidi"/>
          <w:noProof/>
          <w:sz w:val="22"/>
          <w:szCs w:val="22"/>
          <w:lang w:eastAsia="sk-SK"/>
        </w:rPr>
      </w:pPr>
      <w:hyperlink w:anchor="_Toc94683050" w:history="1">
        <w:r w:rsidR="00E758CB" w:rsidRPr="00D55D73">
          <w:rPr>
            <w:rStyle w:val="Hypertextovprepojenie"/>
            <w:noProof/>
          </w:rPr>
          <w:t>2.1.1</w:t>
        </w:r>
        <w:r w:rsidR="00E758CB">
          <w:rPr>
            <w:rFonts w:asciiTheme="minorHAnsi" w:eastAsiaTheme="minorEastAsia" w:hAnsiTheme="minorHAnsi" w:cstheme="minorBidi"/>
            <w:noProof/>
            <w:sz w:val="22"/>
            <w:szCs w:val="22"/>
            <w:lang w:eastAsia="sk-SK"/>
          </w:rPr>
          <w:tab/>
        </w:r>
        <w:r w:rsidR="00E758CB" w:rsidRPr="00D55D73">
          <w:rPr>
            <w:rStyle w:val="Hypertextovprepojenie"/>
            <w:noProof/>
          </w:rPr>
          <w:t>Všeobecné informácie</w:t>
        </w:r>
        <w:r w:rsidR="00E758CB">
          <w:rPr>
            <w:noProof/>
            <w:webHidden/>
          </w:rPr>
          <w:tab/>
        </w:r>
        <w:r w:rsidR="00E758CB">
          <w:rPr>
            <w:noProof/>
            <w:webHidden/>
          </w:rPr>
          <w:fldChar w:fldCharType="begin"/>
        </w:r>
        <w:r w:rsidR="00E758CB">
          <w:rPr>
            <w:noProof/>
            <w:webHidden/>
          </w:rPr>
          <w:instrText xml:space="preserve"> PAGEREF _Toc94683050 \h </w:instrText>
        </w:r>
        <w:r w:rsidR="00E758CB">
          <w:rPr>
            <w:noProof/>
            <w:webHidden/>
          </w:rPr>
        </w:r>
        <w:r w:rsidR="00E758CB">
          <w:rPr>
            <w:noProof/>
            <w:webHidden/>
          </w:rPr>
          <w:fldChar w:fldCharType="separate"/>
        </w:r>
        <w:r w:rsidR="007F09E9">
          <w:rPr>
            <w:noProof/>
            <w:webHidden/>
          </w:rPr>
          <w:t>19</w:t>
        </w:r>
        <w:r w:rsidR="00E758CB">
          <w:rPr>
            <w:noProof/>
            <w:webHidden/>
          </w:rPr>
          <w:fldChar w:fldCharType="end"/>
        </w:r>
      </w:hyperlink>
    </w:p>
    <w:p w14:paraId="11D2ED88" w14:textId="23155E47" w:rsidR="00E758CB" w:rsidRDefault="00491DE8">
      <w:pPr>
        <w:pStyle w:val="Obsah3"/>
        <w:rPr>
          <w:rFonts w:asciiTheme="minorHAnsi" w:eastAsiaTheme="minorEastAsia" w:hAnsiTheme="minorHAnsi" w:cstheme="minorBidi"/>
          <w:noProof/>
          <w:sz w:val="22"/>
          <w:szCs w:val="22"/>
          <w:lang w:eastAsia="sk-SK"/>
        </w:rPr>
      </w:pPr>
      <w:hyperlink w:anchor="_Toc94683051" w:history="1">
        <w:r w:rsidR="00E758CB" w:rsidRPr="00D55D73">
          <w:rPr>
            <w:rStyle w:val="Hypertextovprepojenie"/>
            <w:noProof/>
          </w:rPr>
          <w:t>2.1.2</w:t>
        </w:r>
        <w:r w:rsidR="00E758CB">
          <w:rPr>
            <w:rFonts w:asciiTheme="minorHAnsi" w:eastAsiaTheme="minorEastAsia" w:hAnsiTheme="minorHAnsi" w:cstheme="minorBidi"/>
            <w:noProof/>
            <w:sz w:val="22"/>
            <w:szCs w:val="22"/>
            <w:lang w:eastAsia="sk-SK"/>
          </w:rPr>
          <w:tab/>
        </w:r>
        <w:r w:rsidR="00E758CB" w:rsidRPr="00D55D73">
          <w:rPr>
            <w:rStyle w:val="Hypertextovprepojenie"/>
            <w:noProof/>
          </w:rPr>
          <w:t>Na čo nezabudnúť po podpise zmluvy</w:t>
        </w:r>
        <w:r w:rsidR="00E758CB">
          <w:rPr>
            <w:noProof/>
            <w:webHidden/>
          </w:rPr>
          <w:tab/>
        </w:r>
        <w:r w:rsidR="00E758CB">
          <w:rPr>
            <w:noProof/>
            <w:webHidden/>
          </w:rPr>
          <w:fldChar w:fldCharType="begin"/>
        </w:r>
        <w:r w:rsidR="00E758CB">
          <w:rPr>
            <w:noProof/>
            <w:webHidden/>
          </w:rPr>
          <w:instrText xml:space="preserve"> PAGEREF _Toc94683051 \h </w:instrText>
        </w:r>
        <w:r w:rsidR="00E758CB">
          <w:rPr>
            <w:noProof/>
            <w:webHidden/>
          </w:rPr>
        </w:r>
        <w:r w:rsidR="00E758CB">
          <w:rPr>
            <w:noProof/>
            <w:webHidden/>
          </w:rPr>
          <w:fldChar w:fldCharType="separate"/>
        </w:r>
        <w:r w:rsidR="007F09E9">
          <w:rPr>
            <w:noProof/>
            <w:webHidden/>
          </w:rPr>
          <w:t>20</w:t>
        </w:r>
        <w:r w:rsidR="00E758CB">
          <w:rPr>
            <w:noProof/>
            <w:webHidden/>
          </w:rPr>
          <w:fldChar w:fldCharType="end"/>
        </w:r>
      </w:hyperlink>
    </w:p>
    <w:p w14:paraId="63EF4050" w14:textId="05CE84C4" w:rsidR="00E758CB" w:rsidRDefault="00491DE8">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94683052" w:history="1">
        <w:r w:rsidR="00E758CB" w:rsidRPr="00D55D73">
          <w:rPr>
            <w:rStyle w:val="Hypertextovprepojenie"/>
            <w:noProof/>
          </w:rPr>
          <w:t>2.2</w:t>
        </w:r>
        <w:r w:rsidR="00E758CB">
          <w:rPr>
            <w:rFonts w:asciiTheme="minorHAnsi" w:eastAsiaTheme="minorEastAsia" w:hAnsiTheme="minorHAnsi" w:cstheme="minorBidi"/>
            <w:noProof/>
            <w:sz w:val="22"/>
            <w:szCs w:val="22"/>
            <w:lang w:eastAsia="sk-SK"/>
          </w:rPr>
          <w:tab/>
        </w:r>
        <w:r w:rsidR="00E758CB" w:rsidRPr="00D55D73">
          <w:rPr>
            <w:rStyle w:val="Hypertextovprepojenie"/>
            <w:noProof/>
          </w:rPr>
          <w:t>Monitorovanie projektu</w:t>
        </w:r>
        <w:r w:rsidR="00E758CB">
          <w:rPr>
            <w:noProof/>
            <w:webHidden/>
          </w:rPr>
          <w:tab/>
        </w:r>
        <w:r w:rsidR="00E758CB">
          <w:rPr>
            <w:noProof/>
            <w:webHidden/>
          </w:rPr>
          <w:fldChar w:fldCharType="begin"/>
        </w:r>
        <w:r w:rsidR="00E758CB">
          <w:rPr>
            <w:noProof/>
            <w:webHidden/>
          </w:rPr>
          <w:instrText xml:space="preserve"> PAGEREF _Toc94683052 \h </w:instrText>
        </w:r>
        <w:r w:rsidR="00E758CB">
          <w:rPr>
            <w:noProof/>
            <w:webHidden/>
          </w:rPr>
        </w:r>
        <w:r w:rsidR="00E758CB">
          <w:rPr>
            <w:noProof/>
            <w:webHidden/>
          </w:rPr>
          <w:fldChar w:fldCharType="separate"/>
        </w:r>
        <w:r w:rsidR="007F09E9">
          <w:rPr>
            <w:noProof/>
            <w:webHidden/>
          </w:rPr>
          <w:t>22</w:t>
        </w:r>
        <w:r w:rsidR="00E758CB">
          <w:rPr>
            <w:noProof/>
            <w:webHidden/>
          </w:rPr>
          <w:fldChar w:fldCharType="end"/>
        </w:r>
      </w:hyperlink>
    </w:p>
    <w:p w14:paraId="6C8328F5" w14:textId="5EC804CE" w:rsidR="00E758CB" w:rsidRDefault="00491DE8">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94683053" w:history="1">
        <w:r w:rsidR="00E758CB" w:rsidRPr="00D55D73">
          <w:rPr>
            <w:rStyle w:val="Hypertextovprepojenie"/>
            <w:noProof/>
          </w:rPr>
          <w:t>2.3</w:t>
        </w:r>
        <w:r w:rsidR="00E758CB">
          <w:rPr>
            <w:rFonts w:asciiTheme="minorHAnsi" w:eastAsiaTheme="minorEastAsia" w:hAnsiTheme="minorHAnsi" w:cstheme="minorBidi"/>
            <w:noProof/>
            <w:sz w:val="22"/>
            <w:szCs w:val="22"/>
            <w:lang w:eastAsia="sk-SK"/>
          </w:rPr>
          <w:tab/>
        </w:r>
        <w:r w:rsidR="00E758CB" w:rsidRPr="00D55D73">
          <w:rPr>
            <w:rStyle w:val="Hypertextovprepojenie"/>
            <w:noProof/>
          </w:rPr>
          <w:t>Zmena zmluvy o NFP</w:t>
        </w:r>
        <w:r w:rsidR="00E758CB">
          <w:rPr>
            <w:noProof/>
            <w:webHidden/>
          </w:rPr>
          <w:tab/>
        </w:r>
        <w:r w:rsidR="00E758CB">
          <w:rPr>
            <w:noProof/>
            <w:webHidden/>
          </w:rPr>
          <w:fldChar w:fldCharType="begin"/>
        </w:r>
        <w:r w:rsidR="00E758CB">
          <w:rPr>
            <w:noProof/>
            <w:webHidden/>
          </w:rPr>
          <w:instrText xml:space="preserve"> PAGEREF _Toc94683053 \h </w:instrText>
        </w:r>
        <w:r w:rsidR="00E758CB">
          <w:rPr>
            <w:noProof/>
            <w:webHidden/>
          </w:rPr>
        </w:r>
        <w:r w:rsidR="00E758CB">
          <w:rPr>
            <w:noProof/>
            <w:webHidden/>
          </w:rPr>
          <w:fldChar w:fldCharType="separate"/>
        </w:r>
        <w:r w:rsidR="007F09E9">
          <w:rPr>
            <w:noProof/>
            <w:webHidden/>
          </w:rPr>
          <w:t>27</w:t>
        </w:r>
        <w:r w:rsidR="00E758CB">
          <w:rPr>
            <w:noProof/>
            <w:webHidden/>
          </w:rPr>
          <w:fldChar w:fldCharType="end"/>
        </w:r>
      </w:hyperlink>
    </w:p>
    <w:p w14:paraId="7EC72E6B" w14:textId="3A6D361E" w:rsidR="00E758CB" w:rsidRDefault="00491DE8">
      <w:pPr>
        <w:pStyle w:val="Obsah3"/>
        <w:rPr>
          <w:rFonts w:asciiTheme="minorHAnsi" w:eastAsiaTheme="minorEastAsia" w:hAnsiTheme="minorHAnsi" w:cstheme="minorBidi"/>
          <w:noProof/>
          <w:sz w:val="22"/>
          <w:szCs w:val="22"/>
          <w:lang w:eastAsia="sk-SK"/>
        </w:rPr>
      </w:pPr>
      <w:hyperlink w:anchor="_Toc94683054" w:history="1">
        <w:r w:rsidR="00E758CB" w:rsidRPr="00D55D73">
          <w:rPr>
            <w:rStyle w:val="Hypertextovprepojenie"/>
            <w:noProof/>
          </w:rPr>
          <w:t>2.3.1</w:t>
        </w:r>
        <w:r w:rsidR="00E758CB">
          <w:rPr>
            <w:rFonts w:asciiTheme="minorHAnsi" w:eastAsiaTheme="minorEastAsia" w:hAnsiTheme="minorHAnsi" w:cstheme="minorBidi"/>
            <w:noProof/>
            <w:sz w:val="22"/>
            <w:szCs w:val="22"/>
            <w:lang w:eastAsia="sk-SK"/>
          </w:rPr>
          <w:tab/>
        </w:r>
        <w:r w:rsidR="00E758CB" w:rsidRPr="00D55D73">
          <w:rPr>
            <w:rStyle w:val="Hypertextovprepojenie"/>
            <w:noProof/>
          </w:rPr>
          <w:t>Charakter zmien a spôsob posudzovania zmien</w:t>
        </w:r>
        <w:r w:rsidR="00E758CB">
          <w:rPr>
            <w:noProof/>
            <w:webHidden/>
          </w:rPr>
          <w:tab/>
        </w:r>
        <w:r w:rsidR="00E758CB">
          <w:rPr>
            <w:noProof/>
            <w:webHidden/>
          </w:rPr>
          <w:fldChar w:fldCharType="begin"/>
        </w:r>
        <w:r w:rsidR="00E758CB">
          <w:rPr>
            <w:noProof/>
            <w:webHidden/>
          </w:rPr>
          <w:instrText xml:space="preserve"> PAGEREF _Toc94683054 \h </w:instrText>
        </w:r>
        <w:r w:rsidR="00E758CB">
          <w:rPr>
            <w:noProof/>
            <w:webHidden/>
          </w:rPr>
        </w:r>
        <w:r w:rsidR="00E758CB">
          <w:rPr>
            <w:noProof/>
            <w:webHidden/>
          </w:rPr>
          <w:fldChar w:fldCharType="separate"/>
        </w:r>
        <w:r w:rsidR="007F09E9">
          <w:rPr>
            <w:noProof/>
            <w:webHidden/>
          </w:rPr>
          <w:t>27</w:t>
        </w:r>
        <w:r w:rsidR="00E758CB">
          <w:rPr>
            <w:noProof/>
            <w:webHidden/>
          </w:rPr>
          <w:fldChar w:fldCharType="end"/>
        </w:r>
      </w:hyperlink>
    </w:p>
    <w:p w14:paraId="3A4CC2F8" w14:textId="0AC1EA3A" w:rsidR="00E758CB" w:rsidRDefault="00491DE8">
      <w:pPr>
        <w:pStyle w:val="Obsah3"/>
        <w:rPr>
          <w:rFonts w:asciiTheme="minorHAnsi" w:eastAsiaTheme="minorEastAsia" w:hAnsiTheme="minorHAnsi" w:cstheme="minorBidi"/>
          <w:noProof/>
          <w:sz w:val="22"/>
          <w:szCs w:val="22"/>
          <w:lang w:eastAsia="sk-SK"/>
        </w:rPr>
      </w:pPr>
      <w:hyperlink w:anchor="_Toc94683055" w:history="1">
        <w:r w:rsidR="00E758CB" w:rsidRPr="00D55D73">
          <w:rPr>
            <w:rStyle w:val="Hypertextovprepojenie"/>
            <w:noProof/>
          </w:rPr>
          <w:t>2.3.2</w:t>
        </w:r>
        <w:r w:rsidR="00E758CB">
          <w:rPr>
            <w:rFonts w:asciiTheme="minorHAnsi" w:eastAsiaTheme="minorEastAsia" w:hAnsiTheme="minorHAnsi" w:cstheme="minorBidi"/>
            <w:noProof/>
            <w:sz w:val="22"/>
            <w:szCs w:val="22"/>
            <w:lang w:eastAsia="sk-SK"/>
          </w:rPr>
          <w:tab/>
        </w:r>
        <w:r w:rsidR="00E758CB" w:rsidRPr="00D55D73">
          <w:rPr>
            <w:rStyle w:val="Hypertextovprepojenie"/>
            <w:noProof/>
          </w:rPr>
          <w:t>Administrácia zmenového konania</w:t>
        </w:r>
        <w:r w:rsidR="00E758CB">
          <w:rPr>
            <w:noProof/>
            <w:webHidden/>
          </w:rPr>
          <w:tab/>
        </w:r>
        <w:r w:rsidR="00E758CB">
          <w:rPr>
            <w:noProof/>
            <w:webHidden/>
          </w:rPr>
          <w:fldChar w:fldCharType="begin"/>
        </w:r>
        <w:r w:rsidR="00E758CB">
          <w:rPr>
            <w:noProof/>
            <w:webHidden/>
          </w:rPr>
          <w:instrText xml:space="preserve"> PAGEREF _Toc94683055 \h </w:instrText>
        </w:r>
        <w:r w:rsidR="00E758CB">
          <w:rPr>
            <w:noProof/>
            <w:webHidden/>
          </w:rPr>
        </w:r>
        <w:r w:rsidR="00E758CB">
          <w:rPr>
            <w:noProof/>
            <w:webHidden/>
          </w:rPr>
          <w:fldChar w:fldCharType="separate"/>
        </w:r>
        <w:r w:rsidR="007F09E9">
          <w:rPr>
            <w:noProof/>
            <w:webHidden/>
          </w:rPr>
          <w:t>30</w:t>
        </w:r>
        <w:r w:rsidR="00E758CB">
          <w:rPr>
            <w:noProof/>
            <w:webHidden/>
          </w:rPr>
          <w:fldChar w:fldCharType="end"/>
        </w:r>
      </w:hyperlink>
    </w:p>
    <w:p w14:paraId="2DE086ED" w14:textId="4C4377EE" w:rsidR="00E758CB" w:rsidRDefault="00491DE8">
      <w:pPr>
        <w:pStyle w:val="Obsah3"/>
        <w:rPr>
          <w:rFonts w:asciiTheme="minorHAnsi" w:eastAsiaTheme="minorEastAsia" w:hAnsiTheme="minorHAnsi" w:cstheme="minorBidi"/>
          <w:noProof/>
          <w:sz w:val="22"/>
          <w:szCs w:val="22"/>
          <w:lang w:eastAsia="sk-SK"/>
        </w:rPr>
      </w:pPr>
      <w:hyperlink w:anchor="_Toc94683056" w:history="1">
        <w:r w:rsidR="00E758CB" w:rsidRPr="00D55D73">
          <w:rPr>
            <w:rStyle w:val="Hypertextovprepojenie"/>
            <w:noProof/>
          </w:rPr>
          <w:t>2.3.3</w:t>
        </w:r>
        <w:r w:rsidR="00E758CB">
          <w:rPr>
            <w:rFonts w:asciiTheme="minorHAnsi" w:eastAsiaTheme="minorEastAsia" w:hAnsiTheme="minorHAnsi" w:cstheme="minorBidi"/>
            <w:noProof/>
            <w:sz w:val="22"/>
            <w:szCs w:val="22"/>
            <w:lang w:eastAsia="sk-SK"/>
          </w:rPr>
          <w:tab/>
        </w:r>
        <w:r w:rsidR="00E758CB" w:rsidRPr="00D55D73">
          <w:rPr>
            <w:rStyle w:val="Hypertextovprepojenie"/>
            <w:noProof/>
          </w:rPr>
          <w:t>Ukončenie zmluvného vzťahu</w:t>
        </w:r>
        <w:r w:rsidR="00E758CB">
          <w:rPr>
            <w:noProof/>
            <w:webHidden/>
          </w:rPr>
          <w:tab/>
        </w:r>
        <w:r w:rsidR="00E758CB">
          <w:rPr>
            <w:noProof/>
            <w:webHidden/>
          </w:rPr>
          <w:fldChar w:fldCharType="begin"/>
        </w:r>
        <w:r w:rsidR="00E758CB">
          <w:rPr>
            <w:noProof/>
            <w:webHidden/>
          </w:rPr>
          <w:instrText xml:space="preserve"> PAGEREF _Toc94683056 \h </w:instrText>
        </w:r>
        <w:r w:rsidR="00E758CB">
          <w:rPr>
            <w:noProof/>
            <w:webHidden/>
          </w:rPr>
        </w:r>
        <w:r w:rsidR="00E758CB">
          <w:rPr>
            <w:noProof/>
            <w:webHidden/>
          </w:rPr>
          <w:fldChar w:fldCharType="separate"/>
        </w:r>
        <w:r w:rsidR="007F09E9">
          <w:rPr>
            <w:noProof/>
            <w:webHidden/>
          </w:rPr>
          <w:t>32</w:t>
        </w:r>
        <w:r w:rsidR="00E758CB">
          <w:rPr>
            <w:noProof/>
            <w:webHidden/>
          </w:rPr>
          <w:fldChar w:fldCharType="end"/>
        </w:r>
      </w:hyperlink>
    </w:p>
    <w:p w14:paraId="19A4FBFB" w14:textId="535CBC87" w:rsidR="00E758CB" w:rsidRDefault="00491DE8">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94683057" w:history="1">
        <w:r w:rsidR="00E758CB" w:rsidRPr="00D55D73">
          <w:rPr>
            <w:rStyle w:val="Hypertextovprepojenie"/>
            <w:noProof/>
          </w:rPr>
          <w:t>2.4</w:t>
        </w:r>
        <w:r w:rsidR="00E758CB">
          <w:rPr>
            <w:rFonts w:asciiTheme="minorHAnsi" w:eastAsiaTheme="minorEastAsia" w:hAnsiTheme="minorHAnsi" w:cstheme="minorBidi"/>
            <w:noProof/>
            <w:sz w:val="22"/>
            <w:szCs w:val="22"/>
            <w:lang w:eastAsia="sk-SK"/>
          </w:rPr>
          <w:tab/>
        </w:r>
        <w:r w:rsidR="00E758CB" w:rsidRPr="00D55D73">
          <w:rPr>
            <w:rStyle w:val="Hypertextovprepojenie"/>
            <w:noProof/>
          </w:rPr>
          <w:t>Finančné riadenie</w:t>
        </w:r>
        <w:r w:rsidR="00E758CB">
          <w:rPr>
            <w:noProof/>
            <w:webHidden/>
          </w:rPr>
          <w:tab/>
        </w:r>
        <w:r w:rsidR="00E758CB">
          <w:rPr>
            <w:noProof/>
            <w:webHidden/>
          </w:rPr>
          <w:fldChar w:fldCharType="begin"/>
        </w:r>
        <w:r w:rsidR="00E758CB">
          <w:rPr>
            <w:noProof/>
            <w:webHidden/>
          </w:rPr>
          <w:instrText xml:space="preserve"> PAGEREF _Toc94683057 \h </w:instrText>
        </w:r>
        <w:r w:rsidR="00E758CB">
          <w:rPr>
            <w:noProof/>
            <w:webHidden/>
          </w:rPr>
        </w:r>
        <w:r w:rsidR="00E758CB">
          <w:rPr>
            <w:noProof/>
            <w:webHidden/>
          </w:rPr>
          <w:fldChar w:fldCharType="separate"/>
        </w:r>
        <w:r w:rsidR="007F09E9">
          <w:rPr>
            <w:noProof/>
            <w:webHidden/>
          </w:rPr>
          <w:t>33</w:t>
        </w:r>
        <w:r w:rsidR="00E758CB">
          <w:rPr>
            <w:noProof/>
            <w:webHidden/>
          </w:rPr>
          <w:fldChar w:fldCharType="end"/>
        </w:r>
      </w:hyperlink>
    </w:p>
    <w:p w14:paraId="69638367" w14:textId="27B9636E" w:rsidR="00E758CB" w:rsidRDefault="00491DE8">
      <w:pPr>
        <w:pStyle w:val="Obsah3"/>
        <w:rPr>
          <w:rFonts w:asciiTheme="minorHAnsi" w:eastAsiaTheme="minorEastAsia" w:hAnsiTheme="minorHAnsi" w:cstheme="minorBidi"/>
          <w:noProof/>
          <w:sz w:val="22"/>
          <w:szCs w:val="22"/>
          <w:lang w:eastAsia="sk-SK"/>
        </w:rPr>
      </w:pPr>
      <w:hyperlink w:anchor="_Toc94683058" w:history="1">
        <w:r w:rsidR="00E758CB" w:rsidRPr="00D55D73">
          <w:rPr>
            <w:rStyle w:val="Hypertextovprepojenie"/>
            <w:noProof/>
          </w:rPr>
          <w:t>2.4.1</w:t>
        </w:r>
        <w:r w:rsidR="00E758CB">
          <w:rPr>
            <w:rFonts w:asciiTheme="minorHAnsi" w:eastAsiaTheme="minorEastAsia" w:hAnsiTheme="minorHAnsi" w:cstheme="minorBidi"/>
            <w:noProof/>
            <w:sz w:val="22"/>
            <w:szCs w:val="22"/>
            <w:lang w:eastAsia="sk-SK"/>
          </w:rPr>
          <w:tab/>
        </w:r>
        <w:r w:rsidR="00E758CB" w:rsidRPr="00D55D73">
          <w:rPr>
            <w:rStyle w:val="Hypertextovprepojenie"/>
            <w:noProof/>
          </w:rPr>
          <w:t>Vedenie účtovníctva</w:t>
        </w:r>
        <w:r w:rsidR="00E758CB">
          <w:rPr>
            <w:noProof/>
            <w:webHidden/>
          </w:rPr>
          <w:tab/>
        </w:r>
        <w:r w:rsidR="00E758CB">
          <w:rPr>
            <w:noProof/>
            <w:webHidden/>
          </w:rPr>
          <w:fldChar w:fldCharType="begin"/>
        </w:r>
        <w:r w:rsidR="00E758CB">
          <w:rPr>
            <w:noProof/>
            <w:webHidden/>
          </w:rPr>
          <w:instrText xml:space="preserve"> PAGEREF _Toc94683058 \h </w:instrText>
        </w:r>
        <w:r w:rsidR="00E758CB">
          <w:rPr>
            <w:noProof/>
            <w:webHidden/>
          </w:rPr>
        </w:r>
        <w:r w:rsidR="00E758CB">
          <w:rPr>
            <w:noProof/>
            <w:webHidden/>
          </w:rPr>
          <w:fldChar w:fldCharType="separate"/>
        </w:r>
        <w:r w:rsidR="007F09E9">
          <w:rPr>
            <w:noProof/>
            <w:webHidden/>
          </w:rPr>
          <w:t>33</w:t>
        </w:r>
        <w:r w:rsidR="00E758CB">
          <w:rPr>
            <w:noProof/>
            <w:webHidden/>
          </w:rPr>
          <w:fldChar w:fldCharType="end"/>
        </w:r>
      </w:hyperlink>
    </w:p>
    <w:p w14:paraId="29B5019A" w14:textId="0E284B61" w:rsidR="00E758CB" w:rsidRDefault="00491DE8">
      <w:pPr>
        <w:pStyle w:val="Obsah3"/>
        <w:rPr>
          <w:rFonts w:asciiTheme="minorHAnsi" w:eastAsiaTheme="minorEastAsia" w:hAnsiTheme="minorHAnsi" w:cstheme="minorBidi"/>
          <w:noProof/>
          <w:sz w:val="22"/>
          <w:szCs w:val="22"/>
          <w:lang w:eastAsia="sk-SK"/>
        </w:rPr>
      </w:pPr>
      <w:hyperlink w:anchor="_Toc94683059" w:history="1">
        <w:r w:rsidR="00E758CB" w:rsidRPr="00D55D73">
          <w:rPr>
            <w:rStyle w:val="Hypertextovprepojenie"/>
            <w:noProof/>
          </w:rPr>
          <w:t>2.4.2</w:t>
        </w:r>
        <w:r w:rsidR="00E758CB">
          <w:rPr>
            <w:rFonts w:asciiTheme="minorHAnsi" w:eastAsiaTheme="minorEastAsia" w:hAnsiTheme="minorHAnsi" w:cstheme="minorBidi"/>
            <w:noProof/>
            <w:sz w:val="22"/>
            <w:szCs w:val="22"/>
            <w:lang w:eastAsia="sk-SK"/>
          </w:rPr>
          <w:tab/>
        </w:r>
        <w:r w:rsidR="00E758CB" w:rsidRPr="00D55D73">
          <w:rPr>
            <w:rStyle w:val="Hypertextovprepojenie"/>
            <w:noProof/>
          </w:rPr>
          <w:t>Účty a platby prijímateľa</w:t>
        </w:r>
        <w:r w:rsidR="00E758CB">
          <w:rPr>
            <w:noProof/>
            <w:webHidden/>
          </w:rPr>
          <w:tab/>
        </w:r>
        <w:r w:rsidR="00E758CB">
          <w:rPr>
            <w:noProof/>
            <w:webHidden/>
          </w:rPr>
          <w:fldChar w:fldCharType="begin"/>
        </w:r>
        <w:r w:rsidR="00E758CB">
          <w:rPr>
            <w:noProof/>
            <w:webHidden/>
          </w:rPr>
          <w:instrText xml:space="preserve"> PAGEREF _Toc94683059 \h </w:instrText>
        </w:r>
        <w:r w:rsidR="00E758CB">
          <w:rPr>
            <w:noProof/>
            <w:webHidden/>
          </w:rPr>
        </w:r>
        <w:r w:rsidR="00E758CB">
          <w:rPr>
            <w:noProof/>
            <w:webHidden/>
          </w:rPr>
          <w:fldChar w:fldCharType="separate"/>
        </w:r>
        <w:r w:rsidR="007F09E9">
          <w:rPr>
            <w:noProof/>
            <w:webHidden/>
          </w:rPr>
          <w:t>35</w:t>
        </w:r>
        <w:r w:rsidR="00E758CB">
          <w:rPr>
            <w:noProof/>
            <w:webHidden/>
          </w:rPr>
          <w:fldChar w:fldCharType="end"/>
        </w:r>
      </w:hyperlink>
    </w:p>
    <w:p w14:paraId="200B3C1A" w14:textId="3AE0889A" w:rsidR="00E758CB" w:rsidRDefault="00491DE8">
      <w:pPr>
        <w:pStyle w:val="Obsah3"/>
        <w:rPr>
          <w:rFonts w:asciiTheme="minorHAnsi" w:eastAsiaTheme="minorEastAsia" w:hAnsiTheme="minorHAnsi" w:cstheme="minorBidi"/>
          <w:noProof/>
          <w:sz w:val="22"/>
          <w:szCs w:val="22"/>
          <w:lang w:eastAsia="sk-SK"/>
        </w:rPr>
      </w:pPr>
      <w:hyperlink w:anchor="_Toc94683060" w:history="1">
        <w:r w:rsidR="00E758CB" w:rsidRPr="00D55D73">
          <w:rPr>
            <w:rStyle w:val="Hypertextovprepojenie"/>
            <w:noProof/>
          </w:rPr>
          <w:t>2.4.3</w:t>
        </w:r>
        <w:r w:rsidR="00E758CB">
          <w:rPr>
            <w:rFonts w:asciiTheme="minorHAnsi" w:eastAsiaTheme="minorEastAsia" w:hAnsiTheme="minorHAnsi" w:cstheme="minorBidi"/>
            <w:noProof/>
            <w:sz w:val="22"/>
            <w:szCs w:val="22"/>
            <w:lang w:eastAsia="sk-SK"/>
          </w:rPr>
          <w:tab/>
        </w:r>
        <w:r w:rsidR="00E758CB" w:rsidRPr="00D55D73">
          <w:rPr>
            <w:rStyle w:val="Hypertextovprepojenie"/>
            <w:noProof/>
          </w:rPr>
          <w:t>Oprávnenosť výdavkov</w:t>
        </w:r>
        <w:r w:rsidR="00E758CB">
          <w:rPr>
            <w:noProof/>
            <w:webHidden/>
          </w:rPr>
          <w:tab/>
        </w:r>
        <w:r w:rsidR="00E758CB">
          <w:rPr>
            <w:noProof/>
            <w:webHidden/>
          </w:rPr>
          <w:fldChar w:fldCharType="begin"/>
        </w:r>
        <w:r w:rsidR="00E758CB">
          <w:rPr>
            <w:noProof/>
            <w:webHidden/>
          </w:rPr>
          <w:instrText xml:space="preserve"> PAGEREF _Toc94683060 \h </w:instrText>
        </w:r>
        <w:r w:rsidR="00E758CB">
          <w:rPr>
            <w:noProof/>
            <w:webHidden/>
          </w:rPr>
        </w:r>
        <w:r w:rsidR="00E758CB">
          <w:rPr>
            <w:noProof/>
            <w:webHidden/>
          </w:rPr>
          <w:fldChar w:fldCharType="separate"/>
        </w:r>
        <w:r w:rsidR="007F09E9">
          <w:rPr>
            <w:noProof/>
            <w:webHidden/>
          </w:rPr>
          <w:t>38</w:t>
        </w:r>
        <w:r w:rsidR="00E758CB">
          <w:rPr>
            <w:noProof/>
            <w:webHidden/>
          </w:rPr>
          <w:fldChar w:fldCharType="end"/>
        </w:r>
      </w:hyperlink>
    </w:p>
    <w:p w14:paraId="6A0D6C09" w14:textId="52E556E8" w:rsidR="00E758CB" w:rsidRDefault="00491DE8">
      <w:pPr>
        <w:pStyle w:val="Obsah3"/>
        <w:rPr>
          <w:rFonts w:asciiTheme="minorHAnsi" w:eastAsiaTheme="minorEastAsia" w:hAnsiTheme="minorHAnsi" w:cstheme="minorBidi"/>
          <w:noProof/>
          <w:sz w:val="22"/>
          <w:szCs w:val="22"/>
          <w:lang w:eastAsia="sk-SK"/>
        </w:rPr>
      </w:pPr>
      <w:hyperlink w:anchor="_Toc94683061" w:history="1">
        <w:r w:rsidR="00E758CB" w:rsidRPr="00D55D73">
          <w:rPr>
            <w:rStyle w:val="Hypertextovprepojenie"/>
            <w:noProof/>
          </w:rPr>
          <w:t>2.4.4</w:t>
        </w:r>
        <w:r w:rsidR="00E758CB">
          <w:rPr>
            <w:rFonts w:asciiTheme="minorHAnsi" w:eastAsiaTheme="minorEastAsia" w:hAnsiTheme="minorHAnsi" w:cstheme="minorBidi"/>
            <w:noProof/>
            <w:sz w:val="22"/>
            <w:szCs w:val="22"/>
            <w:lang w:eastAsia="sk-SK"/>
          </w:rPr>
          <w:tab/>
        </w:r>
        <w:r w:rsidR="00E758CB" w:rsidRPr="00D55D73">
          <w:rPr>
            <w:rStyle w:val="Hypertextovprepojenie"/>
            <w:noProof/>
          </w:rPr>
          <w:t>Postupy pri žiadosti o platbu</w:t>
        </w:r>
        <w:r w:rsidR="00E758CB">
          <w:rPr>
            <w:noProof/>
            <w:webHidden/>
          </w:rPr>
          <w:tab/>
        </w:r>
        <w:r w:rsidR="00E758CB">
          <w:rPr>
            <w:noProof/>
            <w:webHidden/>
          </w:rPr>
          <w:fldChar w:fldCharType="begin"/>
        </w:r>
        <w:r w:rsidR="00E758CB">
          <w:rPr>
            <w:noProof/>
            <w:webHidden/>
          </w:rPr>
          <w:instrText xml:space="preserve"> PAGEREF _Toc94683061 \h </w:instrText>
        </w:r>
        <w:r w:rsidR="00E758CB">
          <w:rPr>
            <w:noProof/>
            <w:webHidden/>
          </w:rPr>
        </w:r>
        <w:r w:rsidR="00E758CB">
          <w:rPr>
            <w:noProof/>
            <w:webHidden/>
          </w:rPr>
          <w:fldChar w:fldCharType="separate"/>
        </w:r>
        <w:r w:rsidR="007F09E9">
          <w:rPr>
            <w:noProof/>
            <w:webHidden/>
          </w:rPr>
          <w:t>65</w:t>
        </w:r>
        <w:r w:rsidR="00E758CB">
          <w:rPr>
            <w:noProof/>
            <w:webHidden/>
          </w:rPr>
          <w:fldChar w:fldCharType="end"/>
        </w:r>
      </w:hyperlink>
    </w:p>
    <w:p w14:paraId="1FF6971F" w14:textId="4343EFC0" w:rsidR="00E758CB" w:rsidRDefault="00491DE8">
      <w:pPr>
        <w:pStyle w:val="Obsah3"/>
        <w:rPr>
          <w:rFonts w:asciiTheme="minorHAnsi" w:eastAsiaTheme="minorEastAsia" w:hAnsiTheme="minorHAnsi" w:cstheme="minorBidi"/>
          <w:noProof/>
          <w:sz w:val="22"/>
          <w:szCs w:val="22"/>
          <w:lang w:eastAsia="sk-SK"/>
        </w:rPr>
      </w:pPr>
      <w:hyperlink w:anchor="_Toc94683062" w:history="1">
        <w:r w:rsidR="00E758CB" w:rsidRPr="00D55D73">
          <w:rPr>
            <w:rStyle w:val="Hypertextovprepojenie"/>
            <w:noProof/>
          </w:rPr>
          <w:t>2.4.5</w:t>
        </w:r>
        <w:r w:rsidR="00E758CB">
          <w:rPr>
            <w:rFonts w:asciiTheme="minorHAnsi" w:eastAsiaTheme="minorEastAsia" w:hAnsiTheme="minorHAnsi" w:cstheme="minorBidi"/>
            <w:noProof/>
            <w:sz w:val="22"/>
            <w:szCs w:val="22"/>
            <w:lang w:eastAsia="sk-SK"/>
          </w:rPr>
          <w:tab/>
        </w:r>
        <w:r w:rsidR="00E758CB" w:rsidRPr="00D55D73">
          <w:rPr>
            <w:rStyle w:val="Hypertextovprepojenie"/>
            <w:noProof/>
          </w:rPr>
          <w:t>Špecifiká jednotlivých systémov financovania</w:t>
        </w:r>
        <w:r w:rsidR="00E758CB">
          <w:rPr>
            <w:noProof/>
            <w:webHidden/>
          </w:rPr>
          <w:tab/>
        </w:r>
        <w:r w:rsidR="00E758CB">
          <w:rPr>
            <w:noProof/>
            <w:webHidden/>
          </w:rPr>
          <w:fldChar w:fldCharType="begin"/>
        </w:r>
        <w:r w:rsidR="00E758CB">
          <w:rPr>
            <w:noProof/>
            <w:webHidden/>
          </w:rPr>
          <w:instrText xml:space="preserve"> PAGEREF _Toc94683062 \h </w:instrText>
        </w:r>
        <w:r w:rsidR="00E758CB">
          <w:rPr>
            <w:noProof/>
            <w:webHidden/>
          </w:rPr>
        </w:r>
        <w:r w:rsidR="00E758CB">
          <w:rPr>
            <w:noProof/>
            <w:webHidden/>
          </w:rPr>
          <w:fldChar w:fldCharType="separate"/>
        </w:r>
        <w:r w:rsidR="007F09E9">
          <w:rPr>
            <w:noProof/>
            <w:webHidden/>
          </w:rPr>
          <w:t>67</w:t>
        </w:r>
        <w:r w:rsidR="00E758CB">
          <w:rPr>
            <w:noProof/>
            <w:webHidden/>
          </w:rPr>
          <w:fldChar w:fldCharType="end"/>
        </w:r>
      </w:hyperlink>
    </w:p>
    <w:p w14:paraId="521051C8" w14:textId="2051810D" w:rsidR="00E758CB" w:rsidRDefault="00035304">
      <w:pPr>
        <w:pStyle w:val="Obsah3"/>
        <w:rPr>
          <w:rFonts w:asciiTheme="minorHAnsi" w:eastAsiaTheme="minorEastAsia" w:hAnsiTheme="minorHAnsi" w:cstheme="minorBidi"/>
          <w:noProof/>
          <w:sz w:val="22"/>
          <w:szCs w:val="22"/>
          <w:lang w:eastAsia="sk-SK"/>
        </w:rPr>
      </w:pPr>
      <w:r>
        <w:fldChar w:fldCharType="begin"/>
      </w:r>
      <w:r>
        <w:instrText xml:space="preserve"> HYPERLINK \l "_Toc94683063" </w:instrText>
      </w:r>
      <w:r>
        <w:fldChar w:fldCharType="separate"/>
      </w:r>
      <w:r w:rsidR="00E758CB" w:rsidRPr="00D55D73">
        <w:rPr>
          <w:rStyle w:val="Hypertextovprepojenie"/>
          <w:noProof/>
          <w:lang w:eastAsia="cs-CZ"/>
        </w:rPr>
        <w:t>2.4.6</w:t>
      </w:r>
      <w:r w:rsidR="00E758CB">
        <w:rPr>
          <w:rFonts w:asciiTheme="minorHAnsi" w:eastAsiaTheme="minorEastAsia" w:hAnsiTheme="minorHAnsi" w:cstheme="minorBidi"/>
          <w:noProof/>
          <w:sz w:val="22"/>
          <w:szCs w:val="22"/>
          <w:lang w:eastAsia="sk-SK"/>
        </w:rPr>
        <w:tab/>
      </w:r>
      <w:r w:rsidR="00E758CB" w:rsidRPr="00D55D73">
        <w:rPr>
          <w:rStyle w:val="Hypertextovprepojenie"/>
          <w:caps/>
          <w:noProof/>
          <w:lang w:eastAsia="cs-CZ"/>
        </w:rPr>
        <w:t>Ú</w:t>
      </w:r>
      <w:r w:rsidR="00E758CB" w:rsidRPr="00D55D73">
        <w:rPr>
          <w:rStyle w:val="Hypertextovprepojenie"/>
          <w:noProof/>
          <w:lang w:eastAsia="cs-CZ"/>
        </w:rPr>
        <w:t>čtovné doklady a ich prílohy</w:t>
      </w:r>
      <w:r w:rsidR="00E758CB">
        <w:rPr>
          <w:noProof/>
          <w:webHidden/>
        </w:rPr>
        <w:tab/>
      </w:r>
      <w:r w:rsidR="00E758CB">
        <w:rPr>
          <w:noProof/>
          <w:webHidden/>
        </w:rPr>
        <w:fldChar w:fldCharType="begin"/>
      </w:r>
      <w:r w:rsidR="00E758CB">
        <w:rPr>
          <w:noProof/>
          <w:webHidden/>
        </w:rPr>
        <w:instrText xml:space="preserve"> PAGEREF _Toc94683063 \h </w:instrText>
      </w:r>
      <w:r w:rsidR="00E758CB">
        <w:rPr>
          <w:noProof/>
          <w:webHidden/>
        </w:rPr>
      </w:r>
      <w:r w:rsidR="00E758CB">
        <w:rPr>
          <w:noProof/>
          <w:webHidden/>
        </w:rPr>
        <w:fldChar w:fldCharType="separate"/>
      </w:r>
      <w:ins w:id="31" w:author="Autor">
        <w:r w:rsidR="007F09E9">
          <w:rPr>
            <w:noProof/>
            <w:webHidden/>
          </w:rPr>
          <w:t>74</w:t>
        </w:r>
      </w:ins>
      <w:del w:id="32" w:author="Autor">
        <w:r w:rsidR="00C34924" w:rsidDel="007F09E9">
          <w:rPr>
            <w:noProof/>
            <w:webHidden/>
          </w:rPr>
          <w:delText>75</w:delText>
        </w:r>
      </w:del>
      <w:r w:rsidR="00E758CB">
        <w:rPr>
          <w:noProof/>
          <w:webHidden/>
        </w:rPr>
        <w:fldChar w:fldCharType="end"/>
      </w:r>
      <w:r>
        <w:rPr>
          <w:noProof/>
        </w:rPr>
        <w:fldChar w:fldCharType="end"/>
      </w:r>
    </w:p>
    <w:p w14:paraId="571E5779" w14:textId="71D0A391" w:rsidR="00E758CB" w:rsidRDefault="00491DE8">
      <w:pPr>
        <w:pStyle w:val="Obsah3"/>
        <w:rPr>
          <w:rFonts w:asciiTheme="minorHAnsi" w:eastAsiaTheme="minorEastAsia" w:hAnsiTheme="minorHAnsi" w:cstheme="minorBidi"/>
          <w:noProof/>
          <w:sz w:val="22"/>
          <w:szCs w:val="22"/>
          <w:lang w:eastAsia="sk-SK"/>
        </w:rPr>
      </w:pPr>
      <w:hyperlink w:anchor="_Toc94683064" w:history="1">
        <w:r w:rsidR="00E758CB" w:rsidRPr="00D55D73">
          <w:rPr>
            <w:rStyle w:val="Hypertextovprepojenie"/>
            <w:noProof/>
          </w:rPr>
          <w:t>2.4.7</w:t>
        </w:r>
        <w:r w:rsidR="00E758CB">
          <w:rPr>
            <w:rFonts w:asciiTheme="minorHAnsi" w:eastAsiaTheme="minorEastAsia" w:hAnsiTheme="minorHAnsi" w:cstheme="minorBidi"/>
            <w:noProof/>
            <w:sz w:val="22"/>
            <w:szCs w:val="22"/>
            <w:lang w:eastAsia="sk-SK"/>
          </w:rPr>
          <w:tab/>
        </w:r>
        <w:r w:rsidR="00E758CB" w:rsidRPr="00D55D73">
          <w:rPr>
            <w:rStyle w:val="Hypertextovprepojenie"/>
            <w:noProof/>
          </w:rPr>
          <w:t>Nezrovnalosti a vysporiadanie finančných vzťahov</w:t>
        </w:r>
        <w:r w:rsidR="00E758CB">
          <w:rPr>
            <w:noProof/>
            <w:webHidden/>
          </w:rPr>
          <w:tab/>
        </w:r>
        <w:r w:rsidR="00E758CB">
          <w:rPr>
            <w:noProof/>
            <w:webHidden/>
          </w:rPr>
          <w:fldChar w:fldCharType="begin"/>
        </w:r>
        <w:r w:rsidR="00E758CB">
          <w:rPr>
            <w:noProof/>
            <w:webHidden/>
          </w:rPr>
          <w:instrText xml:space="preserve"> PAGEREF _Toc94683064 \h </w:instrText>
        </w:r>
        <w:r w:rsidR="00E758CB">
          <w:rPr>
            <w:noProof/>
            <w:webHidden/>
          </w:rPr>
        </w:r>
        <w:r w:rsidR="00E758CB">
          <w:rPr>
            <w:noProof/>
            <w:webHidden/>
          </w:rPr>
          <w:fldChar w:fldCharType="separate"/>
        </w:r>
        <w:r w:rsidR="007F09E9">
          <w:rPr>
            <w:noProof/>
            <w:webHidden/>
          </w:rPr>
          <w:t>90</w:t>
        </w:r>
        <w:r w:rsidR="00E758CB">
          <w:rPr>
            <w:noProof/>
            <w:webHidden/>
          </w:rPr>
          <w:fldChar w:fldCharType="end"/>
        </w:r>
      </w:hyperlink>
    </w:p>
    <w:p w14:paraId="420E936D" w14:textId="6C1FD554" w:rsidR="00E758CB" w:rsidRDefault="00491DE8">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94683065" w:history="1">
        <w:r w:rsidR="00E758CB" w:rsidRPr="00D55D73">
          <w:rPr>
            <w:rStyle w:val="Hypertextovprepojenie"/>
            <w:noProof/>
          </w:rPr>
          <w:t>2.5</w:t>
        </w:r>
        <w:r w:rsidR="00E758CB">
          <w:rPr>
            <w:rFonts w:asciiTheme="minorHAnsi" w:eastAsiaTheme="minorEastAsia" w:hAnsiTheme="minorHAnsi" w:cstheme="minorBidi"/>
            <w:noProof/>
            <w:sz w:val="22"/>
            <w:szCs w:val="22"/>
            <w:lang w:eastAsia="sk-SK"/>
          </w:rPr>
          <w:tab/>
        </w:r>
        <w:r w:rsidR="00E758CB" w:rsidRPr="00D55D73">
          <w:rPr>
            <w:rStyle w:val="Hypertextovprepojenie"/>
            <w:noProof/>
          </w:rPr>
          <w:t>Verejné obstarávanie</w:t>
        </w:r>
        <w:r w:rsidR="00E758CB">
          <w:rPr>
            <w:noProof/>
            <w:webHidden/>
          </w:rPr>
          <w:tab/>
        </w:r>
        <w:r w:rsidR="00E758CB">
          <w:rPr>
            <w:noProof/>
            <w:webHidden/>
          </w:rPr>
          <w:fldChar w:fldCharType="begin"/>
        </w:r>
        <w:r w:rsidR="00E758CB">
          <w:rPr>
            <w:noProof/>
            <w:webHidden/>
          </w:rPr>
          <w:instrText xml:space="preserve"> PAGEREF _Toc94683065 \h </w:instrText>
        </w:r>
        <w:r w:rsidR="00E758CB">
          <w:rPr>
            <w:noProof/>
            <w:webHidden/>
          </w:rPr>
        </w:r>
        <w:r w:rsidR="00E758CB">
          <w:rPr>
            <w:noProof/>
            <w:webHidden/>
          </w:rPr>
          <w:fldChar w:fldCharType="separate"/>
        </w:r>
        <w:r w:rsidR="007F09E9">
          <w:rPr>
            <w:noProof/>
            <w:webHidden/>
          </w:rPr>
          <w:t>95</w:t>
        </w:r>
        <w:r w:rsidR="00E758CB">
          <w:rPr>
            <w:noProof/>
            <w:webHidden/>
          </w:rPr>
          <w:fldChar w:fldCharType="end"/>
        </w:r>
      </w:hyperlink>
    </w:p>
    <w:p w14:paraId="443A879A" w14:textId="1C47E7B0" w:rsidR="00E758CB" w:rsidRDefault="00491DE8">
      <w:pPr>
        <w:pStyle w:val="Obsah1"/>
        <w:tabs>
          <w:tab w:val="left" w:pos="482"/>
          <w:tab w:val="right" w:leader="dot" w:pos="9060"/>
        </w:tabs>
        <w:rPr>
          <w:rFonts w:asciiTheme="minorHAnsi" w:eastAsiaTheme="minorEastAsia" w:hAnsiTheme="minorHAnsi" w:cstheme="minorBidi"/>
          <w:noProof/>
          <w:sz w:val="22"/>
          <w:szCs w:val="22"/>
          <w:lang w:eastAsia="sk-SK"/>
        </w:rPr>
      </w:pPr>
      <w:hyperlink w:anchor="_Toc94683066" w:history="1">
        <w:r w:rsidR="00E758CB" w:rsidRPr="00D55D73">
          <w:rPr>
            <w:rStyle w:val="Hypertextovprepojenie"/>
            <w:noProof/>
          </w:rPr>
          <w:t>3</w:t>
        </w:r>
        <w:r w:rsidR="00E758CB">
          <w:rPr>
            <w:rFonts w:asciiTheme="minorHAnsi" w:eastAsiaTheme="minorEastAsia" w:hAnsiTheme="minorHAnsi" w:cstheme="minorBidi"/>
            <w:noProof/>
            <w:sz w:val="22"/>
            <w:szCs w:val="22"/>
            <w:lang w:eastAsia="sk-SK"/>
          </w:rPr>
          <w:tab/>
        </w:r>
        <w:r w:rsidR="00E758CB" w:rsidRPr="00D55D73">
          <w:rPr>
            <w:rStyle w:val="Hypertextovprepojenie"/>
            <w:noProof/>
          </w:rPr>
          <w:t>Kontrola a overovanie oprávnenosti výdavkov</w:t>
        </w:r>
        <w:r w:rsidR="00E758CB">
          <w:rPr>
            <w:noProof/>
            <w:webHidden/>
          </w:rPr>
          <w:tab/>
        </w:r>
        <w:r w:rsidR="00E758CB">
          <w:rPr>
            <w:noProof/>
            <w:webHidden/>
          </w:rPr>
          <w:fldChar w:fldCharType="begin"/>
        </w:r>
        <w:r w:rsidR="00E758CB">
          <w:rPr>
            <w:noProof/>
            <w:webHidden/>
          </w:rPr>
          <w:instrText xml:space="preserve"> PAGEREF _Toc94683066 \h </w:instrText>
        </w:r>
        <w:r w:rsidR="00E758CB">
          <w:rPr>
            <w:noProof/>
            <w:webHidden/>
          </w:rPr>
        </w:r>
        <w:r w:rsidR="00E758CB">
          <w:rPr>
            <w:noProof/>
            <w:webHidden/>
          </w:rPr>
          <w:fldChar w:fldCharType="separate"/>
        </w:r>
        <w:r w:rsidR="007F09E9">
          <w:rPr>
            <w:noProof/>
            <w:webHidden/>
          </w:rPr>
          <w:t>97</w:t>
        </w:r>
        <w:r w:rsidR="00E758CB">
          <w:rPr>
            <w:noProof/>
            <w:webHidden/>
          </w:rPr>
          <w:fldChar w:fldCharType="end"/>
        </w:r>
      </w:hyperlink>
    </w:p>
    <w:p w14:paraId="1470F1F8" w14:textId="0D8FFB45" w:rsidR="00E758CB" w:rsidRDefault="00491DE8">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94683067" w:history="1">
        <w:r w:rsidR="00E758CB" w:rsidRPr="00D55D73">
          <w:rPr>
            <w:rStyle w:val="Hypertextovprepojenie"/>
            <w:noProof/>
          </w:rPr>
          <w:t>3.1</w:t>
        </w:r>
        <w:r w:rsidR="00E758CB">
          <w:rPr>
            <w:rFonts w:asciiTheme="minorHAnsi" w:eastAsiaTheme="minorEastAsia" w:hAnsiTheme="minorHAnsi" w:cstheme="minorBidi"/>
            <w:noProof/>
            <w:sz w:val="22"/>
            <w:szCs w:val="22"/>
            <w:lang w:eastAsia="sk-SK"/>
          </w:rPr>
          <w:tab/>
        </w:r>
        <w:r w:rsidR="00E758CB" w:rsidRPr="00D55D73">
          <w:rPr>
            <w:rStyle w:val="Hypertextovprepojenie"/>
            <w:noProof/>
          </w:rPr>
          <w:t>Administratívna finančná kontrola</w:t>
        </w:r>
        <w:r w:rsidR="00E758CB">
          <w:rPr>
            <w:noProof/>
            <w:webHidden/>
          </w:rPr>
          <w:tab/>
        </w:r>
        <w:r w:rsidR="00E758CB">
          <w:rPr>
            <w:noProof/>
            <w:webHidden/>
          </w:rPr>
          <w:fldChar w:fldCharType="begin"/>
        </w:r>
        <w:r w:rsidR="00E758CB">
          <w:rPr>
            <w:noProof/>
            <w:webHidden/>
          </w:rPr>
          <w:instrText xml:space="preserve"> PAGEREF _Toc94683067 \h </w:instrText>
        </w:r>
        <w:r w:rsidR="00E758CB">
          <w:rPr>
            <w:noProof/>
            <w:webHidden/>
          </w:rPr>
        </w:r>
        <w:r w:rsidR="00E758CB">
          <w:rPr>
            <w:noProof/>
            <w:webHidden/>
          </w:rPr>
          <w:fldChar w:fldCharType="separate"/>
        </w:r>
        <w:r w:rsidR="007F09E9">
          <w:rPr>
            <w:noProof/>
            <w:webHidden/>
          </w:rPr>
          <w:t>97</w:t>
        </w:r>
        <w:r w:rsidR="00E758CB">
          <w:rPr>
            <w:noProof/>
            <w:webHidden/>
          </w:rPr>
          <w:fldChar w:fldCharType="end"/>
        </w:r>
      </w:hyperlink>
    </w:p>
    <w:p w14:paraId="4BFF7476" w14:textId="67A73F9C" w:rsidR="00E758CB" w:rsidRDefault="00491DE8">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94683068" w:history="1">
        <w:r w:rsidR="00E758CB" w:rsidRPr="00D55D73">
          <w:rPr>
            <w:rStyle w:val="Hypertextovprepojenie"/>
            <w:noProof/>
          </w:rPr>
          <w:t>3.2</w:t>
        </w:r>
        <w:r w:rsidR="00E758CB">
          <w:rPr>
            <w:rFonts w:asciiTheme="minorHAnsi" w:eastAsiaTheme="minorEastAsia" w:hAnsiTheme="minorHAnsi" w:cstheme="minorBidi"/>
            <w:noProof/>
            <w:sz w:val="22"/>
            <w:szCs w:val="22"/>
            <w:lang w:eastAsia="sk-SK"/>
          </w:rPr>
          <w:tab/>
        </w:r>
        <w:r w:rsidR="00E758CB" w:rsidRPr="00D55D73">
          <w:rPr>
            <w:rStyle w:val="Hypertextovprepojenie"/>
            <w:noProof/>
          </w:rPr>
          <w:t>Finančná kontrola na mieste</w:t>
        </w:r>
        <w:r w:rsidR="00E758CB">
          <w:rPr>
            <w:noProof/>
            <w:webHidden/>
          </w:rPr>
          <w:tab/>
        </w:r>
        <w:r w:rsidR="00E758CB">
          <w:rPr>
            <w:noProof/>
            <w:webHidden/>
          </w:rPr>
          <w:fldChar w:fldCharType="begin"/>
        </w:r>
        <w:r w:rsidR="00E758CB">
          <w:rPr>
            <w:noProof/>
            <w:webHidden/>
          </w:rPr>
          <w:instrText xml:space="preserve"> PAGEREF _Toc94683068 \h </w:instrText>
        </w:r>
        <w:r w:rsidR="00E758CB">
          <w:rPr>
            <w:noProof/>
            <w:webHidden/>
          </w:rPr>
        </w:r>
        <w:r w:rsidR="00E758CB">
          <w:rPr>
            <w:noProof/>
            <w:webHidden/>
          </w:rPr>
          <w:fldChar w:fldCharType="separate"/>
        </w:r>
        <w:r w:rsidR="007F09E9">
          <w:rPr>
            <w:noProof/>
            <w:webHidden/>
          </w:rPr>
          <w:t>100</w:t>
        </w:r>
        <w:r w:rsidR="00E758CB">
          <w:rPr>
            <w:noProof/>
            <w:webHidden/>
          </w:rPr>
          <w:fldChar w:fldCharType="end"/>
        </w:r>
      </w:hyperlink>
    </w:p>
    <w:p w14:paraId="2223A3A4" w14:textId="164030B2" w:rsidR="00E758CB" w:rsidRDefault="00491DE8">
      <w:pPr>
        <w:pStyle w:val="Obsah1"/>
        <w:tabs>
          <w:tab w:val="left" w:pos="482"/>
          <w:tab w:val="right" w:leader="dot" w:pos="9060"/>
        </w:tabs>
        <w:rPr>
          <w:rFonts w:asciiTheme="minorHAnsi" w:eastAsiaTheme="minorEastAsia" w:hAnsiTheme="minorHAnsi" w:cstheme="minorBidi"/>
          <w:noProof/>
          <w:sz w:val="22"/>
          <w:szCs w:val="22"/>
          <w:lang w:eastAsia="sk-SK"/>
        </w:rPr>
      </w:pPr>
      <w:hyperlink w:anchor="_Toc94683069" w:history="1">
        <w:r w:rsidR="00E758CB" w:rsidRPr="00D55D73">
          <w:rPr>
            <w:rStyle w:val="Hypertextovprepojenie"/>
            <w:noProof/>
          </w:rPr>
          <w:t>4</w:t>
        </w:r>
        <w:r w:rsidR="00E758CB">
          <w:rPr>
            <w:rFonts w:asciiTheme="minorHAnsi" w:eastAsiaTheme="minorEastAsia" w:hAnsiTheme="minorHAnsi" w:cstheme="minorBidi"/>
            <w:noProof/>
            <w:sz w:val="22"/>
            <w:szCs w:val="22"/>
            <w:lang w:eastAsia="sk-SK"/>
          </w:rPr>
          <w:tab/>
        </w:r>
        <w:r w:rsidR="00E758CB" w:rsidRPr="00D55D73">
          <w:rPr>
            <w:rStyle w:val="Hypertextovprepojenie"/>
            <w:noProof/>
          </w:rPr>
          <w:t>Prechodné a záverečné ustanovenia</w:t>
        </w:r>
        <w:r w:rsidR="00E758CB">
          <w:rPr>
            <w:noProof/>
            <w:webHidden/>
          </w:rPr>
          <w:tab/>
        </w:r>
        <w:r w:rsidR="00E758CB">
          <w:rPr>
            <w:noProof/>
            <w:webHidden/>
          </w:rPr>
          <w:fldChar w:fldCharType="begin"/>
        </w:r>
        <w:r w:rsidR="00E758CB">
          <w:rPr>
            <w:noProof/>
            <w:webHidden/>
          </w:rPr>
          <w:instrText xml:space="preserve"> PAGEREF _Toc94683069 \h </w:instrText>
        </w:r>
        <w:r w:rsidR="00E758CB">
          <w:rPr>
            <w:noProof/>
            <w:webHidden/>
          </w:rPr>
        </w:r>
        <w:r w:rsidR="00E758CB">
          <w:rPr>
            <w:noProof/>
            <w:webHidden/>
          </w:rPr>
          <w:fldChar w:fldCharType="separate"/>
        </w:r>
        <w:r w:rsidR="007F09E9">
          <w:rPr>
            <w:noProof/>
            <w:webHidden/>
          </w:rPr>
          <w:t>107</w:t>
        </w:r>
        <w:r w:rsidR="00E758CB">
          <w:rPr>
            <w:noProof/>
            <w:webHidden/>
          </w:rPr>
          <w:fldChar w:fldCharType="end"/>
        </w:r>
      </w:hyperlink>
    </w:p>
    <w:p w14:paraId="4C499D13" w14:textId="3798DB28" w:rsidR="00E758CB" w:rsidRDefault="00491DE8">
      <w:pPr>
        <w:pStyle w:val="Obsah1"/>
        <w:tabs>
          <w:tab w:val="left" w:pos="482"/>
          <w:tab w:val="right" w:leader="dot" w:pos="9060"/>
        </w:tabs>
        <w:rPr>
          <w:rFonts w:asciiTheme="minorHAnsi" w:eastAsiaTheme="minorEastAsia" w:hAnsiTheme="minorHAnsi" w:cstheme="minorBidi"/>
          <w:noProof/>
          <w:sz w:val="22"/>
          <w:szCs w:val="22"/>
          <w:lang w:eastAsia="sk-SK"/>
        </w:rPr>
      </w:pPr>
      <w:hyperlink w:anchor="_Toc94683070" w:history="1">
        <w:r w:rsidR="00E758CB" w:rsidRPr="00D55D73">
          <w:rPr>
            <w:rStyle w:val="Hypertextovprepojenie"/>
            <w:noProof/>
          </w:rPr>
          <w:t>5</w:t>
        </w:r>
        <w:r w:rsidR="00E758CB">
          <w:rPr>
            <w:rFonts w:asciiTheme="minorHAnsi" w:eastAsiaTheme="minorEastAsia" w:hAnsiTheme="minorHAnsi" w:cstheme="minorBidi"/>
            <w:noProof/>
            <w:sz w:val="22"/>
            <w:szCs w:val="22"/>
            <w:lang w:eastAsia="sk-SK"/>
          </w:rPr>
          <w:tab/>
        </w:r>
        <w:r w:rsidR="00E758CB" w:rsidRPr="00D55D73">
          <w:rPr>
            <w:rStyle w:val="Hypertextovprepojenie"/>
            <w:noProof/>
          </w:rPr>
          <w:t>Prílohy</w:t>
        </w:r>
        <w:r w:rsidR="00E758CB">
          <w:rPr>
            <w:noProof/>
            <w:webHidden/>
          </w:rPr>
          <w:tab/>
        </w:r>
        <w:r w:rsidR="00E758CB">
          <w:rPr>
            <w:noProof/>
            <w:webHidden/>
          </w:rPr>
          <w:fldChar w:fldCharType="begin"/>
        </w:r>
        <w:r w:rsidR="00E758CB">
          <w:rPr>
            <w:noProof/>
            <w:webHidden/>
          </w:rPr>
          <w:instrText xml:space="preserve"> PAGEREF _Toc94683070 \h </w:instrText>
        </w:r>
        <w:r w:rsidR="00E758CB">
          <w:rPr>
            <w:noProof/>
            <w:webHidden/>
          </w:rPr>
        </w:r>
        <w:r w:rsidR="00E758CB">
          <w:rPr>
            <w:noProof/>
            <w:webHidden/>
          </w:rPr>
          <w:fldChar w:fldCharType="separate"/>
        </w:r>
        <w:r w:rsidR="007F09E9">
          <w:rPr>
            <w:noProof/>
            <w:webHidden/>
          </w:rPr>
          <w:t>108</w:t>
        </w:r>
        <w:r w:rsidR="00E758CB">
          <w:rPr>
            <w:noProof/>
            <w:webHidden/>
          </w:rPr>
          <w:fldChar w:fldCharType="end"/>
        </w:r>
      </w:hyperlink>
    </w:p>
    <w:p w14:paraId="3F1BBB38" w14:textId="7E1C53BC" w:rsidR="00E758CB" w:rsidRDefault="00491DE8">
      <w:pPr>
        <w:pStyle w:val="Obsah1"/>
        <w:tabs>
          <w:tab w:val="right" w:leader="dot" w:pos="9060"/>
        </w:tabs>
        <w:rPr>
          <w:rFonts w:asciiTheme="minorHAnsi" w:eastAsiaTheme="minorEastAsia" w:hAnsiTheme="minorHAnsi" w:cstheme="minorBidi"/>
          <w:noProof/>
          <w:sz w:val="22"/>
          <w:szCs w:val="22"/>
          <w:lang w:eastAsia="sk-SK"/>
        </w:rPr>
      </w:pPr>
      <w:hyperlink w:anchor="_Toc94683071" w:history="1">
        <w:r w:rsidR="00E758CB" w:rsidRPr="00D55D73">
          <w:rPr>
            <w:rStyle w:val="Hypertextovprepojenie"/>
            <w:noProof/>
          </w:rPr>
          <w:t>6 Sumár najčastejších identifiko-vaných chýb</w:t>
        </w:r>
        <w:r w:rsidR="00E758CB">
          <w:rPr>
            <w:noProof/>
            <w:webHidden/>
          </w:rPr>
          <w:tab/>
        </w:r>
        <w:r w:rsidR="00E758CB">
          <w:rPr>
            <w:noProof/>
            <w:webHidden/>
          </w:rPr>
          <w:fldChar w:fldCharType="begin"/>
        </w:r>
        <w:r w:rsidR="00E758CB">
          <w:rPr>
            <w:noProof/>
            <w:webHidden/>
          </w:rPr>
          <w:instrText xml:space="preserve"> PAGEREF _Toc94683071 \h </w:instrText>
        </w:r>
        <w:r w:rsidR="00E758CB">
          <w:rPr>
            <w:noProof/>
            <w:webHidden/>
          </w:rPr>
        </w:r>
        <w:r w:rsidR="00E758CB">
          <w:rPr>
            <w:noProof/>
            <w:webHidden/>
          </w:rPr>
          <w:fldChar w:fldCharType="separate"/>
        </w:r>
        <w:r w:rsidR="007F09E9">
          <w:rPr>
            <w:noProof/>
            <w:webHidden/>
          </w:rPr>
          <w:t>110</w:t>
        </w:r>
        <w:r w:rsidR="00E758CB">
          <w:rPr>
            <w:noProof/>
            <w:webHidden/>
          </w:rPr>
          <w:fldChar w:fldCharType="end"/>
        </w:r>
      </w:hyperlink>
    </w:p>
    <w:p w14:paraId="51CD76CD" w14:textId="77777777" w:rsidR="003979B2" w:rsidRPr="0073389C" w:rsidRDefault="000C0542" w:rsidP="003979B2">
      <w:pPr>
        <w:spacing w:after="120"/>
        <w:rPr>
          <w:sz w:val="20"/>
        </w:rPr>
      </w:pPr>
      <w:r w:rsidRPr="00E135DC">
        <w:rPr>
          <w:rFonts w:cs="Arial"/>
          <w:b/>
          <w:szCs w:val="19"/>
        </w:rPr>
        <w:fldChar w:fldCharType="end"/>
      </w:r>
    </w:p>
    <w:p w14:paraId="52536F7D" w14:textId="77777777" w:rsidR="00AE5A8F" w:rsidRPr="00720323" w:rsidRDefault="00AE5A8F" w:rsidP="009F56AB">
      <w:pPr>
        <w:pStyle w:val="Nadpis1"/>
        <w:spacing w:line="288" w:lineRule="auto"/>
        <w:jc w:val="both"/>
        <w:rPr>
          <w:rFonts w:ascii="Arial" w:hAnsi="Arial"/>
          <w:sz w:val="56"/>
          <w:lang w:val="sk-SK"/>
        </w:rPr>
      </w:pPr>
      <w:bookmarkStart w:id="33" w:name="_Toc440372853"/>
      <w:bookmarkStart w:id="34" w:name="_Toc94683042"/>
      <w:r w:rsidRPr="00720323">
        <w:rPr>
          <w:rFonts w:ascii="Arial" w:hAnsi="Arial"/>
          <w:sz w:val="56"/>
          <w:lang w:val="sk-SK"/>
        </w:rPr>
        <w:lastRenderedPageBreak/>
        <w:t>Úvod</w:t>
      </w:r>
      <w:bookmarkEnd w:id="28"/>
      <w:bookmarkEnd w:id="33"/>
      <w:bookmarkEnd w:id="34"/>
    </w:p>
    <w:p w14:paraId="65E8E028" w14:textId="77777777" w:rsidR="00AE5A8F" w:rsidRPr="0073389C" w:rsidRDefault="00AE5A8F" w:rsidP="009F56AB">
      <w:pPr>
        <w:pStyle w:val="Nadpis2"/>
        <w:spacing w:line="288" w:lineRule="auto"/>
        <w:jc w:val="both"/>
        <w:rPr>
          <w:lang w:val="sk-SK"/>
        </w:rPr>
      </w:pPr>
      <w:bookmarkStart w:id="35" w:name="_Toc410907844"/>
      <w:r w:rsidRPr="0073389C">
        <w:rPr>
          <w:lang w:val="sk-SK"/>
        </w:rPr>
        <w:t xml:space="preserve"> </w:t>
      </w:r>
      <w:bookmarkStart w:id="36" w:name="_Toc440372854"/>
      <w:bookmarkStart w:id="37" w:name="_Toc94683043"/>
      <w:r w:rsidR="004D282A" w:rsidRPr="0073389C">
        <w:rPr>
          <w:lang w:val="sk-SK"/>
        </w:rPr>
        <w:t>Ú</w:t>
      </w:r>
      <w:r w:rsidRPr="0073389C">
        <w:rPr>
          <w:lang w:val="sk-SK"/>
        </w:rPr>
        <w:t xml:space="preserve">činnosť </w:t>
      </w:r>
      <w:r w:rsidR="00A028FD" w:rsidRPr="0073389C">
        <w:rPr>
          <w:lang w:val="sk-SK"/>
        </w:rPr>
        <w:t>p</w:t>
      </w:r>
      <w:r w:rsidRPr="0073389C">
        <w:rPr>
          <w:lang w:val="sk-SK"/>
        </w:rPr>
        <w:t>ríručky</w:t>
      </w:r>
      <w:bookmarkEnd w:id="35"/>
      <w:r w:rsidR="00A028FD" w:rsidRPr="0073389C">
        <w:rPr>
          <w:lang w:val="sk-SK"/>
        </w:rPr>
        <w:t xml:space="preserve"> pre p</w:t>
      </w:r>
      <w:r w:rsidR="001917F5" w:rsidRPr="0073389C">
        <w:rPr>
          <w:lang w:val="sk-SK"/>
        </w:rPr>
        <w:t>rijímateľa</w:t>
      </w:r>
      <w:bookmarkEnd w:id="36"/>
      <w:bookmarkEnd w:id="37"/>
    </w:p>
    <w:p w14:paraId="31EC3EE4" w14:textId="77777777" w:rsidR="00387966" w:rsidRDefault="00387966" w:rsidP="00387966">
      <w:pPr>
        <w:spacing w:before="120" w:line="288" w:lineRule="auto"/>
        <w:jc w:val="both"/>
      </w:pPr>
      <w:r>
        <w:t>P</w:t>
      </w:r>
      <w:r w:rsidRPr="0073389C">
        <w:t>ríručk</w:t>
      </w:r>
      <w:r>
        <w:t>a</w:t>
      </w:r>
      <w:r w:rsidRPr="0073389C">
        <w:t xml:space="preserve"> </w:t>
      </w:r>
      <w:r w:rsidR="00C74CE1">
        <w:t xml:space="preserve">pre </w:t>
      </w:r>
      <w:r w:rsidRPr="0073389C">
        <w:t xml:space="preserve">prijímateľa OP EVS (ďalej len „príručka“) </w:t>
      </w:r>
      <w:r>
        <w:t xml:space="preserve">je vypracovaná v súlade s Nariadením Ministerstva vnútra Slovenskej republiky č. </w:t>
      </w:r>
      <w:r w:rsidR="001B46EA">
        <w:t>5</w:t>
      </w:r>
      <w:r w:rsidR="00BF7859">
        <w:t>9</w:t>
      </w:r>
      <w:r>
        <w:t>/201</w:t>
      </w:r>
      <w:r w:rsidR="00BF7859">
        <w:t>6</w:t>
      </w:r>
      <w:r w:rsidR="001B46EA">
        <w:t xml:space="preserve"> zo dňa </w:t>
      </w:r>
      <w:r w:rsidR="00BF7859">
        <w:t>17. 06. 2016</w:t>
      </w:r>
      <w:r>
        <w:t xml:space="preserve"> o postavení riadiaceho orgánu, sprostredkovateľských orgánov, platobnej jednotky a úlohách v rámci niektorých operačných programov. </w:t>
      </w:r>
    </w:p>
    <w:p w14:paraId="4F357AEE" w14:textId="77777777" w:rsidR="00A408BF" w:rsidRPr="0073389C" w:rsidRDefault="00387966" w:rsidP="00A408BF">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V príručke</w:t>
      </w:r>
      <w:r w:rsidR="00E60279" w:rsidRPr="0073389C">
        <w:rPr>
          <w:rFonts w:ascii="Arial" w:hAnsi="Arial" w:cs="Arial"/>
          <w:sz w:val="19"/>
          <w:szCs w:val="19"/>
          <w:lang w:val="sk-SK"/>
        </w:rPr>
        <w:t xml:space="preserve"> a každ</w:t>
      </w:r>
      <w:r>
        <w:rPr>
          <w:rFonts w:ascii="Arial" w:hAnsi="Arial" w:cs="Arial"/>
          <w:sz w:val="19"/>
          <w:szCs w:val="19"/>
          <w:lang w:val="sk-SK"/>
        </w:rPr>
        <w:t>ej</w:t>
      </w:r>
      <w:r w:rsidR="00E60279" w:rsidRPr="0073389C">
        <w:rPr>
          <w:rFonts w:ascii="Arial" w:hAnsi="Arial" w:cs="Arial"/>
          <w:sz w:val="19"/>
          <w:szCs w:val="19"/>
          <w:lang w:val="sk-SK"/>
        </w:rPr>
        <w:t xml:space="preserve"> jej aktualizáci</w:t>
      </w:r>
      <w:r>
        <w:rPr>
          <w:rFonts w:ascii="Arial" w:hAnsi="Arial" w:cs="Arial"/>
          <w:sz w:val="19"/>
          <w:szCs w:val="19"/>
          <w:lang w:val="sk-SK"/>
        </w:rPr>
        <w:t>i</w:t>
      </w:r>
      <w:r w:rsidR="00E60279" w:rsidRPr="0073389C">
        <w:rPr>
          <w:rFonts w:ascii="Arial" w:hAnsi="Arial" w:cs="Arial"/>
          <w:sz w:val="19"/>
          <w:szCs w:val="19"/>
          <w:lang w:val="sk-SK"/>
        </w:rPr>
        <w:t xml:space="preserve"> </w:t>
      </w:r>
      <w:r w:rsidR="00001004" w:rsidRPr="0073389C">
        <w:rPr>
          <w:rFonts w:ascii="Arial" w:hAnsi="Arial" w:cs="Arial"/>
          <w:sz w:val="19"/>
          <w:szCs w:val="19"/>
          <w:lang w:val="sk-SK"/>
        </w:rPr>
        <w:t xml:space="preserve">bude </w:t>
      </w:r>
      <w:r w:rsidR="00E60279" w:rsidRPr="0073389C">
        <w:rPr>
          <w:rFonts w:ascii="Arial" w:hAnsi="Arial" w:cs="Arial"/>
          <w:sz w:val="19"/>
          <w:szCs w:val="19"/>
          <w:lang w:val="sk-SK"/>
        </w:rPr>
        <w:t xml:space="preserve">po schválení vyznačený dátum účinnosti, pričom príručka </w:t>
      </w:r>
      <w:r>
        <w:rPr>
          <w:rFonts w:ascii="Arial" w:hAnsi="Arial" w:cs="Arial"/>
          <w:sz w:val="19"/>
          <w:szCs w:val="19"/>
          <w:lang w:val="sk-SK"/>
        </w:rPr>
        <w:t>nenadobudne</w:t>
      </w:r>
      <w:r w:rsidR="00E60279" w:rsidRPr="0073389C">
        <w:rPr>
          <w:rFonts w:ascii="Arial" w:hAnsi="Arial" w:cs="Arial"/>
          <w:sz w:val="19"/>
          <w:szCs w:val="19"/>
          <w:lang w:val="sk-SK"/>
        </w:rPr>
        <w:t xml:space="preserve"> úč</w:t>
      </w:r>
      <w:r w:rsidR="00120B9A" w:rsidRPr="0073389C">
        <w:rPr>
          <w:rFonts w:ascii="Arial" w:hAnsi="Arial" w:cs="Arial"/>
          <w:sz w:val="19"/>
          <w:szCs w:val="19"/>
          <w:lang w:val="sk-SK"/>
        </w:rPr>
        <w:t xml:space="preserve">innosť </w:t>
      </w:r>
      <w:r w:rsidR="00E60279" w:rsidRPr="0073389C">
        <w:rPr>
          <w:rFonts w:ascii="Arial" w:hAnsi="Arial" w:cs="Arial"/>
          <w:sz w:val="19"/>
          <w:szCs w:val="19"/>
          <w:lang w:val="sk-SK"/>
        </w:rPr>
        <w:t xml:space="preserve">skôr ako došlo k jej zverejneniu na webovom sídle </w:t>
      </w:r>
      <w:r w:rsidR="00D35CC4">
        <w:rPr>
          <w:rStyle w:val="Hypertextovprepojenie"/>
          <w:rFonts w:cs="Arial"/>
          <w:szCs w:val="19"/>
          <w:lang w:val="sk-SK"/>
        </w:rPr>
        <w:t>www.reformuj.sk</w:t>
      </w:r>
      <w:r w:rsidR="00E60279" w:rsidRPr="0073389C">
        <w:rPr>
          <w:rFonts w:ascii="Arial" w:hAnsi="Arial" w:cs="Arial"/>
          <w:sz w:val="19"/>
          <w:szCs w:val="19"/>
          <w:lang w:val="sk-SK"/>
        </w:rPr>
        <w:t>.</w:t>
      </w:r>
    </w:p>
    <w:p w14:paraId="51B9EEF3" w14:textId="77777777" w:rsidR="00AE5A8F" w:rsidRPr="0073389C" w:rsidRDefault="00A408BF" w:rsidP="007B5322">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w:t>
      </w:r>
      <w:r w:rsidR="00AE5A8F" w:rsidRPr="0073389C">
        <w:rPr>
          <w:rFonts w:ascii="Arial" w:hAnsi="Arial" w:cs="Arial"/>
          <w:sz w:val="19"/>
          <w:szCs w:val="19"/>
          <w:lang w:val="sk-SK"/>
        </w:rPr>
        <w:t>ríručka je záväzná pre všetkých prijímateľov, ktorí realizujú projekt</w:t>
      </w:r>
      <w:r w:rsidR="00AB2351" w:rsidRPr="0073389C">
        <w:rPr>
          <w:rFonts w:ascii="Arial" w:hAnsi="Arial" w:cs="Arial"/>
          <w:sz w:val="19"/>
          <w:szCs w:val="19"/>
          <w:lang w:val="sk-SK"/>
        </w:rPr>
        <w:t xml:space="preserve"> </w:t>
      </w:r>
      <w:r w:rsidR="00AE5A8F" w:rsidRPr="0073389C">
        <w:rPr>
          <w:rFonts w:ascii="Arial" w:hAnsi="Arial" w:cs="Arial"/>
          <w:sz w:val="19"/>
          <w:szCs w:val="19"/>
          <w:lang w:val="sk-SK"/>
        </w:rPr>
        <w:t xml:space="preserve">a s ktorými </w:t>
      </w:r>
      <w:r w:rsidR="00C57815" w:rsidRPr="0073389C">
        <w:rPr>
          <w:rFonts w:ascii="Arial" w:hAnsi="Arial" w:cs="Arial"/>
          <w:sz w:val="19"/>
          <w:szCs w:val="19"/>
          <w:lang w:val="sk-SK"/>
        </w:rPr>
        <w:t>r</w:t>
      </w:r>
      <w:r w:rsidR="008B1AA4" w:rsidRPr="0073389C">
        <w:rPr>
          <w:rFonts w:ascii="Arial" w:hAnsi="Arial" w:cs="Arial"/>
          <w:sz w:val="19"/>
          <w:szCs w:val="19"/>
          <w:lang w:val="sk-SK"/>
        </w:rPr>
        <w:t>iadiaci orgán pre Operačný program Efektívna verejná správa (ďalej len</w:t>
      </w:r>
      <w:r w:rsidR="0082781E" w:rsidRPr="0073389C">
        <w:rPr>
          <w:rFonts w:ascii="Arial" w:hAnsi="Arial" w:cs="Arial"/>
          <w:sz w:val="19"/>
          <w:szCs w:val="19"/>
          <w:lang w:val="sk-SK"/>
        </w:rPr>
        <w:t xml:space="preserve"> </w:t>
      </w:r>
      <w:r w:rsidR="008B1AA4" w:rsidRPr="0073389C">
        <w:rPr>
          <w:rFonts w:ascii="Arial" w:hAnsi="Arial" w:cs="Arial"/>
          <w:sz w:val="19"/>
          <w:szCs w:val="19"/>
          <w:lang w:val="sk-SK"/>
        </w:rPr>
        <w:t>„</w:t>
      </w:r>
      <w:r w:rsidR="0082781E" w:rsidRPr="0073389C">
        <w:rPr>
          <w:rFonts w:ascii="Arial" w:hAnsi="Arial" w:cs="Arial"/>
          <w:sz w:val="19"/>
          <w:szCs w:val="19"/>
          <w:lang w:val="sk-SK"/>
        </w:rPr>
        <w:t>poskytovateľ</w:t>
      </w:r>
      <w:r w:rsidR="008B1AA4" w:rsidRPr="0073389C">
        <w:rPr>
          <w:rFonts w:ascii="Arial" w:hAnsi="Arial" w:cs="Arial"/>
          <w:sz w:val="19"/>
          <w:szCs w:val="19"/>
          <w:lang w:val="sk-SK"/>
        </w:rPr>
        <w:t xml:space="preserve">“) </w:t>
      </w:r>
      <w:r w:rsidR="00AE5A8F" w:rsidRPr="0073389C">
        <w:rPr>
          <w:rFonts w:ascii="Arial" w:hAnsi="Arial" w:cs="Arial"/>
          <w:sz w:val="19"/>
          <w:szCs w:val="19"/>
          <w:lang w:val="sk-SK"/>
        </w:rPr>
        <w:t xml:space="preserve">uzatvoril </w:t>
      </w:r>
      <w:r w:rsidR="00C57815" w:rsidRPr="0073389C">
        <w:rPr>
          <w:rFonts w:ascii="Arial" w:hAnsi="Arial" w:cs="Arial"/>
          <w:sz w:val="19"/>
          <w:szCs w:val="19"/>
          <w:lang w:val="sk-SK"/>
        </w:rPr>
        <w:t xml:space="preserve">Zmluvu </w:t>
      </w:r>
      <w:r w:rsidR="00AE5A8F" w:rsidRPr="0073389C">
        <w:rPr>
          <w:rFonts w:ascii="Arial" w:hAnsi="Arial" w:cs="Arial"/>
          <w:sz w:val="19"/>
          <w:szCs w:val="19"/>
          <w:lang w:val="sk-SK"/>
        </w:rPr>
        <w:t>o poskytnutí NFP</w:t>
      </w:r>
      <w:r w:rsidR="0086688B" w:rsidRPr="0073389C">
        <w:rPr>
          <w:rFonts w:ascii="Arial" w:hAnsi="Arial" w:cs="Arial"/>
          <w:sz w:val="19"/>
          <w:szCs w:val="19"/>
          <w:lang w:val="sk-SK"/>
        </w:rPr>
        <w:t xml:space="preserve"> (ďalej len „z</w:t>
      </w:r>
      <w:r w:rsidR="00C57815" w:rsidRPr="0073389C">
        <w:rPr>
          <w:rFonts w:ascii="Arial" w:hAnsi="Arial" w:cs="Arial"/>
          <w:sz w:val="19"/>
          <w:szCs w:val="19"/>
          <w:lang w:val="sk-SK"/>
        </w:rPr>
        <w:t>mluva o NFP“)</w:t>
      </w:r>
      <w:r w:rsidR="008B1AA4" w:rsidRPr="0073389C">
        <w:rPr>
          <w:rFonts w:ascii="Arial" w:hAnsi="Arial" w:cs="Arial"/>
          <w:sz w:val="19"/>
          <w:szCs w:val="19"/>
          <w:lang w:val="sk-SK"/>
        </w:rPr>
        <w:t xml:space="preserve">, resp. zaslal rozhodnutie o schválení ŽoNFP v prípade projektov TP, alebo ak je </w:t>
      </w:r>
      <w:r w:rsidR="00C57815" w:rsidRPr="0073389C">
        <w:rPr>
          <w:rFonts w:ascii="Arial" w:hAnsi="Arial" w:cs="Arial"/>
          <w:sz w:val="19"/>
          <w:szCs w:val="19"/>
          <w:lang w:val="sk-SK"/>
        </w:rPr>
        <w:t>p</w:t>
      </w:r>
      <w:r w:rsidR="008B1AA4" w:rsidRPr="0073389C">
        <w:rPr>
          <w:rFonts w:ascii="Arial" w:hAnsi="Arial" w:cs="Arial"/>
          <w:sz w:val="19"/>
          <w:szCs w:val="19"/>
          <w:lang w:val="sk-SK"/>
        </w:rPr>
        <w:t>rijímateľom organizačný útvar MV SR.</w:t>
      </w:r>
      <w:r w:rsidR="00AE5A8F" w:rsidRPr="0073389C">
        <w:rPr>
          <w:rFonts w:ascii="Arial" w:hAnsi="Arial" w:cs="Arial"/>
          <w:sz w:val="19"/>
          <w:szCs w:val="19"/>
          <w:lang w:val="sk-SK"/>
        </w:rPr>
        <w:t xml:space="preserve"> </w:t>
      </w:r>
    </w:p>
    <w:p w14:paraId="6510CF18" w14:textId="77777777" w:rsidR="00AE5A8F" w:rsidRPr="0073389C" w:rsidRDefault="00AE5A8F" w:rsidP="007B5322">
      <w:pPr>
        <w:spacing w:before="120" w:after="120" w:line="288" w:lineRule="auto"/>
        <w:jc w:val="both"/>
      </w:pPr>
      <w:r w:rsidRPr="0073389C">
        <w:t xml:space="preserve">Príručka je </w:t>
      </w:r>
      <w:r w:rsidR="008B1AA4" w:rsidRPr="0073389C">
        <w:t xml:space="preserve">v zmysle Systému riadenia európskych štrukturálnych a investičných fondov (ďalej len „SR EŠIF“) záväzným riadiacim dokumentom </w:t>
      </w:r>
      <w:r w:rsidR="0082781E" w:rsidRPr="0073389C">
        <w:t>poskytovateľa</w:t>
      </w:r>
      <w:r w:rsidR="008B1AA4" w:rsidRPr="0073389C">
        <w:t xml:space="preserve">, ktorý predstavuje procesný nástroj popisujúci jednotlivé fázy implementácie projektov. </w:t>
      </w:r>
    </w:p>
    <w:p w14:paraId="50E5BE5C" w14:textId="77777777" w:rsidR="00AE5A8F" w:rsidRPr="0073389C" w:rsidRDefault="00AE5A8F" w:rsidP="007B5322">
      <w:pPr>
        <w:spacing w:before="120" w:after="120" w:line="288" w:lineRule="auto"/>
        <w:jc w:val="both"/>
      </w:pPr>
      <w:r w:rsidRPr="0073389C">
        <w:t xml:space="preserve">Príručka je otvoreným dokumentom, v ktorom si </w:t>
      </w:r>
      <w:r w:rsidR="0082781E" w:rsidRPr="0073389C">
        <w:t>poskytovateľ</w:t>
      </w:r>
      <w:r w:rsidR="00E01782" w:rsidRPr="0073389C">
        <w:t xml:space="preserve"> </w:t>
      </w:r>
      <w:r w:rsidRPr="0073389C">
        <w:t xml:space="preserve">vyhradzuje právo upravovať a aktualizovať </w:t>
      </w:r>
      <w:r w:rsidR="00EC0303" w:rsidRPr="0073389C">
        <w:t xml:space="preserve">jej </w:t>
      </w:r>
      <w:r w:rsidRPr="0073389C">
        <w:t xml:space="preserve">znenie v zmysle zmien v nariadeniach EÚ, vo všeobecne platných právnych predpisoch, v </w:t>
      </w:r>
      <w:r w:rsidR="008B1AA4" w:rsidRPr="0073389C">
        <w:t>SR EŠIF</w:t>
      </w:r>
      <w:r w:rsidR="001429B2" w:rsidRPr="0073389C">
        <w:t>,</w:t>
      </w:r>
      <w:r w:rsidRPr="0073389C">
        <w:t xml:space="preserve"> </w:t>
      </w:r>
      <w:r w:rsidR="003029B2" w:rsidRPr="0073389C">
        <w:t xml:space="preserve">v Systéme finančného riadenia štrukturálnych fondov, Kohézneho fondu a Európskeho námorného a rybárskeho fondu na programové obdobie 2014 – 2020 </w:t>
      </w:r>
      <w:r w:rsidR="00E01782" w:rsidRPr="0073389C">
        <w:t xml:space="preserve">(ďalej len „SFR“) </w:t>
      </w:r>
      <w:r w:rsidR="003029B2" w:rsidRPr="0073389C">
        <w:t xml:space="preserve">a </w:t>
      </w:r>
      <w:r w:rsidRPr="0073389C">
        <w:t xml:space="preserve">platných metodických pokynoch CKO, usmernení CO, resp. z vlastného podnetu, ktorý si prax vyžiada. Aktualizácie </w:t>
      </w:r>
      <w:r w:rsidR="00DF7C9B" w:rsidRPr="0073389C">
        <w:t>p</w:t>
      </w:r>
      <w:r w:rsidR="002E17A0" w:rsidRPr="0073389C">
        <w:t xml:space="preserve">ríručky </w:t>
      </w:r>
      <w:r w:rsidRPr="0073389C">
        <w:t>sú pre prijímateľa záväzné.</w:t>
      </w:r>
    </w:p>
    <w:p w14:paraId="18C4A5D1" w14:textId="77777777" w:rsidR="002F293D" w:rsidRPr="0073389C" w:rsidRDefault="002F293D" w:rsidP="007B5322">
      <w:pPr>
        <w:spacing w:before="120" w:after="120" w:line="288" w:lineRule="auto"/>
        <w:jc w:val="both"/>
      </w:pPr>
      <w:r w:rsidRPr="0073389C">
        <w:t xml:space="preserve">V prípade, ak sú ustanovenia tejto </w:t>
      </w:r>
      <w:r w:rsidR="00DF7C9B" w:rsidRPr="0073389C">
        <w:t>p</w:t>
      </w:r>
      <w:r w:rsidRPr="0073389C">
        <w:t>ríručky v rozpore so všeobecne záväznými právnymi predpismi, SFR, SR EŠIF, metodickými pokynmi a usmerneniami CKO a CO, tak vo vzťahu k </w:t>
      </w:r>
      <w:r w:rsidR="00997DF4" w:rsidRPr="0073389C">
        <w:t>p</w:t>
      </w:r>
      <w:r w:rsidRPr="0073389C">
        <w:t>ríručke sú tieto všeobecné právne predpisy, ustanovenia SR EŠIF, SFR, usmernenia CKO a CO nadradené.</w:t>
      </w:r>
    </w:p>
    <w:p w14:paraId="4B1A06F6" w14:textId="77777777" w:rsidR="002F293D" w:rsidRDefault="002F293D" w:rsidP="007B5322">
      <w:pPr>
        <w:spacing w:before="120" w:after="120" w:line="288" w:lineRule="auto"/>
        <w:jc w:val="both"/>
      </w:pPr>
      <w:r w:rsidRPr="0073389C">
        <w:t xml:space="preserve">SR EŠIF a metodické pokyny CKO sú zverejnené na stránke </w:t>
      </w:r>
      <w:hyperlink r:id="rId9" w:history="1">
        <w:r w:rsidRPr="0073389C">
          <w:rPr>
            <w:rStyle w:val="Hypertextovprepojenie"/>
          </w:rPr>
          <w:t>www.partnerskadohoda.gov.sk</w:t>
        </w:r>
      </w:hyperlink>
      <w:r w:rsidRPr="0073389C">
        <w:t xml:space="preserve">, SFR je zverejnený na stránke </w:t>
      </w:r>
      <w:hyperlink r:id="rId10" w:history="1">
        <w:r w:rsidRPr="0073389C">
          <w:rPr>
            <w:rStyle w:val="Hypertextovprepojenie"/>
          </w:rPr>
          <w:t>www.finance.gov.sk</w:t>
        </w:r>
      </w:hyperlink>
      <w:r w:rsidRPr="0073389C">
        <w:t xml:space="preserve"> (Finančné vzťahy s EÚ/</w:t>
      </w:r>
      <w:r w:rsidR="003F672D">
        <w:t xml:space="preserve"> </w:t>
      </w:r>
      <w:r w:rsidRPr="0073389C">
        <w:t>Povstupové fondy EÚ/Programové obdobie 2014-2020/Európske štrukturálne a investičné fondy/Materiály).</w:t>
      </w:r>
    </w:p>
    <w:p w14:paraId="635E442C" w14:textId="5B2BC883" w:rsidR="002F0379" w:rsidRPr="00720323" w:rsidRDefault="00A73798" w:rsidP="002F0379">
      <w:pPr>
        <w:autoSpaceDE w:val="0"/>
        <w:autoSpaceDN w:val="0"/>
        <w:adjustRightInd w:val="0"/>
        <w:spacing w:before="120" w:after="120" w:line="288" w:lineRule="auto"/>
        <w:jc w:val="both"/>
        <w:rPr>
          <w:ins w:id="38" w:author="Autor"/>
          <w:rStyle w:val="Hypertextovprepojenie"/>
          <w:szCs w:val="19"/>
        </w:rPr>
      </w:pPr>
      <w:r w:rsidRPr="007F09E9">
        <w:rPr>
          <w:szCs w:val="19"/>
        </w:rPr>
        <w:t>S</w:t>
      </w:r>
      <w:r w:rsidR="00C709A5" w:rsidRPr="007F09E9">
        <w:rPr>
          <w:szCs w:val="19"/>
        </w:rPr>
        <w:t> účinnosťou od 15.</w:t>
      </w:r>
      <w:r w:rsidR="004D61A7" w:rsidRPr="007F09E9">
        <w:rPr>
          <w:bCs/>
          <w:szCs w:val="19"/>
        </w:rPr>
        <w:t xml:space="preserve"> </w:t>
      </w:r>
      <w:r w:rsidR="00C709A5" w:rsidRPr="007F09E9">
        <w:rPr>
          <w:szCs w:val="19"/>
        </w:rPr>
        <w:t>06.</w:t>
      </w:r>
      <w:r w:rsidR="004D61A7" w:rsidRPr="007F09E9">
        <w:rPr>
          <w:bCs/>
          <w:szCs w:val="19"/>
        </w:rPr>
        <w:t xml:space="preserve"> </w:t>
      </w:r>
      <w:r w:rsidR="00C709A5" w:rsidRPr="007F09E9">
        <w:rPr>
          <w:szCs w:val="19"/>
        </w:rPr>
        <w:t xml:space="preserve">2021  spôsoboch kontroly projektov, kontrolu/finančnú kontrolu VO upravuje </w:t>
      </w:r>
      <w:r w:rsidR="002F0379" w:rsidRPr="007F09E9">
        <w:rPr>
          <w:bCs/>
          <w:szCs w:val="19"/>
        </w:rPr>
        <w:t>„</w:t>
      </w:r>
      <w:r w:rsidR="00C709A5" w:rsidRPr="007F09E9">
        <w:rPr>
          <w:rFonts w:cs="Arial"/>
          <w:szCs w:val="19"/>
          <w:lang w:eastAsia="sk-SK"/>
        </w:rPr>
        <w:t>Jednotná príručka pre žiadateľov/prijímateľov</w:t>
      </w:r>
      <w:r w:rsidR="002F0379" w:rsidRPr="007F09E9">
        <w:rPr>
          <w:rFonts w:cs="Arial"/>
          <w:szCs w:val="19"/>
          <w:lang w:eastAsia="sk-SK"/>
        </w:rPr>
        <w:t xml:space="preserve"> k procesu a kontrole </w:t>
      </w:r>
      <w:r w:rsidR="002F0379" w:rsidRPr="007F09E9">
        <w:rPr>
          <w:rFonts w:cs="Arial"/>
          <w:szCs w:val="19"/>
        </w:rPr>
        <w:t>verejného obstarávania/</w:t>
      </w:r>
      <w:r w:rsidR="002F0379" w:rsidRPr="007F09E9">
        <w:rPr>
          <w:rFonts w:cs="Arial"/>
          <w:szCs w:val="19"/>
          <w:lang w:eastAsia="sk-SK"/>
        </w:rPr>
        <w:t>obstarávania“</w:t>
      </w:r>
      <w:r w:rsidR="00D706D4" w:rsidRPr="007F09E9">
        <w:rPr>
          <w:rFonts w:cs="Arial"/>
          <w:szCs w:val="19"/>
          <w:lang w:eastAsia="sk-SK"/>
        </w:rPr>
        <w:t xml:space="preserve"> (ďalej len Jednotná príručka k VO</w:t>
      </w:r>
      <w:r w:rsidR="00CA64B9" w:rsidRPr="007F09E9">
        <w:rPr>
          <w:rStyle w:val="Odkaznapoznmkupodiarou"/>
          <w:rFonts w:cs="Arial"/>
          <w:sz w:val="19"/>
          <w:szCs w:val="19"/>
          <w:lang w:eastAsia="sk-SK"/>
        </w:rPr>
        <w:footnoteReference w:id="2"/>
      </w:r>
      <w:r w:rsidR="00D706D4" w:rsidRPr="007F09E9">
        <w:rPr>
          <w:rFonts w:cs="Arial"/>
          <w:szCs w:val="19"/>
          <w:lang w:eastAsia="sk-SK"/>
        </w:rPr>
        <w:t xml:space="preserve">) </w:t>
      </w:r>
      <w:r w:rsidR="002F0379" w:rsidRPr="007F09E9">
        <w:rPr>
          <w:rFonts w:cs="Arial"/>
          <w:szCs w:val="19"/>
          <w:lang w:eastAsia="sk-SK"/>
        </w:rPr>
        <w:t xml:space="preserve"> zverejnená na </w:t>
      </w:r>
      <w:r w:rsidR="002F0379" w:rsidRPr="007F09E9">
        <w:rPr>
          <w:szCs w:val="19"/>
        </w:rPr>
        <w:t>webovom sídle poskytovateľa</w:t>
      </w:r>
      <w:r w:rsidR="002F0379" w:rsidRPr="00720323">
        <w:rPr>
          <w:szCs w:val="19"/>
        </w:rPr>
        <w:t xml:space="preserve">: </w:t>
      </w:r>
      <w:hyperlink r:id="rId11" w:history="1">
        <w:r w:rsidR="002F0379" w:rsidRPr="00720323">
          <w:rPr>
            <w:rStyle w:val="Hypertextovprepojenie"/>
            <w:szCs w:val="19"/>
          </w:rPr>
          <w:t>http://www.reformuj.sk/dokument/projektove-dokumenty/</w:t>
        </w:r>
      </w:hyperlink>
      <w:ins w:id="39" w:author="Autor">
        <w:r w:rsidR="00080FF6" w:rsidRPr="00720323">
          <w:rPr>
            <w:rStyle w:val="Hypertextovprepojenie"/>
            <w:color w:val="auto"/>
            <w:szCs w:val="19"/>
            <w:u w:val="none"/>
          </w:rPr>
          <w:t xml:space="preserve"> a</w:t>
        </w:r>
        <w:del w:id="40" w:author="Autor">
          <w:r w:rsidR="00080FF6" w:rsidRPr="00720323" w:rsidDel="0008145D">
            <w:rPr>
              <w:rStyle w:val="Hypertextovprepojenie"/>
              <w:color w:val="auto"/>
              <w:szCs w:val="19"/>
              <w:u w:val="none"/>
            </w:rPr>
            <w:delText> </w:delText>
          </w:r>
        </w:del>
        <w:r w:rsidR="0008145D" w:rsidRPr="00720323">
          <w:rPr>
            <w:rStyle w:val="Hypertextovprepojenie"/>
            <w:color w:val="auto"/>
            <w:szCs w:val="19"/>
            <w:u w:val="none"/>
          </w:rPr>
          <w:t xml:space="preserve"> na </w:t>
        </w:r>
        <w:r w:rsidR="00080FF6" w:rsidRPr="00720323">
          <w:rPr>
            <w:rStyle w:val="Hypertextovprepojenie"/>
            <w:color w:val="auto"/>
            <w:szCs w:val="19"/>
            <w:u w:val="none"/>
          </w:rPr>
          <w:t>webovom sídle CKO:</w:t>
        </w:r>
        <w:r w:rsidR="00080FF6" w:rsidRPr="00720323">
          <w:rPr>
            <w:rStyle w:val="Hypertextovprepojenie"/>
            <w:color w:val="auto"/>
            <w:szCs w:val="19"/>
          </w:rPr>
          <w:t xml:space="preserve"> </w:t>
        </w:r>
      </w:ins>
      <w:r w:rsidR="00080FF6" w:rsidRPr="00720323">
        <w:rPr>
          <w:rStyle w:val="Hypertextovprepojenie"/>
          <w:szCs w:val="19"/>
        </w:rPr>
        <w:fldChar w:fldCharType="begin"/>
      </w:r>
      <w:r w:rsidR="00080FF6" w:rsidRPr="00720323">
        <w:rPr>
          <w:rStyle w:val="Hypertextovprepojenie"/>
          <w:szCs w:val="19"/>
        </w:rPr>
        <w:instrText xml:space="preserve"> HYPERLINK "https://www.partnerskadohoda.gov.sk/zakladne-dokumenty/" </w:instrText>
      </w:r>
      <w:r w:rsidR="00080FF6" w:rsidRPr="00720323">
        <w:rPr>
          <w:rStyle w:val="Hypertextovprepojenie"/>
          <w:szCs w:val="19"/>
        </w:rPr>
        <w:fldChar w:fldCharType="separate"/>
      </w:r>
      <w:ins w:id="41" w:author="Autor">
        <w:r w:rsidR="00080FF6" w:rsidRPr="00720323">
          <w:rPr>
            <w:rStyle w:val="Hypertextovprepojenie"/>
            <w:szCs w:val="19"/>
          </w:rPr>
          <w:t>https://www.partnerskadohoda.gov.sk/zakladne-dokumenty/</w:t>
        </w:r>
        <w:r w:rsidR="00080FF6" w:rsidRPr="00720323">
          <w:rPr>
            <w:rStyle w:val="Hypertextovprepojenie"/>
            <w:szCs w:val="19"/>
          </w:rPr>
          <w:fldChar w:fldCharType="end"/>
        </w:r>
        <w:r w:rsidR="0008145D" w:rsidRPr="00720323">
          <w:rPr>
            <w:rStyle w:val="Hypertextovprepojenie"/>
            <w:color w:val="auto"/>
            <w:szCs w:val="19"/>
          </w:rPr>
          <w:t>.</w:t>
        </w:r>
      </w:ins>
    </w:p>
    <w:p w14:paraId="0247B304" w14:textId="740E7023" w:rsidR="008A37E6" w:rsidRPr="007F09E9" w:rsidDel="0008145D" w:rsidRDefault="008A37E6" w:rsidP="00720323">
      <w:pPr>
        <w:autoSpaceDE w:val="0"/>
        <w:autoSpaceDN w:val="0"/>
        <w:adjustRightInd w:val="0"/>
        <w:spacing w:before="120" w:after="120"/>
        <w:jc w:val="both"/>
        <w:rPr>
          <w:del w:id="42" w:author="Autor"/>
          <w:sz w:val="20"/>
        </w:rPr>
      </w:pPr>
      <w:ins w:id="43" w:author="Autor">
        <w:r w:rsidRPr="00720323">
          <w:rPr>
            <w:szCs w:val="19"/>
          </w:rPr>
          <w:t>S účinnosťou od 17.</w:t>
        </w:r>
        <w:r w:rsidR="00803762" w:rsidRPr="007F09E9">
          <w:rPr>
            <w:szCs w:val="19"/>
          </w:rPr>
          <w:t>0</w:t>
        </w:r>
        <w:r w:rsidRPr="00720323">
          <w:rPr>
            <w:szCs w:val="19"/>
          </w:rPr>
          <w:t xml:space="preserve">6.2022 </w:t>
        </w:r>
        <w:r w:rsidR="0065498C" w:rsidRPr="00720323">
          <w:rPr>
            <w:szCs w:val="19"/>
          </w:rPr>
          <w:t xml:space="preserve">upravuje spôsob predkladania dokumentácie k žiadosti o platbu, kde prijímateľom je ministerstvo alebo ostatný </w:t>
        </w:r>
        <w:r w:rsidR="000D3959" w:rsidRPr="007F09E9">
          <w:rPr>
            <w:szCs w:val="19"/>
          </w:rPr>
          <w:t xml:space="preserve">ústredný </w:t>
        </w:r>
        <w:r w:rsidR="0065498C" w:rsidRPr="00720323">
          <w:rPr>
            <w:szCs w:val="19"/>
          </w:rPr>
          <w:t>orgán štátnej správy</w:t>
        </w:r>
        <w:r w:rsidR="00435BC5" w:rsidRPr="007F09E9">
          <w:rPr>
            <w:rStyle w:val="Odkaznapoznmkupodiarou"/>
            <w:sz w:val="19"/>
            <w:szCs w:val="19"/>
          </w:rPr>
          <w:footnoteReference w:id="3"/>
        </w:r>
        <w:r w:rsidR="0008145D" w:rsidRPr="007F09E9">
          <w:rPr>
            <w:szCs w:val="19"/>
          </w:rPr>
          <w:t xml:space="preserve"> alebo organizácie v ich zriaďovateľskej pôsobnosti</w:t>
        </w:r>
        <w:r w:rsidR="0065498C" w:rsidRPr="00720323">
          <w:rPr>
            <w:szCs w:val="19"/>
          </w:rPr>
          <w:t xml:space="preserve"> „Jednotná príručka k predkladaniu dokumentácie k žiadosti o platbu, kde prijímateľom je ministerstvo alebo ostatný ústredný orgán štátnej správy</w:t>
        </w:r>
        <w:r w:rsidR="0065498C" w:rsidRPr="007F09E9">
          <w:rPr>
            <w:szCs w:val="19"/>
          </w:rPr>
          <w:t>“ (ďalej len Jednotná príručka</w:t>
        </w:r>
        <w:r w:rsidR="0065498C" w:rsidRPr="00720323">
          <w:rPr>
            <w:sz w:val="20"/>
          </w:rPr>
          <w:t xml:space="preserve"> </w:t>
        </w:r>
        <w:r w:rsidR="00F32954">
          <w:rPr>
            <w:sz w:val="20"/>
          </w:rPr>
          <w:t xml:space="preserve">k </w:t>
        </w:r>
        <w:r w:rsidR="0065498C" w:rsidRPr="007F09E9">
          <w:rPr>
            <w:szCs w:val="19"/>
          </w:rPr>
          <w:t>ŽoP</w:t>
        </w:r>
        <w:r w:rsidR="0065498C" w:rsidRPr="007F09E9">
          <w:rPr>
            <w:rStyle w:val="Odkaznapoznmkupodiarou"/>
            <w:sz w:val="19"/>
            <w:szCs w:val="19"/>
          </w:rPr>
          <w:footnoteReference w:id="4"/>
        </w:r>
        <w:r w:rsidR="0065498C" w:rsidRPr="007F09E9">
          <w:rPr>
            <w:szCs w:val="19"/>
          </w:rPr>
          <w:t xml:space="preserve">) </w:t>
        </w:r>
        <w:r w:rsidR="0065498C" w:rsidRPr="007F09E9">
          <w:rPr>
            <w:rFonts w:cs="Arial"/>
            <w:szCs w:val="19"/>
            <w:lang w:eastAsia="sk-SK"/>
          </w:rPr>
          <w:t xml:space="preserve">zverejnená </w:t>
        </w:r>
        <w:r w:rsidR="0008145D" w:rsidRPr="007F09E9">
          <w:rPr>
            <w:rFonts w:cs="Arial"/>
            <w:szCs w:val="19"/>
            <w:lang w:eastAsia="sk-SK"/>
          </w:rPr>
          <w:t xml:space="preserve">na webovom sídle poskytovateľa: </w:t>
        </w:r>
        <w:r w:rsidR="0008145D" w:rsidRPr="007F09E9">
          <w:rPr>
            <w:rFonts w:cs="Arial"/>
            <w:szCs w:val="19"/>
            <w:lang w:eastAsia="sk-SK"/>
          </w:rPr>
          <w:fldChar w:fldCharType="begin"/>
        </w:r>
        <w:r w:rsidR="0008145D" w:rsidRPr="007F09E9">
          <w:rPr>
            <w:rFonts w:cs="Arial"/>
            <w:szCs w:val="19"/>
            <w:lang w:eastAsia="sk-SK"/>
          </w:rPr>
          <w:instrText xml:space="preserve"> HYPERLINK "http://www.reformuj.sk/dokument/projektove-dokumenty/" </w:instrText>
        </w:r>
        <w:r w:rsidR="0008145D" w:rsidRPr="007F09E9">
          <w:rPr>
            <w:rFonts w:cs="Arial"/>
            <w:szCs w:val="19"/>
            <w:lang w:eastAsia="sk-SK"/>
          </w:rPr>
          <w:fldChar w:fldCharType="separate"/>
        </w:r>
        <w:r w:rsidR="0008145D" w:rsidRPr="007F09E9">
          <w:rPr>
            <w:rStyle w:val="Hypertextovprepojenie"/>
            <w:rFonts w:cs="Arial"/>
            <w:szCs w:val="19"/>
            <w:lang w:eastAsia="sk-SK"/>
          </w:rPr>
          <w:t>http://www.reformuj.sk/dokument/projektove-dokumenty/</w:t>
        </w:r>
        <w:r w:rsidR="0008145D" w:rsidRPr="007F09E9">
          <w:rPr>
            <w:rFonts w:cs="Arial"/>
            <w:szCs w:val="19"/>
            <w:lang w:eastAsia="sk-SK"/>
          </w:rPr>
          <w:fldChar w:fldCharType="end"/>
        </w:r>
        <w:r w:rsidR="0008145D" w:rsidRPr="007F09E9">
          <w:rPr>
            <w:rFonts w:cs="Arial"/>
            <w:szCs w:val="19"/>
            <w:lang w:eastAsia="sk-SK"/>
          </w:rPr>
          <w:t xml:space="preserve"> a na webovom sídle CKO: </w:t>
        </w:r>
        <w:r w:rsidR="0008145D" w:rsidRPr="007F09E9">
          <w:rPr>
            <w:rFonts w:cs="Arial"/>
            <w:szCs w:val="19"/>
            <w:lang w:eastAsia="sk-SK"/>
          </w:rPr>
          <w:fldChar w:fldCharType="begin"/>
        </w:r>
        <w:r w:rsidR="0008145D" w:rsidRPr="007F09E9">
          <w:rPr>
            <w:rFonts w:cs="Arial"/>
            <w:szCs w:val="19"/>
            <w:lang w:eastAsia="sk-SK"/>
          </w:rPr>
          <w:instrText xml:space="preserve"> HYPERLINK "https://www.partnerskadohoda.gov.sk/zakladne-dokumenty/" </w:instrText>
        </w:r>
        <w:r w:rsidR="0008145D" w:rsidRPr="007F09E9">
          <w:rPr>
            <w:rFonts w:cs="Arial"/>
            <w:szCs w:val="19"/>
            <w:lang w:eastAsia="sk-SK"/>
          </w:rPr>
          <w:fldChar w:fldCharType="separate"/>
        </w:r>
        <w:r w:rsidR="0008145D" w:rsidRPr="007F09E9">
          <w:rPr>
            <w:rStyle w:val="Hypertextovprepojenie"/>
            <w:rFonts w:cs="Arial"/>
            <w:szCs w:val="19"/>
            <w:lang w:eastAsia="sk-SK"/>
          </w:rPr>
          <w:t>https://www.partnerskadohoda.gov.sk/zakladne-dokumenty/</w:t>
        </w:r>
        <w:r w:rsidR="0008145D" w:rsidRPr="007F09E9">
          <w:rPr>
            <w:rFonts w:cs="Arial"/>
            <w:szCs w:val="19"/>
            <w:lang w:eastAsia="sk-SK"/>
          </w:rPr>
          <w:fldChar w:fldCharType="end"/>
        </w:r>
        <w:r w:rsidR="0008145D" w:rsidRPr="007F09E9">
          <w:rPr>
            <w:rFonts w:cs="Arial"/>
            <w:szCs w:val="19"/>
            <w:lang w:eastAsia="sk-SK"/>
          </w:rPr>
          <w:t>.</w:t>
        </w:r>
        <w:r w:rsidR="0008145D" w:rsidRPr="00720323">
          <w:rPr>
            <w:rFonts w:cs="Arial"/>
            <w:sz w:val="20"/>
            <w:szCs w:val="19"/>
            <w:lang w:eastAsia="sk-SK"/>
          </w:rPr>
          <w:t xml:space="preserve"> </w:t>
        </w:r>
        <w:del w:id="46" w:author="Autor">
          <w:r w:rsidR="0065498C" w:rsidRPr="00720323" w:rsidDel="0008145D">
            <w:rPr>
              <w:rFonts w:cs="Arial"/>
              <w:sz w:val="20"/>
              <w:szCs w:val="19"/>
              <w:lang w:eastAsia="sk-SK"/>
            </w:rPr>
            <w:delText xml:space="preserve">na </w:delText>
          </w:r>
          <w:r w:rsidR="0065498C" w:rsidRPr="00720323" w:rsidDel="0008145D">
            <w:rPr>
              <w:sz w:val="20"/>
              <w:szCs w:val="19"/>
            </w:rPr>
            <w:delText xml:space="preserve">stránke </w:delText>
          </w:r>
          <w:r w:rsidR="0065498C" w:rsidRPr="00720323" w:rsidDel="0008145D">
            <w:rPr>
              <w:sz w:val="20"/>
              <w:szCs w:val="19"/>
            </w:rPr>
            <w:fldChar w:fldCharType="begin"/>
          </w:r>
          <w:r w:rsidR="0065498C" w:rsidRPr="00720323" w:rsidDel="0008145D">
            <w:rPr>
              <w:sz w:val="20"/>
              <w:szCs w:val="19"/>
            </w:rPr>
            <w:delInstrText xml:space="preserve"> HYPERLINK "http://www.partnerskadohoda.gov.sk" </w:delInstrText>
          </w:r>
          <w:r w:rsidR="0065498C" w:rsidRPr="00720323" w:rsidDel="0008145D">
            <w:rPr>
              <w:sz w:val="20"/>
              <w:szCs w:val="19"/>
            </w:rPr>
            <w:fldChar w:fldCharType="separate"/>
          </w:r>
          <w:r w:rsidR="0065498C" w:rsidRPr="00720323" w:rsidDel="0008145D">
            <w:rPr>
              <w:rStyle w:val="Hypertextovprepojenie"/>
              <w:sz w:val="20"/>
              <w:szCs w:val="19"/>
            </w:rPr>
            <w:delText>www.partnerskadohoda.gov.sk</w:delText>
          </w:r>
          <w:r w:rsidR="0065498C" w:rsidRPr="00720323" w:rsidDel="0008145D">
            <w:rPr>
              <w:sz w:val="20"/>
              <w:szCs w:val="19"/>
            </w:rPr>
            <w:fldChar w:fldCharType="end"/>
          </w:r>
          <w:r w:rsidR="0065498C" w:rsidRPr="00720323" w:rsidDel="0008145D">
            <w:rPr>
              <w:sz w:val="20"/>
              <w:szCs w:val="19"/>
            </w:rPr>
            <w:delText xml:space="preserve"> v časti CKO, „Základné dokumenty“.</w:delText>
          </w:r>
        </w:del>
      </w:ins>
    </w:p>
    <w:p w14:paraId="6E5D0A05" w14:textId="13EEE9A7" w:rsidR="00C709A5" w:rsidRPr="00720323" w:rsidRDefault="00C709A5" w:rsidP="00720323">
      <w:pPr>
        <w:autoSpaceDE w:val="0"/>
        <w:autoSpaceDN w:val="0"/>
        <w:adjustRightInd w:val="0"/>
        <w:spacing w:before="120" w:after="120"/>
        <w:jc w:val="both"/>
        <w:rPr>
          <w:sz w:val="20"/>
        </w:rPr>
      </w:pPr>
    </w:p>
    <w:p w14:paraId="59F5C06C" w14:textId="77777777" w:rsidR="00AE5A8F" w:rsidRPr="0073389C" w:rsidRDefault="00AE5A8F" w:rsidP="009F56AB">
      <w:pPr>
        <w:pStyle w:val="Nadpis2"/>
        <w:spacing w:line="288" w:lineRule="auto"/>
        <w:jc w:val="both"/>
        <w:rPr>
          <w:lang w:val="sk-SK"/>
        </w:rPr>
      </w:pPr>
      <w:bookmarkStart w:id="47" w:name="_Toc410907845"/>
      <w:bookmarkStart w:id="48" w:name="_Toc440372855"/>
      <w:bookmarkStart w:id="49" w:name="_Toc94683044"/>
      <w:r w:rsidRPr="0073389C">
        <w:rPr>
          <w:lang w:val="sk-SK"/>
        </w:rPr>
        <w:t>Cieľ príručky pre prijímateľa</w:t>
      </w:r>
      <w:bookmarkEnd w:id="47"/>
      <w:bookmarkEnd w:id="48"/>
      <w:bookmarkEnd w:id="49"/>
    </w:p>
    <w:p w14:paraId="43E3D656" w14:textId="77777777" w:rsidR="00AE5A8F" w:rsidRPr="0073389C" w:rsidRDefault="0082781E" w:rsidP="007B5322">
      <w:pPr>
        <w:spacing w:before="120" w:after="120" w:line="288" w:lineRule="auto"/>
        <w:jc w:val="both"/>
      </w:pPr>
      <w:r w:rsidRPr="0073389C">
        <w:t>Poskytovateľ</w:t>
      </w:r>
      <w:r w:rsidR="00FF3D23" w:rsidRPr="0073389C">
        <w:t xml:space="preserve"> </w:t>
      </w:r>
      <w:r w:rsidR="00AE5A8F" w:rsidRPr="0073389C">
        <w:t xml:space="preserve">vydáva túto </w:t>
      </w:r>
      <w:r w:rsidR="009F5995" w:rsidRPr="0073389C">
        <w:t xml:space="preserve">príručku </w:t>
      </w:r>
      <w:r w:rsidR="00AE5A8F" w:rsidRPr="0073389C">
        <w:t xml:space="preserve">s cieľom oboznámiť prijímateľa s podmienkami úspešnej implementácie schválených projektov predložených v rámci </w:t>
      </w:r>
      <w:r w:rsidR="00E01782" w:rsidRPr="0073389C">
        <w:t>výzvy</w:t>
      </w:r>
      <w:r w:rsidR="00AE5A8F" w:rsidRPr="0073389C">
        <w:t>/vyzvania, na predkladanie projektov</w:t>
      </w:r>
      <w:r w:rsidR="007A5186" w:rsidRPr="0073389C">
        <w:t>/národných projektov</w:t>
      </w:r>
      <w:r w:rsidR="00AE5A8F" w:rsidRPr="0073389C">
        <w:t xml:space="preserve"> v rámci programového obdobia rokov 2014 – 2020</w:t>
      </w:r>
      <w:r w:rsidR="00FF3D23" w:rsidRPr="0073389C">
        <w:t>.</w:t>
      </w:r>
    </w:p>
    <w:p w14:paraId="16A278B0" w14:textId="46790229" w:rsidR="002E17A0" w:rsidRPr="0073389C" w:rsidRDefault="00AE5A8F" w:rsidP="007B5322">
      <w:pPr>
        <w:spacing w:before="120" w:after="120" w:line="288" w:lineRule="auto"/>
        <w:jc w:val="both"/>
      </w:pPr>
      <w:r w:rsidRPr="0073389C">
        <w:t xml:space="preserve">Úlohou </w:t>
      </w:r>
      <w:r w:rsidR="008753C6" w:rsidRPr="0073389C">
        <w:t>p</w:t>
      </w:r>
      <w:r w:rsidRPr="0073389C">
        <w:t>ríručky je prehľadnou formou usmerniť prijímateľa ako správne</w:t>
      </w:r>
      <w:r w:rsidR="0086688B" w:rsidRPr="0073389C">
        <w:t xml:space="preserve"> a v súlade so z</w:t>
      </w:r>
      <w:r w:rsidR="00927522" w:rsidRPr="0073389C">
        <w:t xml:space="preserve">mluvou o NFP implementovať schválený projekt. Príručka poskytuje základný pracovný nástroj pre </w:t>
      </w:r>
      <w:r w:rsidR="005F7F8E" w:rsidRPr="0073389C">
        <w:t>p</w:t>
      </w:r>
      <w:r w:rsidR="00927522" w:rsidRPr="0073389C">
        <w:t>rijímateľa, ktorý sa pri realizácii projektu stretáva s rôznymi oblasťami implementácie – verejné obstarávanie</w:t>
      </w:r>
      <w:r w:rsidR="00C709A5">
        <w:t xml:space="preserve"> (</w:t>
      </w:r>
      <w:r w:rsidR="00C709A5">
        <w:rPr>
          <w:bCs/>
        </w:rPr>
        <w:t xml:space="preserve">upravuje Jednotná príručka </w:t>
      </w:r>
      <w:r w:rsidR="00CA64B9">
        <w:rPr>
          <w:bCs/>
        </w:rPr>
        <w:t>k VO</w:t>
      </w:r>
      <w:r w:rsidR="00C709A5">
        <w:rPr>
          <w:bCs/>
        </w:rPr>
        <w:t>)</w:t>
      </w:r>
      <w:r w:rsidR="00927522" w:rsidRPr="0073389C">
        <w:t>, monitorovanie, predkladanie žiadosti o platbu, finančné vysporia</w:t>
      </w:r>
      <w:r w:rsidR="0086688B" w:rsidRPr="0073389C">
        <w:t>danie na konci projektu, zmeny z</w:t>
      </w:r>
      <w:r w:rsidR="00927522" w:rsidRPr="0073389C">
        <w:t xml:space="preserve">mluvy o NFP, atď. Príručka má za cieľ poskytnúť </w:t>
      </w:r>
      <w:r w:rsidR="005F7F8E" w:rsidRPr="0073389C">
        <w:t>p</w:t>
      </w:r>
      <w:r w:rsidR="00927522" w:rsidRPr="0073389C">
        <w:t xml:space="preserve">rijímateľovi dostatočné a relevantné informácie o týchto oblastiach, aby bol schopný bez väčších problémov riadiť (administrovať) schválený projekt. </w:t>
      </w:r>
    </w:p>
    <w:p w14:paraId="71FCAA70" w14:textId="77777777" w:rsidR="00560AB1" w:rsidRPr="0073389C" w:rsidRDefault="00505422" w:rsidP="007B5322">
      <w:pPr>
        <w:spacing w:before="120" w:after="120" w:line="288" w:lineRule="auto"/>
        <w:jc w:val="both"/>
      </w:pPr>
      <w:r w:rsidRPr="0073389C">
        <w:t>Príručka obsahuje okrem rôznych ustanoven</w:t>
      </w:r>
      <w:r w:rsidR="00560AB1" w:rsidRPr="0073389C">
        <w:t xml:space="preserve">í </w:t>
      </w:r>
      <w:r w:rsidRPr="0073389C">
        <w:rPr>
          <w:b/>
          <w:i/>
          <w:shd w:val="clear" w:color="auto" w:fill="00A1DE"/>
        </w:rPr>
        <w:t>Dôležité upozornenia</w:t>
      </w:r>
      <w:r w:rsidRPr="0073389C">
        <w:rPr>
          <w:shd w:val="clear" w:color="auto" w:fill="00A1DE"/>
        </w:rPr>
        <w:t>,</w:t>
      </w:r>
      <w:r w:rsidRPr="0073389C">
        <w:t xml:space="preserve"> ktoré maj</w:t>
      </w:r>
      <w:r w:rsidR="00560AB1" w:rsidRPr="0073389C">
        <w:t xml:space="preserve">ú ambíciu </w:t>
      </w:r>
      <w:r w:rsidR="00560AB1" w:rsidRPr="0073389C">
        <w:rPr>
          <w:i/>
        </w:rPr>
        <w:t xml:space="preserve">upozorniť </w:t>
      </w:r>
      <w:r w:rsidR="005F7F8E" w:rsidRPr="0073389C">
        <w:t>p</w:t>
      </w:r>
      <w:r w:rsidR="00560AB1" w:rsidRPr="0073389C">
        <w:t>rijímateľa na existujúce a často sa vyskytujúce problémy s ktorými sa môže stretnúť pri implementácii projektu. Tieto upozornenia sú graficky vyznačené pre ľahšiu prehľadnosť.</w:t>
      </w:r>
    </w:p>
    <w:p w14:paraId="052374DD" w14:textId="77777777" w:rsidR="00505422" w:rsidRPr="0073389C" w:rsidRDefault="00560AB1" w:rsidP="007B5322">
      <w:pPr>
        <w:spacing w:before="120" w:after="120" w:line="288" w:lineRule="auto"/>
        <w:jc w:val="both"/>
      </w:pPr>
      <w:r w:rsidRPr="0073389C">
        <w:t xml:space="preserve">Príručka obsahuje aj </w:t>
      </w:r>
      <w:r w:rsidRPr="0073389C">
        <w:rPr>
          <w:b/>
          <w:i/>
          <w:shd w:val="clear" w:color="auto" w:fill="92D400"/>
        </w:rPr>
        <w:t xml:space="preserve">Odporúčania pre </w:t>
      </w:r>
      <w:r w:rsidR="00DF7C9B" w:rsidRPr="0073389C">
        <w:rPr>
          <w:b/>
          <w:i/>
          <w:shd w:val="clear" w:color="auto" w:fill="92D400"/>
        </w:rPr>
        <w:t>p</w:t>
      </w:r>
      <w:r w:rsidRPr="0073389C">
        <w:rPr>
          <w:b/>
          <w:i/>
          <w:shd w:val="clear" w:color="auto" w:fill="92D400"/>
        </w:rPr>
        <w:t>rijímateľa</w:t>
      </w:r>
      <w:r w:rsidRPr="0073389C">
        <w:rPr>
          <w:b/>
          <w:i/>
        </w:rPr>
        <w:t xml:space="preserve">, </w:t>
      </w:r>
      <w:r w:rsidRPr="0073389C">
        <w:t xml:space="preserve">ktorých ambícia je </w:t>
      </w:r>
      <w:r w:rsidRPr="0073389C">
        <w:rPr>
          <w:i/>
        </w:rPr>
        <w:t>poskytnúť</w:t>
      </w:r>
      <w:r w:rsidR="005F7F8E" w:rsidRPr="0073389C">
        <w:t xml:space="preserve"> p</w:t>
      </w:r>
      <w:r w:rsidRPr="0073389C">
        <w:t xml:space="preserve">rijímateľovi </w:t>
      </w:r>
      <w:r w:rsidRPr="0073389C">
        <w:rPr>
          <w:i/>
        </w:rPr>
        <w:t>informácie</w:t>
      </w:r>
      <w:r w:rsidRPr="0073389C">
        <w:t>, ktoré sú pre úspešnú implementáciu projektu potrebné. Tieto upozornenia sú taktiež graficky vyznačené pre ľahšiu prehľadnosť.</w:t>
      </w:r>
    </w:p>
    <w:p w14:paraId="3C470499" w14:textId="77777777" w:rsidR="00AE5A8F" w:rsidRPr="0073389C" w:rsidRDefault="002E17A0"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DF7C9B" w:rsidRPr="0073389C">
        <w:rPr>
          <w:b/>
          <w:i/>
        </w:rPr>
        <w:t>p</w:t>
      </w:r>
      <w:r w:rsidRPr="0073389C">
        <w:rPr>
          <w:b/>
          <w:i/>
        </w:rPr>
        <w:t>rijímateľa</w:t>
      </w:r>
      <w:r w:rsidRPr="0073389C">
        <w:t xml:space="preserve">: </w:t>
      </w:r>
      <w:r w:rsidR="00927522" w:rsidRPr="0073389C">
        <w:t xml:space="preserve">Prijímateľ môže tiež prispieť ku skvalitneniu tejto </w:t>
      </w:r>
      <w:r w:rsidR="00BC3D6F">
        <w:t>p</w:t>
      </w:r>
      <w:r w:rsidR="00927522" w:rsidRPr="0073389C">
        <w:t>ríručky a to tak, že svoje postrehy, námety, pripomienky a komentáre k </w:t>
      </w:r>
      <w:r w:rsidR="00BC3D6F">
        <w:t>p</w:t>
      </w:r>
      <w:r w:rsidR="00927522" w:rsidRPr="0073389C">
        <w:t xml:space="preserve">ríručke ako aj poznatky </w:t>
      </w:r>
      <w:r w:rsidRPr="0073389C">
        <w:t xml:space="preserve">a skúsenosti </w:t>
      </w:r>
      <w:r w:rsidR="00927522" w:rsidRPr="0073389C">
        <w:t>z</w:t>
      </w:r>
      <w:r w:rsidRPr="0073389C">
        <w:t> realizácie projektu</w:t>
      </w:r>
      <w:r w:rsidR="00927522" w:rsidRPr="0073389C">
        <w:t xml:space="preserve"> adresuje na </w:t>
      </w:r>
      <w:r w:rsidR="00927522" w:rsidRPr="00292BD2">
        <w:t>man</w:t>
      </w:r>
      <w:r w:rsidR="00080933">
        <w:t>a</w:t>
      </w:r>
      <w:r w:rsidR="00927522" w:rsidRPr="00292BD2">
        <w:t>žéra</w:t>
      </w:r>
      <w:r w:rsidR="00927522" w:rsidRPr="0073389C">
        <w:t xml:space="preserve"> pre informovanie a</w:t>
      </w:r>
      <w:r w:rsidRPr="0073389C">
        <w:t> </w:t>
      </w:r>
      <w:r w:rsidR="00927522" w:rsidRPr="0073389C">
        <w:t>komunikáciu</w:t>
      </w:r>
      <w:r w:rsidRPr="0073389C">
        <w:t>: komunikac</w:t>
      </w:r>
      <w:r w:rsidR="003F46FE">
        <w:t>ia</w:t>
      </w:r>
      <w:r w:rsidRPr="0073389C">
        <w:t>.opevs@minv.sk</w:t>
      </w:r>
      <w:r w:rsidR="00AE5A8F" w:rsidRPr="0073389C">
        <w:t xml:space="preserve">. </w:t>
      </w:r>
    </w:p>
    <w:p w14:paraId="0B8831E9" w14:textId="77777777" w:rsidR="00AE5A8F" w:rsidRPr="0073389C" w:rsidRDefault="00AE5A8F" w:rsidP="007B5322">
      <w:pPr>
        <w:spacing w:before="120" w:after="120" w:line="288" w:lineRule="auto"/>
        <w:jc w:val="both"/>
      </w:pPr>
      <w:r w:rsidRPr="0073389C">
        <w:t xml:space="preserve">Okrem postupov uvedených v tejto </w:t>
      </w:r>
      <w:r w:rsidR="006F273A" w:rsidRPr="0073389C">
        <w:t>p</w:t>
      </w:r>
      <w:r w:rsidRPr="0073389C">
        <w:t>ríručke je pre prijímateľa počas implementácie projektu záväzné rešpektovať podmienky, postupy a pravidlá uvedené:</w:t>
      </w:r>
    </w:p>
    <w:p w14:paraId="02EF605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 xml:space="preserve">v zadávacích podmienkach </w:t>
      </w:r>
      <w:r w:rsidR="006E2CE0" w:rsidRPr="0073389C">
        <w:rPr>
          <w:rFonts w:cs="Arial"/>
          <w:szCs w:val="19"/>
          <w:lang w:val="sk-SK"/>
        </w:rPr>
        <w:t>výzvy/</w:t>
      </w:r>
      <w:r w:rsidRPr="0073389C">
        <w:rPr>
          <w:rFonts w:cs="Arial"/>
          <w:szCs w:val="19"/>
          <w:lang w:val="sk-SK"/>
        </w:rPr>
        <w:t>vyzvania, na základe</w:t>
      </w:r>
      <w:r w:rsidR="001669C6" w:rsidRPr="0073389C">
        <w:rPr>
          <w:rFonts w:cs="Arial"/>
          <w:szCs w:val="19"/>
          <w:lang w:val="sk-SK"/>
        </w:rPr>
        <w:t xml:space="preserve"> ktorého bol projekt</w:t>
      </w:r>
      <w:r w:rsidR="006E2CE0" w:rsidRPr="0073389C">
        <w:rPr>
          <w:rFonts w:cs="Arial"/>
          <w:szCs w:val="19"/>
          <w:lang w:val="sk-SK"/>
        </w:rPr>
        <w:t>/národný projekt</w:t>
      </w:r>
      <w:r w:rsidR="001669C6" w:rsidRPr="0073389C">
        <w:rPr>
          <w:rFonts w:cs="Arial"/>
          <w:szCs w:val="19"/>
          <w:lang w:val="sk-SK"/>
        </w:rPr>
        <w:t xml:space="preserve"> predložený;</w:t>
      </w:r>
    </w:p>
    <w:p w14:paraId="344F688F"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v schválenej Žiadosti o</w:t>
      </w:r>
      <w:r w:rsidR="00CC75FB" w:rsidRPr="0073389C">
        <w:rPr>
          <w:rFonts w:cs="Arial"/>
          <w:szCs w:val="19"/>
          <w:lang w:val="sk-SK"/>
        </w:rPr>
        <w:t> </w:t>
      </w:r>
      <w:r w:rsidRPr="0073389C">
        <w:rPr>
          <w:rFonts w:cs="Arial"/>
          <w:szCs w:val="19"/>
          <w:lang w:val="sk-SK"/>
        </w:rPr>
        <w:t>poskytnutie</w:t>
      </w:r>
      <w:r w:rsidR="00CC75FB" w:rsidRPr="0073389C">
        <w:rPr>
          <w:rFonts w:cs="Arial"/>
          <w:szCs w:val="19"/>
          <w:lang w:val="sk-SK"/>
        </w:rPr>
        <w:t xml:space="preserve"> </w:t>
      </w:r>
      <w:r w:rsidRPr="0073389C">
        <w:rPr>
          <w:rFonts w:cs="Arial"/>
          <w:szCs w:val="19"/>
          <w:lang w:val="sk-SK"/>
        </w:rPr>
        <w:t>NFP (ďalej len „ŽoNFP“);</w:t>
      </w:r>
    </w:p>
    <w:p w14:paraId="656AFAF5"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 xml:space="preserve">v </w:t>
      </w:r>
      <w:r w:rsidR="0086688B" w:rsidRPr="0073389C">
        <w:rPr>
          <w:rFonts w:cs="Arial"/>
          <w:szCs w:val="19"/>
          <w:lang w:val="sk-SK"/>
        </w:rPr>
        <w:t>z</w:t>
      </w:r>
      <w:r w:rsidR="00C57815" w:rsidRPr="0073389C">
        <w:rPr>
          <w:rFonts w:cs="Arial"/>
          <w:szCs w:val="19"/>
          <w:lang w:val="sk-SK"/>
        </w:rPr>
        <w:t xml:space="preserve">mluve </w:t>
      </w:r>
      <w:r w:rsidRPr="0073389C">
        <w:rPr>
          <w:rFonts w:cs="Arial"/>
          <w:szCs w:val="19"/>
          <w:lang w:val="sk-SK"/>
        </w:rPr>
        <w:t xml:space="preserve">o </w:t>
      </w:r>
      <w:r w:rsidR="00E01782" w:rsidRPr="0073389C">
        <w:rPr>
          <w:rFonts w:cs="Arial"/>
          <w:szCs w:val="19"/>
          <w:lang w:val="sk-SK"/>
        </w:rPr>
        <w:t>NFP</w:t>
      </w:r>
      <w:r w:rsidRPr="0073389C">
        <w:rPr>
          <w:rFonts w:cs="Arial"/>
          <w:szCs w:val="19"/>
          <w:lang w:val="sk-SK"/>
        </w:rPr>
        <w:t xml:space="preserve">/Rozhodnutí o schválení </w:t>
      </w:r>
      <w:r w:rsidR="00C57815" w:rsidRPr="0073389C">
        <w:rPr>
          <w:rFonts w:cs="Arial"/>
          <w:szCs w:val="19"/>
          <w:lang w:val="sk-SK"/>
        </w:rPr>
        <w:t>Žo</w:t>
      </w:r>
      <w:r w:rsidRPr="0073389C">
        <w:rPr>
          <w:rFonts w:cs="Arial"/>
          <w:szCs w:val="19"/>
          <w:lang w:val="sk-SK"/>
        </w:rPr>
        <w:t>NFP</w:t>
      </w:r>
      <w:r w:rsidRPr="0073389C">
        <w:rPr>
          <w:rStyle w:val="Odkaznapoznmkupodiarou"/>
          <w:rFonts w:cs="Arial"/>
          <w:sz w:val="19"/>
          <w:szCs w:val="19"/>
          <w:lang w:val="sk-SK"/>
        </w:rPr>
        <w:footnoteReference w:id="5"/>
      </w:r>
      <w:r w:rsidRPr="0073389C">
        <w:rPr>
          <w:rFonts w:cs="Arial"/>
          <w:szCs w:val="19"/>
          <w:lang w:val="sk-SK"/>
        </w:rPr>
        <w:t xml:space="preserve"> uzavretej medzi </w:t>
      </w:r>
      <w:r w:rsidR="005F7F8E" w:rsidRPr="0073389C">
        <w:rPr>
          <w:rFonts w:cs="Arial"/>
          <w:szCs w:val="19"/>
          <w:lang w:val="sk-SK"/>
        </w:rPr>
        <w:t>p</w:t>
      </w:r>
      <w:r w:rsidRPr="0073389C">
        <w:rPr>
          <w:rFonts w:cs="Arial"/>
          <w:szCs w:val="19"/>
          <w:lang w:val="sk-SK"/>
        </w:rPr>
        <w:t>rijímateľom a poskytovateľom pomoci (ako aj k jej platným dodatkom).</w:t>
      </w:r>
    </w:p>
    <w:p w14:paraId="542A8502" w14:textId="77777777" w:rsidR="00AE5A8F" w:rsidRPr="0073389C" w:rsidRDefault="00AE5A8F" w:rsidP="007B5322">
      <w:pPr>
        <w:spacing w:before="120" w:after="120" w:line="288" w:lineRule="auto"/>
        <w:jc w:val="both"/>
      </w:pPr>
      <w:r w:rsidRPr="0073389C">
        <w:t xml:space="preserve">Jednotlivé práva a povinnosti </w:t>
      </w:r>
      <w:r w:rsidR="00BC3D6F">
        <w:t>p</w:t>
      </w:r>
      <w:r w:rsidR="002E17A0" w:rsidRPr="0073389C">
        <w:t xml:space="preserve">rijímateľovi </w:t>
      </w:r>
      <w:r w:rsidRPr="0073389C">
        <w:t xml:space="preserve">vzniknú po splnení všetkých povinností vo vyššie uvedených dokumentoch. </w:t>
      </w:r>
      <w:r w:rsidR="0082781E" w:rsidRPr="0073389C">
        <w:t>Poskytovateľ</w:t>
      </w:r>
      <w:r w:rsidR="00C65ED5" w:rsidRPr="0073389C">
        <w:t xml:space="preserve"> </w:t>
      </w:r>
      <w:r w:rsidRPr="0073389C">
        <w:t xml:space="preserve">si vyhradzuje právo aktualizovať túto </w:t>
      </w:r>
      <w:r w:rsidR="00BC3D6F">
        <w:t>p</w:t>
      </w:r>
      <w:r w:rsidRPr="0073389C">
        <w:t xml:space="preserve">ríručku, prípadne vydávať usmernenia, ktoré budú </w:t>
      </w:r>
      <w:r w:rsidR="005F7F8E" w:rsidRPr="0073389C">
        <w:t>p</w:t>
      </w:r>
      <w:r w:rsidRPr="0073389C">
        <w:t>rijímateľo</w:t>
      </w:r>
      <w:r w:rsidR="002E17A0" w:rsidRPr="0073389C">
        <w:t>m</w:t>
      </w:r>
      <w:r w:rsidRPr="0073389C">
        <w:t xml:space="preserve"> napomáhať k dosiahnutiu úspešnej realizácie schválených projektov. Z tohto dôvodu je prijímateľ </w:t>
      </w:r>
      <w:r w:rsidRPr="0073389C">
        <w:rPr>
          <w:b/>
        </w:rPr>
        <w:t>povinný</w:t>
      </w:r>
      <w:r w:rsidRPr="0073389C">
        <w:t xml:space="preserve"> priebežne sledovať </w:t>
      </w:r>
      <w:r w:rsidR="007A3F8D" w:rsidRPr="0073389C">
        <w:t>webové sídlo</w:t>
      </w:r>
      <w:r w:rsidRPr="0073389C">
        <w:t xml:space="preserve"> </w:t>
      </w:r>
      <w:r w:rsidR="005B7659" w:rsidRPr="005548CA">
        <w:rPr>
          <w:rStyle w:val="Hypertextovprepojenie"/>
          <w:color w:val="auto"/>
        </w:rPr>
        <w:t xml:space="preserve"> </w:t>
      </w:r>
      <w:r w:rsidR="005B7659">
        <w:rPr>
          <w:rStyle w:val="Hypertextovprepojenie"/>
        </w:rPr>
        <w:t>www.reformuj.sk</w:t>
      </w:r>
      <w:r w:rsidR="00EC0303" w:rsidRPr="0073389C">
        <w:t>.</w:t>
      </w:r>
    </w:p>
    <w:p w14:paraId="7E3D8F2A" w14:textId="77777777" w:rsidR="00AE5A8F" w:rsidRPr="0073389C" w:rsidRDefault="00AE5A8F" w:rsidP="009F56AB">
      <w:pPr>
        <w:pStyle w:val="Nadpis2"/>
        <w:spacing w:line="288" w:lineRule="auto"/>
        <w:jc w:val="both"/>
        <w:rPr>
          <w:lang w:val="sk-SK"/>
        </w:rPr>
      </w:pPr>
      <w:bookmarkStart w:id="50" w:name="_Toc410907846"/>
      <w:bookmarkStart w:id="51" w:name="_Toc440372856"/>
      <w:bookmarkStart w:id="52" w:name="_Toc94683045"/>
      <w:r w:rsidRPr="0073389C">
        <w:rPr>
          <w:lang w:val="sk-SK"/>
        </w:rPr>
        <w:t>Definícia pojmov</w:t>
      </w:r>
      <w:bookmarkEnd w:id="50"/>
      <w:bookmarkEnd w:id="51"/>
      <w:bookmarkEnd w:id="52"/>
    </w:p>
    <w:p w14:paraId="1AAA3E9D" w14:textId="77777777" w:rsidR="00AE5A8F" w:rsidRPr="0073389C" w:rsidRDefault="00AE5A8F" w:rsidP="00A60FAE">
      <w:pPr>
        <w:pStyle w:val="Bulletslevel1"/>
        <w:spacing w:before="0" w:line="288" w:lineRule="auto"/>
        <w:ind w:left="567" w:hanging="284"/>
        <w:jc w:val="both"/>
        <w:rPr>
          <w:rFonts w:cs="Arial"/>
          <w:lang w:val="sk-SK"/>
        </w:rPr>
      </w:pPr>
      <w:r w:rsidRPr="0073389C">
        <w:rPr>
          <w:rFonts w:cs="Arial"/>
          <w:b/>
          <w:lang w:val="sk-SK"/>
        </w:rPr>
        <w:t xml:space="preserve">Aktivita </w:t>
      </w:r>
      <w:r w:rsidRPr="0073389C">
        <w:rPr>
          <w:rFonts w:cs="Arial"/>
          <w:lang w:val="sk-SK"/>
        </w:rPr>
        <w:t xml:space="preserve">- </w:t>
      </w:r>
      <w:r w:rsidR="005875D9" w:rsidRPr="0073389C">
        <w:rPr>
          <w:rFonts w:cs="Arial"/>
          <w:lang w:val="sk-SK"/>
        </w:rPr>
        <w:t xml:space="preserve">súhrn činností </w:t>
      </w:r>
      <w:r w:rsidR="005F7F8E" w:rsidRPr="0073389C">
        <w:rPr>
          <w:rFonts w:cs="Arial"/>
          <w:lang w:val="sk-SK"/>
        </w:rPr>
        <w:t>realizovaných p</w:t>
      </w:r>
      <w:r w:rsidR="005875D9" w:rsidRPr="0073389C">
        <w:rPr>
          <w:rFonts w:cs="Arial"/>
          <w:lang w:val="sk-SK"/>
        </w:rPr>
        <w:t xml:space="preserve">rijímateľom v rámci </w:t>
      </w:r>
      <w:r w:rsidR="0030581F">
        <w:rPr>
          <w:rFonts w:cs="Arial"/>
          <w:lang w:val="sk-SK"/>
        </w:rPr>
        <w:t>p</w:t>
      </w:r>
      <w:r w:rsidR="005875D9" w:rsidRPr="005875D9">
        <w:rPr>
          <w:rFonts w:cs="Arial"/>
          <w:lang w:val="sk-SK"/>
        </w:rPr>
        <w:t>rojektu</w:t>
      </w:r>
      <w:r w:rsidR="005875D9" w:rsidRPr="0073389C">
        <w:rPr>
          <w:rFonts w:cs="Arial"/>
          <w:lang w:val="sk-SK"/>
        </w:rPr>
        <w:t xml:space="preserve"> na to vyčlenenými finančnými zdrojmi počas oprávneného obdobia stanoveného vo </w:t>
      </w:r>
      <w:r w:rsidR="00C57815" w:rsidRPr="0073389C">
        <w:rPr>
          <w:rFonts w:cs="Arial"/>
          <w:lang w:val="sk-SK"/>
        </w:rPr>
        <w:t>v</w:t>
      </w:r>
      <w:r w:rsidR="005875D9" w:rsidRPr="0073389C">
        <w:rPr>
          <w:rFonts w:cs="Arial"/>
          <w:lang w:val="sk-SK"/>
        </w:rPr>
        <w:t>ýzve</w:t>
      </w:r>
      <w:r w:rsidR="00393C33">
        <w:rPr>
          <w:rFonts w:cs="Arial"/>
          <w:lang w:val="sk-SK"/>
        </w:rPr>
        <w:t>/vyzvaní</w:t>
      </w:r>
      <w:r w:rsidR="005875D9" w:rsidRPr="0073389C">
        <w:rPr>
          <w:rFonts w:cs="Arial"/>
          <w:lang w:val="sk-SK"/>
        </w:rPr>
        <w:t xml:space="preserve">. Aktivity sa členia na hlavné aktivity a podporné aktivity. </w:t>
      </w:r>
      <w:r w:rsidR="00A60FAE" w:rsidRPr="00591C6C">
        <w:rPr>
          <w:rFonts w:cs="Arial"/>
          <w:szCs w:val="19"/>
          <w:lang w:val="sk-SK"/>
        </w:rPr>
        <w:t xml:space="preserve">Podporné aktivity sú vymedzené vecne, t.j. vecne musia súvisieť s hlavnými </w:t>
      </w:r>
      <w:r w:rsidR="00A60FAE">
        <w:rPr>
          <w:rFonts w:cs="Arial"/>
          <w:szCs w:val="19"/>
          <w:lang w:val="sk-SK"/>
        </w:rPr>
        <w:t>a</w:t>
      </w:r>
      <w:r w:rsidR="00A60FAE" w:rsidRPr="00591C6C">
        <w:rPr>
          <w:rFonts w:cs="Arial"/>
          <w:szCs w:val="19"/>
          <w:lang w:val="sk-SK"/>
        </w:rPr>
        <w:t>ktivitami a podporovať ich realizáciu v zmysle Zmluvy o poskytnutí NFP, a finančne</w:t>
      </w:r>
      <w:r w:rsidR="00A60FAE" w:rsidRPr="00AD094E">
        <w:rPr>
          <w:rFonts w:ascii="Times New Roman" w:hAnsi="Times New Roman"/>
          <w:lang w:val="sk-SK"/>
        </w:rPr>
        <w:t xml:space="preserve">. </w:t>
      </w:r>
      <w:r w:rsidR="005875D9" w:rsidRPr="0073389C">
        <w:rPr>
          <w:rFonts w:cs="Arial"/>
          <w:lang w:val="sk-SK"/>
        </w:rPr>
        <w:t>Hlavná aktivita je vymedzená časom, t.</w:t>
      </w:r>
      <w:r w:rsidR="00E42C5B">
        <w:rPr>
          <w:rFonts w:cs="Arial"/>
          <w:lang w:val="sk-SK"/>
        </w:rPr>
        <w:t xml:space="preserve"> </w:t>
      </w:r>
      <w:r w:rsidR="005875D9" w:rsidRPr="0073389C">
        <w:rPr>
          <w:rFonts w:cs="Arial"/>
          <w:lang w:val="sk-SK"/>
        </w:rPr>
        <w:t xml:space="preserve">j. musí byť realizovaná v rámci doby </w:t>
      </w:r>
      <w:r w:rsidR="00C57815" w:rsidRPr="0073389C">
        <w:rPr>
          <w:rFonts w:cs="Arial"/>
          <w:lang w:val="sk-SK"/>
        </w:rPr>
        <w:t>r</w:t>
      </w:r>
      <w:r w:rsidR="005875D9" w:rsidRPr="0073389C">
        <w:rPr>
          <w:rFonts w:cs="Arial"/>
          <w:lang w:val="sk-SK"/>
        </w:rPr>
        <w:t xml:space="preserve">ealizácie hlavných aktivít </w:t>
      </w:r>
      <w:r w:rsidR="00C57815" w:rsidRPr="0073389C">
        <w:rPr>
          <w:rFonts w:cs="Arial"/>
          <w:lang w:val="sk-SK"/>
        </w:rPr>
        <w:t>p</w:t>
      </w:r>
      <w:r w:rsidR="005875D9" w:rsidRPr="0073389C">
        <w:rPr>
          <w:rFonts w:cs="Arial"/>
          <w:lang w:val="sk-SK"/>
        </w:rPr>
        <w:t xml:space="preserve">rojektu, je vymedzená vecne a finančne. </w:t>
      </w:r>
      <w:r w:rsidR="00A60FAE" w:rsidRPr="00591C6C">
        <w:rPr>
          <w:rFonts w:cs="Arial"/>
          <w:szCs w:val="19"/>
          <w:lang w:val="sk-SK"/>
        </w:rPr>
        <w:t xml:space="preserve">Hlavnou aktivitou sa prispieva k dosiahnutiu konkrétneho výsledku a má definovaný výstup, ktorý predstavuje pridanú hodnotu pre </w:t>
      </w:r>
      <w:r w:rsidR="00A60FAE">
        <w:rPr>
          <w:rFonts w:cs="Arial"/>
          <w:szCs w:val="19"/>
          <w:lang w:val="sk-SK"/>
        </w:rPr>
        <w:t>p</w:t>
      </w:r>
      <w:r w:rsidR="00A60FAE" w:rsidRPr="00591C6C">
        <w:rPr>
          <w:rFonts w:cs="Arial"/>
          <w:szCs w:val="19"/>
          <w:lang w:val="sk-SK"/>
        </w:rPr>
        <w:t xml:space="preserve">rijímateľa a/alebo cieľovú skupinu/užívateľov výsledkov </w:t>
      </w:r>
      <w:r w:rsidR="00A60FAE">
        <w:rPr>
          <w:rFonts w:cs="Arial"/>
          <w:szCs w:val="19"/>
          <w:lang w:val="sk-SK"/>
        </w:rPr>
        <w:t>p</w:t>
      </w:r>
      <w:r w:rsidR="00A60FAE" w:rsidRPr="00591C6C">
        <w:rPr>
          <w:rFonts w:cs="Arial"/>
          <w:szCs w:val="19"/>
          <w:lang w:val="sk-SK"/>
        </w:rPr>
        <w:t xml:space="preserve">rojektu nezávisle na realizácii ostatných </w:t>
      </w:r>
      <w:r w:rsidR="00A60FAE">
        <w:rPr>
          <w:rFonts w:cs="Arial"/>
          <w:szCs w:val="19"/>
          <w:lang w:val="sk-SK"/>
        </w:rPr>
        <w:t>a</w:t>
      </w:r>
      <w:r w:rsidR="00A60FAE" w:rsidRPr="00591C6C">
        <w:rPr>
          <w:rFonts w:cs="Arial"/>
          <w:szCs w:val="19"/>
          <w:lang w:val="sk-SK"/>
        </w:rPr>
        <w:t xml:space="preserve">ktivít. Ak sa osobitne v Zmluve o poskytnutí NFP neuvádza inak, všeobecný pojem </w:t>
      </w:r>
      <w:r w:rsidR="00A60FAE">
        <w:rPr>
          <w:rFonts w:cs="Arial"/>
          <w:szCs w:val="19"/>
          <w:lang w:val="sk-SK"/>
        </w:rPr>
        <w:t>a</w:t>
      </w:r>
      <w:r w:rsidR="00A60FAE" w:rsidRPr="00591C6C">
        <w:rPr>
          <w:rFonts w:cs="Arial"/>
          <w:szCs w:val="19"/>
          <w:lang w:val="sk-SK"/>
        </w:rPr>
        <w:t xml:space="preserve">ktivita bez prívlastku „hlavná“ alebo „podporná“, zahŕňa hlavné aj podporné </w:t>
      </w:r>
      <w:r w:rsidR="00A60FAE">
        <w:rPr>
          <w:rFonts w:cs="Arial"/>
          <w:szCs w:val="19"/>
          <w:lang w:val="sk-SK"/>
        </w:rPr>
        <w:t>a</w:t>
      </w:r>
      <w:r w:rsidR="00A60FAE" w:rsidRPr="00591C6C">
        <w:rPr>
          <w:rFonts w:cs="Arial"/>
          <w:szCs w:val="19"/>
          <w:lang w:val="sk-SK"/>
        </w:rPr>
        <w:t>ktivity</w:t>
      </w:r>
      <w:r w:rsidRPr="0073389C">
        <w:rPr>
          <w:rFonts w:cs="Arial"/>
          <w:lang w:val="sk-SK"/>
        </w:rPr>
        <w:t>;</w:t>
      </w:r>
    </w:p>
    <w:p w14:paraId="1030C65C" w14:textId="77777777" w:rsidR="00AE5A8F" w:rsidRPr="00246A18"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Analýza nákladov a prínosov (cost benefit analysis)</w:t>
      </w:r>
      <w:r w:rsidRPr="0073389C">
        <w:rPr>
          <w:rFonts w:cs="Arial"/>
          <w:szCs w:val="19"/>
          <w:lang w:val="sk-SK"/>
        </w:rPr>
        <w:t xml:space="preserve"> – nástroj, ktorý je používaný pri posúdení sociálno-ekonomickej výhodnosti financovania projektu verejnými zdrojmi (oprávnenosť podpory z verejných zdrojov) algebrickými výpočtami monet</w:t>
      </w:r>
      <w:r w:rsidR="00393C33">
        <w:rPr>
          <w:rFonts w:cs="Arial"/>
          <w:szCs w:val="19"/>
          <w:lang w:val="sk-SK"/>
        </w:rPr>
        <w:t>a</w:t>
      </w:r>
      <w:r w:rsidRPr="0073389C">
        <w:rPr>
          <w:rFonts w:cs="Arial"/>
          <w:szCs w:val="19"/>
          <w:lang w:val="sk-SK"/>
        </w:rPr>
        <w:t xml:space="preserve">rizovaných diskontovaných ekonomických (nielen finančných, ale aj napr. hospodárskych, sociálnych, environmentálnych) nákladov a prínosov za obdobie určené v závislosti od povahy investície, pričom sa porovnáva situácia bez financovania </w:t>
      </w:r>
      <w:r w:rsidRPr="00883FA6">
        <w:rPr>
          <w:rFonts w:cs="Arial"/>
          <w:szCs w:val="19"/>
          <w:lang w:val="sk-SK"/>
        </w:rPr>
        <w:t>projektu a s financo</w:t>
      </w:r>
      <w:r w:rsidRPr="00246A18">
        <w:rPr>
          <w:rFonts w:cs="Arial"/>
          <w:szCs w:val="19"/>
          <w:lang w:val="sk-SK"/>
        </w:rPr>
        <w:t>vaním projektu;</w:t>
      </w:r>
    </w:p>
    <w:p w14:paraId="3A36692D" w14:textId="77777777" w:rsidR="00AE5A8F" w:rsidRPr="00DB1B99" w:rsidRDefault="00AE5A8F" w:rsidP="00DD1BA5">
      <w:pPr>
        <w:pStyle w:val="Bulletslevel1"/>
        <w:ind w:left="567"/>
        <w:jc w:val="both"/>
        <w:rPr>
          <w:b/>
          <w:lang w:val="sk-SK"/>
        </w:rPr>
      </w:pPr>
      <w:r w:rsidRPr="00DB1B99">
        <w:rPr>
          <w:b/>
          <w:lang w:val="sk-SK"/>
        </w:rPr>
        <w:t xml:space="preserve">Bezodkladne </w:t>
      </w:r>
      <w:r w:rsidRPr="00DB1B99">
        <w:rPr>
          <w:lang w:val="sk-SK"/>
        </w:rPr>
        <w:t>–</w:t>
      </w:r>
      <w:r w:rsidRPr="00DB1B99">
        <w:rPr>
          <w:b/>
          <w:lang w:val="sk-SK"/>
        </w:rPr>
        <w:t xml:space="preserve"> </w:t>
      </w:r>
      <w:r w:rsidR="004B110F" w:rsidRPr="00DB1B99">
        <w:rPr>
          <w:lang w:val="sk-SK"/>
        </w:rPr>
        <w:t>v</w:t>
      </w:r>
      <w:r w:rsidR="000963E5" w:rsidRPr="00DB1B99">
        <w:rPr>
          <w:lang w:val="sk-SK"/>
        </w:rPr>
        <w:t> súlade so</w:t>
      </w:r>
      <w:r w:rsidR="004B110F" w:rsidRPr="00DB1B99">
        <w:rPr>
          <w:lang w:val="sk-SK"/>
        </w:rPr>
        <w:t xml:space="preserve"> Zmluv</w:t>
      </w:r>
      <w:r w:rsidR="000963E5" w:rsidRPr="00DB1B99">
        <w:rPr>
          <w:lang w:val="sk-SK"/>
        </w:rPr>
        <w:t>ou</w:t>
      </w:r>
      <w:r w:rsidR="004B110F" w:rsidRPr="00DB1B99">
        <w:rPr>
          <w:lang w:val="sk-SK"/>
        </w:rPr>
        <w:t xml:space="preserve"> o poskytnutí NFP </w:t>
      </w:r>
      <w:r w:rsidR="00A60FAE" w:rsidRPr="00DB1B99">
        <w:rPr>
          <w:lang w:val="sk-SK"/>
        </w:rPr>
        <w:t xml:space="preserve">najneskôr do siedmich pracovných dní od vzniku skutočnosti rozhodnej pre počítanie lehoty; to neplatí, ak sa v konkrétnom ustanovení </w:t>
      </w:r>
      <w:r w:rsidR="00DD1BA5" w:rsidRPr="00DB1B99">
        <w:rPr>
          <w:lang w:val="sk-SK"/>
        </w:rPr>
        <w:t>Príručky pre prijíma</w:t>
      </w:r>
      <w:r w:rsidR="003825A5" w:rsidRPr="00DB1B99">
        <w:rPr>
          <w:lang w:val="sk-SK"/>
        </w:rPr>
        <w:t>teľa</w:t>
      </w:r>
      <w:r w:rsidR="00A60FAE" w:rsidRPr="00DB1B99">
        <w:rPr>
          <w:lang w:val="sk-SK"/>
        </w:rPr>
        <w:t xml:space="preserve"> stanovuje odlišná lehota platná pre konkrétny prípad; pre počítanie lehôt platia pravidlá uvedené v definícii lehoty</w:t>
      </w:r>
      <w:r w:rsidR="001917F5" w:rsidRPr="00DB1B99">
        <w:rPr>
          <w:lang w:val="sk-SK"/>
        </w:rPr>
        <w:t>;</w:t>
      </w:r>
      <w:r w:rsidR="004B110F" w:rsidRPr="00DB1B99">
        <w:rPr>
          <w:lang w:val="sk-SK"/>
        </w:rPr>
        <w:t xml:space="preserve"> </w:t>
      </w:r>
    </w:p>
    <w:p w14:paraId="546DAE33" w14:textId="77777777"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Celková cena práce </w:t>
      </w:r>
      <w:r w:rsidRPr="0073389C">
        <w:rPr>
          <w:rFonts w:cs="Arial"/>
          <w:szCs w:val="19"/>
          <w:lang w:val="sk-SK"/>
        </w:rPr>
        <w:t xml:space="preserve">– je hrubá mzda zamestnanca za príslušné obdobie a odvody zamestnávateľa prislúchajúcich k vyplatenej mzde zamestnancovi, ktoré mu vyplývajú zo všeobecne záväzných právnych predpisov SR (odvody do </w:t>
      </w:r>
      <w:r w:rsidR="00460337" w:rsidRPr="0073389C">
        <w:rPr>
          <w:rFonts w:cs="Arial"/>
          <w:szCs w:val="19"/>
          <w:lang w:val="sk-SK"/>
        </w:rPr>
        <w:t xml:space="preserve">zdravotných </w:t>
      </w:r>
      <w:r w:rsidRPr="0073389C">
        <w:rPr>
          <w:rFonts w:cs="Arial"/>
          <w:szCs w:val="19"/>
          <w:lang w:val="sk-SK"/>
        </w:rPr>
        <w:t>poisťovn</w:t>
      </w:r>
      <w:r w:rsidR="00460337" w:rsidRPr="0073389C">
        <w:rPr>
          <w:rFonts w:cs="Arial"/>
          <w:szCs w:val="19"/>
          <w:lang w:val="sk-SK"/>
        </w:rPr>
        <w:t>í</w:t>
      </w:r>
      <w:r w:rsidRPr="0073389C">
        <w:rPr>
          <w:rFonts w:cs="Arial"/>
          <w:szCs w:val="19"/>
          <w:lang w:val="sk-SK"/>
        </w:rPr>
        <w:t xml:space="preserve"> a Sociálnej poisťovn</w:t>
      </w:r>
      <w:r w:rsidR="00460337" w:rsidRPr="0073389C">
        <w:rPr>
          <w:rFonts w:cs="Arial"/>
          <w:szCs w:val="19"/>
          <w:lang w:val="sk-SK"/>
        </w:rPr>
        <w:t>e</w:t>
      </w:r>
      <w:r w:rsidRPr="0073389C">
        <w:rPr>
          <w:rFonts w:cs="Arial"/>
          <w:szCs w:val="19"/>
          <w:lang w:val="sk-SK"/>
        </w:rPr>
        <w:t>);</w:t>
      </w:r>
    </w:p>
    <w:p w14:paraId="0EC0C5FA" w14:textId="5327C7D3" w:rsidR="00637DE4" w:rsidRPr="0073389C" w:rsidRDefault="00637DE4" w:rsidP="007B5322">
      <w:pPr>
        <w:pStyle w:val="Bulletslevel1"/>
        <w:spacing w:after="120" w:line="288" w:lineRule="auto"/>
        <w:ind w:left="568" w:hanging="284"/>
        <w:jc w:val="both"/>
        <w:rPr>
          <w:rFonts w:cs="Arial"/>
          <w:szCs w:val="19"/>
          <w:lang w:val="sk-SK"/>
        </w:rPr>
      </w:pPr>
      <w:r w:rsidRPr="0073389C">
        <w:rPr>
          <w:rFonts w:cs="Arial"/>
          <w:b/>
          <w:szCs w:val="19"/>
          <w:lang w:val="sk-SK"/>
        </w:rPr>
        <w:t>Centrálny koordinačný orgán (ďalej „CKO“)</w:t>
      </w:r>
      <w:r w:rsidRPr="0073389C">
        <w:rPr>
          <w:rFonts w:cs="Arial"/>
          <w:szCs w:val="19"/>
          <w:lang w:val="sk-SK"/>
        </w:rPr>
        <w:t xml:space="preserve"> – </w:t>
      </w:r>
      <w:r w:rsidR="00FC0FC1" w:rsidRPr="0073389C">
        <w:rPr>
          <w:rFonts w:cs="Arial"/>
          <w:b/>
          <w:szCs w:val="19"/>
          <w:lang w:val="sk-SK"/>
        </w:rPr>
        <w:t>Centrálny koordinačný orgán (ďalej „CKO“)</w:t>
      </w:r>
      <w:r w:rsidR="00FC0FC1" w:rsidRPr="0073389C">
        <w:rPr>
          <w:rFonts w:cs="Arial"/>
          <w:szCs w:val="19"/>
          <w:lang w:val="sk-SK"/>
        </w:rPr>
        <w:t xml:space="preserve"> – </w:t>
      </w:r>
      <w:r w:rsidR="00FC0FC1" w:rsidRPr="00041B11">
        <w:rPr>
          <w:rFonts w:cs="Arial"/>
          <w:szCs w:val="19"/>
          <w:lang w:val="sk-SK"/>
        </w:rPr>
        <w:t xml:space="preserve">v podmienkach Slovenskej republiky plní úlohy centrálneho koordinačného orgánu </w:t>
      </w:r>
      <w:r w:rsidR="00E045E6">
        <w:rPr>
          <w:rFonts w:cs="Arial"/>
          <w:szCs w:val="19"/>
        </w:rPr>
        <w:t>M</w:t>
      </w:r>
      <w:r w:rsidR="00E045E6" w:rsidRPr="005D6467">
        <w:rPr>
          <w:rFonts w:cs="Arial"/>
          <w:szCs w:val="19"/>
        </w:rPr>
        <w:t>inisterstvo investícií, regioná</w:t>
      </w:r>
      <w:r w:rsidR="00E045E6">
        <w:rPr>
          <w:rFonts w:cs="Arial"/>
          <w:szCs w:val="19"/>
        </w:rPr>
        <w:t>lneho rozvoja a informatizácie S</w:t>
      </w:r>
      <w:r w:rsidR="00E045E6" w:rsidRPr="005D6467">
        <w:rPr>
          <w:rFonts w:cs="Arial"/>
          <w:szCs w:val="19"/>
        </w:rPr>
        <w:t>lovenskej republik</w:t>
      </w:r>
      <w:r w:rsidR="00E045E6">
        <w:rPr>
          <w:rFonts w:cs="Arial"/>
          <w:szCs w:val="19"/>
        </w:rPr>
        <w:t>y</w:t>
      </w:r>
      <w:r w:rsidR="00FC0FC1" w:rsidRPr="00041B11">
        <w:rPr>
          <w:rFonts w:cs="Arial"/>
          <w:szCs w:val="19"/>
          <w:lang w:val="sk-SK"/>
        </w:rPr>
        <w:t>, ktorý je ústredným orgánom štátnej správy zodpovedný</w:t>
      </w:r>
      <w:r w:rsidR="00FC0FC1">
        <w:rPr>
          <w:rFonts w:cs="Arial"/>
          <w:szCs w:val="19"/>
          <w:lang w:val="sk-SK"/>
        </w:rPr>
        <w:t>m</w:t>
      </w:r>
      <w:r w:rsidR="00FC0FC1" w:rsidRPr="00041B11">
        <w:rPr>
          <w:rFonts w:cs="Arial"/>
          <w:szCs w:val="19"/>
          <w:lang w:val="sk-SK"/>
        </w:rPr>
        <w:t xml:space="preserve"> za efektívnu a účinnú koordináciu riadenia poskytovania príspevku z európskych štrukturálnych a investičných fondov</w:t>
      </w:r>
      <w:r w:rsidR="00FC0FC1" w:rsidRPr="0073389C">
        <w:rPr>
          <w:rFonts w:cs="Arial"/>
          <w:szCs w:val="19"/>
          <w:lang w:val="sk-SK"/>
        </w:rPr>
        <w:t>;</w:t>
      </w:r>
    </w:p>
    <w:p w14:paraId="1477CD6F" w14:textId="77777777" w:rsidR="006F3CE3"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Certifikácia</w:t>
      </w:r>
      <w:r w:rsidRPr="0073389C">
        <w:rPr>
          <w:rFonts w:cs="Arial"/>
          <w:szCs w:val="19"/>
          <w:lang w:val="sk-SK"/>
        </w:rPr>
        <w:t xml:space="preserve"> - potvrdenie správnosti, </w:t>
      </w:r>
      <w:r w:rsidR="007A58F6" w:rsidRPr="0073389C">
        <w:rPr>
          <w:rFonts w:cs="Arial"/>
          <w:szCs w:val="19"/>
          <w:lang w:val="sk-SK"/>
        </w:rPr>
        <w:t xml:space="preserve">zákonnosti, </w:t>
      </w:r>
      <w:r w:rsidRPr="0073389C">
        <w:rPr>
          <w:rFonts w:cs="Arial"/>
          <w:szCs w:val="19"/>
          <w:lang w:val="sk-SK"/>
        </w:rPr>
        <w:t xml:space="preserve">oprávnenosti a </w:t>
      </w:r>
      <w:r w:rsidR="007A58F6" w:rsidRPr="0073389C">
        <w:rPr>
          <w:rFonts w:cs="Arial"/>
          <w:szCs w:val="19"/>
          <w:lang w:val="sk-SK"/>
        </w:rPr>
        <w:t>overiteľnosti</w:t>
      </w:r>
      <w:r w:rsidRPr="0073389C">
        <w:rPr>
          <w:rFonts w:cs="Arial"/>
          <w:szCs w:val="19"/>
          <w:lang w:val="sk-SK"/>
        </w:rPr>
        <w:t xml:space="preserve"> výdavkov </w:t>
      </w:r>
      <w:r w:rsidR="007A58F6" w:rsidRPr="0073389C">
        <w:rPr>
          <w:rFonts w:cs="Arial"/>
          <w:szCs w:val="19"/>
          <w:lang w:val="sk-SK"/>
        </w:rPr>
        <w:t>vo vzťahu k systému riadenia a kontroly pri realizácii príspevku zo</w:t>
      </w:r>
      <w:r w:rsidRPr="0073389C">
        <w:rPr>
          <w:rFonts w:cs="Arial"/>
          <w:szCs w:val="19"/>
          <w:lang w:val="sk-SK"/>
        </w:rPr>
        <w:t xml:space="preserve"> štrukturálnych fondov</w:t>
      </w:r>
      <w:r w:rsidR="00637DE4" w:rsidRPr="0073389C">
        <w:rPr>
          <w:rFonts w:cs="Arial"/>
          <w:szCs w:val="19"/>
          <w:lang w:val="sk-SK"/>
        </w:rPr>
        <w:t>,</w:t>
      </w:r>
      <w:r w:rsidRPr="0073389C">
        <w:rPr>
          <w:rFonts w:cs="Arial"/>
          <w:szCs w:val="19"/>
          <w:lang w:val="sk-SK"/>
        </w:rPr>
        <w:t xml:space="preserve"> Kohézneho fondu</w:t>
      </w:r>
      <w:r w:rsidR="00637DE4" w:rsidRPr="0073389C">
        <w:rPr>
          <w:rFonts w:cs="Arial"/>
          <w:szCs w:val="19"/>
          <w:lang w:val="sk-SK"/>
        </w:rPr>
        <w:t xml:space="preserve"> a Európskeho námorného a rybárskeho fondu</w:t>
      </w:r>
      <w:r w:rsidRPr="0073389C">
        <w:rPr>
          <w:rFonts w:cs="Arial"/>
          <w:szCs w:val="19"/>
          <w:lang w:val="sk-SK"/>
        </w:rPr>
        <w:t>;</w:t>
      </w:r>
    </w:p>
    <w:p w14:paraId="5310C4FC" w14:textId="77777777" w:rsidR="00637DE4" w:rsidRPr="0073389C" w:rsidRDefault="00637DE4"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Certifikačný orgán (ďalej „CO“) </w:t>
      </w:r>
      <w:r w:rsidRPr="00692EEF">
        <w:rPr>
          <w:rFonts w:cs="Arial"/>
          <w:szCs w:val="19"/>
          <w:lang w:val="sk-SK"/>
        </w:rPr>
        <w:t>-</w:t>
      </w:r>
      <w:r w:rsidRPr="0073389C">
        <w:rPr>
          <w:rFonts w:cs="Arial"/>
          <w:b/>
          <w:szCs w:val="19"/>
          <w:lang w:val="sk-SK"/>
        </w:rPr>
        <w:t xml:space="preserve"> </w:t>
      </w:r>
      <w:r w:rsidRPr="0073389C">
        <w:rPr>
          <w:rFonts w:cs="Arial"/>
          <w:szCs w:val="19"/>
          <w:lang w:val="sk-SK"/>
        </w:rPr>
        <w:t xml:space="preserve">národný, regionálny alebo miestny verejný orgán alebo subjekt verejnej správy určený členským štátom za účelom certifikácie. Certifikačný orgán plní úlohu orgánu zodpovedného za koordináciu a usmerňovanie subjektov zapojených do systému finančného riadenia, vypracovanie účtov, </w:t>
      </w:r>
      <w:r w:rsidR="00297C08" w:rsidRPr="00AD094E">
        <w:rPr>
          <w:rFonts w:ascii="Times New Roman" w:hAnsi="Times New Roman"/>
          <w:lang w:val="sk-SK"/>
        </w:rPr>
        <w:t xml:space="preserve">, </w:t>
      </w:r>
      <w:r w:rsidRPr="0073389C">
        <w:rPr>
          <w:rFonts w:cs="Arial"/>
          <w:szCs w:val="19"/>
          <w:lang w:val="sk-SK"/>
        </w:rPr>
        <w:t xml:space="preserve">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w:t>
      </w:r>
      <w:r w:rsidR="00297C08" w:rsidRPr="008828B3">
        <w:rPr>
          <w:rFonts w:cs="Arial"/>
          <w:szCs w:val="19"/>
          <w:lang w:val="sk-SK"/>
        </w:rPr>
        <w:t>plní úlohy certifikačného orgánu Ministerstvo financií SR</w:t>
      </w:r>
      <w:r w:rsidR="001E445D">
        <w:rPr>
          <w:rFonts w:cs="Arial"/>
          <w:szCs w:val="19"/>
          <w:lang w:val="sk-SK"/>
        </w:rPr>
        <w:t>;</w:t>
      </w:r>
      <w:r w:rsidR="002771FC" w:rsidRPr="008F3E68">
        <w:rPr>
          <w:rFonts w:cs="Arial"/>
          <w:szCs w:val="16"/>
          <w:lang w:val="sk-SK"/>
        </w:rPr>
        <w:t xml:space="preserve"> </w:t>
      </w:r>
    </w:p>
    <w:p w14:paraId="4561D11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Cieľová skupina</w:t>
      </w:r>
      <w:r w:rsidRPr="0073389C">
        <w:rPr>
          <w:rFonts w:cs="Arial"/>
          <w:szCs w:val="19"/>
          <w:lang w:val="sk-SK"/>
        </w:rPr>
        <w:t xml:space="preserve"> – osoby, v prospech ktorých sa realizuje projekt</w:t>
      </w:r>
      <w:r w:rsidR="001E445D">
        <w:rPr>
          <w:rFonts w:cs="Arial"/>
          <w:szCs w:val="19"/>
          <w:lang w:val="sk-SK"/>
        </w:rPr>
        <w:t>;</w:t>
      </w:r>
    </w:p>
    <w:p w14:paraId="481369B9" w14:textId="77777777" w:rsidR="005875D9" w:rsidRPr="0073389C" w:rsidRDefault="005875D9" w:rsidP="007B5322">
      <w:pPr>
        <w:pStyle w:val="Bulletslevel1"/>
        <w:spacing w:after="120" w:line="288" w:lineRule="auto"/>
        <w:ind w:left="568" w:hanging="284"/>
        <w:jc w:val="both"/>
        <w:rPr>
          <w:rFonts w:cs="Arial"/>
          <w:szCs w:val="19"/>
          <w:lang w:val="sk-SK"/>
        </w:rPr>
      </w:pPr>
      <w:r w:rsidRPr="0073389C">
        <w:rPr>
          <w:rFonts w:cs="Arial"/>
          <w:b/>
          <w:szCs w:val="19"/>
          <w:lang w:val="sk-SK"/>
        </w:rPr>
        <w:t>Dokumentácia</w:t>
      </w:r>
      <w:r w:rsidRPr="0073389C">
        <w:rPr>
          <w:rFonts w:cs="Arial"/>
          <w:szCs w:val="19"/>
          <w:lang w:val="sk-SK"/>
        </w:rPr>
        <w:t xml:space="preserve"> – akákoľvek informácia alebo súbor informácií zachytené </w:t>
      </w:r>
      <w:r w:rsidRPr="0073389C">
        <w:rPr>
          <w:rFonts w:cs="Arial"/>
          <w:szCs w:val="19"/>
          <w:lang w:val="sk-SK"/>
        </w:rPr>
        <w:br/>
        <w:t>na hmotnom substráte, vrátane elektronických dokumentov vo formáte počítačového súboru týkajúce sa a/alebo súvisiace s</w:t>
      </w:r>
      <w:r w:rsidR="001E445D">
        <w:rPr>
          <w:rFonts w:cs="Arial"/>
          <w:szCs w:val="19"/>
          <w:lang w:val="sk-SK"/>
        </w:rPr>
        <w:t> </w:t>
      </w:r>
      <w:r w:rsidR="00C57815" w:rsidRPr="0073389C">
        <w:rPr>
          <w:rFonts w:cs="Arial"/>
          <w:szCs w:val="19"/>
          <w:lang w:val="sk-SK"/>
        </w:rPr>
        <w:t>p</w:t>
      </w:r>
      <w:r w:rsidRPr="0073389C">
        <w:rPr>
          <w:rFonts w:cs="Arial"/>
          <w:szCs w:val="19"/>
          <w:lang w:val="sk-SK"/>
        </w:rPr>
        <w:t>rojektom</w:t>
      </w:r>
      <w:r w:rsidR="001E445D">
        <w:rPr>
          <w:rFonts w:cs="Arial"/>
          <w:szCs w:val="19"/>
          <w:lang w:val="sk-SK"/>
        </w:rPr>
        <w:t>;</w:t>
      </w:r>
    </w:p>
    <w:p w14:paraId="2BCBB80C" w14:textId="77777777" w:rsidR="00460337" w:rsidRPr="0073389C" w:rsidRDefault="00460337" w:rsidP="007B5322">
      <w:pPr>
        <w:pStyle w:val="Bulletslevel1"/>
        <w:spacing w:after="120" w:line="288" w:lineRule="auto"/>
        <w:ind w:left="568" w:hanging="284"/>
        <w:jc w:val="both"/>
        <w:rPr>
          <w:lang w:val="sk-SK"/>
        </w:rPr>
      </w:pPr>
      <w:r w:rsidRPr="0073389C">
        <w:rPr>
          <w:b/>
          <w:lang w:val="sk-SK"/>
        </w:rPr>
        <w:t>Dopytovo-orientovaný projekt</w:t>
      </w:r>
      <w:r w:rsidRPr="0073389C">
        <w:rPr>
          <w:lang w:val="sk-SK"/>
        </w:rPr>
        <w:t xml:space="preserve"> - projekt predkladaný žiadateľom na základe výzvy na predkladanie </w:t>
      </w:r>
      <w:r w:rsidR="009473DA">
        <w:rPr>
          <w:lang w:val="sk-SK"/>
        </w:rPr>
        <w:t>Žo</w:t>
      </w:r>
      <w:r w:rsidRPr="0073389C">
        <w:rPr>
          <w:lang w:val="sk-SK"/>
        </w:rPr>
        <w:t>NFP určenej pre dvoch a viac oprávnených žiadateľov, medzi ktorými prebieha súťaž</w:t>
      </w:r>
      <w:r w:rsidR="001E445D">
        <w:rPr>
          <w:lang w:val="sk-SK"/>
        </w:rPr>
        <w:t>;</w:t>
      </w:r>
    </w:p>
    <w:p w14:paraId="41607608" w14:textId="77777777" w:rsidR="00637DE4"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Európsky sociálny fond (ďalej „ESF“)</w:t>
      </w:r>
      <w:r w:rsidRPr="0073389C">
        <w:rPr>
          <w:rFonts w:cs="Arial"/>
          <w:szCs w:val="19"/>
          <w:lang w:val="sk-SK"/>
        </w:rPr>
        <w:t xml:space="preserve"> - </w:t>
      </w:r>
      <w:r w:rsidR="00637DE4" w:rsidRPr="0073389C">
        <w:rPr>
          <w:rFonts w:cs="Arial"/>
          <w:szCs w:val="19"/>
          <w:lang w:val="sk-SK"/>
        </w:rPr>
        <w:t>jeden z hlavných nástrojov štrukturálnej a regionálnej politiky EÚ, ktorý 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boj proti chudobe, zlepšuje sociálne začlenenie a podporuje rodovú rovnosť, nediskrimináciu a rovnaké príležitosti, čím prispieva k prioritám Únie, pokiaľ ide o posilňovanie hospodárskej, sociálnej a územnej súdržnosti</w:t>
      </w:r>
      <w:r w:rsidR="001E445D">
        <w:rPr>
          <w:rFonts w:cs="Arial"/>
          <w:szCs w:val="19"/>
          <w:lang w:val="sk-SK"/>
        </w:rPr>
        <w:t>;</w:t>
      </w:r>
    </w:p>
    <w:p w14:paraId="2C9CEA4C"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Európske štrukturálne a investičné fondy (ďalej „EŠIF“)</w:t>
      </w:r>
      <w:r w:rsidRPr="0073389C">
        <w:rPr>
          <w:rFonts w:cs="Arial"/>
          <w:szCs w:val="19"/>
          <w:lang w:val="sk-SK"/>
        </w:rPr>
        <w:t xml:space="preserve"> – </w:t>
      </w:r>
      <w:r w:rsidR="00F85309" w:rsidRPr="00356F32">
        <w:rPr>
          <w:rFonts w:cs="Arial"/>
          <w:szCs w:val="19"/>
          <w:bdr w:val="none" w:sz="0" w:space="0" w:color="auto" w:frame="1"/>
          <w:lang w:val="sk-SK"/>
        </w:rPr>
        <w:t>spoločné označenie pre</w:t>
      </w:r>
      <w:r w:rsidR="00917FB8" w:rsidRPr="0073389C">
        <w:rPr>
          <w:rFonts w:cs="Arial"/>
          <w:szCs w:val="19"/>
          <w:lang w:val="sk-SK"/>
        </w:rPr>
        <w:t xml:space="preserve"> </w:t>
      </w:r>
      <w:r w:rsidRPr="0073389C">
        <w:rPr>
          <w:rFonts w:cs="Arial"/>
          <w:szCs w:val="19"/>
          <w:bdr w:val="none" w:sz="0" w:space="0" w:color="auto" w:frame="1"/>
          <w:lang w:val="sk-SK"/>
        </w:rPr>
        <w:t>Európsky fond regionálneho rozvoja</w:t>
      </w:r>
      <w:r w:rsidRPr="0073389C">
        <w:rPr>
          <w:rStyle w:val="apple-converted-space"/>
          <w:rFonts w:cs="Arial"/>
          <w:color w:val="074B8C"/>
          <w:szCs w:val="19"/>
          <w:bdr w:val="none" w:sz="0" w:space="0" w:color="auto" w:frame="1"/>
          <w:lang w:val="sk-SK"/>
        </w:rPr>
        <w:t xml:space="preserve"> </w:t>
      </w:r>
      <w:r w:rsidRPr="0073389C">
        <w:rPr>
          <w:rFonts w:cs="Arial"/>
          <w:szCs w:val="19"/>
          <w:lang w:val="sk-SK"/>
        </w:rPr>
        <w:t>(EFRR),</w:t>
      </w:r>
      <w:r w:rsidR="00917FB8" w:rsidRPr="0073389C">
        <w:rPr>
          <w:rFonts w:cs="Arial"/>
          <w:szCs w:val="19"/>
          <w:lang w:val="sk-SK"/>
        </w:rPr>
        <w:t xml:space="preserve"> </w:t>
      </w:r>
      <w:r w:rsidRPr="0073389C">
        <w:rPr>
          <w:rFonts w:cs="Arial"/>
          <w:szCs w:val="19"/>
          <w:bdr w:val="none" w:sz="0" w:space="0" w:color="auto" w:frame="1"/>
          <w:lang w:val="sk-SK"/>
        </w:rPr>
        <w:t>Európsky sociálny fond</w:t>
      </w:r>
      <w:r w:rsidRPr="0073389C">
        <w:rPr>
          <w:rStyle w:val="apple-converted-space"/>
          <w:rFonts w:cs="Arial"/>
          <w:color w:val="074B8C"/>
          <w:szCs w:val="19"/>
          <w:bdr w:val="none" w:sz="0" w:space="0" w:color="auto" w:frame="1"/>
          <w:lang w:val="sk-SK"/>
        </w:rPr>
        <w:t xml:space="preserve"> </w:t>
      </w:r>
      <w:r w:rsidRPr="0073389C">
        <w:rPr>
          <w:rFonts w:cs="Arial"/>
          <w:szCs w:val="19"/>
          <w:lang w:val="sk-SK"/>
        </w:rPr>
        <w:t xml:space="preserve">(ESF), </w:t>
      </w:r>
      <w:r w:rsidRPr="0073389C">
        <w:rPr>
          <w:rFonts w:cs="Arial"/>
          <w:szCs w:val="19"/>
          <w:bdr w:val="none" w:sz="0" w:space="0" w:color="auto" w:frame="1"/>
          <w:lang w:val="sk-SK"/>
        </w:rPr>
        <w:t>Kohézny fond</w:t>
      </w:r>
      <w:r w:rsidRPr="0073389C">
        <w:rPr>
          <w:rStyle w:val="apple-converted-space"/>
          <w:rFonts w:cs="Arial"/>
          <w:color w:val="074B8C"/>
          <w:szCs w:val="19"/>
          <w:bdr w:val="none" w:sz="0" w:space="0" w:color="auto" w:frame="1"/>
          <w:lang w:val="sk-SK"/>
        </w:rPr>
        <w:t> </w:t>
      </w:r>
      <w:r w:rsidRPr="0073389C">
        <w:rPr>
          <w:rFonts w:cs="Arial"/>
          <w:szCs w:val="19"/>
          <w:lang w:val="sk-SK"/>
        </w:rPr>
        <w:t xml:space="preserve">(KF), </w:t>
      </w:r>
      <w:r w:rsidRPr="0073389C">
        <w:rPr>
          <w:rFonts w:cs="Arial"/>
          <w:szCs w:val="19"/>
          <w:bdr w:val="none" w:sz="0" w:space="0" w:color="auto" w:frame="1"/>
          <w:lang w:val="sk-SK"/>
        </w:rPr>
        <w:t>Európsky poľnohospodársky fond pre rozvoj vidieka</w:t>
      </w:r>
      <w:r w:rsidRPr="0073389C">
        <w:rPr>
          <w:rStyle w:val="apple-converted-space"/>
          <w:rFonts w:cs="Arial"/>
          <w:szCs w:val="19"/>
          <w:lang w:val="sk-SK"/>
        </w:rPr>
        <w:t> </w:t>
      </w:r>
      <w:r w:rsidRPr="0073389C">
        <w:rPr>
          <w:rFonts w:cs="Arial"/>
          <w:szCs w:val="19"/>
          <w:lang w:val="sk-SK"/>
        </w:rPr>
        <w:t xml:space="preserve">(EPFRV), </w:t>
      </w:r>
      <w:r w:rsidRPr="0073389C">
        <w:rPr>
          <w:rFonts w:cs="Arial"/>
          <w:szCs w:val="19"/>
          <w:bdr w:val="none" w:sz="0" w:space="0" w:color="auto" w:frame="1"/>
          <w:lang w:val="sk-SK"/>
        </w:rPr>
        <w:t>Európsky námorný a rybársky fond</w:t>
      </w:r>
      <w:r w:rsidRPr="0073389C">
        <w:rPr>
          <w:rStyle w:val="apple-converted-space"/>
          <w:rFonts w:cs="Arial"/>
          <w:szCs w:val="19"/>
          <w:lang w:val="sk-SK"/>
        </w:rPr>
        <w:t> </w:t>
      </w:r>
      <w:r w:rsidRPr="0073389C">
        <w:rPr>
          <w:rFonts w:cs="Arial"/>
          <w:szCs w:val="19"/>
          <w:lang w:val="sk-SK"/>
        </w:rPr>
        <w:t>(ENRF);</w:t>
      </w:r>
    </w:p>
    <w:p w14:paraId="1AD533D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Efektívnosť (efficiency)</w:t>
      </w:r>
      <w:r w:rsidRPr="0073389C">
        <w:rPr>
          <w:rFonts w:cs="Arial"/>
          <w:szCs w:val="19"/>
          <w:lang w:val="sk-SK"/>
        </w:rPr>
        <w:t xml:space="preserve"> –</w:t>
      </w:r>
      <w:r w:rsidR="00B970FB" w:rsidRPr="00F435FD">
        <w:rPr>
          <w:lang w:val="sk-SK"/>
        </w:rPr>
        <w:t xml:space="preserve"> najvýhodnejší vzájomný pomer medzi použitými verejnými financiami a dosiahnutými výsledkami.</w:t>
      </w:r>
      <w:r w:rsidR="00BA4127">
        <w:rPr>
          <w:lang w:val="sk-SK"/>
        </w:rPr>
        <w:t xml:space="preserve"> Na úrovni projektu sa efektívnosťou rozumie maximálne dosahovanie cieľov vo vzťahu k poskytnutým finančným prostriedkom</w:t>
      </w:r>
      <w:r w:rsidR="00D55D90">
        <w:rPr>
          <w:lang w:val="sk-SK"/>
        </w:rPr>
        <w:t>;</w:t>
      </w:r>
      <w:r w:rsidR="00B970FB" w:rsidRPr="00F435FD">
        <w:rPr>
          <w:lang w:val="sk-SK"/>
        </w:rPr>
        <w:t xml:space="preserve"> </w:t>
      </w:r>
    </w:p>
    <w:p w14:paraId="00326480"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Ex ante finančná oprava</w:t>
      </w:r>
      <w:r w:rsidRPr="0073389C">
        <w:rPr>
          <w:rFonts w:cs="Arial"/>
          <w:szCs w:val="19"/>
          <w:lang w:val="sk-SK"/>
        </w:rPr>
        <w:t xml:space="preserve"> – individuálne zníženie hodnoty deklarovaných výdavkov z dôvodu zistení porušenia legislatívy SR alebo EÚ, najmä v oblasti verejného obstarávania. Výška </w:t>
      </w:r>
      <w:r w:rsidR="002E1D0D" w:rsidRPr="0073389C">
        <w:rPr>
          <w:szCs w:val="19"/>
          <w:lang w:val="sk-SK"/>
        </w:rPr>
        <w:t>individuálnej ex-ante finančnej opravy sa určí v zodpovedajúcej sume neoprávnených výdavkov</w:t>
      </w:r>
      <w:r w:rsidR="002E1D0D" w:rsidRPr="0073389C">
        <w:rPr>
          <w:rFonts w:cs="Arial"/>
          <w:szCs w:val="19"/>
          <w:lang w:val="sk-SK"/>
        </w:rPr>
        <w:t xml:space="preserve"> </w:t>
      </w:r>
      <w:r w:rsidRPr="0073389C">
        <w:rPr>
          <w:rFonts w:cs="Arial"/>
          <w:szCs w:val="19"/>
          <w:lang w:val="sk-SK"/>
        </w:rPr>
        <w:t>resp. ako percentuálna sadzba zo sumy oprávnených výdavkov zákazky v rámci schváleného NFP alebo jeho časti, a to vo fáze pred úhradou dotknutej zákazky</w:t>
      </w:r>
      <w:r w:rsidR="002E1D0D" w:rsidRPr="0073389C">
        <w:rPr>
          <w:rFonts w:cs="Arial"/>
          <w:szCs w:val="19"/>
          <w:lang w:val="sk-SK"/>
        </w:rPr>
        <w:t xml:space="preserve"> v ŽoP zo strany PJ</w:t>
      </w:r>
      <w:r w:rsidRPr="0073389C">
        <w:rPr>
          <w:rFonts w:cs="Arial"/>
          <w:szCs w:val="19"/>
          <w:lang w:val="sk-SK"/>
        </w:rPr>
        <w:t>, v rámci ktorej boli nedostatky identifikované</w:t>
      </w:r>
      <w:r w:rsidR="001E445D">
        <w:rPr>
          <w:rFonts w:cs="Arial"/>
          <w:szCs w:val="19"/>
          <w:lang w:val="sk-SK"/>
        </w:rPr>
        <w:t>;</w:t>
      </w:r>
      <w:r w:rsidRPr="0073389C">
        <w:rPr>
          <w:rFonts w:cs="Arial"/>
          <w:szCs w:val="19"/>
          <w:lang w:val="sk-SK"/>
        </w:rPr>
        <w:t xml:space="preserve"> </w:t>
      </w:r>
    </w:p>
    <w:p w14:paraId="2846281E"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Finančná analýza projektu</w:t>
      </w:r>
      <w:r w:rsidRPr="0073389C">
        <w:rPr>
          <w:rFonts w:cs="Arial"/>
          <w:szCs w:val="19"/>
          <w:lang w:val="sk-SK"/>
        </w:rPr>
        <w:t xml:space="preserve"> - posúdenie finančnej výkonnosti projektu pomocou finančných ukazovateľov zostavených na základe diskontovaných peňažných tokov porovnaním situácie s financovaním a bez financovania projektu, v rámci ktorej sa preukazuje finančná udržateľnosť výsledkov projektov. V prípade projektov generujúcich príjmy sa na jej základe stanovuje výška NFP;</w:t>
      </w:r>
    </w:p>
    <w:p w14:paraId="267DC16C" w14:textId="77777777" w:rsidR="005875D9" w:rsidRPr="0073389C" w:rsidRDefault="005875D9" w:rsidP="007B5322">
      <w:pPr>
        <w:pStyle w:val="Bulletslevel1"/>
        <w:spacing w:after="120" w:line="288" w:lineRule="auto"/>
        <w:ind w:left="568" w:hanging="284"/>
        <w:jc w:val="both"/>
        <w:rPr>
          <w:rFonts w:cs="Arial"/>
          <w:szCs w:val="19"/>
          <w:lang w:val="sk-SK"/>
        </w:rPr>
      </w:pPr>
      <w:r w:rsidRPr="0073389C">
        <w:rPr>
          <w:rFonts w:cs="Arial"/>
          <w:b/>
          <w:szCs w:val="19"/>
          <w:lang w:val="sk-SK"/>
        </w:rPr>
        <w:t>Hlásenie o realizácie hlavných aktivít projektu</w:t>
      </w:r>
      <w:r w:rsidRPr="0073389C">
        <w:rPr>
          <w:rFonts w:cs="Arial"/>
          <w:szCs w:val="19"/>
          <w:lang w:val="sk-SK"/>
        </w:rPr>
        <w:t xml:space="preserve"> </w:t>
      </w:r>
      <w:r w:rsidR="00432DCA">
        <w:rPr>
          <w:rFonts w:cs="Arial"/>
          <w:szCs w:val="19"/>
          <w:lang w:val="sk-SK"/>
        </w:rPr>
        <w:t>–</w:t>
      </w:r>
      <w:r w:rsidRPr="0073389C">
        <w:rPr>
          <w:rFonts w:cs="Arial"/>
          <w:szCs w:val="19"/>
          <w:lang w:val="sk-SK"/>
        </w:rPr>
        <w:t xml:space="preserve"> formulár</w:t>
      </w:r>
      <w:r w:rsidR="00432DCA">
        <w:rPr>
          <w:rFonts w:cs="Arial"/>
          <w:szCs w:val="19"/>
          <w:lang w:val="sk-SK"/>
        </w:rPr>
        <w:t xml:space="preserve"> </w:t>
      </w:r>
      <w:r w:rsidR="00432DCA" w:rsidRPr="000333FF">
        <w:rPr>
          <w:rFonts w:ascii="Times New Roman" w:hAnsi="Times New Roman"/>
        </w:rPr>
        <w:t>v ITMS2014+</w:t>
      </w:r>
      <w:r w:rsidRPr="0073389C">
        <w:rPr>
          <w:rFonts w:cs="Arial"/>
          <w:szCs w:val="19"/>
          <w:lang w:val="sk-SK"/>
        </w:rPr>
        <w:t xml:space="preserve"> (</w:t>
      </w:r>
      <w:r w:rsidR="001F3CA3" w:rsidRPr="0073389C">
        <w:rPr>
          <w:rFonts w:cs="Arial"/>
          <w:color w:val="auto"/>
          <w:szCs w:val="19"/>
          <w:lang w:val="sk-SK"/>
        </w:rPr>
        <w:t>p</w:t>
      </w:r>
      <w:r w:rsidRPr="0073389C">
        <w:rPr>
          <w:rFonts w:cs="Arial"/>
          <w:color w:val="auto"/>
          <w:szCs w:val="19"/>
          <w:lang w:val="sk-SK"/>
        </w:rPr>
        <w:t>ríloh</w:t>
      </w:r>
      <w:r w:rsidR="004D0353">
        <w:rPr>
          <w:rFonts w:cs="Arial"/>
          <w:color w:val="auto"/>
          <w:szCs w:val="19"/>
          <w:lang w:val="sk-SK"/>
        </w:rPr>
        <w:t>a</w:t>
      </w:r>
      <w:r w:rsidRPr="0073389C">
        <w:rPr>
          <w:rFonts w:cs="Arial"/>
          <w:color w:val="auto"/>
          <w:szCs w:val="19"/>
          <w:lang w:val="sk-SK"/>
        </w:rPr>
        <w:t xml:space="preserve"> č.</w:t>
      </w:r>
      <w:r w:rsidR="004D0353">
        <w:rPr>
          <w:rFonts w:cs="Arial"/>
          <w:color w:val="auto"/>
          <w:szCs w:val="19"/>
          <w:lang w:val="sk-SK"/>
        </w:rPr>
        <w:t>1</w:t>
      </w:r>
      <w:r w:rsidRPr="0073389C">
        <w:rPr>
          <w:rFonts w:cs="Arial"/>
          <w:szCs w:val="19"/>
          <w:lang w:val="sk-SK"/>
        </w:rPr>
        <w:t xml:space="preserve">), prostredníctvom ktorého </w:t>
      </w:r>
      <w:r w:rsidR="00C57815" w:rsidRPr="0073389C">
        <w:rPr>
          <w:rFonts w:cs="Arial"/>
          <w:szCs w:val="19"/>
          <w:lang w:val="sk-SK"/>
        </w:rPr>
        <w:t>p</w:t>
      </w:r>
      <w:r w:rsidRPr="0073389C">
        <w:rPr>
          <w:rFonts w:cs="Arial"/>
          <w:szCs w:val="19"/>
          <w:lang w:val="sk-SK"/>
        </w:rPr>
        <w:t xml:space="preserve">rijímateľ oznamuje </w:t>
      </w:r>
      <w:r w:rsidR="00C57815" w:rsidRPr="0073389C">
        <w:rPr>
          <w:rFonts w:cs="Arial"/>
          <w:szCs w:val="19"/>
          <w:lang w:val="sk-SK"/>
        </w:rPr>
        <w:t>p</w:t>
      </w:r>
      <w:r w:rsidRPr="0073389C">
        <w:rPr>
          <w:rFonts w:cs="Arial"/>
          <w:szCs w:val="19"/>
          <w:lang w:val="sk-SK"/>
        </w:rPr>
        <w:t xml:space="preserve">oskytovateľovi </w:t>
      </w:r>
      <w:r w:rsidR="00432DCA">
        <w:rPr>
          <w:rFonts w:cs="Arial"/>
          <w:szCs w:val="19"/>
          <w:lang w:val="sk-SK"/>
        </w:rPr>
        <w:t>Z</w:t>
      </w:r>
      <w:r w:rsidRPr="0073389C">
        <w:rPr>
          <w:rFonts w:cs="Arial"/>
          <w:szCs w:val="19"/>
          <w:lang w:val="sk-SK"/>
        </w:rPr>
        <w:t>ačatie</w:t>
      </w:r>
      <w:r w:rsidR="00432DCA">
        <w:rPr>
          <w:rFonts w:cs="Arial"/>
          <w:szCs w:val="19"/>
          <w:lang w:val="sk-SK"/>
        </w:rPr>
        <w:t xml:space="preserve"> a Ukončenie</w:t>
      </w:r>
      <w:r w:rsidRPr="0073389C">
        <w:rPr>
          <w:rFonts w:cs="Arial"/>
          <w:szCs w:val="19"/>
          <w:lang w:val="sk-SK"/>
        </w:rPr>
        <w:t xml:space="preserve"> realizácie hlavných aktivít </w:t>
      </w:r>
      <w:r w:rsidR="00C57815" w:rsidRPr="0073389C">
        <w:rPr>
          <w:rFonts w:cs="Arial"/>
          <w:szCs w:val="19"/>
          <w:lang w:val="sk-SK"/>
        </w:rPr>
        <w:t>p</w:t>
      </w:r>
      <w:r w:rsidRPr="0073389C">
        <w:rPr>
          <w:rFonts w:cs="Arial"/>
          <w:szCs w:val="19"/>
          <w:lang w:val="sk-SK"/>
        </w:rPr>
        <w:t>rojektu a informáciu o dátume začatia</w:t>
      </w:r>
      <w:r w:rsidR="00432DCA">
        <w:rPr>
          <w:rFonts w:cs="Arial"/>
          <w:szCs w:val="19"/>
          <w:lang w:val="sk-SK"/>
        </w:rPr>
        <w:t xml:space="preserve"> a ukončenia</w:t>
      </w:r>
      <w:r w:rsidRPr="0073389C">
        <w:rPr>
          <w:rFonts w:cs="Arial"/>
          <w:szCs w:val="19"/>
          <w:lang w:val="sk-SK"/>
        </w:rPr>
        <w:t xml:space="preserve"> realizácie podporných aktivít projektu;</w:t>
      </w:r>
    </w:p>
    <w:p w14:paraId="417208C7" w14:textId="77777777"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Hodnotenie </w:t>
      </w:r>
      <w:r w:rsidRPr="006073E6">
        <w:rPr>
          <w:rFonts w:cs="Arial"/>
          <w:szCs w:val="19"/>
          <w:lang w:val="sk-SK"/>
        </w:rPr>
        <w:t>–</w:t>
      </w:r>
      <w:r w:rsidRPr="0073389C">
        <w:rPr>
          <w:rFonts w:cs="Arial"/>
          <w:b/>
          <w:szCs w:val="19"/>
          <w:lang w:val="sk-SK"/>
        </w:rPr>
        <w:t xml:space="preserve"> </w:t>
      </w:r>
      <w:r w:rsidR="00273E39" w:rsidRPr="0073389C">
        <w:rPr>
          <w:rFonts w:cs="Arial"/>
          <w:szCs w:val="19"/>
          <w:lang w:val="sk-SK"/>
        </w:rPr>
        <w:t>h</w:t>
      </w:r>
      <w:r w:rsidR="00AB2351" w:rsidRPr="0073389C">
        <w:rPr>
          <w:rFonts w:cs="Arial"/>
          <w:szCs w:val="19"/>
          <w:lang w:val="sk-SK"/>
        </w:rPr>
        <w:t>odnotenie je kvalitatívnym nástrojom riadenia a prostriedkom prispievajúcim k zvýšeniu kvality, efektívnosti a účinnosti implementácie EŠIF a naplnenie ich cieľov, tým zároveň aj k posilneniu kohéznej politiky, spoločnej poľnohospodárskej politiky a integrovanej námornej politiky EÚ;</w:t>
      </w:r>
    </w:p>
    <w:p w14:paraId="4EC78B2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Hospodárnosť</w:t>
      </w:r>
      <w:r w:rsidRPr="0073389C">
        <w:rPr>
          <w:rFonts w:cs="Arial"/>
          <w:szCs w:val="19"/>
          <w:lang w:val="sk-SK"/>
        </w:rPr>
        <w:t xml:space="preserve"> –</w:t>
      </w:r>
      <w:r w:rsidR="00B970FB">
        <w:rPr>
          <w:rFonts w:cs="Arial"/>
          <w:szCs w:val="19"/>
          <w:lang w:val="sk-SK"/>
        </w:rPr>
        <w:t xml:space="preserve"> </w:t>
      </w:r>
      <w:r w:rsidR="00062854" w:rsidRPr="00F435FD">
        <w:rPr>
          <w:lang w:val="sk-SK"/>
        </w:rPr>
        <w:t>vynaloženie verejných financií na vykonanie činnosti alebo obstaranie tovarov, prác a služieb v správnom čase, vo vhodnom množs</w:t>
      </w:r>
      <w:r w:rsidR="00B970FB" w:rsidRPr="00F435FD">
        <w:rPr>
          <w:lang w:val="sk-SK"/>
        </w:rPr>
        <w:t>tve a kvalite za najlepšiu cenu</w:t>
      </w:r>
      <w:r w:rsidR="00BA4127">
        <w:rPr>
          <w:lang w:val="sk-SK"/>
        </w:rPr>
        <w:t>. Na úrovni projektu sa hospodárnosťou rozumie minimalizácia výdavkov nevyhnutných na realizáciu projektu pri rešpektovaní cieľov projektu pri zachovaní vyššie uvedených podmienok</w:t>
      </w:r>
      <w:r w:rsidR="00D55D90">
        <w:rPr>
          <w:lang w:val="sk-SK"/>
        </w:rPr>
        <w:t>;</w:t>
      </w:r>
      <w:r w:rsidR="00BA4127">
        <w:rPr>
          <w:lang w:val="sk-SK"/>
        </w:rPr>
        <w:t xml:space="preserve"> </w:t>
      </w:r>
    </w:p>
    <w:p w14:paraId="5831BD8B"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Harmonogram realizácie aktivít projektu</w:t>
      </w:r>
      <w:r w:rsidRPr="0073389C">
        <w:rPr>
          <w:rFonts w:cs="Arial"/>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2006C2F9" w14:textId="2641A9D3" w:rsidR="00081E56" w:rsidRPr="000B01F3" w:rsidRDefault="00AE5A8F" w:rsidP="000B01F3">
      <w:pPr>
        <w:pStyle w:val="Bulletslevel1"/>
        <w:spacing w:after="120" w:line="288" w:lineRule="auto"/>
        <w:ind w:left="568" w:hanging="284"/>
        <w:jc w:val="both"/>
        <w:rPr>
          <w:rFonts w:cs="Arial"/>
          <w:szCs w:val="19"/>
          <w:lang w:val="sk-SK"/>
        </w:rPr>
      </w:pPr>
      <w:r w:rsidRPr="0073389C">
        <w:rPr>
          <w:rFonts w:cs="Arial"/>
          <w:b/>
          <w:szCs w:val="19"/>
          <w:lang w:val="sk-SK"/>
        </w:rPr>
        <w:t>Individuálny projekt</w:t>
      </w:r>
      <w:r w:rsidRPr="0073389C">
        <w:rPr>
          <w:rFonts w:cs="Arial"/>
          <w:szCs w:val="19"/>
          <w:lang w:val="sk-SK"/>
        </w:rPr>
        <w:t xml:space="preserve"> – </w:t>
      </w:r>
      <w:r w:rsidR="00AB2351" w:rsidRPr="0073389C">
        <w:rPr>
          <w:rFonts w:cs="Arial"/>
          <w:szCs w:val="19"/>
          <w:lang w:val="sk-SK"/>
        </w:rPr>
        <w:t xml:space="preserve">ide o projekty technickej pomoci (TP) alebo národné projekty. Sú to </w:t>
      </w:r>
      <w:r w:rsidRPr="0073389C">
        <w:rPr>
          <w:rFonts w:cs="Arial"/>
          <w:szCs w:val="19"/>
          <w:lang w:val="sk-SK"/>
        </w:rPr>
        <w:t>projekt</w:t>
      </w:r>
      <w:r w:rsidR="00AB2351" w:rsidRPr="0073389C">
        <w:rPr>
          <w:rFonts w:cs="Arial"/>
          <w:szCs w:val="19"/>
          <w:lang w:val="sk-SK"/>
        </w:rPr>
        <w:t xml:space="preserve">y, kde </w:t>
      </w:r>
      <w:r w:rsidRPr="0073389C">
        <w:rPr>
          <w:rFonts w:cs="Arial"/>
          <w:szCs w:val="19"/>
          <w:lang w:val="sk-SK"/>
        </w:rPr>
        <w:t xml:space="preserve">pri </w:t>
      </w:r>
      <w:r w:rsidR="00AB2351" w:rsidRPr="0073389C">
        <w:rPr>
          <w:rFonts w:cs="Arial"/>
          <w:szCs w:val="19"/>
          <w:lang w:val="sk-SK"/>
        </w:rPr>
        <w:t xml:space="preserve">ich </w:t>
      </w:r>
      <w:r w:rsidRPr="0073389C">
        <w:rPr>
          <w:rFonts w:cs="Arial"/>
          <w:szCs w:val="19"/>
          <w:lang w:val="sk-SK"/>
        </w:rPr>
        <w:t>výbere neprebieha súťaž a ktor</w:t>
      </w:r>
      <w:r w:rsidR="009D7A65" w:rsidRPr="0073389C">
        <w:rPr>
          <w:rFonts w:cs="Arial"/>
          <w:szCs w:val="19"/>
          <w:lang w:val="sk-SK"/>
        </w:rPr>
        <w:t>é</w:t>
      </w:r>
      <w:r w:rsidRPr="0073389C">
        <w:rPr>
          <w:rFonts w:cs="Arial"/>
          <w:szCs w:val="19"/>
          <w:lang w:val="sk-SK"/>
        </w:rPr>
        <w:t xml:space="preserve"> </w:t>
      </w:r>
      <w:r w:rsidR="009D7A65" w:rsidRPr="0073389C">
        <w:rPr>
          <w:rFonts w:cs="Arial"/>
          <w:szCs w:val="19"/>
          <w:lang w:val="sk-SK"/>
        </w:rPr>
        <w:t xml:space="preserve">realizujú </w:t>
      </w:r>
      <w:r w:rsidRPr="0073389C">
        <w:rPr>
          <w:rFonts w:cs="Arial"/>
          <w:szCs w:val="19"/>
          <w:lang w:val="sk-SK"/>
        </w:rPr>
        <w:t>vopred riadiacim orgánom určen</w:t>
      </w:r>
      <w:r w:rsidR="009D7A65" w:rsidRPr="0073389C">
        <w:rPr>
          <w:rFonts w:cs="Arial"/>
          <w:szCs w:val="19"/>
          <w:lang w:val="sk-SK"/>
        </w:rPr>
        <w:t>é</w:t>
      </w:r>
      <w:r w:rsidRPr="0073389C">
        <w:rPr>
          <w:rFonts w:cs="Arial"/>
          <w:szCs w:val="19"/>
          <w:lang w:val="sk-SK"/>
        </w:rPr>
        <w:t xml:space="preserve"> subjekt</w:t>
      </w:r>
      <w:r w:rsidR="009D7A65" w:rsidRPr="0073389C">
        <w:rPr>
          <w:rFonts w:cs="Arial"/>
          <w:szCs w:val="19"/>
          <w:lang w:val="sk-SK"/>
        </w:rPr>
        <w:t>y</w:t>
      </w:r>
      <w:r w:rsidRPr="0073389C">
        <w:rPr>
          <w:rFonts w:cs="Arial"/>
          <w:szCs w:val="19"/>
          <w:lang w:val="sk-SK"/>
        </w:rPr>
        <w:t xml:space="preserve"> na základe jedinečného postavenia a funkcie </w:t>
      </w:r>
      <w:r w:rsidR="009D7A65" w:rsidRPr="0073389C">
        <w:rPr>
          <w:rFonts w:cs="Arial"/>
          <w:szCs w:val="19"/>
          <w:lang w:val="sk-SK"/>
        </w:rPr>
        <w:t xml:space="preserve">týchto </w:t>
      </w:r>
      <w:r w:rsidRPr="0073389C">
        <w:rPr>
          <w:rFonts w:cs="Arial"/>
          <w:szCs w:val="19"/>
          <w:lang w:val="sk-SK"/>
        </w:rPr>
        <w:t>subjekt</w:t>
      </w:r>
      <w:r w:rsidR="009D7A65" w:rsidRPr="0073389C">
        <w:rPr>
          <w:rFonts w:cs="Arial"/>
          <w:szCs w:val="19"/>
          <w:lang w:val="sk-SK"/>
        </w:rPr>
        <w:t>ov</w:t>
      </w:r>
      <w:r w:rsidR="00EF4D5E" w:rsidRPr="0073389C">
        <w:rPr>
          <w:rFonts w:cs="Arial"/>
          <w:szCs w:val="19"/>
          <w:lang w:val="sk-SK"/>
        </w:rPr>
        <w:t>;</w:t>
      </w:r>
      <w:r w:rsidRPr="0073389C">
        <w:rPr>
          <w:rFonts w:cs="Arial"/>
          <w:szCs w:val="19"/>
          <w:lang w:val="sk-SK"/>
        </w:rPr>
        <w:t xml:space="preserve"> </w:t>
      </w:r>
    </w:p>
    <w:p w14:paraId="700E17EE"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IT monitorovací systém 2014+ (ďalej „ITMS2014+“)</w:t>
      </w:r>
      <w:r w:rsidRPr="0073389C">
        <w:rPr>
          <w:rFonts w:cs="Arial"/>
          <w:szCs w:val="19"/>
          <w:lang w:val="sk-SK"/>
        </w:rPr>
        <w:t xml:space="preserve"> – </w:t>
      </w:r>
      <w:r w:rsidR="00760222" w:rsidRPr="0073389C">
        <w:rPr>
          <w:rFonts w:cs="Arial"/>
          <w:szCs w:val="19"/>
          <w:lang w:val="sk-SK"/>
        </w:rPr>
        <w:t>pre programové obdobie 2014 – 2020 predstavuje centrálny IS, ktorý slúži na evidenciu, následné spracovávanie, export, výmenu dát, údajov a dokumentov medzi žiadateľom/prijímateľom, poskytovateľom pomoci a ďalšími orgánmi zapojenými do implementácie EŠIF. ITMS2014+ je tvorený verejnou (public) a neverejnou (private) časťou. Obe časti pracujú nad jednou spoločnou databázou. Subjekt zodpovedný za prevádzku ITMS2014+ je DataCentrum (ďalej</w:t>
      </w:r>
      <w:r w:rsidR="00EF4D5E" w:rsidRPr="0073389C">
        <w:rPr>
          <w:rFonts w:cs="Arial"/>
          <w:szCs w:val="19"/>
          <w:lang w:val="sk-SK"/>
        </w:rPr>
        <w:t xml:space="preserve"> aj „prevádzkovateľ ITMS2014+“)</w:t>
      </w:r>
      <w:r w:rsidRPr="0073389C">
        <w:rPr>
          <w:rFonts w:cs="Arial"/>
          <w:szCs w:val="19"/>
          <w:lang w:val="sk-SK"/>
        </w:rPr>
        <w:t>;</w:t>
      </w:r>
    </w:p>
    <w:p w14:paraId="67B8F82D" w14:textId="77777777" w:rsidR="00AE5A8F" w:rsidRPr="0073389C" w:rsidRDefault="0014799B" w:rsidP="007B5322">
      <w:pPr>
        <w:pStyle w:val="Bulletslevel1"/>
        <w:spacing w:after="120" w:line="288" w:lineRule="auto"/>
        <w:ind w:left="568" w:hanging="284"/>
        <w:jc w:val="both"/>
        <w:rPr>
          <w:rFonts w:cs="Arial"/>
          <w:szCs w:val="19"/>
          <w:lang w:val="sk-SK"/>
        </w:rPr>
      </w:pPr>
      <w:r>
        <w:rPr>
          <w:rFonts w:cs="Arial"/>
          <w:b/>
          <w:szCs w:val="19"/>
          <w:lang w:val="sk-SK"/>
        </w:rPr>
        <w:t>Finančná k</w:t>
      </w:r>
      <w:r w:rsidR="00AE5A8F" w:rsidRPr="0073389C">
        <w:rPr>
          <w:rFonts w:cs="Arial"/>
          <w:b/>
          <w:szCs w:val="19"/>
          <w:lang w:val="sk-SK"/>
        </w:rPr>
        <w:t>ontrola na mieste</w:t>
      </w:r>
      <w:r w:rsidR="00AE5A8F" w:rsidRPr="0073389C">
        <w:rPr>
          <w:rFonts w:cs="Arial"/>
          <w:szCs w:val="19"/>
          <w:lang w:val="sk-SK"/>
        </w:rPr>
        <w:t xml:space="preserve"> – je kontrola </w:t>
      </w:r>
      <w:r w:rsidR="009D7A65" w:rsidRPr="0073389C">
        <w:rPr>
          <w:rFonts w:cs="Arial"/>
          <w:szCs w:val="19"/>
          <w:lang w:val="sk-SK"/>
        </w:rPr>
        <w:t xml:space="preserve">vykonaná </w:t>
      </w:r>
      <w:r w:rsidR="00AE5A8F" w:rsidRPr="0073389C">
        <w:rPr>
          <w:rFonts w:cs="Arial"/>
          <w:szCs w:val="19"/>
          <w:lang w:val="sk-SK"/>
        </w:rPr>
        <w:t xml:space="preserve">poskytovateľom </w:t>
      </w:r>
      <w:r w:rsidR="009D7A65" w:rsidRPr="0073389C">
        <w:rPr>
          <w:rFonts w:cs="Arial"/>
          <w:szCs w:val="19"/>
          <w:lang w:val="sk-SK"/>
        </w:rPr>
        <w:t xml:space="preserve">priamo na mieste </w:t>
      </w:r>
      <w:r w:rsidR="00AE5A8F" w:rsidRPr="0073389C">
        <w:rPr>
          <w:rFonts w:cs="Arial"/>
          <w:szCs w:val="19"/>
          <w:lang w:val="sk-SK"/>
        </w:rPr>
        <w:t>u</w:t>
      </w:r>
      <w:r w:rsidR="009D7A65" w:rsidRPr="0073389C">
        <w:rPr>
          <w:rFonts w:cs="Arial"/>
          <w:szCs w:val="19"/>
          <w:lang w:val="sk-SK"/>
        </w:rPr>
        <w:t> </w:t>
      </w:r>
      <w:r w:rsidR="00AE5A8F" w:rsidRPr="0073389C">
        <w:rPr>
          <w:rFonts w:cs="Arial"/>
          <w:szCs w:val="19"/>
          <w:lang w:val="sk-SK"/>
        </w:rPr>
        <w:t>prijímateľa</w:t>
      </w:r>
      <w:r w:rsidR="009D7A65" w:rsidRPr="0073389C">
        <w:rPr>
          <w:rFonts w:cs="Arial"/>
          <w:szCs w:val="19"/>
          <w:lang w:val="sk-SK"/>
        </w:rPr>
        <w:t>. Predmetom kontroly sú skutočnosti</w:t>
      </w:r>
      <w:r w:rsidR="00AE5A8F" w:rsidRPr="0073389C">
        <w:rPr>
          <w:rFonts w:cs="Arial"/>
          <w:szCs w:val="19"/>
          <w:lang w:val="sk-SK"/>
        </w:rPr>
        <w:t>, ktoré súvisia s finančným riadením projektu ako aj súladu realizácie projektu so zmluvou o NFP a to v akejkoľvek fáze počas alebo po ukončení realizácie projektu;</w:t>
      </w:r>
    </w:p>
    <w:p w14:paraId="3E15B3C9" w14:textId="77777777" w:rsidR="00AE5A8F"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Kód (ITMS</w:t>
      </w:r>
      <w:r w:rsidR="00273E39" w:rsidRPr="0073389C">
        <w:rPr>
          <w:rFonts w:cs="Arial"/>
          <w:b/>
          <w:szCs w:val="19"/>
          <w:lang w:val="sk-SK"/>
        </w:rPr>
        <w:t>2014+</w:t>
      </w:r>
      <w:r w:rsidRPr="0073389C">
        <w:rPr>
          <w:rFonts w:cs="Arial"/>
          <w:b/>
          <w:szCs w:val="19"/>
          <w:lang w:val="sk-SK"/>
        </w:rPr>
        <w:t>) projektu</w:t>
      </w:r>
      <w:r w:rsidRPr="0073389C">
        <w:rPr>
          <w:rFonts w:cs="Arial"/>
          <w:szCs w:val="19"/>
          <w:lang w:val="sk-SK"/>
        </w:rPr>
        <w:t xml:space="preserve"> – 11 miestny kód projektu, ktorý je ITMS</w:t>
      </w:r>
      <w:r w:rsidR="00273E39" w:rsidRPr="0073389C">
        <w:rPr>
          <w:rFonts w:cs="Arial"/>
          <w:szCs w:val="19"/>
          <w:lang w:val="sk-SK"/>
        </w:rPr>
        <w:t>2014+</w:t>
      </w:r>
      <w:r w:rsidRPr="0073389C">
        <w:rPr>
          <w:rFonts w:cs="Arial"/>
          <w:szCs w:val="19"/>
          <w:lang w:val="sk-SK"/>
        </w:rPr>
        <w:t xml:space="preserve"> generovaný pri vytvorení projektu zo </w:t>
      </w:r>
      <w:r w:rsidR="00CF46E2">
        <w:rPr>
          <w:rFonts w:cs="Arial"/>
          <w:szCs w:val="19"/>
          <w:lang w:val="sk-SK"/>
        </w:rPr>
        <w:t>Žo</w:t>
      </w:r>
      <w:r w:rsidRPr="0073389C">
        <w:rPr>
          <w:rFonts w:cs="Arial"/>
          <w:szCs w:val="19"/>
          <w:lang w:val="sk-SK"/>
        </w:rPr>
        <w:t>NFP alebo pri vytvorení projektu ako následníka pôvodného projektu v evidencii ITMS</w:t>
      </w:r>
      <w:r w:rsidR="00273E39" w:rsidRPr="0073389C">
        <w:rPr>
          <w:rFonts w:cs="Arial"/>
          <w:szCs w:val="19"/>
          <w:lang w:val="sk-SK"/>
        </w:rPr>
        <w:t>2014+</w:t>
      </w:r>
      <w:r w:rsidRPr="0073389C">
        <w:rPr>
          <w:rFonts w:cs="Arial"/>
          <w:szCs w:val="19"/>
          <w:lang w:val="sk-SK"/>
        </w:rPr>
        <w:t xml:space="preserve"> pre projekty. Projekt je možné vytvoriť po zaevidovaní </w:t>
      </w:r>
      <w:r w:rsidR="00C57815" w:rsidRPr="0073389C">
        <w:rPr>
          <w:rFonts w:cs="Arial"/>
          <w:szCs w:val="19"/>
          <w:lang w:val="sk-SK"/>
        </w:rPr>
        <w:t xml:space="preserve">zmluvy </w:t>
      </w:r>
      <w:r w:rsidRPr="0073389C">
        <w:rPr>
          <w:rFonts w:cs="Arial"/>
          <w:szCs w:val="19"/>
          <w:lang w:val="sk-SK"/>
        </w:rPr>
        <w:t>o NFP v</w:t>
      </w:r>
      <w:r w:rsidR="00273E39" w:rsidRPr="0073389C">
        <w:rPr>
          <w:rFonts w:cs="Arial"/>
          <w:szCs w:val="19"/>
          <w:lang w:val="sk-SK"/>
        </w:rPr>
        <w:t> </w:t>
      </w:r>
      <w:r w:rsidRPr="0073389C">
        <w:rPr>
          <w:rFonts w:cs="Arial"/>
          <w:szCs w:val="19"/>
          <w:lang w:val="sk-SK"/>
        </w:rPr>
        <w:t>ITMS</w:t>
      </w:r>
      <w:r w:rsidR="00273E39" w:rsidRPr="0073389C">
        <w:rPr>
          <w:rFonts w:cs="Arial"/>
          <w:szCs w:val="19"/>
          <w:lang w:val="sk-SK"/>
        </w:rPr>
        <w:t>2014+</w:t>
      </w:r>
      <w:r w:rsidRPr="0073389C">
        <w:rPr>
          <w:rFonts w:cs="Arial"/>
          <w:szCs w:val="19"/>
          <w:lang w:val="sk-SK"/>
        </w:rPr>
        <w:t>;</w:t>
      </w:r>
    </w:p>
    <w:p w14:paraId="619EECE6" w14:textId="77777777" w:rsidR="008E5E55" w:rsidRPr="008E5E55" w:rsidRDefault="008E5E55" w:rsidP="007B5322">
      <w:pPr>
        <w:pStyle w:val="Bulletslevel1"/>
        <w:spacing w:after="120" w:line="288" w:lineRule="auto"/>
        <w:ind w:left="568" w:hanging="284"/>
        <w:jc w:val="both"/>
        <w:rPr>
          <w:rFonts w:cs="Arial"/>
          <w:szCs w:val="19"/>
          <w:lang w:val="sk-SK"/>
        </w:rPr>
      </w:pPr>
      <w:r w:rsidRPr="008E5E55">
        <w:rPr>
          <w:rFonts w:cs="Arial"/>
          <w:b/>
          <w:szCs w:val="19"/>
          <w:lang w:val="sk-SK"/>
        </w:rPr>
        <w:t>Krízová situácia</w:t>
      </w:r>
      <w:r w:rsidRPr="008E5E55">
        <w:rPr>
          <w:lang w:val="sk-SK"/>
        </w:rPr>
        <w:t xml:space="preserve"> - obdobie mimoriadnej situácie, núdzového stavu alebo výnimočného stavu vyhláseného v súvislosti s ochorením COVID-19 a obdobie šiestich mesiacov po ich odvolaní</w:t>
      </w:r>
    </w:p>
    <w:p w14:paraId="28F32D51"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Krížové financovanie</w:t>
      </w:r>
      <w:r w:rsidRPr="0073389C">
        <w:rPr>
          <w:rFonts w:cs="Arial"/>
          <w:szCs w:val="19"/>
          <w:lang w:val="sk-SK"/>
        </w:rPr>
        <w:t xml:space="preserve"> – v súlade s čl. 98 ods. 2 všeobecného nariadenia, komplementárny spôsob financovania oprávnených aktivít projektov spadajúcich do oblasti pomoci z druhého fondu (týka sa EFRR a ESF) v rámci limitu 10 % prostriedkov EÚ na každú prioritnú os OP s podmienkou, že sú tieto oprávnené aktivity potrebné na </w:t>
      </w:r>
      <w:r w:rsidR="008400AB" w:rsidRPr="0073389C">
        <w:rPr>
          <w:rFonts w:cs="Arial"/>
          <w:szCs w:val="19"/>
          <w:lang w:val="sk-SK"/>
        </w:rPr>
        <w:t xml:space="preserve">nevyhnutné </w:t>
      </w:r>
      <w:r w:rsidRPr="0073389C">
        <w:rPr>
          <w:rFonts w:cs="Arial"/>
          <w:szCs w:val="19"/>
          <w:lang w:val="sk-SK"/>
        </w:rPr>
        <w:t>vykonávanie projektu a sú s ním priamo spojené</w:t>
      </w:r>
      <w:r w:rsidR="009D7A65" w:rsidRPr="0073389C">
        <w:rPr>
          <w:rFonts w:cs="Arial"/>
          <w:szCs w:val="19"/>
          <w:lang w:val="sk-SK"/>
        </w:rPr>
        <w:t>;</w:t>
      </w:r>
    </w:p>
    <w:p w14:paraId="141E3646" w14:textId="35B7EC5D" w:rsidR="008400AB" w:rsidRPr="00DA3893" w:rsidRDefault="008400AB" w:rsidP="00DA3893">
      <w:pPr>
        <w:pStyle w:val="Bulletslevel1"/>
        <w:spacing w:after="120" w:line="288" w:lineRule="auto"/>
        <w:ind w:left="568" w:hanging="284"/>
        <w:jc w:val="both"/>
        <w:rPr>
          <w:rFonts w:cs="Arial"/>
          <w:szCs w:val="19"/>
          <w:lang w:val="sk-SK"/>
        </w:rPr>
      </w:pPr>
      <w:r w:rsidRPr="00DA3893">
        <w:rPr>
          <w:rFonts w:cs="Arial"/>
          <w:b/>
          <w:szCs w:val="19"/>
          <w:lang w:val="sk-SK"/>
        </w:rPr>
        <w:t>Lehota –</w:t>
      </w:r>
      <w:r w:rsidRPr="00DA3893">
        <w:rPr>
          <w:rFonts w:cs="Arial"/>
          <w:szCs w:val="19"/>
          <w:lang w:val="sk-SK"/>
        </w:rPr>
        <w:t xml:space="preserve"> </w:t>
      </w:r>
      <w:r w:rsidRPr="00D16509">
        <w:rPr>
          <w:rFonts w:cs="Arial"/>
          <w:szCs w:val="16"/>
          <w:lang w:val="sk-SK"/>
        </w:rPr>
        <w:t>ak nie je v</w:t>
      </w:r>
      <w:r w:rsidRPr="00D16509">
        <w:rPr>
          <w:rFonts w:cs="Arial"/>
          <w:szCs w:val="19"/>
          <w:lang w:val="sk-SK"/>
        </w:rPr>
        <w:t xml:space="preserve"> </w:t>
      </w:r>
      <w:r w:rsidRPr="00D16509">
        <w:rPr>
          <w:rFonts w:cs="Arial"/>
          <w:szCs w:val="16"/>
          <w:lang w:val="sk-SK"/>
        </w:rPr>
        <w:t xml:space="preserve">tomto dokumente uvedené inak, za dni sa považujú pracovné dni. </w:t>
      </w:r>
      <w:r w:rsidRPr="00D16509">
        <w:rPr>
          <w:rFonts w:cs="Arial"/>
          <w:szCs w:val="19"/>
          <w:lang w:val="sk-SK"/>
        </w:rPr>
        <w:t>Do plynutia lehoty sa nezapočítava deň, keď došlo k</w:t>
      </w:r>
      <w:r w:rsidR="00C57815" w:rsidRPr="000A76AD">
        <w:rPr>
          <w:rFonts w:cs="Arial"/>
          <w:szCs w:val="19"/>
          <w:lang w:val="sk-SK"/>
        </w:rPr>
        <w:t>u</w:t>
      </w:r>
      <w:r w:rsidRPr="000A76AD">
        <w:rPr>
          <w:rFonts w:cs="Arial"/>
          <w:szCs w:val="19"/>
          <w:lang w:val="sk-SK"/>
        </w:rPr>
        <w:t xml:space="preserve"> skutočnosti určujúcej začiatok lehoty. Lehoty určené podľa týždňov, mesiacov alebo rokov sa končia uplynutím toho dňa, ktorý sa svojím označením zhoduje s dňom, keď došlo k</w:t>
      </w:r>
      <w:r w:rsidR="00C57815" w:rsidRPr="000A76AD">
        <w:rPr>
          <w:rFonts w:cs="Arial"/>
          <w:szCs w:val="19"/>
          <w:lang w:val="sk-SK"/>
        </w:rPr>
        <w:t>u</w:t>
      </w:r>
      <w:r w:rsidRPr="000A76AD">
        <w:rPr>
          <w:rFonts w:cs="Arial"/>
          <w:szCs w:val="19"/>
          <w:lang w:val="sk-SK"/>
        </w:rPr>
        <w:t xml:space="preserve"> </w:t>
      </w:r>
      <w:r w:rsidR="00F56C40" w:rsidRPr="000A76AD">
        <w:rPr>
          <w:rFonts w:cs="Arial"/>
          <w:szCs w:val="19"/>
          <w:lang w:val="sk-SK"/>
        </w:rPr>
        <w:t xml:space="preserve"> </w:t>
      </w:r>
      <w:r w:rsidRPr="000A76AD">
        <w:rPr>
          <w:rFonts w:cs="Arial"/>
          <w:szCs w:val="19"/>
          <w:lang w:val="sk-SK"/>
        </w:rPr>
        <w:t xml:space="preserve">skutočnosti určujúcej začiatok lehoty. Ak taký deň v mesiaci nie je, lehota sa končí posledným dňom mesiaca. Lehota je zachovaná, ak sa posledný deň lehoty podanie podá na príslušný orgán, alebo ak sa podanie odovzdá na poštovú prepravu, ak nie je v tomto dokumente uvedené inak. V prípade, ak je </w:t>
      </w:r>
      <w:r w:rsidR="00AA06BC" w:rsidRPr="00D16509">
        <w:rPr>
          <w:rFonts w:cs="Arial"/>
          <w:szCs w:val="19"/>
          <w:lang w:val="sk-SK"/>
        </w:rPr>
        <w:t>začia</w:t>
      </w:r>
      <w:r w:rsidR="00DA3893">
        <w:rPr>
          <w:rFonts w:cs="Arial"/>
          <w:szCs w:val="19"/>
          <w:lang w:val="sk-SK"/>
        </w:rPr>
        <w:t>t</w:t>
      </w:r>
      <w:r w:rsidR="00AA06BC" w:rsidRPr="00DA3893">
        <w:rPr>
          <w:rFonts w:cs="Arial"/>
          <w:szCs w:val="19"/>
          <w:lang w:val="sk-SK"/>
        </w:rPr>
        <w:t>ok/</w:t>
      </w:r>
      <w:r w:rsidRPr="00D16509">
        <w:rPr>
          <w:rFonts w:cs="Arial"/>
          <w:szCs w:val="19"/>
          <w:lang w:val="sk-SK"/>
        </w:rPr>
        <w:t>koniec lehoty stanovený na konkrétny deň a ten pripadne na deň pracovného voľna alebo štátneho svia</w:t>
      </w:r>
      <w:r w:rsidRPr="000A76AD">
        <w:rPr>
          <w:rFonts w:cs="Arial"/>
          <w:szCs w:val="19"/>
          <w:lang w:val="sk-SK"/>
        </w:rPr>
        <w:t xml:space="preserve">tku, za </w:t>
      </w:r>
      <w:r w:rsidR="00AA06BC" w:rsidRPr="000A76AD">
        <w:rPr>
          <w:rFonts w:cs="Arial"/>
          <w:szCs w:val="19"/>
          <w:lang w:val="sk-SK"/>
        </w:rPr>
        <w:t>začiatok/</w:t>
      </w:r>
      <w:r w:rsidRPr="000A76AD">
        <w:rPr>
          <w:rFonts w:cs="Arial"/>
          <w:szCs w:val="19"/>
          <w:lang w:val="sk-SK"/>
        </w:rPr>
        <w:t>koniec lehoty sa považuje najbližší pracovný deň, ktorý nasleduje po dni pracovného voľna alebo štátneho sviatku</w:t>
      </w:r>
      <w:r w:rsidR="001E445D" w:rsidRPr="000A76AD">
        <w:rPr>
          <w:rFonts w:cs="Arial"/>
          <w:szCs w:val="19"/>
          <w:lang w:val="sk-SK"/>
        </w:rPr>
        <w:t>;</w:t>
      </w:r>
    </w:p>
    <w:p w14:paraId="6614D798"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Majetok</w:t>
      </w:r>
      <w:r w:rsidRPr="0073389C">
        <w:rPr>
          <w:rFonts w:cs="Arial"/>
          <w:szCs w:val="19"/>
          <w:lang w:val="sk-SK"/>
        </w:rPr>
        <w:t xml:space="preserve"> – majetok definovaný zákonom o účtovníctve a zákonom o dani z príjmov;</w:t>
      </w:r>
    </w:p>
    <w:p w14:paraId="489FDCF3" w14:textId="77777777"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Merateľný ukazovateľ </w:t>
      </w:r>
      <w:r w:rsidR="00680E39" w:rsidRPr="0073389C">
        <w:rPr>
          <w:rFonts w:cs="Arial"/>
          <w:b/>
          <w:szCs w:val="19"/>
          <w:lang w:val="sk-SK"/>
        </w:rPr>
        <w:t xml:space="preserve">projektu </w:t>
      </w:r>
      <w:r w:rsidR="00680E39" w:rsidRPr="006C693A">
        <w:rPr>
          <w:rFonts w:cs="Arial"/>
          <w:szCs w:val="19"/>
          <w:lang w:val="sk-SK"/>
        </w:rPr>
        <w:t>–</w:t>
      </w:r>
      <w:r w:rsidR="00683D6C" w:rsidRPr="0073389C">
        <w:rPr>
          <w:rFonts w:cs="Arial"/>
          <w:b/>
          <w:szCs w:val="19"/>
          <w:lang w:val="sk-SK"/>
        </w:rPr>
        <w:t xml:space="preserve"> </w:t>
      </w:r>
      <w:r w:rsidR="00683D6C" w:rsidRPr="0073389C">
        <w:rPr>
          <w:rFonts w:cs="Arial"/>
          <w:szCs w:val="19"/>
          <w:lang w:val="sk-SK"/>
        </w:rPr>
        <w:t xml:space="preserve">je hlavným nástrojom v rámci monitorovania a hodnotenia pokroku pri dosahovaní </w:t>
      </w:r>
      <w:r w:rsidR="00615AC7" w:rsidRPr="0073389C">
        <w:rPr>
          <w:rFonts w:cs="Arial"/>
          <w:szCs w:val="19"/>
          <w:lang w:val="sk-SK"/>
        </w:rPr>
        <w:t xml:space="preserve">stanovených </w:t>
      </w:r>
      <w:r w:rsidR="00683D6C" w:rsidRPr="0073389C">
        <w:rPr>
          <w:rFonts w:cs="Arial"/>
          <w:szCs w:val="19"/>
          <w:lang w:val="sk-SK"/>
        </w:rPr>
        <w:t xml:space="preserve">cieľov </w:t>
      </w:r>
      <w:r w:rsidR="00615AC7" w:rsidRPr="0073389C">
        <w:rPr>
          <w:rFonts w:cs="Arial"/>
          <w:szCs w:val="19"/>
          <w:lang w:val="sk-SK"/>
        </w:rPr>
        <w:t>projektu</w:t>
      </w:r>
      <w:r w:rsidR="00066CB2" w:rsidRPr="0073389C">
        <w:rPr>
          <w:rFonts w:cs="Arial"/>
          <w:szCs w:val="19"/>
          <w:lang w:val="sk-SK"/>
        </w:rPr>
        <w:t xml:space="preserve"> -</w:t>
      </w:r>
      <w:r w:rsidR="00C6030F" w:rsidRPr="0073389C">
        <w:rPr>
          <w:rFonts w:cs="Arial"/>
          <w:szCs w:val="19"/>
          <w:lang w:val="sk-SK"/>
        </w:rPr>
        <w:t xml:space="preserve"> </w:t>
      </w:r>
      <w:r w:rsidR="00C57815" w:rsidRPr="0073389C">
        <w:rPr>
          <w:rFonts w:cs="Arial"/>
          <w:szCs w:val="19"/>
          <w:lang w:val="sk-SK"/>
        </w:rPr>
        <w:t>r</w:t>
      </w:r>
      <w:r w:rsidR="00C6030F" w:rsidRPr="0073389C">
        <w:rPr>
          <w:rFonts w:cs="Arial"/>
          <w:szCs w:val="19"/>
          <w:lang w:val="sk-SK"/>
        </w:rPr>
        <w:t xml:space="preserve">ealizáciou hlavných aktivít </w:t>
      </w:r>
      <w:r w:rsidR="00C57815" w:rsidRPr="0073389C">
        <w:rPr>
          <w:rFonts w:cs="Arial"/>
          <w:szCs w:val="19"/>
          <w:lang w:val="sk-SK"/>
        </w:rPr>
        <w:t>p</w:t>
      </w:r>
      <w:r w:rsidR="00C6030F" w:rsidRPr="0073389C">
        <w:rPr>
          <w:rFonts w:cs="Arial"/>
          <w:szCs w:val="19"/>
          <w:lang w:val="sk-SK"/>
        </w:rPr>
        <w:t>rojektu</w:t>
      </w:r>
      <w:r w:rsidR="0093522F" w:rsidRPr="0073389C">
        <w:rPr>
          <w:rFonts w:cs="Arial"/>
          <w:szCs w:val="19"/>
          <w:lang w:val="sk-SK"/>
        </w:rPr>
        <w:t>.</w:t>
      </w:r>
      <w:r w:rsidR="00C6030F" w:rsidRPr="0073389C">
        <w:rPr>
          <w:rFonts w:cs="Arial"/>
          <w:szCs w:val="19"/>
          <w:lang w:val="sk-SK"/>
        </w:rPr>
        <w:t xml:space="preserve"> </w:t>
      </w:r>
      <w:r w:rsidR="0093522F" w:rsidRPr="0073389C">
        <w:rPr>
          <w:rFonts w:cs="Arial"/>
          <w:szCs w:val="19"/>
          <w:lang w:val="sk-SK"/>
        </w:rPr>
        <w:t>S</w:t>
      </w:r>
      <w:r w:rsidR="00C6030F" w:rsidRPr="0073389C">
        <w:rPr>
          <w:rFonts w:cs="Arial"/>
          <w:szCs w:val="19"/>
          <w:lang w:val="sk-SK"/>
        </w:rPr>
        <w:t xml:space="preserve">ledovanie </w:t>
      </w:r>
      <w:r w:rsidR="0093522F" w:rsidRPr="0073389C">
        <w:rPr>
          <w:rFonts w:cs="Arial"/>
          <w:szCs w:val="19"/>
          <w:lang w:val="sk-SK"/>
        </w:rPr>
        <w:t xml:space="preserve">merateľných ukazovateľov </w:t>
      </w:r>
      <w:r w:rsidR="00C6030F" w:rsidRPr="0073389C">
        <w:rPr>
          <w:rFonts w:cs="Arial"/>
          <w:szCs w:val="19"/>
          <w:lang w:val="sk-SK"/>
        </w:rPr>
        <w:t xml:space="preserve">na úrovni </w:t>
      </w:r>
      <w:r w:rsidR="00C57815" w:rsidRPr="0073389C">
        <w:rPr>
          <w:rFonts w:cs="Arial"/>
          <w:szCs w:val="19"/>
          <w:lang w:val="sk-SK"/>
        </w:rPr>
        <w:t>p</w:t>
      </w:r>
      <w:r w:rsidR="00C6030F" w:rsidRPr="0073389C">
        <w:rPr>
          <w:rFonts w:cs="Arial"/>
          <w:szCs w:val="19"/>
          <w:lang w:val="sk-SK"/>
        </w:rPr>
        <w:t xml:space="preserve">rojektu je dôležité z pohľadu riadenia </w:t>
      </w:r>
      <w:r w:rsidR="00C57815" w:rsidRPr="0073389C">
        <w:rPr>
          <w:rFonts w:cs="Arial"/>
          <w:szCs w:val="19"/>
          <w:lang w:val="sk-SK"/>
        </w:rPr>
        <w:t>p</w:t>
      </w:r>
      <w:r w:rsidR="00C6030F" w:rsidRPr="0073389C">
        <w:rPr>
          <w:rFonts w:cs="Arial"/>
          <w:szCs w:val="19"/>
          <w:lang w:val="sk-SK"/>
        </w:rPr>
        <w:t xml:space="preserve">rojektu a sledovania jeho výkonnosti a ktorými sa zabezpečí dosahovanie cieľov na úrovni OP. Poskytovateľ zahrnie do </w:t>
      </w:r>
      <w:r w:rsidR="00C57815" w:rsidRPr="0073389C">
        <w:rPr>
          <w:rFonts w:cs="Arial"/>
          <w:szCs w:val="19"/>
          <w:lang w:val="sk-SK"/>
        </w:rPr>
        <w:t>v</w:t>
      </w:r>
      <w:r w:rsidR="00C6030F" w:rsidRPr="0073389C">
        <w:rPr>
          <w:rFonts w:cs="Arial"/>
          <w:szCs w:val="19"/>
          <w:lang w:val="sk-SK"/>
        </w:rPr>
        <w:t xml:space="preserve">ýzvy návrh merateľných ukazovateľov, z ktorých </w:t>
      </w:r>
      <w:r w:rsidR="00C57815" w:rsidRPr="0073389C">
        <w:rPr>
          <w:rFonts w:cs="Arial"/>
          <w:szCs w:val="19"/>
          <w:lang w:val="sk-SK"/>
        </w:rPr>
        <w:t>p</w:t>
      </w:r>
      <w:r w:rsidR="00C6030F" w:rsidRPr="0073389C">
        <w:rPr>
          <w:rFonts w:cs="Arial"/>
          <w:szCs w:val="19"/>
          <w:lang w:val="sk-SK"/>
        </w:rPr>
        <w:t xml:space="preserve">rijímateľ zahrnie do </w:t>
      </w:r>
      <w:r w:rsidR="00C57815" w:rsidRPr="0073389C">
        <w:rPr>
          <w:rFonts w:cs="Arial"/>
          <w:szCs w:val="19"/>
          <w:lang w:val="sk-SK"/>
        </w:rPr>
        <w:t>ž</w:t>
      </w:r>
      <w:r w:rsidR="00C6030F" w:rsidRPr="0073389C">
        <w:rPr>
          <w:rFonts w:cs="Arial"/>
          <w:szCs w:val="19"/>
          <w:lang w:val="sk-SK"/>
        </w:rPr>
        <w:t xml:space="preserve">iadosti o NFP všetky alebo niektoré merateľné ukazovatele, za ktorých plnenie a vyhodnotenie následne </w:t>
      </w:r>
      <w:r w:rsidR="00C57815" w:rsidRPr="0073389C">
        <w:rPr>
          <w:rFonts w:cs="Arial"/>
          <w:szCs w:val="19"/>
          <w:lang w:val="sk-SK"/>
        </w:rPr>
        <w:t>p</w:t>
      </w:r>
      <w:r w:rsidR="00C6030F" w:rsidRPr="0073389C">
        <w:rPr>
          <w:rFonts w:cs="Arial"/>
          <w:szCs w:val="19"/>
          <w:lang w:val="sk-SK"/>
        </w:rPr>
        <w:t xml:space="preserve">rijímateľ zodpovedá v rámci </w:t>
      </w:r>
      <w:r w:rsidR="00C57815" w:rsidRPr="0073389C">
        <w:rPr>
          <w:rFonts w:cs="Arial"/>
          <w:szCs w:val="19"/>
          <w:lang w:val="sk-SK"/>
        </w:rPr>
        <w:t>r</w:t>
      </w:r>
      <w:r w:rsidR="00C6030F" w:rsidRPr="0073389C">
        <w:rPr>
          <w:rFonts w:cs="Arial"/>
          <w:szCs w:val="19"/>
          <w:lang w:val="sk-SK"/>
        </w:rPr>
        <w:t xml:space="preserve">ealizácie hlavných aktivít </w:t>
      </w:r>
      <w:r w:rsidR="00C57815" w:rsidRPr="0073389C">
        <w:rPr>
          <w:rFonts w:cs="Arial"/>
          <w:szCs w:val="19"/>
          <w:lang w:val="sk-SK"/>
        </w:rPr>
        <w:t>p</w:t>
      </w:r>
      <w:r w:rsidR="00C6030F" w:rsidRPr="0073389C">
        <w:rPr>
          <w:rFonts w:cs="Arial"/>
          <w:szCs w:val="19"/>
          <w:lang w:val="sk-SK"/>
        </w:rPr>
        <w:t xml:space="preserve">rojektu a súčasne zodpovedá za ich udržanie v rámci </w:t>
      </w:r>
      <w:r w:rsidR="00C57815" w:rsidRPr="0073389C">
        <w:rPr>
          <w:rFonts w:cs="Arial"/>
          <w:szCs w:val="19"/>
          <w:lang w:val="sk-SK"/>
        </w:rPr>
        <w:t>u</w:t>
      </w:r>
      <w:r w:rsidR="00C6030F" w:rsidRPr="0073389C">
        <w:rPr>
          <w:rFonts w:cs="Arial"/>
          <w:szCs w:val="19"/>
          <w:lang w:val="sk-SK"/>
        </w:rPr>
        <w:t xml:space="preserve">držateľnosti </w:t>
      </w:r>
      <w:r w:rsidR="00C57815" w:rsidRPr="0073389C">
        <w:rPr>
          <w:rFonts w:cs="Arial"/>
          <w:szCs w:val="19"/>
          <w:lang w:val="sk-SK"/>
        </w:rPr>
        <w:t>p</w:t>
      </w:r>
      <w:r w:rsidR="00C6030F" w:rsidRPr="0073389C">
        <w:rPr>
          <w:rFonts w:cs="Arial"/>
          <w:szCs w:val="19"/>
          <w:lang w:val="sk-SK"/>
        </w:rPr>
        <w:t>rojektu</w:t>
      </w:r>
      <w:r w:rsidR="00D704E5">
        <w:rPr>
          <w:rFonts w:cs="Arial"/>
          <w:szCs w:val="19"/>
          <w:lang w:val="sk-SK"/>
        </w:rPr>
        <w:t>, resp. následného monitorovania projektu</w:t>
      </w:r>
      <w:r w:rsidR="00C6030F" w:rsidRPr="0073389C">
        <w:rPr>
          <w:rFonts w:cs="Arial"/>
          <w:szCs w:val="19"/>
          <w:lang w:val="sk-SK"/>
        </w:rPr>
        <w:t xml:space="preserve">. Merateľné ukazovatele odzrkadľujú skutočné dosahovanie pokroku na úrovni </w:t>
      </w:r>
      <w:r w:rsidR="00C57815" w:rsidRPr="0073389C">
        <w:rPr>
          <w:rFonts w:cs="Arial"/>
          <w:szCs w:val="19"/>
          <w:lang w:val="sk-SK"/>
        </w:rPr>
        <w:t>p</w:t>
      </w:r>
      <w:r w:rsidR="00C6030F" w:rsidRPr="0073389C">
        <w:rPr>
          <w:rFonts w:cs="Arial"/>
          <w:szCs w:val="19"/>
          <w:lang w:val="sk-SK"/>
        </w:rPr>
        <w:t xml:space="preserve">rojektu, priradzujú sa k hlavným </w:t>
      </w:r>
      <w:r w:rsidR="00C57815" w:rsidRPr="0073389C">
        <w:rPr>
          <w:rFonts w:cs="Arial"/>
          <w:szCs w:val="19"/>
          <w:lang w:val="sk-SK"/>
        </w:rPr>
        <w:t>a</w:t>
      </w:r>
      <w:r w:rsidR="00C6030F" w:rsidRPr="0073389C">
        <w:rPr>
          <w:rFonts w:cs="Arial"/>
          <w:szCs w:val="19"/>
          <w:lang w:val="sk-SK"/>
        </w:rPr>
        <w:t xml:space="preserve">ktivitám </w:t>
      </w:r>
      <w:r w:rsidR="00C57815" w:rsidRPr="0073389C">
        <w:rPr>
          <w:rFonts w:cs="Arial"/>
          <w:szCs w:val="19"/>
          <w:lang w:val="sk-SK"/>
        </w:rPr>
        <w:t>p</w:t>
      </w:r>
      <w:r w:rsidR="00C6030F" w:rsidRPr="0073389C">
        <w:rPr>
          <w:rFonts w:cs="Arial"/>
          <w:szCs w:val="19"/>
          <w:lang w:val="sk-SK"/>
        </w:rPr>
        <w:t xml:space="preserve">rojektu a v zásade zodpovedajú výstupu </w:t>
      </w:r>
      <w:r w:rsidR="00C57815" w:rsidRPr="0073389C">
        <w:rPr>
          <w:rFonts w:cs="Arial"/>
          <w:szCs w:val="19"/>
          <w:lang w:val="sk-SK"/>
        </w:rPr>
        <w:t>p</w:t>
      </w:r>
      <w:r w:rsidR="00C6030F" w:rsidRPr="0073389C">
        <w:rPr>
          <w:rFonts w:cs="Arial"/>
          <w:szCs w:val="19"/>
          <w:lang w:val="sk-SK"/>
        </w:rPr>
        <w:t xml:space="preserve">rojektu. Merateľné ukazovatele </w:t>
      </w:r>
      <w:r w:rsidR="00C57815" w:rsidRPr="0073389C">
        <w:rPr>
          <w:rFonts w:cs="Arial"/>
          <w:szCs w:val="19"/>
          <w:lang w:val="sk-SK"/>
        </w:rPr>
        <w:t>p</w:t>
      </w:r>
      <w:r w:rsidR="00C6030F" w:rsidRPr="0073389C">
        <w:rPr>
          <w:rFonts w:cs="Arial"/>
          <w:szCs w:val="19"/>
          <w:lang w:val="sk-SK"/>
        </w:rPr>
        <w:t xml:space="preserve">rojektu sú uvedené v </w:t>
      </w:r>
      <w:r w:rsidR="00C57815" w:rsidRPr="0073389C">
        <w:rPr>
          <w:rFonts w:cs="Arial"/>
          <w:szCs w:val="19"/>
          <w:lang w:val="sk-SK"/>
        </w:rPr>
        <w:t>p</w:t>
      </w:r>
      <w:r w:rsidR="00C6030F" w:rsidRPr="0073389C">
        <w:rPr>
          <w:rFonts w:cs="Arial"/>
          <w:szCs w:val="19"/>
          <w:lang w:val="sk-SK"/>
        </w:rPr>
        <w:t xml:space="preserve">rílohe č. 2 </w:t>
      </w:r>
      <w:r w:rsidR="00C57815" w:rsidRPr="0073389C">
        <w:rPr>
          <w:rFonts w:cs="Arial"/>
          <w:szCs w:val="19"/>
          <w:lang w:val="sk-SK"/>
        </w:rPr>
        <w:t>z</w:t>
      </w:r>
      <w:r w:rsidR="00C6030F" w:rsidRPr="0073389C">
        <w:rPr>
          <w:rFonts w:cs="Arial"/>
          <w:szCs w:val="19"/>
          <w:lang w:val="sk-SK"/>
        </w:rPr>
        <w:t xml:space="preserve">mluvy o NFP v rozsahu, v akom boli súčasťou schválenej </w:t>
      </w:r>
      <w:r w:rsidR="00C84D97">
        <w:rPr>
          <w:rFonts w:cs="Arial"/>
          <w:szCs w:val="19"/>
          <w:lang w:val="sk-SK"/>
        </w:rPr>
        <w:t>Žo</w:t>
      </w:r>
      <w:r w:rsidR="00C6030F" w:rsidRPr="0073389C">
        <w:rPr>
          <w:rFonts w:cs="Arial"/>
          <w:szCs w:val="19"/>
          <w:lang w:val="sk-SK"/>
        </w:rPr>
        <w:t>NFP</w:t>
      </w:r>
      <w:r w:rsidR="001E445D">
        <w:rPr>
          <w:rFonts w:cs="Arial"/>
          <w:szCs w:val="19"/>
          <w:lang w:val="sk-SK"/>
        </w:rPr>
        <w:t>;</w:t>
      </w:r>
      <w:r w:rsidRPr="0073389C">
        <w:rPr>
          <w:rFonts w:cs="Arial"/>
          <w:szCs w:val="19"/>
          <w:lang w:val="sk-SK"/>
        </w:rPr>
        <w:t xml:space="preserve"> </w:t>
      </w:r>
    </w:p>
    <w:p w14:paraId="37EC4459"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Miesto realizácie projektu</w:t>
      </w:r>
      <w:r w:rsidRPr="0073389C">
        <w:rPr>
          <w:rFonts w:cs="Arial"/>
          <w:szCs w:val="19"/>
          <w:lang w:val="sk-SK"/>
        </w:rPr>
        <w:t xml:space="preserve"> – sa rozumie miesto užívania výsledkov projektu (v prípade investičných projektov je miesto realizácie projektu spravidla identické s miestom fyzickej realizácie projektu);</w:t>
      </w:r>
    </w:p>
    <w:p w14:paraId="7E06DDA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Monitorovacia správa projektu (ďalej len „Monitorovacia správa“)</w:t>
      </w:r>
      <w:r w:rsidRPr="0073389C">
        <w:rPr>
          <w:rFonts w:cs="Arial"/>
          <w:szCs w:val="19"/>
          <w:lang w:val="sk-SK"/>
        </w:rPr>
        <w:t xml:space="preserve"> – správa pripravená prijímateľom za príslušný projekt v zmluvne dohodnutých termínoch, obsahujúca všetky informácie o vecnej, finančnej, časovej a administratívnej realizácií projektu;</w:t>
      </w:r>
    </w:p>
    <w:p w14:paraId="687228E8"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Monitorovanie</w:t>
      </w:r>
      <w:r w:rsidRPr="0073389C">
        <w:rPr>
          <w:rFonts w:cs="Arial"/>
          <w:szCs w:val="19"/>
          <w:lang w:val="sk-SK"/>
        </w:rPr>
        <w:t xml:space="preserve"> – pravidelná činnosť, ktorá sa zaoberá systematickým zberom, triedením, agregovaním a ukladaním relevantných informácií o sledovaných projektoch a prezentáciou výsledkov ich monitorovania pre potreby vykonávania hodnotenia riadených procesov na projektovej a programovej úrovni. Na úrovni projektu je hlavným cieľom monitorovania preverovanie súladu implementácie projektu s uzatvorenou zmluvou o NFP. Na úrovni programu sa monitoruje pokrok v realizácií priorít a cieľov stanovených v OP, čo zabezpečuje monitorovací výbor OP v spolupráci s</w:t>
      </w:r>
      <w:r w:rsidR="00B703A8" w:rsidRPr="0073389C">
        <w:rPr>
          <w:rFonts w:cs="Arial"/>
          <w:szCs w:val="19"/>
          <w:lang w:val="sk-SK"/>
        </w:rPr>
        <w:t> </w:t>
      </w:r>
      <w:r w:rsidRPr="0073389C">
        <w:rPr>
          <w:rFonts w:cs="Arial"/>
          <w:szCs w:val="19"/>
          <w:lang w:val="sk-SK"/>
        </w:rPr>
        <w:t>RO</w:t>
      </w:r>
      <w:r w:rsidR="00B703A8" w:rsidRPr="0073389C">
        <w:rPr>
          <w:rFonts w:cs="Arial"/>
          <w:szCs w:val="19"/>
          <w:lang w:val="sk-SK"/>
        </w:rPr>
        <w:t xml:space="preserve"> pre EVS</w:t>
      </w:r>
      <w:r w:rsidRPr="0073389C">
        <w:rPr>
          <w:rFonts w:cs="Arial"/>
          <w:szCs w:val="19"/>
          <w:lang w:val="sk-SK"/>
        </w:rPr>
        <w:t>;</w:t>
      </w:r>
    </w:p>
    <w:p w14:paraId="7E983301"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Národný projekt</w:t>
      </w:r>
      <w:r w:rsidRPr="0073389C">
        <w:rPr>
          <w:rFonts w:cs="Arial"/>
          <w:szCs w:val="19"/>
          <w:lang w:val="sk-SK"/>
        </w:rPr>
        <w:t xml:space="preserve"> – </w:t>
      </w:r>
      <w:r w:rsidR="008400AB" w:rsidRPr="0073389C">
        <w:rPr>
          <w:rFonts w:cs="Arial"/>
          <w:szCs w:val="19"/>
          <w:lang w:val="sk-SK"/>
        </w:rPr>
        <w:t xml:space="preserve">projekt realizovaný na návrh poskytovateľa prijímateľom, ktorý je určený v programe, jeho kompetencie vyplývajú z osobitných predpisov (napr. </w:t>
      </w:r>
      <w:r w:rsidR="008D77CA" w:rsidRPr="0073389C">
        <w:rPr>
          <w:lang w:val="sk-SK"/>
        </w:rPr>
        <w:t>zákona o orgánoch štátnej správy</w:t>
      </w:r>
      <w:r w:rsidR="008400AB" w:rsidRPr="0073389C">
        <w:rPr>
          <w:rFonts w:cs="Arial"/>
          <w:szCs w:val="19"/>
          <w:lang w:val="sk-SK"/>
        </w:rPr>
        <w:t xml:space="preserve">, </w:t>
      </w:r>
      <w:r w:rsidR="008D77CA" w:rsidRPr="0073389C">
        <w:rPr>
          <w:rFonts w:cs="Arial"/>
          <w:szCs w:val="19"/>
          <w:lang w:val="sk-SK"/>
        </w:rPr>
        <w:t>kompetenčného zákona</w:t>
      </w:r>
      <w:r w:rsidR="008400AB" w:rsidRPr="0073389C">
        <w:rPr>
          <w:rFonts w:cs="Arial"/>
          <w:szCs w:val="19"/>
          <w:lang w:val="sk-SK"/>
        </w:rPr>
        <w:t xml:space="preserve">, zákona </w:t>
      </w:r>
      <w:r w:rsidR="008D77CA" w:rsidRPr="0073389C">
        <w:rPr>
          <w:rFonts w:cs="Arial"/>
          <w:szCs w:val="19"/>
          <w:lang w:val="sk-SK"/>
        </w:rPr>
        <w:t>o inšpekcii práce</w:t>
      </w:r>
      <w:r w:rsidR="008400AB" w:rsidRPr="0073389C">
        <w:rPr>
          <w:rFonts w:cs="Arial"/>
          <w:szCs w:val="19"/>
          <w:lang w:val="sk-SK"/>
        </w:rPr>
        <w:t>). Zoznam národných projektov schvaľuje monitorovací výbor alebo komisia zriadená riadiacim orgánom pri monitorovacom výbore</w:t>
      </w:r>
      <w:r w:rsidRPr="0073389C">
        <w:rPr>
          <w:rFonts w:cs="Arial"/>
          <w:szCs w:val="19"/>
          <w:lang w:val="sk-SK"/>
        </w:rPr>
        <w:t>;</w:t>
      </w:r>
    </w:p>
    <w:p w14:paraId="2FE9AEB1" w14:textId="77777777" w:rsidR="00AE5A8F" w:rsidRPr="002D46A4" w:rsidRDefault="004473BF" w:rsidP="002D46A4">
      <w:pPr>
        <w:pStyle w:val="Bulletslevel1"/>
        <w:spacing w:after="120" w:line="288" w:lineRule="auto"/>
        <w:ind w:left="568" w:hanging="284"/>
        <w:jc w:val="both"/>
        <w:rPr>
          <w:rFonts w:cs="Arial"/>
          <w:szCs w:val="19"/>
          <w:lang w:val="sk-SK"/>
        </w:rPr>
      </w:pPr>
      <w:r w:rsidRPr="004473BF">
        <w:rPr>
          <w:rFonts w:cs="Arial"/>
          <w:b/>
          <w:szCs w:val="19"/>
          <w:lang w:val="sk-SK"/>
        </w:rPr>
        <w:t>Následné monitorovanie projektu</w:t>
      </w:r>
      <w:r>
        <w:rPr>
          <w:rFonts w:cs="Arial"/>
          <w:szCs w:val="19"/>
          <w:lang w:val="sk-SK"/>
        </w:rPr>
        <w:t xml:space="preserve"> – doba, počas ktorej je prijímateľ povinný predkladať poskytovateľovi n</w:t>
      </w:r>
      <w:r w:rsidRPr="004473BF">
        <w:rPr>
          <w:rFonts w:cs="Arial"/>
          <w:szCs w:val="19"/>
          <w:lang w:val="sk-SK"/>
        </w:rPr>
        <w:t>ásledné monitorovacie správy; táto doba začína plynúť od F</w:t>
      </w:r>
      <w:r>
        <w:rPr>
          <w:rFonts w:cs="Arial"/>
          <w:szCs w:val="19"/>
          <w:lang w:val="sk-SK"/>
        </w:rPr>
        <w:t>inančného ukončenia realizácie p</w:t>
      </w:r>
      <w:r w:rsidRPr="004473BF">
        <w:rPr>
          <w:rFonts w:cs="Arial"/>
          <w:szCs w:val="19"/>
          <w:lang w:val="sk-SK"/>
        </w:rPr>
        <w:t>rojekt</w:t>
      </w:r>
      <w:r w:rsidR="00515E23">
        <w:rPr>
          <w:rFonts w:cs="Arial"/>
          <w:szCs w:val="19"/>
          <w:lang w:val="sk-SK"/>
        </w:rPr>
        <w:t>u a trvá počas doby určenej vo v</w:t>
      </w:r>
      <w:r w:rsidRPr="004473BF">
        <w:rPr>
          <w:rFonts w:cs="Arial"/>
          <w:szCs w:val="19"/>
          <w:lang w:val="sk-SK"/>
        </w:rPr>
        <w:t>ýzve</w:t>
      </w:r>
      <w:r w:rsidR="00515E23">
        <w:rPr>
          <w:rFonts w:cs="Arial"/>
          <w:szCs w:val="19"/>
          <w:lang w:val="sk-SK"/>
        </w:rPr>
        <w:t>/vyzvaní a počas doby plnenia merateľných ukazovateľov p</w:t>
      </w:r>
      <w:r w:rsidRPr="004473BF">
        <w:rPr>
          <w:rFonts w:cs="Arial"/>
          <w:szCs w:val="19"/>
          <w:lang w:val="sk-SK"/>
        </w:rPr>
        <w:t xml:space="preserve">rojektu v zmysle Prílohy č. 2 </w:t>
      </w:r>
      <w:r w:rsidR="00515E23">
        <w:rPr>
          <w:rFonts w:cs="Arial"/>
          <w:szCs w:val="19"/>
          <w:lang w:val="sk-SK"/>
        </w:rPr>
        <w:t xml:space="preserve">k zmluve o NFP/ </w:t>
      </w:r>
      <w:r w:rsidRPr="004473BF">
        <w:rPr>
          <w:rFonts w:cs="Arial"/>
          <w:szCs w:val="19"/>
          <w:lang w:val="sk-SK"/>
        </w:rPr>
        <w:t xml:space="preserve">rozhodnutia o schválení </w:t>
      </w:r>
      <w:r w:rsidR="00CA1332">
        <w:rPr>
          <w:rFonts w:cs="Arial"/>
          <w:szCs w:val="19"/>
          <w:lang w:val="sk-SK"/>
        </w:rPr>
        <w:t>Žo</w:t>
      </w:r>
      <w:r w:rsidR="00515E23">
        <w:rPr>
          <w:rFonts w:cs="Arial"/>
          <w:szCs w:val="19"/>
          <w:lang w:val="sk-SK"/>
        </w:rPr>
        <w:t>NFP, pričom počas tejto doby následného monitorovania projektu nesmie dôjsť k zmene p</w:t>
      </w:r>
      <w:r w:rsidRPr="004473BF">
        <w:rPr>
          <w:rFonts w:cs="Arial"/>
          <w:szCs w:val="19"/>
          <w:lang w:val="sk-SK"/>
        </w:rPr>
        <w:t>rojektu, ktorá</w:t>
      </w:r>
      <w:r w:rsidR="00515E23">
        <w:rPr>
          <w:rFonts w:cs="Arial"/>
          <w:szCs w:val="19"/>
          <w:lang w:val="sk-SK"/>
        </w:rPr>
        <w:t xml:space="preserve"> ovplyvňuje povahu alebo ciele p</w:t>
      </w:r>
      <w:r w:rsidRPr="004473BF">
        <w:rPr>
          <w:rFonts w:cs="Arial"/>
          <w:szCs w:val="19"/>
          <w:lang w:val="sk-SK"/>
        </w:rPr>
        <w:t>rojektu v p</w:t>
      </w:r>
      <w:r w:rsidR="00515E23">
        <w:rPr>
          <w:rFonts w:cs="Arial"/>
          <w:szCs w:val="19"/>
          <w:lang w:val="sk-SK"/>
        </w:rPr>
        <w:t>orovnaní so stavom, v akom bol p</w:t>
      </w:r>
      <w:r w:rsidRPr="004473BF">
        <w:rPr>
          <w:rFonts w:cs="Arial"/>
          <w:szCs w:val="19"/>
          <w:lang w:val="sk-SK"/>
        </w:rPr>
        <w:t>rojekt schválený</w:t>
      </w:r>
      <w:r w:rsidR="00BF7859" w:rsidRPr="00923BC1">
        <w:rPr>
          <w:rFonts w:cs="Arial"/>
          <w:szCs w:val="19"/>
          <w:lang w:val="sk-SK"/>
        </w:rPr>
        <w:t xml:space="preserve"> </w:t>
      </w:r>
      <w:r w:rsidR="00BF7859" w:rsidRPr="00E34A10">
        <w:rPr>
          <w:rFonts w:cs="Arial"/>
          <w:szCs w:val="19"/>
          <w:lang w:val="sk-SK"/>
        </w:rPr>
        <w:t>a musia byť zachované výsledky projektu v dobe následného monitorovania projektu určené vo vyzvaní;</w:t>
      </w:r>
    </w:p>
    <w:p w14:paraId="32DF838F" w14:textId="77777777" w:rsidR="002D46A4" w:rsidRPr="002D46A4"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Nenávratný finančný príspevok (alebo aj „NFP“)</w:t>
      </w:r>
      <w:r w:rsidRPr="0073389C">
        <w:rPr>
          <w:rFonts w:cs="Arial"/>
          <w:szCs w:val="19"/>
          <w:lang w:val="sk-SK"/>
        </w:rPr>
        <w:t xml:space="preserve"> - </w:t>
      </w:r>
      <w:r w:rsidR="00C6030F" w:rsidRPr="0073389C">
        <w:rPr>
          <w:szCs w:val="19"/>
          <w:lang w:val="sk-SK"/>
        </w:rPr>
        <w:t xml:space="preserve">suma finančných prostriedkov poskytnutá prijímateľovi na </w:t>
      </w:r>
      <w:r w:rsidR="00C57815" w:rsidRPr="0073389C">
        <w:rPr>
          <w:szCs w:val="19"/>
          <w:lang w:val="sk-SK"/>
        </w:rPr>
        <w:t>r</w:t>
      </w:r>
      <w:r w:rsidR="00C6030F" w:rsidRPr="0073389C">
        <w:rPr>
          <w:szCs w:val="19"/>
          <w:lang w:val="sk-SK"/>
        </w:rPr>
        <w:t xml:space="preserve">ealizáciu aktivít </w:t>
      </w:r>
      <w:r w:rsidR="00C57815" w:rsidRPr="0073389C">
        <w:rPr>
          <w:szCs w:val="19"/>
          <w:lang w:val="sk-SK"/>
        </w:rPr>
        <w:t>p</w:t>
      </w:r>
      <w:r w:rsidR="00C6030F" w:rsidRPr="0073389C">
        <w:rPr>
          <w:szCs w:val="19"/>
          <w:lang w:val="sk-SK"/>
        </w:rPr>
        <w:t>rojektu, vychádzajúc</w:t>
      </w:r>
      <w:r w:rsidR="00371A51">
        <w:rPr>
          <w:szCs w:val="19"/>
          <w:lang w:val="sk-SK"/>
        </w:rPr>
        <w:t>a</w:t>
      </w:r>
      <w:r w:rsidR="00C6030F" w:rsidRPr="0073389C">
        <w:rPr>
          <w:szCs w:val="19"/>
          <w:lang w:val="sk-SK"/>
        </w:rPr>
        <w:t xml:space="preserve"> zo </w:t>
      </w:r>
      <w:r w:rsidR="00C57815" w:rsidRPr="0073389C">
        <w:rPr>
          <w:szCs w:val="19"/>
          <w:lang w:val="sk-SK"/>
        </w:rPr>
        <w:t>s</w:t>
      </w:r>
      <w:r w:rsidR="00C6030F" w:rsidRPr="0073389C">
        <w:rPr>
          <w:szCs w:val="19"/>
          <w:lang w:val="sk-SK"/>
        </w:rPr>
        <w:t xml:space="preserve">chválenej </w:t>
      </w:r>
      <w:r w:rsidR="00AA5C33">
        <w:rPr>
          <w:szCs w:val="19"/>
          <w:lang w:val="sk-SK"/>
        </w:rPr>
        <w:t>Žo</w:t>
      </w:r>
      <w:r w:rsidR="00C6030F" w:rsidRPr="0073389C">
        <w:rPr>
          <w:szCs w:val="19"/>
          <w:lang w:val="sk-SK"/>
        </w:rPr>
        <w:t xml:space="preserve">NFP, podľa podmienok </w:t>
      </w:r>
      <w:r w:rsidR="00C57815" w:rsidRPr="0073389C">
        <w:rPr>
          <w:szCs w:val="19"/>
          <w:lang w:val="sk-SK"/>
        </w:rPr>
        <w:t>z</w:t>
      </w:r>
      <w:r w:rsidR="00C6030F" w:rsidRPr="0073389C">
        <w:rPr>
          <w:szCs w:val="19"/>
          <w:lang w:val="sk-SK"/>
        </w:rPr>
        <w:t>mluvy o</w:t>
      </w:r>
      <w:r w:rsidR="001C3382">
        <w:rPr>
          <w:szCs w:val="19"/>
          <w:lang w:val="sk-SK"/>
        </w:rPr>
        <w:t> </w:t>
      </w:r>
      <w:r w:rsidR="00C6030F" w:rsidRPr="0073389C">
        <w:rPr>
          <w:szCs w:val="19"/>
          <w:lang w:val="sk-SK"/>
        </w:rPr>
        <w:t>NFP</w:t>
      </w:r>
      <w:r w:rsidR="001C3382">
        <w:rPr>
          <w:szCs w:val="19"/>
          <w:lang w:val="sk-SK"/>
        </w:rPr>
        <w:t>,</w:t>
      </w:r>
      <w:r w:rsidR="00C6030F" w:rsidRPr="0073389C">
        <w:rPr>
          <w:szCs w:val="19"/>
          <w:lang w:val="sk-SK"/>
        </w:rPr>
        <w:t xml:space="preserve"> z verejných prostriedkov v súlade s platnou právnou úpravou (najmä zákonom o príspevku z EŠIF, zákonom o finančnej kontrole a  audite a zákonom o rozpočtových pravidlách). Maximálna výška NFP vyplýva z rozhodnutia o schválení </w:t>
      </w:r>
      <w:r w:rsidR="00AA5C33">
        <w:rPr>
          <w:szCs w:val="19"/>
          <w:lang w:val="sk-SK"/>
        </w:rPr>
        <w:t>Žo</w:t>
      </w:r>
      <w:r w:rsidR="00C6030F" w:rsidRPr="0073389C">
        <w:rPr>
          <w:szCs w:val="19"/>
          <w:lang w:val="sk-SK"/>
        </w:rPr>
        <w:t>NFP a predstavuje určité % z </w:t>
      </w:r>
      <w:r w:rsidR="00C57815" w:rsidRPr="0073389C">
        <w:rPr>
          <w:szCs w:val="19"/>
          <w:lang w:val="sk-SK"/>
        </w:rPr>
        <w:t>c</w:t>
      </w:r>
      <w:r w:rsidR="00C6030F" w:rsidRPr="0073389C">
        <w:rPr>
          <w:szCs w:val="19"/>
          <w:lang w:val="sk-SK"/>
        </w:rPr>
        <w:t xml:space="preserve">elkových oprávnených výdavkov vzhľadom na intenzitu pomoci pre </w:t>
      </w:r>
      <w:r w:rsidR="00C57815" w:rsidRPr="0073389C">
        <w:rPr>
          <w:szCs w:val="19"/>
          <w:lang w:val="sk-SK"/>
        </w:rPr>
        <w:t>p</w:t>
      </w:r>
      <w:r w:rsidR="00C6030F" w:rsidRPr="0073389C">
        <w:rPr>
          <w:szCs w:val="19"/>
          <w:lang w:val="sk-SK"/>
        </w:rPr>
        <w:t xml:space="preserve">rojekt v súlade s podmienkami </w:t>
      </w:r>
      <w:r w:rsidR="00C57815" w:rsidRPr="0073389C">
        <w:rPr>
          <w:szCs w:val="19"/>
          <w:lang w:val="sk-SK"/>
        </w:rPr>
        <w:t>v</w:t>
      </w:r>
      <w:r w:rsidR="00C6030F" w:rsidRPr="0073389C">
        <w:rPr>
          <w:szCs w:val="19"/>
          <w:lang w:val="sk-SK"/>
        </w:rPr>
        <w:t xml:space="preserve">ýzvy. Skutočne vyplatený NFP predstavuje určité % zo </w:t>
      </w:r>
      <w:r w:rsidR="00C57815" w:rsidRPr="0073389C">
        <w:rPr>
          <w:szCs w:val="19"/>
          <w:lang w:val="sk-SK"/>
        </w:rPr>
        <w:t>s</w:t>
      </w:r>
      <w:r w:rsidR="00C6030F" w:rsidRPr="0073389C">
        <w:rPr>
          <w:szCs w:val="19"/>
          <w:lang w:val="sk-SK"/>
        </w:rPr>
        <w:t xml:space="preserve">chválených oprávnených výdavkov vzhľadom na intenzitu pomoci pre </w:t>
      </w:r>
      <w:r w:rsidR="00C57815" w:rsidRPr="0073389C">
        <w:rPr>
          <w:szCs w:val="19"/>
          <w:lang w:val="sk-SK"/>
        </w:rPr>
        <w:t>p</w:t>
      </w:r>
      <w:r w:rsidR="00C6030F" w:rsidRPr="0073389C">
        <w:rPr>
          <w:szCs w:val="19"/>
          <w:lang w:val="sk-SK"/>
        </w:rPr>
        <w:t xml:space="preserve">rojekt v súlade s podmienkami </w:t>
      </w:r>
      <w:r w:rsidR="00C57815" w:rsidRPr="0073389C">
        <w:rPr>
          <w:szCs w:val="19"/>
          <w:lang w:val="sk-SK"/>
        </w:rPr>
        <w:t>v</w:t>
      </w:r>
      <w:r w:rsidR="00C6030F" w:rsidRPr="0073389C">
        <w:rPr>
          <w:szCs w:val="19"/>
          <w:lang w:val="sk-SK"/>
        </w:rPr>
        <w:t xml:space="preserve">ýzvy a po zohľadnení ďalších skutočností vyplývajúcich zo </w:t>
      </w:r>
      <w:r w:rsidR="00C57815" w:rsidRPr="0073389C">
        <w:rPr>
          <w:szCs w:val="19"/>
          <w:lang w:val="sk-SK"/>
        </w:rPr>
        <w:t>z</w:t>
      </w:r>
      <w:r w:rsidR="00C6030F" w:rsidRPr="0073389C">
        <w:rPr>
          <w:szCs w:val="19"/>
          <w:lang w:val="sk-SK"/>
        </w:rPr>
        <w:t>mluvy o  NFP; výška skutočne vyplateného NFP môže byť rovná alebo nižšia ako výška maximálnej výšky NFP</w:t>
      </w:r>
      <w:r w:rsidRPr="0073389C">
        <w:rPr>
          <w:rFonts w:cs="Arial"/>
          <w:szCs w:val="19"/>
          <w:lang w:val="sk-SK"/>
        </w:rPr>
        <w:t>;</w:t>
      </w:r>
      <w:r w:rsidR="002D46A4" w:rsidRPr="002D46A4">
        <w:rPr>
          <w:rFonts w:cs="Arial"/>
          <w:b/>
          <w:szCs w:val="19"/>
          <w:lang w:val="sk-SK"/>
        </w:rPr>
        <w:t xml:space="preserve"> </w:t>
      </w:r>
    </w:p>
    <w:p w14:paraId="43C6D4D3" w14:textId="77777777" w:rsidR="00AE5A8F" w:rsidRPr="0073389C" w:rsidRDefault="002D46A4" w:rsidP="007B5322">
      <w:pPr>
        <w:pStyle w:val="Bulletslevel1"/>
        <w:spacing w:after="120" w:line="288" w:lineRule="auto"/>
        <w:ind w:left="568" w:hanging="284"/>
        <w:jc w:val="both"/>
        <w:rPr>
          <w:rFonts w:cs="Arial"/>
          <w:szCs w:val="19"/>
          <w:lang w:val="sk-SK"/>
        </w:rPr>
      </w:pPr>
      <w:r w:rsidRPr="0073389C">
        <w:rPr>
          <w:rFonts w:cs="Arial"/>
          <w:b/>
          <w:szCs w:val="19"/>
          <w:lang w:val="sk-SK"/>
        </w:rPr>
        <w:t>Neoprávnené výdavky</w:t>
      </w:r>
      <w:r w:rsidRPr="0073389C">
        <w:rPr>
          <w:rFonts w:cs="Arial"/>
          <w:szCs w:val="19"/>
          <w:lang w:val="sk-SK"/>
        </w:rPr>
        <w:t xml:space="preserve"> – výdavky projektu, ktoré nie sú oprávnenými výdavkami; ide najmä o výdavky, ktoré sú v rozpore so zmluvou o  NFP (napr. vznikli mimo obdobia oprávnenosti výdavkov, boli predmetom financovania inej nenávratnej pomoci, patria do skupiny výdavkov neoprávnenej na spolufinancovanie z prostriedkov OP EVS, nesúvisia s činnosťami nevyhnutnými pre úspešnú realizáciu a ukončenie projektu, alebo sú v rozpore  s inými podmienkami pre oprávnenosť výdavkov definovaných v článku 14 VZP, alebo sú v rozpore s podmienkami príslušnej výzvy;</w:t>
      </w:r>
    </w:p>
    <w:p w14:paraId="3DDF6E41"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Nezrovnalosť (Iregularita)</w:t>
      </w:r>
      <w:r w:rsidRPr="0073389C">
        <w:rPr>
          <w:rFonts w:cs="Arial"/>
          <w:szCs w:val="19"/>
          <w:lang w:val="sk-SK"/>
        </w:rPr>
        <w:t xml:space="preserve"> – </w:t>
      </w:r>
      <w:r w:rsidR="00161D13" w:rsidRPr="0073389C">
        <w:rPr>
          <w:rFonts w:cs="Arial"/>
          <w:szCs w:val="19"/>
          <w:lang w:val="sk-SK"/>
        </w:rPr>
        <w:t xml:space="preserve">akékoľvek porušenie práva </w:t>
      </w:r>
      <w:r w:rsidR="00CD6080">
        <w:rPr>
          <w:rFonts w:cs="Arial"/>
          <w:szCs w:val="19"/>
          <w:lang w:val="sk-SK"/>
        </w:rPr>
        <w:t>Európskej ú</w:t>
      </w:r>
      <w:r w:rsidR="00161D13" w:rsidRPr="0073389C">
        <w:rPr>
          <w:rFonts w:cs="Arial"/>
          <w:szCs w:val="19"/>
          <w:lang w:val="sk-SK"/>
        </w:rPr>
        <w:t>nie alebo vnútroštátneho práva týkajúceho sa jeho uplatňovania, vyplývajúce z konania alebo opomenutia hospodárskeho subjektu</w:t>
      </w:r>
      <w:r w:rsidR="00CD6080">
        <w:rPr>
          <w:rFonts w:cs="Arial"/>
          <w:szCs w:val="19"/>
          <w:lang w:val="sk-SK"/>
        </w:rPr>
        <w:t xml:space="preserve"> zúčastňujúceho sa </w:t>
      </w:r>
      <w:r w:rsidR="00161D13" w:rsidRPr="0073389C">
        <w:rPr>
          <w:rFonts w:cs="Arial"/>
          <w:szCs w:val="19"/>
          <w:lang w:val="sk-SK"/>
        </w:rPr>
        <w:t xml:space="preserve">na vykonávaní európskych štrukturálnych a investičných fondov, dôsledkom čoho je alebo </w:t>
      </w:r>
      <w:r w:rsidR="00CD6080">
        <w:rPr>
          <w:rFonts w:cs="Arial"/>
          <w:szCs w:val="19"/>
          <w:lang w:val="sk-SK"/>
        </w:rPr>
        <w:t>môže byť</w:t>
      </w:r>
      <w:r w:rsidR="00161D13" w:rsidRPr="0073389C">
        <w:rPr>
          <w:rFonts w:cs="Arial"/>
          <w:szCs w:val="19"/>
          <w:lang w:val="sk-SK"/>
        </w:rPr>
        <w:t xml:space="preserve"> negatívny dopad na rozpočet </w:t>
      </w:r>
      <w:r w:rsidR="00CD6080">
        <w:rPr>
          <w:rFonts w:cs="Arial"/>
          <w:szCs w:val="19"/>
          <w:lang w:val="sk-SK"/>
        </w:rPr>
        <w:t>Európskej ú</w:t>
      </w:r>
      <w:r w:rsidR="00CD6080" w:rsidRPr="0073389C">
        <w:rPr>
          <w:rFonts w:cs="Arial"/>
          <w:szCs w:val="19"/>
          <w:lang w:val="sk-SK"/>
        </w:rPr>
        <w:t xml:space="preserve">nie </w:t>
      </w:r>
      <w:r w:rsidR="00161D13" w:rsidRPr="0073389C">
        <w:rPr>
          <w:rFonts w:cs="Arial"/>
          <w:szCs w:val="19"/>
          <w:lang w:val="sk-SK"/>
        </w:rPr>
        <w:t>zaťažením všeobecného rozpočtu neoprávneným výdavkom;</w:t>
      </w:r>
    </w:p>
    <w:p w14:paraId="3F95980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Operácia</w:t>
      </w:r>
      <w:r w:rsidRPr="0073389C">
        <w:rPr>
          <w:rFonts w:cs="Arial"/>
          <w:szCs w:val="19"/>
          <w:lang w:val="sk-SK"/>
        </w:rPr>
        <w:t xml:space="preserve"> - projekt alebo súbor projektov vybraných riadiacim orgánom príslušného operačného programu, alebo na jeho zodpovednosť podľa kritérií ustanovených monitorovacím výborom, ktorého vykonávanie jedným alebo viacerými prijímateľmi umožňuje dosiahnutie cieľov prioritnej osi, na ktoré sa vzťahuje;</w:t>
      </w:r>
    </w:p>
    <w:p w14:paraId="68F5BA93"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Operačný program</w:t>
      </w:r>
      <w:r w:rsidRPr="0073389C">
        <w:rPr>
          <w:rFonts w:cs="Arial"/>
          <w:szCs w:val="19"/>
          <w:lang w:val="sk-SK"/>
        </w:rPr>
        <w:t xml:space="preserve"> - dokument predložený členským štátom a schválený EÚ, ktorý určuje stratégiu rozvoja pomocou jednotného súboru priorít, ktorá sa má realizovať s pomocou </w:t>
      </w:r>
      <w:r w:rsidR="00EB4BBD" w:rsidRPr="007556CE">
        <w:rPr>
          <w:lang w:val="sk-SK"/>
        </w:rPr>
        <w:t>niektorého štrukturálneho a investičného</w:t>
      </w:r>
      <w:r w:rsidR="00EB4BBD" w:rsidRPr="0073389C">
        <w:rPr>
          <w:rFonts w:cs="Arial"/>
          <w:szCs w:val="19"/>
          <w:lang w:val="sk-SK"/>
        </w:rPr>
        <w:t xml:space="preserve"> </w:t>
      </w:r>
      <w:r w:rsidRPr="0073389C">
        <w:rPr>
          <w:rFonts w:cs="Arial"/>
          <w:szCs w:val="19"/>
          <w:lang w:val="sk-SK"/>
        </w:rPr>
        <w:t>fondu;</w:t>
      </w:r>
    </w:p>
    <w:p w14:paraId="36039389"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Oprávnené výdavky</w:t>
      </w:r>
      <w:r w:rsidRPr="0073389C">
        <w:rPr>
          <w:rFonts w:cs="Arial"/>
          <w:szCs w:val="19"/>
          <w:lang w:val="sk-SK"/>
        </w:rPr>
        <w:t xml:space="preserve"> - </w:t>
      </w:r>
      <w:r w:rsidR="00F576F7" w:rsidRPr="0073389C">
        <w:rPr>
          <w:rFonts w:cs="Arial"/>
          <w:szCs w:val="19"/>
          <w:lang w:val="sk-SK"/>
        </w:rPr>
        <w:t xml:space="preserve">výdavky, ktoré boli skutočne vynaložené počas obdobia stanoveného v zmluve o </w:t>
      </w:r>
      <w:r w:rsidR="00A82579">
        <w:rPr>
          <w:rFonts w:cs="Arial"/>
          <w:szCs w:val="19"/>
          <w:lang w:val="sk-SK"/>
        </w:rPr>
        <w:t>NFP</w:t>
      </w:r>
      <w:r w:rsidR="00F576F7" w:rsidRPr="0073389C">
        <w:rPr>
          <w:rFonts w:cs="Arial"/>
          <w:szCs w:val="19"/>
          <w:lang w:val="sk-SK"/>
        </w:rPr>
        <w:t xml:space="preserve"> alebo v zmluve o financovaní alebo v rozhodnutí o schválení </w:t>
      </w:r>
      <w:r w:rsidR="009E0DE4">
        <w:rPr>
          <w:rFonts w:cs="Arial"/>
          <w:szCs w:val="19"/>
          <w:lang w:val="sk-SK"/>
        </w:rPr>
        <w:t>ŽoNFP</w:t>
      </w:r>
      <w:r w:rsidR="00F576F7" w:rsidRPr="0073389C">
        <w:rPr>
          <w:rFonts w:cs="Arial"/>
          <w:szCs w:val="19"/>
          <w:lang w:val="sk-SK"/>
        </w:rPr>
        <w:t xml:space="preserve">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písm. b), a</w:t>
      </w:r>
      <w:r w:rsidR="009C1147">
        <w:rPr>
          <w:rFonts w:cs="Arial"/>
          <w:szCs w:val="19"/>
          <w:lang w:val="sk-SK"/>
        </w:rPr>
        <w:t>ž</w:t>
      </w:r>
      <w:r w:rsidR="00F576F7" w:rsidRPr="0073389C">
        <w:rPr>
          <w:rFonts w:cs="Arial"/>
          <w:szCs w:val="19"/>
          <w:lang w:val="sk-SK"/>
        </w:rPr>
        <w:t xml:space="preserve"> </w:t>
      </w:r>
      <w:r w:rsidR="009C1147">
        <w:rPr>
          <w:rFonts w:cs="Arial"/>
          <w:szCs w:val="19"/>
          <w:lang w:val="sk-SK"/>
        </w:rPr>
        <w:t>e</w:t>
      </w:r>
      <w:r w:rsidR="00F576F7" w:rsidRPr="0073389C">
        <w:rPr>
          <w:rFonts w:cs="Arial"/>
          <w:szCs w:val="19"/>
          <w:lang w:val="sk-SK"/>
        </w:rPr>
        <w:t xml:space="preserve">), čl. 68, </w:t>
      </w:r>
      <w:r w:rsidR="00350A79">
        <w:rPr>
          <w:rFonts w:cs="Arial"/>
          <w:szCs w:val="19"/>
          <w:lang w:val="sk-SK"/>
        </w:rPr>
        <w:t xml:space="preserve">68a, 68b, </w:t>
      </w:r>
      <w:r w:rsidR="00F576F7" w:rsidRPr="0073389C">
        <w:rPr>
          <w:rFonts w:cs="Arial"/>
          <w:szCs w:val="19"/>
          <w:lang w:val="sk-SK"/>
        </w:rPr>
        <w:t>čl. 69 ods. 1 a čl. 109 nariadenia Európskeho parlamentu a Rady (EÚ) č. 1303/2013 a čl. 14 nariadenia Európskeho parlamentu a Rady (EÚ) č. 1304/2013. V podmienkach Slovenskej republiky za stanovenie minimálnych štandardov k oprávnenosti výdavkov zodpovedá centrálny koordinačný orgán</w:t>
      </w:r>
      <w:r w:rsidR="001E445D">
        <w:rPr>
          <w:rFonts w:cs="Arial"/>
          <w:szCs w:val="19"/>
          <w:lang w:val="sk-SK"/>
        </w:rPr>
        <w:t>;</w:t>
      </w:r>
    </w:p>
    <w:p w14:paraId="423FCB75"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Oprávnenosť </w:t>
      </w:r>
      <w:r w:rsidRPr="0073389C">
        <w:rPr>
          <w:rFonts w:cs="Arial"/>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w:t>
      </w:r>
      <w:r w:rsidR="007A3F8D" w:rsidRPr="0073389C">
        <w:rPr>
          <w:rFonts w:cs="Arial"/>
          <w:szCs w:val="19"/>
          <w:lang w:val="sk-SK"/>
        </w:rPr>
        <w:t xml:space="preserve">o </w:t>
      </w:r>
      <w:r w:rsidRPr="0073389C">
        <w:rPr>
          <w:rFonts w:cs="Arial"/>
          <w:szCs w:val="19"/>
          <w:lang w:val="sk-SK"/>
        </w:rPr>
        <w:t>vyzvaní;</w:t>
      </w:r>
    </w:p>
    <w:p w14:paraId="246D156E"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Orgán auditu </w:t>
      </w:r>
      <w:r w:rsidRPr="0073389C">
        <w:rPr>
          <w:rFonts w:cs="Arial"/>
          <w:szCs w:val="19"/>
          <w:lang w:val="sk-SK"/>
        </w:rPr>
        <w:t xml:space="preserve">- </w:t>
      </w:r>
      <w:r w:rsidR="00F576F7" w:rsidRPr="0073389C">
        <w:rPr>
          <w:rFonts w:cs="Arial"/>
          <w:szCs w:val="19"/>
          <w:lang w:val="sk-SK"/>
        </w:rPr>
        <w:t xml:space="preserve">národný, regionálny alebo miestny orgán verejnej moci alebo subjekt verejnej správy, ktorý je funkčne nezávislý od riadiaceho orgánu a certifikačného orgánu. V podmienkach Slovenskej republiky plní úlohy orgánu auditu Ministerstvo financií SR, </w:t>
      </w:r>
      <w:r w:rsidR="00894D05" w:rsidRPr="007556CE">
        <w:rPr>
          <w:lang w:val="sk-SK"/>
        </w:rPr>
        <w:t>okrem orgánu auditu určeného vládou SR</w:t>
      </w:r>
      <w:r w:rsidRPr="0073389C">
        <w:rPr>
          <w:rFonts w:cs="Arial"/>
          <w:szCs w:val="19"/>
          <w:lang w:val="sk-SK"/>
        </w:rPr>
        <w:t>;</w:t>
      </w:r>
    </w:p>
    <w:p w14:paraId="07DBF335" w14:textId="77777777" w:rsidR="00AE5A8F" w:rsidRPr="0073389C" w:rsidRDefault="00AE5A8F" w:rsidP="007B5322">
      <w:pPr>
        <w:pStyle w:val="Bulletslevel1"/>
        <w:spacing w:after="120" w:line="288" w:lineRule="auto"/>
        <w:ind w:left="568" w:hanging="284"/>
        <w:jc w:val="both"/>
        <w:rPr>
          <w:lang w:val="sk-SK"/>
        </w:rPr>
      </w:pPr>
      <w:r w:rsidRPr="0073389C">
        <w:rPr>
          <w:rFonts w:cs="Arial"/>
          <w:b/>
          <w:szCs w:val="19"/>
          <w:lang w:val="sk-SK"/>
        </w:rPr>
        <w:t xml:space="preserve">Partner </w:t>
      </w:r>
      <w:r w:rsidRPr="0073389C">
        <w:rPr>
          <w:rFonts w:cs="Arial"/>
          <w:szCs w:val="19"/>
          <w:lang w:val="sk-SK"/>
        </w:rPr>
        <w:t xml:space="preserve">- </w:t>
      </w:r>
      <w:r w:rsidR="00F576F7" w:rsidRPr="0073389C">
        <w:rPr>
          <w:rFonts w:cs="Arial"/>
          <w:szCs w:val="19"/>
          <w:lang w:val="sk-SK"/>
        </w:rPr>
        <w:t>osoba, ktorá sa spolupodieľa na príprave projektu so žiadateľom a ktorá sa spolupodieľa na realizácii projektu s prijímateľom podľa zmluvy o </w:t>
      </w:r>
      <w:r w:rsidR="00E55ACE" w:rsidRPr="0073389C">
        <w:rPr>
          <w:rFonts w:cs="Arial"/>
          <w:szCs w:val="19"/>
          <w:lang w:val="sk-SK"/>
        </w:rPr>
        <w:t>NFP</w:t>
      </w:r>
      <w:r w:rsidR="00F576F7" w:rsidRPr="0073389C">
        <w:rPr>
          <w:rFonts w:cs="Arial"/>
          <w:szCs w:val="19"/>
          <w:lang w:val="sk-SK"/>
        </w:rPr>
        <w:t xml:space="preserve"> alebo podľa písomnej zmluvy uzavretej medzi prijímateľom a partnerom alebo ktorá sa spolupodieľa na realizácii projektu s prijímateľom podľa zmluvy alebo podľa písomnej zmluvy uzavretej medzi prijímateľom a partnerom (v texte aj "podľa zmluvy"). Partner, ktorý je účastníkom zmluvného vzťahu podľa § 25 ods. 3 zákona o príspevku </w:t>
      </w:r>
      <w:r w:rsidR="003777E5" w:rsidRPr="0073389C">
        <w:rPr>
          <w:rFonts w:cs="Arial"/>
          <w:szCs w:val="19"/>
          <w:lang w:val="sk-SK"/>
        </w:rPr>
        <w:t>z EŠIF</w:t>
      </w:r>
      <w:r w:rsidR="00F576F7" w:rsidRPr="0073389C">
        <w:rPr>
          <w:rFonts w:cs="Arial"/>
          <w:szCs w:val="19"/>
          <w:lang w:val="sk-SK"/>
        </w:rPr>
        <w:t>, má z hľadiska práv a povinností vyplývajúcich zo zmluvy o </w:t>
      </w:r>
      <w:r w:rsidR="00E55ACE" w:rsidRPr="0073389C">
        <w:rPr>
          <w:rFonts w:cs="Arial"/>
          <w:szCs w:val="19"/>
          <w:lang w:val="sk-SK"/>
        </w:rPr>
        <w:t>NFP</w:t>
      </w:r>
      <w:r w:rsidR="00F576F7" w:rsidRPr="0073389C">
        <w:rPr>
          <w:rFonts w:cs="Arial"/>
          <w:szCs w:val="19"/>
          <w:lang w:val="sk-SK"/>
        </w:rPr>
        <w:t xml:space="preserve"> rovnocenné povinnosti a práva ako prijímateľ</w:t>
      </w:r>
      <w:r w:rsidR="001E445D">
        <w:rPr>
          <w:rFonts w:cs="Arial"/>
          <w:szCs w:val="19"/>
          <w:lang w:val="sk-SK"/>
        </w:rPr>
        <w:t>;</w:t>
      </w:r>
      <w:r w:rsidR="00F576F7" w:rsidRPr="0073389C">
        <w:rPr>
          <w:rFonts w:cs="Arial"/>
          <w:szCs w:val="19"/>
          <w:lang w:val="sk-SK"/>
        </w:rPr>
        <w:t xml:space="preserve"> </w:t>
      </w:r>
    </w:p>
    <w:p w14:paraId="1C0DEE5B" w14:textId="77777777" w:rsidR="007C00B1" w:rsidRPr="0073389C" w:rsidRDefault="007C00B1" w:rsidP="007B5322">
      <w:pPr>
        <w:pStyle w:val="Bulletslevel1"/>
        <w:spacing w:after="120" w:line="288" w:lineRule="auto"/>
        <w:ind w:left="568" w:hanging="284"/>
        <w:jc w:val="both"/>
        <w:rPr>
          <w:rFonts w:cs="Arial"/>
          <w:szCs w:val="19"/>
          <w:lang w:val="sk-SK"/>
        </w:rPr>
      </w:pPr>
      <w:r w:rsidRPr="0073389C">
        <w:rPr>
          <w:rFonts w:cs="Arial"/>
          <w:b/>
          <w:szCs w:val="19"/>
          <w:lang w:val="sk-SK"/>
        </w:rPr>
        <w:t>Personálna matica</w:t>
      </w:r>
      <w:r w:rsidR="007E1EA9" w:rsidRPr="0073389C">
        <w:rPr>
          <w:rFonts w:cs="Arial"/>
          <w:b/>
          <w:szCs w:val="19"/>
          <w:lang w:val="sk-SK"/>
        </w:rPr>
        <w:t xml:space="preserve"> </w:t>
      </w:r>
      <w:r w:rsidRPr="0073389C">
        <w:rPr>
          <w:rFonts w:cs="Arial"/>
          <w:szCs w:val="19"/>
          <w:lang w:val="sk-SK"/>
        </w:rPr>
        <w:t>-</w:t>
      </w:r>
      <w:r w:rsidRPr="0073389C">
        <w:rPr>
          <w:rFonts w:cs="Arial"/>
          <w:b/>
          <w:szCs w:val="19"/>
          <w:lang w:val="sk-SK"/>
        </w:rPr>
        <w:t xml:space="preserve"> </w:t>
      </w:r>
      <w:r w:rsidRPr="0073389C">
        <w:rPr>
          <w:rFonts w:cs="Arial"/>
          <w:szCs w:val="19"/>
          <w:lang w:val="sk-SK"/>
        </w:rPr>
        <w:t>súbor informácií o odborných, riadiacich a administratívnych kapacitách projektu, ktorý obsahuje najmä údaje ako meno a priezvisko osoby, pracovnú pozíciu osoby na projekte, aktivitu, na ktorej sa bude podieľať a obdobie vykonávania prác na projekte;</w:t>
      </w:r>
    </w:p>
    <w:p w14:paraId="5D7DD21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Plán financovania (finančný plán projektu)</w:t>
      </w:r>
      <w:r w:rsidRPr="0073389C">
        <w:rPr>
          <w:rFonts w:cs="Arial"/>
          <w:szCs w:val="19"/>
          <w:lang w:val="sk-SK"/>
        </w:rPr>
        <w:t xml:space="preserve"> - návrh budúcich príjmov a výdavkov projektu potrebných pre realizáciu projektu zodpovedajúci potrebám </w:t>
      </w:r>
      <w:r w:rsidR="0082781E" w:rsidRPr="0073389C">
        <w:rPr>
          <w:rFonts w:cs="Arial"/>
          <w:szCs w:val="19"/>
          <w:lang w:val="sk-SK"/>
        </w:rPr>
        <w:t>poskytovateľa</w:t>
      </w:r>
      <w:r w:rsidR="00F576F7" w:rsidRPr="0073389C">
        <w:rPr>
          <w:rFonts w:cs="Arial"/>
          <w:szCs w:val="19"/>
          <w:lang w:val="sk-SK"/>
        </w:rPr>
        <w:t xml:space="preserve"> </w:t>
      </w:r>
      <w:r w:rsidRPr="0073389C">
        <w:rPr>
          <w:rFonts w:cs="Arial"/>
          <w:szCs w:val="19"/>
          <w:lang w:val="sk-SK"/>
        </w:rPr>
        <w:t xml:space="preserve">a zároveň vyjadrujúci individuálne potreby </w:t>
      </w:r>
      <w:r w:rsidR="00F576F7" w:rsidRPr="0073389C">
        <w:rPr>
          <w:rFonts w:cs="Arial"/>
          <w:szCs w:val="19"/>
          <w:lang w:val="sk-SK"/>
        </w:rPr>
        <w:t xml:space="preserve">prijímateľa </w:t>
      </w:r>
      <w:r w:rsidRPr="0073389C">
        <w:rPr>
          <w:rFonts w:cs="Arial"/>
          <w:szCs w:val="19"/>
          <w:lang w:val="sk-SK"/>
        </w:rPr>
        <w:t>vzhľadom k cieľom projektu. Plán financovania obsahuje aj minimálne informácie o zdrojoch financovania v členení podľa potrieb riadiaceho orgánu a predpokladaných výdavkoch projektu v každom roku jeho realizácie;</w:t>
      </w:r>
    </w:p>
    <w:p w14:paraId="54E0BF96" w14:textId="77777777" w:rsidR="0029700B" w:rsidRDefault="00AE5A8F" w:rsidP="0029700B">
      <w:pPr>
        <w:pStyle w:val="Bulletslevel1"/>
        <w:spacing w:after="120" w:line="288" w:lineRule="auto"/>
        <w:ind w:left="568" w:hanging="284"/>
        <w:jc w:val="both"/>
        <w:rPr>
          <w:rFonts w:cs="Arial"/>
          <w:szCs w:val="19"/>
          <w:lang w:val="sk-SK"/>
        </w:rPr>
      </w:pPr>
      <w:r w:rsidRPr="0073389C">
        <w:rPr>
          <w:rFonts w:cs="Arial"/>
          <w:b/>
          <w:szCs w:val="19"/>
          <w:lang w:val="sk-SK"/>
        </w:rPr>
        <w:t>Platobná jednotka</w:t>
      </w:r>
      <w:r w:rsidRPr="0073389C">
        <w:rPr>
          <w:rFonts w:cs="Arial"/>
          <w:szCs w:val="19"/>
          <w:lang w:val="sk-SK"/>
        </w:rPr>
        <w:t xml:space="preserve"> – </w:t>
      </w:r>
      <w:r w:rsidR="00F576F7" w:rsidRPr="0073389C">
        <w:rPr>
          <w:rFonts w:cs="Arial"/>
          <w:szCs w:val="19"/>
          <w:lang w:val="sk-SK"/>
        </w:rPr>
        <w:t>ústredný orgán štátnej správy určený vládou SR zodpovedný za prevod prostriedkov EÚ a štátneho rozpočtu na spolufinancovanie prijímateľovi na základe vykonania kontroly</w:t>
      </w:r>
      <w:r w:rsidR="00594C0C">
        <w:rPr>
          <w:rFonts w:cs="Arial"/>
          <w:szCs w:val="19"/>
          <w:lang w:val="sk-SK"/>
        </w:rPr>
        <w:t xml:space="preserve"> žiadosti o platbu</w:t>
      </w:r>
      <w:r w:rsidR="00F576F7" w:rsidRPr="0073389C">
        <w:rPr>
          <w:rFonts w:cs="Arial"/>
          <w:szCs w:val="19"/>
          <w:lang w:val="sk-SK"/>
        </w:rPr>
        <w:t xml:space="preserve"> </w:t>
      </w:r>
      <w:r w:rsidR="00666AC8">
        <w:rPr>
          <w:rFonts w:cs="Arial"/>
          <w:szCs w:val="19"/>
          <w:lang w:val="sk-SK"/>
        </w:rPr>
        <w:t xml:space="preserve">v </w:t>
      </w:r>
      <w:r w:rsidR="00666AC8" w:rsidRPr="0073389C">
        <w:rPr>
          <w:rFonts w:cs="Arial"/>
          <w:szCs w:val="19"/>
          <w:lang w:val="sk-SK"/>
        </w:rPr>
        <w:t>zmysle</w:t>
      </w:r>
      <w:r w:rsidR="00666AC8">
        <w:rPr>
          <w:rFonts w:cs="Arial"/>
          <w:szCs w:val="19"/>
          <w:lang w:val="sk-SK"/>
        </w:rPr>
        <w:t xml:space="preserve"> zákona </w:t>
      </w:r>
      <w:r w:rsidR="00DF2766">
        <w:rPr>
          <w:rFonts w:cs="Arial"/>
          <w:szCs w:val="19"/>
          <w:lang w:val="sk-SK"/>
        </w:rPr>
        <w:t>č.</w:t>
      </w:r>
      <w:r w:rsidR="00594C0C">
        <w:rPr>
          <w:rFonts w:cs="Arial"/>
          <w:szCs w:val="19"/>
          <w:lang w:val="sk-SK"/>
        </w:rPr>
        <w:t xml:space="preserve"> </w:t>
      </w:r>
      <w:r w:rsidR="00666AC8">
        <w:rPr>
          <w:rFonts w:cs="Arial"/>
          <w:szCs w:val="19"/>
          <w:lang w:val="sk-SK"/>
        </w:rPr>
        <w:t>357/2015 Z.</w:t>
      </w:r>
      <w:r w:rsidR="00DF2766">
        <w:rPr>
          <w:rFonts w:cs="Arial"/>
          <w:szCs w:val="19"/>
          <w:lang w:val="sk-SK"/>
        </w:rPr>
        <w:t xml:space="preserve"> </w:t>
      </w:r>
      <w:r w:rsidR="00666AC8">
        <w:rPr>
          <w:rFonts w:cs="Arial"/>
          <w:szCs w:val="19"/>
          <w:lang w:val="sk-SK"/>
        </w:rPr>
        <w:t xml:space="preserve">z. </w:t>
      </w:r>
      <w:r w:rsidR="008D77CA" w:rsidRPr="0073389C">
        <w:rPr>
          <w:rFonts w:cs="Arial"/>
          <w:szCs w:val="19"/>
          <w:lang w:val="sk-SK"/>
        </w:rPr>
        <w:t>o finančnej kontrole</w:t>
      </w:r>
      <w:r w:rsidR="00666AC8">
        <w:rPr>
          <w:rFonts w:cs="Arial"/>
          <w:szCs w:val="19"/>
          <w:lang w:val="sk-SK"/>
        </w:rPr>
        <w:t xml:space="preserve"> a audite a o zmene a doplnení niektorých zákonov</w:t>
      </w:r>
      <w:r w:rsidR="00F576F7" w:rsidRPr="0073389C">
        <w:rPr>
          <w:rFonts w:cs="Arial"/>
          <w:szCs w:val="19"/>
          <w:lang w:val="sk-SK"/>
        </w:rPr>
        <w:t>. Platobnú jednotku</w:t>
      </w:r>
      <w:r w:rsidR="00594C0C">
        <w:rPr>
          <w:rFonts w:cs="Arial"/>
          <w:szCs w:val="19"/>
          <w:lang w:val="sk-SK"/>
        </w:rPr>
        <w:t xml:space="preserve"> </w:t>
      </w:r>
      <w:r w:rsidR="00666AC8">
        <w:rPr>
          <w:rFonts w:cs="Arial"/>
          <w:szCs w:val="19"/>
          <w:lang w:val="sk-SK"/>
        </w:rPr>
        <w:t>u</w:t>
      </w:r>
      <w:r w:rsidR="00F576F7" w:rsidRPr="0073389C">
        <w:rPr>
          <w:rFonts w:cs="Arial"/>
          <w:szCs w:val="19"/>
          <w:lang w:val="sk-SK"/>
        </w:rPr>
        <w:t>rčuje vláda SR v súlade s osobitným predpisom. Vo vzťahu k </w:t>
      </w:r>
      <w:r w:rsidR="00666AC8">
        <w:rPr>
          <w:rFonts w:cs="Arial"/>
          <w:szCs w:val="19"/>
          <w:lang w:val="sk-SK"/>
        </w:rPr>
        <w:t>Š</w:t>
      </w:r>
      <w:r w:rsidR="00F576F7" w:rsidRPr="0073389C">
        <w:rPr>
          <w:rFonts w:cs="Arial"/>
          <w:szCs w:val="19"/>
          <w:lang w:val="sk-SK"/>
        </w:rPr>
        <w:t xml:space="preserve">tátnej pokladnici vystupuje platobná jednotka v mene príslušného ministerstva ako vnútorná organizačná jednotka klienta </w:t>
      </w:r>
      <w:r w:rsidR="00666AC8">
        <w:rPr>
          <w:rFonts w:cs="Arial"/>
          <w:szCs w:val="19"/>
          <w:lang w:val="sk-SK"/>
        </w:rPr>
        <w:t>Š</w:t>
      </w:r>
      <w:r w:rsidR="00F576F7" w:rsidRPr="0073389C">
        <w:rPr>
          <w:rFonts w:cs="Arial"/>
          <w:szCs w:val="19"/>
          <w:lang w:val="sk-SK"/>
        </w:rPr>
        <w:t>tátnej pokladnice</w:t>
      </w:r>
      <w:r w:rsidR="00EF4D5E" w:rsidRPr="0073389C">
        <w:rPr>
          <w:rFonts w:cs="Arial"/>
          <w:szCs w:val="19"/>
          <w:lang w:val="sk-SK"/>
        </w:rPr>
        <w:t>;</w:t>
      </w:r>
    </w:p>
    <w:p w14:paraId="452CE559" w14:textId="4D22C471" w:rsidR="00AE5A8F" w:rsidRPr="0029700B" w:rsidRDefault="00AE5A8F" w:rsidP="0029700B">
      <w:pPr>
        <w:pStyle w:val="Bulletslevel1"/>
        <w:spacing w:after="120" w:line="288" w:lineRule="auto"/>
        <w:ind w:left="568" w:hanging="284"/>
        <w:jc w:val="both"/>
        <w:rPr>
          <w:rFonts w:cs="Arial"/>
          <w:szCs w:val="19"/>
          <w:lang w:val="sk-SK"/>
        </w:rPr>
      </w:pPr>
      <w:r w:rsidRPr="0029700B">
        <w:rPr>
          <w:rFonts w:cs="Arial"/>
          <w:b/>
          <w:szCs w:val="19"/>
          <w:lang w:val="sk-SK"/>
        </w:rPr>
        <w:t>Poskytovateľ</w:t>
      </w:r>
      <w:r w:rsidRPr="0073389C">
        <w:rPr>
          <w:rStyle w:val="Odkaznapoznmkupodiarou"/>
          <w:rFonts w:cs="Arial"/>
          <w:b/>
          <w:sz w:val="19"/>
          <w:szCs w:val="19"/>
          <w:lang w:val="sk-SK"/>
        </w:rPr>
        <w:footnoteReference w:id="6"/>
      </w:r>
      <w:r w:rsidRPr="0029700B">
        <w:rPr>
          <w:rFonts w:cs="Arial"/>
          <w:b/>
          <w:szCs w:val="19"/>
          <w:lang w:val="sk-SK"/>
        </w:rPr>
        <w:t>, Poskytovateľ pomoci</w:t>
      </w:r>
      <w:r w:rsidRPr="0073389C">
        <w:rPr>
          <w:rStyle w:val="Odkaznapoznmkupodiarou"/>
          <w:rFonts w:cs="Arial"/>
          <w:sz w:val="19"/>
          <w:szCs w:val="19"/>
          <w:lang w:val="sk-SK"/>
        </w:rPr>
        <w:footnoteReference w:id="7"/>
      </w:r>
      <w:r w:rsidR="006C693A" w:rsidRPr="0029700B">
        <w:rPr>
          <w:rFonts w:cs="Arial"/>
          <w:b/>
          <w:szCs w:val="19"/>
          <w:lang w:val="sk-SK"/>
        </w:rPr>
        <w:t xml:space="preserve"> </w:t>
      </w:r>
      <w:r w:rsidRPr="0029700B">
        <w:rPr>
          <w:rFonts w:cs="Arial"/>
          <w:szCs w:val="19"/>
          <w:lang w:val="sk-SK"/>
        </w:rPr>
        <w:t xml:space="preserve">- orgán, ktorý je zodpovedný za pridelenie </w:t>
      </w:r>
      <w:r w:rsidR="00E01782" w:rsidRPr="0029700B">
        <w:rPr>
          <w:rFonts w:cs="Arial"/>
          <w:szCs w:val="19"/>
          <w:lang w:val="sk-SK"/>
        </w:rPr>
        <w:t>NFP</w:t>
      </w:r>
      <w:r w:rsidRPr="0029700B">
        <w:rPr>
          <w:rFonts w:cs="Arial"/>
          <w:szCs w:val="19"/>
          <w:lang w:val="sk-SK"/>
        </w:rPr>
        <w:t>;</w:t>
      </w:r>
    </w:p>
    <w:p w14:paraId="66677147" w14:textId="77777777" w:rsidR="00A5020F" w:rsidRPr="0029700B" w:rsidRDefault="00A5020F" w:rsidP="0029700B">
      <w:pPr>
        <w:pStyle w:val="Bulletslevel1"/>
        <w:spacing w:after="120" w:line="288" w:lineRule="auto"/>
        <w:ind w:left="568" w:hanging="284"/>
        <w:jc w:val="both"/>
        <w:rPr>
          <w:rFonts w:cs="Arial"/>
          <w:szCs w:val="19"/>
          <w:lang w:val="sk-SK"/>
        </w:rPr>
      </w:pPr>
      <w:r w:rsidRPr="0029700B">
        <w:rPr>
          <w:rFonts w:cs="Arial"/>
          <w:b/>
          <w:szCs w:val="19"/>
          <w:lang w:val="sk-SK"/>
        </w:rPr>
        <w:t>Preddavkové platby</w:t>
      </w:r>
      <w:r w:rsidRPr="0029700B">
        <w:rPr>
          <w:rFonts w:cs="Arial"/>
          <w:szCs w:val="19"/>
          <w:lang w:val="sk-SK"/>
        </w:rPr>
        <w:t xml:space="preserve"> – preddavkovou platbou sa rozumie úhrada finančných prostriedkov prijímateľom dodávateľovi pred dodaním tovarov / poskytnutím služieb alebo vykonaním stavebných prác. Vzťahuje sa na obchodné vzťahy medzi prijímateľom a dodávateľom, pričom samotný systém platieb medzi riadiacim orgánom a prijímateľom, t. j. systém predfinancovania, systém zálohových platieb a ich kombinácia so systémom refundácie, nie je týmto dotknutý. V bežnej obchodnej praxi sa používa aj pojem "záloha" alebo "preddavok" a pre doklad, na základe ktorého sa úhrada realizuje, sa používa aj pojem "zálohová faktúra" alebo "preddavková faktúra".</w:t>
      </w:r>
    </w:p>
    <w:p w14:paraId="2971AADA" w14:textId="77777777" w:rsidR="00AE5A8F" w:rsidRPr="00402129" w:rsidRDefault="00AE5A8F" w:rsidP="00402129">
      <w:pPr>
        <w:pStyle w:val="Bulletslevel1"/>
        <w:spacing w:after="120" w:line="288" w:lineRule="auto"/>
        <w:ind w:left="568" w:hanging="284"/>
        <w:jc w:val="both"/>
        <w:rPr>
          <w:rFonts w:cs="Arial"/>
          <w:szCs w:val="19"/>
          <w:lang w:val="sk-SK"/>
        </w:rPr>
      </w:pPr>
      <w:r w:rsidRPr="0073389C">
        <w:rPr>
          <w:rFonts w:cs="Arial"/>
          <w:b/>
          <w:szCs w:val="19"/>
          <w:lang w:val="sk-SK"/>
        </w:rPr>
        <w:t>Prijímateľ</w:t>
      </w:r>
      <w:r w:rsidRPr="0073389C">
        <w:rPr>
          <w:rFonts w:cs="Arial"/>
          <w:szCs w:val="19"/>
          <w:lang w:val="sk-SK"/>
        </w:rPr>
        <w:t xml:space="preserve"> - </w:t>
      </w:r>
      <w:r w:rsidR="00E56E69" w:rsidRPr="00E56E69">
        <w:rPr>
          <w:rFonts w:cs="Arial"/>
          <w:szCs w:val="19"/>
          <w:lang w:val="sk-SK"/>
        </w:rPr>
        <w:t>súkromná alebo verejná právnická osoba a</w:t>
      </w:r>
      <w:r w:rsidR="005964CA">
        <w:rPr>
          <w:rFonts w:cs="Arial"/>
          <w:szCs w:val="19"/>
          <w:lang w:val="sk-SK"/>
        </w:rPr>
        <w:t>lebo</w:t>
      </w:r>
      <w:r w:rsidR="00E56E69" w:rsidRPr="00E56E69">
        <w:rPr>
          <w:rFonts w:cs="Arial"/>
          <w:szCs w:val="19"/>
          <w:lang w:val="sk-SK"/>
        </w:rPr>
        <w:t xml:space="preserve"> fyzická osoba, zodpovedná za začatie alebo za začatie a implementáciu operácií. V kontexte schém štátnej pomoci a schém pomoci "de minimis" je prijímateľom podnik podľa čl. 107 ods. 1 Zmluvy o fungovaní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w:t>
      </w:r>
      <w:r w:rsidR="00E56E69" w:rsidRPr="00E56E69">
        <w:rPr>
          <w:rFonts w:cs="Arial"/>
          <w:szCs w:val="16"/>
          <w:lang w:val="sk-SK"/>
        </w:rPr>
        <w:t xml:space="preserve">ktorému bol poskytnutý poskytovateľom príspevok na </w:t>
      </w:r>
      <w:r w:rsidR="00E56E69" w:rsidRPr="00E56E69">
        <w:rPr>
          <w:rFonts w:cs="Arial"/>
          <w:szCs w:val="19"/>
          <w:lang w:val="sk-SK"/>
        </w:rPr>
        <w:t xml:space="preserve">finančný nástroj </w:t>
      </w:r>
      <w:r w:rsidR="00E56E69" w:rsidRPr="00E56E69">
        <w:rPr>
          <w:rFonts w:cs="Arial"/>
          <w:szCs w:val="16"/>
          <w:lang w:val="sk-SK"/>
        </w:rPr>
        <w:t>na základe zmluvy o financovaní, a ktorý je zodpovedný za vykonávanie finančných nástrojov. Prijímateľom môže byť aj subjekt, ktorý vykonáva finančné nástroje, a do ktorého základného imania poskytovateľ investoval,</w:t>
      </w:r>
      <w:r w:rsidR="00377DA2">
        <w:rPr>
          <w:rFonts w:cs="Arial"/>
          <w:szCs w:val="16"/>
          <w:lang w:val="sk-SK"/>
        </w:rPr>
        <w:t xml:space="preserve">  </w:t>
      </w:r>
      <w:r w:rsidR="00E56E69" w:rsidRPr="00E56E69">
        <w:rPr>
          <w:rFonts w:cs="Arial"/>
          <w:szCs w:val="19"/>
          <w:lang w:val="sk-SK"/>
        </w:rPr>
        <w:t xml:space="preserve">alebo </w:t>
      </w:r>
      <w:r w:rsidR="00E56E69" w:rsidRPr="00E56E69">
        <w:rPr>
          <w:rFonts w:cs="Arial"/>
          <w:szCs w:val="16"/>
          <w:lang w:val="sk-SK"/>
        </w:rPr>
        <w:t>orgán vykonávajúci finančné nástroje (</w:t>
      </w:r>
      <w:r w:rsidR="00E56E69" w:rsidRPr="00E56E69">
        <w:rPr>
          <w:rFonts w:cs="Arial"/>
          <w:szCs w:val="19"/>
          <w:lang w:val="sk-SK"/>
        </w:rPr>
        <w:t xml:space="preserve">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w:t>
      </w:r>
      <w:r w:rsidR="00E56E69" w:rsidRPr="00E56E69">
        <w:rPr>
          <w:rFonts w:cs="Arial"/>
          <w:lang w:val="sk-SK"/>
        </w:rPr>
        <w:t>Prijímateľom je osoba od nadobudnutia účinnosti zmluvy podľa § 25 zákona č. 292/2014 Z. z. o EŠIF</w:t>
      </w:r>
      <w:r w:rsidR="00E56E69" w:rsidRPr="00E56E69" w:rsidDel="00AC6230">
        <w:rPr>
          <w:rFonts w:cs="Arial"/>
          <w:lang w:val="sk-SK"/>
        </w:rPr>
        <w:t xml:space="preserve"> </w:t>
      </w:r>
      <w:r w:rsidR="00E56E69" w:rsidRPr="00E56E69">
        <w:rPr>
          <w:rFonts w:cs="Arial"/>
          <w:lang w:val="sk-SK"/>
        </w:rPr>
        <w:t>alebo právoplatnosti rozhodnutia o schválení žiadosti podľa § 16 ods. 2 zákona č. 292/2014 Z. z. o EŠIF, ktorej bola schválená žiadosť o poskytnutie nenávratného finančného príspevku v konaní podľa tohto zákona.</w:t>
      </w:r>
      <w:r w:rsidR="00E56E69">
        <w:rPr>
          <w:rFonts w:cs="Arial"/>
        </w:rPr>
        <w:t xml:space="preserve"> </w:t>
      </w:r>
    </w:p>
    <w:p w14:paraId="08B442EB"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Prínos</w:t>
      </w:r>
      <w:r w:rsidRPr="0073389C">
        <w:rPr>
          <w:rFonts w:cs="Arial"/>
          <w:szCs w:val="19"/>
          <w:lang w:val="sk-SK"/>
        </w:rPr>
        <w:t xml:space="preserve"> - pozitívne dopady realizácie projektu na prijímateľa alebo na definovanú cieľovú skupinu, ktoré môžu mať finančnú aj nefinančnú podobu. </w:t>
      </w:r>
      <w:r w:rsidR="005B5500" w:rsidRPr="0073389C">
        <w:rPr>
          <w:rFonts w:cs="Arial"/>
          <w:szCs w:val="19"/>
          <w:lang w:val="sk-SK"/>
        </w:rPr>
        <w:t>Ide</w:t>
      </w:r>
      <w:r w:rsidRPr="0073389C">
        <w:rPr>
          <w:rFonts w:cs="Arial"/>
          <w:szCs w:val="19"/>
          <w:lang w:val="sk-SK"/>
        </w:rPr>
        <w:t xml:space="preserve"> o súčet všetkých dosiahnutých plánovaných prínosov projektu;</w:t>
      </w:r>
    </w:p>
    <w:p w14:paraId="0677DD0F" w14:textId="77777777" w:rsidR="00273E39" w:rsidRPr="0073389C" w:rsidRDefault="00273E39" w:rsidP="007B5322">
      <w:pPr>
        <w:pStyle w:val="Bulletslevel1"/>
        <w:spacing w:after="120" w:line="288" w:lineRule="auto"/>
        <w:ind w:left="568" w:hanging="284"/>
        <w:jc w:val="both"/>
        <w:rPr>
          <w:rFonts w:cs="Arial"/>
          <w:szCs w:val="19"/>
          <w:lang w:val="sk-SK"/>
        </w:rPr>
      </w:pPr>
      <w:r w:rsidRPr="0073389C">
        <w:rPr>
          <w:rFonts w:cs="Arial"/>
          <w:b/>
          <w:szCs w:val="19"/>
          <w:lang w:val="sk-SK"/>
        </w:rPr>
        <w:t>Prioritná os</w:t>
      </w:r>
      <w:r w:rsidRPr="0073389C">
        <w:rPr>
          <w:rFonts w:cs="Arial"/>
          <w:szCs w:val="19"/>
          <w:lang w:val="sk-SK"/>
        </w:rPr>
        <w:t xml:space="preserve"> - jedna z priorít stratégie v OP, ktorá sa skladá zo skupiny navzájom súvisiacich operácií (aktivít) s konkrétnymi, merateľnými cieľmi;</w:t>
      </w:r>
    </w:p>
    <w:p w14:paraId="3F6837F4" w14:textId="77777777" w:rsidR="00977E5D" w:rsidRPr="0073389C" w:rsidRDefault="00977E5D"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Príručka pre </w:t>
      </w:r>
      <w:r w:rsidR="00E55ACE" w:rsidRPr="0073389C">
        <w:rPr>
          <w:rFonts w:cs="Arial"/>
          <w:b/>
          <w:szCs w:val="19"/>
          <w:lang w:val="sk-SK"/>
        </w:rPr>
        <w:t xml:space="preserve">prijímateľa </w:t>
      </w:r>
      <w:r w:rsidRPr="0073389C">
        <w:rPr>
          <w:rFonts w:cs="Arial"/>
          <w:szCs w:val="19"/>
          <w:lang w:val="sk-SK"/>
        </w:rPr>
        <w:t xml:space="preserve">- </w:t>
      </w:r>
      <w:r w:rsidR="00C6030F" w:rsidRPr="0073389C">
        <w:rPr>
          <w:rFonts w:cs="Arial"/>
          <w:szCs w:val="19"/>
          <w:lang w:val="sk-SK"/>
        </w:rPr>
        <w:t xml:space="preserve">je v zmysle Systému riadenia EŠIF záväzným riadiacim dokumentom, ktorý vydáva </w:t>
      </w:r>
      <w:r w:rsidR="00E55ACE" w:rsidRPr="0073389C">
        <w:rPr>
          <w:rFonts w:cs="Arial"/>
          <w:szCs w:val="19"/>
          <w:lang w:val="sk-SK"/>
        </w:rPr>
        <w:t>p</w:t>
      </w:r>
      <w:r w:rsidR="00C6030F" w:rsidRPr="0073389C">
        <w:rPr>
          <w:rFonts w:cs="Arial"/>
          <w:szCs w:val="19"/>
          <w:lang w:val="sk-SK"/>
        </w:rPr>
        <w:t>oskytovateľ a ktorý predstavuje procesný nástroj popisujúci jednotlivé fázy implementácie projektov</w:t>
      </w:r>
      <w:r w:rsidR="00EF4D5E" w:rsidRPr="0073389C">
        <w:rPr>
          <w:rFonts w:cs="Arial"/>
          <w:szCs w:val="19"/>
          <w:lang w:val="sk-SK"/>
        </w:rPr>
        <w:t>;</w:t>
      </w:r>
      <w:r w:rsidRPr="0073389C">
        <w:rPr>
          <w:rFonts w:cs="Arial"/>
          <w:szCs w:val="19"/>
          <w:lang w:val="sk-SK"/>
        </w:rPr>
        <w:t xml:space="preserve"> </w:t>
      </w:r>
    </w:p>
    <w:p w14:paraId="1C376BA0"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Projekt</w:t>
      </w:r>
      <w:r w:rsidRPr="0073389C">
        <w:rPr>
          <w:rFonts w:cs="Arial"/>
          <w:szCs w:val="19"/>
          <w:lang w:val="sk-SK"/>
        </w:rPr>
        <w:t xml:space="preserve"> – súhrn aktivít a činností, na ktoré sa vzťahuje poskytnutie pomoci, ktoré popisuje žiadateľ v </w:t>
      </w:r>
      <w:r w:rsidR="00606405">
        <w:rPr>
          <w:rFonts w:cs="Arial"/>
          <w:szCs w:val="19"/>
          <w:lang w:val="sk-SK"/>
        </w:rPr>
        <w:t>ŽoNFP</w:t>
      </w:r>
      <w:r w:rsidRPr="0073389C">
        <w:rPr>
          <w:rFonts w:cs="Arial"/>
          <w:szCs w:val="19"/>
          <w:lang w:val="sk-SK"/>
        </w:rPr>
        <w:t xml:space="preserve"> a ktoré realizuje prijímateľ v súlade so zmluvou o NFP, resp. s rozhodnutím o schválení </w:t>
      </w:r>
      <w:r w:rsidR="00606405">
        <w:rPr>
          <w:rFonts w:cs="Arial"/>
          <w:szCs w:val="19"/>
          <w:lang w:val="sk-SK"/>
        </w:rPr>
        <w:t>Žo</w:t>
      </w:r>
      <w:r w:rsidRPr="0073389C">
        <w:rPr>
          <w:rFonts w:cs="Arial"/>
          <w:szCs w:val="19"/>
          <w:lang w:val="sk-SK"/>
        </w:rPr>
        <w:t xml:space="preserve">NFP (v prípade, ak je prijímateľ a </w:t>
      </w:r>
      <w:r w:rsidR="0082781E" w:rsidRPr="0073389C">
        <w:rPr>
          <w:rFonts w:cs="Arial"/>
          <w:szCs w:val="19"/>
          <w:lang w:val="sk-SK"/>
        </w:rPr>
        <w:t>poskytovateľ</w:t>
      </w:r>
      <w:r w:rsidR="00122865" w:rsidRPr="0073389C">
        <w:rPr>
          <w:rFonts w:cs="Arial"/>
          <w:szCs w:val="19"/>
          <w:lang w:val="sk-SK"/>
        </w:rPr>
        <w:t xml:space="preserve"> </w:t>
      </w:r>
      <w:r w:rsidRPr="0073389C">
        <w:rPr>
          <w:rFonts w:cs="Arial"/>
          <w:szCs w:val="19"/>
          <w:lang w:val="sk-SK"/>
        </w:rPr>
        <w:t>tá istá osoba);</w:t>
      </w:r>
    </w:p>
    <w:p w14:paraId="1528A6C1" w14:textId="77777777" w:rsidR="00695F9E" w:rsidRPr="0073389C" w:rsidRDefault="00695F9E" w:rsidP="007B5322">
      <w:pPr>
        <w:pStyle w:val="Bulletslevel1"/>
        <w:spacing w:after="120" w:line="288" w:lineRule="auto"/>
        <w:ind w:left="568" w:hanging="284"/>
        <w:jc w:val="both"/>
        <w:rPr>
          <w:lang w:val="sk-SK"/>
        </w:rPr>
      </w:pPr>
      <w:r w:rsidRPr="0073389C">
        <w:rPr>
          <w:b/>
          <w:lang w:val="sk-SK"/>
        </w:rPr>
        <w:t xml:space="preserve">Realizácia </w:t>
      </w:r>
      <w:r w:rsidR="00931C99">
        <w:rPr>
          <w:b/>
          <w:lang w:val="sk-SK"/>
        </w:rPr>
        <w:t>p</w:t>
      </w:r>
      <w:r w:rsidR="00931C99" w:rsidRPr="0073389C">
        <w:rPr>
          <w:b/>
          <w:lang w:val="sk-SK"/>
        </w:rPr>
        <w:t xml:space="preserve">rojektu </w:t>
      </w:r>
      <w:r w:rsidRPr="0036236B">
        <w:rPr>
          <w:lang w:val="sk-SK"/>
        </w:rPr>
        <w:t>-</w:t>
      </w:r>
      <w:r w:rsidRPr="0073389C">
        <w:rPr>
          <w:b/>
          <w:lang w:val="sk-SK"/>
        </w:rPr>
        <w:t xml:space="preserve"> </w:t>
      </w:r>
      <w:r w:rsidRPr="0073389C">
        <w:rPr>
          <w:lang w:val="sk-SK"/>
        </w:rPr>
        <w:t xml:space="preserve">obdobie od </w:t>
      </w:r>
      <w:r w:rsidR="00B129BA">
        <w:rPr>
          <w:lang w:val="sk-SK"/>
        </w:rPr>
        <w:t>z</w:t>
      </w:r>
      <w:r w:rsidR="00B129BA" w:rsidRPr="0073389C">
        <w:rPr>
          <w:lang w:val="sk-SK"/>
        </w:rPr>
        <w:t xml:space="preserve">ačatia </w:t>
      </w:r>
      <w:r w:rsidRPr="0073389C">
        <w:rPr>
          <w:lang w:val="sk-SK"/>
        </w:rPr>
        <w:t xml:space="preserve">realizácie hlavných aktivít </w:t>
      </w:r>
      <w:r w:rsidR="00B129BA">
        <w:rPr>
          <w:lang w:val="sk-SK"/>
        </w:rPr>
        <w:t>p</w:t>
      </w:r>
      <w:r w:rsidRPr="0073389C">
        <w:rPr>
          <w:lang w:val="sk-SK"/>
        </w:rPr>
        <w:t xml:space="preserve">rojektu až po </w:t>
      </w:r>
      <w:r w:rsidR="00B129BA">
        <w:rPr>
          <w:lang w:val="sk-SK"/>
        </w:rPr>
        <w:t>f</w:t>
      </w:r>
      <w:r w:rsidRPr="0073389C">
        <w:rPr>
          <w:lang w:val="sk-SK"/>
        </w:rPr>
        <w:t xml:space="preserve">inančné ukončenie </w:t>
      </w:r>
      <w:r w:rsidR="00B129BA">
        <w:rPr>
          <w:lang w:val="sk-SK"/>
        </w:rPr>
        <w:t>p</w:t>
      </w:r>
      <w:r w:rsidRPr="0073389C">
        <w:rPr>
          <w:lang w:val="sk-SK"/>
        </w:rPr>
        <w:t>rojektu;</w:t>
      </w:r>
    </w:p>
    <w:p w14:paraId="5391F47B" w14:textId="77777777" w:rsidR="00695F9E" w:rsidRPr="0073389C" w:rsidRDefault="00695F9E" w:rsidP="007B5322">
      <w:pPr>
        <w:pStyle w:val="Bulletslevel1"/>
        <w:spacing w:after="120" w:line="288" w:lineRule="auto"/>
        <w:ind w:left="568" w:hanging="284"/>
        <w:jc w:val="both"/>
        <w:rPr>
          <w:lang w:val="sk-SK"/>
        </w:rPr>
      </w:pPr>
      <w:r w:rsidRPr="0073389C">
        <w:rPr>
          <w:b/>
          <w:lang w:val="sk-SK"/>
        </w:rPr>
        <w:t xml:space="preserve">Realizácia aktivít </w:t>
      </w:r>
      <w:r w:rsidR="00931C99">
        <w:rPr>
          <w:b/>
          <w:lang w:val="sk-SK"/>
        </w:rPr>
        <w:t>p</w:t>
      </w:r>
      <w:r w:rsidR="00931C99" w:rsidRPr="0073389C">
        <w:rPr>
          <w:b/>
          <w:lang w:val="sk-SK"/>
        </w:rPr>
        <w:t xml:space="preserve">rojektu </w:t>
      </w:r>
      <w:r w:rsidRPr="0036236B">
        <w:rPr>
          <w:lang w:val="sk-SK"/>
        </w:rPr>
        <w:t>–</w:t>
      </w:r>
      <w:r w:rsidRPr="0073389C">
        <w:rPr>
          <w:b/>
          <w:lang w:val="sk-SK"/>
        </w:rPr>
        <w:t xml:space="preserve"> </w:t>
      </w:r>
      <w:r w:rsidRPr="0073389C">
        <w:rPr>
          <w:lang w:val="sk-SK"/>
        </w:rPr>
        <w:t xml:space="preserve"> realizácia všetkých hlavných ako aj podpornýc</w:t>
      </w:r>
      <w:r w:rsidR="0086688B" w:rsidRPr="0073389C">
        <w:rPr>
          <w:lang w:val="sk-SK"/>
        </w:rPr>
        <w:t xml:space="preserve">h </w:t>
      </w:r>
      <w:r w:rsidR="00B129BA">
        <w:rPr>
          <w:lang w:val="sk-SK"/>
        </w:rPr>
        <w:t>a</w:t>
      </w:r>
      <w:r w:rsidR="00B129BA" w:rsidRPr="0073389C">
        <w:rPr>
          <w:lang w:val="sk-SK"/>
        </w:rPr>
        <w:t xml:space="preserve">ktivít </w:t>
      </w:r>
      <w:r w:rsidR="0086688B" w:rsidRPr="0073389C">
        <w:rPr>
          <w:lang w:val="sk-SK"/>
        </w:rPr>
        <w:t>projektu v súlade so z</w:t>
      </w:r>
      <w:r w:rsidRPr="0073389C">
        <w:rPr>
          <w:lang w:val="sk-SK"/>
        </w:rPr>
        <w:t>mluvou o NFP, uvedená definícia sa v </w:t>
      </w:r>
      <w:r w:rsidR="0086688B" w:rsidRPr="0073389C">
        <w:rPr>
          <w:lang w:val="sk-SK"/>
        </w:rPr>
        <w:t>z</w:t>
      </w:r>
      <w:r w:rsidRPr="0073389C">
        <w:rPr>
          <w:lang w:val="sk-SK"/>
        </w:rPr>
        <w:t xml:space="preserve">mluve o NFP používa vtedy, ak je potrebné vyjadriť vecnú stránku </w:t>
      </w:r>
      <w:r w:rsidR="00B129BA">
        <w:rPr>
          <w:lang w:val="sk-SK"/>
        </w:rPr>
        <w:t>r</w:t>
      </w:r>
      <w:r w:rsidRPr="0073389C">
        <w:rPr>
          <w:lang w:val="sk-SK"/>
        </w:rPr>
        <w:t xml:space="preserve">ealizácie aktivít </w:t>
      </w:r>
      <w:r w:rsidR="00B129BA">
        <w:rPr>
          <w:lang w:val="sk-SK"/>
        </w:rPr>
        <w:t>p</w:t>
      </w:r>
      <w:r w:rsidRPr="0073389C">
        <w:rPr>
          <w:lang w:val="sk-SK"/>
        </w:rPr>
        <w:t>rojektu bez ohľadu na časový faktor;</w:t>
      </w:r>
    </w:p>
    <w:p w14:paraId="215CFFA2" w14:textId="77777777" w:rsidR="00695F9E" w:rsidRPr="0073389C" w:rsidRDefault="00695F9E" w:rsidP="007B5322">
      <w:pPr>
        <w:pStyle w:val="Bulletslevel1"/>
        <w:spacing w:after="120" w:line="288" w:lineRule="auto"/>
        <w:ind w:left="568" w:hanging="284"/>
        <w:jc w:val="both"/>
        <w:rPr>
          <w:rFonts w:cs="Arial"/>
          <w:szCs w:val="19"/>
          <w:lang w:val="sk-SK"/>
        </w:rPr>
      </w:pPr>
      <w:r w:rsidRPr="0073389C">
        <w:rPr>
          <w:b/>
          <w:bCs/>
          <w:lang w:val="sk-SK"/>
        </w:rPr>
        <w:t xml:space="preserve">Realizácia hlavných aktivít </w:t>
      </w:r>
      <w:r w:rsidR="00931C99">
        <w:rPr>
          <w:b/>
          <w:bCs/>
          <w:lang w:val="sk-SK"/>
        </w:rPr>
        <w:t>p</w:t>
      </w:r>
      <w:r w:rsidR="00931C99" w:rsidRPr="0073389C">
        <w:rPr>
          <w:b/>
          <w:bCs/>
          <w:lang w:val="sk-SK"/>
        </w:rPr>
        <w:t xml:space="preserve">rojektu </w:t>
      </w:r>
      <w:r w:rsidRPr="0073389C">
        <w:rPr>
          <w:lang w:val="sk-SK"/>
        </w:rPr>
        <w:t xml:space="preserve">– zodpovedá obdobiu tzv. fyzickej realizácie </w:t>
      </w:r>
      <w:r w:rsidR="00931C99">
        <w:rPr>
          <w:lang w:val="sk-SK"/>
        </w:rPr>
        <w:t>p</w:t>
      </w:r>
      <w:r w:rsidR="00931C99" w:rsidRPr="0073389C">
        <w:rPr>
          <w:lang w:val="sk-SK"/>
        </w:rPr>
        <w:t>rojektu</w:t>
      </w:r>
      <w:r w:rsidRPr="0073389C">
        <w:rPr>
          <w:lang w:val="sk-SK"/>
        </w:rPr>
        <w:t xml:space="preserve">, t. j. obdobiu, v rámci ktorého </w:t>
      </w:r>
      <w:r w:rsidR="005F7F8E" w:rsidRPr="0073389C">
        <w:rPr>
          <w:lang w:val="sk-SK"/>
        </w:rPr>
        <w:t>p</w:t>
      </w:r>
      <w:r w:rsidRPr="0073389C">
        <w:rPr>
          <w:lang w:val="sk-SK"/>
        </w:rPr>
        <w:t xml:space="preserve">rijímateľ realizuje jednotlivé hlavné </w:t>
      </w:r>
      <w:r w:rsidR="00931C99">
        <w:rPr>
          <w:lang w:val="sk-SK"/>
        </w:rPr>
        <w:t>a</w:t>
      </w:r>
      <w:r w:rsidR="00931C99" w:rsidRPr="0073389C">
        <w:rPr>
          <w:lang w:val="sk-SK"/>
        </w:rPr>
        <w:t xml:space="preserve">ktivity </w:t>
      </w:r>
      <w:r w:rsidR="00931C99">
        <w:rPr>
          <w:lang w:val="sk-SK"/>
        </w:rPr>
        <w:t>p</w:t>
      </w:r>
      <w:r w:rsidR="00931C99" w:rsidRPr="0073389C">
        <w:rPr>
          <w:lang w:val="sk-SK"/>
        </w:rPr>
        <w:t>rojektu</w:t>
      </w:r>
      <w:r w:rsidRPr="0073389C">
        <w:rPr>
          <w:lang w:val="sk-SK"/>
        </w:rPr>
        <w:t xml:space="preserve"> od </w:t>
      </w:r>
      <w:r w:rsidR="00931C99">
        <w:rPr>
          <w:lang w:val="sk-SK"/>
        </w:rPr>
        <w:t>z</w:t>
      </w:r>
      <w:r w:rsidRPr="0073389C">
        <w:rPr>
          <w:lang w:val="sk-SK"/>
        </w:rPr>
        <w:t xml:space="preserve">ačatia realizácie hlavných aktivít </w:t>
      </w:r>
      <w:r w:rsidR="00931C99">
        <w:rPr>
          <w:lang w:val="sk-SK"/>
        </w:rPr>
        <w:t>p</w:t>
      </w:r>
      <w:r w:rsidRPr="0073389C">
        <w:rPr>
          <w:lang w:val="sk-SK"/>
        </w:rPr>
        <w:t>rojektu</w:t>
      </w:r>
      <w:r w:rsidR="00B33312">
        <w:rPr>
          <w:lang w:val="sk-SK"/>
        </w:rPr>
        <w:t>,</w:t>
      </w:r>
      <w:r w:rsidRPr="0073389C">
        <w:rPr>
          <w:lang w:val="sk-SK"/>
        </w:rPr>
        <w:t xml:space="preserve"> </w:t>
      </w:r>
      <w:r w:rsidR="00B33312" w:rsidRPr="0037051C">
        <w:rPr>
          <w:lang w:val="sk-SK"/>
        </w:rPr>
        <w:t>najskôr však od 1.1.2014,</w:t>
      </w:r>
      <w:r w:rsidR="00B33312">
        <w:rPr>
          <w:lang w:val="sk-SK"/>
        </w:rPr>
        <w:t xml:space="preserve"> </w:t>
      </w:r>
      <w:r w:rsidRPr="0073389C">
        <w:rPr>
          <w:lang w:val="sk-SK"/>
        </w:rPr>
        <w:t xml:space="preserve">do </w:t>
      </w:r>
      <w:r w:rsidR="00931C99">
        <w:rPr>
          <w:lang w:val="sk-SK"/>
        </w:rPr>
        <w:t>u</w:t>
      </w:r>
      <w:r w:rsidR="00931C99" w:rsidRPr="0073389C">
        <w:rPr>
          <w:lang w:val="sk-SK"/>
        </w:rPr>
        <w:t xml:space="preserve">končenia </w:t>
      </w:r>
      <w:r w:rsidRPr="0073389C">
        <w:rPr>
          <w:lang w:val="sk-SK"/>
        </w:rPr>
        <w:t xml:space="preserve">realizácie hlavných aktivít </w:t>
      </w:r>
      <w:r w:rsidR="00931C99">
        <w:rPr>
          <w:lang w:val="sk-SK"/>
        </w:rPr>
        <w:t>p</w:t>
      </w:r>
      <w:r w:rsidR="00931C99" w:rsidRPr="0073389C">
        <w:rPr>
          <w:lang w:val="sk-SK"/>
        </w:rPr>
        <w:t>rojektu</w:t>
      </w:r>
      <w:r w:rsidRPr="0073389C">
        <w:rPr>
          <w:lang w:val="sk-SK"/>
        </w:rPr>
        <w:t xml:space="preserve">. Maximálna doba </w:t>
      </w:r>
      <w:r w:rsidR="00931C99">
        <w:rPr>
          <w:lang w:val="sk-SK"/>
        </w:rPr>
        <w:t>r</w:t>
      </w:r>
      <w:r w:rsidR="00931C99" w:rsidRPr="0073389C">
        <w:rPr>
          <w:lang w:val="sk-SK"/>
        </w:rPr>
        <w:t xml:space="preserve">ealizácie </w:t>
      </w:r>
      <w:r w:rsidRPr="0073389C">
        <w:rPr>
          <w:lang w:val="sk-SK"/>
        </w:rPr>
        <w:t xml:space="preserve">hlavných aktivít </w:t>
      </w:r>
      <w:r w:rsidR="00931C99">
        <w:rPr>
          <w:lang w:val="sk-SK"/>
        </w:rPr>
        <w:t>p</w:t>
      </w:r>
      <w:r w:rsidR="00931C99" w:rsidRPr="0073389C">
        <w:rPr>
          <w:lang w:val="sk-SK"/>
        </w:rPr>
        <w:t xml:space="preserve">rojektu </w:t>
      </w:r>
      <w:r w:rsidRPr="0073389C">
        <w:rPr>
          <w:bCs/>
          <w:lang w:val="sk-SK"/>
        </w:rPr>
        <w:t xml:space="preserve">zodpovedá </w:t>
      </w:r>
      <w:r w:rsidRPr="0073389C">
        <w:rPr>
          <w:lang w:val="sk-SK"/>
        </w:rPr>
        <w:t xml:space="preserve">oprávnenému obdobiu stanovenému vo </w:t>
      </w:r>
      <w:r w:rsidR="00D76DD9">
        <w:rPr>
          <w:lang w:val="sk-SK"/>
        </w:rPr>
        <w:t>v</w:t>
      </w:r>
      <w:r w:rsidRPr="0073389C">
        <w:rPr>
          <w:lang w:val="sk-SK"/>
        </w:rPr>
        <w:t xml:space="preserve">ýzve na predkladanie </w:t>
      </w:r>
      <w:r w:rsidR="00931C99">
        <w:rPr>
          <w:lang w:val="sk-SK"/>
        </w:rPr>
        <w:t>Žo</w:t>
      </w:r>
      <w:r w:rsidRPr="0073389C">
        <w:rPr>
          <w:lang w:val="sk-SK"/>
        </w:rPr>
        <w:t>NFP, pričom za žiadnych okolností nesmie prekročiť termín stanovený v článku 65 ods. 2 všeobecného nariadenia, t.j. 31.12.2023</w:t>
      </w:r>
      <w:r w:rsidRPr="0073389C">
        <w:rPr>
          <w:rFonts w:cs="Arial"/>
          <w:szCs w:val="19"/>
          <w:lang w:val="sk-SK"/>
        </w:rPr>
        <w:t>;</w:t>
      </w:r>
    </w:p>
    <w:p w14:paraId="07C7A161" w14:textId="77777777" w:rsidR="00AE5A8F"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Riadiaci orgán (ďalej </w:t>
      </w:r>
      <w:r w:rsidR="00EF4D5E" w:rsidRPr="0073389C">
        <w:rPr>
          <w:rFonts w:cs="Arial"/>
          <w:b/>
          <w:szCs w:val="19"/>
          <w:lang w:val="sk-SK"/>
        </w:rPr>
        <w:t>aj</w:t>
      </w:r>
      <w:r w:rsidRPr="0073389C">
        <w:rPr>
          <w:rFonts w:cs="Arial"/>
          <w:b/>
          <w:szCs w:val="19"/>
          <w:lang w:val="sk-SK"/>
        </w:rPr>
        <w:t xml:space="preserve"> „</w:t>
      </w:r>
      <w:r w:rsidR="0082781E" w:rsidRPr="0073389C">
        <w:rPr>
          <w:rFonts w:cs="Arial"/>
          <w:b/>
          <w:szCs w:val="19"/>
          <w:lang w:val="sk-SK"/>
        </w:rPr>
        <w:t>poskytovateľ</w:t>
      </w:r>
      <w:r w:rsidRPr="0073389C">
        <w:rPr>
          <w:rFonts w:cs="Arial"/>
          <w:b/>
          <w:szCs w:val="19"/>
          <w:lang w:val="sk-SK"/>
        </w:rPr>
        <w:t>“)</w:t>
      </w:r>
      <w:r w:rsidRPr="0073389C">
        <w:rPr>
          <w:rFonts w:cs="Arial"/>
          <w:szCs w:val="19"/>
          <w:lang w:val="sk-SK"/>
        </w:rPr>
        <w:t xml:space="preserve"> – </w:t>
      </w:r>
      <w:r w:rsidR="00B33312" w:rsidRPr="00B33312">
        <w:rPr>
          <w:lang w:val="sk-SK"/>
        </w:rPr>
        <w:t>orgán štátnej správy alebo územnej samosprávy poverený Slovenskou republikou, ktorý je určený na realizáciu programu a zodpovedá za riadenie programu v súlade so zásadou riadneho finančného hospodárenia</w:t>
      </w:r>
      <w:r w:rsidR="00B33312" w:rsidRPr="00B33312" w:rsidDel="004C569F">
        <w:rPr>
          <w:lang w:val="sk-SK"/>
        </w:rPr>
        <w:t xml:space="preserve"> </w:t>
      </w:r>
      <w:r w:rsidR="00B33312" w:rsidRPr="00B33312">
        <w:rPr>
          <w:lang w:val="sk-SK"/>
        </w:rPr>
        <w:t xml:space="preserve">podľa článku 125 všeobecného nariadenia. Riadiaci orgán je menovaný pre každý OP. V podmienkach SR v súlade s § 7 zákona o príspevku z EŠIF určuje jednotlivé </w:t>
      </w:r>
      <w:r w:rsidR="00EE6E0A">
        <w:rPr>
          <w:lang w:val="sk-SK"/>
        </w:rPr>
        <w:t>r</w:t>
      </w:r>
      <w:r w:rsidR="00B33312" w:rsidRPr="00B33312">
        <w:rPr>
          <w:lang w:val="sk-SK"/>
        </w:rPr>
        <w:t xml:space="preserve">iadiace orgány vláda SR, ak v tomto ustanovení nie je </w:t>
      </w:r>
      <w:r w:rsidR="00EE6E0A">
        <w:rPr>
          <w:lang w:val="sk-SK"/>
        </w:rPr>
        <w:t>uvedené inak. Ak je to účelné, r</w:t>
      </w:r>
      <w:r w:rsidR="00B33312" w:rsidRPr="00B33312">
        <w:rPr>
          <w:lang w:val="sk-SK"/>
        </w:rPr>
        <w:t xml:space="preserve">iadiaci orgán môže konať aj prostredníctvom </w:t>
      </w:r>
      <w:r w:rsidR="00EE6E0A">
        <w:rPr>
          <w:lang w:val="sk-SK"/>
        </w:rPr>
        <w:t>s</w:t>
      </w:r>
      <w:r w:rsidR="00B33312" w:rsidRPr="00B33312">
        <w:rPr>
          <w:lang w:val="sk-SK"/>
        </w:rPr>
        <w:t>prostredkovateľského orgánu</w:t>
      </w:r>
      <w:r w:rsidRPr="0073389C">
        <w:rPr>
          <w:rFonts w:cs="Arial"/>
          <w:szCs w:val="19"/>
          <w:lang w:val="sk-SK"/>
        </w:rPr>
        <w:t>;</w:t>
      </w:r>
    </w:p>
    <w:p w14:paraId="1086AA35" w14:textId="77777777" w:rsidR="00F7119D" w:rsidRPr="0073389C" w:rsidRDefault="00F7119D" w:rsidP="007B5322">
      <w:pPr>
        <w:pStyle w:val="Bulletslevel1"/>
        <w:spacing w:after="120" w:line="288" w:lineRule="auto"/>
        <w:ind w:left="568" w:hanging="284"/>
        <w:jc w:val="both"/>
        <w:rPr>
          <w:rFonts w:cs="Arial"/>
          <w:szCs w:val="19"/>
          <w:lang w:val="sk-SK"/>
        </w:rPr>
      </w:pPr>
      <w:r w:rsidRPr="007A7F97">
        <w:rPr>
          <w:rFonts w:cs="Arial"/>
          <w:b/>
          <w:szCs w:val="19"/>
          <w:lang w:val="sk-SK"/>
        </w:rPr>
        <w:t>Rozhodnutie o schválení žiadosti o nenávratný finančný príspevok</w:t>
      </w:r>
      <w:r>
        <w:rPr>
          <w:rFonts w:cs="Arial"/>
          <w:b/>
          <w:szCs w:val="19"/>
          <w:lang w:val="sk-SK"/>
        </w:rPr>
        <w:t xml:space="preserve"> - </w:t>
      </w:r>
      <w:r w:rsidRPr="007A7F97">
        <w:rPr>
          <w:rFonts w:cs="Arial"/>
          <w:szCs w:val="19"/>
          <w:lang w:val="sk-SK"/>
        </w:rPr>
        <w:t>rozhodnutie, ktoré vydáva štatutárny orgán riadiaceho orgánu, ktorým schvaľuje žiadosť o poskytnutie nenáv</w:t>
      </w:r>
      <w:r>
        <w:rPr>
          <w:rFonts w:cs="Arial"/>
          <w:szCs w:val="19"/>
          <w:lang w:val="sk-SK"/>
        </w:rPr>
        <w:t>ratného finančného príspevku. Pre</w:t>
      </w:r>
      <w:r w:rsidRPr="007A7F97">
        <w:rPr>
          <w:rFonts w:cs="Arial"/>
          <w:szCs w:val="19"/>
          <w:lang w:val="sk-SK"/>
        </w:rPr>
        <w:t xml:space="preserve"> účely tohto materiálu sa pod rozhodnutím o schválení žiadosti rozumie rozhodnutie podľa § 16 ods. 2 zákona č. 292/2014 Z. z. o príspevku poskytovanom z európskych štrukturálnych a investičných fondov a o zmene a doplnení niektorých zákonov, a teda rozhodnutie o schválení žiadosti o nenávratný finančný príspevok, ak je prijímateľ a riadiaci orgán tá istá osoba a rozhodnutie obsahuje aj práva a povinnosti riadiaceho orgánu aj prijímateľa</w:t>
      </w:r>
      <w:r w:rsidRPr="007A5085">
        <w:rPr>
          <w:rFonts w:cs="Arial"/>
          <w:szCs w:val="19"/>
          <w:lang w:val="sk-SK"/>
        </w:rPr>
        <w:t>;</w:t>
      </w:r>
    </w:p>
    <w:p w14:paraId="193C6DED" w14:textId="77777777" w:rsidR="00AE5A8F" w:rsidRPr="00BD3255" w:rsidRDefault="00AE5A8F" w:rsidP="00BD3255">
      <w:pPr>
        <w:pStyle w:val="Bulletslevel1"/>
        <w:spacing w:after="120" w:line="288" w:lineRule="auto"/>
        <w:ind w:left="568" w:hanging="284"/>
        <w:jc w:val="both"/>
        <w:rPr>
          <w:rFonts w:cs="Arial"/>
          <w:szCs w:val="19"/>
          <w:lang w:val="sk-SK"/>
        </w:rPr>
      </w:pPr>
      <w:r w:rsidRPr="0073389C">
        <w:rPr>
          <w:rFonts w:cs="Arial"/>
          <w:b/>
          <w:szCs w:val="19"/>
          <w:lang w:val="sk-SK"/>
        </w:rPr>
        <w:t>Správa o zistenej nezrovnalosti</w:t>
      </w:r>
      <w:r w:rsidRPr="0073389C">
        <w:rPr>
          <w:rFonts w:cs="Arial"/>
          <w:szCs w:val="19"/>
          <w:lang w:val="sk-SK"/>
        </w:rPr>
        <w:t xml:space="preserve"> </w:t>
      </w:r>
      <w:r w:rsidRPr="00E56E69">
        <w:rPr>
          <w:rFonts w:cs="Arial"/>
          <w:szCs w:val="19"/>
          <w:lang w:val="sk-SK"/>
        </w:rPr>
        <w:t xml:space="preserve">– </w:t>
      </w:r>
      <w:r w:rsidR="00E56E69" w:rsidRPr="00E56E69">
        <w:rPr>
          <w:lang w:val="sk-SK"/>
        </w:rPr>
        <w:t>dokument vyplnený riadiacim orgánom, sprostredkovateľským orgánom, platobnou jednotkou, certifikačným orgánom, orgánom auditu a jeho spolupracujúcim orgánom alebo Úradom vládneho auditu ako správnym orgánom, na základe ktorého je oficiálne zdokumentované zistenie nezrovnalosti alebo podozrenie z nezrovnalosti v jednotlivých štádiách vývoja  nezrovnalosti v ITMS.</w:t>
      </w:r>
    </w:p>
    <w:p w14:paraId="3E51D931"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Sumarizačný hárok</w:t>
      </w:r>
      <w:r w:rsidRPr="0073389C">
        <w:rPr>
          <w:rFonts w:cs="Arial"/>
          <w:szCs w:val="19"/>
          <w:lang w:val="sk-SK"/>
        </w:rPr>
        <w:t xml:space="preserve"> – doklad slúžiaci na deklarovanie výdavkov prijímateľa za oblasť pracovno-právnych vzťahov</w:t>
      </w:r>
      <w:r w:rsidR="00695F9E" w:rsidRPr="0073389C">
        <w:rPr>
          <w:rFonts w:cs="Arial"/>
          <w:szCs w:val="19"/>
          <w:lang w:val="sk-SK"/>
        </w:rPr>
        <w:t xml:space="preserve"> a</w:t>
      </w:r>
      <w:r w:rsidRPr="0073389C">
        <w:rPr>
          <w:rFonts w:cs="Arial"/>
          <w:szCs w:val="19"/>
          <w:lang w:val="sk-SK"/>
        </w:rPr>
        <w:t xml:space="preserve"> cestovných náhrad</w:t>
      </w:r>
      <w:r w:rsidR="00EF4D5E" w:rsidRPr="0073389C">
        <w:rPr>
          <w:rFonts w:cs="Arial"/>
          <w:szCs w:val="19"/>
          <w:lang w:val="sk-SK"/>
        </w:rPr>
        <w:t>;</w:t>
      </w:r>
    </w:p>
    <w:p w14:paraId="6505FA33"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Systém finančného riadenia štrukturálnych fondov, Kohézneho fondu a Európskeho námorného a rybárskeho fondu na programové obdobie 2014 – 2020 (ďalej len „SFR“)</w:t>
      </w:r>
      <w:r w:rsidRPr="0073389C">
        <w:rPr>
          <w:rFonts w:cs="Arial"/>
          <w:szCs w:val="19"/>
          <w:lang w:val="sk-SK"/>
        </w:rPr>
        <w:t xml:space="preserve"> </w:t>
      </w:r>
      <w:r w:rsidR="004A4041" w:rsidRPr="00C84E74">
        <w:rPr>
          <w:lang w:val="sk-SK"/>
        </w:rPr>
        <w:t xml:space="preserve">dokument vydaný </w:t>
      </w:r>
      <w:r w:rsidR="004A4041">
        <w:rPr>
          <w:lang w:val="sk-SK"/>
        </w:rPr>
        <w:t>c</w:t>
      </w:r>
      <w:r w:rsidR="004A4041" w:rsidRPr="00C84E74">
        <w:rPr>
          <w:lang w:val="sk-SK"/>
        </w:rPr>
        <w:t>ertifikačným orgánom, ktorý predstavuje súhrn pravidiel, postupov a činností financovania NFP.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004A4041">
        <w:rPr>
          <w:lang w:val="sk-SK"/>
        </w:rPr>
        <w:t>.</w:t>
      </w:r>
      <w:r w:rsidR="00122865" w:rsidRPr="0073389C">
        <w:rPr>
          <w:rFonts w:cs="Arial"/>
          <w:szCs w:val="19"/>
          <w:lang w:val="sk-SK"/>
        </w:rPr>
        <w:t xml:space="preserve"> </w:t>
      </w:r>
      <w:r w:rsidR="00574AC5" w:rsidRPr="0073389C">
        <w:rPr>
          <w:rFonts w:cs="Arial"/>
          <w:szCs w:val="19"/>
          <w:lang w:val="sk-SK"/>
        </w:rPr>
        <w:t>Aktuálna verzia SFR je zverejnená na webovom s</w:t>
      </w:r>
      <w:r w:rsidR="00373D00">
        <w:rPr>
          <w:rFonts w:cs="Arial"/>
          <w:szCs w:val="19"/>
          <w:lang w:val="sk-SK"/>
        </w:rPr>
        <w:t>í</w:t>
      </w:r>
      <w:r w:rsidR="00574AC5" w:rsidRPr="0073389C">
        <w:rPr>
          <w:rFonts w:cs="Arial"/>
          <w:szCs w:val="19"/>
          <w:lang w:val="sk-SK"/>
        </w:rPr>
        <w:t>dle</w:t>
      </w:r>
      <w:r w:rsidR="004A4041">
        <w:rPr>
          <w:rFonts w:cs="Arial"/>
          <w:szCs w:val="19"/>
          <w:lang w:val="sk-SK"/>
        </w:rPr>
        <w:t xml:space="preserve"> </w:t>
      </w:r>
      <w:r w:rsidR="004A4041" w:rsidRPr="00F30BBA">
        <w:rPr>
          <w:lang w:val="sk-SK"/>
        </w:rPr>
        <w:t>Ministerstva financií SR</w:t>
      </w:r>
      <w:r w:rsidR="004A4041">
        <w:rPr>
          <w:lang w:val="sk-SK"/>
        </w:rPr>
        <w:t>,</w:t>
      </w:r>
      <w:r w:rsidR="00574AC5" w:rsidRPr="0073389C">
        <w:rPr>
          <w:rFonts w:cs="Arial"/>
          <w:szCs w:val="19"/>
          <w:lang w:val="sk-SK"/>
        </w:rPr>
        <w:t xml:space="preserve"> </w:t>
      </w:r>
      <w:r w:rsidR="00C315AD">
        <w:fldChar w:fldCharType="begin"/>
      </w:r>
      <w:r w:rsidR="00C315AD" w:rsidRPr="008F3E68">
        <w:rPr>
          <w:lang w:val="de-AT"/>
        </w:rPr>
        <w:instrText>http://www.finance.gov.sk</w:instrText>
      </w:r>
      <w:r w:rsidR="00C315AD">
        <w:fldChar w:fldCharType="separate"/>
      </w:r>
      <w:r w:rsidR="00161D13" w:rsidRPr="0073389C">
        <w:rPr>
          <w:rStyle w:val="Hypertextovprepojenie"/>
          <w:szCs w:val="19"/>
          <w:lang w:val="sk-SK"/>
        </w:rPr>
        <w:t>www.finance.gov.sk</w:t>
      </w:r>
      <w:r w:rsidR="00C315AD">
        <w:rPr>
          <w:rStyle w:val="Hypertextovprepojenie"/>
          <w:szCs w:val="19"/>
          <w:lang w:val="sk-SK"/>
        </w:rPr>
        <w:fldChar w:fldCharType="end"/>
      </w:r>
      <w:r w:rsidRPr="0073389C">
        <w:rPr>
          <w:rFonts w:cs="Arial"/>
          <w:szCs w:val="19"/>
          <w:lang w:val="sk-SK"/>
        </w:rPr>
        <w:t>;</w:t>
      </w:r>
    </w:p>
    <w:p w14:paraId="315C68B8"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Systém riadenia Európskych štrukturálnych a investičných fondov na programové obdobie 2014 – 2020 (</w:t>
      </w:r>
      <w:r w:rsidRPr="0073389C">
        <w:rPr>
          <w:rFonts w:cs="Arial"/>
          <w:szCs w:val="19"/>
          <w:lang w:val="sk-SK"/>
        </w:rPr>
        <w:t>ďalej len</w:t>
      </w:r>
      <w:r w:rsidRPr="0073389C">
        <w:rPr>
          <w:rFonts w:cs="Arial"/>
          <w:b/>
          <w:szCs w:val="19"/>
          <w:lang w:val="sk-SK"/>
        </w:rPr>
        <w:t xml:space="preserve"> „SR EŠIF“)</w:t>
      </w:r>
      <w:r w:rsidR="0073389C" w:rsidRPr="0073389C">
        <w:rPr>
          <w:rFonts w:cs="Arial"/>
          <w:b/>
          <w:szCs w:val="19"/>
          <w:lang w:val="sk-SK"/>
        </w:rPr>
        <w:t xml:space="preserve"> </w:t>
      </w:r>
      <w:r w:rsidRPr="0073389C">
        <w:rPr>
          <w:rFonts w:cs="Arial"/>
          <w:szCs w:val="19"/>
          <w:lang w:val="sk-SK"/>
        </w:rPr>
        <w:t xml:space="preserve">- </w:t>
      </w:r>
      <w:r w:rsidR="00C6030F" w:rsidRPr="0073389C">
        <w:rPr>
          <w:szCs w:val="19"/>
          <w:lang w:val="sk-SK"/>
        </w:rPr>
        <w:t xml:space="preserve">dokument vydaný CKO, ktorého účelom je definovať štandardné procesy a postupy riadenia EŠIF, ktoré sú záväzné pre všetky zúčastnené subjekty; pre účely </w:t>
      </w:r>
      <w:r w:rsidR="00E55ACE" w:rsidRPr="0073389C">
        <w:rPr>
          <w:szCs w:val="19"/>
          <w:lang w:val="sk-SK"/>
        </w:rPr>
        <w:t>z</w:t>
      </w:r>
      <w:r w:rsidR="00C6030F" w:rsidRPr="0073389C">
        <w:rPr>
          <w:szCs w:val="19"/>
          <w:lang w:val="sk-SK"/>
        </w:rPr>
        <w:t>mluvy o</w:t>
      </w:r>
      <w:r w:rsidR="00752BD0">
        <w:rPr>
          <w:szCs w:val="19"/>
          <w:lang w:val="sk-SK"/>
        </w:rPr>
        <w:t xml:space="preserve"> poskytnutí </w:t>
      </w:r>
      <w:r w:rsidR="00C6030F" w:rsidRPr="0073389C">
        <w:rPr>
          <w:szCs w:val="19"/>
          <w:lang w:val="sk-SK"/>
        </w:rPr>
        <w:t xml:space="preserve">NFP je záväzná vždy aktuálna </w:t>
      </w:r>
      <w:r w:rsidR="000201F9">
        <w:rPr>
          <w:szCs w:val="19"/>
          <w:lang w:val="sk-SK"/>
        </w:rPr>
        <w:t>z</w:t>
      </w:r>
      <w:r w:rsidR="00C6030F" w:rsidRPr="0073389C">
        <w:rPr>
          <w:szCs w:val="19"/>
          <w:lang w:val="sk-SK"/>
        </w:rPr>
        <w:t>verejnená verzia uvedeného dokumentu na webovom sídle CKO</w:t>
      </w:r>
      <w:r w:rsidR="00752BD0">
        <w:rPr>
          <w:szCs w:val="19"/>
          <w:lang w:val="sk-SK"/>
        </w:rPr>
        <w:t xml:space="preserve"> </w:t>
      </w:r>
      <w:hyperlink r:id="rId12" w:history="1">
        <w:r w:rsidR="00752BD0" w:rsidRPr="0073389C">
          <w:rPr>
            <w:rStyle w:val="Hypertextovprepojenie"/>
            <w:rFonts w:cs="Arial"/>
            <w:szCs w:val="19"/>
            <w:lang w:val="sk-SK"/>
          </w:rPr>
          <w:t>www.partnerskadohoda.gov.sk</w:t>
        </w:r>
      </w:hyperlink>
      <w:r w:rsidR="00C6030F" w:rsidRPr="0073389C">
        <w:rPr>
          <w:szCs w:val="19"/>
          <w:lang w:val="sk-SK"/>
        </w:rPr>
        <w:t xml:space="preserve"> v nadväznosti aj na interpretačné pravidlá uvedené v článku 1, ods. 1.3 písm. d) zmluvy; rovnako uvedené platí aj pre dokumenty vydávané na základe </w:t>
      </w:r>
      <w:r w:rsidR="0073389C" w:rsidRPr="0073389C">
        <w:rPr>
          <w:szCs w:val="19"/>
          <w:lang w:val="sk-SK"/>
        </w:rPr>
        <w:t>SR</w:t>
      </w:r>
      <w:r w:rsidR="00C6030F" w:rsidRPr="0073389C">
        <w:rPr>
          <w:szCs w:val="19"/>
          <w:lang w:val="sk-SK"/>
        </w:rPr>
        <w:t xml:space="preserve"> EŠIF v súlade s kapitolou 1.2 ods. 3, písm. a) až c) Základné ustanovenia a rozsah aplikácie</w:t>
      </w:r>
      <w:r w:rsidRPr="0073389C">
        <w:rPr>
          <w:rFonts w:cs="Arial"/>
          <w:szCs w:val="19"/>
          <w:lang w:val="sk-SK"/>
        </w:rPr>
        <w:t>;</w:t>
      </w:r>
    </w:p>
    <w:p w14:paraId="412A2DCA"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Štátna pokladnica</w:t>
      </w:r>
      <w:r w:rsidRPr="0073389C">
        <w:rPr>
          <w:rFonts w:cs="Arial"/>
          <w:szCs w:val="19"/>
          <w:lang w:val="sk-SK"/>
        </w:rPr>
        <w:t xml:space="preserve"> - orgán štátnej správy zriadený v zmysle zákona o </w:t>
      </w:r>
      <w:r w:rsidR="00E55ACE" w:rsidRPr="0073389C">
        <w:rPr>
          <w:rFonts w:cs="Arial"/>
          <w:szCs w:val="19"/>
          <w:lang w:val="sk-SK"/>
        </w:rPr>
        <w:t xml:space="preserve">štátnej </w:t>
      </w:r>
      <w:r w:rsidRPr="0073389C">
        <w:rPr>
          <w:rFonts w:cs="Arial"/>
          <w:szCs w:val="19"/>
          <w:lang w:val="sk-SK"/>
        </w:rPr>
        <w:t xml:space="preserve">pokladnici zabezpečujúci sústavu činností v rámci systému </w:t>
      </w:r>
      <w:r w:rsidR="00E55ACE" w:rsidRPr="0073389C">
        <w:rPr>
          <w:rFonts w:cs="Arial"/>
          <w:szCs w:val="19"/>
          <w:lang w:val="sk-SK"/>
        </w:rPr>
        <w:t xml:space="preserve">štátnej </w:t>
      </w:r>
      <w:r w:rsidRPr="0073389C">
        <w:rPr>
          <w:rFonts w:cs="Arial"/>
          <w:szCs w:val="19"/>
          <w:lang w:val="sk-SK"/>
        </w:rPr>
        <w:t>pokladnice, najmä centralizáciu riadenia verejných financií, realizáciu rozpočtu subjektov verejnej správy, vedenie a správu účtov klientov a realizáciu platobného styku klientov;</w:t>
      </w:r>
    </w:p>
    <w:p w14:paraId="0A2B7B2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Štátna pomoc</w:t>
      </w:r>
      <w:r w:rsidRPr="0073389C">
        <w:rPr>
          <w:rFonts w:cs="Arial"/>
          <w:szCs w:val="19"/>
          <w:lang w:val="sk-SK"/>
        </w:rPr>
        <w:t xml:space="preserve"> - akákoľvek pomoc poskytovaná z prostriedkov štátneho rozpočtu alebo akoukoľvek formou z verejných zdrojov </w:t>
      </w:r>
      <w:r w:rsidR="00122865" w:rsidRPr="0073389C">
        <w:rPr>
          <w:rFonts w:cs="Arial"/>
          <w:szCs w:val="19"/>
          <w:lang w:val="sk-SK"/>
        </w:rPr>
        <w:t>podniku podľa čl</w:t>
      </w:r>
      <w:r w:rsidR="00666AC8">
        <w:rPr>
          <w:rFonts w:cs="Arial"/>
          <w:szCs w:val="19"/>
          <w:lang w:val="sk-SK"/>
        </w:rPr>
        <w:t>.</w:t>
      </w:r>
      <w:r w:rsidR="00122865" w:rsidRPr="0073389C">
        <w:rPr>
          <w:rFonts w:cs="Arial"/>
          <w:szCs w:val="19"/>
          <w:lang w:val="sk-SK"/>
        </w:rPr>
        <w:t xml:space="preserve"> 107 ods. 1 Zmluvy o fungovaní EÚ</w:t>
      </w:r>
      <w:r w:rsidRPr="0073389C">
        <w:rPr>
          <w:rFonts w:cs="Arial"/>
          <w:szCs w:val="19"/>
          <w:lang w:val="sk-SK"/>
        </w:rPr>
        <w:t>, ktorá narúša súťaž alebo hrozí narušením súťaže tým, že zvýhodňuje určité podniky alebo výrobu určitých druhov tovarov a služieb môže nepriaznivo ovplyvniť obchod medzi členskými štátmi EÚ</w:t>
      </w:r>
      <w:r w:rsidR="00CC633A">
        <w:rPr>
          <w:rFonts w:cs="Arial"/>
          <w:szCs w:val="19"/>
          <w:lang w:val="sk-SK"/>
        </w:rPr>
        <w:t xml:space="preserve">. </w:t>
      </w:r>
      <w:r w:rsidR="00CC633A" w:rsidRPr="007D64B8">
        <w:rPr>
          <w:lang w:val="sk-SK"/>
        </w:rPr>
        <w:t>Pomocou</w:t>
      </w:r>
      <w:r w:rsidR="00CC633A">
        <w:rPr>
          <w:lang w:val="sk-SK"/>
        </w:rPr>
        <w:t xml:space="preserve"> sa vo význame uvádzanom v</w:t>
      </w:r>
      <w:r w:rsidR="00CC633A" w:rsidRPr="007D64B8">
        <w:rPr>
          <w:lang w:val="sk-SK"/>
        </w:rPr>
        <w:t xml:space="preserve"> Zmluve o poskytnutí NFP rozumie pomoc de minimis ako aj štátna pomoc. Povinnosti zmluvných strán, ktoré pre ne vyplývajú z právneho poriadku SR alebo z právnych aktov EÚ ohľadom štátnej pomoci, zostávajú plnohodnotne aplikovateľné bez ohľadu na to, či ich Zmluva o poskytnutí NFP u</w:t>
      </w:r>
      <w:r w:rsidR="00CC633A">
        <w:rPr>
          <w:lang w:val="sk-SK"/>
        </w:rPr>
        <w:t>vádza vo vzťahu ku konkrétnemu projektu p</w:t>
      </w:r>
      <w:r w:rsidR="00CC633A" w:rsidRPr="007D64B8">
        <w:rPr>
          <w:lang w:val="sk-SK"/>
        </w:rPr>
        <w:t xml:space="preserve">rijímateľa, zahŕňajúcom poskytnutie pomoci, ako aj bez ohľadu na to, či sa </w:t>
      </w:r>
      <w:r w:rsidR="00CC633A">
        <w:rPr>
          <w:lang w:val="sk-SK"/>
        </w:rPr>
        <w:t>p</w:t>
      </w:r>
      <w:r w:rsidR="00CC633A" w:rsidRPr="007D64B8">
        <w:rPr>
          <w:lang w:val="sk-SK"/>
        </w:rPr>
        <w:t>rijímateľ považuje podľa právnych predpisov Slovenskej republiky za verejnoprávny subjekt alebo subjekt súkromného práva</w:t>
      </w:r>
      <w:r w:rsidRPr="0073389C">
        <w:rPr>
          <w:rFonts w:cs="Arial"/>
          <w:szCs w:val="19"/>
          <w:lang w:val="sk-SK"/>
        </w:rPr>
        <w:t>;</w:t>
      </w:r>
    </w:p>
    <w:p w14:paraId="41200F5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Štrukturálne fondy</w:t>
      </w:r>
      <w:r w:rsidRPr="0073389C">
        <w:rPr>
          <w:rFonts w:cs="Arial"/>
          <w:szCs w:val="19"/>
          <w:lang w:val="sk-SK"/>
        </w:rPr>
        <w:t xml:space="preserve"> - nástroje štrukturálnej politiky EÚ využívané na dosiahnutie jej cieľov. K štrukturálnym fondom patria Európsky fond regionálneho rozvoja a Európsky sociálny fond;</w:t>
      </w:r>
    </w:p>
    <w:p w14:paraId="05F9285E" w14:textId="77777777" w:rsidR="00C6030F" w:rsidRPr="00D45062" w:rsidRDefault="00AE5A8F" w:rsidP="007B5322">
      <w:pPr>
        <w:pStyle w:val="Bulletslevel1"/>
        <w:spacing w:after="120" w:line="288" w:lineRule="auto"/>
        <w:ind w:left="568" w:hanging="284"/>
        <w:jc w:val="both"/>
        <w:rPr>
          <w:rFonts w:cs="Arial"/>
          <w:sz w:val="8"/>
          <w:szCs w:val="8"/>
          <w:lang w:val="sk-SK"/>
        </w:rPr>
      </w:pPr>
      <w:r w:rsidRPr="0073389C">
        <w:rPr>
          <w:rFonts w:cs="Arial"/>
          <w:b/>
          <w:szCs w:val="19"/>
          <w:lang w:val="sk-SK"/>
        </w:rPr>
        <w:t>Účastníci projektu</w:t>
      </w:r>
      <w:r w:rsidRPr="0073389C">
        <w:rPr>
          <w:rFonts w:cs="Arial"/>
          <w:szCs w:val="19"/>
          <w:lang w:val="sk-SK"/>
        </w:rPr>
        <w:t xml:space="preserve"> – </w:t>
      </w:r>
      <w:r w:rsidR="00B04438" w:rsidRPr="0073389C">
        <w:rPr>
          <w:lang w:val="sk-SK"/>
        </w:rPr>
        <w:t xml:space="preserve">účastníkmi projektu sa rozumejú osoby priamo zúčastňujúce sa aktivít projektu </w:t>
      </w:r>
      <w:r w:rsidR="00BF4149" w:rsidRPr="007A5085">
        <w:rPr>
          <w:rFonts w:cs="Arial"/>
          <w:szCs w:val="19"/>
          <w:lang w:val="sk-SK"/>
        </w:rPr>
        <w:t>spolufinancovaného z ESF</w:t>
      </w:r>
      <w:r w:rsidR="00BF4149" w:rsidRPr="0073389C">
        <w:rPr>
          <w:lang w:val="sk-SK"/>
        </w:rPr>
        <w:t xml:space="preserve"> </w:t>
      </w:r>
      <w:r w:rsidR="00B04438" w:rsidRPr="0073389C">
        <w:rPr>
          <w:lang w:val="sk-SK"/>
        </w:rPr>
        <w:t xml:space="preserve">(napr. frekventanti vzdelávacích programov, účastníci sociálnych programov), pričom platí, že na každého účastníka projektu sa viažu výdavky projektu. Účastníkmi projektu nie sú </w:t>
      </w:r>
      <w:r w:rsidR="00BF4149" w:rsidRPr="007A5085">
        <w:rPr>
          <w:rFonts w:cs="Arial"/>
          <w:szCs w:val="19"/>
          <w:lang w:val="sk-SK"/>
        </w:rPr>
        <w:t>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r w:rsidR="001E445D">
        <w:rPr>
          <w:lang w:val="sk-SK"/>
        </w:rPr>
        <w:t>;</w:t>
      </w:r>
      <w:r w:rsidR="00B04438" w:rsidRPr="0073389C">
        <w:rPr>
          <w:lang w:val="sk-SK"/>
        </w:rPr>
        <w:br/>
      </w:r>
    </w:p>
    <w:p w14:paraId="428E549F" w14:textId="77777777" w:rsidR="00D55D90" w:rsidRDefault="00AE5A8F" w:rsidP="009A78AB">
      <w:pPr>
        <w:pStyle w:val="Bulletslevel1"/>
        <w:numPr>
          <w:ilvl w:val="1"/>
          <w:numId w:val="31"/>
        </w:numPr>
        <w:spacing w:after="120" w:line="288" w:lineRule="auto"/>
        <w:ind w:left="568" w:hanging="284"/>
        <w:jc w:val="both"/>
        <w:rPr>
          <w:rFonts w:cs="Arial"/>
          <w:szCs w:val="19"/>
          <w:lang w:val="sk-SK"/>
        </w:rPr>
      </w:pPr>
      <w:r w:rsidRPr="0073389C">
        <w:rPr>
          <w:rFonts w:cs="Arial"/>
          <w:b/>
          <w:szCs w:val="19"/>
          <w:lang w:val="sk-SK"/>
        </w:rPr>
        <w:t>Účelnosť</w:t>
      </w:r>
      <w:r w:rsidRPr="0073389C">
        <w:rPr>
          <w:rFonts w:cs="Arial"/>
          <w:szCs w:val="19"/>
          <w:lang w:val="sk-SK"/>
        </w:rPr>
        <w:t xml:space="preserve"> - vzťah medzi určeným účelom </w:t>
      </w:r>
      <w:r w:rsidR="00BA4127">
        <w:rPr>
          <w:rFonts w:cs="Arial"/>
          <w:szCs w:val="19"/>
          <w:lang w:val="sk-SK"/>
        </w:rPr>
        <w:t xml:space="preserve">použitia verejných financií </w:t>
      </w:r>
      <w:r w:rsidRPr="0073389C">
        <w:rPr>
          <w:rFonts w:cs="Arial"/>
          <w:szCs w:val="19"/>
          <w:lang w:val="sk-SK"/>
        </w:rPr>
        <w:t xml:space="preserve"> a skutočným účelom ich</w:t>
      </w:r>
      <w:r w:rsidR="00BA4127">
        <w:rPr>
          <w:rFonts w:cs="Arial"/>
          <w:szCs w:val="19"/>
          <w:lang w:val="sk-SK"/>
        </w:rPr>
        <w:t xml:space="preserve"> použitia. Na úrovni projektu sa účelnosťou rozumie </w:t>
      </w:r>
      <w:r w:rsidR="00BA4127" w:rsidRPr="00D55D90">
        <w:rPr>
          <w:rFonts w:cs="Arial"/>
          <w:szCs w:val="19"/>
          <w:lang w:val="sk-SK"/>
        </w:rPr>
        <w:t>priam</w:t>
      </w:r>
      <w:r w:rsidR="00A82239" w:rsidRPr="00D55D90">
        <w:rPr>
          <w:rFonts w:cs="Arial"/>
          <w:szCs w:val="19"/>
          <w:lang w:val="sk-SK"/>
        </w:rPr>
        <w:t>a</w:t>
      </w:r>
      <w:r w:rsidR="00BA4127">
        <w:rPr>
          <w:rFonts w:cs="Arial"/>
          <w:szCs w:val="19"/>
          <w:lang w:val="sk-SK"/>
        </w:rPr>
        <w:t xml:space="preserve"> väzba na projekt a nevyhnutnosť pre realizáciu projektu</w:t>
      </w:r>
      <w:r w:rsidR="00D55D90">
        <w:rPr>
          <w:rFonts w:cs="Arial"/>
          <w:szCs w:val="19"/>
          <w:lang w:val="sk-SK"/>
        </w:rPr>
        <w:t>;</w:t>
      </w:r>
    </w:p>
    <w:p w14:paraId="6951339F" w14:textId="77777777" w:rsidR="00346DA0" w:rsidRPr="00BD3255" w:rsidRDefault="00346DA0" w:rsidP="00BD3255">
      <w:pPr>
        <w:pStyle w:val="Bulletslevel1"/>
        <w:numPr>
          <w:ilvl w:val="1"/>
          <w:numId w:val="31"/>
        </w:numPr>
        <w:spacing w:after="120" w:line="288" w:lineRule="auto"/>
        <w:ind w:left="568" w:hanging="284"/>
        <w:jc w:val="both"/>
        <w:rPr>
          <w:rFonts w:cs="Arial"/>
          <w:szCs w:val="19"/>
          <w:lang w:val="sk-SK"/>
        </w:rPr>
      </w:pPr>
      <w:r w:rsidRPr="0073389C">
        <w:rPr>
          <w:rFonts w:cs="Arial"/>
          <w:b/>
          <w:szCs w:val="19"/>
          <w:lang w:val="sk-SK"/>
        </w:rPr>
        <w:t>Účinnosť</w:t>
      </w:r>
      <w:r w:rsidRPr="0073389C">
        <w:rPr>
          <w:rFonts w:cs="Arial"/>
          <w:szCs w:val="19"/>
          <w:lang w:val="sk-SK"/>
        </w:rPr>
        <w:t xml:space="preserve"> -</w:t>
      </w:r>
      <w:r w:rsidR="00B970FB">
        <w:rPr>
          <w:rFonts w:cs="Arial"/>
          <w:szCs w:val="19"/>
          <w:lang w:val="sk-SK"/>
        </w:rPr>
        <w:t xml:space="preserve"> </w:t>
      </w:r>
      <w:r w:rsidR="00B970FB" w:rsidRPr="00F435FD">
        <w:rPr>
          <w:lang w:val="sk-SK"/>
        </w:rPr>
        <w:t>plnenie určených cieľov a dosahovanie plánovaných výsledkov vzhľadom na použité verejné financie</w:t>
      </w:r>
      <w:r w:rsidRPr="0073389C">
        <w:rPr>
          <w:rFonts w:cs="Arial"/>
          <w:szCs w:val="19"/>
          <w:lang w:val="sk-SK"/>
        </w:rPr>
        <w:t>. Na úrovni projektu sa účinnosťou rozumie vzťah medzi plánovanými výstupmi projektu a skutočnými výstupmi projektu;</w:t>
      </w:r>
      <w:r w:rsidR="001212D6" w:rsidRPr="007556CE">
        <w:rPr>
          <w:b/>
          <w:lang w:val="sk-SK"/>
        </w:rPr>
        <w:t xml:space="preserve"> </w:t>
      </w:r>
    </w:p>
    <w:p w14:paraId="6B364F1F" w14:textId="77777777" w:rsidR="00460378" w:rsidRPr="00BD3255" w:rsidRDefault="00460378" w:rsidP="00460378">
      <w:pPr>
        <w:numPr>
          <w:ilvl w:val="0"/>
          <w:numId w:val="31"/>
        </w:numPr>
        <w:spacing w:after="120"/>
        <w:ind w:left="567" w:hanging="283"/>
        <w:jc w:val="both"/>
        <w:rPr>
          <w:rFonts w:eastAsia="Times" w:cs="Arial"/>
          <w:color w:val="000000"/>
          <w:szCs w:val="19"/>
          <w:lang w:eastAsia="x-none"/>
        </w:rPr>
      </w:pPr>
      <w:r w:rsidRPr="002C7667">
        <w:rPr>
          <w:rFonts w:cs="Arial"/>
          <w:b/>
          <w:szCs w:val="16"/>
        </w:rPr>
        <w:t>Účtovný</w:t>
      </w:r>
      <w:r w:rsidRPr="002C7667">
        <w:rPr>
          <w:rFonts w:cs="Arial"/>
          <w:b/>
          <w:bCs/>
          <w:szCs w:val="16"/>
        </w:rPr>
        <w:t xml:space="preserve"> doklad</w:t>
      </w:r>
      <w:r w:rsidRPr="00BA5790">
        <w:rPr>
          <w:rFonts w:cs="Arial"/>
          <w:szCs w:val="16"/>
        </w:rPr>
        <w:t xml:space="preserve"> </w:t>
      </w:r>
      <w:r w:rsidRPr="00BD3255">
        <w:rPr>
          <w:rFonts w:eastAsia="Times" w:cs="Arial"/>
          <w:color w:val="000000"/>
          <w:szCs w:val="19"/>
          <w:lang w:eastAsia="x-none"/>
        </w:rPr>
        <w:t>– doklad definovaný v § 10 ods. 1 zákona č. 431/2002 Z. z. o účtovníctve. Na účely predkladania žiadostí o platbu (predfinancovanie, refundácia – priebežná platba, zúčtovanie zálohovej platby) sa vyžaduje splnenie náležitostí definovaných v § 10 ods. 1 písm</w:t>
      </w:r>
      <w:r w:rsidR="006C1E93">
        <w:rPr>
          <w:rFonts w:eastAsia="Times" w:cs="Arial"/>
          <w:color w:val="000000"/>
          <w:szCs w:val="19"/>
          <w:lang w:eastAsia="x-none"/>
        </w:rPr>
        <w:t>ena</w:t>
      </w:r>
      <w:r w:rsidRPr="00BD3255">
        <w:rPr>
          <w:rFonts w:eastAsia="Times" w:cs="Arial"/>
          <w:color w:val="000000"/>
          <w:szCs w:val="19"/>
          <w:lang w:eastAsia="x-none"/>
        </w:rPr>
        <w:t>. a) až f) predmetného zákona, pričom za dostatočné splnenie náležitosti podľa písm. f) sa považuje vyhlásenie prijímateľa v žiadosti o platbu v časti Čestné vyhlásenie.</w:t>
      </w:r>
    </w:p>
    <w:p w14:paraId="1D865BD7" w14:textId="77777777" w:rsidR="00460378" w:rsidRPr="00BD3255" w:rsidRDefault="00460378" w:rsidP="00460378">
      <w:pPr>
        <w:spacing w:after="120"/>
        <w:ind w:left="567"/>
        <w:jc w:val="both"/>
        <w:rPr>
          <w:rFonts w:eastAsia="Times" w:cs="Arial"/>
          <w:color w:val="000000"/>
          <w:szCs w:val="19"/>
          <w:lang w:eastAsia="x-none"/>
        </w:rPr>
      </w:pPr>
      <w:r w:rsidRPr="00BD3255">
        <w:rPr>
          <w:rFonts w:eastAsia="Times" w:cs="Arial"/>
          <w:color w:val="000000"/>
          <w:szCs w:val="19"/>
          <w:lang w:eastAsia="x-none"/>
        </w:rPr>
        <w:t xml:space="preserve">V súvislosti s postúpením pohľadávky sa z pohľadu splnenia požiadaviek nariadenia Európskeho parlamentu a Rady (EÚ) č. 1303/2013 za účtovný doklad, ktorého dôkazná hodnota je rovnocenná faktúram, považuje aj doklad preukazujúci vykonanie započítania pohľadávky a záväzku. </w:t>
      </w:r>
    </w:p>
    <w:p w14:paraId="467DF915" w14:textId="77777777" w:rsidR="00460378" w:rsidRPr="00460378" w:rsidRDefault="00460378" w:rsidP="00460378">
      <w:pPr>
        <w:pStyle w:val="Bulletslevel1"/>
        <w:spacing w:after="120" w:line="288" w:lineRule="auto"/>
        <w:ind w:left="567" w:firstLine="0"/>
        <w:jc w:val="both"/>
        <w:rPr>
          <w:rFonts w:cs="Arial"/>
          <w:szCs w:val="19"/>
          <w:lang w:val="sk-SK"/>
        </w:rPr>
      </w:pPr>
      <w:r w:rsidRPr="00BD3255">
        <w:rPr>
          <w:rFonts w:cs="Arial"/>
          <w:szCs w:val="19"/>
          <w:lang w:val="sk-SK"/>
        </w:rPr>
        <w:t>Rozdielne od prvej vety tejto definície sa, na účely predkladania žiadosti o platbu v prípade využívania preddavkových platieb, za účtovný doklad považuje doklad (tzv. zálohová alebo preddavková faktúra), na základe ktorého je uhrádzaná preddavková platba prijímateľom dodávateľovi / zhotoviteľovi.</w:t>
      </w:r>
    </w:p>
    <w:p w14:paraId="69C97A63" w14:textId="77777777" w:rsidR="006C44C7" w:rsidRPr="007556CE" w:rsidRDefault="00AE5A8F" w:rsidP="001212D6">
      <w:pPr>
        <w:pStyle w:val="Bulletslevel1"/>
        <w:spacing w:after="120" w:line="288" w:lineRule="auto"/>
        <w:ind w:left="568" w:hanging="284"/>
        <w:jc w:val="both"/>
        <w:rPr>
          <w:lang w:val="sk-SK"/>
        </w:rPr>
      </w:pPr>
      <w:r w:rsidRPr="0073389C">
        <w:rPr>
          <w:rFonts w:cs="Arial"/>
          <w:b/>
          <w:szCs w:val="19"/>
          <w:lang w:val="sk-SK"/>
        </w:rPr>
        <w:t>Udržateľnosť projektu</w:t>
      </w:r>
      <w:r w:rsidRPr="0073389C">
        <w:rPr>
          <w:rFonts w:cs="Arial"/>
          <w:szCs w:val="19"/>
          <w:lang w:val="sk-SK"/>
        </w:rPr>
        <w:t xml:space="preserve"> - udržanie (zachovanie) výsledkov realizovaného projektu definovaných prostredníctvom merateľných ukazovateľov </w:t>
      </w:r>
      <w:r w:rsidR="00A95A3E">
        <w:rPr>
          <w:rFonts w:cs="Arial"/>
          <w:szCs w:val="19"/>
          <w:lang w:val="sk-SK"/>
        </w:rPr>
        <w:t xml:space="preserve">projektu </w:t>
      </w:r>
      <w:r w:rsidRPr="0073389C">
        <w:rPr>
          <w:rFonts w:cs="Arial"/>
          <w:szCs w:val="19"/>
          <w:lang w:val="sk-SK"/>
        </w:rPr>
        <w:t xml:space="preserve">pri dodržaní podmienky vyplývajúcej z čl. </w:t>
      </w:r>
      <w:r w:rsidR="00A27619" w:rsidRPr="0073389C">
        <w:rPr>
          <w:rFonts w:cs="Arial"/>
          <w:szCs w:val="19"/>
          <w:lang w:val="sk-SK"/>
        </w:rPr>
        <w:t xml:space="preserve">71 </w:t>
      </w:r>
      <w:r w:rsidRPr="0073389C">
        <w:rPr>
          <w:rFonts w:cs="Arial"/>
          <w:szCs w:val="19"/>
          <w:lang w:val="sk-SK"/>
        </w:rPr>
        <w:t xml:space="preserve">ods. 1 všeobecného nariadenia vyplýva podmienka, v zmysle ktorej nemôže počas obdobia 5 rokov </w:t>
      </w:r>
      <w:r w:rsidR="00A27619" w:rsidRPr="0073389C">
        <w:rPr>
          <w:rFonts w:cs="Arial"/>
          <w:szCs w:val="19"/>
          <w:lang w:val="sk-SK"/>
        </w:rPr>
        <w:t xml:space="preserve">(resp. 3 rokov v prípade MSP, alebo v období stanovenom v pravidlách o štátnej pomoci) </w:t>
      </w:r>
      <w:r w:rsidRPr="0073389C">
        <w:rPr>
          <w:rFonts w:cs="Arial"/>
          <w:szCs w:val="19"/>
          <w:lang w:val="sk-SK"/>
        </w:rPr>
        <w:t xml:space="preserve">od </w:t>
      </w:r>
      <w:r w:rsidR="00DC55DD" w:rsidRPr="0073389C">
        <w:rPr>
          <w:rFonts w:cs="Arial"/>
          <w:szCs w:val="19"/>
          <w:lang w:val="sk-SK"/>
        </w:rPr>
        <w:t xml:space="preserve">schválenia </w:t>
      </w:r>
      <w:r w:rsidRPr="0073389C">
        <w:rPr>
          <w:rFonts w:cs="Arial"/>
          <w:szCs w:val="19"/>
          <w:lang w:val="sk-SK"/>
        </w:rPr>
        <w:t>záverečnej platby prijímateľovi dôjsť k</w:t>
      </w:r>
      <w:r w:rsidR="00DC55DD" w:rsidRPr="0073389C">
        <w:rPr>
          <w:rFonts w:cs="Arial"/>
          <w:szCs w:val="19"/>
          <w:lang w:val="sk-SK"/>
        </w:rPr>
        <w:t>:</w:t>
      </w:r>
      <w:r w:rsidRPr="0073389C">
        <w:rPr>
          <w:rFonts w:cs="Arial"/>
          <w:szCs w:val="19"/>
          <w:lang w:val="sk-SK"/>
        </w:rPr>
        <w:t xml:space="preserve"> skončeniu alebo premiestneniu výrobnej činnosti mimo oblasti programu; </w:t>
      </w:r>
      <w:r w:rsidR="00DC55DD" w:rsidRPr="0073389C">
        <w:rPr>
          <w:rFonts w:cs="Arial"/>
          <w:szCs w:val="19"/>
          <w:lang w:val="sk-SK"/>
        </w:rPr>
        <w:t>k zmene</w:t>
      </w:r>
      <w:r w:rsidRPr="0073389C">
        <w:rPr>
          <w:rFonts w:cs="Arial"/>
          <w:szCs w:val="19"/>
          <w:lang w:val="sk-SK"/>
        </w:rPr>
        <w:t xml:space="preserve"> vlastníctva položky infraštruktúry, ktorá poskytuje firme alebo orgánu verejnej moci</w:t>
      </w:r>
      <w:r w:rsidR="00DC55DD" w:rsidRPr="0073389C">
        <w:rPr>
          <w:rFonts w:cs="Arial"/>
          <w:szCs w:val="19"/>
          <w:lang w:val="sk-SK"/>
        </w:rPr>
        <w:t xml:space="preserve"> neoprávnené zvýhodnenie; </w:t>
      </w:r>
      <w:r w:rsidRPr="0073389C">
        <w:rPr>
          <w:rFonts w:cs="Arial"/>
          <w:szCs w:val="19"/>
          <w:lang w:val="sk-SK"/>
        </w:rPr>
        <w:t>podstat</w:t>
      </w:r>
      <w:r w:rsidR="00DC55DD" w:rsidRPr="0073389C">
        <w:rPr>
          <w:rFonts w:cs="Arial"/>
          <w:szCs w:val="19"/>
          <w:lang w:val="sk-SK"/>
        </w:rPr>
        <w:t>nej zmene</w:t>
      </w:r>
      <w:r w:rsidRPr="0073389C">
        <w:rPr>
          <w:rFonts w:cs="Arial"/>
          <w:szCs w:val="19"/>
          <w:lang w:val="sk-SK"/>
        </w:rPr>
        <w:t xml:space="preserve">, ktorá ovplyvňuje povahu operácie, ciele alebo podmienky realizácie, čo by spôsobilo narušenie jej pôvodných </w:t>
      </w:r>
      <w:r w:rsidR="00DC55DD" w:rsidRPr="0073389C">
        <w:rPr>
          <w:rFonts w:cs="Arial"/>
          <w:szCs w:val="19"/>
          <w:lang w:val="sk-SK"/>
        </w:rPr>
        <w:t>cieľov;</w:t>
      </w:r>
    </w:p>
    <w:p w14:paraId="7169070C"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Úhrada účtovného dokladu</w:t>
      </w:r>
      <w:r w:rsidRPr="0073389C">
        <w:rPr>
          <w:rFonts w:cs="Arial"/>
          <w:szCs w:val="19"/>
          <w:lang w:val="sk-SK"/>
        </w:rPr>
        <w:t xml:space="preserve"> – predstavuje úhradu záväzku alebo pohľadávky prijímateľa/riadiaceho orgánu/platobnej jednotky/certifikačného orgánu. V súvislosti so vzájomným započítaním pohľadávky a záväzku, záväzok prijímateľa (napr. z titulu nezrovnalosti) vysporiadaný formou vzájomného započítania pohľadávky a záväzku sa považuje za zaplatený momentom schválenia zníženej pohľadávky prijímateľa z poskytnutého nenávratného finančného príspevku v súhrnnej žiadosti o</w:t>
      </w:r>
      <w:r w:rsidR="00DC55DD" w:rsidRPr="0073389C">
        <w:rPr>
          <w:rFonts w:cs="Arial"/>
          <w:szCs w:val="19"/>
          <w:lang w:val="sk-SK"/>
        </w:rPr>
        <w:t> </w:t>
      </w:r>
      <w:r w:rsidRPr="0073389C">
        <w:rPr>
          <w:rFonts w:cs="Arial"/>
          <w:szCs w:val="19"/>
          <w:lang w:val="sk-SK"/>
        </w:rPr>
        <w:t>platbu</w:t>
      </w:r>
      <w:r w:rsidR="00DC55DD" w:rsidRPr="0073389C">
        <w:rPr>
          <w:rFonts w:cs="Arial"/>
          <w:szCs w:val="19"/>
          <w:lang w:val="sk-SK"/>
        </w:rPr>
        <w:t>;</w:t>
      </w:r>
    </w:p>
    <w:p w14:paraId="6540447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Ukončenie realizácie</w:t>
      </w:r>
      <w:r w:rsidR="00821A36" w:rsidRPr="0073389C">
        <w:rPr>
          <w:rFonts w:cs="Arial"/>
          <w:b/>
          <w:szCs w:val="19"/>
          <w:lang w:val="sk-SK"/>
        </w:rPr>
        <w:t xml:space="preserve"> hlavných</w:t>
      </w:r>
      <w:r w:rsidRPr="0073389C">
        <w:rPr>
          <w:rFonts w:cs="Arial"/>
          <w:b/>
          <w:szCs w:val="19"/>
          <w:lang w:val="sk-SK"/>
        </w:rPr>
        <w:t xml:space="preserve"> aktivít projektu</w:t>
      </w:r>
      <w:r w:rsidRPr="0073389C">
        <w:rPr>
          <w:rFonts w:cs="Arial"/>
          <w:szCs w:val="19"/>
          <w:lang w:val="sk-SK"/>
        </w:rPr>
        <w:t xml:space="preserve"> - </w:t>
      </w:r>
      <w:r w:rsidR="00821A36" w:rsidRPr="0073389C">
        <w:rPr>
          <w:rFonts w:cs="Arial"/>
          <w:szCs w:val="19"/>
          <w:lang w:val="sk-SK"/>
        </w:rPr>
        <w:t xml:space="preserve">predstavuje ukončenie tzv. fyzickej realizácie </w:t>
      </w:r>
      <w:r w:rsidR="00E55ACE" w:rsidRPr="0073389C">
        <w:rPr>
          <w:rFonts w:cs="Arial"/>
          <w:szCs w:val="19"/>
          <w:lang w:val="sk-SK"/>
        </w:rPr>
        <w:t>p</w:t>
      </w:r>
      <w:r w:rsidR="00821A36" w:rsidRPr="0073389C">
        <w:rPr>
          <w:rFonts w:cs="Arial"/>
          <w:szCs w:val="19"/>
          <w:lang w:val="sk-SK"/>
        </w:rPr>
        <w:t xml:space="preserve">rojektu. Realizácia hlavných aktivít </w:t>
      </w:r>
      <w:r w:rsidR="00E55ACE" w:rsidRPr="0073389C">
        <w:rPr>
          <w:rFonts w:cs="Arial"/>
          <w:szCs w:val="19"/>
          <w:lang w:val="sk-SK"/>
        </w:rPr>
        <w:t>p</w:t>
      </w:r>
      <w:r w:rsidR="00821A36" w:rsidRPr="0073389C">
        <w:rPr>
          <w:rFonts w:cs="Arial"/>
          <w:szCs w:val="19"/>
          <w:lang w:val="sk-SK"/>
        </w:rPr>
        <w:t xml:space="preserve">rojektu sa považuje za ukončenú v kalendárny deň, kedy </w:t>
      </w:r>
      <w:r w:rsidR="00E55ACE" w:rsidRPr="0073389C">
        <w:rPr>
          <w:rFonts w:cs="Arial"/>
          <w:szCs w:val="19"/>
          <w:lang w:val="sk-SK"/>
        </w:rPr>
        <w:t>p</w:t>
      </w:r>
      <w:r w:rsidR="00821A36" w:rsidRPr="0073389C">
        <w:rPr>
          <w:rFonts w:cs="Arial"/>
          <w:szCs w:val="19"/>
          <w:lang w:val="sk-SK"/>
        </w:rPr>
        <w:t>rijímateľ kumulatívne splní podmienky uvedené v</w:t>
      </w:r>
      <w:r w:rsidR="006C7043">
        <w:rPr>
          <w:rFonts w:cs="Arial"/>
          <w:szCs w:val="19"/>
          <w:lang w:val="sk-SK"/>
        </w:rPr>
        <w:t>o</w:t>
      </w:r>
      <w:r w:rsidR="00821A36" w:rsidRPr="0073389C">
        <w:rPr>
          <w:rFonts w:cs="Arial"/>
          <w:szCs w:val="19"/>
          <w:lang w:val="sk-SK"/>
        </w:rPr>
        <w:t xml:space="preserve"> VZP </w:t>
      </w:r>
      <w:r w:rsidR="00E55ACE" w:rsidRPr="0073389C">
        <w:rPr>
          <w:rFonts w:cs="Arial"/>
          <w:szCs w:val="19"/>
          <w:lang w:val="sk-SK"/>
        </w:rPr>
        <w:t>z</w:t>
      </w:r>
      <w:r w:rsidR="00821A36" w:rsidRPr="0073389C">
        <w:rPr>
          <w:rFonts w:cs="Arial"/>
          <w:szCs w:val="19"/>
          <w:lang w:val="sk-SK"/>
        </w:rPr>
        <w:t>mluvy o NFP čl. 1 ods. 3</w:t>
      </w:r>
      <w:r w:rsidR="00480D9E">
        <w:rPr>
          <w:rFonts w:cs="Arial"/>
          <w:szCs w:val="19"/>
          <w:lang w:val="sk-SK"/>
        </w:rPr>
        <w:t xml:space="preserve"> a</w:t>
      </w:r>
      <w:r w:rsidR="00F93F4E">
        <w:rPr>
          <w:rFonts w:cs="Arial"/>
          <w:szCs w:val="19"/>
          <w:lang w:val="sk-SK"/>
        </w:rPr>
        <w:t> podmienky uvedené v</w:t>
      </w:r>
      <w:r w:rsidR="00586BA1">
        <w:rPr>
          <w:rFonts w:cs="Arial"/>
          <w:szCs w:val="19"/>
          <w:lang w:val="sk-SK"/>
        </w:rPr>
        <w:t>o</w:t>
      </w:r>
      <w:r w:rsidR="00F93F4E">
        <w:rPr>
          <w:rFonts w:cs="Arial"/>
          <w:szCs w:val="19"/>
          <w:lang w:val="sk-SK"/>
        </w:rPr>
        <w:t xml:space="preserve"> </w:t>
      </w:r>
      <w:r w:rsidR="00480D9E">
        <w:rPr>
          <w:rFonts w:cs="Arial"/>
          <w:szCs w:val="19"/>
          <w:lang w:val="sk-SK"/>
        </w:rPr>
        <w:t xml:space="preserve">VP </w:t>
      </w:r>
      <w:r w:rsidR="00F93F4E">
        <w:rPr>
          <w:rFonts w:cs="Arial"/>
          <w:szCs w:val="19"/>
          <w:lang w:val="sk-SK"/>
        </w:rPr>
        <w:t>č</w:t>
      </w:r>
      <w:r w:rsidR="00480D9E">
        <w:rPr>
          <w:rFonts w:cs="Arial"/>
          <w:szCs w:val="19"/>
          <w:lang w:val="sk-SK"/>
        </w:rPr>
        <w:t>l.1 ods.3</w:t>
      </w:r>
      <w:r w:rsidR="00821A36" w:rsidRPr="0073389C">
        <w:rPr>
          <w:rFonts w:cs="Arial"/>
          <w:szCs w:val="19"/>
          <w:lang w:val="sk-SK"/>
        </w:rPr>
        <w:t>)</w:t>
      </w:r>
      <w:r w:rsidR="001E445D">
        <w:rPr>
          <w:rFonts w:cs="Arial"/>
          <w:szCs w:val="19"/>
          <w:lang w:val="sk-SK"/>
        </w:rPr>
        <w:t>;</w:t>
      </w:r>
    </w:p>
    <w:p w14:paraId="6D8F01F6" w14:textId="77777777" w:rsidR="00F6246B" w:rsidRPr="0073389C" w:rsidRDefault="00F6246B" w:rsidP="007B5322">
      <w:pPr>
        <w:pStyle w:val="Bulletslevel1"/>
        <w:spacing w:after="120" w:line="288" w:lineRule="auto"/>
        <w:ind w:left="568" w:hanging="284"/>
        <w:jc w:val="both"/>
        <w:rPr>
          <w:rFonts w:cs="Arial"/>
          <w:color w:val="231F20"/>
          <w:szCs w:val="19"/>
          <w:lang w:val="sk-SK"/>
        </w:rPr>
      </w:pPr>
      <w:r w:rsidRPr="0073389C">
        <w:rPr>
          <w:rFonts w:cs="Arial"/>
          <w:b/>
          <w:szCs w:val="19"/>
          <w:lang w:val="sk-SK"/>
        </w:rPr>
        <w:t xml:space="preserve">Užívateľ - </w:t>
      </w:r>
      <w:r w:rsidRPr="0073389C">
        <w:rPr>
          <w:rFonts w:cs="Arial"/>
          <w:szCs w:val="19"/>
          <w:lang w:val="sk-SK"/>
        </w:rPr>
        <w:t>osoba, ktorej prijímateľ alebo partner poskytuje príspevok alebo jeho časť za podmienok určených vo výzve alebo vo vyzvaní pre národný proje</w:t>
      </w:r>
      <w:r w:rsidR="005C67A9" w:rsidRPr="0073389C">
        <w:rPr>
          <w:rFonts w:cs="Arial"/>
          <w:szCs w:val="19"/>
          <w:lang w:val="sk-SK"/>
        </w:rPr>
        <w:t>k</w:t>
      </w:r>
      <w:r w:rsidRPr="0073389C">
        <w:rPr>
          <w:rFonts w:cs="Arial"/>
          <w:szCs w:val="19"/>
          <w:lang w:val="sk-SK"/>
        </w:rPr>
        <w:t>t na základe predchádzajúceho písomného súhlasu poskytovateľa a v súlade so zmluvou uzavretou medzi prijímateľom a užívateľ</w:t>
      </w:r>
      <w:r w:rsidR="00DC55DD" w:rsidRPr="0073389C">
        <w:rPr>
          <w:rFonts w:cs="Arial"/>
          <w:szCs w:val="19"/>
          <w:lang w:val="sk-SK"/>
        </w:rPr>
        <w:t>om alebo partnerom a užívateľom;</w:t>
      </w:r>
    </w:p>
    <w:p w14:paraId="224B22D2" w14:textId="77777777" w:rsidR="00821A36" w:rsidRPr="0073389C" w:rsidRDefault="00821A36" w:rsidP="007B5322">
      <w:pPr>
        <w:pStyle w:val="Bulletslevel1"/>
        <w:spacing w:after="120" w:line="288" w:lineRule="auto"/>
        <w:ind w:left="568" w:hanging="284"/>
        <w:jc w:val="both"/>
        <w:rPr>
          <w:rFonts w:cs="Arial"/>
          <w:szCs w:val="19"/>
          <w:lang w:val="sk-SK"/>
        </w:rPr>
      </w:pPr>
      <w:r w:rsidRPr="0073389C">
        <w:rPr>
          <w:rFonts w:cs="Arial"/>
          <w:b/>
          <w:szCs w:val="19"/>
          <w:lang w:val="sk-SK"/>
        </w:rPr>
        <w:t>Verejné obstarávanie alebo VO</w:t>
      </w:r>
      <w:r w:rsidRPr="0073389C">
        <w:rPr>
          <w:rFonts w:cs="Arial"/>
          <w:szCs w:val="19"/>
          <w:lang w:val="sk-SK"/>
        </w:rPr>
        <w:t xml:space="preserve"> – postupy obstarávania služieb, tovarov a stavebných prác v zmysle </w:t>
      </w:r>
      <w:r w:rsidR="008D77CA" w:rsidRPr="0073389C">
        <w:rPr>
          <w:rFonts w:cs="Arial"/>
          <w:szCs w:val="19"/>
          <w:lang w:val="sk-SK"/>
        </w:rPr>
        <w:t>ZVO</w:t>
      </w:r>
      <w:r w:rsidRPr="0073389C">
        <w:rPr>
          <w:rFonts w:cs="Arial"/>
          <w:szCs w:val="19"/>
          <w:lang w:val="sk-SK"/>
        </w:rPr>
        <w:t xml:space="preserve"> v súvislosti s výberom </w:t>
      </w:r>
      <w:r w:rsidR="00E55ACE" w:rsidRPr="0073389C">
        <w:rPr>
          <w:rFonts w:cs="Arial"/>
          <w:szCs w:val="19"/>
          <w:lang w:val="sk-SK"/>
        </w:rPr>
        <w:t>d</w:t>
      </w:r>
      <w:r w:rsidRPr="0073389C">
        <w:rPr>
          <w:rFonts w:cs="Arial"/>
          <w:szCs w:val="19"/>
          <w:lang w:val="sk-SK"/>
        </w:rPr>
        <w:t xml:space="preserve">odávateľa; ak sa v </w:t>
      </w:r>
      <w:r w:rsidR="00E55ACE" w:rsidRPr="0073389C">
        <w:rPr>
          <w:rFonts w:cs="Arial"/>
          <w:szCs w:val="19"/>
          <w:lang w:val="sk-SK"/>
        </w:rPr>
        <w:t>z</w:t>
      </w:r>
      <w:r w:rsidRPr="0073389C">
        <w:rPr>
          <w:rFonts w:cs="Arial"/>
          <w:szCs w:val="19"/>
          <w:lang w:val="sk-SK"/>
        </w:rPr>
        <w:t xml:space="preserve">mluve o NFP uvádza pojem </w:t>
      </w:r>
      <w:r w:rsidR="00E55ACE" w:rsidRPr="0073389C">
        <w:rPr>
          <w:rFonts w:cs="Arial"/>
          <w:szCs w:val="19"/>
          <w:lang w:val="sk-SK"/>
        </w:rPr>
        <w:t>v</w:t>
      </w:r>
      <w:r w:rsidRPr="0073389C">
        <w:rPr>
          <w:rFonts w:cs="Arial"/>
          <w:szCs w:val="19"/>
          <w:lang w:val="sk-SK"/>
        </w:rPr>
        <w:t xml:space="preserve">erejné obstarávanie vo všeobecnom význame obstarávania služieb, tovarov a stavebných prác, t.j. bez ohľadu na konkrétne postupy obstarávania, zahŕňa </w:t>
      </w:r>
      <w:r w:rsidRPr="0073389C">
        <w:rPr>
          <w:rFonts w:cs="Arial"/>
          <w:b/>
          <w:szCs w:val="19"/>
          <w:lang w:val="sk-SK"/>
        </w:rPr>
        <w:t>aj iné druhy obsta</w:t>
      </w:r>
      <w:r w:rsidR="008D77CA" w:rsidRPr="0073389C">
        <w:rPr>
          <w:rFonts w:cs="Arial"/>
          <w:b/>
          <w:szCs w:val="19"/>
          <w:lang w:val="sk-SK"/>
        </w:rPr>
        <w:t>rávania nespadajúce pod Z</w:t>
      </w:r>
      <w:r w:rsidRPr="0073389C">
        <w:rPr>
          <w:rFonts w:cs="Arial"/>
          <w:b/>
          <w:szCs w:val="19"/>
          <w:lang w:val="sk-SK"/>
        </w:rPr>
        <w:t>VO</w:t>
      </w:r>
      <w:r w:rsidRPr="0073389C">
        <w:rPr>
          <w:rFonts w:cs="Arial"/>
          <w:szCs w:val="19"/>
          <w:lang w:val="sk-SK"/>
        </w:rPr>
        <w:t>, ak ich právny poriadok SR pre konkrétny prípad pripúšťa</w:t>
      </w:r>
      <w:r w:rsidR="001E445D">
        <w:rPr>
          <w:rFonts w:cs="Arial"/>
          <w:szCs w:val="19"/>
          <w:lang w:val="sk-SK"/>
        </w:rPr>
        <w:t>;</w:t>
      </w:r>
    </w:p>
    <w:p w14:paraId="37838DDC"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Verejné výdavky -</w:t>
      </w:r>
      <w:r w:rsidRPr="0073389C">
        <w:rPr>
          <w:rFonts w:cs="Arial"/>
          <w:szCs w:val="19"/>
          <w:lang w:val="sk-SK"/>
        </w:rPr>
        <w:t xml:space="preserve"> </w:t>
      </w:r>
      <w:r w:rsidR="002E1D0D" w:rsidRPr="0073389C">
        <w:rPr>
          <w:rFonts w:cs="Arial"/>
          <w:szCs w:val="19"/>
          <w:lang w:val="sk-SK"/>
        </w:rPr>
        <w:t>všetky verejné príspevky na financovanie operácií, ktoré pochádzajú z rozpočtu národných, regionálnych a miestnych orgánov verejnej správy, rozpočtu Európskej únie, rozpočtu verejnoprávnych subjektov alebo rozpočtu združení orgánov verejnej správy alebo verejnoprávnych subjektov a na účely stanovenia podielu spolufinancovania pre program alebo prioritné osi Európskeho sociálneho fondu môže zahŕňať prípadné finančné zdroje, ktorými kolektívne prispeli zamestnávatelia</w:t>
      </w:r>
      <w:r w:rsidRPr="0073389C">
        <w:rPr>
          <w:rFonts w:cs="Arial"/>
          <w:szCs w:val="19"/>
          <w:lang w:val="sk-SK"/>
        </w:rPr>
        <w:t>;</w:t>
      </w:r>
    </w:p>
    <w:p w14:paraId="4CE5F3E8" w14:textId="77777777" w:rsidR="00AE5A8F"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Vlastné zdroje prijímateľa</w:t>
      </w:r>
      <w:r w:rsidR="00C63973" w:rsidRPr="0073389C">
        <w:rPr>
          <w:rFonts w:cs="Arial"/>
          <w:b/>
          <w:szCs w:val="19"/>
          <w:lang w:val="sk-SK"/>
        </w:rPr>
        <w:t xml:space="preserve"> </w:t>
      </w:r>
      <w:r w:rsidRPr="0073389C">
        <w:rPr>
          <w:rFonts w:cs="Arial"/>
          <w:szCs w:val="19"/>
          <w:lang w:val="sk-SK"/>
        </w:rPr>
        <w:t>- finančné a nefinančné zdroje, ktorými sa podieľa prijímateľ na financovaní projektu v stanovenej výške a podiele. Za tieto zdroje sa považujú aj tie zdroje, ktoré prijímateľ získal inak (okrem zdrojov zo štátneho rozpočtu), ako napr. úver z banky alebo príspevok tretej osoby;</w:t>
      </w:r>
    </w:p>
    <w:p w14:paraId="2CCAF3F5" w14:textId="77777777" w:rsidR="00D45062" w:rsidRPr="0073389C" w:rsidRDefault="00D45062" w:rsidP="00BD7F13">
      <w:pPr>
        <w:pStyle w:val="Bulletslevel1"/>
        <w:spacing w:after="120" w:line="288" w:lineRule="auto"/>
        <w:ind w:left="568" w:hanging="284"/>
        <w:jc w:val="both"/>
        <w:rPr>
          <w:lang w:val="sk-SK"/>
        </w:rPr>
      </w:pPr>
      <w:r w:rsidRPr="0073389C">
        <w:rPr>
          <w:b/>
          <w:lang w:val="sk-SK"/>
        </w:rPr>
        <w:t>Výzva na prekladanie žiadosti</w:t>
      </w:r>
      <w:r w:rsidRPr="0073389C">
        <w:rPr>
          <w:lang w:val="sk-SK"/>
        </w:rPr>
        <w:t xml:space="preserve"> alebo </w:t>
      </w:r>
      <w:r w:rsidR="00D76DD9">
        <w:rPr>
          <w:b/>
          <w:lang w:val="sk-SK"/>
        </w:rPr>
        <w:t>v</w:t>
      </w:r>
      <w:r w:rsidRPr="0073389C">
        <w:rPr>
          <w:b/>
          <w:lang w:val="sk-SK"/>
        </w:rPr>
        <w:t>ýzva</w:t>
      </w:r>
      <w:r w:rsidRPr="0073389C">
        <w:rPr>
          <w:lang w:val="sk-SK"/>
        </w:rPr>
        <w:t xml:space="preserve"> - východiskový metodický a odborný podklad zo strany poskytovateľa, na základe ktorého </w:t>
      </w:r>
      <w:r w:rsidR="00BD7F13">
        <w:rPr>
          <w:lang w:val="sk-SK"/>
        </w:rPr>
        <w:t>p</w:t>
      </w:r>
      <w:r w:rsidRPr="0073389C">
        <w:rPr>
          <w:lang w:val="sk-SK"/>
        </w:rPr>
        <w:t xml:space="preserve">rijímateľ v postavení žiadateľa vypracoval a predložil </w:t>
      </w:r>
      <w:r w:rsidR="00BD7F13">
        <w:rPr>
          <w:lang w:val="sk-SK"/>
        </w:rPr>
        <w:t>Žo</w:t>
      </w:r>
      <w:r w:rsidRPr="0073389C">
        <w:rPr>
          <w:lang w:val="sk-SK"/>
        </w:rPr>
        <w:t xml:space="preserve">NFP poskytovateľovi. </w:t>
      </w:r>
      <w:r w:rsidR="00676E31" w:rsidRPr="00377CD0">
        <w:rPr>
          <w:lang w:val="sk-SK"/>
        </w:rPr>
        <w:t>Výzvou sa rozumie aj vyzvanie, ak v prípade tzv. národných projektov nahrádza vyzvanie výzvu v zmysle § 26 ods. 3 Zákona o príspevku z EŠIF a v prípade projektov technickej pomoci v zmysle §28 ods. 1 Zákona o príspevku z EŠIF</w:t>
      </w:r>
      <w:r w:rsidRPr="0073389C">
        <w:rPr>
          <w:lang w:val="sk-SK"/>
        </w:rPr>
        <w:t>;</w:t>
      </w:r>
    </w:p>
    <w:p w14:paraId="00FDCE55"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Zmluva o poskytnutí nenávratného finančného príspevku (ďalej </w:t>
      </w:r>
      <w:r w:rsidR="004508B6" w:rsidRPr="0073389C">
        <w:rPr>
          <w:rFonts w:cs="Arial"/>
          <w:b/>
          <w:szCs w:val="19"/>
          <w:lang w:val="sk-SK"/>
        </w:rPr>
        <w:t>aj</w:t>
      </w:r>
      <w:r w:rsidR="002F1973" w:rsidRPr="0073389C">
        <w:rPr>
          <w:rFonts w:cs="Arial"/>
          <w:b/>
          <w:szCs w:val="19"/>
          <w:lang w:val="sk-SK"/>
        </w:rPr>
        <w:t xml:space="preserve">, </w:t>
      </w:r>
      <w:r w:rsidR="00EA4CB8" w:rsidRPr="0073389C">
        <w:rPr>
          <w:rFonts w:cs="Arial"/>
          <w:b/>
          <w:szCs w:val="19"/>
          <w:lang w:val="sk-SK"/>
        </w:rPr>
        <w:t>„</w:t>
      </w:r>
      <w:r w:rsidR="00E55ACE" w:rsidRPr="0073389C">
        <w:rPr>
          <w:rFonts w:cs="Arial"/>
          <w:b/>
          <w:szCs w:val="19"/>
          <w:lang w:val="sk-SK"/>
        </w:rPr>
        <w:t xml:space="preserve">zmluva </w:t>
      </w:r>
      <w:r w:rsidR="002F1973" w:rsidRPr="0073389C">
        <w:rPr>
          <w:rFonts w:cs="Arial"/>
          <w:b/>
          <w:szCs w:val="19"/>
          <w:lang w:val="sk-SK"/>
        </w:rPr>
        <w:t>o</w:t>
      </w:r>
      <w:r w:rsidR="00EA4CB8" w:rsidRPr="0073389C">
        <w:rPr>
          <w:rFonts w:cs="Arial"/>
          <w:b/>
          <w:szCs w:val="19"/>
          <w:lang w:val="sk-SK"/>
        </w:rPr>
        <w:t> </w:t>
      </w:r>
      <w:r w:rsidR="002F1973" w:rsidRPr="0073389C">
        <w:rPr>
          <w:rFonts w:cs="Arial"/>
          <w:b/>
          <w:szCs w:val="19"/>
          <w:lang w:val="sk-SK"/>
        </w:rPr>
        <w:t>NFP</w:t>
      </w:r>
      <w:r w:rsidR="00EA4CB8" w:rsidRPr="0073389C">
        <w:rPr>
          <w:rFonts w:cs="Arial"/>
          <w:b/>
          <w:szCs w:val="19"/>
          <w:lang w:val="sk-SK"/>
        </w:rPr>
        <w:t>“</w:t>
      </w:r>
      <w:r w:rsidR="002F1973" w:rsidRPr="0073389C">
        <w:rPr>
          <w:rFonts w:cs="Arial"/>
          <w:b/>
          <w:szCs w:val="19"/>
          <w:lang w:val="sk-SK"/>
        </w:rPr>
        <w:t>,</w:t>
      </w:r>
      <w:r w:rsidRPr="0073389C">
        <w:rPr>
          <w:rFonts w:cs="Arial"/>
          <w:b/>
          <w:szCs w:val="19"/>
          <w:lang w:val="sk-SK"/>
        </w:rPr>
        <w:t xml:space="preserve"> prípadne „</w:t>
      </w:r>
      <w:r w:rsidR="00E55ACE" w:rsidRPr="0073389C">
        <w:rPr>
          <w:rFonts w:cs="Arial"/>
          <w:b/>
          <w:szCs w:val="19"/>
          <w:lang w:val="sk-SK"/>
        </w:rPr>
        <w:t>zmluva</w:t>
      </w:r>
      <w:r w:rsidRPr="0073389C">
        <w:rPr>
          <w:rFonts w:cs="Arial"/>
          <w:b/>
          <w:szCs w:val="19"/>
          <w:lang w:val="sk-SK"/>
        </w:rPr>
        <w:t>“)</w:t>
      </w:r>
      <w:r w:rsidRPr="0073389C">
        <w:rPr>
          <w:rFonts w:cs="Arial"/>
          <w:szCs w:val="19"/>
          <w:lang w:val="sk-SK"/>
        </w:rPr>
        <w:t xml:space="preserve"> - podrobná zmluva o podpore projektu financovaného zo štrukturálnych a investičných fondov alebo Kohézneho fondu a štátneho rozpočtu uzatvorená medzi riadiacim orgánom/sprostredkovateľským orgánom a prijímateľom, určujúca podmienky poskytnutia pomoci, ako aj práva a povinnosti zúčastnených strán. Zmluva stanovuje práva a povinnosti zmluvných strán ako aj podmienky platné pre podporu projektu prostriedkami verejných rozpočtov, najmä v súlade so zákonom </w:t>
      </w:r>
      <w:r w:rsidR="008D77CA" w:rsidRPr="0073389C">
        <w:rPr>
          <w:rFonts w:cs="Arial"/>
          <w:szCs w:val="19"/>
          <w:lang w:val="sk-SK"/>
        </w:rPr>
        <w:t>o rozpočtových pravidlách</w:t>
      </w:r>
      <w:r w:rsidR="00292BD2" w:rsidRPr="0073389C">
        <w:rPr>
          <w:rFonts w:cs="Arial"/>
          <w:szCs w:val="19"/>
          <w:lang w:val="sk-SK"/>
        </w:rPr>
        <w:t xml:space="preserve"> a je uzavretá podľa § 269 ods. 2 </w:t>
      </w:r>
      <w:r w:rsidR="008D77CA" w:rsidRPr="0073389C">
        <w:rPr>
          <w:rFonts w:cs="Arial"/>
          <w:szCs w:val="19"/>
          <w:lang w:val="sk-SK"/>
        </w:rPr>
        <w:t xml:space="preserve">obchodného zákonníka a </w:t>
      </w:r>
      <w:r w:rsidR="00292BD2" w:rsidRPr="0073389C">
        <w:rPr>
          <w:rFonts w:cs="Arial"/>
          <w:szCs w:val="19"/>
          <w:lang w:val="sk-SK"/>
        </w:rPr>
        <w:t>podľa §25 zák</w:t>
      </w:r>
      <w:r w:rsidR="008D77CA" w:rsidRPr="0073389C">
        <w:rPr>
          <w:rFonts w:cs="Arial"/>
          <w:szCs w:val="19"/>
          <w:lang w:val="sk-SK"/>
        </w:rPr>
        <w:t>ona o príspevku z</w:t>
      </w:r>
      <w:r w:rsidR="003724F2">
        <w:rPr>
          <w:rFonts w:cs="Arial"/>
          <w:szCs w:val="19"/>
          <w:lang w:val="sk-SK"/>
        </w:rPr>
        <w:t> </w:t>
      </w:r>
      <w:r w:rsidR="008D77CA" w:rsidRPr="0073389C">
        <w:rPr>
          <w:rFonts w:cs="Arial"/>
          <w:szCs w:val="19"/>
          <w:lang w:val="sk-SK"/>
        </w:rPr>
        <w:t>EŠIF</w:t>
      </w:r>
      <w:r w:rsidR="003724F2">
        <w:rPr>
          <w:rFonts w:cs="Arial"/>
          <w:szCs w:val="19"/>
          <w:lang w:val="sk-SK"/>
        </w:rPr>
        <w:t>.</w:t>
      </w:r>
      <w:r w:rsidR="003724F2" w:rsidRPr="003724F2">
        <w:rPr>
          <w:rFonts w:cs="Arial"/>
          <w:szCs w:val="19"/>
          <w:lang w:val="sk-SK"/>
        </w:rPr>
        <w:t xml:space="preserve"> </w:t>
      </w:r>
      <w:r w:rsidR="003724F2">
        <w:rPr>
          <w:rFonts w:cs="Arial"/>
          <w:szCs w:val="19"/>
          <w:lang w:val="sk-SK"/>
        </w:rPr>
        <w:t xml:space="preserve">Pre potreby tohto materiálu sa </w:t>
      </w:r>
      <w:r w:rsidR="003724F2">
        <w:rPr>
          <w:rFonts w:cs="Arial"/>
          <w:szCs w:val="16"/>
          <w:lang w:val="sk-SK"/>
        </w:rPr>
        <w:t>p</w:t>
      </w:r>
      <w:r w:rsidR="003724F2" w:rsidRPr="00932977">
        <w:rPr>
          <w:rFonts w:cs="Arial"/>
          <w:szCs w:val="16"/>
          <w:lang w:val="sk-SK"/>
        </w:rPr>
        <w:t xml:space="preserve">od zmluvou o poskytnutí nenávratného finančného príspevku rozumie aj v relevantných prípadoch "Rozhodnutie o schválení </w:t>
      </w:r>
      <w:r w:rsidR="003724F2">
        <w:rPr>
          <w:rFonts w:cs="Arial"/>
          <w:szCs w:val="16"/>
          <w:lang w:val="sk-SK"/>
        </w:rPr>
        <w:t>žiadosti o nenávratný finančný príspevok</w:t>
      </w:r>
      <w:r w:rsidR="003724F2" w:rsidRPr="00932977">
        <w:rPr>
          <w:rFonts w:cs="Arial"/>
          <w:szCs w:val="16"/>
          <w:lang w:val="sk-SK"/>
        </w:rPr>
        <w:t>"</w:t>
      </w:r>
      <w:r w:rsidR="003724F2" w:rsidRPr="00932977">
        <w:rPr>
          <w:lang w:val="sk-SK"/>
        </w:rPr>
        <w:t>, kedy je poskytovateľ a prijímateľ tá istá osoba</w:t>
      </w:r>
      <w:r w:rsidR="003724F2">
        <w:rPr>
          <w:lang w:val="sk-SK"/>
        </w:rPr>
        <w:t>.</w:t>
      </w:r>
      <w:r w:rsidRPr="0073389C">
        <w:rPr>
          <w:rFonts w:cs="Arial"/>
          <w:szCs w:val="19"/>
          <w:lang w:val="sk-SK"/>
        </w:rPr>
        <w:t>;</w:t>
      </w:r>
    </w:p>
    <w:p w14:paraId="23E13B91"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Zoznam </w:t>
      </w:r>
      <w:r w:rsidR="00E70DF8" w:rsidRPr="0073389C">
        <w:rPr>
          <w:rFonts w:cs="Arial"/>
          <w:b/>
          <w:szCs w:val="19"/>
          <w:lang w:val="sk-SK"/>
        </w:rPr>
        <w:t xml:space="preserve">deklarovaných </w:t>
      </w:r>
      <w:r w:rsidRPr="0073389C">
        <w:rPr>
          <w:rFonts w:cs="Arial"/>
          <w:b/>
          <w:szCs w:val="19"/>
          <w:lang w:val="sk-SK"/>
        </w:rPr>
        <w:t>výdavkov</w:t>
      </w:r>
      <w:r w:rsidRPr="0073389C">
        <w:rPr>
          <w:rFonts w:cs="Arial"/>
          <w:szCs w:val="19"/>
          <w:lang w:val="sk-SK"/>
        </w:rPr>
        <w:t xml:space="preserve"> </w:t>
      </w:r>
      <w:r w:rsidR="001C578C" w:rsidRPr="0073389C">
        <w:rPr>
          <w:rFonts w:cs="Arial"/>
          <w:b/>
          <w:szCs w:val="19"/>
          <w:lang w:val="sk-SK"/>
        </w:rPr>
        <w:t>(ďalej aj „</w:t>
      </w:r>
      <w:r w:rsidR="001C578C">
        <w:rPr>
          <w:rFonts w:cs="Arial"/>
          <w:b/>
          <w:szCs w:val="19"/>
          <w:lang w:val="sk-SK"/>
        </w:rPr>
        <w:t>ZDV</w:t>
      </w:r>
      <w:r w:rsidR="001C578C" w:rsidRPr="0073389C">
        <w:rPr>
          <w:rFonts w:cs="Arial"/>
          <w:b/>
          <w:szCs w:val="19"/>
          <w:lang w:val="sk-SK"/>
        </w:rPr>
        <w:t>“)</w:t>
      </w:r>
      <w:r w:rsidR="008D1907">
        <w:rPr>
          <w:rFonts w:cs="Arial"/>
          <w:b/>
          <w:szCs w:val="19"/>
          <w:lang w:val="sk-SK"/>
        </w:rPr>
        <w:t xml:space="preserve"> </w:t>
      </w:r>
      <w:r w:rsidRPr="0073389C">
        <w:rPr>
          <w:rFonts w:cs="Arial"/>
          <w:szCs w:val="19"/>
          <w:lang w:val="sk-SK"/>
        </w:rPr>
        <w:t>– doklad predkladaný prijímateľom v rámci Operačného programu Efektívna verejná správa, ktorým deklaruje realizované výdavky za príslušné obdobie</w:t>
      </w:r>
      <w:r w:rsidR="00292BD2" w:rsidRPr="0073389C">
        <w:rPr>
          <w:rFonts w:cs="Arial"/>
          <w:szCs w:val="19"/>
          <w:lang w:val="sk-SK"/>
        </w:rPr>
        <w:t>. ZDV tvorí neoddeliteľnú súčasť formuláru žiadosti o platbu</w:t>
      </w:r>
      <w:r w:rsidRPr="0073389C">
        <w:rPr>
          <w:rFonts w:cs="Arial"/>
          <w:szCs w:val="19"/>
          <w:lang w:val="sk-SK"/>
        </w:rPr>
        <w:t>;</w:t>
      </w:r>
    </w:p>
    <w:p w14:paraId="12B6F55C" w14:textId="30E7B114"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Žiadosť o platbu (ďalej aj „ŽoP“)</w:t>
      </w:r>
      <w:r w:rsidR="00CA3154">
        <w:rPr>
          <w:rFonts w:cs="Arial"/>
          <w:b/>
          <w:szCs w:val="19"/>
          <w:lang w:val="sk-SK"/>
        </w:rPr>
        <w:t xml:space="preserve"> </w:t>
      </w:r>
      <w:r w:rsidRPr="0073389C">
        <w:rPr>
          <w:rFonts w:cs="Arial"/>
          <w:szCs w:val="19"/>
          <w:lang w:val="sk-SK"/>
        </w:rPr>
        <w:t xml:space="preserve">- </w:t>
      </w:r>
      <w:r w:rsidR="001A5B5A" w:rsidRPr="000B01F3">
        <w:rPr>
          <w:rFonts w:cs="Arial"/>
          <w:bCs/>
          <w:szCs w:val="16"/>
          <w:lang w:val="sk-SK"/>
        </w:rPr>
        <w:t xml:space="preserve">doklad, na základe ktorého je prijímateľovi / hlavnému prijímateľovi / partnerovi </w:t>
      </w:r>
      <w:r w:rsidR="001A5B5A" w:rsidRPr="000B01F3">
        <w:rPr>
          <w:lang w:val="sk-SK"/>
        </w:rPr>
        <w:t xml:space="preserve">/ sprostredkovateľskému orgánu pre globálny grant </w:t>
      </w:r>
      <w:r w:rsidR="001A5B5A" w:rsidRPr="000B01F3">
        <w:rPr>
          <w:rFonts w:cs="Arial"/>
          <w:bCs/>
          <w:szCs w:val="16"/>
          <w:lang w:val="sk-SK"/>
        </w:rPr>
        <w:t xml:space="preserve">podľa zmluvy o poskytnutí nenávratného finančného príspevku </w:t>
      </w:r>
      <w:r w:rsidR="001A5B5A" w:rsidRPr="000B01F3">
        <w:rPr>
          <w:lang w:val="sk-SK"/>
        </w:rPr>
        <w:t>/ rozhodnutia o schválení žiadosti o nenávratný finančný príspevok / zmluvy medzi sprostredkovateľským orgánom pre globálny grant a riadiacim orgánom</w:t>
      </w:r>
      <w:r w:rsidR="001A5B5A" w:rsidRPr="000B01F3">
        <w:rPr>
          <w:rFonts w:cs="Arial"/>
          <w:bCs/>
          <w:szCs w:val="16"/>
          <w:lang w:val="sk-SK"/>
        </w:rPr>
        <w:t xml:space="preserve"> poskytovaný príspevok, t. j. prostriedky EÚ, štátneho rozpočtu na spolufinancovanie (ak relevantné) a zdroja pro-rata (ak relevantné) v príslušnom pomere. Žiadosť o platbu vypracováva a elektronicky odosiela prostredníctvom elektronického formulára v ITMS vždy prijímateľ / sprostredkovateľský orgán</w:t>
      </w:r>
      <w:r w:rsidR="001A5B5A" w:rsidRPr="004B7505">
        <w:rPr>
          <w:rFonts w:cs="Arial"/>
          <w:bCs/>
          <w:szCs w:val="16"/>
        </w:rPr>
        <w:t xml:space="preserve"> pre globálny grant</w:t>
      </w:r>
      <w:r w:rsidR="00DC55DD" w:rsidRPr="0073389C">
        <w:rPr>
          <w:rFonts w:cs="Arial"/>
          <w:szCs w:val="19"/>
          <w:lang w:val="sk-SK"/>
        </w:rPr>
        <w:t>;</w:t>
      </w:r>
    </w:p>
    <w:p w14:paraId="0FEF7493"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Žiadosť o vrátenie finančných prostriedkov (ďalej aj „Ž</w:t>
      </w:r>
      <w:r w:rsidR="00DC55DD" w:rsidRPr="0073389C">
        <w:rPr>
          <w:rFonts w:cs="Arial"/>
          <w:b/>
          <w:szCs w:val="19"/>
          <w:lang w:val="sk-SK"/>
        </w:rPr>
        <w:t>oV</w:t>
      </w:r>
      <w:r w:rsidRPr="0073389C">
        <w:rPr>
          <w:rFonts w:cs="Arial"/>
          <w:b/>
          <w:szCs w:val="19"/>
          <w:lang w:val="sk-SK"/>
        </w:rPr>
        <w:t>FP“)</w:t>
      </w:r>
      <w:r w:rsidRPr="0073389C">
        <w:rPr>
          <w:rFonts w:cs="Arial"/>
          <w:szCs w:val="19"/>
          <w:lang w:val="sk-SK"/>
        </w:rPr>
        <w:t xml:space="preserve"> - doklad, ktorý pozostáva z formuláru žiadosti o vrátenie finančných prostriedkov a príloh, na ktorého základe má </w:t>
      </w:r>
      <w:r w:rsidR="004D1E44">
        <w:rPr>
          <w:rFonts w:cs="Arial"/>
          <w:szCs w:val="19"/>
          <w:lang w:val="sk-SK"/>
        </w:rPr>
        <w:t>p</w:t>
      </w:r>
      <w:r w:rsidR="004D1E44" w:rsidRPr="0073389C">
        <w:rPr>
          <w:rFonts w:cs="Arial"/>
          <w:szCs w:val="19"/>
          <w:lang w:val="sk-SK"/>
        </w:rPr>
        <w:t xml:space="preserve">rijímateľ </w:t>
      </w:r>
      <w:r w:rsidRPr="0073389C">
        <w:rPr>
          <w:rFonts w:cs="Arial"/>
          <w:szCs w:val="19"/>
          <w:lang w:val="sk-SK"/>
        </w:rPr>
        <w:t>povinnosť</w:t>
      </w:r>
      <w:r w:rsidR="008C5D90">
        <w:rPr>
          <w:rFonts w:cs="Arial"/>
          <w:szCs w:val="19"/>
          <w:lang w:val="sk-SK"/>
        </w:rPr>
        <w:t xml:space="preserve"> </w:t>
      </w:r>
      <w:r w:rsidR="008C5D90" w:rsidRPr="0099542E">
        <w:rPr>
          <w:rFonts w:cs="Arial"/>
          <w:szCs w:val="16"/>
          <w:lang w:val="sk-SK"/>
        </w:rPr>
        <w:t>vysporiadať finančné vzťahy (vzájomne započítať pohľadávku a záväzok z príspevku alebo</w:t>
      </w:r>
      <w:r w:rsidRPr="0073389C">
        <w:rPr>
          <w:rFonts w:cs="Arial"/>
          <w:szCs w:val="19"/>
          <w:lang w:val="sk-SK"/>
        </w:rPr>
        <w:t xml:space="preserve"> vrátiť finančné prostriedky v prís</w:t>
      </w:r>
      <w:r w:rsidR="00DC55DD" w:rsidRPr="0073389C">
        <w:rPr>
          <w:rFonts w:cs="Arial"/>
          <w:szCs w:val="19"/>
          <w:lang w:val="sk-SK"/>
        </w:rPr>
        <w:t xml:space="preserve">lušnom pomere na stanovené </w:t>
      </w:r>
      <w:r w:rsidR="00821A36" w:rsidRPr="0073389C">
        <w:rPr>
          <w:rFonts w:cs="Arial"/>
          <w:szCs w:val="19"/>
          <w:lang w:val="sk-SK"/>
        </w:rPr>
        <w:t xml:space="preserve">bankové </w:t>
      </w:r>
      <w:r w:rsidR="00DC55DD" w:rsidRPr="0073389C">
        <w:rPr>
          <w:rFonts w:cs="Arial"/>
          <w:szCs w:val="19"/>
          <w:lang w:val="sk-SK"/>
        </w:rPr>
        <w:t>účty</w:t>
      </w:r>
      <w:r w:rsidR="008C5D90">
        <w:rPr>
          <w:rFonts w:cs="Arial"/>
          <w:szCs w:val="19"/>
          <w:lang w:val="sk-SK"/>
        </w:rPr>
        <w:t>)</w:t>
      </w:r>
      <w:r w:rsidR="00277B9E">
        <w:rPr>
          <w:rFonts w:cs="Arial"/>
          <w:szCs w:val="19"/>
          <w:lang w:val="sk-SK"/>
        </w:rPr>
        <w:t>.</w:t>
      </w:r>
      <w:r w:rsidR="00821A36" w:rsidRPr="0073389C">
        <w:rPr>
          <w:rFonts w:ascii="Times New Roman" w:hAnsi="Times New Roman"/>
          <w:szCs w:val="19"/>
          <w:lang w:val="sk-SK"/>
        </w:rPr>
        <w:t xml:space="preserve"> </w:t>
      </w:r>
    </w:p>
    <w:p w14:paraId="7057D253" w14:textId="77777777" w:rsidR="00AE5A8F" w:rsidRPr="0073389C" w:rsidRDefault="00AE5A8F" w:rsidP="009F56AB">
      <w:pPr>
        <w:spacing w:line="288" w:lineRule="auto"/>
        <w:rPr>
          <w:rFonts w:eastAsia="Times"/>
          <w:b/>
          <w:color w:val="000000"/>
        </w:rPr>
      </w:pPr>
      <w:r w:rsidRPr="0073389C">
        <w:rPr>
          <w:b/>
        </w:rPr>
        <w:br w:type="page"/>
      </w:r>
    </w:p>
    <w:p w14:paraId="742CB512" w14:textId="77777777" w:rsidR="00AE5A8F" w:rsidRPr="0073389C" w:rsidRDefault="001C1B30" w:rsidP="009F56AB">
      <w:pPr>
        <w:pStyle w:val="Nadpis2"/>
        <w:spacing w:line="288" w:lineRule="auto"/>
        <w:rPr>
          <w:lang w:val="sk-SK"/>
        </w:rPr>
      </w:pPr>
      <w:bookmarkStart w:id="53" w:name="_Toc410907847"/>
      <w:bookmarkStart w:id="54" w:name="_Toc440372857"/>
      <w:bookmarkStart w:id="55" w:name="_Toc94683046"/>
      <w:r>
        <w:rPr>
          <w:lang w:val="sk-SK"/>
        </w:rPr>
        <w:t>Použité s</w:t>
      </w:r>
      <w:r w:rsidR="00AE5A8F" w:rsidRPr="0073389C">
        <w:rPr>
          <w:lang w:val="sk-SK"/>
        </w:rPr>
        <w:t>kratky</w:t>
      </w:r>
      <w:bookmarkEnd w:id="53"/>
      <w:bookmarkEnd w:id="54"/>
      <w:bookmarkEnd w:id="55"/>
    </w:p>
    <w:p w14:paraId="722B5FF5" w14:textId="77777777" w:rsidR="00FE7987" w:rsidRPr="00556189" w:rsidRDefault="00FE7987" w:rsidP="00E135DC">
      <w:pPr>
        <w:pStyle w:val="Bulletslevel1"/>
        <w:spacing w:line="288" w:lineRule="auto"/>
        <w:ind w:left="0" w:firstLine="0"/>
        <w:jc w:val="both"/>
        <w:rPr>
          <w:rFonts w:cs="Arial"/>
          <w:lang w:val="sk-SK"/>
        </w:rPr>
      </w:pPr>
      <w:r>
        <w:rPr>
          <w:rFonts w:cs="Arial"/>
          <w:lang w:val="sk-SK"/>
        </w:rPr>
        <w:t xml:space="preserve">AFK </w:t>
      </w:r>
      <w:r w:rsidR="001C1B30">
        <w:rPr>
          <w:rFonts w:cs="Arial"/>
          <w:lang w:val="sk-SK"/>
        </w:rPr>
        <w:tab/>
      </w:r>
      <w:r w:rsidR="001C1B30">
        <w:rPr>
          <w:rFonts w:cs="Arial"/>
          <w:lang w:val="sk-SK"/>
        </w:rPr>
        <w:tab/>
      </w:r>
      <w:r>
        <w:rPr>
          <w:rFonts w:cs="Arial"/>
          <w:lang w:val="sk-SK"/>
        </w:rPr>
        <w:t xml:space="preserve">Administratívna </w:t>
      </w:r>
      <w:r>
        <w:rPr>
          <w:rFonts w:cs="Arial"/>
          <w:szCs w:val="19"/>
        </w:rPr>
        <w:t>finančná kontrola</w:t>
      </w:r>
    </w:p>
    <w:p w14:paraId="050D33EB" w14:textId="77777777" w:rsidR="00AE5A8F" w:rsidRPr="0073389C" w:rsidRDefault="00AE5A8F" w:rsidP="00E135DC">
      <w:pPr>
        <w:pStyle w:val="Bulletslevel1"/>
        <w:spacing w:line="288" w:lineRule="auto"/>
        <w:ind w:left="0" w:firstLine="0"/>
        <w:jc w:val="both"/>
        <w:rPr>
          <w:rFonts w:cs="Arial"/>
          <w:lang w:val="sk-SK"/>
        </w:rPr>
      </w:pPr>
      <w:r w:rsidRPr="0073389C">
        <w:rPr>
          <w:rFonts w:cs="Arial"/>
          <w:lang w:val="sk-SK"/>
        </w:rPr>
        <w:t>CKO</w:t>
      </w:r>
      <w:r w:rsidR="001C1B30">
        <w:rPr>
          <w:rFonts w:cs="Arial"/>
          <w:lang w:val="sk-SK"/>
        </w:rPr>
        <w:tab/>
      </w:r>
      <w:r w:rsidR="001C1B30">
        <w:rPr>
          <w:rFonts w:cs="Arial"/>
          <w:lang w:val="sk-SK"/>
        </w:rPr>
        <w:tab/>
      </w:r>
      <w:r w:rsidRPr="0073389C">
        <w:rPr>
          <w:rFonts w:cs="Arial"/>
          <w:lang w:val="sk-SK"/>
        </w:rPr>
        <w:t>Centrálny koordinačný orgán</w:t>
      </w:r>
    </w:p>
    <w:p w14:paraId="668D5FDD" w14:textId="77777777" w:rsidR="00AE5A8F" w:rsidRDefault="00AE5A8F" w:rsidP="00E135DC">
      <w:pPr>
        <w:pStyle w:val="Bulletslevel1"/>
        <w:spacing w:line="288" w:lineRule="auto"/>
        <w:ind w:left="0" w:firstLine="0"/>
        <w:jc w:val="both"/>
        <w:rPr>
          <w:rFonts w:cs="Arial"/>
          <w:lang w:val="sk-SK"/>
        </w:rPr>
      </w:pPr>
      <w:r w:rsidRPr="0073389C">
        <w:rPr>
          <w:rFonts w:cs="Arial"/>
          <w:lang w:val="sk-SK"/>
        </w:rPr>
        <w:t>CO</w:t>
      </w:r>
      <w:r w:rsidR="001C1B30">
        <w:rPr>
          <w:rFonts w:cs="Arial"/>
          <w:lang w:val="sk-SK"/>
        </w:rPr>
        <w:tab/>
      </w:r>
      <w:r w:rsidR="001C1B30">
        <w:rPr>
          <w:rFonts w:cs="Arial"/>
          <w:lang w:val="sk-SK"/>
        </w:rPr>
        <w:tab/>
      </w:r>
      <w:r w:rsidRPr="0073389C">
        <w:rPr>
          <w:rFonts w:cs="Arial"/>
          <w:lang w:val="sk-SK"/>
        </w:rPr>
        <w:t>Certifikačný orgán</w:t>
      </w:r>
    </w:p>
    <w:p w14:paraId="58A3828A" w14:textId="77777777" w:rsidR="005C0840" w:rsidRPr="0073389C" w:rsidRDefault="005C0840" w:rsidP="00E135DC">
      <w:pPr>
        <w:pStyle w:val="Bulletslevel1"/>
        <w:spacing w:line="288" w:lineRule="auto"/>
        <w:ind w:left="0" w:firstLine="0"/>
        <w:jc w:val="both"/>
        <w:rPr>
          <w:rFonts w:cs="Arial"/>
          <w:lang w:val="sk-SK"/>
        </w:rPr>
      </w:pPr>
      <w:r>
        <w:rPr>
          <w:rFonts w:cs="Arial"/>
          <w:lang w:val="sk-SK"/>
        </w:rPr>
        <w:t xml:space="preserve">CRZ </w:t>
      </w:r>
      <w:r w:rsidR="001C1B30">
        <w:rPr>
          <w:rFonts w:cs="Arial"/>
          <w:lang w:val="sk-SK"/>
        </w:rPr>
        <w:tab/>
      </w:r>
      <w:r w:rsidR="001C1B30">
        <w:rPr>
          <w:rFonts w:cs="Arial"/>
          <w:lang w:val="sk-SK"/>
        </w:rPr>
        <w:tab/>
      </w:r>
      <w:r>
        <w:rPr>
          <w:rFonts w:cs="Arial"/>
          <w:lang w:val="sk-SK"/>
        </w:rPr>
        <w:t>Centrálny register zmlúv</w:t>
      </w:r>
    </w:p>
    <w:p w14:paraId="13D3DF7F" w14:textId="77777777" w:rsidR="00821A36" w:rsidRDefault="00821A36" w:rsidP="00E135DC">
      <w:pPr>
        <w:pStyle w:val="Bulletslevel1"/>
        <w:spacing w:line="288" w:lineRule="auto"/>
        <w:ind w:left="0" w:firstLine="0"/>
        <w:jc w:val="both"/>
        <w:rPr>
          <w:rFonts w:cs="Arial"/>
          <w:lang w:val="sk-SK"/>
        </w:rPr>
      </w:pPr>
      <w:r w:rsidRPr="0073389C">
        <w:rPr>
          <w:rFonts w:cs="Arial"/>
          <w:lang w:val="sk-SK"/>
        </w:rPr>
        <w:t>DOP</w:t>
      </w:r>
      <w:r w:rsidR="001C1B30">
        <w:rPr>
          <w:rFonts w:cs="Arial"/>
          <w:lang w:val="sk-SK"/>
        </w:rPr>
        <w:tab/>
      </w:r>
      <w:r w:rsidR="001C1B30">
        <w:rPr>
          <w:rFonts w:cs="Arial"/>
          <w:lang w:val="sk-SK"/>
        </w:rPr>
        <w:tab/>
      </w:r>
      <w:r w:rsidRPr="0073389C">
        <w:rPr>
          <w:rFonts w:cs="Arial"/>
          <w:lang w:val="sk-SK"/>
        </w:rPr>
        <w:t xml:space="preserve">Dopytovo orientovaný </w:t>
      </w:r>
      <w:r w:rsidR="00B92A83" w:rsidRPr="0073389C">
        <w:rPr>
          <w:rFonts w:cs="Arial"/>
          <w:lang w:val="sk-SK"/>
        </w:rPr>
        <w:t>proje</w:t>
      </w:r>
      <w:r w:rsidR="00D66C7A" w:rsidRPr="0073389C">
        <w:rPr>
          <w:rFonts w:cs="Arial"/>
          <w:lang w:val="sk-SK"/>
        </w:rPr>
        <w:t>k</w:t>
      </w:r>
      <w:r w:rsidR="00B92A83" w:rsidRPr="0073389C">
        <w:rPr>
          <w:rFonts w:cs="Arial"/>
          <w:lang w:val="sk-SK"/>
        </w:rPr>
        <w:t>t</w:t>
      </w:r>
    </w:p>
    <w:p w14:paraId="4231CC2D" w14:textId="77777777" w:rsidR="00215CFC" w:rsidRPr="0073389C" w:rsidRDefault="00215CFC" w:rsidP="00E135DC">
      <w:pPr>
        <w:pStyle w:val="Bulletslevel1"/>
        <w:spacing w:line="288" w:lineRule="auto"/>
        <w:ind w:left="0" w:firstLine="0"/>
        <w:jc w:val="both"/>
        <w:rPr>
          <w:rFonts w:cs="Arial"/>
          <w:lang w:val="sk-SK"/>
        </w:rPr>
      </w:pPr>
      <w:r>
        <w:rPr>
          <w:rFonts w:cs="Arial"/>
          <w:lang w:val="sk-SK"/>
        </w:rPr>
        <w:t>DNS</w:t>
      </w:r>
      <w:r>
        <w:rPr>
          <w:rFonts w:cs="Arial"/>
          <w:lang w:val="sk-SK"/>
        </w:rPr>
        <w:tab/>
      </w:r>
      <w:r>
        <w:rPr>
          <w:rFonts w:cs="Arial"/>
          <w:lang w:val="sk-SK"/>
        </w:rPr>
        <w:tab/>
        <w:t>Dynamický nákupný systém</w:t>
      </w:r>
    </w:p>
    <w:p w14:paraId="0B72A74D" w14:textId="77777777" w:rsidR="00B92A83" w:rsidRPr="0073389C" w:rsidRDefault="00B92A83" w:rsidP="00E135DC">
      <w:pPr>
        <w:pStyle w:val="Bulletslevel1"/>
        <w:spacing w:line="288" w:lineRule="auto"/>
        <w:ind w:left="0" w:firstLine="0"/>
        <w:jc w:val="both"/>
        <w:rPr>
          <w:rFonts w:cs="Arial"/>
          <w:lang w:val="sk-SK"/>
        </w:rPr>
      </w:pPr>
      <w:r w:rsidRPr="0073389C">
        <w:rPr>
          <w:rFonts w:cs="Arial"/>
          <w:lang w:val="sk-SK"/>
        </w:rPr>
        <w:t>DPH</w:t>
      </w:r>
      <w:r w:rsidR="001C1B30">
        <w:rPr>
          <w:rFonts w:cs="Arial"/>
          <w:lang w:val="sk-SK"/>
        </w:rPr>
        <w:tab/>
      </w:r>
      <w:r w:rsidR="001C1B30">
        <w:rPr>
          <w:rFonts w:cs="Arial"/>
          <w:lang w:val="sk-SK"/>
        </w:rPr>
        <w:tab/>
      </w:r>
      <w:r w:rsidRPr="0073389C">
        <w:rPr>
          <w:rFonts w:cs="Arial"/>
          <w:lang w:val="sk-SK"/>
        </w:rPr>
        <w:t>Daň z pridanej hodnoty</w:t>
      </w:r>
    </w:p>
    <w:p w14:paraId="4888FD5A" w14:textId="77777777" w:rsidR="00AE5A8F" w:rsidRPr="0073389C" w:rsidRDefault="00AE5A8F" w:rsidP="00E135DC">
      <w:pPr>
        <w:pStyle w:val="Bulletslevel1"/>
        <w:spacing w:line="288" w:lineRule="auto"/>
        <w:ind w:left="0" w:firstLine="0"/>
        <w:jc w:val="both"/>
        <w:rPr>
          <w:rFonts w:cs="Arial"/>
          <w:lang w:val="sk-SK"/>
        </w:rPr>
      </w:pPr>
      <w:r w:rsidRPr="0073389C">
        <w:rPr>
          <w:rFonts w:cs="Arial"/>
          <w:lang w:val="sk-SK"/>
        </w:rPr>
        <w:t xml:space="preserve">EK </w:t>
      </w:r>
      <w:r w:rsidR="001C1B30">
        <w:rPr>
          <w:rFonts w:cs="Arial"/>
          <w:lang w:val="sk-SK"/>
        </w:rPr>
        <w:tab/>
      </w:r>
      <w:r w:rsidR="001C1B30">
        <w:rPr>
          <w:rFonts w:cs="Arial"/>
          <w:lang w:val="sk-SK"/>
        </w:rPr>
        <w:tab/>
      </w:r>
      <w:r w:rsidRPr="0073389C">
        <w:rPr>
          <w:rFonts w:cs="Arial"/>
          <w:lang w:val="sk-SK"/>
        </w:rPr>
        <w:t>Európska komisia</w:t>
      </w:r>
    </w:p>
    <w:p w14:paraId="4A6C515E" w14:textId="77777777" w:rsidR="00AE5A8F" w:rsidRPr="0073389C" w:rsidRDefault="00AE5A8F" w:rsidP="00E135DC">
      <w:pPr>
        <w:pStyle w:val="Bulletslevel1"/>
        <w:spacing w:line="288" w:lineRule="auto"/>
        <w:ind w:left="0" w:firstLine="0"/>
        <w:jc w:val="both"/>
        <w:rPr>
          <w:rFonts w:cs="Arial"/>
          <w:lang w:val="sk-SK"/>
        </w:rPr>
      </w:pPr>
      <w:r w:rsidRPr="0073389C">
        <w:rPr>
          <w:rFonts w:cs="Arial"/>
          <w:lang w:val="sk-SK"/>
        </w:rPr>
        <w:t xml:space="preserve">ESF </w:t>
      </w:r>
      <w:r w:rsidR="001C1B30">
        <w:rPr>
          <w:rFonts w:cs="Arial"/>
          <w:lang w:val="sk-SK"/>
        </w:rPr>
        <w:tab/>
      </w:r>
      <w:r w:rsidR="001C1B30">
        <w:rPr>
          <w:rFonts w:cs="Arial"/>
          <w:lang w:val="sk-SK"/>
        </w:rPr>
        <w:tab/>
      </w:r>
      <w:r w:rsidRPr="0073389C">
        <w:rPr>
          <w:rFonts w:cs="Arial"/>
          <w:lang w:val="sk-SK"/>
        </w:rPr>
        <w:t>Európsky sociálny fond</w:t>
      </w:r>
    </w:p>
    <w:p w14:paraId="387A5DAA" w14:textId="77777777" w:rsidR="00AE5A8F" w:rsidRPr="0073389C" w:rsidRDefault="00AE5A8F" w:rsidP="00E135DC">
      <w:pPr>
        <w:pStyle w:val="Bulletslevel1"/>
        <w:spacing w:line="288" w:lineRule="auto"/>
        <w:ind w:left="0" w:firstLine="0"/>
        <w:jc w:val="both"/>
        <w:rPr>
          <w:rFonts w:cs="Arial"/>
          <w:lang w:val="sk-SK"/>
        </w:rPr>
      </w:pPr>
      <w:r w:rsidRPr="0073389C">
        <w:rPr>
          <w:rFonts w:cs="Arial"/>
          <w:lang w:val="sk-SK"/>
        </w:rPr>
        <w:t>EŠIF</w:t>
      </w:r>
      <w:r w:rsidR="001C1B30">
        <w:rPr>
          <w:rFonts w:cs="Arial"/>
          <w:lang w:val="sk-SK"/>
        </w:rPr>
        <w:tab/>
      </w:r>
      <w:r w:rsidR="001C1B30">
        <w:rPr>
          <w:rFonts w:cs="Arial"/>
          <w:lang w:val="sk-SK"/>
        </w:rPr>
        <w:tab/>
      </w:r>
      <w:r w:rsidRPr="0073389C">
        <w:rPr>
          <w:rFonts w:cs="Arial"/>
          <w:lang w:val="sk-SK"/>
        </w:rPr>
        <w:t>Európske štrukturálne a investičné fondy</w:t>
      </w:r>
    </w:p>
    <w:p w14:paraId="4968066B" w14:textId="77777777" w:rsidR="00AE5A8F" w:rsidRDefault="00AE5A8F" w:rsidP="00E135DC">
      <w:pPr>
        <w:pStyle w:val="Bulletslevel1"/>
        <w:spacing w:line="288" w:lineRule="auto"/>
        <w:ind w:left="0" w:firstLine="0"/>
        <w:jc w:val="both"/>
        <w:rPr>
          <w:rFonts w:cs="Arial"/>
          <w:lang w:val="sk-SK"/>
        </w:rPr>
      </w:pPr>
      <w:r w:rsidRPr="0073389C">
        <w:rPr>
          <w:rFonts w:cs="Arial"/>
          <w:lang w:val="sk-SK"/>
        </w:rPr>
        <w:t>EÚ</w:t>
      </w:r>
      <w:r w:rsidR="001C1B30">
        <w:rPr>
          <w:rFonts w:cs="Arial"/>
          <w:lang w:val="sk-SK"/>
        </w:rPr>
        <w:tab/>
      </w:r>
      <w:r w:rsidR="001C1B30">
        <w:rPr>
          <w:rFonts w:cs="Arial"/>
          <w:lang w:val="sk-SK"/>
        </w:rPr>
        <w:tab/>
      </w:r>
      <w:r w:rsidRPr="0073389C">
        <w:rPr>
          <w:rFonts w:cs="Arial"/>
          <w:lang w:val="sk-SK"/>
        </w:rPr>
        <w:t>Európska únia</w:t>
      </w:r>
    </w:p>
    <w:p w14:paraId="36CB1189" w14:textId="77777777" w:rsidR="00556189" w:rsidRPr="0073389C" w:rsidRDefault="00ED682D" w:rsidP="00E135DC">
      <w:pPr>
        <w:pStyle w:val="Bulletslevel1"/>
        <w:spacing w:line="288" w:lineRule="auto"/>
        <w:ind w:left="0" w:firstLine="0"/>
        <w:jc w:val="both"/>
        <w:rPr>
          <w:rFonts w:cs="Arial"/>
          <w:lang w:val="sk-SK"/>
        </w:rPr>
      </w:pPr>
      <w:r>
        <w:rPr>
          <w:rFonts w:cs="Arial"/>
          <w:lang w:val="sk-SK"/>
        </w:rPr>
        <w:t>FKnM</w:t>
      </w:r>
      <w:r w:rsidR="001C1B30">
        <w:rPr>
          <w:rFonts w:cs="Arial"/>
          <w:lang w:val="sk-SK"/>
        </w:rPr>
        <w:tab/>
      </w:r>
      <w:r w:rsidR="001C1B30">
        <w:rPr>
          <w:rFonts w:cs="Arial"/>
          <w:lang w:val="sk-SK"/>
        </w:rPr>
        <w:tab/>
      </w:r>
      <w:r>
        <w:rPr>
          <w:rFonts w:cs="Arial"/>
          <w:lang w:val="sk-SK"/>
        </w:rPr>
        <w:t>Finančná kontrola na mieste</w:t>
      </w:r>
    </w:p>
    <w:p w14:paraId="276C865E" w14:textId="77777777" w:rsidR="00AE5A8F" w:rsidRDefault="00AE5A8F" w:rsidP="00E135DC">
      <w:pPr>
        <w:pStyle w:val="Bulletslevel1"/>
        <w:spacing w:line="288" w:lineRule="auto"/>
        <w:ind w:left="0" w:firstLine="0"/>
        <w:jc w:val="both"/>
        <w:rPr>
          <w:rFonts w:cs="Arial"/>
          <w:lang w:val="sk-SK"/>
        </w:rPr>
      </w:pPr>
      <w:r w:rsidRPr="0073389C">
        <w:rPr>
          <w:rFonts w:cs="Arial"/>
          <w:lang w:val="sk-SK"/>
        </w:rPr>
        <w:t>ITMS</w:t>
      </w:r>
      <w:r w:rsidR="00660B38" w:rsidRPr="0073389C">
        <w:rPr>
          <w:rFonts w:cs="Arial"/>
          <w:lang w:val="sk-SK"/>
        </w:rPr>
        <w:t>2014+</w:t>
      </w:r>
      <w:r w:rsidR="001C1B30">
        <w:rPr>
          <w:rFonts w:cs="Arial"/>
          <w:lang w:val="sk-SK"/>
        </w:rPr>
        <w:tab/>
      </w:r>
      <w:r w:rsidRPr="0073389C">
        <w:rPr>
          <w:rFonts w:cs="Arial"/>
          <w:lang w:val="sk-SK"/>
        </w:rPr>
        <w:t xml:space="preserve">IT monitorovací </w:t>
      </w:r>
      <w:r w:rsidR="00660B38" w:rsidRPr="0073389C">
        <w:rPr>
          <w:rFonts w:cs="Arial"/>
          <w:lang w:val="sk-SK"/>
        </w:rPr>
        <w:t>systém pre programové obdobie 2014-2020</w:t>
      </w:r>
    </w:p>
    <w:p w14:paraId="096B9693" w14:textId="77777777" w:rsidR="00033C04" w:rsidRPr="0073389C" w:rsidRDefault="00033C04" w:rsidP="00E135DC">
      <w:pPr>
        <w:pStyle w:val="Bulletslevel1"/>
        <w:spacing w:line="288" w:lineRule="auto"/>
        <w:ind w:left="0" w:firstLine="0"/>
        <w:jc w:val="both"/>
        <w:rPr>
          <w:rFonts w:cs="Arial"/>
          <w:lang w:val="sk-SK"/>
        </w:rPr>
      </w:pPr>
      <w:r w:rsidRPr="00033C04">
        <w:rPr>
          <w:rFonts w:cs="Arial"/>
          <w:lang w:val="sk-SK"/>
        </w:rPr>
        <w:t>Kontrola VO</w:t>
      </w:r>
      <w:r>
        <w:rPr>
          <w:rFonts w:cs="Arial"/>
          <w:lang w:val="sk-SK"/>
        </w:rPr>
        <w:t xml:space="preserve">       </w:t>
      </w:r>
      <w:r w:rsidRPr="00033C04">
        <w:rPr>
          <w:rFonts w:cs="Arial"/>
          <w:lang w:val="sk-SK"/>
        </w:rPr>
        <w:t xml:space="preserve"> kontrola/finančná kontrola verejného obstarávania/obstarávania</w:t>
      </w:r>
    </w:p>
    <w:p w14:paraId="551C5EAD" w14:textId="0A23B17C" w:rsidR="0019796C" w:rsidRPr="000B01F3" w:rsidRDefault="0019796C" w:rsidP="0019796C">
      <w:pPr>
        <w:pStyle w:val="Bulletslevel1"/>
        <w:spacing w:line="288" w:lineRule="auto"/>
        <w:ind w:left="1418" w:hanging="1418"/>
        <w:jc w:val="both"/>
        <w:rPr>
          <w:rFonts w:cs="Arial"/>
          <w:lang w:val="sk-SK"/>
        </w:rPr>
      </w:pPr>
      <w:r w:rsidRPr="000B01F3">
        <w:rPr>
          <w:lang w:val="sk-SK"/>
        </w:rPr>
        <w:t>Krízová situácia</w:t>
      </w:r>
      <w:r w:rsidRPr="000B01F3">
        <w:rPr>
          <w:lang w:val="sk-SK"/>
        </w:rPr>
        <w:tab/>
        <w:t>obdobie mimoriadnej situácie, núdzového stavu alebo výnimočného stavu vyhláseného v súvislosti s ochorením COVID-19 a obdobie šiestich mesiacov po ich odvolaní.</w:t>
      </w:r>
    </w:p>
    <w:p w14:paraId="7F7C3162" w14:textId="77777777" w:rsidR="00AE5A8F" w:rsidRPr="0073389C" w:rsidRDefault="00AE5A8F" w:rsidP="00E135DC">
      <w:pPr>
        <w:pStyle w:val="Bulletslevel1"/>
        <w:spacing w:line="288" w:lineRule="auto"/>
        <w:ind w:left="0" w:firstLine="0"/>
        <w:jc w:val="both"/>
        <w:rPr>
          <w:rFonts w:cs="Arial"/>
          <w:lang w:val="sk-SK"/>
        </w:rPr>
      </w:pPr>
      <w:r w:rsidRPr="0073389C">
        <w:rPr>
          <w:rFonts w:cs="Arial"/>
          <w:lang w:val="sk-SK"/>
        </w:rPr>
        <w:t xml:space="preserve">MV SR </w:t>
      </w:r>
      <w:r w:rsidR="001C1B30">
        <w:rPr>
          <w:rFonts w:cs="Arial"/>
          <w:lang w:val="sk-SK"/>
        </w:rPr>
        <w:tab/>
      </w:r>
      <w:r w:rsidR="001C1B30">
        <w:rPr>
          <w:rFonts w:cs="Arial"/>
          <w:lang w:val="sk-SK"/>
        </w:rPr>
        <w:tab/>
      </w:r>
      <w:r w:rsidRPr="0073389C">
        <w:rPr>
          <w:rFonts w:cs="Arial"/>
          <w:lang w:val="sk-SK"/>
        </w:rPr>
        <w:t>Ministerstvo vnútra Slovenskej republiky</w:t>
      </w:r>
    </w:p>
    <w:p w14:paraId="5A7F6E57" w14:textId="77777777" w:rsidR="00AE5A8F" w:rsidRPr="0073389C" w:rsidRDefault="00AE5A8F" w:rsidP="00E135DC">
      <w:pPr>
        <w:pStyle w:val="Bulletslevel1"/>
        <w:spacing w:line="288" w:lineRule="auto"/>
        <w:ind w:left="0" w:firstLine="0"/>
        <w:jc w:val="both"/>
        <w:rPr>
          <w:rFonts w:cs="Arial"/>
          <w:lang w:val="sk-SK"/>
        </w:rPr>
      </w:pPr>
      <w:r w:rsidRPr="0073389C">
        <w:rPr>
          <w:rFonts w:cs="Arial"/>
          <w:lang w:val="sk-SK"/>
        </w:rPr>
        <w:t>MS</w:t>
      </w:r>
      <w:r w:rsidR="001C1B30">
        <w:rPr>
          <w:rFonts w:cs="Arial"/>
          <w:lang w:val="sk-SK"/>
        </w:rPr>
        <w:tab/>
      </w:r>
      <w:r w:rsidR="001C1B30">
        <w:rPr>
          <w:rFonts w:cs="Arial"/>
          <w:lang w:val="sk-SK"/>
        </w:rPr>
        <w:tab/>
      </w:r>
      <w:r w:rsidRPr="0073389C">
        <w:rPr>
          <w:rFonts w:cs="Arial"/>
          <w:lang w:val="sk-SK"/>
        </w:rPr>
        <w:t xml:space="preserve"> Monitorovacia správa</w:t>
      </w:r>
    </w:p>
    <w:p w14:paraId="65B8F59E" w14:textId="77777777" w:rsidR="00B92A83" w:rsidRPr="0073389C" w:rsidRDefault="00B92A83" w:rsidP="00E135DC">
      <w:pPr>
        <w:pStyle w:val="Bulletslevel1"/>
        <w:spacing w:line="288" w:lineRule="auto"/>
        <w:ind w:left="0" w:firstLine="0"/>
        <w:jc w:val="both"/>
        <w:rPr>
          <w:rFonts w:cs="Arial"/>
          <w:lang w:val="sk-SK"/>
        </w:rPr>
      </w:pPr>
      <w:r w:rsidRPr="0073389C">
        <w:rPr>
          <w:rFonts w:cs="Arial"/>
          <w:lang w:val="sk-SK"/>
        </w:rPr>
        <w:t>MSP</w:t>
      </w:r>
      <w:r w:rsidR="001C1B30">
        <w:rPr>
          <w:rFonts w:cs="Arial"/>
          <w:lang w:val="sk-SK"/>
        </w:rPr>
        <w:tab/>
      </w:r>
      <w:r w:rsidR="001C1B30">
        <w:rPr>
          <w:rFonts w:cs="Arial"/>
          <w:lang w:val="sk-SK"/>
        </w:rPr>
        <w:tab/>
      </w:r>
      <w:r w:rsidRPr="0073389C">
        <w:rPr>
          <w:rFonts w:cs="Arial"/>
          <w:lang w:val="sk-SK"/>
        </w:rPr>
        <w:t>Mal</w:t>
      </w:r>
      <w:r w:rsidR="00D66C7A" w:rsidRPr="0073389C">
        <w:rPr>
          <w:rFonts w:cs="Arial"/>
          <w:lang w:val="sk-SK"/>
        </w:rPr>
        <w:t>é</w:t>
      </w:r>
      <w:r w:rsidRPr="0073389C">
        <w:rPr>
          <w:rFonts w:cs="Arial"/>
          <w:lang w:val="sk-SK"/>
        </w:rPr>
        <w:t xml:space="preserve"> a stredn</w:t>
      </w:r>
      <w:r w:rsidR="00D66C7A" w:rsidRPr="0073389C">
        <w:rPr>
          <w:rFonts w:cs="Arial"/>
          <w:lang w:val="sk-SK"/>
        </w:rPr>
        <w:t>é</w:t>
      </w:r>
      <w:r w:rsidRPr="0073389C">
        <w:rPr>
          <w:rFonts w:cs="Arial"/>
          <w:lang w:val="sk-SK"/>
        </w:rPr>
        <w:t xml:space="preserve"> podnik</w:t>
      </w:r>
      <w:r w:rsidR="00D66C7A" w:rsidRPr="0073389C">
        <w:rPr>
          <w:rFonts w:cs="Arial"/>
          <w:lang w:val="sk-SK"/>
        </w:rPr>
        <w:t>y</w:t>
      </w:r>
    </w:p>
    <w:p w14:paraId="03B38B77" w14:textId="77777777" w:rsidR="00AE5A8F" w:rsidRPr="0073389C" w:rsidRDefault="00AE5A8F" w:rsidP="00E135DC">
      <w:pPr>
        <w:pStyle w:val="Bulletslevel1"/>
        <w:spacing w:line="288" w:lineRule="auto"/>
        <w:ind w:left="0" w:firstLine="0"/>
        <w:jc w:val="both"/>
        <w:rPr>
          <w:rFonts w:cs="Arial"/>
          <w:lang w:val="sk-SK"/>
        </w:rPr>
      </w:pPr>
      <w:r w:rsidRPr="0073389C">
        <w:rPr>
          <w:rFonts w:cs="Arial"/>
          <w:lang w:val="sk-SK"/>
        </w:rPr>
        <w:t xml:space="preserve">NFP </w:t>
      </w:r>
      <w:r w:rsidR="001C1B30">
        <w:rPr>
          <w:rFonts w:cs="Arial"/>
          <w:lang w:val="sk-SK"/>
        </w:rPr>
        <w:tab/>
      </w:r>
      <w:r w:rsidR="001C1B30">
        <w:rPr>
          <w:rFonts w:cs="Arial"/>
          <w:lang w:val="sk-SK"/>
        </w:rPr>
        <w:tab/>
      </w:r>
      <w:r w:rsidRPr="0073389C">
        <w:rPr>
          <w:rFonts w:cs="Arial"/>
          <w:lang w:val="sk-SK"/>
        </w:rPr>
        <w:t>Nenávratný finančný príspevok</w:t>
      </w:r>
    </w:p>
    <w:p w14:paraId="19F9F846" w14:textId="77777777" w:rsidR="00821A36" w:rsidRPr="0073389C" w:rsidRDefault="00821A36" w:rsidP="00E135DC">
      <w:pPr>
        <w:pStyle w:val="Bulletslevel1"/>
        <w:spacing w:line="288" w:lineRule="auto"/>
        <w:ind w:left="0" w:firstLine="0"/>
        <w:jc w:val="both"/>
        <w:rPr>
          <w:rFonts w:cs="Arial"/>
          <w:lang w:val="sk-SK"/>
        </w:rPr>
      </w:pPr>
      <w:r w:rsidRPr="0073389C">
        <w:rPr>
          <w:rFonts w:cs="Arial"/>
          <w:lang w:val="sk-SK"/>
        </w:rPr>
        <w:t xml:space="preserve">NP </w:t>
      </w:r>
      <w:r w:rsidR="001C1B30">
        <w:rPr>
          <w:rFonts w:cs="Arial"/>
          <w:lang w:val="sk-SK"/>
        </w:rPr>
        <w:tab/>
      </w:r>
      <w:r w:rsidR="001C1B30">
        <w:rPr>
          <w:rFonts w:cs="Arial"/>
          <w:lang w:val="sk-SK"/>
        </w:rPr>
        <w:tab/>
      </w:r>
      <w:r w:rsidR="00D66C7A" w:rsidRPr="0073389C">
        <w:rPr>
          <w:rFonts w:cs="Arial"/>
          <w:lang w:val="sk-SK"/>
        </w:rPr>
        <w:t>N</w:t>
      </w:r>
      <w:r w:rsidRPr="0073389C">
        <w:rPr>
          <w:rFonts w:cs="Arial"/>
          <w:lang w:val="sk-SK"/>
        </w:rPr>
        <w:t>árodný projekt</w:t>
      </w:r>
    </w:p>
    <w:p w14:paraId="25B65712" w14:textId="77777777" w:rsidR="00AE5A8F" w:rsidRPr="0073389C" w:rsidRDefault="00AE5A8F" w:rsidP="00E135DC">
      <w:pPr>
        <w:pStyle w:val="Bulletslevel1"/>
        <w:spacing w:line="288" w:lineRule="auto"/>
        <w:ind w:left="0" w:firstLine="0"/>
        <w:jc w:val="both"/>
        <w:rPr>
          <w:rFonts w:cs="Arial"/>
          <w:lang w:val="sk-SK"/>
        </w:rPr>
      </w:pPr>
      <w:r w:rsidRPr="0073389C">
        <w:rPr>
          <w:rFonts w:cs="Arial"/>
          <w:lang w:val="sk-SK"/>
        </w:rPr>
        <w:t xml:space="preserve">NR SR </w:t>
      </w:r>
      <w:r w:rsidR="001C1B30">
        <w:rPr>
          <w:rFonts w:cs="Arial"/>
          <w:lang w:val="sk-SK"/>
        </w:rPr>
        <w:tab/>
      </w:r>
      <w:r w:rsidR="001C1B30">
        <w:rPr>
          <w:rFonts w:cs="Arial"/>
          <w:lang w:val="sk-SK"/>
        </w:rPr>
        <w:tab/>
      </w:r>
      <w:r w:rsidRPr="0073389C">
        <w:rPr>
          <w:rFonts w:cs="Arial"/>
          <w:lang w:val="sk-SK"/>
        </w:rPr>
        <w:t>Národná rada Slovenskej republiky</w:t>
      </w:r>
    </w:p>
    <w:p w14:paraId="5F370582" w14:textId="77777777" w:rsidR="00AE5A8F" w:rsidRPr="0073389C" w:rsidRDefault="00AE5A8F" w:rsidP="00E135DC">
      <w:pPr>
        <w:pStyle w:val="Bulletslevel1"/>
        <w:spacing w:line="288" w:lineRule="auto"/>
        <w:ind w:left="0" w:firstLine="0"/>
        <w:jc w:val="both"/>
        <w:rPr>
          <w:rFonts w:cs="Arial"/>
          <w:lang w:val="sk-SK"/>
        </w:rPr>
      </w:pPr>
      <w:r w:rsidRPr="0073389C">
        <w:rPr>
          <w:rFonts w:cs="Arial"/>
          <w:lang w:val="sk-SK"/>
        </w:rPr>
        <w:t xml:space="preserve">OP EVS </w:t>
      </w:r>
      <w:r w:rsidR="001C1B30">
        <w:rPr>
          <w:rFonts w:cs="Arial"/>
          <w:lang w:val="sk-SK"/>
        </w:rPr>
        <w:tab/>
      </w:r>
      <w:r w:rsidRPr="0073389C">
        <w:rPr>
          <w:rFonts w:cs="Arial"/>
          <w:lang w:val="sk-SK"/>
        </w:rPr>
        <w:t>Operačný program Efektívna verejná správa</w:t>
      </w:r>
    </w:p>
    <w:p w14:paraId="5CDB405D" w14:textId="77777777" w:rsidR="00AE5A8F" w:rsidRPr="0073389C" w:rsidRDefault="00AE5A8F" w:rsidP="00E135DC">
      <w:pPr>
        <w:pStyle w:val="Bulletslevel1"/>
        <w:spacing w:line="288" w:lineRule="auto"/>
        <w:ind w:left="0" w:firstLine="0"/>
        <w:jc w:val="both"/>
        <w:rPr>
          <w:rFonts w:cs="Arial"/>
          <w:lang w:val="sk-SK"/>
        </w:rPr>
      </w:pPr>
      <w:r w:rsidRPr="0073389C">
        <w:rPr>
          <w:rFonts w:cs="Arial"/>
          <w:lang w:val="sk-SK"/>
        </w:rPr>
        <w:t xml:space="preserve">PJ </w:t>
      </w:r>
      <w:r w:rsidR="001C1B30">
        <w:rPr>
          <w:rFonts w:cs="Arial"/>
          <w:lang w:val="sk-SK"/>
        </w:rPr>
        <w:tab/>
      </w:r>
      <w:r w:rsidR="001C1B30">
        <w:rPr>
          <w:rFonts w:cs="Arial"/>
          <w:lang w:val="sk-SK"/>
        </w:rPr>
        <w:tab/>
      </w:r>
      <w:r w:rsidRPr="0073389C">
        <w:rPr>
          <w:rFonts w:cs="Arial"/>
          <w:lang w:val="sk-SK"/>
        </w:rPr>
        <w:t>Platobná jednotka</w:t>
      </w:r>
    </w:p>
    <w:p w14:paraId="62411E74" w14:textId="77777777" w:rsidR="00AE5A8F" w:rsidRPr="0073389C" w:rsidRDefault="00AE5A8F" w:rsidP="00E135DC">
      <w:pPr>
        <w:pStyle w:val="Bulletslevel1"/>
        <w:spacing w:line="288" w:lineRule="auto"/>
        <w:ind w:left="0" w:firstLine="0"/>
        <w:jc w:val="both"/>
        <w:rPr>
          <w:rFonts w:cs="Arial"/>
          <w:lang w:val="sk-SK"/>
        </w:rPr>
      </w:pPr>
      <w:r w:rsidRPr="0073389C">
        <w:rPr>
          <w:rFonts w:cs="Arial"/>
          <w:lang w:val="sk-SK"/>
        </w:rPr>
        <w:t xml:space="preserve">RO </w:t>
      </w:r>
      <w:r w:rsidR="001C1B30">
        <w:rPr>
          <w:rFonts w:cs="Arial"/>
          <w:lang w:val="sk-SK"/>
        </w:rPr>
        <w:tab/>
      </w:r>
      <w:r w:rsidR="001C1B30">
        <w:rPr>
          <w:rFonts w:cs="Arial"/>
          <w:lang w:val="sk-SK"/>
        </w:rPr>
        <w:tab/>
      </w:r>
      <w:r w:rsidRPr="0073389C">
        <w:rPr>
          <w:rFonts w:cs="Arial"/>
          <w:lang w:val="sk-SK"/>
        </w:rPr>
        <w:t>Riadiaci orgán</w:t>
      </w:r>
    </w:p>
    <w:p w14:paraId="773A2CD7" w14:textId="77777777" w:rsidR="00AE5A8F" w:rsidRDefault="00AE5A8F" w:rsidP="00E135DC">
      <w:pPr>
        <w:pStyle w:val="Bulletslevel1"/>
        <w:spacing w:line="288" w:lineRule="auto"/>
        <w:ind w:left="0" w:firstLine="0"/>
        <w:jc w:val="both"/>
        <w:rPr>
          <w:rFonts w:cs="Arial"/>
          <w:lang w:val="sk-SK"/>
        </w:rPr>
      </w:pPr>
      <w:r w:rsidRPr="0073389C">
        <w:rPr>
          <w:rFonts w:cs="Arial"/>
          <w:lang w:val="sk-SK"/>
        </w:rPr>
        <w:t xml:space="preserve">RO </w:t>
      </w:r>
      <w:r w:rsidR="004508B6" w:rsidRPr="0073389C">
        <w:rPr>
          <w:rFonts w:cs="Arial"/>
          <w:lang w:val="sk-SK"/>
        </w:rPr>
        <w:t xml:space="preserve">pre </w:t>
      </w:r>
      <w:r w:rsidRPr="0073389C">
        <w:rPr>
          <w:rFonts w:cs="Arial"/>
          <w:lang w:val="sk-SK"/>
        </w:rPr>
        <w:t>OP EVS</w:t>
      </w:r>
      <w:r w:rsidR="00D27A8E">
        <w:rPr>
          <w:rFonts w:cs="Arial"/>
          <w:lang w:val="sk-SK"/>
        </w:rPr>
        <w:tab/>
      </w:r>
      <w:r w:rsidRPr="0073389C">
        <w:rPr>
          <w:rFonts w:cs="Arial"/>
          <w:lang w:val="sk-SK"/>
        </w:rPr>
        <w:t>Riadiaci orgán pre operačný program Efektívna verejná správa</w:t>
      </w:r>
      <w:r w:rsidR="0082781E" w:rsidRPr="0073389C">
        <w:rPr>
          <w:rFonts w:cs="Arial"/>
          <w:lang w:val="sk-SK"/>
        </w:rPr>
        <w:t>; Poskytovateľ</w:t>
      </w:r>
    </w:p>
    <w:p w14:paraId="0DD7391B" w14:textId="77777777" w:rsidR="00D27A8E" w:rsidRDefault="00D27A8E" w:rsidP="00E135DC">
      <w:pPr>
        <w:pStyle w:val="Bulletslevel1"/>
        <w:spacing w:line="288" w:lineRule="auto"/>
        <w:ind w:left="1440" w:hanging="1440"/>
        <w:rPr>
          <w:rFonts w:cs="Arial"/>
          <w:lang w:val="sk-SK"/>
        </w:rPr>
      </w:pPr>
      <w:r>
        <w:rPr>
          <w:rFonts w:cs="Arial"/>
          <w:lang w:val="sk-SK"/>
        </w:rPr>
        <w:t>SFR</w:t>
      </w:r>
      <w:r>
        <w:rPr>
          <w:rFonts w:cs="Arial"/>
          <w:lang w:val="sk-SK"/>
        </w:rPr>
        <w:tab/>
      </w:r>
      <w:r w:rsidRPr="0073389C">
        <w:rPr>
          <w:rFonts w:cs="Arial"/>
          <w:lang w:val="sk-SK"/>
        </w:rPr>
        <w:t>Systém finančného riadenia štrukturálnych fondov, Kohézneho fondu a</w:t>
      </w:r>
      <w:r>
        <w:rPr>
          <w:rFonts w:cs="Arial"/>
          <w:lang w:val="sk-SK"/>
        </w:rPr>
        <w:t> </w:t>
      </w:r>
      <w:r w:rsidRPr="0073389C">
        <w:rPr>
          <w:rFonts w:cs="Arial"/>
          <w:lang w:val="sk-SK"/>
        </w:rPr>
        <w:t>Európskeho</w:t>
      </w:r>
      <w:r>
        <w:rPr>
          <w:rFonts w:cs="Arial"/>
          <w:lang w:val="sk-SK"/>
        </w:rPr>
        <w:t xml:space="preserve"> </w:t>
      </w:r>
      <w:r w:rsidRPr="0073389C">
        <w:rPr>
          <w:rFonts w:cs="Arial"/>
          <w:lang w:val="sk-SK"/>
        </w:rPr>
        <w:t>námorného a rybárskeho fondu na programové obdobie 2014 – 2020</w:t>
      </w:r>
    </w:p>
    <w:p w14:paraId="14B6842C" w14:textId="77777777" w:rsidR="00D27A8E" w:rsidRDefault="00D27A8E" w:rsidP="00E135DC">
      <w:pPr>
        <w:pStyle w:val="Bulletslevel1"/>
        <w:spacing w:line="288" w:lineRule="auto"/>
        <w:ind w:left="0" w:firstLine="0"/>
        <w:rPr>
          <w:rFonts w:cs="Arial"/>
          <w:lang w:val="sk-SK"/>
        </w:rPr>
      </w:pPr>
      <w:r>
        <w:rPr>
          <w:rFonts w:cs="Arial"/>
          <w:lang w:val="sk-SK"/>
        </w:rPr>
        <w:t>SR EŠIF</w:t>
      </w:r>
      <w:r>
        <w:rPr>
          <w:rFonts w:cs="Arial"/>
          <w:lang w:val="sk-SK"/>
        </w:rPr>
        <w:tab/>
      </w:r>
      <w:r w:rsidRPr="0073389C">
        <w:rPr>
          <w:rFonts w:cs="Arial"/>
          <w:lang w:val="sk-SK"/>
        </w:rPr>
        <w:t>Systém riadenia Európskych štrukturálnych a investičných fondov</w:t>
      </w:r>
    </w:p>
    <w:p w14:paraId="38F94AC6" w14:textId="77777777" w:rsidR="00AE5A8F" w:rsidRPr="0073389C" w:rsidRDefault="00AE5A8F" w:rsidP="00E135DC">
      <w:pPr>
        <w:pStyle w:val="Bulletslevel1"/>
        <w:spacing w:line="288" w:lineRule="auto"/>
        <w:ind w:left="0" w:firstLine="0"/>
        <w:jc w:val="both"/>
        <w:rPr>
          <w:rFonts w:cs="Arial"/>
          <w:lang w:val="sk-SK"/>
        </w:rPr>
      </w:pPr>
      <w:r w:rsidRPr="0073389C">
        <w:rPr>
          <w:rFonts w:cs="Arial"/>
          <w:lang w:val="sk-SK"/>
        </w:rPr>
        <w:t xml:space="preserve">ŠR </w:t>
      </w:r>
      <w:r w:rsidR="00D27A8E">
        <w:rPr>
          <w:rFonts w:cs="Arial"/>
          <w:lang w:val="sk-SK"/>
        </w:rPr>
        <w:tab/>
      </w:r>
      <w:r w:rsidR="00D27A8E">
        <w:rPr>
          <w:rFonts w:cs="Arial"/>
          <w:lang w:val="sk-SK"/>
        </w:rPr>
        <w:tab/>
      </w:r>
      <w:r w:rsidRPr="0073389C">
        <w:rPr>
          <w:rFonts w:cs="Arial"/>
          <w:lang w:val="sk-SK"/>
        </w:rPr>
        <w:t xml:space="preserve"> Štátny rozpočet</w:t>
      </w:r>
    </w:p>
    <w:p w14:paraId="4EB67003" w14:textId="77777777" w:rsidR="00B92A83" w:rsidRDefault="00B92A83" w:rsidP="00E135DC">
      <w:pPr>
        <w:pStyle w:val="Bulletslevel1"/>
        <w:spacing w:line="288" w:lineRule="auto"/>
        <w:ind w:left="0" w:firstLine="0"/>
        <w:jc w:val="both"/>
        <w:rPr>
          <w:rFonts w:cs="Arial"/>
          <w:lang w:val="sk-SK"/>
        </w:rPr>
      </w:pPr>
      <w:r w:rsidRPr="0073389C">
        <w:rPr>
          <w:rFonts w:cs="Arial"/>
          <w:lang w:val="sk-SK"/>
        </w:rPr>
        <w:t>TP</w:t>
      </w:r>
      <w:r w:rsidR="00D27A8E">
        <w:rPr>
          <w:rFonts w:cs="Arial"/>
          <w:lang w:val="sk-SK"/>
        </w:rPr>
        <w:tab/>
      </w:r>
      <w:r w:rsidR="00D27A8E">
        <w:rPr>
          <w:rFonts w:cs="Arial"/>
          <w:lang w:val="sk-SK"/>
        </w:rPr>
        <w:tab/>
      </w:r>
      <w:r w:rsidRPr="0073389C">
        <w:rPr>
          <w:rFonts w:cs="Arial"/>
          <w:lang w:val="sk-SK"/>
        </w:rPr>
        <w:t xml:space="preserve"> </w:t>
      </w:r>
      <w:r w:rsidR="00D66C7A" w:rsidRPr="0073389C">
        <w:rPr>
          <w:rFonts w:cs="Arial"/>
          <w:lang w:val="sk-SK"/>
        </w:rPr>
        <w:t>T</w:t>
      </w:r>
      <w:r w:rsidRPr="0073389C">
        <w:rPr>
          <w:rFonts w:cs="Arial"/>
          <w:lang w:val="sk-SK"/>
        </w:rPr>
        <w:t>echnická pomoc</w:t>
      </w:r>
    </w:p>
    <w:p w14:paraId="47F3F403" w14:textId="77777777" w:rsidR="00F435FD" w:rsidRPr="0073389C" w:rsidRDefault="00F435FD" w:rsidP="00E135DC">
      <w:pPr>
        <w:pStyle w:val="Bulletslevel1"/>
        <w:spacing w:line="288" w:lineRule="auto"/>
        <w:ind w:left="0" w:firstLine="0"/>
        <w:jc w:val="both"/>
        <w:rPr>
          <w:rFonts w:cs="Arial"/>
          <w:lang w:val="sk-SK"/>
        </w:rPr>
      </w:pPr>
      <w:r>
        <w:rPr>
          <w:rFonts w:cs="Arial"/>
          <w:lang w:val="sk-SK"/>
        </w:rPr>
        <w:t xml:space="preserve">ÚVA </w:t>
      </w:r>
      <w:r w:rsidR="00D27A8E">
        <w:rPr>
          <w:rFonts w:cs="Arial"/>
          <w:lang w:val="sk-SK"/>
        </w:rPr>
        <w:tab/>
      </w:r>
      <w:r w:rsidR="00D27A8E">
        <w:rPr>
          <w:rFonts w:cs="Arial"/>
          <w:lang w:val="sk-SK"/>
        </w:rPr>
        <w:tab/>
      </w:r>
      <w:r>
        <w:rPr>
          <w:rFonts w:cs="Arial"/>
          <w:lang w:val="sk-SK"/>
        </w:rPr>
        <w:t>Úrad vládneho auditu</w:t>
      </w:r>
    </w:p>
    <w:p w14:paraId="74E4F785" w14:textId="77777777" w:rsidR="00821A36" w:rsidRPr="0073389C" w:rsidRDefault="00821A36" w:rsidP="00E135DC">
      <w:pPr>
        <w:pStyle w:val="Bulletslevel1"/>
        <w:spacing w:line="288" w:lineRule="auto"/>
        <w:ind w:left="0" w:firstLine="0"/>
        <w:jc w:val="both"/>
        <w:rPr>
          <w:rFonts w:cs="Arial"/>
          <w:lang w:val="sk-SK"/>
        </w:rPr>
      </w:pPr>
      <w:r w:rsidRPr="0073389C">
        <w:rPr>
          <w:rFonts w:cs="Arial"/>
          <w:lang w:val="sk-SK"/>
        </w:rPr>
        <w:t xml:space="preserve">ÚVO </w:t>
      </w:r>
      <w:r w:rsidR="00D27A8E">
        <w:rPr>
          <w:rFonts w:cs="Arial"/>
          <w:lang w:val="sk-SK"/>
        </w:rPr>
        <w:tab/>
      </w:r>
      <w:r w:rsidR="00D27A8E">
        <w:rPr>
          <w:rFonts w:cs="Arial"/>
          <w:lang w:val="sk-SK"/>
        </w:rPr>
        <w:tab/>
      </w:r>
      <w:r w:rsidRPr="0073389C">
        <w:rPr>
          <w:rFonts w:cs="Arial"/>
          <w:lang w:val="sk-SK"/>
        </w:rPr>
        <w:t>Úrad pre verejné obstarávanie</w:t>
      </w:r>
    </w:p>
    <w:p w14:paraId="0EF8A0C1" w14:textId="77777777" w:rsidR="00AE5A8F" w:rsidRDefault="00AE5A8F" w:rsidP="00E135DC">
      <w:pPr>
        <w:pStyle w:val="Bulletslevel1"/>
        <w:spacing w:line="288" w:lineRule="auto"/>
        <w:ind w:left="0" w:firstLine="0"/>
        <w:jc w:val="both"/>
        <w:rPr>
          <w:rFonts w:cs="Arial"/>
          <w:lang w:val="sk-SK"/>
        </w:rPr>
      </w:pPr>
      <w:r w:rsidRPr="0073389C">
        <w:rPr>
          <w:rFonts w:cs="Arial"/>
          <w:lang w:val="sk-SK"/>
        </w:rPr>
        <w:t xml:space="preserve">VO </w:t>
      </w:r>
      <w:r w:rsidR="00D27A8E">
        <w:rPr>
          <w:rFonts w:cs="Arial"/>
          <w:lang w:val="sk-SK"/>
        </w:rPr>
        <w:tab/>
      </w:r>
      <w:r w:rsidR="00D27A8E">
        <w:rPr>
          <w:rFonts w:cs="Arial"/>
          <w:lang w:val="sk-SK"/>
        </w:rPr>
        <w:tab/>
      </w:r>
      <w:r w:rsidRPr="0073389C">
        <w:rPr>
          <w:rFonts w:cs="Arial"/>
          <w:lang w:val="sk-SK"/>
        </w:rPr>
        <w:t>Verejné obstarávanie</w:t>
      </w:r>
      <w:r w:rsidR="00B80D94" w:rsidRPr="00B80D94">
        <w:rPr>
          <w:rFonts w:cs="Arial"/>
          <w:lang w:val="sk-SK"/>
        </w:rPr>
        <w:t xml:space="preserve"> </w:t>
      </w:r>
      <w:r w:rsidR="00B80D94">
        <w:rPr>
          <w:rFonts w:cs="Arial"/>
          <w:lang w:val="sk-SK"/>
        </w:rPr>
        <w:t>alebo obstarávanie</w:t>
      </w:r>
    </w:p>
    <w:p w14:paraId="733BD444" w14:textId="77777777" w:rsidR="00DF609C" w:rsidRPr="0073389C" w:rsidRDefault="00DF609C" w:rsidP="00E135DC">
      <w:pPr>
        <w:pStyle w:val="Bulletslevel1"/>
        <w:spacing w:line="288" w:lineRule="auto"/>
        <w:ind w:left="0" w:firstLine="0"/>
        <w:jc w:val="both"/>
        <w:rPr>
          <w:rFonts w:cs="Arial"/>
          <w:lang w:val="sk-SK"/>
        </w:rPr>
      </w:pPr>
      <w:r>
        <w:rPr>
          <w:rFonts w:cs="Arial"/>
          <w:lang w:val="sk-SK"/>
        </w:rPr>
        <w:t>VP</w:t>
      </w:r>
      <w:r>
        <w:rPr>
          <w:rFonts w:cs="Arial"/>
          <w:lang w:val="sk-SK"/>
        </w:rPr>
        <w:tab/>
      </w:r>
      <w:r>
        <w:rPr>
          <w:rFonts w:cs="Arial"/>
          <w:lang w:val="sk-SK"/>
        </w:rPr>
        <w:tab/>
        <w:t>P</w:t>
      </w:r>
      <w:r w:rsidRPr="00DF609C">
        <w:rPr>
          <w:rFonts w:cs="Arial"/>
          <w:lang w:val="sk-SK"/>
        </w:rPr>
        <w:t>ráv</w:t>
      </w:r>
      <w:r>
        <w:rPr>
          <w:rFonts w:cs="Arial"/>
          <w:lang w:val="sk-SK"/>
        </w:rPr>
        <w:t>a a povinnosti</w:t>
      </w:r>
      <w:r w:rsidRPr="00DF609C">
        <w:rPr>
          <w:rFonts w:cs="Arial"/>
          <w:lang w:val="sk-SK"/>
        </w:rPr>
        <w:t xml:space="preserve"> Poskytovateľa a Prijímateľa v súvislosti s realizáciou Projektu</w:t>
      </w:r>
    </w:p>
    <w:p w14:paraId="594B31D5" w14:textId="77777777" w:rsidR="00AE5A8F" w:rsidRPr="0073389C" w:rsidRDefault="00AE5A8F" w:rsidP="00E135DC">
      <w:pPr>
        <w:pStyle w:val="Bulletslevel1"/>
        <w:spacing w:line="288" w:lineRule="auto"/>
        <w:ind w:left="0" w:firstLine="0"/>
        <w:jc w:val="both"/>
        <w:rPr>
          <w:rFonts w:cs="Arial"/>
          <w:lang w:val="sk-SK"/>
        </w:rPr>
      </w:pPr>
      <w:r w:rsidRPr="0073389C">
        <w:rPr>
          <w:rFonts w:cs="Arial"/>
          <w:lang w:val="sk-SK"/>
        </w:rPr>
        <w:t xml:space="preserve">VZP </w:t>
      </w:r>
      <w:r w:rsidR="00D27A8E">
        <w:rPr>
          <w:rFonts w:cs="Arial"/>
          <w:lang w:val="sk-SK"/>
        </w:rPr>
        <w:tab/>
      </w:r>
      <w:r w:rsidR="00D27A8E">
        <w:rPr>
          <w:rFonts w:cs="Arial"/>
          <w:lang w:val="sk-SK"/>
        </w:rPr>
        <w:tab/>
      </w:r>
      <w:r w:rsidR="0086688B" w:rsidRPr="0073389C">
        <w:rPr>
          <w:rFonts w:cs="Arial"/>
          <w:lang w:val="sk-SK"/>
        </w:rPr>
        <w:t>Všeobecné zmluvné podmienky k z</w:t>
      </w:r>
      <w:r w:rsidRPr="0073389C">
        <w:rPr>
          <w:rFonts w:cs="Arial"/>
          <w:lang w:val="sk-SK"/>
        </w:rPr>
        <w:t>mluve o NFP</w:t>
      </w:r>
    </w:p>
    <w:p w14:paraId="34C39F68" w14:textId="77777777" w:rsidR="00140CE3" w:rsidRDefault="00140CE3" w:rsidP="00E135DC">
      <w:pPr>
        <w:pStyle w:val="Bulletslevel1"/>
        <w:spacing w:line="288" w:lineRule="auto"/>
        <w:ind w:left="0" w:firstLine="0"/>
        <w:jc w:val="both"/>
        <w:rPr>
          <w:rFonts w:cs="Arial"/>
          <w:lang w:val="sk-SK"/>
        </w:rPr>
      </w:pPr>
      <w:r>
        <w:rPr>
          <w:rFonts w:cs="Arial"/>
          <w:lang w:val="sk-SK"/>
        </w:rPr>
        <w:t>ZVV</w:t>
      </w:r>
      <w:r>
        <w:rPr>
          <w:rFonts w:cs="Arial"/>
          <w:lang w:val="sk-SK"/>
        </w:rPr>
        <w:tab/>
      </w:r>
      <w:r>
        <w:rPr>
          <w:rFonts w:cs="Arial"/>
          <w:lang w:val="sk-SK"/>
        </w:rPr>
        <w:tab/>
        <w:t>Zjednodušené vykazovanie výdavkov</w:t>
      </w:r>
    </w:p>
    <w:p w14:paraId="4FC72941" w14:textId="77777777" w:rsidR="00AE5A8F" w:rsidRPr="0073389C" w:rsidRDefault="00AE5A8F" w:rsidP="00E135DC">
      <w:pPr>
        <w:pStyle w:val="Bulletslevel1"/>
        <w:spacing w:line="288" w:lineRule="auto"/>
        <w:ind w:left="0" w:firstLine="0"/>
        <w:jc w:val="both"/>
        <w:rPr>
          <w:rFonts w:cs="Arial"/>
          <w:lang w:val="sk-SK"/>
        </w:rPr>
      </w:pPr>
      <w:r w:rsidRPr="0073389C">
        <w:rPr>
          <w:rFonts w:cs="Arial"/>
          <w:lang w:val="sk-SK"/>
        </w:rPr>
        <w:t xml:space="preserve">ŽoNFP </w:t>
      </w:r>
      <w:r w:rsidR="00D27A8E">
        <w:rPr>
          <w:rFonts w:cs="Arial"/>
          <w:lang w:val="sk-SK"/>
        </w:rPr>
        <w:tab/>
      </w:r>
      <w:r w:rsidR="00D27A8E">
        <w:rPr>
          <w:rFonts w:cs="Arial"/>
          <w:lang w:val="sk-SK"/>
        </w:rPr>
        <w:tab/>
      </w:r>
      <w:r w:rsidRPr="0073389C">
        <w:rPr>
          <w:rFonts w:cs="Arial"/>
          <w:lang w:val="sk-SK"/>
        </w:rPr>
        <w:t>Žiadosť o nenávratný finančný príspevok</w:t>
      </w:r>
    </w:p>
    <w:p w14:paraId="26867F9A" w14:textId="77777777" w:rsidR="00AE5A8F" w:rsidRPr="0073389C" w:rsidRDefault="00AE5A8F" w:rsidP="00E135DC">
      <w:pPr>
        <w:pStyle w:val="Bulletslevel1"/>
        <w:spacing w:line="288" w:lineRule="auto"/>
        <w:ind w:left="0" w:firstLine="0"/>
        <w:jc w:val="both"/>
        <w:rPr>
          <w:rFonts w:cs="Arial"/>
          <w:lang w:val="sk-SK"/>
        </w:rPr>
      </w:pPr>
      <w:r w:rsidRPr="0073389C">
        <w:rPr>
          <w:rFonts w:cs="Arial"/>
          <w:lang w:val="sk-SK"/>
        </w:rPr>
        <w:t xml:space="preserve">ŽoP </w:t>
      </w:r>
      <w:r w:rsidR="00D27A8E">
        <w:rPr>
          <w:rFonts w:cs="Arial"/>
          <w:lang w:val="sk-SK"/>
        </w:rPr>
        <w:tab/>
      </w:r>
      <w:r w:rsidR="00D27A8E">
        <w:rPr>
          <w:rFonts w:cs="Arial"/>
          <w:lang w:val="sk-SK"/>
        </w:rPr>
        <w:tab/>
      </w:r>
      <w:r w:rsidRPr="0073389C">
        <w:rPr>
          <w:rFonts w:cs="Arial"/>
          <w:lang w:val="sk-SK"/>
        </w:rPr>
        <w:t>Žiadosť o platbu</w:t>
      </w:r>
    </w:p>
    <w:p w14:paraId="10D9FA62" w14:textId="77777777" w:rsidR="009D7F63" w:rsidRPr="0073389C" w:rsidRDefault="00821A36" w:rsidP="00E135DC">
      <w:pPr>
        <w:pStyle w:val="Bulletslevel1"/>
        <w:spacing w:line="288" w:lineRule="auto"/>
        <w:ind w:left="0" w:firstLine="0"/>
        <w:jc w:val="both"/>
        <w:rPr>
          <w:rFonts w:cs="Arial"/>
          <w:lang w:val="sk-SK"/>
        </w:rPr>
      </w:pPr>
      <w:r w:rsidRPr="0073389C">
        <w:rPr>
          <w:rFonts w:cs="Arial"/>
          <w:lang w:val="sk-SK"/>
        </w:rPr>
        <w:t xml:space="preserve">ŽoVFP </w:t>
      </w:r>
      <w:r w:rsidR="00D27A8E">
        <w:rPr>
          <w:rFonts w:cs="Arial"/>
          <w:lang w:val="sk-SK"/>
        </w:rPr>
        <w:tab/>
      </w:r>
      <w:r w:rsidR="00D27A8E">
        <w:rPr>
          <w:rFonts w:cs="Arial"/>
          <w:lang w:val="sk-SK"/>
        </w:rPr>
        <w:tab/>
      </w:r>
      <w:r w:rsidRPr="0073389C">
        <w:rPr>
          <w:rFonts w:cs="Arial"/>
          <w:lang w:val="sk-SK"/>
        </w:rPr>
        <w:t>Žiadosť o vrátenie finančných prostriedkov</w:t>
      </w:r>
    </w:p>
    <w:p w14:paraId="1567475D" w14:textId="77777777" w:rsidR="009D7F63" w:rsidRPr="0073389C" w:rsidRDefault="009D7F63">
      <w:pPr>
        <w:rPr>
          <w:rFonts w:eastAsia="Times"/>
          <w:color w:val="000000"/>
          <w:lang w:eastAsia="x-none"/>
        </w:rPr>
      </w:pPr>
      <w:r w:rsidRPr="0073389C">
        <w:br w:type="page"/>
      </w:r>
    </w:p>
    <w:p w14:paraId="36297262" w14:textId="77777777" w:rsidR="009D7F63" w:rsidRPr="0073389C" w:rsidRDefault="009D7F63" w:rsidP="009D7F63">
      <w:pPr>
        <w:pStyle w:val="Nadpis2"/>
        <w:spacing w:line="288" w:lineRule="auto"/>
        <w:rPr>
          <w:lang w:val="sk-SK"/>
        </w:rPr>
      </w:pPr>
      <w:bookmarkStart w:id="56" w:name="_Toc440372858"/>
      <w:bookmarkStart w:id="57" w:name="_Toc94683047"/>
      <w:r w:rsidRPr="0073389C">
        <w:rPr>
          <w:lang w:val="sk-SK"/>
        </w:rPr>
        <w:t>Legislatíva</w:t>
      </w:r>
      <w:bookmarkEnd w:id="56"/>
      <w:bookmarkEnd w:id="57"/>
    </w:p>
    <w:p w14:paraId="6F15EAE5"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453/2003 Z. z. o orgánoch štátnej správy v oblasti sociálnych vecí, rodiny a služieb zamestnanosti a o zmene a doplnení niektorých zákonov (ďalej len „zákon o orgánoch štátnej správy“);</w:t>
      </w:r>
    </w:p>
    <w:p w14:paraId="36E15677"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575/2001 Z. z. o organizácii činnosti vlády a organizácii ústrednej štátnej správy v znení neskorších predpisov (ďalej len „kompetenčný zákon“); </w:t>
      </w:r>
    </w:p>
    <w:p w14:paraId="7DBEF60F"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125/2006 Z. z. o inšpekcii práce a o zmene a doplnení zákona č. 82/2005 Z. z. o nelegálnej práci a nelegálnom zamestnávaní a o zmene a doplnení niektorých zákonov (ďalej len „zákon o inšpekcii práce“);</w:t>
      </w:r>
    </w:p>
    <w:p w14:paraId="21F28DB2"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292/2014 Z. z. o príspevku poskytovanom z európskych štrukturálnych a investičných fondov a o zmene a doplnení niektorých zákonov </w:t>
      </w:r>
      <w:r w:rsidR="00175F79">
        <w:rPr>
          <w:rFonts w:cs="Arial"/>
          <w:lang w:val="sk-SK"/>
        </w:rPr>
        <w:t xml:space="preserve">v znení neskorších predpisov </w:t>
      </w:r>
      <w:r w:rsidRPr="0073389C">
        <w:rPr>
          <w:rFonts w:cs="Arial"/>
          <w:lang w:val="sk-SK"/>
        </w:rPr>
        <w:t xml:space="preserve">(ďalej len „zákon o príspevku z EŠIF“); </w:t>
      </w:r>
    </w:p>
    <w:p w14:paraId="71329D09"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w:t>
      </w:r>
      <w:r w:rsidR="00AE5044">
        <w:rPr>
          <w:rFonts w:cs="Arial"/>
          <w:lang w:val="sk-SK"/>
        </w:rPr>
        <w:t>357</w:t>
      </w:r>
      <w:r w:rsidRPr="0073389C">
        <w:rPr>
          <w:rFonts w:cs="Arial"/>
          <w:lang w:val="sk-SK"/>
        </w:rPr>
        <w:t>/20</w:t>
      </w:r>
      <w:r w:rsidR="00AE5044">
        <w:rPr>
          <w:rFonts w:cs="Arial"/>
          <w:lang w:val="sk-SK"/>
        </w:rPr>
        <w:t>15</w:t>
      </w:r>
      <w:r w:rsidRPr="0073389C">
        <w:rPr>
          <w:rFonts w:cs="Arial"/>
          <w:lang w:val="sk-SK"/>
        </w:rPr>
        <w:t xml:space="preserve"> Z. z. o finančnej kontrole a audite a o zmene a doplnení niektorých zákonov </w:t>
      </w:r>
      <w:r w:rsidR="00175F79">
        <w:rPr>
          <w:rFonts w:cs="Arial"/>
          <w:lang w:val="sk-SK"/>
        </w:rPr>
        <w:t xml:space="preserve">v znení neskorších predpisov </w:t>
      </w:r>
      <w:r w:rsidRPr="0073389C">
        <w:rPr>
          <w:rFonts w:cs="Arial"/>
          <w:lang w:val="sk-SK"/>
        </w:rPr>
        <w:t xml:space="preserve">(ďalej len „zákon o finančnej kontrole“); </w:t>
      </w:r>
    </w:p>
    <w:p w14:paraId="3DBF4507"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523/2004 Z. z. o rozpočtových pravidlách verejnej správy a o zmene a doplnení niektorých zákonov v znení neskorších predpisov (ďalej len „zákon o rozpočtových pravidlách verejnej správy“); </w:t>
      </w:r>
    </w:p>
    <w:p w14:paraId="6DC7E09A"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291/2002 Z. z. o Štátnej pokladnici a o zmene a doplnení niektorých zákonov v znení neskorších predpisov (ďalej len „zákon o štátnej pokladnici“);</w:t>
      </w:r>
    </w:p>
    <w:p w14:paraId="28006397"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431/2002 Z. z. o účtovníctve v znení neskorších predpisov (ďalej len „zákon o účtovníctve“); </w:t>
      </w:r>
    </w:p>
    <w:p w14:paraId="31F96435"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25/2006 Z. z. o verejnom obstarávaní a o zmene a doplnení niektorých zákonov v znení neskorších predpisov (ďalej len „</w:t>
      </w:r>
      <w:r w:rsidR="00F63275" w:rsidRPr="0073389C">
        <w:rPr>
          <w:rFonts w:cs="Arial"/>
          <w:lang w:val="sk-SK"/>
        </w:rPr>
        <w:t>Zákon č. 25/2006 Z. z.</w:t>
      </w:r>
      <w:r w:rsidRPr="0073389C">
        <w:rPr>
          <w:rFonts w:cs="Arial"/>
          <w:lang w:val="sk-SK"/>
        </w:rPr>
        <w:t xml:space="preserve">“); </w:t>
      </w:r>
    </w:p>
    <w:p w14:paraId="4786229D" w14:textId="77777777" w:rsidR="009722F8" w:rsidRPr="009722F8" w:rsidRDefault="009722F8" w:rsidP="009722F8">
      <w:pPr>
        <w:pStyle w:val="Bulletslevel1"/>
        <w:spacing w:line="288" w:lineRule="auto"/>
        <w:ind w:left="567" w:hanging="283"/>
        <w:jc w:val="both"/>
        <w:rPr>
          <w:rFonts w:cs="Arial"/>
          <w:lang w:val="sk-SK"/>
        </w:rPr>
      </w:pPr>
      <w:r w:rsidRPr="009722F8">
        <w:rPr>
          <w:lang w:val="sk-SK"/>
        </w:rPr>
        <w:t>Zákon č. 343/2015 Z. z. o verejnom obstarávaní a o zmene a doplnení niektorých zákonov</w:t>
      </w:r>
      <w:r w:rsidR="00CB59CC">
        <w:rPr>
          <w:lang w:val="sk-SK"/>
        </w:rPr>
        <w:t xml:space="preserve"> </w:t>
      </w:r>
      <w:r w:rsidR="00175F79">
        <w:rPr>
          <w:rFonts w:cs="Arial"/>
          <w:lang w:val="sk-SK"/>
        </w:rPr>
        <w:t xml:space="preserve">v znení neskorších predpisov </w:t>
      </w:r>
      <w:r w:rsidR="00CB59CC" w:rsidRPr="00CB59CC">
        <w:rPr>
          <w:lang w:val="sk-SK"/>
        </w:rPr>
        <w:t>(ďalej len „ZVO“)</w:t>
      </w:r>
      <w:r w:rsidR="008F126A" w:rsidRPr="0073389C">
        <w:rPr>
          <w:rFonts w:cs="Arial"/>
          <w:lang w:val="sk-SK"/>
        </w:rPr>
        <w:t>;</w:t>
      </w:r>
    </w:p>
    <w:p w14:paraId="7FEAC74F"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513/1991 Zb. Obchodný zákonník v platnom znení (ďalej len „Obchodný zákonník“); </w:t>
      </w:r>
    </w:p>
    <w:p w14:paraId="6CED1F94"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231/1999 Z. z. o štátnej pomoci v znení neskorších predpisov (ďalej len „zákon o štátnej pomoci“); </w:t>
      </w:r>
    </w:p>
    <w:p w14:paraId="5FE15099"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18/1996 Z. z. o cenách v znení neskorších predpisov (ďalej len „Zákon o cenách“);</w:t>
      </w:r>
    </w:p>
    <w:p w14:paraId="61DDE3B5"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40/1964 Zb. Občiansky zákonník v platnom znení (ďalej len „Občiansky zákonník“); </w:t>
      </w:r>
    </w:p>
    <w:p w14:paraId="187586B3"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311/2001 Z. z. Zákonník práce v platnom znení (ďalej len „Zákonník práce“); </w:t>
      </w:r>
    </w:p>
    <w:p w14:paraId="6FBD42BD"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222/2004 Z. z. o dani z pridanej hodnoty v znení neskorších predpisov (ďalej len „Zákon o DPH“);</w:t>
      </w:r>
    </w:p>
    <w:p w14:paraId="4AB631F6"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283/2002 Z. z. o cestovných náhradách v znení neskorších predpisov (ďalej len „Zákon o cestovných náhradách“);</w:t>
      </w:r>
    </w:p>
    <w:p w14:paraId="4AA79A62"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595/2003 Z. z. o dani z príjmov v znení neskorších predpisov (ďalej len „zákon o dani z príjmov“);</w:t>
      </w:r>
    </w:p>
    <w:p w14:paraId="1ADA90A6"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382/2004 Z. z.</w:t>
      </w:r>
      <w:r w:rsidR="00D92179">
        <w:rPr>
          <w:rFonts w:cs="Arial"/>
          <w:lang w:val="sk-SK"/>
        </w:rPr>
        <w:t xml:space="preserve"> </w:t>
      </w:r>
      <w:r w:rsidRPr="0073389C">
        <w:rPr>
          <w:rFonts w:cs="Arial"/>
          <w:lang w:val="sk-SK"/>
        </w:rPr>
        <w:t xml:space="preserve">o znalcoch, tlmočníkoch a prekladateľoch a o zmene a doplnení niektorých zákonov </w:t>
      </w:r>
      <w:r w:rsidR="00175F79">
        <w:rPr>
          <w:rFonts w:cs="Arial"/>
          <w:lang w:val="sk-SK"/>
        </w:rPr>
        <w:t xml:space="preserve">v znení neskorších predpisov </w:t>
      </w:r>
      <w:r w:rsidRPr="0073389C">
        <w:rPr>
          <w:rFonts w:cs="Arial"/>
          <w:lang w:val="sk-SK"/>
        </w:rPr>
        <w:t>(ďalej len „zákon o znalcoch, tlmočníkoch a prekladateľoch“);</w:t>
      </w:r>
    </w:p>
    <w:p w14:paraId="4DEBEB1F"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394/2012 Z.z. o obmedzení platieb v hotovosti (ďalej len „zákon o obmedzení platieb v hotovosti“);</w:t>
      </w:r>
    </w:p>
    <w:p w14:paraId="6EA7F4A7" w14:textId="77777777" w:rsidR="00821A36" w:rsidRDefault="009D7F63" w:rsidP="009D7F63">
      <w:pPr>
        <w:pStyle w:val="Bulletslevel1"/>
        <w:spacing w:line="288" w:lineRule="auto"/>
        <w:ind w:left="567" w:hanging="283"/>
        <w:jc w:val="both"/>
        <w:rPr>
          <w:rFonts w:cs="Arial"/>
          <w:lang w:val="sk-SK"/>
        </w:rPr>
      </w:pPr>
      <w:r w:rsidRPr="0073389C">
        <w:rPr>
          <w:rFonts w:cs="Arial"/>
          <w:lang w:val="sk-SK"/>
        </w:rPr>
        <w:t>Zákon č. 211/2000 Z. z. o slobodnom prístupe k informáciám a o zmene a doplnení niektorých zákonov v znení neskorších predpisov (ďalej len „zákon o slobode informácií“)</w:t>
      </w:r>
      <w:r w:rsidR="00F06929">
        <w:rPr>
          <w:rFonts w:cs="Arial"/>
          <w:lang w:val="sk-SK"/>
        </w:rPr>
        <w:t>.</w:t>
      </w:r>
    </w:p>
    <w:p w14:paraId="3C619631" w14:textId="77777777" w:rsidR="002D5B69" w:rsidRPr="00094305" w:rsidRDefault="008E5E55" w:rsidP="002D5B69">
      <w:pPr>
        <w:pStyle w:val="Bulletslevel1"/>
        <w:spacing w:line="288" w:lineRule="auto"/>
        <w:ind w:left="567" w:hanging="283"/>
        <w:jc w:val="both"/>
        <w:rPr>
          <w:rFonts w:cs="Arial"/>
          <w:lang w:val="sk-SK"/>
        </w:rPr>
      </w:pPr>
      <w:r w:rsidRPr="00094305">
        <w:rPr>
          <w:lang w:val="sk-SK"/>
        </w:rPr>
        <w:t>Zákon č. 128/2020 Z. z. ktorým sa mení a dopĺňa zákon č. 292/2014 Z. z. o príspevku poskytovanom z európskych štrukturálnych a investičných fondov a o zmene a doplnení niektorých zákonov v znení neskorších predpisov a ktorým sa dopĺňa zákon č. 528/2008 Z. z. o pomoci a podpore poskytovanej z fondov Európskeho spoločenstva v znení neskorších predpisov  (ďalej len „</w:t>
      </w:r>
      <w:r w:rsidRPr="00094305">
        <w:rPr>
          <w:b/>
          <w:lang w:val="sk-SK"/>
        </w:rPr>
        <w:t>novela zákona o príspevku z EŠIF č. 128/2020 Z. z.</w:t>
      </w:r>
      <w:r w:rsidRPr="00094305">
        <w:rPr>
          <w:lang w:val="sk-SK"/>
        </w:rPr>
        <w:t>“)</w:t>
      </w:r>
      <w:r w:rsidRPr="00094305">
        <w:rPr>
          <w:rFonts w:cs="Arial"/>
          <w:lang w:val="sk-SK"/>
        </w:rPr>
        <w:t>.</w:t>
      </w:r>
    </w:p>
    <w:p w14:paraId="06CBA275" w14:textId="19684A19" w:rsidR="002D5B69" w:rsidRPr="00094305" w:rsidRDefault="002D5B69" w:rsidP="002D5B69">
      <w:pPr>
        <w:pStyle w:val="Bulletslevel1"/>
        <w:spacing w:line="288" w:lineRule="auto"/>
        <w:ind w:left="567" w:hanging="283"/>
        <w:jc w:val="both"/>
        <w:rPr>
          <w:rFonts w:cs="Arial"/>
          <w:lang w:val="sk-SK"/>
        </w:rPr>
      </w:pPr>
      <w:r w:rsidRPr="00094305">
        <w:rPr>
          <w:lang w:val="sk-SK"/>
        </w:rPr>
        <w:t>Zákon č. 67/2020 Z. z. o niektorých mimoriadnych opatreniach vo finančnej oblasti v súvislosti so šírením nebezpečnej nákazlivej ľudskej choroby COVID-19</w:t>
      </w:r>
      <w:r w:rsidR="004D61A7">
        <w:rPr>
          <w:lang w:val="sk-SK"/>
        </w:rPr>
        <w:t xml:space="preserve"> v znení neskorších predpisov</w:t>
      </w:r>
      <w:r w:rsidRPr="00094305">
        <w:rPr>
          <w:lang w:val="sk-SK"/>
        </w:rPr>
        <w:t xml:space="preserve">. </w:t>
      </w:r>
    </w:p>
    <w:p w14:paraId="7B60BBE1" w14:textId="77777777" w:rsidR="002D5B69" w:rsidRPr="007F4567" w:rsidRDefault="002D5B69" w:rsidP="002D5B69">
      <w:pPr>
        <w:pStyle w:val="Bulletslevel1"/>
        <w:spacing w:line="288" w:lineRule="auto"/>
        <w:ind w:left="567" w:firstLine="0"/>
        <w:jc w:val="both"/>
        <w:rPr>
          <w:rFonts w:cs="Arial"/>
          <w:lang w:val="sk-SK"/>
        </w:rPr>
      </w:pPr>
    </w:p>
    <w:p w14:paraId="4914A61E" w14:textId="77777777" w:rsidR="00AE5A8F" w:rsidRPr="0073389C" w:rsidRDefault="00AE5A8F" w:rsidP="009F56AB">
      <w:pPr>
        <w:pStyle w:val="Nadpis1"/>
        <w:spacing w:line="288" w:lineRule="auto"/>
        <w:rPr>
          <w:rFonts w:ascii="Arial" w:hAnsi="Arial"/>
          <w:lang w:val="sk-SK"/>
        </w:rPr>
      </w:pPr>
      <w:bookmarkStart w:id="58" w:name="_Toc410907848"/>
      <w:bookmarkStart w:id="59" w:name="_Toc440372859"/>
      <w:bookmarkStart w:id="60" w:name="_Toc94683048"/>
      <w:r w:rsidRPr="0073389C">
        <w:rPr>
          <w:rFonts w:ascii="Arial" w:hAnsi="Arial"/>
          <w:lang w:val="sk-SK"/>
        </w:rPr>
        <w:t>Realizácia projektov</w:t>
      </w:r>
      <w:bookmarkEnd w:id="58"/>
      <w:bookmarkEnd w:id="59"/>
      <w:bookmarkEnd w:id="60"/>
    </w:p>
    <w:p w14:paraId="38359EA5" w14:textId="77777777" w:rsidR="00AE5A8F" w:rsidRPr="0073389C" w:rsidRDefault="00AE5A8F" w:rsidP="009F56AB">
      <w:pPr>
        <w:pStyle w:val="Nadpis2"/>
        <w:spacing w:line="288" w:lineRule="auto"/>
        <w:rPr>
          <w:lang w:val="sk-SK"/>
        </w:rPr>
      </w:pPr>
      <w:bookmarkStart w:id="61" w:name="_Toc410907849"/>
      <w:bookmarkStart w:id="62" w:name="_Toc440372860"/>
      <w:bookmarkStart w:id="63" w:name="_Toc94683049"/>
      <w:r w:rsidRPr="0073389C">
        <w:rPr>
          <w:lang w:val="sk-SK"/>
        </w:rPr>
        <w:t>Všeobecné informácie k realizácii projektov</w:t>
      </w:r>
      <w:bookmarkEnd w:id="61"/>
      <w:bookmarkEnd w:id="62"/>
      <w:bookmarkEnd w:id="63"/>
      <w:r w:rsidRPr="0073389C">
        <w:rPr>
          <w:lang w:val="sk-SK"/>
        </w:rPr>
        <w:t xml:space="preserve"> </w:t>
      </w:r>
    </w:p>
    <w:p w14:paraId="7C14004C" w14:textId="77777777" w:rsidR="00AE5A8F" w:rsidRPr="0073389C" w:rsidRDefault="00AE5A8F" w:rsidP="007B5322">
      <w:pPr>
        <w:pStyle w:val="Nadpis3"/>
        <w:spacing w:line="288" w:lineRule="auto"/>
        <w:ind w:left="567" w:firstLine="0"/>
        <w:rPr>
          <w:lang w:val="sk-SK"/>
        </w:rPr>
      </w:pPr>
      <w:bookmarkStart w:id="64" w:name="_Toc410907850"/>
      <w:bookmarkStart w:id="65" w:name="_Toc440372861"/>
      <w:bookmarkStart w:id="66" w:name="_Toc94683050"/>
      <w:r w:rsidRPr="0073389C">
        <w:rPr>
          <w:lang w:val="sk-SK"/>
        </w:rPr>
        <w:t>Všeobecné informácie</w:t>
      </w:r>
      <w:bookmarkEnd w:id="64"/>
      <w:bookmarkEnd w:id="65"/>
      <w:bookmarkEnd w:id="66"/>
      <w:r w:rsidRPr="0073389C">
        <w:rPr>
          <w:lang w:val="sk-SK"/>
        </w:rPr>
        <w:t xml:space="preserve"> </w:t>
      </w:r>
    </w:p>
    <w:p w14:paraId="265C5414" w14:textId="77777777" w:rsidR="00AE5A8F" w:rsidRDefault="00AE5A8F" w:rsidP="007B5322">
      <w:pPr>
        <w:pStyle w:val="BodyText1"/>
        <w:spacing w:before="120" w:after="120" w:line="288" w:lineRule="auto"/>
        <w:jc w:val="both"/>
        <w:rPr>
          <w:rFonts w:cs="Arial"/>
          <w:szCs w:val="19"/>
          <w:lang w:val="sk-SK"/>
        </w:rPr>
      </w:pPr>
      <w:r w:rsidRPr="0073389C">
        <w:rPr>
          <w:rFonts w:cs="Arial"/>
          <w:szCs w:val="19"/>
          <w:lang w:val="sk-SK"/>
        </w:rPr>
        <w:t>Realizáciou projektu sa rozumie realizácia aktivít projektu v zmysle plánovaných a schválených aktivít v zmysle podmienok uvedených v zmluve o NFP, ktoré sú podrobne popísan</w:t>
      </w:r>
      <w:r w:rsidR="007C5280">
        <w:rPr>
          <w:rFonts w:cs="Arial"/>
          <w:szCs w:val="19"/>
          <w:lang w:val="sk-SK"/>
        </w:rPr>
        <w:t>é</w:t>
      </w:r>
      <w:r w:rsidRPr="0073389C">
        <w:rPr>
          <w:rFonts w:cs="Arial"/>
          <w:szCs w:val="19"/>
          <w:lang w:val="sk-SK"/>
        </w:rPr>
        <w:t xml:space="preserve"> v schválenej </w:t>
      </w:r>
      <w:r w:rsidR="009D6587">
        <w:rPr>
          <w:rFonts w:cs="Arial"/>
          <w:szCs w:val="19"/>
          <w:lang w:val="sk-SK"/>
        </w:rPr>
        <w:t>Žo</w:t>
      </w:r>
      <w:r w:rsidRPr="0073389C">
        <w:rPr>
          <w:rFonts w:cs="Arial"/>
          <w:szCs w:val="19"/>
          <w:lang w:val="sk-SK"/>
        </w:rPr>
        <w:t xml:space="preserve">NFP a v súlade s </w:t>
      </w:r>
      <w:r w:rsidR="00F5681B" w:rsidRPr="0073389C">
        <w:rPr>
          <w:rFonts w:cs="Arial"/>
          <w:szCs w:val="19"/>
          <w:lang w:val="sk-SK"/>
        </w:rPr>
        <w:t>výzvou/</w:t>
      </w:r>
      <w:r w:rsidRPr="0073389C">
        <w:rPr>
          <w:rFonts w:cs="Arial"/>
          <w:szCs w:val="19"/>
          <w:lang w:val="sk-SK"/>
        </w:rPr>
        <w:t xml:space="preserve">vyzvaním. Zmluva o NFP </w:t>
      </w:r>
      <w:r w:rsidR="00BA041D" w:rsidRPr="0073389C">
        <w:rPr>
          <w:rFonts w:cs="Arial"/>
          <w:szCs w:val="19"/>
          <w:lang w:val="sk-SK"/>
        </w:rPr>
        <w:t>upravuje obdobie</w:t>
      </w:r>
      <w:r w:rsidRPr="0073389C">
        <w:rPr>
          <w:rFonts w:cs="Arial"/>
          <w:szCs w:val="19"/>
          <w:lang w:val="sk-SK"/>
        </w:rPr>
        <w:t xml:space="preserve"> realizácie aktivít projektu a </w:t>
      </w:r>
      <w:r w:rsidR="00BA041D" w:rsidRPr="0073389C">
        <w:rPr>
          <w:rFonts w:cs="Arial"/>
          <w:szCs w:val="19"/>
          <w:lang w:val="sk-SK"/>
        </w:rPr>
        <w:t>obdobie udržateľnosti</w:t>
      </w:r>
      <w:r w:rsidRPr="0073389C">
        <w:rPr>
          <w:rFonts w:cs="Arial"/>
          <w:szCs w:val="19"/>
          <w:lang w:val="sk-SK"/>
        </w:rPr>
        <w:t xml:space="preserve"> projektu</w:t>
      </w:r>
      <w:r w:rsidR="007A0459">
        <w:rPr>
          <w:rFonts w:cs="Arial"/>
          <w:szCs w:val="19"/>
          <w:lang w:val="sk-SK"/>
        </w:rPr>
        <w:t>, resp. následného monitorovania projektu</w:t>
      </w:r>
      <w:r w:rsidRPr="0073389C">
        <w:rPr>
          <w:rFonts w:cs="Arial"/>
          <w:szCs w:val="19"/>
          <w:lang w:val="sk-SK"/>
        </w:rPr>
        <w:t xml:space="preserve">. Prijímateľ sa zaväzuje dodržiavať ustanovenia zmluvy </w:t>
      </w:r>
      <w:r w:rsidR="007738BC">
        <w:rPr>
          <w:rFonts w:cs="Arial"/>
          <w:szCs w:val="19"/>
          <w:lang w:val="sk-SK"/>
        </w:rPr>
        <w:t xml:space="preserve">o NFP </w:t>
      </w:r>
      <w:r w:rsidRPr="0073389C">
        <w:rPr>
          <w:rFonts w:cs="Arial"/>
          <w:szCs w:val="19"/>
          <w:lang w:val="sk-SK"/>
        </w:rPr>
        <w:t xml:space="preserve">tak, aby bol projekt realizovaný riadne, včas a v súlade s jej podmienkami a postupovať pri realizácii aktivít projektu s náležitou starostlivosťou. Prijímateľ zodpovedá poskytovateľovi za realizáciu aktivít projektu v celom rozsahu. </w:t>
      </w:r>
    </w:p>
    <w:p w14:paraId="3F124F78" w14:textId="77777777" w:rsidR="00436CEA" w:rsidRPr="0073389C" w:rsidRDefault="00436CEA" w:rsidP="007B5322">
      <w:pPr>
        <w:pStyle w:val="BodyText1"/>
        <w:spacing w:before="120" w:after="120" w:line="288" w:lineRule="auto"/>
        <w:jc w:val="both"/>
        <w:rPr>
          <w:rFonts w:cs="Arial"/>
          <w:szCs w:val="19"/>
          <w:lang w:val="sk-SK"/>
        </w:rPr>
      </w:pPr>
      <w:r w:rsidRPr="00436CEA">
        <w:rPr>
          <w:rFonts w:cs="Arial"/>
          <w:b/>
          <w:szCs w:val="19"/>
          <w:lang w:val="sk-SK"/>
        </w:rPr>
        <w:t>Dôležité upozornenie</w:t>
      </w:r>
      <w:r>
        <w:rPr>
          <w:rFonts w:cs="Arial"/>
          <w:szCs w:val="19"/>
          <w:lang w:val="sk-SK"/>
        </w:rPr>
        <w:t>:</w:t>
      </w:r>
      <w:r>
        <w:t xml:space="preserve">  </w:t>
      </w:r>
      <w:r>
        <w:rPr>
          <w:lang w:val="sk-SK"/>
        </w:rPr>
        <w:t xml:space="preserve">V prípade projektov </w:t>
      </w:r>
      <w:r w:rsidR="00C05C51" w:rsidRPr="00C05C51">
        <w:rPr>
          <w:lang w:val="sk-SK"/>
        </w:rPr>
        <w:t xml:space="preserve">implementovaných  v  režime  zjednodušeného vykazovania  výdavkov </w:t>
      </w:r>
      <w:r>
        <w:rPr>
          <w:lang w:val="sk-SK"/>
        </w:rPr>
        <w:t xml:space="preserve">so stanovenou paušálnou sadzbou </w:t>
      </w:r>
      <w:r w:rsidRPr="00EA330D">
        <w:rPr>
          <w:lang w:val="sk-SK"/>
        </w:rPr>
        <w:t xml:space="preserve"> </w:t>
      </w:r>
      <w:r w:rsidR="00FA09D2">
        <w:rPr>
          <w:lang w:val="sk-SK"/>
        </w:rPr>
        <w:t>sa pojm</w:t>
      </w:r>
      <w:r w:rsidR="00846ECE">
        <w:rPr>
          <w:lang w:val="sk-SK"/>
        </w:rPr>
        <w:t>y</w:t>
      </w:r>
      <w:r>
        <w:rPr>
          <w:lang w:val="sk-SK"/>
        </w:rPr>
        <w:t xml:space="preserve"> </w:t>
      </w:r>
      <w:r w:rsidR="00FA09D2">
        <w:rPr>
          <w:lang w:val="sk-SK"/>
        </w:rPr>
        <w:t xml:space="preserve">podľa Zmluvy o poskytnutí NFP </w:t>
      </w:r>
      <w:r w:rsidR="00846ECE">
        <w:rPr>
          <w:lang w:val="sk-SK"/>
        </w:rPr>
        <w:t xml:space="preserve">- </w:t>
      </w:r>
      <w:r>
        <w:rPr>
          <w:lang w:val="sk-SK"/>
        </w:rPr>
        <w:t>Realizácia projektu</w:t>
      </w:r>
      <w:r w:rsidR="00846ECE">
        <w:rPr>
          <w:lang w:val="sk-SK"/>
        </w:rPr>
        <w:t xml:space="preserve"> (Realizácia</w:t>
      </w:r>
      <w:r w:rsidR="00846ECE" w:rsidRPr="00EA330D">
        <w:rPr>
          <w:lang w:val="sk-SK"/>
        </w:rPr>
        <w:t xml:space="preserve"> aktivít projektu</w:t>
      </w:r>
      <w:r w:rsidR="00846ECE">
        <w:rPr>
          <w:lang w:val="sk-SK"/>
        </w:rPr>
        <w:t xml:space="preserve">) </w:t>
      </w:r>
      <w:r w:rsidR="00504718">
        <w:rPr>
          <w:lang w:val="sk-SK"/>
        </w:rPr>
        <w:t>a</w:t>
      </w:r>
      <w:r w:rsidR="00FA09D2">
        <w:rPr>
          <w:lang w:val="sk-SK"/>
        </w:rPr>
        <w:t xml:space="preserve"> </w:t>
      </w:r>
      <w:r>
        <w:rPr>
          <w:lang w:val="sk-SK"/>
        </w:rPr>
        <w:t>R</w:t>
      </w:r>
      <w:r w:rsidRPr="00EA330D">
        <w:rPr>
          <w:lang w:val="sk-SK"/>
        </w:rPr>
        <w:t>ealizácii hlavných aktivít projektu</w:t>
      </w:r>
      <w:r w:rsidR="00504718">
        <w:rPr>
          <w:lang w:val="sk-SK"/>
        </w:rPr>
        <w:t xml:space="preserve"> vecne rovnajú</w:t>
      </w:r>
      <w:r>
        <w:rPr>
          <w:lang w:val="sk-SK"/>
        </w:rPr>
        <w:t xml:space="preserve">, čo </w:t>
      </w:r>
      <w:r w:rsidR="00FA09D2">
        <w:rPr>
          <w:lang w:val="sk-SK"/>
        </w:rPr>
        <w:t>znamená, že</w:t>
      </w:r>
      <w:r>
        <w:rPr>
          <w:lang w:val="sk-SK"/>
        </w:rPr>
        <w:t xml:space="preserve"> dátum </w:t>
      </w:r>
      <w:r w:rsidR="005755D7" w:rsidRPr="005755D7">
        <w:rPr>
          <w:lang w:val="sk-SK"/>
        </w:rPr>
        <w:t>určujúci začiatok Realizácie hlavných aktivít projektu sa rovná začatiu Realizácie aktivít projektu</w:t>
      </w:r>
      <w:r w:rsidR="005755D7">
        <w:rPr>
          <w:rStyle w:val="Odkaznapoznmkupodiarou"/>
          <w:lang w:val="sk-SK"/>
        </w:rPr>
        <w:footnoteReference w:id="8"/>
      </w:r>
      <w:r w:rsidR="005755D7" w:rsidRPr="005755D7">
        <w:rPr>
          <w:lang w:val="sk-SK"/>
        </w:rPr>
        <w:t xml:space="preserve"> </w:t>
      </w:r>
      <w:r w:rsidR="005755D7">
        <w:rPr>
          <w:lang w:val="sk-SK"/>
        </w:rPr>
        <w:t xml:space="preserve">a dátum </w:t>
      </w:r>
      <w:r>
        <w:rPr>
          <w:lang w:val="sk-SK"/>
        </w:rPr>
        <w:t>ukončenia Realizácie hlavných aktivít projektu s</w:t>
      </w:r>
      <w:r w:rsidR="00FA09D2">
        <w:rPr>
          <w:lang w:val="sk-SK"/>
        </w:rPr>
        <w:t xml:space="preserve">a rovná ukončeniu </w:t>
      </w:r>
      <w:r w:rsidR="00846ECE">
        <w:rPr>
          <w:lang w:val="sk-SK"/>
        </w:rPr>
        <w:t>Realizáci</w:t>
      </w:r>
      <w:r w:rsidR="00DF7500">
        <w:rPr>
          <w:lang w:val="sk-SK"/>
        </w:rPr>
        <w:t>e</w:t>
      </w:r>
      <w:r w:rsidR="00846ECE">
        <w:rPr>
          <w:lang w:val="sk-SK"/>
        </w:rPr>
        <w:t xml:space="preserve"> projektu (Realizáci</w:t>
      </w:r>
      <w:r w:rsidR="00DF7500">
        <w:rPr>
          <w:lang w:val="sk-SK"/>
        </w:rPr>
        <w:t>e</w:t>
      </w:r>
      <w:r w:rsidR="00846ECE" w:rsidRPr="00EA330D">
        <w:rPr>
          <w:lang w:val="sk-SK"/>
        </w:rPr>
        <w:t xml:space="preserve"> aktivít projektu</w:t>
      </w:r>
      <w:r w:rsidR="00846ECE" w:rsidRPr="00EB2E87">
        <w:rPr>
          <w:lang w:val="sk-SK"/>
        </w:rPr>
        <w:t>)</w:t>
      </w:r>
      <w:r w:rsidR="00FA09D2" w:rsidRPr="00EB2E87">
        <w:rPr>
          <w:lang w:val="sk-SK"/>
        </w:rPr>
        <w:t>.</w:t>
      </w:r>
      <w:r w:rsidR="00EB2E87" w:rsidRPr="00EB2E87">
        <w:rPr>
          <w:color w:val="1F497D"/>
          <w:lang w:val="sk-SK"/>
        </w:rPr>
        <w:t xml:space="preserve"> </w:t>
      </w:r>
      <w:r w:rsidR="00EB2E87" w:rsidRPr="00FE6967">
        <w:rPr>
          <w:lang w:val="sk-SK"/>
        </w:rPr>
        <w:t>V tomto  prípade vo vzťahu k Hláseniu o </w:t>
      </w:r>
      <w:r w:rsidR="002E4E65" w:rsidRPr="00FE6967">
        <w:rPr>
          <w:lang w:val="sk-SK"/>
        </w:rPr>
        <w:t xml:space="preserve"> realizácii</w:t>
      </w:r>
      <w:r w:rsidR="00EB2E87" w:rsidRPr="00FE6967">
        <w:rPr>
          <w:lang w:val="sk-SK"/>
        </w:rPr>
        <w:t xml:space="preserve"> aktivít projektu (časť 2.1.2) môže začiatok</w:t>
      </w:r>
      <w:r w:rsidR="002E4E65" w:rsidRPr="00FE6967">
        <w:rPr>
          <w:lang w:val="sk-SK"/>
        </w:rPr>
        <w:t>/ukončenie</w:t>
      </w:r>
      <w:r w:rsidR="00EB2E87" w:rsidRPr="00FE6967">
        <w:rPr>
          <w:lang w:val="sk-SK"/>
        </w:rPr>
        <w:t xml:space="preserve"> realizácie  úvodnej hlavnej aktivity, v ktorej sú definované  položky súvisiace s riadiacim/ administratívnym personálom, určiť  aj akákoľvek relevantná činnosť takéhoto  personálu vo vecnej väzbe na realizáciu odbornej časti hlavnej aktivity projektu</w:t>
      </w:r>
      <w:r w:rsidR="00C17698" w:rsidRPr="00FE6967">
        <w:rPr>
          <w:lang w:val="sk-SK"/>
        </w:rPr>
        <w:t xml:space="preserve"> resp. činnosti spojené s Finančným ukončením projektu.</w:t>
      </w:r>
      <w:r w:rsidR="00FA09D2">
        <w:rPr>
          <w:lang w:val="sk-SK"/>
        </w:rPr>
        <w:t xml:space="preserve"> Táto skutočnosť má vplyv </w:t>
      </w:r>
      <w:r w:rsidR="00C17698">
        <w:rPr>
          <w:lang w:val="sk-SK"/>
        </w:rPr>
        <w:t xml:space="preserve">aj </w:t>
      </w:r>
      <w:r w:rsidR="00FA09D2">
        <w:rPr>
          <w:lang w:val="sk-SK"/>
        </w:rPr>
        <w:t xml:space="preserve">na </w:t>
      </w:r>
      <w:r w:rsidR="003A5FDB">
        <w:rPr>
          <w:lang w:val="sk-SK"/>
        </w:rPr>
        <w:t xml:space="preserve">zmluvnú </w:t>
      </w:r>
      <w:r w:rsidR="00FA09D2">
        <w:rPr>
          <w:lang w:val="sk-SK"/>
        </w:rPr>
        <w:t xml:space="preserve">povinnosť prijímateľa </w:t>
      </w:r>
      <w:r w:rsidR="00C05C51">
        <w:rPr>
          <w:lang w:val="sk-SK"/>
        </w:rPr>
        <w:t>zrealizovať všetky aktivity projektu</w:t>
      </w:r>
      <w:r w:rsidR="00FA09D2">
        <w:rPr>
          <w:lang w:val="sk-SK"/>
        </w:rPr>
        <w:t xml:space="preserve"> do 3 mesiacov od ukončenia Realizácie hlavných aktivít projektu</w:t>
      </w:r>
      <w:r w:rsidR="00A91B33">
        <w:rPr>
          <w:lang w:val="sk-SK"/>
        </w:rPr>
        <w:t>, preto žiadateľovi odporúčame naplánovať realizáciu hlavn</w:t>
      </w:r>
      <w:r w:rsidR="000A7909">
        <w:rPr>
          <w:lang w:val="sk-SK"/>
        </w:rPr>
        <w:t>ých</w:t>
      </w:r>
      <w:r w:rsidR="00A91B33">
        <w:rPr>
          <w:lang w:val="sk-SK"/>
        </w:rPr>
        <w:t xml:space="preserve"> aktiv</w:t>
      </w:r>
      <w:r w:rsidR="000A7909">
        <w:rPr>
          <w:lang w:val="sk-SK"/>
        </w:rPr>
        <w:t>ít</w:t>
      </w:r>
      <w:r w:rsidR="00A91B33">
        <w:rPr>
          <w:lang w:val="sk-SK"/>
        </w:rPr>
        <w:t xml:space="preserve"> tak, aby pred </w:t>
      </w:r>
      <w:r w:rsidR="000A7909">
        <w:rPr>
          <w:lang w:val="sk-SK"/>
        </w:rPr>
        <w:t>ich</w:t>
      </w:r>
      <w:r w:rsidR="00A91B33">
        <w:rPr>
          <w:lang w:val="sk-SK"/>
        </w:rPr>
        <w:t xml:space="preserve"> ukončením zrealizoval všetky podporné a  administratívne aktivity, vrátane predloženia záverečnej ŽoP</w:t>
      </w:r>
      <w:r w:rsidR="000A7909">
        <w:rPr>
          <w:lang w:val="sk-SK"/>
        </w:rPr>
        <w:t>.</w:t>
      </w:r>
      <w:r w:rsidR="00846ECE">
        <w:rPr>
          <w:lang w:val="sk-SK"/>
        </w:rPr>
        <w:t xml:space="preserve"> </w:t>
      </w:r>
    </w:p>
    <w:p w14:paraId="3C7F7E05" w14:textId="77777777" w:rsidR="00AE5A8F" w:rsidRDefault="00AE5A8F" w:rsidP="007B5322">
      <w:pPr>
        <w:pStyle w:val="BodyText1"/>
        <w:spacing w:before="120" w:after="120" w:line="288" w:lineRule="auto"/>
        <w:jc w:val="both"/>
        <w:rPr>
          <w:rFonts w:cs="Arial"/>
          <w:szCs w:val="19"/>
          <w:lang w:val="sk-SK"/>
        </w:rPr>
      </w:pPr>
      <w:r w:rsidRPr="0073389C">
        <w:rPr>
          <w:rFonts w:cs="Arial"/>
          <w:szCs w:val="19"/>
          <w:lang w:val="sk-SK"/>
        </w:rPr>
        <w:t xml:space="preserve">Práva a povinnosti prijímateľa sú podrobne definované v </w:t>
      </w:r>
      <w:r w:rsidR="00E55ACE" w:rsidRPr="0073389C">
        <w:rPr>
          <w:rFonts w:cs="Arial"/>
          <w:szCs w:val="19"/>
          <w:lang w:val="sk-SK"/>
        </w:rPr>
        <w:t xml:space="preserve">zmluve </w:t>
      </w:r>
      <w:r w:rsidRPr="0073389C">
        <w:rPr>
          <w:rFonts w:cs="Arial"/>
          <w:szCs w:val="19"/>
          <w:lang w:val="sk-SK"/>
        </w:rPr>
        <w:t xml:space="preserve">o NFP a zároveň v jednotlivých častiach tejto </w:t>
      </w:r>
      <w:r w:rsidR="00E55ACE" w:rsidRPr="0073389C">
        <w:rPr>
          <w:rFonts w:cs="Arial"/>
          <w:szCs w:val="19"/>
          <w:lang w:val="sk-SK"/>
        </w:rPr>
        <w:t xml:space="preserve">príručky </w:t>
      </w:r>
      <w:r w:rsidRPr="0073389C">
        <w:rPr>
          <w:rFonts w:cs="Arial"/>
          <w:szCs w:val="19"/>
          <w:lang w:val="sk-SK"/>
        </w:rPr>
        <w:t>podľa jednotlivých oblastí (finančné riadenie, informovanie a komunikácia,</w:t>
      </w:r>
      <w:r w:rsidR="00C14497" w:rsidRPr="0073389C">
        <w:rPr>
          <w:szCs w:val="19"/>
          <w:lang w:val="sk-SK"/>
        </w:rPr>
        <w:t xml:space="preserve"> </w:t>
      </w:r>
      <w:r w:rsidR="00C14497" w:rsidRPr="0073389C">
        <w:rPr>
          <w:rFonts w:cs="Arial"/>
          <w:szCs w:val="19"/>
          <w:lang w:val="sk-SK"/>
        </w:rPr>
        <w:t>monitorovanie projektu</w:t>
      </w:r>
      <w:r w:rsidRPr="0073389C">
        <w:rPr>
          <w:rFonts w:cs="Arial"/>
          <w:szCs w:val="19"/>
          <w:lang w:val="sk-SK"/>
        </w:rPr>
        <w:t>, verejné obstarávanie a pod.), resp.</w:t>
      </w:r>
      <w:r w:rsidR="00A01DA7" w:rsidRPr="0073389C">
        <w:rPr>
          <w:rFonts w:cs="Arial"/>
          <w:szCs w:val="19"/>
          <w:lang w:val="sk-SK"/>
        </w:rPr>
        <w:t xml:space="preserve"> v dokumentoch,</w:t>
      </w:r>
      <w:r w:rsidRPr="0073389C">
        <w:rPr>
          <w:rFonts w:cs="Arial"/>
          <w:szCs w:val="19"/>
          <w:lang w:val="sk-SK"/>
        </w:rPr>
        <w:t xml:space="preserve"> na ktoré sa </w:t>
      </w:r>
      <w:r w:rsidR="00E55ACE" w:rsidRPr="0073389C">
        <w:rPr>
          <w:rFonts w:cs="Arial"/>
          <w:szCs w:val="19"/>
          <w:lang w:val="sk-SK"/>
        </w:rPr>
        <w:t xml:space="preserve">príručka </w:t>
      </w:r>
      <w:r w:rsidRPr="0073389C">
        <w:rPr>
          <w:rFonts w:cs="Arial"/>
          <w:szCs w:val="19"/>
          <w:lang w:val="sk-SK"/>
        </w:rPr>
        <w:t>odvoláva.</w:t>
      </w:r>
      <w:r w:rsidR="003A5868" w:rsidRPr="0073389C">
        <w:rPr>
          <w:rFonts w:cs="Arial"/>
          <w:szCs w:val="19"/>
          <w:lang w:val="sk-SK"/>
        </w:rPr>
        <w:t xml:space="preserve"> </w:t>
      </w:r>
      <w:r w:rsidRPr="0073389C">
        <w:rPr>
          <w:rFonts w:cs="Arial"/>
          <w:szCs w:val="19"/>
          <w:lang w:val="sk-SK"/>
        </w:rPr>
        <w:t xml:space="preserve">Účinné znenia uvedených dokumentov sú zverejnené na </w:t>
      </w:r>
      <w:r w:rsidR="00BE5A1E" w:rsidRPr="0073389C">
        <w:rPr>
          <w:rFonts w:cs="Arial"/>
          <w:szCs w:val="19"/>
          <w:lang w:val="sk-SK"/>
        </w:rPr>
        <w:t>webovom sídle</w:t>
      </w:r>
      <w:r w:rsidR="007E1D00">
        <w:rPr>
          <w:rFonts w:cs="Arial"/>
          <w:szCs w:val="19"/>
          <w:lang w:val="sk-SK"/>
        </w:rPr>
        <w:t xml:space="preserve"> </w:t>
      </w:r>
      <w:r w:rsidR="00E0774C">
        <w:rPr>
          <w:rStyle w:val="Hypertextovprepojenie"/>
          <w:rFonts w:cs="Arial"/>
          <w:szCs w:val="19"/>
          <w:lang w:val="sk-SK"/>
        </w:rPr>
        <w:t>www.reformuj.sk</w:t>
      </w:r>
      <w:r w:rsidR="00EC0303" w:rsidRPr="0073389C">
        <w:rPr>
          <w:rFonts w:cs="Arial"/>
          <w:szCs w:val="19"/>
          <w:lang w:val="sk-SK"/>
        </w:rPr>
        <w:t xml:space="preserve"> </w:t>
      </w:r>
      <w:r w:rsidR="00E84AF1" w:rsidRPr="0073389C">
        <w:rPr>
          <w:rFonts w:cs="Arial"/>
          <w:szCs w:val="19"/>
          <w:lang w:val="sk-SK"/>
        </w:rPr>
        <w:t>.</w:t>
      </w:r>
    </w:p>
    <w:p w14:paraId="02124DFA" w14:textId="77777777" w:rsidR="000B448F" w:rsidRPr="0073389C" w:rsidRDefault="000B448F" w:rsidP="000B448F">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Pr="00140CE3">
        <w:t xml:space="preserve">V prípade, že niektoré ustanovenia  zmluvy o NFP sa z podstaty projektu alebo spôsobu jeho realizácie nedajú aplikovať, potom sa zmluva v konkrétnom odseku </w:t>
      </w:r>
      <w:r w:rsidRPr="00140CE3">
        <w:rPr>
          <w:b/>
        </w:rPr>
        <w:t>neuplatňuje</w:t>
      </w:r>
      <w:r w:rsidRPr="00140CE3">
        <w:t xml:space="preserve"> a text ustanovenia môže byť v zmluve o NFP nahradený výrazom „neuplatňuje sa“ alebo jeho vhodným ekvivalentom.</w:t>
      </w:r>
    </w:p>
    <w:p w14:paraId="1346203A" w14:textId="77777777" w:rsidR="00D218EA" w:rsidRPr="0073389C" w:rsidRDefault="00D218EA" w:rsidP="007B5322">
      <w:pPr>
        <w:pStyle w:val="BodyText1"/>
        <w:spacing w:before="120" w:after="120" w:line="288" w:lineRule="auto"/>
        <w:jc w:val="both"/>
        <w:rPr>
          <w:rFonts w:cs="Arial"/>
          <w:szCs w:val="19"/>
          <w:lang w:val="sk-SK"/>
        </w:rPr>
      </w:pPr>
    </w:p>
    <w:p w14:paraId="044F1197" w14:textId="77777777" w:rsidR="00141B59" w:rsidRDefault="00AE5A8F" w:rsidP="00735615">
      <w:pPr>
        <w:spacing w:before="120" w:after="120"/>
        <w:rPr>
          <w:rFonts w:cs="Arial"/>
          <w:szCs w:val="19"/>
        </w:rPr>
      </w:pPr>
      <w:r w:rsidRPr="00141B59">
        <w:rPr>
          <w:rFonts w:cs="Arial"/>
          <w:szCs w:val="19"/>
        </w:rPr>
        <w:t xml:space="preserve">Počas realizácie projektu je prijímateľ povinný používať formuláre, ktoré </w:t>
      </w:r>
      <w:r w:rsidR="00660B38" w:rsidRPr="00BB649C">
        <w:rPr>
          <w:rFonts w:cs="Arial"/>
          <w:szCs w:val="19"/>
        </w:rPr>
        <w:t xml:space="preserve">generuje ITMS2014+, alebo </w:t>
      </w:r>
      <w:r w:rsidRPr="00BB649C">
        <w:rPr>
          <w:rFonts w:cs="Arial"/>
          <w:szCs w:val="19"/>
        </w:rPr>
        <w:t xml:space="preserve">sú </w:t>
      </w:r>
      <w:r w:rsidR="00660B38" w:rsidRPr="00BB649C">
        <w:rPr>
          <w:rFonts w:cs="Arial"/>
          <w:szCs w:val="19"/>
        </w:rPr>
        <w:t xml:space="preserve">uvedené </w:t>
      </w:r>
      <w:r w:rsidRPr="00BB649C">
        <w:rPr>
          <w:rFonts w:cs="Arial"/>
          <w:szCs w:val="19"/>
        </w:rPr>
        <w:t>v</w:t>
      </w:r>
      <w:r w:rsidR="00660B38" w:rsidRPr="00BB649C">
        <w:rPr>
          <w:rFonts w:cs="Arial"/>
          <w:szCs w:val="19"/>
        </w:rPr>
        <w:t xml:space="preserve"> rámci </w:t>
      </w:r>
      <w:r w:rsidRPr="00BB649C">
        <w:rPr>
          <w:rFonts w:cs="Arial"/>
          <w:szCs w:val="19"/>
        </w:rPr>
        <w:t>príloh</w:t>
      </w:r>
      <w:r w:rsidR="00660B38" w:rsidRPr="00BB649C">
        <w:rPr>
          <w:rFonts w:cs="Arial"/>
          <w:szCs w:val="19"/>
        </w:rPr>
        <w:t xml:space="preserve"> tejto </w:t>
      </w:r>
      <w:r w:rsidR="00E55ACE" w:rsidRPr="00BB649C">
        <w:rPr>
          <w:rFonts w:cs="Arial"/>
          <w:szCs w:val="19"/>
        </w:rPr>
        <w:t>príruč</w:t>
      </w:r>
      <w:r w:rsidR="00E55ACE" w:rsidRPr="00783902">
        <w:rPr>
          <w:rFonts w:cs="Arial"/>
          <w:szCs w:val="19"/>
        </w:rPr>
        <w:t>ky</w:t>
      </w:r>
      <w:r w:rsidR="00660B38" w:rsidRPr="00783902">
        <w:rPr>
          <w:rFonts w:cs="Arial"/>
          <w:szCs w:val="19"/>
        </w:rPr>
        <w:t>.</w:t>
      </w:r>
      <w:r w:rsidRPr="00783902">
        <w:rPr>
          <w:rFonts w:cs="Arial"/>
          <w:szCs w:val="19"/>
        </w:rPr>
        <w:t xml:space="preserve"> </w:t>
      </w:r>
    </w:p>
    <w:p w14:paraId="68628108" w14:textId="77777777" w:rsidR="00656554" w:rsidRDefault="00141B59" w:rsidP="00735615">
      <w:pPr>
        <w:spacing w:before="120" w:after="120"/>
        <w:jc w:val="both"/>
        <w:rPr>
          <w:rFonts w:cs="Arial"/>
          <w:szCs w:val="19"/>
          <w:highlight w:val="green"/>
        </w:rPr>
      </w:pPr>
      <w:r w:rsidRPr="00735615">
        <w:rPr>
          <w:rFonts w:cs="Arial"/>
          <w:szCs w:val="19"/>
          <w:highlight w:val="green"/>
        </w:rPr>
        <w:t>Spôsob  elektronického prihlásenia sa do systému ITMS2014+ a spôsob využívania funkcionality elektronického podania formulárov prostredníctvom systému ITMS2014+ upravuje Usmernenie CKO č. 6., z ktorého vyberáme:</w:t>
      </w:r>
    </w:p>
    <w:p w14:paraId="25FCEC12" w14:textId="77777777" w:rsidR="00141B59" w:rsidRPr="00735615" w:rsidRDefault="00141B59" w:rsidP="00735615">
      <w:pPr>
        <w:spacing w:before="120" w:after="120"/>
        <w:jc w:val="both"/>
        <w:rPr>
          <w:highlight w:val="green"/>
        </w:rPr>
      </w:pPr>
      <w:r w:rsidRPr="00735615">
        <w:rPr>
          <w:rFonts w:cs="Arial"/>
          <w:szCs w:val="19"/>
          <w:highlight w:val="green"/>
        </w:rPr>
        <w:t xml:space="preserve"> </w:t>
      </w:r>
      <w:r w:rsidRPr="00735615">
        <w:rPr>
          <w:rFonts w:cs="Arial"/>
          <w:szCs w:val="19"/>
          <w:highlight w:val="green"/>
        </w:rPr>
        <w:br/>
      </w:r>
      <w:r w:rsidRPr="00735615">
        <w:rPr>
          <w:b/>
          <w:bCs/>
          <w:highlight w:val="green"/>
        </w:rPr>
        <w:t xml:space="preserve">Odoslanie formulára </w:t>
      </w:r>
      <w:r w:rsidRPr="00735615">
        <w:rPr>
          <w:bCs/>
          <w:highlight w:val="green"/>
        </w:rPr>
        <w:t>predstavuje okamžité odoslanie dát z verejnej časti systému ITMS2014+ (od prijímateľa NFP) na neverejnú časť systému ITMS2014+ príslušnému riadiacemu orgánu resp. sprostredkovateľskému orgánu (ďalej aj RO/SO).</w:t>
      </w:r>
    </w:p>
    <w:p w14:paraId="72F9320C" w14:textId="7D817109" w:rsidR="00141B59" w:rsidRPr="00735615" w:rsidRDefault="00141B59" w:rsidP="007B5322">
      <w:pPr>
        <w:pStyle w:val="BodyText1"/>
        <w:spacing w:before="120" w:after="120" w:line="288" w:lineRule="auto"/>
        <w:jc w:val="both"/>
        <w:rPr>
          <w:bCs/>
          <w:lang w:val="sk-SK"/>
        </w:rPr>
      </w:pPr>
      <w:r w:rsidRPr="00735615">
        <w:rPr>
          <w:b/>
          <w:bCs/>
          <w:highlight w:val="green"/>
          <w:lang w:val="sk-SK"/>
        </w:rPr>
        <w:t>Podanie formulára</w:t>
      </w:r>
      <w:r w:rsidR="001939D3">
        <w:rPr>
          <w:rStyle w:val="Odkaznapoznmkupodiarou"/>
          <w:b/>
          <w:bCs/>
          <w:highlight w:val="green"/>
          <w:lang w:val="sk-SK"/>
        </w:rPr>
        <w:footnoteReference w:id="9"/>
      </w:r>
      <w:r w:rsidRPr="00735615">
        <w:rPr>
          <w:b/>
          <w:bCs/>
          <w:highlight w:val="green"/>
          <w:lang w:val="sk-SK"/>
        </w:rPr>
        <w:t xml:space="preserve"> </w:t>
      </w:r>
      <w:r w:rsidRPr="00735615">
        <w:rPr>
          <w:bCs/>
          <w:highlight w:val="green"/>
          <w:lang w:val="sk-SK"/>
        </w:rPr>
        <w:t xml:space="preserve">predstavuje formálne </w:t>
      </w:r>
      <w:r w:rsidR="007A55FD">
        <w:rPr>
          <w:bCs/>
          <w:highlight w:val="green"/>
          <w:lang w:val="sk-SK"/>
        </w:rPr>
        <w:t xml:space="preserve">autorizované </w:t>
      </w:r>
      <w:r w:rsidRPr="00735615">
        <w:rPr>
          <w:bCs/>
          <w:highlight w:val="green"/>
          <w:lang w:val="sk-SK"/>
        </w:rPr>
        <w:t xml:space="preserve">predloženie/odoslanie formulára RO/SO </w:t>
      </w:r>
      <w:r w:rsidR="007A55FD">
        <w:rPr>
          <w:bCs/>
          <w:highlight w:val="green"/>
          <w:lang w:val="sk-SK"/>
        </w:rPr>
        <w:t xml:space="preserve">v </w:t>
      </w:r>
      <w:r w:rsidR="007A55FD" w:rsidRPr="00735615">
        <w:rPr>
          <w:bCs/>
          <w:highlight w:val="green"/>
          <w:lang w:val="sk-SK"/>
        </w:rPr>
        <w:t xml:space="preserve">elektronickej </w:t>
      </w:r>
      <w:r w:rsidR="007A55FD">
        <w:rPr>
          <w:bCs/>
          <w:highlight w:val="green"/>
          <w:lang w:val="sk-SK"/>
        </w:rPr>
        <w:t>podobe</w:t>
      </w:r>
      <w:r w:rsidR="007A55FD" w:rsidRPr="00735615">
        <w:rPr>
          <w:bCs/>
          <w:highlight w:val="green"/>
          <w:lang w:val="sk-SK"/>
        </w:rPr>
        <w:t xml:space="preserve"> (prostredníctvom</w:t>
      </w:r>
      <w:r w:rsidR="007A55FD">
        <w:rPr>
          <w:bCs/>
          <w:highlight w:val="green"/>
          <w:lang w:val="sk-SK"/>
        </w:rPr>
        <w:t xml:space="preserve"> Ústredného </w:t>
      </w:r>
      <w:r w:rsidR="007A55FD" w:rsidRPr="00735615">
        <w:rPr>
          <w:bCs/>
          <w:highlight w:val="green"/>
          <w:lang w:val="sk-SK"/>
        </w:rPr>
        <w:t xml:space="preserve">portálu </w:t>
      </w:r>
      <w:r w:rsidR="007A55FD">
        <w:rPr>
          <w:bCs/>
          <w:highlight w:val="green"/>
          <w:lang w:val="sk-SK"/>
        </w:rPr>
        <w:t xml:space="preserve">verejnej správy ďalej len „portál </w:t>
      </w:r>
      <w:r w:rsidR="007A55FD" w:rsidRPr="00735615">
        <w:rPr>
          <w:bCs/>
          <w:highlight w:val="green"/>
          <w:lang w:val="sk-SK"/>
        </w:rPr>
        <w:t>slovensko.sk</w:t>
      </w:r>
      <w:r w:rsidR="007A55FD">
        <w:rPr>
          <w:bCs/>
          <w:highlight w:val="green"/>
          <w:lang w:val="sk-SK"/>
        </w:rPr>
        <w:t>“</w:t>
      </w:r>
      <w:r w:rsidR="007A55FD" w:rsidRPr="00735615">
        <w:rPr>
          <w:bCs/>
          <w:highlight w:val="green"/>
          <w:lang w:val="sk-SK"/>
        </w:rPr>
        <w:t>).</w:t>
      </w:r>
      <w:r w:rsidR="007A55FD">
        <w:rPr>
          <w:bCs/>
          <w:highlight w:val="green"/>
          <w:lang w:val="sk-SK"/>
        </w:rPr>
        <w:t xml:space="preserve"> alebo </w:t>
      </w:r>
      <w:r w:rsidRPr="00735615">
        <w:rPr>
          <w:bCs/>
          <w:highlight w:val="green"/>
          <w:lang w:val="sk-SK"/>
        </w:rPr>
        <w:t xml:space="preserve">v listinnej </w:t>
      </w:r>
      <w:r w:rsidR="007A55FD">
        <w:rPr>
          <w:bCs/>
          <w:highlight w:val="green"/>
          <w:lang w:val="sk-SK"/>
        </w:rPr>
        <w:t>podobe.</w:t>
      </w:r>
    </w:p>
    <w:p w14:paraId="5D01E973" w14:textId="77777777" w:rsidR="00656554" w:rsidRDefault="00141B59" w:rsidP="00735615">
      <w:pPr>
        <w:pStyle w:val="BodyText1"/>
        <w:spacing w:line="288" w:lineRule="auto"/>
        <w:jc w:val="both"/>
        <w:rPr>
          <w:lang w:val="sk-SK"/>
        </w:rPr>
      </w:pPr>
      <w:r w:rsidRPr="00735615">
        <w:rPr>
          <w:lang w:val="sk-SK"/>
        </w:rPr>
        <w:t>RO pre OP EVS pri podaní formulára v elektr</w:t>
      </w:r>
      <w:r w:rsidR="001939D3" w:rsidRPr="00BB649C">
        <w:rPr>
          <w:lang w:val="sk-SK"/>
        </w:rPr>
        <w:t>onickej podobe prostredníctvom portálu</w:t>
      </w:r>
      <w:r w:rsidR="001939D3">
        <w:rPr>
          <w:lang w:val="sk-SK"/>
        </w:rPr>
        <w:t xml:space="preserve"> s</w:t>
      </w:r>
      <w:r w:rsidRPr="00735615">
        <w:rPr>
          <w:lang w:val="sk-SK"/>
        </w:rPr>
        <w:t>lovensko.sk  vyžaduje v súlade s  Usmernením CKO č.6  elektronické podpísanie formulárov kvalifikovaným elektronickým podpisom (KEP).</w:t>
      </w:r>
    </w:p>
    <w:p w14:paraId="2D65BA9E" w14:textId="77777777" w:rsidR="00656554" w:rsidRDefault="00141B59" w:rsidP="00735615">
      <w:pPr>
        <w:pStyle w:val="BodyText1"/>
        <w:spacing w:line="288" w:lineRule="auto"/>
        <w:jc w:val="both"/>
        <w:rPr>
          <w:lang w:val="sk-SK"/>
        </w:rPr>
      </w:pPr>
      <w:r w:rsidRPr="00735615">
        <w:rPr>
          <w:lang w:val="sk-SK"/>
        </w:rPr>
        <w:t>Pri posudzovaní oprávnenosti podania</w:t>
      </w:r>
      <w:r w:rsidR="001939D3">
        <w:rPr>
          <w:lang w:val="sk-SK"/>
        </w:rPr>
        <w:t xml:space="preserve"> formulára</w:t>
      </w:r>
      <w:r w:rsidRPr="00735615">
        <w:rPr>
          <w:lang w:val="sk-SK"/>
        </w:rPr>
        <w:t xml:space="preserve"> RO pre OP EVS sa musí  uistiť, že KEP vyhotovený  s použitím </w:t>
      </w:r>
      <w:r w:rsidR="00656554">
        <w:rPr>
          <w:lang w:val="sk-SK"/>
        </w:rPr>
        <w:t>kvalifikovaného</w:t>
      </w:r>
      <w:r w:rsidRPr="00735615">
        <w:rPr>
          <w:lang w:val="sk-SK"/>
        </w:rPr>
        <w:t xml:space="preserve"> certifikátu obsahuje identifikátori zabezpečujúce spoľahlivú identifikáciu osoby Prijímateľa. Z uvedeného dôvodu odporúčame Prijímateľom používať </w:t>
      </w:r>
      <w:r w:rsidR="00656554">
        <w:rPr>
          <w:lang w:val="sk-SK"/>
        </w:rPr>
        <w:t>kvalifikovaný</w:t>
      </w:r>
      <w:r w:rsidRPr="00735615">
        <w:rPr>
          <w:lang w:val="sk-SK"/>
        </w:rPr>
        <w:t xml:space="preserve"> certifikát s identifikačným číslom osoby (IČO) ako jednoznačným identifikátorom Prijímateľa - orgánu verejnej moci, právnickej osoby, fyzickej osoby – podnikateľa.</w:t>
      </w:r>
    </w:p>
    <w:p w14:paraId="32B51112" w14:textId="77777777" w:rsidR="00141B59" w:rsidRPr="00BB649C" w:rsidRDefault="00141B59" w:rsidP="00735615">
      <w:pPr>
        <w:pStyle w:val="BodyText1"/>
        <w:spacing w:after="240" w:line="288" w:lineRule="auto"/>
        <w:jc w:val="both"/>
        <w:rPr>
          <w:rFonts w:cs="Arial"/>
          <w:szCs w:val="19"/>
          <w:lang w:val="sk-SK"/>
        </w:rPr>
      </w:pPr>
      <w:r w:rsidRPr="00735615">
        <w:rPr>
          <w:lang w:val="sk-SK"/>
        </w:rPr>
        <w:t xml:space="preserve">Pri použití </w:t>
      </w:r>
      <w:r w:rsidR="00656554">
        <w:rPr>
          <w:lang w:val="sk-SK"/>
        </w:rPr>
        <w:t>kvalifikovaného</w:t>
      </w:r>
      <w:r w:rsidRPr="00735615">
        <w:rPr>
          <w:lang w:val="sk-SK"/>
        </w:rPr>
        <w:t xml:space="preserve"> certifikátu fyzickej osoby - nepodnikateľa je potrebné zvážiť zo strany Prijímateľa, či RO pre OP EVS disponuje doplňujúcimi dokladmi resp. sú verejne dostupné údaje, ktoré spoja KEP fyzickej osoby - nepodnikateľa  identifikovaný menom, priezviskom a rodným číslom s osobou oprávnenou konať v mene Prijímateľa (štatutár, splnomocnenec). Takým dokladom, môže  byť napr.  úradné overenie vzorového podpisu štatutára Prijímateľa v listinnej podobe, ktoré obsahuje jeho rodné číslo, čím sa  vie RO pre OP EVS uistiť, že osoba, ktorá podpísala elektronické  podanie formulára KEP a má oprávnenie podpisovať formuláre v listinnej podobe, je jednou a tou istou osobou. Tento princíp sa uplatňuje aj v prípade elektronického podpísania formulárov fyzickou  osobou nepodnikateľom v postavení splnomocnenca Prijímateľa.</w:t>
      </w:r>
    </w:p>
    <w:p w14:paraId="675CB8ED" w14:textId="77777777" w:rsidR="00DC55DD" w:rsidRPr="0073389C" w:rsidRDefault="002D44E2" w:rsidP="00735615">
      <w:pPr>
        <w:pStyle w:val="BodyText1"/>
        <w:pBdr>
          <w:top w:val="single" w:sz="4" w:space="1" w:color="auto"/>
          <w:left w:val="single" w:sz="4" w:space="4" w:color="auto"/>
          <w:bottom w:val="single" w:sz="4" w:space="1" w:color="auto"/>
          <w:right w:val="single" w:sz="4" w:space="4" w:color="auto"/>
        </w:pBdr>
        <w:shd w:val="clear" w:color="auto" w:fill="92D400"/>
        <w:spacing w:before="120" w:after="240" w:line="288" w:lineRule="auto"/>
        <w:jc w:val="both"/>
        <w:rPr>
          <w:rFonts w:cs="Arial"/>
          <w:szCs w:val="19"/>
          <w:lang w:val="sk-SK"/>
        </w:rPr>
      </w:pPr>
      <w:r w:rsidRPr="0073389C">
        <w:rPr>
          <w:rFonts w:cs="Arial"/>
          <w:b/>
          <w:i/>
          <w:szCs w:val="19"/>
          <w:lang w:val="sk-SK"/>
        </w:rPr>
        <w:t xml:space="preserve">Odporúčanie pre </w:t>
      </w:r>
      <w:r w:rsidR="00E55ACE" w:rsidRPr="0073389C">
        <w:rPr>
          <w:rFonts w:cs="Arial"/>
          <w:b/>
          <w:i/>
          <w:szCs w:val="19"/>
          <w:lang w:val="sk-SK"/>
        </w:rPr>
        <w:t>prijímateľa</w:t>
      </w:r>
      <w:r w:rsidRPr="0073389C">
        <w:rPr>
          <w:rFonts w:cs="Arial"/>
          <w:b/>
          <w:i/>
          <w:szCs w:val="19"/>
          <w:lang w:val="sk-SK"/>
        </w:rPr>
        <w:t>:</w:t>
      </w:r>
      <w:r w:rsidR="004C0726" w:rsidRPr="0073389C">
        <w:rPr>
          <w:rFonts w:cs="Arial"/>
          <w:szCs w:val="19"/>
          <w:lang w:val="sk-SK"/>
        </w:rPr>
        <w:t xml:space="preserve"> </w:t>
      </w:r>
      <w:r w:rsidRPr="0073389C">
        <w:rPr>
          <w:rFonts w:cs="Arial"/>
          <w:szCs w:val="19"/>
          <w:lang w:val="sk-SK"/>
        </w:rPr>
        <w:t xml:space="preserve">Prijímateľovi odporúčame, </w:t>
      </w:r>
      <w:r w:rsidR="004C0726" w:rsidRPr="0073389C">
        <w:rPr>
          <w:rFonts w:cs="Arial"/>
          <w:szCs w:val="19"/>
          <w:lang w:val="sk-SK"/>
        </w:rPr>
        <w:t>aby počas celej implementáci</w:t>
      </w:r>
      <w:r w:rsidR="00E01782" w:rsidRPr="0073389C">
        <w:rPr>
          <w:rFonts w:cs="Arial"/>
          <w:szCs w:val="19"/>
          <w:lang w:val="sk-SK"/>
        </w:rPr>
        <w:t>e</w:t>
      </w:r>
      <w:r w:rsidR="004C0726" w:rsidRPr="0073389C">
        <w:rPr>
          <w:rFonts w:cs="Arial"/>
          <w:szCs w:val="19"/>
          <w:lang w:val="sk-SK"/>
        </w:rPr>
        <w:t xml:space="preserve"> projektu aktívne komunikoval </w:t>
      </w:r>
      <w:r w:rsidR="001E3710" w:rsidRPr="0073389C">
        <w:rPr>
          <w:rFonts w:cs="Arial"/>
          <w:szCs w:val="19"/>
          <w:lang w:val="sk-SK"/>
        </w:rPr>
        <w:t>s</w:t>
      </w:r>
      <w:r w:rsidR="00BE5A1E" w:rsidRPr="0073389C">
        <w:rPr>
          <w:rFonts w:cs="Arial"/>
          <w:szCs w:val="19"/>
          <w:lang w:val="sk-SK"/>
        </w:rPr>
        <w:t xml:space="preserve"> príslušným </w:t>
      </w:r>
      <w:r w:rsidR="001E3710" w:rsidRPr="0073389C">
        <w:rPr>
          <w:rFonts w:cs="Arial"/>
          <w:szCs w:val="19"/>
          <w:lang w:val="sk-SK"/>
        </w:rPr>
        <w:t>projektovým</w:t>
      </w:r>
      <w:r w:rsidR="003A5868" w:rsidRPr="0073389C">
        <w:rPr>
          <w:rFonts w:cs="Arial"/>
          <w:szCs w:val="19"/>
          <w:lang w:val="sk-SK"/>
        </w:rPr>
        <w:t xml:space="preserve"> </w:t>
      </w:r>
      <w:r w:rsidR="001E3710" w:rsidRPr="0073389C">
        <w:rPr>
          <w:rFonts w:cs="Arial"/>
          <w:lang w:val="sk-SK"/>
        </w:rPr>
        <w:t>manaž</w:t>
      </w:r>
      <w:r w:rsidR="004C0726" w:rsidRPr="0073389C">
        <w:rPr>
          <w:rFonts w:cs="Arial"/>
          <w:lang w:val="sk-SK"/>
        </w:rPr>
        <w:t>érom</w:t>
      </w:r>
      <w:r w:rsidR="004C0726" w:rsidRPr="0073389C">
        <w:rPr>
          <w:rFonts w:cs="Arial"/>
          <w:szCs w:val="19"/>
          <w:lang w:val="sk-SK"/>
        </w:rPr>
        <w:t>. Pre zmluvné strany je záväzná písomná forma,</w:t>
      </w:r>
      <w:r w:rsidR="00AD3AB8" w:rsidRPr="0073389C">
        <w:rPr>
          <w:rFonts w:cs="Arial"/>
          <w:szCs w:val="19"/>
          <w:lang w:val="sk-SK"/>
        </w:rPr>
        <w:t xml:space="preserve"> pričom</w:t>
      </w:r>
      <w:r w:rsidR="00AD3AB8" w:rsidRPr="0073389C">
        <w:rPr>
          <w:lang w:val="sk-SK"/>
        </w:rPr>
        <w:t xml:space="preserve"> </w:t>
      </w:r>
      <w:r w:rsidR="00AD3AB8" w:rsidRPr="0073389C">
        <w:rPr>
          <w:rFonts w:cs="Arial"/>
          <w:szCs w:val="19"/>
          <w:lang w:val="sk-SK"/>
        </w:rPr>
        <w:t>vzá</w:t>
      </w:r>
      <w:r w:rsidR="0086688B" w:rsidRPr="0073389C">
        <w:rPr>
          <w:rFonts w:cs="Arial"/>
          <w:szCs w:val="19"/>
          <w:lang w:val="sk-SK"/>
        </w:rPr>
        <w:t>jomná komunikácia súvisiaca so z</w:t>
      </w:r>
      <w:r w:rsidR="00AD3AB8" w:rsidRPr="0073389C">
        <w:rPr>
          <w:rFonts w:cs="Arial"/>
          <w:szCs w:val="19"/>
          <w:lang w:val="sk-SK"/>
        </w:rPr>
        <w:t>mluvou o NFP môže prebiehať aj elektronicky prostredníctvom emailu</w:t>
      </w:r>
      <w:r w:rsidR="006F5FF1" w:rsidRPr="0073389C">
        <w:rPr>
          <w:rFonts w:cs="Arial"/>
          <w:szCs w:val="19"/>
          <w:lang w:val="sk-SK"/>
        </w:rPr>
        <w:t>,</w:t>
      </w:r>
      <w:r w:rsidR="00AD3AB8" w:rsidRPr="0073389C">
        <w:rPr>
          <w:rFonts w:cs="Arial"/>
          <w:szCs w:val="19"/>
          <w:lang w:val="sk-SK"/>
        </w:rPr>
        <w:t xml:space="preserve"> k čomu si z</w:t>
      </w:r>
      <w:r w:rsidR="00C84649" w:rsidRPr="0073389C">
        <w:rPr>
          <w:rFonts w:cs="Arial"/>
          <w:szCs w:val="19"/>
          <w:lang w:val="sk-SK"/>
        </w:rPr>
        <w:t xml:space="preserve">mluvné strany </w:t>
      </w:r>
      <w:r w:rsidR="00AD3AB8" w:rsidRPr="0073389C">
        <w:rPr>
          <w:rFonts w:cs="Arial"/>
          <w:szCs w:val="19"/>
          <w:lang w:val="sk-SK"/>
        </w:rPr>
        <w:t xml:space="preserve">musia </w:t>
      </w:r>
      <w:r w:rsidR="00C84649" w:rsidRPr="0073389C">
        <w:rPr>
          <w:rFonts w:cs="Arial"/>
          <w:szCs w:val="19"/>
          <w:lang w:val="sk-SK"/>
        </w:rPr>
        <w:t>vzájomne písomne oznámiť svoje emailové adresy</w:t>
      </w:r>
      <w:r w:rsidR="006F5FF1" w:rsidRPr="0073389C">
        <w:rPr>
          <w:rFonts w:cs="Arial"/>
          <w:szCs w:val="19"/>
          <w:lang w:val="sk-SK"/>
        </w:rPr>
        <w:t>.</w:t>
      </w:r>
      <w:r w:rsidR="004C0726" w:rsidRPr="0073389C">
        <w:rPr>
          <w:rFonts w:cs="Arial"/>
          <w:szCs w:val="19"/>
          <w:lang w:val="sk-SK"/>
        </w:rPr>
        <w:t xml:space="preserve"> Prijímateľ je v komunikácii s poskytovateľom povinný</w:t>
      </w:r>
      <w:r w:rsidR="003A5868" w:rsidRPr="0073389C">
        <w:rPr>
          <w:rFonts w:cs="Arial"/>
          <w:szCs w:val="19"/>
          <w:lang w:val="sk-SK"/>
        </w:rPr>
        <w:t xml:space="preserve"> </w:t>
      </w:r>
      <w:r w:rsidR="004C0726" w:rsidRPr="0073389C">
        <w:rPr>
          <w:rFonts w:cs="Arial"/>
          <w:szCs w:val="19"/>
          <w:lang w:val="sk-SK"/>
        </w:rPr>
        <w:t>uvádzať ITMS</w:t>
      </w:r>
      <w:r w:rsidR="00FA139D" w:rsidRPr="0073389C">
        <w:rPr>
          <w:rFonts w:cs="Arial"/>
          <w:szCs w:val="16"/>
          <w:lang w:val="sk-SK"/>
        </w:rPr>
        <w:t>2014+</w:t>
      </w:r>
      <w:r w:rsidR="004C0726" w:rsidRPr="0073389C">
        <w:rPr>
          <w:rFonts w:cs="Arial"/>
          <w:szCs w:val="19"/>
          <w:lang w:val="sk-SK"/>
        </w:rPr>
        <w:t xml:space="preserve"> kód </w:t>
      </w:r>
      <w:r w:rsidR="00E55ACE" w:rsidRPr="0073389C">
        <w:rPr>
          <w:rFonts w:cs="Arial"/>
          <w:szCs w:val="19"/>
          <w:lang w:val="sk-SK"/>
        </w:rPr>
        <w:t xml:space="preserve">projektu </w:t>
      </w:r>
      <w:r w:rsidR="004C0726" w:rsidRPr="0073389C">
        <w:rPr>
          <w:rFonts w:cs="Arial"/>
          <w:szCs w:val="19"/>
          <w:lang w:val="sk-SK"/>
        </w:rPr>
        <w:t xml:space="preserve">a názov </w:t>
      </w:r>
      <w:r w:rsidR="00E55ACE" w:rsidRPr="0073389C">
        <w:rPr>
          <w:rFonts w:cs="Arial"/>
          <w:szCs w:val="19"/>
          <w:lang w:val="sk-SK"/>
        </w:rPr>
        <w:t>projektu</w:t>
      </w:r>
      <w:r w:rsidR="004C0726" w:rsidRPr="0073389C">
        <w:rPr>
          <w:rFonts w:cs="Arial"/>
          <w:szCs w:val="19"/>
          <w:lang w:val="sk-SK"/>
        </w:rPr>
        <w:t>.</w:t>
      </w:r>
      <w:r w:rsidR="00AD3AB8" w:rsidRPr="0073389C">
        <w:rPr>
          <w:rFonts w:cs="Arial"/>
          <w:szCs w:val="19"/>
          <w:lang w:val="sk-SK"/>
        </w:rPr>
        <w:t xml:space="preserve"> </w:t>
      </w:r>
    </w:p>
    <w:p w14:paraId="6B2F50AF" w14:textId="77777777" w:rsidR="00AE5A8F" w:rsidRPr="0073389C" w:rsidRDefault="00AE5A8F" w:rsidP="007B5322">
      <w:pPr>
        <w:pStyle w:val="Nadpis3"/>
        <w:spacing w:line="288" w:lineRule="auto"/>
        <w:ind w:left="567" w:firstLine="0"/>
        <w:rPr>
          <w:lang w:val="sk-SK"/>
        </w:rPr>
      </w:pPr>
      <w:bookmarkStart w:id="67" w:name="_Toc410907851"/>
      <w:bookmarkStart w:id="68" w:name="_Toc440372862"/>
      <w:bookmarkStart w:id="69" w:name="_Toc94683051"/>
      <w:r w:rsidRPr="0073389C">
        <w:rPr>
          <w:lang w:val="sk-SK"/>
        </w:rPr>
        <w:t>Na čo nezabudnúť po podpise zmluvy</w:t>
      </w:r>
      <w:bookmarkEnd w:id="67"/>
      <w:bookmarkEnd w:id="68"/>
      <w:bookmarkEnd w:id="69"/>
    </w:p>
    <w:p w14:paraId="11373BB1" w14:textId="77777777" w:rsidR="003F3124" w:rsidRPr="0073389C" w:rsidRDefault="003F3124" w:rsidP="007B5322">
      <w:pPr>
        <w:spacing w:before="120" w:after="120" w:line="288" w:lineRule="auto"/>
        <w:jc w:val="both"/>
      </w:pPr>
      <w:r w:rsidRPr="0073389C">
        <w:rPr>
          <w:b/>
        </w:rPr>
        <w:t>Personálnu maticu</w:t>
      </w:r>
      <w:r w:rsidRPr="0073389C">
        <w:rPr>
          <w:b/>
          <w:vertAlign w:val="superscript"/>
        </w:rPr>
        <w:t xml:space="preserve"> </w:t>
      </w:r>
      <w:r w:rsidRPr="0073389C">
        <w:t>(príloha č.</w:t>
      </w:r>
      <w:r w:rsidR="000970B7" w:rsidRPr="0073389C">
        <w:t xml:space="preserve"> 1</w:t>
      </w:r>
      <w:r w:rsidR="004D0353">
        <w:t>8</w:t>
      </w:r>
      <w:r w:rsidRPr="0073389C">
        <w:t xml:space="preserve">) je prijímateľ povinný predložiť </w:t>
      </w:r>
      <w:r w:rsidR="00992878">
        <w:t>v písomnej podobe</w:t>
      </w:r>
      <w:r w:rsidR="00992878" w:rsidRPr="0073389C">
        <w:t xml:space="preserve"> </w:t>
      </w:r>
      <w:r w:rsidRPr="0073389C">
        <w:t xml:space="preserve">vopred určenému projektovému manažérovi na predpísanom formulári do 7 dní odo dňa nadobudnutia účinnosti zmluvy o NFP </w:t>
      </w:r>
      <w:r w:rsidR="005A28B2" w:rsidRPr="0073389C">
        <w:t>(deň po dni zverejnenia z</w:t>
      </w:r>
      <w:r w:rsidRPr="0073389C">
        <w:t xml:space="preserve">mluvy poskytovateľom v CRZ). Jej aktualizáciu prijímateľ zasiela </w:t>
      </w:r>
      <w:r w:rsidR="00992878">
        <w:t>v písomnej podobe</w:t>
      </w:r>
      <w:r w:rsidR="00992878" w:rsidRPr="0073389C">
        <w:t xml:space="preserve"> </w:t>
      </w:r>
      <w:r w:rsidRPr="0073389C">
        <w:t xml:space="preserve">vždy, keď dôjde k zmene pôvodných/predchádzajúcich údajov taktiež v lehote 7 dní od ich zmeny (napr. nahradenie pôvodnej osoby novou osobou). </w:t>
      </w:r>
    </w:p>
    <w:p w14:paraId="0EF9C15B" w14:textId="77777777" w:rsidR="00CF4C48" w:rsidRPr="0073389C" w:rsidRDefault="00CF4C48" w:rsidP="007B5322">
      <w:pPr>
        <w:spacing w:before="120" w:after="120" w:line="288" w:lineRule="auto"/>
        <w:jc w:val="both"/>
      </w:pPr>
      <w:r w:rsidRPr="0073389C">
        <w:t xml:space="preserve">V Personálnej matici má byť uvedený menný zoznam osôb podieľajúcich sa na projekte pracujúcich u prijímateľa na základe pracovnoprávnych vzťahov v zmysle Zákonníka práce. </w:t>
      </w:r>
    </w:p>
    <w:p w14:paraId="1E7B818C" w14:textId="77777777" w:rsidR="00492025" w:rsidRPr="0073389C" w:rsidRDefault="00492025" w:rsidP="007B5322">
      <w:pPr>
        <w:spacing w:before="120" w:after="120" w:line="288" w:lineRule="auto"/>
        <w:jc w:val="both"/>
      </w:pPr>
      <w:r w:rsidRPr="0073389C">
        <w:t xml:space="preserve">Prijímateľ je povinný požiadať o zmenu Personálnej matice a uviesť, v ktorých bodoch personálnej matice zmena nastala. V prípade, že </w:t>
      </w:r>
      <w:r w:rsidR="001E6748">
        <w:t>poskytovateľ</w:t>
      </w:r>
      <w:r w:rsidR="001E6748" w:rsidRPr="0073389C">
        <w:t xml:space="preserve"> </w:t>
      </w:r>
      <w:r w:rsidRPr="0073389C">
        <w:t xml:space="preserve">nedá do 7 dní od doručenia žiadosti o zmenu zamietavé stanovisko s odôvodnením neschválenia zmeny Personálnej matice, prijímateľ môže túto zmenu považovať za schválenú. Zamietavé stanovisko bude prijímateľovi zasielané elektronicky. </w:t>
      </w:r>
    </w:p>
    <w:p w14:paraId="33E7308A" w14:textId="77777777" w:rsidR="00AD0266" w:rsidRDefault="00EE0832" w:rsidP="004B094A">
      <w:pPr>
        <w:spacing w:before="120" w:after="120" w:line="288" w:lineRule="auto"/>
        <w:jc w:val="both"/>
        <w:rPr>
          <w:ins w:id="70" w:author="Autor"/>
        </w:rPr>
      </w:pPr>
      <w:r w:rsidRPr="0073389C">
        <w:t xml:space="preserve">Odbornosť osoby uvedenej v </w:t>
      </w:r>
      <w:r>
        <w:t>P</w:t>
      </w:r>
      <w:r w:rsidRPr="0073389C">
        <w:t xml:space="preserve">ersonálnej matici sa preukazuje profesijným životopisom. Prijímateľ je povinný si od všetkých osôb zaradených v </w:t>
      </w:r>
      <w:r>
        <w:t>P</w:t>
      </w:r>
      <w:r w:rsidRPr="0073389C">
        <w:t>ersonálnej matici vyžiadať profesijný životopis</w:t>
      </w:r>
      <w:del w:id="71" w:author="Autor">
        <w:r w:rsidRPr="0073389C" w:rsidDel="00627183">
          <w:delText xml:space="preserve"> a súhlas so spracovaním osobných údajov dotknutých osôb</w:delText>
        </w:r>
      </w:del>
      <w:r>
        <w:t>. Z</w:t>
      </w:r>
      <w:r w:rsidRPr="0073389C">
        <w:t xml:space="preserve">ozbierané </w:t>
      </w:r>
      <w:del w:id="72" w:author="Autor">
        <w:r w:rsidRPr="0073389C" w:rsidDel="00627183">
          <w:delText xml:space="preserve">súhlasy a </w:delText>
        </w:r>
      </w:del>
      <w:r w:rsidRPr="0073389C">
        <w:t xml:space="preserve">životopisy </w:t>
      </w:r>
      <w:r>
        <w:t xml:space="preserve">osôb zaradených v Personálnej matici sú prílohou predloženej Personálnej matice, ako aj jej zmien. </w:t>
      </w:r>
      <w:r w:rsidRPr="00EE0832">
        <w:t>V prípade, že dôjde k zmenám v Personálnej matici, je potrebné priložiť životopisy</w:t>
      </w:r>
      <w:del w:id="73" w:author="Autor">
        <w:r w:rsidRPr="00EE0832" w:rsidDel="00627183">
          <w:delText xml:space="preserve"> a súhlasy osôb</w:delText>
        </w:r>
      </w:del>
      <w:r w:rsidRPr="00EE0832">
        <w:t>, ktoré nahradili osoby uvedené v pôvodnej Personálnej matici.</w:t>
      </w:r>
      <w:ins w:id="74" w:author="Autor">
        <w:r w:rsidR="00EE6B61" w:rsidRPr="00EE6B61">
          <w:t xml:space="preserve"> </w:t>
        </w:r>
      </w:ins>
    </w:p>
    <w:p w14:paraId="0325A843" w14:textId="060448C0" w:rsidR="00EE0832" w:rsidRPr="00EE0832" w:rsidRDefault="00135BDB" w:rsidP="004B094A">
      <w:pPr>
        <w:spacing w:before="120" w:after="120" w:line="288" w:lineRule="auto"/>
        <w:jc w:val="both"/>
        <w:rPr>
          <w:ins w:id="75" w:author="Autor"/>
        </w:rPr>
      </w:pPr>
      <w:ins w:id="76" w:author="Autor">
        <w:r>
          <w:t>RO</w:t>
        </w:r>
        <w:r w:rsidR="00EE6B61">
          <w:t xml:space="preserve"> pre OP EVS spracúva</w:t>
        </w:r>
        <w:r w:rsidR="00EE6B61" w:rsidRPr="00EE6B61">
          <w:t xml:space="preserve"> osobn</w:t>
        </w:r>
        <w:r w:rsidR="00EE6B61">
          <w:t>é</w:t>
        </w:r>
        <w:r w:rsidR="00EE6B61" w:rsidRPr="00EE6B61">
          <w:t xml:space="preserve"> údaj</w:t>
        </w:r>
        <w:r w:rsidR="00EE6B61">
          <w:t>e</w:t>
        </w:r>
        <w:r w:rsidR="00EE6B61" w:rsidRPr="00EE6B61">
          <w:t xml:space="preserve"> dotknutých osôb bez nutnosti vyžadovania poskytnutia ich predchádzajúceho súhlasu, a to v zmysle § 47 zákona 292/2014 Z. z.</w:t>
        </w:r>
        <w:r>
          <w:t xml:space="preserve"> Zákona o príspevku z</w:t>
        </w:r>
        <w:r w:rsidR="00C95AC8">
          <w:t> </w:t>
        </w:r>
        <w:r>
          <w:t>EŠIF</w:t>
        </w:r>
        <w:r w:rsidR="00C95AC8">
          <w:t>.</w:t>
        </w:r>
        <w:r w:rsidR="00EE6B61">
          <w:t xml:space="preserve"> </w:t>
        </w:r>
        <w:r w:rsidR="00C95AC8">
          <w:t>O</w:t>
        </w:r>
        <w:r w:rsidR="00EE6B61">
          <w:t> tejto skutočnosti</w:t>
        </w:r>
        <w:r>
          <w:t xml:space="preserve"> </w:t>
        </w:r>
        <w:r w:rsidR="00C95AC8">
          <w:t xml:space="preserve">by mal Prijímateľ </w:t>
        </w:r>
        <w:r>
          <w:t xml:space="preserve">dotknuté osoby </w:t>
        </w:r>
        <w:r w:rsidR="00EE6B61">
          <w:t>informovať</w:t>
        </w:r>
        <w:r>
          <w:t xml:space="preserve"> spôsobom</w:t>
        </w:r>
        <w:r w:rsidR="00833812">
          <w:t>,</w:t>
        </w:r>
        <w:r>
          <w:t xml:space="preserve"> ako je uvedené</w:t>
        </w:r>
        <w:r w:rsidR="00C95AC8">
          <w:t xml:space="preserve"> v </w:t>
        </w:r>
        <w:r w:rsidR="009538E8">
          <w:t>i</w:t>
        </w:r>
        <w:r w:rsidR="00C95AC8" w:rsidRPr="00C95AC8">
          <w:t>nformačn</w:t>
        </w:r>
        <w:r w:rsidR="00C95AC8">
          <w:t>om</w:t>
        </w:r>
        <w:r w:rsidR="00C95AC8" w:rsidRPr="00C95AC8">
          <w:t xml:space="preserve"> list</w:t>
        </w:r>
        <w:r w:rsidR="00C95AC8">
          <w:t>e</w:t>
        </w:r>
        <w:del w:id="77" w:author="Autor">
          <w:r w:rsidR="00C95AC8" w:rsidDel="004B094A">
            <w:delText>,</w:delText>
          </w:r>
        </w:del>
        <w:r w:rsidR="00C95AC8">
          <w:t>:</w:t>
        </w:r>
        <w:r>
          <w:t xml:space="preserve">  </w:t>
        </w:r>
        <w:r>
          <w:fldChar w:fldCharType="begin"/>
        </w:r>
        <w:r>
          <w:instrText xml:space="preserve"> HYPERLINK "</w:instrText>
        </w:r>
        <w:r w:rsidRPr="00EE6B61">
          <w:instrText>https://www.minv.sk/swift_data/source/mvsr_a_eu/gdpr/Informacny%20list%20ak%20neboli%20osobne%20udaje%20ziskane%20od%20dotknutej%20osoby.pdf</w:instrText>
        </w:r>
        <w:r>
          <w:instrText xml:space="preserve">" </w:instrText>
        </w:r>
        <w:r>
          <w:fldChar w:fldCharType="separate"/>
        </w:r>
        <w:r w:rsidRPr="00623B56">
          <w:rPr>
            <w:rStyle w:val="Hypertextovprepojenie"/>
          </w:rPr>
          <w:t>https://www.minv.sk/swift_data/source/mvsr_a_eu/gdpr/Informacny%20list%20ak%20neboli%20osobne%20udaje%20ziskane%20od%20dotknutej%20osoby.pdf</w:t>
        </w:r>
        <w:r>
          <w:fldChar w:fldCharType="end"/>
        </w:r>
        <w:r>
          <w:t>.</w:t>
        </w:r>
      </w:ins>
    </w:p>
    <w:p w14:paraId="7139515F" w14:textId="3CCDAF5C" w:rsidR="00135BDB" w:rsidRPr="00EE0832" w:rsidDel="00135BDB" w:rsidRDefault="00135BDB" w:rsidP="00EE0832">
      <w:pPr>
        <w:spacing w:before="120" w:after="120" w:line="288" w:lineRule="auto"/>
        <w:jc w:val="both"/>
        <w:rPr>
          <w:del w:id="78" w:author="Autor"/>
        </w:rPr>
      </w:pPr>
    </w:p>
    <w:p w14:paraId="56B4C1FE" w14:textId="259C7337" w:rsidR="00492025" w:rsidRPr="0073389C" w:rsidRDefault="00EE0832" w:rsidP="007B5322">
      <w:pPr>
        <w:spacing w:before="120" w:after="120" w:line="288" w:lineRule="auto"/>
        <w:jc w:val="both"/>
      </w:pPr>
      <w:r w:rsidRPr="00EE0832">
        <w:t>Zároveň je Prijímateľ povinný zozbierané</w:t>
      </w:r>
      <w:del w:id="79" w:author="Autor">
        <w:r w:rsidRPr="00EE0832" w:rsidDel="00627183">
          <w:delText xml:space="preserve"> súhlasy a</w:delText>
        </w:r>
      </w:del>
      <w:r w:rsidRPr="00EE0832">
        <w:t xml:space="preserve"> životopisy archivovať tak, aby prijímateľ bol schopný predložiť požadované </w:t>
      </w:r>
      <w:del w:id="80" w:author="Autor">
        <w:r w:rsidRPr="00EE0832" w:rsidDel="00627183">
          <w:delText xml:space="preserve">súhlasy a </w:delText>
        </w:r>
      </w:del>
      <w:r w:rsidRPr="00EE0832">
        <w:t>životopisy kontrolnej skupine v prípade finančnej kontroly na mieste zo strany poskytovateľa.</w:t>
      </w:r>
      <w:r>
        <w:t xml:space="preserve"> </w:t>
      </w:r>
      <w:r w:rsidR="00492025" w:rsidRPr="0073389C">
        <w:t>Personálna matica</w:t>
      </w:r>
      <w:r w:rsidR="00702314">
        <w:rPr>
          <w:rStyle w:val="Odkaznapoznmkupodiarou"/>
        </w:rPr>
        <w:footnoteReference w:id="10"/>
      </w:r>
      <w:r w:rsidR="00492025" w:rsidRPr="0073389C">
        <w:t xml:space="preserve"> je súčasťou dokumentácie projektu. Zmena, resp. doplnenie </w:t>
      </w:r>
      <w:r w:rsidR="007738BC">
        <w:t>P</w:t>
      </w:r>
      <w:r w:rsidR="00492025" w:rsidRPr="0073389C">
        <w:t xml:space="preserve">ersonálnej matice nemení zmluvu o NFP. V prípade, že prijímateľ nezašle aktualizovanú </w:t>
      </w:r>
      <w:r w:rsidR="007738BC">
        <w:t>P</w:t>
      </w:r>
      <w:r w:rsidR="00492025" w:rsidRPr="0073389C">
        <w:t>ersonálnu maticu (v prípade zmeny</w:t>
      </w:r>
      <w:r w:rsidR="00492025" w:rsidRPr="00D548A4">
        <w:t>)</w:t>
      </w:r>
      <w:r w:rsidRPr="00D548A4">
        <w:t xml:space="preserve"> spolu so životopismi </w:t>
      </w:r>
      <w:del w:id="81" w:author="Autor">
        <w:r w:rsidRPr="00D548A4" w:rsidDel="00627183">
          <w:delText xml:space="preserve">a súhlasmi so spracovaním osobných údajov </w:delText>
        </w:r>
      </w:del>
      <w:r w:rsidRPr="00D548A4">
        <w:t>dotknutých osôb</w:t>
      </w:r>
      <w:r w:rsidR="00492025" w:rsidRPr="00D548A4">
        <w:t>,</w:t>
      </w:r>
      <w:r w:rsidR="00492025" w:rsidRPr="0073389C">
        <w:t xml:space="preserve"> </w:t>
      </w:r>
      <w:r w:rsidR="007738BC">
        <w:t>poskytovateľ</w:t>
      </w:r>
      <w:r w:rsidR="007738BC" w:rsidRPr="0073389C">
        <w:t xml:space="preserve"> </w:t>
      </w:r>
      <w:r w:rsidR="00492025" w:rsidRPr="0073389C">
        <w:t>môže pristúpiť k pozastaveniu, zamietnutiu alebo upraveniu výšky platby v ŽoP.</w:t>
      </w:r>
    </w:p>
    <w:p w14:paraId="6F831B31" w14:textId="3880F31B" w:rsidR="003A5868" w:rsidRPr="0073389C" w:rsidRDefault="00911D75" w:rsidP="007B5322">
      <w:pPr>
        <w:spacing w:before="120" w:after="120" w:line="288" w:lineRule="auto"/>
        <w:jc w:val="both"/>
      </w:pPr>
      <w:r>
        <w:rPr>
          <w:b/>
        </w:rPr>
        <w:t>Z</w:t>
      </w:r>
      <w:r w:rsidR="00FE5983" w:rsidRPr="0073389C">
        <w:rPr>
          <w:b/>
        </w:rPr>
        <w:t>ačat</w:t>
      </w:r>
      <w:r>
        <w:rPr>
          <w:b/>
        </w:rPr>
        <w:t>ie</w:t>
      </w:r>
      <w:r w:rsidR="00FE5983" w:rsidRPr="0073389C">
        <w:rPr>
          <w:b/>
        </w:rPr>
        <w:t xml:space="preserve"> realizácie hlavných aktivít </w:t>
      </w:r>
      <w:r w:rsidR="00E55ACE" w:rsidRPr="0073389C">
        <w:rPr>
          <w:b/>
        </w:rPr>
        <w:t>projektu</w:t>
      </w:r>
      <w:r w:rsidR="00E55ACE" w:rsidRPr="0073389C">
        <w:t xml:space="preserve"> </w:t>
      </w:r>
      <w:r w:rsidR="00C84649" w:rsidRPr="0073389C">
        <w:t xml:space="preserve"> </w:t>
      </w:r>
      <w:r w:rsidR="00CC3BA3" w:rsidRPr="0073389C">
        <w:t xml:space="preserve">je </w:t>
      </w:r>
      <w:r w:rsidRPr="0073389C">
        <w:t xml:space="preserve">prijímateľ povinný zaslať poskytovateľovi </w:t>
      </w:r>
      <w:r w:rsidR="0053177B">
        <w:t xml:space="preserve">prostredníctvom </w:t>
      </w:r>
      <w:r>
        <w:t xml:space="preserve">Hlásenia o realizácii aktivít projektu </w:t>
      </w:r>
      <w:r w:rsidR="00DF7500" w:rsidRPr="0073389C">
        <w:t>(príloha č. 1)</w:t>
      </w:r>
      <w:r w:rsidR="0053177B">
        <w:t xml:space="preserve"> </w:t>
      </w:r>
      <w:r>
        <w:t xml:space="preserve"> </w:t>
      </w:r>
      <w:r w:rsidR="00CC3BA3" w:rsidRPr="0073389C">
        <w:t>do</w:t>
      </w:r>
      <w:r w:rsidR="00AE5A8F" w:rsidRPr="0073389C">
        <w:t xml:space="preserve"> </w:t>
      </w:r>
      <w:r w:rsidR="00CC3BA3" w:rsidRPr="0073389C">
        <w:t xml:space="preserve">20 </w:t>
      </w:r>
      <w:r w:rsidR="00AE5A8F" w:rsidRPr="0073389C">
        <w:t xml:space="preserve">dní </w:t>
      </w:r>
      <w:r w:rsidR="00A952C1" w:rsidRPr="0073389C">
        <w:t xml:space="preserve">od </w:t>
      </w:r>
      <w:r w:rsidR="0055628F" w:rsidRPr="0073389C">
        <w:t xml:space="preserve">začiatku </w:t>
      </w:r>
      <w:r w:rsidR="00A952C1" w:rsidRPr="0073389C">
        <w:t xml:space="preserve">konania prvej hlavnej </w:t>
      </w:r>
      <w:r w:rsidR="00E55ACE" w:rsidRPr="0073389C">
        <w:t>aktivity</w:t>
      </w:r>
      <w:r w:rsidR="00E665C7">
        <w:t>.</w:t>
      </w:r>
      <w:r w:rsidR="00E55ACE" w:rsidRPr="0073389C">
        <w:t xml:space="preserve"> </w:t>
      </w:r>
      <w:r w:rsidR="005954CC" w:rsidRPr="005954CC">
        <w:t xml:space="preserve">Prijímateľ  vyznačí začatie </w:t>
      </w:r>
      <w:r w:rsidR="005954CC">
        <w:t>prvej hlavnej aktivity</w:t>
      </w:r>
      <w:r w:rsidR="005954CC" w:rsidRPr="005954CC">
        <w:t xml:space="preserve"> v</w:t>
      </w:r>
      <w:r w:rsidR="005954CC">
        <w:t> </w:t>
      </w:r>
      <w:r w:rsidR="005954CC" w:rsidRPr="005954CC">
        <w:t>ITMS</w:t>
      </w:r>
      <w:r w:rsidR="005954CC">
        <w:t>2014+</w:t>
      </w:r>
      <w:r w:rsidR="005954CC" w:rsidRPr="005954CC">
        <w:t xml:space="preserve"> prostredníctvom príslušnej funkcionality, následne vytlačí tento formulár a v spodnej časti podpísaný  oprávnenou osobou ho</w:t>
      </w:r>
      <w:r w:rsidR="00FE6967">
        <w:t xml:space="preserve"> ako sken</w:t>
      </w:r>
      <w:r w:rsidR="005954CC" w:rsidRPr="005954CC">
        <w:t xml:space="preserve"> zašle </w:t>
      </w:r>
      <w:r w:rsidR="005954CC">
        <w:br/>
        <w:t>e-mailom</w:t>
      </w:r>
      <w:r w:rsidR="005954CC" w:rsidRPr="005954CC">
        <w:t xml:space="preserve"> </w:t>
      </w:r>
      <w:r w:rsidR="005954CC">
        <w:t>príslušnému projektovému manažérovi, pričom originál p</w:t>
      </w:r>
      <w:r w:rsidR="005954CC" w:rsidRPr="005954CC">
        <w:t>rijímateľ archivuje pre prípad kontroly na mieste,</w:t>
      </w:r>
      <w:r w:rsidR="00616000">
        <w:rPr>
          <w:rStyle w:val="Odkaznapoznmkupodiarou"/>
        </w:rPr>
        <w:footnoteReference w:id="11"/>
      </w:r>
      <w:r w:rsidR="00E55ACE" w:rsidRPr="0073389C">
        <w:t xml:space="preserve"> </w:t>
      </w:r>
      <w:r w:rsidR="00CC3BA3" w:rsidRPr="0073389C">
        <w:t xml:space="preserve">Ak </w:t>
      </w:r>
      <w:r w:rsidR="00E55ACE" w:rsidRPr="0073389C">
        <w:t xml:space="preserve">výzva </w:t>
      </w:r>
      <w:r w:rsidR="00CC3BA3" w:rsidRPr="0073389C">
        <w:t xml:space="preserve">umožňuje </w:t>
      </w:r>
      <w:r w:rsidR="00E55ACE" w:rsidRPr="0073389C">
        <w:t xml:space="preserve">začatie </w:t>
      </w:r>
      <w:r w:rsidR="00CC3BA3" w:rsidRPr="0073389C">
        <w:t xml:space="preserve">realizácie hlavných aktivít </w:t>
      </w:r>
      <w:r w:rsidR="00E55ACE" w:rsidRPr="0073389C">
        <w:t xml:space="preserve">projektu </w:t>
      </w:r>
      <w:r w:rsidR="00CC3BA3" w:rsidRPr="0073389C">
        <w:t xml:space="preserve">v čase predchádzajúcom účinnosti </w:t>
      </w:r>
      <w:r w:rsidR="00E55ACE" w:rsidRPr="0073389C">
        <w:t xml:space="preserve">zmluvy </w:t>
      </w:r>
      <w:r w:rsidR="00CC3BA3" w:rsidRPr="0073389C">
        <w:t xml:space="preserve">o NFP a </w:t>
      </w:r>
      <w:r w:rsidR="00E55ACE" w:rsidRPr="0073389C">
        <w:t xml:space="preserve">prijímateľ </w:t>
      </w:r>
      <w:r w:rsidR="00CC3BA3" w:rsidRPr="0073389C">
        <w:t xml:space="preserve">skutočne začal s </w:t>
      </w:r>
      <w:r w:rsidR="00E55ACE" w:rsidRPr="0073389C">
        <w:t xml:space="preserve">realizáciou </w:t>
      </w:r>
      <w:r w:rsidR="00CC3BA3" w:rsidRPr="0073389C">
        <w:t xml:space="preserve">hlavných aktivít </w:t>
      </w:r>
      <w:r w:rsidR="00E55ACE" w:rsidRPr="0073389C">
        <w:t xml:space="preserve">projektu </w:t>
      </w:r>
      <w:r w:rsidR="00CC3BA3" w:rsidRPr="0073389C">
        <w:t xml:space="preserve">pred účinnosťou </w:t>
      </w:r>
      <w:r w:rsidR="00E55ACE" w:rsidRPr="0073389C">
        <w:t xml:space="preserve">zmluvy </w:t>
      </w:r>
      <w:r w:rsidR="00CC3BA3" w:rsidRPr="0073389C">
        <w:t>o NFP, je povinný</w:t>
      </w:r>
      <w:r>
        <w:t xml:space="preserve"> </w:t>
      </w:r>
      <w:r w:rsidRPr="0073389C">
        <w:t xml:space="preserve">zaslať poskytovateľovi </w:t>
      </w:r>
      <w:r>
        <w:t xml:space="preserve">prostredníctvom Hlásenia o realizácii aktivít projektu </w:t>
      </w:r>
      <w:r w:rsidR="005954CC">
        <w:t>vyššie uvedeným spôsobom</w:t>
      </w:r>
      <w:r w:rsidR="00CC3BA3" w:rsidRPr="0073389C">
        <w:t xml:space="preserve"> </w:t>
      </w:r>
      <w:r w:rsidR="0053177B">
        <w:t xml:space="preserve"> </w:t>
      </w:r>
      <w:r w:rsidR="00DF7500">
        <w:t>informáciu</w:t>
      </w:r>
      <w:r w:rsidR="00E55ACE" w:rsidRPr="0073389C">
        <w:t xml:space="preserve"> </w:t>
      </w:r>
      <w:r w:rsidR="00CC3BA3" w:rsidRPr="0073389C">
        <w:t xml:space="preserve">o začatí realizácie hlavných aktivít </w:t>
      </w:r>
      <w:r w:rsidR="00E55ACE" w:rsidRPr="0073389C">
        <w:t xml:space="preserve">projektu </w:t>
      </w:r>
      <w:r w:rsidR="00CC3BA3" w:rsidRPr="0073389C">
        <w:t xml:space="preserve">do 20 dní odo dňa nadobudnutia účinnosti </w:t>
      </w:r>
      <w:r w:rsidR="00E55ACE" w:rsidRPr="0073389C">
        <w:t xml:space="preserve">zmluvy </w:t>
      </w:r>
      <w:r w:rsidR="00CC3BA3" w:rsidRPr="0073389C">
        <w:t>o NFP.</w:t>
      </w:r>
      <w:r w:rsidR="00FA39A5">
        <w:t xml:space="preserve"> V prípade, že poskytovateľ a </w:t>
      </w:r>
      <w:r w:rsidR="004E5184">
        <w:t>prijímateľ</w:t>
      </w:r>
      <w:r w:rsidR="00FA39A5">
        <w:t xml:space="preserve"> je tá istá osoba, postupuje žiadateľ v zmysle </w:t>
      </w:r>
      <w:r w:rsidR="004E5184">
        <w:t>ods. 2, čl.14 VP.</w:t>
      </w:r>
    </w:p>
    <w:p w14:paraId="13B7298E" w14:textId="77777777" w:rsidR="001E4B56" w:rsidRPr="0073389C" w:rsidRDefault="00E17426"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E55ACE" w:rsidRPr="0073389C">
        <w:rPr>
          <w:b/>
          <w:i/>
        </w:rPr>
        <w:t>p</w:t>
      </w:r>
      <w:r w:rsidRPr="0073389C">
        <w:rPr>
          <w:b/>
          <w:i/>
        </w:rPr>
        <w:t>rijímateľa:</w:t>
      </w:r>
      <w:r w:rsidRPr="0073389C">
        <w:t xml:space="preserve"> </w:t>
      </w:r>
      <w:r w:rsidR="001E4B56" w:rsidRPr="0073389C">
        <w:t>Najčastejšou chybou v súvislosti s realizáciou aktivít projektu je, že prijímateľ</w:t>
      </w:r>
      <w:r w:rsidR="008502C7" w:rsidRPr="0073389C">
        <w:t xml:space="preserve"> </w:t>
      </w:r>
      <w:r w:rsidR="001E4B56" w:rsidRPr="0073389C">
        <w:t xml:space="preserve">nie je schopný </w:t>
      </w:r>
      <w:r w:rsidR="009E3B3A" w:rsidRPr="0073389C">
        <w:t>realizovať aktivity v súlade so schváleným časovým harmonogramom</w:t>
      </w:r>
      <w:r w:rsidR="001E4B56" w:rsidRPr="0073389C">
        <w:t xml:space="preserve"> popri plynulom zabezpečení </w:t>
      </w:r>
      <w:r w:rsidR="008502C7" w:rsidRPr="0073389C">
        <w:t>štandardného pracovného chodu inštitúcie</w:t>
      </w:r>
      <w:r w:rsidR="001E4B56" w:rsidRPr="0073389C">
        <w:t xml:space="preserve">, či iných aktivít, ktoré vykonáva. </w:t>
      </w:r>
      <w:r w:rsidR="009E3B3A" w:rsidRPr="0073389C">
        <w:br/>
        <w:t>Na zníženie rizika odporúčame zavedenie vlastného podrobnejšieho harmonogramu realizácie aktiv</w:t>
      </w:r>
      <w:r w:rsidR="00CD6C3B" w:rsidRPr="0073389C">
        <w:t>i</w:t>
      </w:r>
      <w:r w:rsidR="009E3B3A" w:rsidRPr="0073389C">
        <w:t xml:space="preserve">ty, ktorý bude prijímateľ pravidelne kontrolovať, vyhodnocovať a následne  podľa potreby prijímať opatrenia na dodržanie konca realizácie aktivity pri splnení cieľov a výstupov aktivity. </w:t>
      </w:r>
    </w:p>
    <w:p w14:paraId="74C1DEB6" w14:textId="77777777" w:rsidR="002F1973" w:rsidRPr="0073389C" w:rsidRDefault="002F1973" w:rsidP="007B5322">
      <w:pPr>
        <w:spacing w:before="120" w:after="120" w:line="288" w:lineRule="auto"/>
        <w:jc w:val="both"/>
      </w:pPr>
    </w:p>
    <w:p w14:paraId="4C89D9D0" w14:textId="77777777" w:rsidR="006329C7" w:rsidRPr="0073389C" w:rsidRDefault="00C0210A"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E55ACE" w:rsidRPr="0073389C">
        <w:rPr>
          <w:b/>
          <w:i/>
        </w:rPr>
        <w:t>p</w:t>
      </w:r>
      <w:r w:rsidRPr="0073389C">
        <w:rPr>
          <w:b/>
          <w:i/>
        </w:rPr>
        <w:t>rijímateľa:</w:t>
      </w:r>
      <w:r w:rsidRPr="0073389C">
        <w:t xml:space="preserve"> Začatie hlavných aktivít projektu </w:t>
      </w:r>
      <w:r w:rsidRPr="0073389C">
        <w:rPr>
          <w:b/>
        </w:rPr>
        <w:t>v súlade</w:t>
      </w:r>
      <w:r w:rsidRPr="0073389C">
        <w:t xml:space="preserve"> s harmonogramom aktivít uvedených v </w:t>
      </w:r>
      <w:r w:rsidR="00E55ACE" w:rsidRPr="0073389C">
        <w:t>z</w:t>
      </w:r>
      <w:r w:rsidRPr="0073389C">
        <w:t>mluve o NFP je základnou podmienkou ús</w:t>
      </w:r>
      <w:r w:rsidR="00BA7A9E" w:rsidRPr="0073389C">
        <w:t>p</w:t>
      </w:r>
      <w:r w:rsidRPr="0073389C">
        <w:t xml:space="preserve">ešnej implementácie projektu. V prípade, že by vznikli pochybnosti, či </w:t>
      </w:r>
      <w:r w:rsidR="00E55ACE" w:rsidRPr="0073389C">
        <w:t>p</w:t>
      </w:r>
      <w:r w:rsidRPr="0073389C">
        <w:t xml:space="preserve">rijímateľ začne projekt realizovať včas, odporúčame bezodkladne kontaktovať príslušného </w:t>
      </w:r>
      <w:r w:rsidR="009F79A0" w:rsidRPr="0073389C">
        <w:t>projektového manažéra</w:t>
      </w:r>
      <w:r w:rsidRPr="0073389C">
        <w:t xml:space="preserve">. </w:t>
      </w:r>
    </w:p>
    <w:p w14:paraId="5F75D767" w14:textId="77777777" w:rsidR="00362F83" w:rsidRPr="0073389C" w:rsidRDefault="00362F83" w:rsidP="007B5322">
      <w:pPr>
        <w:spacing w:before="120" w:after="120" w:line="288" w:lineRule="auto"/>
        <w:jc w:val="both"/>
      </w:pPr>
      <w:r w:rsidRPr="0073389C">
        <w:rPr>
          <w:b/>
        </w:rPr>
        <w:t>Informáci</w:t>
      </w:r>
      <w:r w:rsidR="00767D9D" w:rsidRPr="0073389C">
        <w:rPr>
          <w:b/>
        </w:rPr>
        <w:t>u</w:t>
      </w:r>
      <w:r w:rsidRPr="0073389C">
        <w:rPr>
          <w:b/>
        </w:rPr>
        <w:t xml:space="preserve"> o konaní vzdelávacích aktivít</w:t>
      </w:r>
      <w:r w:rsidRPr="0073389C">
        <w:t xml:space="preserve"> je prijímateľ povinný zasielať </w:t>
      </w:r>
      <w:r w:rsidR="00B8471E">
        <w:t>poskytovateľovi</w:t>
      </w:r>
      <w:r w:rsidRPr="0073389C">
        <w:t xml:space="preserve"> elektronickou poštou</w:t>
      </w:r>
      <w:r w:rsidRPr="0073389C">
        <w:rPr>
          <w:rStyle w:val="Odkaznapoznmkupodiarou"/>
          <w:sz w:val="19"/>
        </w:rPr>
        <w:footnoteReference w:id="12"/>
      </w:r>
      <w:r w:rsidRPr="0073389C">
        <w:t xml:space="preserve"> (príslušnému projektovému manažérovi), najmenej 7 dní pred začatím realizácie vzdelávacích aktivít, a ktorá musí obsahovať:</w:t>
      </w:r>
    </w:p>
    <w:p w14:paraId="46D57843" w14:textId="77777777" w:rsidR="00362F83" w:rsidRPr="0073389C" w:rsidRDefault="00362F83" w:rsidP="00AE0D10">
      <w:pPr>
        <w:pStyle w:val="Bulletslevel1"/>
        <w:ind w:left="567" w:hanging="283"/>
        <w:rPr>
          <w:lang w:val="sk-SK"/>
        </w:rPr>
      </w:pPr>
      <w:r w:rsidRPr="0073389C">
        <w:rPr>
          <w:lang w:val="sk-SK"/>
        </w:rPr>
        <w:t>názov vzdelávacej aktivity</w:t>
      </w:r>
    </w:p>
    <w:p w14:paraId="0673871F" w14:textId="77777777" w:rsidR="00362F83" w:rsidRPr="0073389C" w:rsidRDefault="00362F83" w:rsidP="00AE0D10">
      <w:pPr>
        <w:pStyle w:val="Bulletslevel1"/>
        <w:ind w:left="567" w:hanging="283"/>
        <w:rPr>
          <w:lang w:val="sk-SK"/>
        </w:rPr>
      </w:pPr>
      <w:r w:rsidRPr="0073389C">
        <w:rPr>
          <w:lang w:val="sk-SK"/>
        </w:rPr>
        <w:t>informáciu o presnom určení miesta, dátume a čase konania vzdelávacej aktivity</w:t>
      </w:r>
    </w:p>
    <w:p w14:paraId="19136F81" w14:textId="77777777" w:rsidR="00362F83" w:rsidRPr="0073389C" w:rsidRDefault="00362F83" w:rsidP="00AE0D10">
      <w:pPr>
        <w:pStyle w:val="Bulletslevel1"/>
        <w:ind w:left="567" w:hanging="283"/>
        <w:rPr>
          <w:lang w:val="sk-SK"/>
        </w:rPr>
      </w:pPr>
      <w:r w:rsidRPr="0073389C">
        <w:rPr>
          <w:lang w:val="sk-SK"/>
        </w:rPr>
        <w:t>informáciu o počte účastníkov (cieľová skupina)</w:t>
      </w:r>
    </w:p>
    <w:p w14:paraId="19A96708" w14:textId="77777777" w:rsidR="00362F83" w:rsidRPr="0073389C" w:rsidRDefault="00362F83" w:rsidP="00AE0D10">
      <w:pPr>
        <w:pStyle w:val="Bulletslevel1"/>
        <w:ind w:left="567" w:hanging="283"/>
        <w:rPr>
          <w:lang w:val="sk-SK"/>
        </w:rPr>
      </w:pPr>
      <w:r w:rsidRPr="0073389C">
        <w:rPr>
          <w:lang w:val="sk-SK"/>
        </w:rPr>
        <w:t>meno/á lektora/ov vzdelávacej aktivity</w:t>
      </w:r>
    </w:p>
    <w:p w14:paraId="12E2561B" w14:textId="77777777" w:rsidR="00362F83" w:rsidRPr="0073389C" w:rsidRDefault="00362F83" w:rsidP="006D0381">
      <w:pPr>
        <w:pStyle w:val="Bulletslevel1"/>
        <w:ind w:left="567" w:hanging="283"/>
        <w:jc w:val="both"/>
        <w:rPr>
          <w:lang w:val="sk-SK"/>
        </w:rPr>
      </w:pPr>
      <w:r w:rsidRPr="0073389C">
        <w:rPr>
          <w:lang w:val="sk-SK"/>
        </w:rPr>
        <w:t>meno gestora vzdelávacej aktivity (</w:t>
      </w:r>
      <w:r w:rsidR="00920ECA" w:rsidRPr="0073389C">
        <w:rPr>
          <w:lang w:val="sk-SK"/>
        </w:rPr>
        <w:t>ak relevantné</w:t>
      </w:r>
      <w:r w:rsidRPr="0073389C">
        <w:rPr>
          <w:lang w:val="sk-SK"/>
        </w:rPr>
        <w:t xml:space="preserve"> podľa </w:t>
      </w:r>
      <w:r w:rsidR="00767D9D" w:rsidRPr="0073389C">
        <w:rPr>
          <w:lang w:val="sk-SK"/>
        </w:rPr>
        <w:t>O</w:t>
      </w:r>
      <w:r w:rsidRPr="0073389C">
        <w:rPr>
          <w:lang w:val="sk-SK"/>
        </w:rPr>
        <w:t>pisu projektu</w:t>
      </w:r>
      <w:r w:rsidR="00AE0D10" w:rsidRPr="0073389C">
        <w:rPr>
          <w:lang w:val="sk-SK"/>
        </w:rPr>
        <w:t xml:space="preserve"> </w:t>
      </w:r>
      <w:r w:rsidRPr="0073389C">
        <w:rPr>
          <w:lang w:val="sk-SK"/>
        </w:rPr>
        <w:t>v </w:t>
      </w:r>
      <w:r w:rsidR="00920ECA" w:rsidRPr="0073389C">
        <w:rPr>
          <w:lang w:val="sk-SK"/>
        </w:rPr>
        <w:t>z</w:t>
      </w:r>
      <w:r w:rsidRPr="0073389C">
        <w:rPr>
          <w:lang w:val="sk-SK"/>
        </w:rPr>
        <w:t>mluve</w:t>
      </w:r>
      <w:r w:rsidR="00920ECA" w:rsidRPr="0073389C">
        <w:rPr>
          <w:lang w:val="sk-SK"/>
        </w:rPr>
        <w:t xml:space="preserve"> o NFP </w:t>
      </w:r>
      <w:r w:rsidRPr="0073389C">
        <w:rPr>
          <w:lang w:val="sk-SK"/>
        </w:rPr>
        <w:t>alebo v </w:t>
      </w:r>
      <w:r w:rsidR="00B8471E">
        <w:rPr>
          <w:lang w:val="sk-SK"/>
        </w:rPr>
        <w:t>P</w:t>
      </w:r>
      <w:r w:rsidRPr="0073389C">
        <w:rPr>
          <w:lang w:val="sk-SK"/>
        </w:rPr>
        <w:t>ersonálnej matici projektu)</w:t>
      </w:r>
    </w:p>
    <w:p w14:paraId="100E0621" w14:textId="77777777" w:rsidR="005557FA" w:rsidRDefault="005557FA" w:rsidP="00AE0D10">
      <w:pPr>
        <w:spacing w:before="120" w:after="120" w:line="288" w:lineRule="auto"/>
        <w:jc w:val="both"/>
      </w:pPr>
      <w:r w:rsidRPr="0073389C">
        <w:t xml:space="preserve">V prípade, ak sa takto oznámená vzdelávacia aktivita v dohodnutom čase, dátume a na určenom mieste neuskutoční, prijímateľ je povinný </w:t>
      </w:r>
      <w:r w:rsidR="00B8471E">
        <w:t>poskytovateľovi</w:t>
      </w:r>
      <w:r w:rsidR="00B8471E" w:rsidRPr="0073389C">
        <w:t xml:space="preserve"> </w:t>
      </w:r>
      <w:r w:rsidRPr="0073389C">
        <w:t>túto skutočnosť pred pôvodne plánovanou realizáciou aktivity oznámiť elektronickou poštou príslušnému projektovému manažérovi. V časovej tiesni odporúčame použiť aj telefonické oznámenie, prípadne SMS.</w:t>
      </w:r>
    </w:p>
    <w:p w14:paraId="050DDBEF" w14:textId="77777777" w:rsidR="000F30D8" w:rsidRPr="005A236A" w:rsidRDefault="005A236A" w:rsidP="00AE0D10">
      <w:pPr>
        <w:spacing w:before="120" w:after="120" w:line="288" w:lineRule="auto"/>
        <w:jc w:val="both"/>
        <w:rPr>
          <w:b/>
        </w:rPr>
      </w:pPr>
      <w:r w:rsidRPr="005A236A">
        <w:rPr>
          <w:b/>
        </w:rPr>
        <w:t xml:space="preserve">Plán predkladania žiadostí o platbu </w:t>
      </w:r>
      <w:r w:rsidRPr="00CF3004">
        <w:t>(</w:t>
      </w:r>
      <w:r w:rsidR="00CF3004" w:rsidRPr="00CF3004">
        <w:t xml:space="preserve">príloha č. </w:t>
      </w:r>
      <w:r w:rsidR="003942B5">
        <w:t>13</w:t>
      </w:r>
      <w:r w:rsidRPr="005A236A">
        <w:t>)</w:t>
      </w:r>
      <w:r>
        <w:rPr>
          <w:b/>
        </w:rPr>
        <w:t xml:space="preserve"> </w:t>
      </w:r>
      <w:r>
        <w:t xml:space="preserve">je prijímateľ povinný </w:t>
      </w:r>
      <w:r w:rsidR="005B5C10">
        <w:t>zasielať</w:t>
      </w:r>
      <w:r>
        <w:t xml:space="preserve"> poskytovateľovi elektronick</w:t>
      </w:r>
      <w:r w:rsidR="00E50BC9">
        <w:t xml:space="preserve">y (vopred určenému projektovému manažérovi) na predpísanom formulári </w:t>
      </w:r>
      <w:r w:rsidR="008E1016">
        <w:t xml:space="preserve">odo dňa nadobudnutia účinnosti zmluvy o NFP </w:t>
      </w:r>
      <w:r w:rsidR="008E1016" w:rsidRPr="0073389C">
        <w:t>(deň po dni zverejnenia zmluvy poskytovateľom v CRZ)</w:t>
      </w:r>
      <w:r w:rsidR="008E1016">
        <w:t xml:space="preserve"> </w:t>
      </w:r>
      <w:r w:rsidR="00D373D7">
        <w:t>najneskôr do 15. kalendárneho dňa</w:t>
      </w:r>
      <w:r w:rsidR="008E1016">
        <w:t xml:space="preserve"> </w:t>
      </w:r>
      <w:r w:rsidR="00D373D7">
        <w:t xml:space="preserve">príslušného mesiaca, </w:t>
      </w:r>
      <w:r w:rsidR="00D373D7">
        <w:rPr>
          <w:color w:val="000000"/>
          <w:sz w:val="18"/>
        </w:rPr>
        <w:t>ku ktorému sa plán predkladania žiadostí o platbu vypracováva.</w:t>
      </w:r>
    </w:p>
    <w:p w14:paraId="7FBB1F49" w14:textId="77777777" w:rsidR="00AE5A8F" w:rsidRPr="0073389C" w:rsidRDefault="00006D7F" w:rsidP="00AE0D10">
      <w:pPr>
        <w:spacing w:before="120" w:after="120" w:line="288" w:lineRule="auto"/>
        <w:jc w:val="both"/>
      </w:pPr>
      <w:r w:rsidRPr="0073389C">
        <w:t xml:space="preserve">Ak </w:t>
      </w:r>
      <w:r w:rsidR="0059478B" w:rsidRPr="0073389C">
        <w:t>p</w:t>
      </w:r>
      <w:r w:rsidRPr="0073389C">
        <w:t xml:space="preserve">rijímateľ poruší svoje povinnosti zo </w:t>
      </w:r>
      <w:r w:rsidR="00B4406D" w:rsidRPr="0073389C">
        <w:t>z</w:t>
      </w:r>
      <w:r w:rsidRPr="0073389C">
        <w:t xml:space="preserve">mluvy o NFP tým, že neposkytne alebo nepredloží </w:t>
      </w:r>
      <w:r w:rsidR="0059478B" w:rsidRPr="0073389C">
        <w:t>p</w:t>
      </w:r>
      <w:r w:rsidRPr="0073389C">
        <w:t xml:space="preserve">oskytovateľovi doklady, správy, údaje alebo informácie, </w:t>
      </w:r>
      <w:r w:rsidR="00B4406D" w:rsidRPr="0073389C">
        <w:t>hoci mu táto povinnosť vyplýva zo zmluvy o</w:t>
      </w:r>
      <w:r w:rsidR="009E27C5" w:rsidRPr="0073389C">
        <w:t> </w:t>
      </w:r>
      <w:r w:rsidR="00B4406D" w:rsidRPr="0073389C">
        <w:t xml:space="preserve">NFP, je poskytovateľ oprávnený uplatniť voči </w:t>
      </w:r>
      <w:r w:rsidR="0059478B" w:rsidRPr="0073389C">
        <w:t>p</w:t>
      </w:r>
      <w:r w:rsidR="00B4406D" w:rsidRPr="0073389C">
        <w:t xml:space="preserve">rijímateľovi za porušenie jednotlivej povinnosti </w:t>
      </w:r>
      <w:r w:rsidR="00110014" w:rsidRPr="0073389C">
        <w:t xml:space="preserve">podľa písm. a), b) c) alebo d) článku 13 odseku 5 VZP </w:t>
      </w:r>
      <w:r w:rsidR="00B4406D" w:rsidRPr="0073389C">
        <w:t xml:space="preserve">zmluvnú pokutu za každý, aj začatý, deň omeškania, až do splnenia porušenej povinnosti alebo do zániku </w:t>
      </w:r>
      <w:r w:rsidR="0059478B" w:rsidRPr="0073389C">
        <w:t>z</w:t>
      </w:r>
      <w:r w:rsidR="00B4406D" w:rsidRPr="0073389C">
        <w:t xml:space="preserve">mluvy o NFP. </w:t>
      </w:r>
      <w:r w:rsidR="009E27C5" w:rsidRPr="0073389C">
        <w:t>Sem patria aj</w:t>
      </w:r>
      <w:r w:rsidR="00B4406D" w:rsidRPr="0073389C">
        <w:t xml:space="preserve"> povinnosti </w:t>
      </w:r>
      <w:r w:rsidRPr="0073389C">
        <w:t xml:space="preserve">spojené s </w:t>
      </w:r>
      <w:r w:rsidR="009E27C5" w:rsidRPr="0073389C">
        <w:t>poskytovaním informácií (napr.</w:t>
      </w:r>
      <w:r w:rsidR="001A6BC9">
        <w:t xml:space="preserve"> </w:t>
      </w:r>
      <w:r w:rsidR="009E27C5" w:rsidRPr="0073389C">
        <w:t>informácia o konaní vzdelávacích aktivít) alebo zasielaním monitorovacích správ v určenom formáte a stanovených lehotách.</w:t>
      </w:r>
    </w:p>
    <w:p w14:paraId="48AC2DF4" w14:textId="77777777" w:rsidR="00362F83" w:rsidRPr="0073389C" w:rsidRDefault="00362F83" w:rsidP="00AE0D10">
      <w:pPr>
        <w:spacing w:before="120" w:after="120" w:line="288" w:lineRule="auto"/>
        <w:jc w:val="both"/>
        <w:rPr>
          <w:b/>
        </w:rPr>
      </w:pPr>
      <w:r w:rsidRPr="0073389C">
        <w:rPr>
          <w:b/>
        </w:rPr>
        <w:t>Oprávnenosť výdavkov v nadväznosti na realizáciu verejného obstarávania</w:t>
      </w:r>
    </w:p>
    <w:p w14:paraId="106BBBFD" w14:textId="77777777" w:rsidR="00AE5A8F" w:rsidRPr="0073389C" w:rsidRDefault="00362F83" w:rsidP="00AE0D10">
      <w:pPr>
        <w:spacing w:before="120" w:after="120" w:line="288" w:lineRule="auto"/>
        <w:jc w:val="both"/>
      </w:pPr>
      <w:r w:rsidRPr="0073389C">
        <w:t>Nakoľko poskytovaný NFP je verejným finančným prostriedkom, na ktorý sa vzťahuje zákon o rozpočtových pravidlách, p</w:t>
      </w:r>
      <w:r w:rsidR="00AE5A8F" w:rsidRPr="0073389C">
        <w:t>ri uzatváraní zmlúv s dodávateľmi je potrebné, aby pred uzatvorením zmluvy prebehla verejná súťaž (verejné obstar</w:t>
      </w:r>
      <w:r w:rsidR="00BA7A9E" w:rsidRPr="0073389C">
        <w:t>áva</w:t>
      </w:r>
      <w:r w:rsidR="00AE5A8F" w:rsidRPr="0073389C">
        <w:t>nie)</w:t>
      </w:r>
      <w:r w:rsidR="00365F6D">
        <w:t>.</w:t>
      </w:r>
      <w:r w:rsidR="00AE5A8F" w:rsidRPr="0073389C">
        <w:t xml:space="preserve"> V prípade nevykonania verejnej súťaže, resp. nedodržania podmienok v zmysle platných právnych predpisov EÚ a</w:t>
      </w:r>
      <w:r w:rsidR="00365F6D">
        <w:t> </w:t>
      </w:r>
      <w:r w:rsidR="00AE5A8F" w:rsidRPr="0073389C">
        <w:t>SR</w:t>
      </w:r>
      <w:r w:rsidR="00365F6D">
        <w:t>,</w:t>
      </w:r>
      <w:r w:rsidR="00AE5A8F" w:rsidRPr="0073389C">
        <w:t xml:space="preserve"> sa prijímateľ vystavuje ďalšiemu riziku </w:t>
      </w:r>
      <w:r w:rsidR="00BA7A9E" w:rsidRPr="0073389C">
        <w:t>z dôvodu</w:t>
      </w:r>
      <w:r w:rsidR="00AE5A8F" w:rsidRPr="0073389C">
        <w:t xml:space="preserve"> neoprávnenosti všetkých výdavkov z takto uzatvorených zmlúv. Podrobnejšie </w:t>
      </w:r>
      <w:r w:rsidR="00BA7A9E" w:rsidRPr="0073389C">
        <w:t xml:space="preserve">je spôsob a postupy obstarávania </w:t>
      </w:r>
      <w:r w:rsidR="00C31FD2" w:rsidRPr="0073389C">
        <w:t>uvedené v časti 2.5 Verejné obstarávanie.</w:t>
      </w:r>
      <w:r w:rsidR="00AE5A8F" w:rsidRPr="0073389C">
        <w:t xml:space="preserve"> </w:t>
      </w:r>
    </w:p>
    <w:p w14:paraId="1017A44B" w14:textId="77777777" w:rsidR="00362F83" w:rsidRPr="0073389C" w:rsidRDefault="00362F83" w:rsidP="00AE0D10">
      <w:pPr>
        <w:spacing w:before="120" w:after="120" w:line="288" w:lineRule="auto"/>
        <w:jc w:val="both"/>
        <w:rPr>
          <w:b/>
        </w:rPr>
      </w:pPr>
      <w:r w:rsidRPr="0073389C">
        <w:rPr>
          <w:b/>
        </w:rPr>
        <w:t>Informovanie a komunikácia</w:t>
      </w:r>
    </w:p>
    <w:p w14:paraId="76067A61" w14:textId="77777777" w:rsidR="00AE5A8F" w:rsidRPr="0073389C" w:rsidRDefault="00DF1569" w:rsidP="008E0C51">
      <w:pPr>
        <w:spacing w:before="120" w:after="120" w:line="288" w:lineRule="auto"/>
        <w:jc w:val="both"/>
      </w:pPr>
      <w:r>
        <w:t>P</w:t>
      </w:r>
      <w:r w:rsidR="00AE5A8F" w:rsidRPr="0073389C">
        <w:t xml:space="preserve">red samotnou realizáciou aktivít projektu je potrebné </w:t>
      </w:r>
      <w:r w:rsidR="004C0726" w:rsidRPr="0073389C">
        <w:t xml:space="preserve">myslieť </w:t>
      </w:r>
      <w:r w:rsidR="00AE5A8F" w:rsidRPr="0073389C">
        <w:t>na povinnosť prijímateľa zabezpečiť publicitu projektu v zmysle Manuálu pre informovanie a komunikáciu pre prijímateľov v rámci OP EVS (ďalej len „Manuál pre informovanie a komunikáciu“), t.</w:t>
      </w:r>
      <w:r w:rsidR="00875421">
        <w:t xml:space="preserve"> </w:t>
      </w:r>
      <w:r w:rsidR="00AE5A8F" w:rsidRPr="0073389C">
        <w:t>j. napr. označiť budovu a</w:t>
      </w:r>
      <w:r w:rsidR="00321A41">
        <w:t> </w:t>
      </w:r>
      <w:r w:rsidR="00AE5A8F" w:rsidRPr="0073389C">
        <w:t>miestnosť</w:t>
      </w:r>
      <w:r w:rsidR="00321A41">
        <w:t>,</w:t>
      </w:r>
      <w:r w:rsidR="00AE5A8F" w:rsidRPr="0073389C">
        <w:t xml:space="preserve"> v ktorej sa aktivita projektu realizuje informačnou tabuľou/plagátom. Podrobnejšie viď. Manuál pre informovanie a komunikáciu v účinnom znení</w:t>
      </w:r>
      <w:r w:rsidR="008502C7" w:rsidRPr="0073389C">
        <w:t xml:space="preserve"> </w:t>
      </w:r>
      <w:r w:rsidR="00AE5A8F" w:rsidRPr="0073389C">
        <w:t>(</w:t>
      </w:r>
      <w:r w:rsidR="005B7659">
        <w:rPr>
          <w:rStyle w:val="Hypertextovprepojenie"/>
        </w:rPr>
        <w:t>www.reformuj.sk</w:t>
      </w:r>
      <w:r w:rsidR="00AE5A8F" w:rsidRPr="0073389C">
        <w:t>).</w:t>
      </w:r>
      <w:r w:rsidR="008E0C51">
        <w:t xml:space="preserve"> </w:t>
      </w:r>
      <w:r w:rsidR="008E0C51" w:rsidRPr="008E0C51">
        <w:t xml:space="preserve"> </w:t>
      </w:r>
      <w:r>
        <w:t>Zároveň je p</w:t>
      </w:r>
      <w:r w:rsidR="008E0C51">
        <w:t>rijímateľ povinný informovať RO o zverejnení informácii o projekte na svojom webovom sídle a to zaslaním webového odkazu emailom na komunikacia.opevs@minv.sk v lehote do 20 pracovných dní odo dňa účinnosti zmluvy o NFP.</w:t>
      </w:r>
    </w:p>
    <w:p w14:paraId="7191D0B9" w14:textId="77777777" w:rsidR="003E2E6B" w:rsidRPr="0073389C" w:rsidRDefault="003E2E6B" w:rsidP="00AE0D10">
      <w:pPr>
        <w:spacing w:before="120" w:after="120" w:line="288" w:lineRule="auto"/>
        <w:jc w:val="both"/>
      </w:pPr>
    </w:p>
    <w:p w14:paraId="02014238" w14:textId="77777777" w:rsidR="00AE5A8F" w:rsidRPr="0073389C" w:rsidRDefault="00AE5A8F" w:rsidP="009F56AB">
      <w:pPr>
        <w:pStyle w:val="Nadpis2"/>
        <w:spacing w:line="288" w:lineRule="auto"/>
        <w:ind w:left="578" w:hanging="578"/>
        <w:rPr>
          <w:lang w:val="sk-SK"/>
        </w:rPr>
      </w:pPr>
      <w:bookmarkStart w:id="82" w:name="_Toc410907852"/>
      <w:bookmarkStart w:id="83" w:name="_Toc440372863"/>
      <w:bookmarkStart w:id="84" w:name="_Toc94683052"/>
      <w:r w:rsidRPr="0073389C">
        <w:rPr>
          <w:lang w:val="sk-SK"/>
        </w:rPr>
        <w:t>Monitorovanie projektu</w:t>
      </w:r>
      <w:bookmarkEnd w:id="82"/>
      <w:bookmarkEnd w:id="83"/>
      <w:bookmarkEnd w:id="84"/>
    </w:p>
    <w:p w14:paraId="05561F4F" w14:textId="77777777" w:rsidR="006140FA" w:rsidRPr="0073389C" w:rsidRDefault="006140FA" w:rsidP="001B3A72">
      <w:pPr>
        <w:spacing w:before="120" w:after="120" w:line="288" w:lineRule="auto"/>
        <w:jc w:val="both"/>
      </w:pPr>
      <w:r w:rsidRPr="0073389C">
        <w:t xml:space="preserve">Monitorovanie projektov slúži na včasné získavanie informácií o stave realizácie projektov, vrátane dosahovania plánovaných hodnôt merateľných ukazovateľov a je nástrojom na získanie potrebných údajov pre </w:t>
      </w:r>
      <w:r w:rsidR="0082781E" w:rsidRPr="0073389C">
        <w:t>poskytovateľa</w:t>
      </w:r>
      <w:r w:rsidR="00C65ED5" w:rsidRPr="0073389C">
        <w:t xml:space="preserve"> </w:t>
      </w:r>
      <w:r w:rsidRPr="0073389C">
        <w:t xml:space="preserve">za účelom monitorovania a následného hodnotenia OP. </w:t>
      </w:r>
    </w:p>
    <w:p w14:paraId="53FBDFAF" w14:textId="77777777" w:rsidR="001B3A72" w:rsidRPr="001B3A72" w:rsidRDefault="00355CD9" w:rsidP="00424B94">
      <w:pPr>
        <w:pStyle w:val="Textkomentra"/>
        <w:spacing w:line="276" w:lineRule="auto"/>
        <w:jc w:val="both"/>
        <w:rPr>
          <w:b/>
          <w:sz w:val="19"/>
          <w:szCs w:val="24"/>
          <w:lang w:val="sk-SK" w:eastAsia="en-US"/>
        </w:rPr>
      </w:pPr>
      <w:r w:rsidRPr="001B3A72">
        <w:rPr>
          <w:b/>
          <w:sz w:val="19"/>
          <w:szCs w:val="24"/>
          <w:lang w:val="sk-SK" w:eastAsia="en-US"/>
        </w:rPr>
        <w:t xml:space="preserve">Prijímateľ </w:t>
      </w:r>
      <w:r w:rsidR="00E5740D">
        <w:rPr>
          <w:b/>
          <w:sz w:val="19"/>
          <w:szCs w:val="24"/>
          <w:lang w:val="sk-SK" w:eastAsia="en-US"/>
        </w:rPr>
        <w:t>odošle</w:t>
      </w:r>
      <w:r w:rsidRPr="001B3A72">
        <w:rPr>
          <w:b/>
          <w:sz w:val="19"/>
          <w:szCs w:val="24"/>
          <w:lang w:val="sk-SK" w:eastAsia="en-US"/>
        </w:rPr>
        <w:t xml:space="preserve"> monitorovaci</w:t>
      </w:r>
      <w:r w:rsidR="00E5740D">
        <w:rPr>
          <w:b/>
          <w:sz w:val="19"/>
          <w:szCs w:val="24"/>
          <w:lang w:val="sk-SK" w:eastAsia="en-US"/>
        </w:rPr>
        <w:t>u</w:t>
      </w:r>
      <w:r w:rsidRPr="001B3A72">
        <w:rPr>
          <w:b/>
          <w:sz w:val="19"/>
          <w:szCs w:val="24"/>
          <w:lang w:val="sk-SK" w:eastAsia="en-US"/>
        </w:rPr>
        <w:t xml:space="preserve"> správ</w:t>
      </w:r>
      <w:r w:rsidR="00E5740D">
        <w:rPr>
          <w:b/>
          <w:sz w:val="19"/>
          <w:szCs w:val="24"/>
          <w:lang w:val="sk-SK" w:eastAsia="en-US"/>
        </w:rPr>
        <w:t>u</w:t>
      </w:r>
      <w:r w:rsidRPr="001B3A72">
        <w:rPr>
          <w:b/>
          <w:sz w:val="19"/>
          <w:szCs w:val="24"/>
          <w:lang w:val="sk-SK" w:eastAsia="en-US"/>
        </w:rPr>
        <w:t xml:space="preserve"> </w:t>
      </w:r>
      <w:r w:rsidR="001E6748" w:rsidRPr="001B3A72">
        <w:rPr>
          <w:b/>
          <w:sz w:val="19"/>
          <w:szCs w:val="24"/>
          <w:lang w:val="sk-SK" w:eastAsia="en-US"/>
        </w:rPr>
        <w:t>poskytovateľovi</w:t>
      </w:r>
      <w:r w:rsidR="001B3A72">
        <w:rPr>
          <w:b/>
          <w:sz w:val="19"/>
          <w:szCs w:val="24"/>
          <w:lang w:val="sk-SK" w:eastAsia="en-US"/>
        </w:rPr>
        <w:t xml:space="preserve"> </w:t>
      </w:r>
      <w:r w:rsidR="00433E0B" w:rsidRPr="001B3A72">
        <w:rPr>
          <w:b/>
          <w:sz w:val="19"/>
          <w:szCs w:val="24"/>
          <w:lang w:val="sk-SK" w:eastAsia="en-US"/>
        </w:rPr>
        <w:t>prostredníctvom</w:t>
      </w:r>
      <w:r w:rsidR="00E5740D">
        <w:rPr>
          <w:b/>
          <w:sz w:val="19"/>
          <w:szCs w:val="24"/>
          <w:lang w:val="sk-SK" w:eastAsia="en-US"/>
        </w:rPr>
        <w:t xml:space="preserve"> verejnej časti </w:t>
      </w:r>
      <w:r w:rsidR="00433E0B" w:rsidRPr="001B3A72">
        <w:rPr>
          <w:b/>
          <w:sz w:val="19"/>
          <w:szCs w:val="24"/>
          <w:lang w:val="sk-SK" w:eastAsia="en-US"/>
        </w:rPr>
        <w:t xml:space="preserve"> ITMS2014+ a následne v písomnej forme</w:t>
      </w:r>
      <w:r w:rsidR="00E5740D">
        <w:rPr>
          <w:b/>
          <w:sz w:val="19"/>
          <w:szCs w:val="24"/>
          <w:lang w:val="sk-SK" w:eastAsia="en-US"/>
        </w:rPr>
        <w:t xml:space="preserve"> predloží OP EVS </w:t>
      </w:r>
      <w:r w:rsidR="00E5740D" w:rsidRPr="001B3A72">
        <w:rPr>
          <w:b/>
          <w:sz w:val="19"/>
          <w:szCs w:val="24"/>
          <w:lang w:val="sk-SK" w:eastAsia="en-US"/>
        </w:rPr>
        <w:t>v stanovených termínoch (definované nižšie)</w:t>
      </w:r>
      <w:r w:rsidR="009D29AC" w:rsidRPr="001B3A72">
        <w:rPr>
          <w:b/>
          <w:sz w:val="19"/>
          <w:szCs w:val="24"/>
          <w:lang w:val="sk-SK" w:eastAsia="en-US"/>
        </w:rPr>
        <w:t>.</w:t>
      </w:r>
    </w:p>
    <w:p w14:paraId="00C12013" w14:textId="799E56A5" w:rsidR="00B54ADA" w:rsidRDefault="00433E0B" w:rsidP="00424B94">
      <w:pPr>
        <w:pStyle w:val="Textkomentra"/>
        <w:spacing w:line="276" w:lineRule="auto"/>
        <w:jc w:val="both"/>
        <w:rPr>
          <w:sz w:val="19"/>
          <w:szCs w:val="24"/>
          <w:lang w:val="sk-SK" w:eastAsia="en-US"/>
        </w:rPr>
      </w:pPr>
      <w:r w:rsidRPr="001B3A72">
        <w:rPr>
          <w:sz w:val="19"/>
          <w:szCs w:val="24"/>
          <w:lang w:val="sk-SK" w:eastAsia="en-US"/>
        </w:rPr>
        <w:t xml:space="preserve">Písomná  forma môže mať buď </w:t>
      </w:r>
      <w:r w:rsidR="00B54ADA">
        <w:rPr>
          <w:sz w:val="19"/>
          <w:szCs w:val="24"/>
          <w:lang w:val="sk-SK" w:eastAsia="en-US"/>
        </w:rPr>
        <w:t xml:space="preserve">preferovanú </w:t>
      </w:r>
      <w:r w:rsidR="00B54ADA" w:rsidRPr="001B3A72">
        <w:rPr>
          <w:sz w:val="19"/>
          <w:szCs w:val="24"/>
          <w:lang w:val="sk-SK" w:eastAsia="en-US"/>
        </w:rPr>
        <w:t>elektronickú</w:t>
      </w:r>
      <w:r w:rsidR="00563120">
        <w:rPr>
          <w:sz w:val="19"/>
          <w:szCs w:val="24"/>
          <w:lang w:val="sk-SK" w:eastAsia="en-US"/>
        </w:rPr>
        <w:t xml:space="preserve"> </w:t>
      </w:r>
      <w:r w:rsidRPr="001B3A72">
        <w:rPr>
          <w:sz w:val="19"/>
          <w:szCs w:val="24"/>
          <w:lang w:val="sk-SK" w:eastAsia="en-US"/>
        </w:rPr>
        <w:t xml:space="preserve">alebo </w:t>
      </w:r>
      <w:r w:rsidR="00B54ADA" w:rsidRPr="001B3A72">
        <w:rPr>
          <w:sz w:val="19"/>
          <w:szCs w:val="24"/>
          <w:lang w:val="sk-SK" w:eastAsia="en-US"/>
        </w:rPr>
        <w:t xml:space="preserve">listinnú </w:t>
      </w:r>
      <w:r w:rsidRPr="001B3A72">
        <w:rPr>
          <w:sz w:val="19"/>
          <w:szCs w:val="24"/>
          <w:lang w:val="sk-SK" w:eastAsia="en-US"/>
        </w:rPr>
        <w:t xml:space="preserve">podobu. </w:t>
      </w:r>
    </w:p>
    <w:p w14:paraId="0BF8257D" w14:textId="77777777" w:rsidR="00B54ADA" w:rsidRDefault="00B54ADA" w:rsidP="00424B94">
      <w:pPr>
        <w:pStyle w:val="Textkomentra"/>
        <w:spacing w:line="276" w:lineRule="auto"/>
        <w:jc w:val="both"/>
        <w:rPr>
          <w:sz w:val="19"/>
          <w:szCs w:val="24"/>
          <w:lang w:val="sk-SK" w:eastAsia="en-US"/>
        </w:rPr>
      </w:pPr>
    </w:p>
    <w:p w14:paraId="49C2E2CF" w14:textId="3115A435" w:rsidR="00B54ADA" w:rsidRDefault="00B54ADA" w:rsidP="00424B94">
      <w:pPr>
        <w:pStyle w:val="Textkomentra"/>
        <w:spacing w:line="276" w:lineRule="auto"/>
        <w:jc w:val="both"/>
        <w:rPr>
          <w:sz w:val="19"/>
          <w:szCs w:val="24"/>
          <w:lang w:val="sk-SK" w:eastAsia="en-US"/>
        </w:rPr>
      </w:pPr>
      <w:r w:rsidRPr="001B3A72">
        <w:rPr>
          <w:sz w:val="19"/>
          <w:szCs w:val="24"/>
          <w:lang w:val="sk-SK" w:eastAsia="en-US"/>
        </w:rPr>
        <w:t xml:space="preserve">V prípade elektronickej podoby žiadateľ formulár  </w:t>
      </w:r>
      <w:r>
        <w:rPr>
          <w:sz w:val="19"/>
          <w:szCs w:val="24"/>
          <w:lang w:val="sk-SK" w:eastAsia="en-US"/>
        </w:rPr>
        <w:t>monitorovacej správy</w:t>
      </w:r>
      <w:r w:rsidRPr="001B3A72">
        <w:rPr>
          <w:sz w:val="19"/>
          <w:szCs w:val="24"/>
          <w:lang w:val="sk-SK" w:eastAsia="en-US"/>
        </w:rPr>
        <w:t xml:space="preserve"> </w:t>
      </w:r>
      <w:r w:rsidR="000349C2">
        <w:rPr>
          <w:sz w:val="19"/>
          <w:szCs w:val="24"/>
          <w:lang w:val="sk-SK" w:eastAsia="en-US"/>
        </w:rPr>
        <w:t xml:space="preserve">doručí </w:t>
      </w:r>
      <w:r w:rsidR="000349C2" w:rsidRPr="001B3A72">
        <w:rPr>
          <w:sz w:val="19"/>
          <w:szCs w:val="24"/>
          <w:lang w:val="sk-SK" w:eastAsia="en-US"/>
        </w:rPr>
        <w:t xml:space="preserve"> </w:t>
      </w:r>
      <w:r w:rsidR="00516E54" w:rsidRPr="001B3A72">
        <w:rPr>
          <w:sz w:val="19"/>
          <w:szCs w:val="24"/>
          <w:lang w:val="sk-SK" w:eastAsia="en-US"/>
        </w:rPr>
        <w:t>podpísaný  oprávnenou osobou kvalifikovaným elektronickým podpisom</w:t>
      </w:r>
      <w:r w:rsidR="00516E54" w:rsidRPr="001B3A72">
        <w:rPr>
          <w:sz w:val="19"/>
          <w:szCs w:val="24"/>
          <w:vertAlign w:val="superscript"/>
          <w:lang w:val="sk-SK" w:eastAsia="en-US"/>
        </w:rPr>
        <w:footnoteReference w:id="13"/>
      </w:r>
      <w:r w:rsidR="00516E54">
        <w:rPr>
          <w:sz w:val="19"/>
          <w:szCs w:val="24"/>
          <w:lang w:val="sk-SK" w:eastAsia="en-US"/>
        </w:rPr>
        <w:t xml:space="preserve"> </w:t>
      </w:r>
      <w:r w:rsidRPr="001B3A72">
        <w:rPr>
          <w:sz w:val="19"/>
          <w:szCs w:val="24"/>
          <w:lang w:val="sk-SK" w:eastAsia="en-US"/>
        </w:rPr>
        <w:t>prostredníctvom</w:t>
      </w:r>
      <w:r>
        <w:rPr>
          <w:sz w:val="19"/>
          <w:szCs w:val="24"/>
          <w:lang w:val="sk-SK" w:eastAsia="en-US"/>
        </w:rPr>
        <w:t xml:space="preserve"> integrovanej funkcionality</w:t>
      </w:r>
      <w:r w:rsidR="00516E54">
        <w:rPr>
          <w:sz w:val="19"/>
          <w:szCs w:val="24"/>
          <w:lang w:val="sk-SK" w:eastAsia="en-US"/>
        </w:rPr>
        <w:t xml:space="preserve"> ITMS2014+</w:t>
      </w:r>
      <w:r w:rsidR="00563120">
        <w:rPr>
          <w:sz w:val="19"/>
          <w:szCs w:val="24"/>
          <w:lang w:val="sk-SK" w:eastAsia="en-US"/>
        </w:rPr>
        <w:t xml:space="preserve"> </w:t>
      </w:r>
      <w:r w:rsidR="00563120">
        <w:t>evidencia Všeobecnej komunikácie</w:t>
      </w:r>
      <w:r>
        <w:rPr>
          <w:sz w:val="19"/>
          <w:szCs w:val="24"/>
          <w:lang w:val="sk-SK" w:eastAsia="en-US"/>
        </w:rPr>
        <w:t xml:space="preserve"> s </w:t>
      </w:r>
      <w:r w:rsidRPr="001B3A72">
        <w:rPr>
          <w:sz w:val="19"/>
          <w:szCs w:val="24"/>
          <w:lang w:val="sk-SK" w:eastAsia="en-US"/>
        </w:rPr>
        <w:t xml:space="preserve"> Ústredn</w:t>
      </w:r>
      <w:r>
        <w:rPr>
          <w:sz w:val="19"/>
          <w:szCs w:val="24"/>
          <w:lang w:val="sk-SK" w:eastAsia="en-US"/>
        </w:rPr>
        <w:t>ým</w:t>
      </w:r>
      <w:r w:rsidRPr="001B3A72">
        <w:rPr>
          <w:sz w:val="19"/>
          <w:szCs w:val="24"/>
          <w:lang w:val="sk-SK" w:eastAsia="en-US"/>
        </w:rPr>
        <w:t xml:space="preserve"> portál</w:t>
      </w:r>
      <w:r>
        <w:rPr>
          <w:sz w:val="19"/>
          <w:szCs w:val="24"/>
          <w:lang w:val="sk-SK" w:eastAsia="en-US"/>
        </w:rPr>
        <w:t>om</w:t>
      </w:r>
      <w:r w:rsidRPr="001B3A72">
        <w:rPr>
          <w:sz w:val="19"/>
          <w:szCs w:val="24"/>
          <w:lang w:val="sk-SK" w:eastAsia="en-US"/>
        </w:rPr>
        <w:t xml:space="preserve"> verejnej správy slovensko.sk</w:t>
      </w:r>
      <w:r w:rsidR="00563120" w:rsidRPr="00563120">
        <w:t xml:space="preserve"> </w:t>
      </w:r>
      <w:r w:rsidR="00563120">
        <w:t xml:space="preserve">alebo podpísaný formulár </w:t>
      </w:r>
      <w:r w:rsidR="00563120" w:rsidRPr="001B3A72">
        <w:t xml:space="preserve">(ak </w:t>
      </w:r>
      <w:r w:rsidR="00563120">
        <w:t>relevantne  aj opečiatkovaný</w:t>
      </w:r>
      <w:r w:rsidR="00563120" w:rsidRPr="001B3A72">
        <w:t xml:space="preserve">) </w:t>
      </w:r>
      <w:r w:rsidR="00563120">
        <w:t>oprávnenou osobou vloží do ITMS2014+ ako sken</w:t>
      </w:r>
      <w:r w:rsidR="00563120">
        <w:rPr>
          <w:rStyle w:val="Odkaznapoznmkupodiarou"/>
        </w:rPr>
        <w:footnoteReference w:id="14"/>
      </w:r>
      <w:r w:rsidR="00563120" w:rsidRPr="001B3A72">
        <w:t>.</w:t>
      </w:r>
      <w:r w:rsidR="00563120">
        <w:t xml:space="preserve"> V prípade využitia podpísaného skenu monitorovacej správy, je prípustné jej zaslanie aj e-mailom osobou, ktorá je identifikovaná  komunikovať za Prijímateľa (napr. projektový manažér).</w:t>
      </w:r>
    </w:p>
    <w:p w14:paraId="5483FF98" w14:textId="77777777" w:rsidR="00516E54" w:rsidRDefault="00516E54" w:rsidP="00424B94">
      <w:pPr>
        <w:pStyle w:val="Textkomentra"/>
        <w:spacing w:line="276" w:lineRule="auto"/>
        <w:jc w:val="both"/>
        <w:rPr>
          <w:sz w:val="19"/>
          <w:szCs w:val="24"/>
          <w:lang w:val="sk-SK" w:eastAsia="en-US"/>
        </w:rPr>
      </w:pPr>
    </w:p>
    <w:p w14:paraId="66F14B06" w14:textId="77777777" w:rsidR="00433E0B" w:rsidRPr="001B3A72" w:rsidRDefault="00433E0B" w:rsidP="00424B94">
      <w:pPr>
        <w:pStyle w:val="Textkomentra"/>
        <w:spacing w:line="276" w:lineRule="auto"/>
        <w:jc w:val="both"/>
        <w:rPr>
          <w:sz w:val="19"/>
          <w:szCs w:val="24"/>
          <w:lang w:val="sk-SK" w:eastAsia="en-US"/>
        </w:rPr>
      </w:pPr>
      <w:r w:rsidRPr="001B3A72">
        <w:rPr>
          <w:sz w:val="19"/>
          <w:szCs w:val="24"/>
          <w:lang w:val="sk-SK" w:eastAsia="en-US"/>
        </w:rPr>
        <w:t xml:space="preserve">V prípade listinnej podoby žiadateľ formulár  </w:t>
      </w:r>
      <w:r w:rsidR="001B3A72" w:rsidRPr="001B3A72">
        <w:rPr>
          <w:sz w:val="19"/>
          <w:szCs w:val="24"/>
          <w:lang w:val="sk-SK" w:eastAsia="en-US"/>
        </w:rPr>
        <w:t xml:space="preserve">monitorovacej správy </w:t>
      </w:r>
      <w:r w:rsidRPr="001B3A72">
        <w:rPr>
          <w:sz w:val="19"/>
          <w:szCs w:val="24"/>
          <w:lang w:val="sk-SK" w:eastAsia="en-US"/>
        </w:rPr>
        <w:t>zaslaný cez ITMS2014+ vytlačí</w:t>
      </w:r>
      <w:r w:rsidR="001B3A72" w:rsidRPr="001B3A72">
        <w:rPr>
          <w:sz w:val="19"/>
          <w:szCs w:val="24"/>
          <w:lang w:val="sk-SK" w:eastAsia="en-US"/>
        </w:rPr>
        <w:t xml:space="preserve">, </w:t>
      </w:r>
      <w:r w:rsidRPr="001B3A72">
        <w:rPr>
          <w:sz w:val="19"/>
          <w:szCs w:val="24"/>
          <w:lang w:val="sk-SK" w:eastAsia="en-US"/>
        </w:rPr>
        <w:t xml:space="preserve"> potvrdí ho podpisom oprávnenej osoby prijímateľa (ak prijímateľ používa pečiatku, vytlačený dokument aj opečiatkuje) a spolu s prílohami ho doručí poskytovateľovi.</w:t>
      </w:r>
      <w:r w:rsidR="001B3A72">
        <w:rPr>
          <w:sz w:val="19"/>
          <w:szCs w:val="24"/>
          <w:lang w:val="sk-SK" w:eastAsia="en-US"/>
        </w:rPr>
        <w:t xml:space="preserve"> </w:t>
      </w:r>
    </w:p>
    <w:p w14:paraId="51D81918" w14:textId="77777777" w:rsidR="006140FA" w:rsidRPr="0073389C" w:rsidRDefault="006140FA" w:rsidP="00AE0D10">
      <w:pPr>
        <w:spacing w:before="120" w:after="120" w:line="288" w:lineRule="auto"/>
        <w:jc w:val="both"/>
      </w:pPr>
      <w:r w:rsidRPr="0073389C">
        <w:rPr>
          <w:b/>
        </w:rPr>
        <w:t>Monitorovanie počas realizácie projektu</w:t>
      </w:r>
      <w:r w:rsidR="007223B7" w:rsidRPr="0073389C">
        <w:t>:</w:t>
      </w:r>
    </w:p>
    <w:p w14:paraId="6A47877B" w14:textId="77777777" w:rsidR="002F32E4" w:rsidRPr="0073389C" w:rsidRDefault="002F32E4" w:rsidP="009A78AB">
      <w:pPr>
        <w:numPr>
          <w:ilvl w:val="0"/>
          <w:numId w:val="30"/>
        </w:numPr>
        <w:spacing w:before="120" w:after="120" w:line="288" w:lineRule="auto"/>
        <w:ind w:left="567" w:hanging="283"/>
        <w:jc w:val="both"/>
      </w:pPr>
      <w:r w:rsidRPr="0073389C">
        <w:t>Výročná monitorovacia správa</w:t>
      </w:r>
    </w:p>
    <w:p w14:paraId="55256AC0" w14:textId="77777777" w:rsidR="002F32E4" w:rsidRPr="0073389C" w:rsidRDefault="002F32E4" w:rsidP="008A64C0">
      <w:pPr>
        <w:pStyle w:val="Bulletslevel1"/>
        <w:spacing w:after="120" w:line="288" w:lineRule="auto"/>
        <w:ind w:left="0" w:firstLine="0"/>
        <w:jc w:val="both"/>
        <w:rPr>
          <w:szCs w:val="19"/>
          <w:lang w:val="sk-SK"/>
        </w:rPr>
      </w:pPr>
      <w:r w:rsidRPr="008A64C0">
        <w:rPr>
          <w:rFonts w:eastAsia="Times New Roman"/>
          <w:color w:val="auto"/>
          <w:szCs w:val="24"/>
          <w:lang w:val="sk-SK" w:eastAsia="en-US"/>
        </w:rPr>
        <w:t>Prijímateľ predkladá počas realizácie hlavných aktivít projektu poskytovateľovi výročnú monitorovaciu správu projektu (</w:t>
      </w:r>
      <w:r w:rsidR="00F73363" w:rsidRPr="00E52511">
        <w:rPr>
          <w:rFonts w:eastAsia="Times New Roman"/>
          <w:color w:val="auto"/>
          <w:szCs w:val="24"/>
          <w:lang w:val="sk-SK" w:eastAsia="en-US"/>
        </w:rPr>
        <w:t>príloha č.</w:t>
      </w:r>
      <w:r w:rsidR="001C3C2F" w:rsidRPr="00E52511">
        <w:rPr>
          <w:rFonts w:eastAsia="Times New Roman"/>
          <w:color w:val="auto"/>
          <w:szCs w:val="24"/>
          <w:lang w:val="sk-SK" w:eastAsia="en-US"/>
        </w:rPr>
        <w:t xml:space="preserve"> </w:t>
      </w:r>
      <w:r w:rsidR="004D0353" w:rsidRPr="00E52511">
        <w:rPr>
          <w:rFonts w:eastAsia="Times New Roman"/>
          <w:color w:val="auto"/>
          <w:szCs w:val="24"/>
          <w:lang w:val="sk-SK" w:eastAsia="en-US"/>
        </w:rPr>
        <w:t>3</w:t>
      </w:r>
      <w:r w:rsidRPr="008A64C0">
        <w:rPr>
          <w:rFonts w:eastAsia="Times New Roman"/>
          <w:color w:val="auto"/>
          <w:szCs w:val="24"/>
          <w:lang w:val="sk-SK" w:eastAsia="en-US"/>
        </w:rPr>
        <w:t xml:space="preserve">) za obdobie kalendárneho roka od 1.1. roku n do 31.12. roku n, najneskôr do 31. januára roku n+1. </w:t>
      </w:r>
      <w:r w:rsidRPr="00E52511">
        <w:rPr>
          <w:rFonts w:eastAsia="Times New Roman"/>
          <w:color w:val="auto"/>
          <w:szCs w:val="24"/>
          <w:lang w:val="sk-SK" w:eastAsia="en-US"/>
        </w:rPr>
        <w:t xml:space="preserve">Prvým rokom, ktorý je rozhodujúci pre podanie monitorovacej správy projektu (s príznakom </w:t>
      </w:r>
      <w:r w:rsidR="001B56EE" w:rsidRPr="00E52511">
        <w:rPr>
          <w:rFonts w:eastAsia="Times New Roman"/>
          <w:color w:val="auto"/>
          <w:szCs w:val="24"/>
          <w:lang w:val="sk-SK" w:eastAsia="en-US"/>
        </w:rPr>
        <w:t>„</w:t>
      </w:r>
      <w:r w:rsidRPr="00E52511">
        <w:rPr>
          <w:rFonts w:eastAsia="Times New Roman"/>
          <w:color w:val="auto"/>
          <w:szCs w:val="24"/>
          <w:lang w:val="sk-SK" w:eastAsia="en-US"/>
        </w:rPr>
        <w:t xml:space="preserve">výročná“), je nasledujúci rok po roku, v ktorom nadobudla účinnosť zmluva o NFP; ak </w:t>
      </w:r>
      <w:r w:rsidR="00F4777D" w:rsidRPr="00E52511">
        <w:rPr>
          <w:rFonts w:eastAsia="Times New Roman"/>
          <w:color w:val="auto"/>
          <w:szCs w:val="24"/>
          <w:lang w:val="sk-SK" w:eastAsia="en-US"/>
        </w:rPr>
        <w:t>z</w:t>
      </w:r>
      <w:r w:rsidRPr="00E52511">
        <w:rPr>
          <w:rFonts w:eastAsia="Times New Roman"/>
          <w:color w:val="auto"/>
          <w:szCs w:val="24"/>
          <w:lang w:val="sk-SK" w:eastAsia="en-US"/>
        </w:rPr>
        <w:t xml:space="preserve">mluva o NFP nadobudne účinnosť neskôr ako 1.1. roku n, prvá monitorovacia správa projektu (s príznakom </w:t>
      </w:r>
      <w:r w:rsidR="001B56EE" w:rsidRPr="00E52511">
        <w:rPr>
          <w:rFonts w:eastAsia="Times New Roman"/>
          <w:color w:val="auto"/>
          <w:szCs w:val="24"/>
          <w:lang w:val="sk-SK" w:eastAsia="en-US"/>
        </w:rPr>
        <w:t>„</w:t>
      </w:r>
      <w:r w:rsidRPr="00E52511">
        <w:rPr>
          <w:rFonts w:eastAsia="Times New Roman"/>
          <w:color w:val="auto"/>
          <w:szCs w:val="24"/>
          <w:lang w:val="sk-SK" w:eastAsia="en-US"/>
        </w:rPr>
        <w:t>výročná“) obsahuje údaje za obd</w:t>
      </w:r>
      <w:r w:rsidR="005A28B2" w:rsidRPr="00E52511">
        <w:rPr>
          <w:rFonts w:eastAsia="Times New Roman"/>
          <w:color w:val="auto"/>
          <w:szCs w:val="24"/>
          <w:lang w:val="sk-SK" w:eastAsia="en-US"/>
        </w:rPr>
        <w:t>obie od nadobudnutia účinnosti z</w:t>
      </w:r>
      <w:r w:rsidRPr="00E52511">
        <w:rPr>
          <w:rFonts w:eastAsia="Times New Roman"/>
          <w:color w:val="auto"/>
          <w:szCs w:val="24"/>
          <w:lang w:val="sk-SK" w:eastAsia="en-US"/>
        </w:rPr>
        <w:t>mluvy o NFP do 31.12. roku n</w:t>
      </w:r>
      <w:r w:rsidRPr="00E52511">
        <w:rPr>
          <w:szCs w:val="19"/>
          <w:lang w:val="sk-SK"/>
        </w:rPr>
        <w:t>.</w:t>
      </w:r>
    </w:p>
    <w:p w14:paraId="177D2543" w14:textId="6A9DDF80" w:rsidR="002F32E4" w:rsidRPr="0029700B" w:rsidRDefault="006D17E0" w:rsidP="008A64C0">
      <w:pPr>
        <w:pStyle w:val="Bulletslevel1"/>
        <w:spacing w:after="120" w:line="288" w:lineRule="auto"/>
        <w:ind w:left="0" w:firstLine="0"/>
        <w:jc w:val="both"/>
        <w:rPr>
          <w:szCs w:val="19"/>
          <w:lang w:val="sk-SK"/>
        </w:rPr>
      </w:pPr>
      <w:r w:rsidRPr="0029700B">
        <w:rPr>
          <w:szCs w:val="22"/>
          <w:lang w:val="sk-SK"/>
        </w:rPr>
        <w:t>Ak v súlade s výzvou/vyzvaním začala  realizácia hlavných aktivít projektu pred nadobudnutím účinnosti zmluvy o NFP, monitorovaným obdobím prvej výročnej monitorovacej správy je obdobie od začiatku realizácie hlavných aktivít projektu do 31.12. roku, v ktorom nadobudla zmluva o NFP účinnosť</w:t>
      </w:r>
      <w:r w:rsidR="0029700B">
        <w:rPr>
          <w:szCs w:val="22"/>
          <w:lang w:val="sk-SK"/>
        </w:rPr>
        <w:t>.</w:t>
      </w:r>
    </w:p>
    <w:p w14:paraId="370B4931" w14:textId="77777777" w:rsidR="00594863" w:rsidRPr="00594863" w:rsidRDefault="00594863" w:rsidP="001D0CE5">
      <w:pPr>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cs="Arial"/>
          <w:szCs w:val="19"/>
        </w:rPr>
      </w:pPr>
      <w:r w:rsidRPr="001D0CE5">
        <w:rPr>
          <w:b/>
          <w:i/>
        </w:rPr>
        <w:t>Dôležité upozornenie</w:t>
      </w:r>
      <w:r w:rsidRPr="001D0CE5">
        <w:t xml:space="preserve">: </w:t>
      </w:r>
      <w:r w:rsidRPr="001D0CE5">
        <w:rPr>
          <w:rFonts w:cs="Arial"/>
        </w:rPr>
        <w:t>V procese monitorovania môže byť projekt sledovaný aj prostredníctvom ďalších informácií v súvislosti s realizáciou projektu, ktoré bude prijímateľ povinný uvádzať v monitorovacích správach</w:t>
      </w:r>
      <w:r w:rsidR="00682DBF">
        <w:rPr>
          <w:rFonts w:cs="Arial"/>
        </w:rPr>
        <w:t xml:space="preserve"> obvykle</w:t>
      </w:r>
      <w:r w:rsidRPr="001D0CE5">
        <w:rPr>
          <w:rFonts w:cs="Arial"/>
        </w:rPr>
        <w:t xml:space="preserve"> v časti 12. Identifikované problémy, riziká a ďalšie informácie v súvislosti s realizáciou projektu. RO pre OP EVS </w:t>
      </w:r>
      <w:r w:rsidR="00C606E2" w:rsidRPr="001D0CE5">
        <w:rPr>
          <w:rFonts w:cs="Arial"/>
        </w:rPr>
        <w:t xml:space="preserve">bude pri požadovaní konkrétnych ďalších informácií v súvislosti s realizáciou projektu vychádzať z ich identifikovania v príslušnom </w:t>
      </w:r>
      <w:r w:rsidRPr="001D0CE5">
        <w:rPr>
          <w:rFonts w:cs="Arial"/>
        </w:rPr>
        <w:t xml:space="preserve">vyzvaní v časti </w:t>
      </w:r>
      <w:r w:rsidRPr="001D0CE5">
        <w:rPr>
          <w:rFonts w:cs="Arial"/>
          <w:szCs w:val="19"/>
        </w:rPr>
        <w:t>„</w:t>
      </w:r>
      <w:r w:rsidRPr="001D0CE5">
        <w:rPr>
          <w:rFonts w:cs="Arial"/>
          <w:b/>
          <w:szCs w:val="19"/>
        </w:rPr>
        <w:t>Podmienka poskytnutia príspevku z hľadiska definovania merateľných ukazovateľov projektu“</w:t>
      </w:r>
      <w:r w:rsidR="004B7995" w:rsidRPr="001D0CE5">
        <w:rPr>
          <w:rFonts w:cs="Arial"/>
          <w:b/>
          <w:szCs w:val="19"/>
        </w:rPr>
        <w:t xml:space="preserve"> </w:t>
      </w:r>
      <w:r w:rsidR="004B7995" w:rsidRPr="001D0CE5">
        <w:rPr>
          <w:rFonts w:cs="Arial"/>
          <w:szCs w:val="19"/>
        </w:rPr>
        <w:t>(relevantné aj v následnom monitorovaní projektu)</w:t>
      </w:r>
      <w:r w:rsidRPr="001D0CE5">
        <w:rPr>
          <w:rFonts w:cs="Arial"/>
          <w:szCs w:val="19"/>
        </w:rPr>
        <w:t>.</w:t>
      </w:r>
    </w:p>
    <w:p w14:paraId="4703AC13" w14:textId="77777777" w:rsidR="00B67CE8" w:rsidRPr="00C23F4C" w:rsidRDefault="00B67CE8" w:rsidP="00B67CE8">
      <w:pPr>
        <w:pStyle w:val="Default"/>
        <w:jc w:val="both"/>
        <w:rPr>
          <w:rFonts w:ascii="Arial" w:hAnsi="Arial" w:cs="Arial"/>
          <w:sz w:val="19"/>
          <w:szCs w:val="19"/>
          <w:lang w:val="sk-SK"/>
        </w:rPr>
      </w:pPr>
      <w:r w:rsidRPr="00C23F4C">
        <w:rPr>
          <w:rFonts w:ascii="Arial" w:hAnsi="Arial" w:cs="Arial"/>
          <w:sz w:val="19"/>
          <w:szCs w:val="19"/>
          <w:lang w:val="sk-SK"/>
        </w:rPr>
        <w:t>Iné údaje k monitorovaniu projektov/ďalšie informácie v súvislosti s realizáciou projektu.</w:t>
      </w:r>
    </w:p>
    <w:p w14:paraId="72ED357B" w14:textId="77777777" w:rsidR="00B67CE8" w:rsidRPr="00C23F4C" w:rsidRDefault="00B67CE8" w:rsidP="00B67CE8">
      <w:pPr>
        <w:pStyle w:val="Default"/>
        <w:jc w:val="both"/>
        <w:rPr>
          <w:rFonts w:ascii="Arial" w:hAnsi="Arial" w:cs="Arial"/>
          <w:sz w:val="19"/>
          <w:szCs w:val="19"/>
          <w:lang w:val="sk-SK"/>
        </w:rPr>
      </w:pPr>
    </w:p>
    <w:p w14:paraId="1129B50F" w14:textId="77777777" w:rsidR="00B67CE8" w:rsidRPr="00C23F4C" w:rsidRDefault="00B67CE8" w:rsidP="008A64C0">
      <w:pPr>
        <w:pStyle w:val="Default"/>
        <w:spacing w:line="276" w:lineRule="auto"/>
        <w:jc w:val="both"/>
        <w:rPr>
          <w:rFonts w:ascii="Arial" w:hAnsi="Arial" w:cs="Arial"/>
          <w:sz w:val="19"/>
          <w:szCs w:val="19"/>
          <w:lang w:val="sk-SK"/>
        </w:rPr>
      </w:pPr>
      <w:r w:rsidRPr="00C23F4C">
        <w:rPr>
          <w:rFonts w:ascii="Arial" w:hAnsi="Arial" w:cs="Arial"/>
          <w:sz w:val="19"/>
          <w:szCs w:val="19"/>
          <w:lang w:val="sk-SK"/>
        </w:rPr>
        <w:t xml:space="preserve">V rámci výročnej monitorovacej  správy je prijímateľ povinný monitorovať a vykazovať </w:t>
      </w:r>
      <w:r>
        <w:rPr>
          <w:szCs w:val="19"/>
          <w:lang w:val="sk-SK"/>
        </w:rPr>
        <w:t>aj</w:t>
      </w:r>
      <w:r w:rsidRPr="00C23F4C">
        <w:rPr>
          <w:rFonts w:ascii="Arial" w:hAnsi="Arial" w:cs="Arial"/>
          <w:sz w:val="19"/>
          <w:szCs w:val="19"/>
          <w:lang w:val="sk-SK"/>
        </w:rPr>
        <w:t xml:space="preserve"> iné údaje projektu, ktorých zoznam je uvedený v prílohe </w:t>
      </w:r>
      <w:r w:rsidR="00A21885">
        <w:rPr>
          <w:rFonts w:ascii="Arial" w:hAnsi="Arial" w:cs="Arial"/>
          <w:sz w:val="19"/>
          <w:szCs w:val="19"/>
          <w:lang w:val="sk-SK"/>
        </w:rPr>
        <w:t>z</w:t>
      </w:r>
      <w:r w:rsidRPr="00C23F4C">
        <w:rPr>
          <w:rFonts w:ascii="Arial" w:hAnsi="Arial" w:cs="Arial"/>
          <w:sz w:val="19"/>
          <w:szCs w:val="19"/>
          <w:lang w:val="sk-SK"/>
        </w:rPr>
        <w:t xml:space="preserve">mluvy o NFP/Rozhodnutia o schválení NFP (Predmet podpory). Prijímateľ ich predkladá v monitorovacích správach v časti </w:t>
      </w:r>
      <w:r w:rsidR="007554D4">
        <w:rPr>
          <w:rFonts w:ascii="Arial" w:hAnsi="Arial" w:cs="Arial"/>
          <w:sz w:val="19"/>
          <w:szCs w:val="19"/>
          <w:lang w:val="sk-SK"/>
        </w:rPr>
        <w:t>9</w:t>
      </w:r>
      <w:r w:rsidRPr="00C23F4C">
        <w:rPr>
          <w:rFonts w:ascii="Arial" w:hAnsi="Arial" w:cs="Arial"/>
          <w:sz w:val="19"/>
          <w:szCs w:val="19"/>
          <w:lang w:val="sk-SK"/>
        </w:rPr>
        <w:t xml:space="preserve">, pričom ide o merateľné hodnoty odlišné od projektových merateľných ukazovateľov. </w:t>
      </w:r>
    </w:p>
    <w:p w14:paraId="0813C038" w14:textId="77777777" w:rsidR="00B67CE8" w:rsidRPr="00C23F4C" w:rsidRDefault="00B67CE8" w:rsidP="008A64C0">
      <w:pPr>
        <w:pStyle w:val="Default"/>
        <w:spacing w:line="276" w:lineRule="auto"/>
        <w:jc w:val="both"/>
        <w:rPr>
          <w:rFonts w:ascii="Arial" w:hAnsi="Arial" w:cs="Arial"/>
          <w:sz w:val="19"/>
          <w:szCs w:val="19"/>
          <w:lang w:val="sk-SK"/>
        </w:rPr>
      </w:pPr>
      <w:r w:rsidRPr="00C23F4C">
        <w:rPr>
          <w:rFonts w:ascii="Arial" w:hAnsi="Arial" w:cs="Arial"/>
          <w:sz w:val="19"/>
          <w:szCs w:val="19"/>
          <w:lang w:val="sk-SK"/>
        </w:rPr>
        <w:t xml:space="preserve">V priebehu implementácie projektu môže byť rozsah sledovaných údajov projektu upravený (rozšírený, resp. zúžený) a poskytovanie týchto údajov bude prebiehať v súlade s podmienkami dohodnutými v </w:t>
      </w:r>
      <w:r w:rsidR="00A21885">
        <w:rPr>
          <w:rFonts w:ascii="Arial" w:hAnsi="Arial" w:cs="Arial"/>
          <w:sz w:val="19"/>
          <w:szCs w:val="19"/>
          <w:lang w:val="sk-SK"/>
        </w:rPr>
        <w:t>z</w:t>
      </w:r>
      <w:r w:rsidRPr="00C23F4C">
        <w:rPr>
          <w:rFonts w:ascii="Arial" w:hAnsi="Arial" w:cs="Arial"/>
          <w:sz w:val="19"/>
          <w:szCs w:val="19"/>
          <w:lang w:val="sk-SK"/>
        </w:rPr>
        <w:t>mluve o NFP/Rozhodnutí o</w:t>
      </w:r>
      <w:r w:rsidR="00BF6FF2">
        <w:rPr>
          <w:rFonts w:ascii="Arial" w:hAnsi="Arial" w:cs="Arial"/>
          <w:sz w:val="19"/>
          <w:szCs w:val="19"/>
          <w:lang w:val="sk-SK"/>
        </w:rPr>
        <w:t xml:space="preserve"> schválení </w:t>
      </w:r>
      <w:r w:rsidRPr="00C23F4C">
        <w:rPr>
          <w:rFonts w:ascii="Arial" w:hAnsi="Arial" w:cs="Arial"/>
          <w:sz w:val="19"/>
          <w:szCs w:val="19"/>
          <w:lang w:val="sk-SK"/>
        </w:rPr>
        <w:t xml:space="preserve">NFP. </w:t>
      </w:r>
    </w:p>
    <w:p w14:paraId="78C1C78F" w14:textId="77777777" w:rsidR="00B67CE8" w:rsidRPr="00C23F4C" w:rsidRDefault="00B67CE8" w:rsidP="008A64C0">
      <w:pPr>
        <w:pStyle w:val="Default"/>
        <w:spacing w:line="276" w:lineRule="auto"/>
        <w:jc w:val="both"/>
        <w:rPr>
          <w:rFonts w:ascii="Arial" w:hAnsi="Arial" w:cs="Arial"/>
          <w:sz w:val="19"/>
          <w:szCs w:val="19"/>
          <w:lang w:val="sk-SK"/>
        </w:rPr>
      </w:pPr>
      <w:r w:rsidRPr="00C23F4C">
        <w:rPr>
          <w:rFonts w:ascii="Arial" w:hAnsi="Arial" w:cs="Arial"/>
          <w:sz w:val="19"/>
          <w:szCs w:val="19"/>
          <w:lang w:val="sk-SK"/>
        </w:rPr>
        <w:t xml:space="preserve">Ďalšie informácie v súvislosti s realizáciou projektu predkladá </w:t>
      </w:r>
      <w:r w:rsidR="00A21885">
        <w:rPr>
          <w:rFonts w:ascii="Arial" w:hAnsi="Arial" w:cs="Arial"/>
          <w:sz w:val="19"/>
          <w:szCs w:val="19"/>
          <w:lang w:val="sk-SK"/>
        </w:rPr>
        <w:t>prijímateľ</w:t>
      </w:r>
      <w:r w:rsidRPr="00C23F4C">
        <w:rPr>
          <w:rFonts w:ascii="Arial" w:hAnsi="Arial" w:cs="Arial"/>
          <w:sz w:val="19"/>
          <w:szCs w:val="19"/>
          <w:lang w:val="sk-SK"/>
        </w:rPr>
        <w:t xml:space="preserve"> v súlade s príslušným vyzvaním a usmernením RO </w:t>
      </w:r>
      <w:r w:rsidR="00A85572">
        <w:rPr>
          <w:rFonts w:ascii="Arial" w:hAnsi="Arial" w:cs="Arial"/>
          <w:sz w:val="19"/>
          <w:szCs w:val="19"/>
          <w:lang w:val="sk-SK"/>
        </w:rPr>
        <w:t>pre OP EVS</w:t>
      </w:r>
      <w:r w:rsidRPr="00C23F4C">
        <w:rPr>
          <w:rFonts w:ascii="Arial" w:hAnsi="Arial" w:cs="Arial"/>
          <w:sz w:val="19"/>
          <w:szCs w:val="19"/>
          <w:lang w:val="sk-SK"/>
        </w:rPr>
        <w:t xml:space="preserve"> v editovateľnej časti 12 monitorovacej správy alebo ako samostatnú prílohu</w:t>
      </w:r>
      <w:r w:rsidR="00A21885">
        <w:rPr>
          <w:rFonts w:ascii="Arial" w:hAnsi="Arial" w:cs="Arial"/>
          <w:sz w:val="19"/>
          <w:szCs w:val="19"/>
          <w:lang w:val="sk-SK"/>
        </w:rPr>
        <w:t>.</w:t>
      </w:r>
    </w:p>
    <w:p w14:paraId="3D11A106" w14:textId="77777777" w:rsidR="00B67CE8" w:rsidRPr="00C23F4C" w:rsidRDefault="00B67CE8" w:rsidP="00B67CE8">
      <w:pPr>
        <w:pStyle w:val="Default"/>
        <w:jc w:val="both"/>
        <w:rPr>
          <w:rFonts w:ascii="Arial" w:hAnsi="Arial" w:cs="Arial"/>
          <w:sz w:val="19"/>
          <w:szCs w:val="19"/>
          <w:u w:val="single"/>
          <w:lang w:val="sk-SK"/>
        </w:rPr>
      </w:pPr>
    </w:p>
    <w:p w14:paraId="685B488E" w14:textId="77777777" w:rsidR="00B67CE8" w:rsidRPr="00C23F4C" w:rsidRDefault="00E50FF1" w:rsidP="008A64C0">
      <w:pPr>
        <w:pStyle w:val="Default"/>
        <w:spacing w:line="276" w:lineRule="auto"/>
        <w:jc w:val="both"/>
        <w:rPr>
          <w:rFonts w:ascii="Arial" w:hAnsi="Arial" w:cs="Arial"/>
          <w:sz w:val="19"/>
          <w:szCs w:val="19"/>
          <w:lang w:val="sk-SK"/>
        </w:rPr>
      </w:pPr>
      <w:r w:rsidRPr="001716AD">
        <w:rPr>
          <w:rFonts w:ascii="Arial" w:hAnsi="Arial" w:cs="Arial"/>
          <w:sz w:val="19"/>
          <w:szCs w:val="19"/>
          <w:lang w:val="sk-SK"/>
        </w:rPr>
        <w:t>Z</w:t>
      </w:r>
      <w:r w:rsidR="00B67CE8" w:rsidRPr="001716AD">
        <w:rPr>
          <w:rFonts w:ascii="Arial" w:hAnsi="Arial" w:cs="Arial"/>
          <w:sz w:val="19"/>
          <w:szCs w:val="19"/>
          <w:lang w:val="sk-SK"/>
        </w:rPr>
        <w:t>ber dát o účastníkoch</w:t>
      </w:r>
      <w:r w:rsidR="0099512F" w:rsidRPr="001716AD">
        <w:rPr>
          <w:rStyle w:val="Odkaznapoznmkupodiarou"/>
          <w:rFonts w:cs="Arial"/>
          <w:szCs w:val="19"/>
          <w:lang w:val="sk-SK"/>
        </w:rPr>
        <w:footnoteReference w:id="15"/>
      </w:r>
      <w:r w:rsidR="00B67CE8" w:rsidRPr="00C23F4C">
        <w:rPr>
          <w:rFonts w:ascii="Arial" w:hAnsi="Arial" w:cs="Arial"/>
          <w:sz w:val="19"/>
          <w:szCs w:val="19"/>
          <w:lang w:val="sk-SK"/>
        </w:rPr>
        <w:t xml:space="preserve"> pre poskytovanie iných  údajov  o</w:t>
      </w:r>
      <w:r w:rsidR="0083263F">
        <w:rPr>
          <w:rFonts w:ascii="Arial" w:hAnsi="Arial" w:cs="Arial"/>
          <w:sz w:val="19"/>
          <w:szCs w:val="19"/>
          <w:lang w:val="sk-SK"/>
        </w:rPr>
        <w:t> </w:t>
      </w:r>
      <w:r w:rsidR="00B67CE8" w:rsidRPr="00C23F4C">
        <w:rPr>
          <w:rFonts w:ascii="Arial" w:hAnsi="Arial" w:cs="Arial"/>
          <w:sz w:val="19"/>
          <w:szCs w:val="19"/>
          <w:lang w:val="sk-SK"/>
        </w:rPr>
        <w:t>účastníkoch</w:t>
      </w:r>
      <w:r w:rsidR="0083263F">
        <w:rPr>
          <w:rFonts w:ascii="Arial" w:hAnsi="Arial" w:cs="Arial"/>
          <w:sz w:val="19"/>
          <w:szCs w:val="19"/>
          <w:lang w:val="sk-SK"/>
        </w:rPr>
        <w:t xml:space="preserve"> projektu</w:t>
      </w:r>
      <w:r w:rsidR="00B67CE8" w:rsidRPr="00C23F4C">
        <w:rPr>
          <w:rFonts w:ascii="Arial" w:hAnsi="Arial" w:cs="Arial"/>
          <w:sz w:val="19"/>
          <w:szCs w:val="19"/>
          <w:lang w:val="sk-SK"/>
        </w:rPr>
        <w:t xml:space="preserve"> tzv. mikroúdajoch</w:t>
      </w:r>
      <w:r w:rsidR="00E32247">
        <w:rPr>
          <w:rFonts w:ascii="Arial" w:hAnsi="Arial" w:cs="Arial"/>
          <w:sz w:val="19"/>
          <w:szCs w:val="19"/>
          <w:lang w:val="sk-SK"/>
        </w:rPr>
        <w:t>.</w:t>
      </w:r>
      <w:r w:rsidR="00B67CE8" w:rsidRPr="00C23F4C">
        <w:rPr>
          <w:rFonts w:ascii="Arial" w:hAnsi="Arial" w:cs="Arial"/>
          <w:sz w:val="19"/>
          <w:szCs w:val="19"/>
          <w:lang w:val="sk-SK"/>
        </w:rPr>
        <w:t xml:space="preserve"> Prijímateľ sumarizuje</w:t>
      </w:r>
      <w:r w:rsidR="002A227E" w:rsidDel="007D4FED">
        <w:rPr>
          <w:rFonts w:ascii="Arial" w:hAnsi="Arial" w:cs="Arial"/>
          <w:sz w:val="19"/>
          <w:szCs w:val="19"/>
          <w:lang w:val="sk-SK"/>
        </w:rPr>
        <w:t xml:space="preserve"> </w:t>
      </w:r>
      <w:r w:rsidR="002A227E" w:rsidRPr="00B56C8E">
        <w:rPr>
          <w:rFonts w:ascii="Arial" w:hAnsi="Arial" w:cs="Arial"/>
          <w:sz w:val="19"/>
          <w:szCs w:val="19"/>
          <w:lang w:val="sk-SK"/>
        </w:rPr>
        <w:t>prostredníctvom osobitnej evidencie/modulu v ITMS2014+</w:t>
      </w:r>
      <w:r w:rsidR="00B67CE8" w:rsidRPr="00C23F4C">
        <w:rPr>
          <w:rFonts w:ascii="Arial" w:hAnsi="Arial" w:cs="Arial"/>
          <w:sz w:val="19"/>
          <w:szCs w:val="19"/>
          <w:lang w:val="sk-SK"/>
        </w:rPr>
        <w:t xml:space="preserve"> v tzv. </w:t>
      </w:r>
      <w:r w:rsidR="005122B5">
        <w:rPr>
          <w:rFonts w:ascii="Arial" w:hAnsi="Arial" w:cs="Arial"/>
          <w:sz w:val="19"/>
          <w:szCs w:val="19"/>
          <w:lang w:val="sk-SK"/>
        </w:rPr>
        <w:t>k</w:t>
      </w:r>
      <w:r w:rsidR="00B67CE8" w:rsidRPr="00C23F4C">
        <w:rPr>
          <w:rFonts w:ascii="Arial" w:hAnsi="Arial" w:cs="Arial"/>
          <w:sz w:val="19"/>
          <w:szCs w:val="19"/>
          <w:lang w:val="sk-SK"/>
        </w:rPr>
        <w:t>arte účastníka.</w:t>
      </w:r>
      <w:r w:rsidR="00065B6C">
        <w:rPr>
          <w:rFonts w:ascii="Arial" w:hAnsi="Arial" w:cs="Arial"/>
          <w:sz w:val="19"/>
          <w:szCs w:val="19"/>
          <w:lang w:val="sk-SK"/>
        </w:rPr>
        <w:t xml:space="preserve"> </w:t>
      </w:r>
      <w:r w:rsidR="00B67CE8" w:rsidRPr="00C23F4C">
        <w:rPr>
          <w:rFonts w:ascii="Arial" w:hAnsi="Arial" w:cs="Arial"/>
          <w:sz w:val="19"/>
          <w:szCs w:val="19"/>
          <w:lang w:val="sk-SK"/>
        </w:rPr>
        <w:t xml:space="preserve">Pred zberom dát od účastníkov </w:t>
      </w:r>
      <w:r w:rsidR="00A85572" w:rsidRPr="00A85572">
        <w:rPr>
          <w:rFonts w:ascii="Arial" w:hAnsi="Arial" w:cs="Arial"/>
          <w:sz w:val="19"/>
          <w:szCs w:val="19"/>
          <w:lang w:val="sk-SK"/>
        </w:rPr>
        <w:t xml:space="preserve">v reálnom čase vstupu/výstupu účastníka do/z projektu </w:t>
      </w:r>
      <w:r w:rsidR="00B67CE8" w:rsidRPr="00C23F4C">
        <w:rPr>
          <w:rFonts w:ascii="Arial" w:hAnsi="Arial" w:cs="Arial"/>
          <w:sz w:val="19"/>
          <w:szCs w:val="19"/>
          <w:lang w:val="sk-SK"/>
        </w:rPr>
        <w:t>prijímateľ</w:t>
      </w:r>
      <w:r w:rsidR="00750258">
        <w:rPr>
          <w:rFonts w:ascii="Arial" w:hAnsi="Arial" w:cs="Arial"/>
          <w:sz w:val="19"/>
          <w:szCs w:val="19"/>
          <w:lang w:val="sk-SK"/>
        </w:rPr>
        <w:t xml:space="preserve"> zabezpeč</w:t>
      </w:r>
      <w:r w:rsidR="00CE1761">
        <w:rPr>
          <w:rFonts w:ascii="Arial" w:hAnsi="Arial" w:cs="Arial"/>
          <w:sz w:val="19"/>
          <w:szCs w:val="19"/>
          <w:lang w:val="sk-SK"/>
        </w:rPr>
        <w:t>í</w:t>
      </w:r>
      <w:r w:rsidR="00B67CE8" w:rsidRPr="00C23F4C">
        <w:rPr>
          <w:rFonts w:ascii="Arial" w:hAnsi="Arial" w:cs="Arial"/>
          <w:sz w:val="19"/>
          <w:szCs w:val="19"/>
          <w:lang w:val="sk-SK"/>
        </w:rPr>
        <w:t xml:space="preserve"> </w:t>
      </w:r>
      <w:r w:rsidR="00750258">
        <w:rPr>
          <w:rFonts w:ascii="Arial" w:hAnsi="Arial" w:cs="Arial"/>
          <w:sz w:val="19"/>
          <w:szCs w:val="19"/>
          <w:lang w:val="sk-SK"/>
        </w:rPr>
        <w:t xml:space="preserve">od </w:t>
      </w:r>
      <w:r w:rsidR="00B67CE8" w:rsidRPr="00C23F4C">
        <w:rPr>
          <w:rFonts w:ascii="Arial" w:hAnsi="Arial" w:cs="Arial"/>
          <w:sz w:val="19"/>
          <w:szCs w:val="19"/>
          <w:lang w:val="sk-SK"/>
        </w:rPr>
        <w:t xml:space="preserve"> každé</w:t>
      </w:r>
      <w:r w:rsidR="00750258">
        <w:rPr>
          <w:rFonts w:ascii="Arial" w:hAnsi="Arial" w:cs="Arial"/>
          <w:sz w:val="19"/>
          <w:szCs w:val="19"/>
          <w:lang w:val="sk-SK"/>
        </w:rPr>
        <w:t>ho</w:t>
      </w:r>
      <w:r w:rsidR="00B67CE8" w:rsidRPr="00C23F4C">
        <w:rPr>
          <w:rFonts w:ascii="Arial" w:hAnsi="Arial" w:cs="Arial"/>
          <w:sz w:val="19"/>
          <w:szCs w:val="19"/>
          <w:lang w:val="sk-SK"/>
        </w:rPr>
        <w:t xml:space="preserve"> účastník</w:t>
      </w:r>
      <w:r w:rsidR="00750258">
        <w:rPr>
          <w:rFonts w:ascii="Arial" w:hAnsi="Arial" w:cs="Arial"/>
          <w:sz w:val="19"/>
          <w:szCs w:val="19"/>
          <w:lang w:val="sk-SK"/>
        </w:rPr>
        <w:t>a</w:t>
      </w:r>
      <w:r w:rsidR="00B67CE8" w:rsidRPr="00C23F4C">
        <w:rPr>
          <w:rFonts w:ascii="Arial" w:hAnsi="Arial" w:cs="Arial"/>
          <w:sz w:val="19"/>
          <w:szCs w:val="19"/>
          <w:lang w:val="sk-SK"/>
        </w:rPr>
        <w:t xml:space="preserve"> „Súhlas dotknutej osoby - </w:t>
      </w:r>
      <w:r w:rsidR="00B67CE8">
        <w:rPr>
          <w:rFonts w:ascii="Arial" w:hAnsi="Arial" w:cs="Arial"/>
          <w:sz w:val="19"/>
          <w:szCs w:val="19"/>
          <w:lang w:val="sk-SK"/>
        </w:rPr>
        <w:t>účastníka</w:t>
      </w:r>
      <w:r w:rsidR="00B67CE8" w:rsidRPr="00C23F4C">
        <w:rPr>
          <w:rFonts w:ascii="Arial" w:hAnsi="Arial" w:cs="Arial"/>
          <w:sz w:val="19"/>
          <w:szCs w:val="19"/>
          <w:lang w:val="sk-SK"/>
        </w:rPr>
        <w:t xml:space="preserve"> - so správou, spracovaním a uchovaním osobných údajov“ podľa vzoru poskytovateľa</w:t>
      </w:r>
      <w:r w:rsidR="00B67CE8">
        <w:rPr>
          <w:rFonts w:ascii="Arial" w:hAnsi="Arial" w:cs="Arial"/>
          <w:sz w:val="19"/>
          <w:szCs w:val="19"/>
          <w:lang w:val="sk-SK"/>
        </w:rPr>
        <w:t xml:space="preserve"> </w:t>
      </w:r>
      <w:r w:rsidR="00B67CE8" w:rsidRPr="00C23F4C">
        <w:rPr>
          <w:rFonts w:ascii="Arial" w:hAnsi="Arial" w:cs="Arial"/>
          <w:sz w:val="19"/>
          <w:szCs w:val="19"/>
          <w:lang w:val="sk-SK"/>
        </w:rPr>
        <w:t>(príloha č. 4</w:t>
      </w:r>
      <w:r w:rsidR="00E540B7">
        <w:rPr>
          <w:rFonts w:ascii="Arial" w:hAnsi="Arial" w:cs="Arial"/>
          <w:sz w:val="19"/>
          <w:szCs w:val="19"/>
          <w:lang w:val="sk-SK"/>
        </w:rPr>
        <w:t>2</w:t>
      </w:r>
      <w:r w:rsidR="00B67CE8" w:rsidRPr="00C23F4C">
        <w:rPr>
          <w:rFonts w:ascii="Arial" w:hAnsi="Arial" w:cs="Arial"/>
          <w:sz w:val="19"/>
          <w:szCs w:val="19"/>
          <w:lang w:val="sk-SK"/>
        </w:rPr>
        <w:t>). Základným  údajom pre akt</w:t>
      </w:r>
      <w:r w:rsidR="00A85572">
        <w:rPr>
          <w:rFonts w:ascii="Arial" w:hAnsi="Arial" w:cs="Arial"/>
          <w:sz w:val="19"/>
          <w:szCs w:val="19"/>
          <w:lang w:val="sk-SK"/>
        </w:rPr>
        <w:t>iváciu Karty účastníka v</w:t>
      </w:r>
      <w:r w:rsidR="00065B6C">
        <w:rPr>
          <w:rFonts w:ascii="Arial" w:hAnsi="Arial" w:cs="Arial"/>
          <w:sz w:val="19"/>
          <w:szCs w:val="19"/>
          <w:lang w:val="sk-SK"/>
        </w:rPr>
        <w:t xml:space="preserve"> </w:t>
      </w:r>
      <w:r w:rsidR="00DF2897">
        <w:rPr>
          <w:rFonts w:ascii="Arial" w:hAnsi="Arial" w:cs="Arial"/>
          <w:sz w:val="19"/>
          <w:szCs w:val="19"/>
          <w:lang w:val="sk-SK"/>
        </w:rPr>
        <w:t> </w:t>
      </w:r>
      <w:r w:rsidR="00A85572">
        <w:rPr>
          <w:rFonts w:ascii="Arial" w:hAnsi="Arial" w:cs="Arial"/>
          <w:sz w:val="19"/>
          <w:szCs w:val="19"/>
          <w:lang w:val="sk-SK"/>
        </w:rPr>
        <w:t>ITMS</w:t>
      </w:r>
      <w:r w:rsidR="00DF2897">
        <w:rPr>
          <w:rFonts w:ascii="Arial" w:hAnsi="Arial" w:cs="Arial"/>
          <w:sz w:val="19"/>
          <w:szCs w:val="19"/>
          <w:lang w:val="sk-SK"/>
        </w:rPr>
        <w:t>2014+</w:t>
      </w:r>
      <w:r w:rsidR="00A85572">
        <w:rPr>
          <w:rFonts w:ascii="Arial" w:hAnsi="Arial" w:cs="Arial"/>
          <w:sz w:val="19"/>
          <w:szCs w:val="19"/>
          <w:lang w:val="sk-SK"/>
        </w:rPr>
        <w:t xml:space="preserve"> je</w:t>
      </w:r>
      <w:r w:rsidR="00B67CE8" w:rsidRPr="00C23F4C">
        <w:rPr>
          <w:rFonts w:ascii="Arial" w:hAnsi="Arial" w:cs="Arial"/>
          <w:sz w:val="19"/>
          <w:szCs w:val="19"/>
          <w:lang w:val="sk-SK"/>
        </w:rPr>
        <w:t xml:space="preserve"> zadanie mena, priezviska a  rodného čísla účastníka</w:t>
      </w:r>
      <w:r w:rsidR="00F20EE9">
        <w:rPr>
          <w:rStyle w:val="Odkaznapoznmkupodiarou"/>
          <w:rFonts w:cs="Arial"/>
          <w:szCs w:val="19"/>
          <w:lang w:val="sk-SK"/>
        </w:rPr>
        <w:footnoteReference w:id="16"/>
      </w:r>
      <w:r w:rsidR="00B67CE8" w:rsidRPr="00C23F4C">
        <w:rPr>
          <w:rFonts w:ascii="Arial" w:hAnsi="Arial" w:cs="Arial"/>
          <w:sz w:val="19"/>
          <w:szCs w:val="19"/>
          <w:lang w:val="sk-SK"/>
        </w:rPr>
        <w:t>. Prepojením ITMS2014+ s registrom fyzických osôb dôjde k automatickému vygenerovaniu ostatných základných dát o účastníko</w:t>
      </w:r>
      <w:r w:rsidR="00B66982">
        <w:rPr>
          <w:rFonts w:ascii="Arial" w:hAnsi="Arial" w:cs="Arial"/>
          <w:sz w:val="19"/>
          <w:szCs w:val="19"/>
          <w:lang w:val="sk-SK"/>
        </w:rPr>
        <w:t>vi</w:t>
      </w:r>
      <w:r w:rsidR="00B67CE8" w:rsidRPr="00C23F4C">
        <w:rPr>
          <w:rFonts w:ascii="Arial" w:hAnsi="Arial" w:cs="Arial"/>
          <w:sz w:val="19"/>
          <w:szCs w:val="19"/>
          <w:lang w:val="sk-SK"/>
        </w:rPr>
        <w:t>. Následne ITMS takéhoto účastníka eviduje ako „Účastník má SK rodné číslo“ a zvyšné dáta zbiera</w:t>
      </w:r>
      <w:r w:rsidR="00A85572">
        <w:rPr>
          <w:rFonts w:ascii="Arial" w:hAnsi="Arial" w:cs="Arial"/>
          <w:sz w:val="19"/>
          <w:szCs w:val="19"/>
          <w:lang w:val="sk-SK"/>
        </w:rPr>
        <w:t xml:space="preserve"> </w:t>
      </w:r>
      <w:r w:rsidR="00B67CE8">
        <w:rPr>
          <w:rFonts w:ascii="Arial" w:hAnsi="Arial" w:cs="Arial"/>
          <w:sz w:val="19"/>
          <w:szCs w:val="19"/>
          <w:lang w:val="sk-SK"/>
        </w:rPr>
        <w:t xml:space="preserve">prijímateľ </w:t>
      </w:r>
      <w:r w:rsidR="00A85572">
        <w:rPr>
          <w:rFonts w:ascii="Arial" w:hAnsi="Arial" w:cs="Arial"/>
          <w:sz w:val="19"/>
          <w:szCs w:val="19"/>
          <w:lang w:val="sk-SK"/>
        </w:rPr>
        <w:t>priebežne</w:t>
      </w:r>
      <w:r w:rsidR="00A85572" w:rsidRPr="00C23F4C">
        <w:rPr>
          <w:rFonts w:ascii="Arial" w:hAnsi="Arial" w:cs="Arial"/>
          <w:sz w:val="19"/>
          <w:szCs w:val="19"/>
          <w:lang w:val="sk-SK"/>
        </w:rPr>
        <w:t xml:space="preserve"> </w:t>
      </w:r>
      <w:r w:rsidR="00E540B7">
        <w:rPr>
          <w:rFonts w:ascii="Arial" w:hAnsi="Arial" w:cs="Arial"/>
          <w:sz w:val="19"/>
          <w:szCs w:val="19"/>
          <w:lang w:val="sk-SK"/>
        </w:rPr>
        <w:t xml:space="preserve">v rozsahu karty účastníka pre ESF a </w:t>
      </w:r>
      <w:r w:rsidR="00E540B7" w:rsidRPr="00C23F4C">
        <w:rPr>
          <w:rFonts w:ascii="Arial" w:hAnsi="Arial" w:cs="Arial"/>
          <w:sz w:val="19"/>
          <w:szCs w:val="19"/>
          <w:lang w:val="sk-SK"/>
        </w:rPr>
        <w:t xml:space="preserve">v súlade </w:t>
      </w:r>
      <w:r w:rsidR="00B67CE8" w:rsidRPr="00C23F4C">
        <w:rPr>
          <w:rFonts w:ascii="Arial" w:hAnsi="Arial" w:cs="Arial"/>
          <w:sz w:val="19"/>
          <w:szCs w:val="19"/>
          <w:lang w:val="sk-SK"/>
        </w:rPr>
        <w:t xml:space="preserve">s požiadavkami </w:t>
      </w:r>
      <w:r w:rsidR="000F050C">
        <w:rPr>
          <w:rFonts w:ascii="Arial" w:hAnsi="Arial" w:cs="Arial"/>
          <w:sz w:val="19"/>
          <w:szCs w:val="19"/>
          <w:lang w:val="sk-SK"/>
        </w:rPr>
        <w:t>RO pre OP  EVS</w:t>
      </w:r>
      <w:r w:rsidR="00B67CE8" w:rsidRPr="00C23F4C">
        <w:rPr>
          <w:rFonts w:ascii="Arial" w:hAnsi="Arial" w:cs="Arial"/>
          <w:sz w:val="19"/>
          <w:szCs w:val="19"/>
          <w:lang w:val="sk-SK"/>
        </w:rPr>
        <w:t>, resp. v súlade s</w:t>
      </w:r>
      <w:r w:rsidR="00A85572">
        <w:rPr>
          <w:rFonts w:ascii="Arial" w:hAnsi="Arial" w:cs="Arial"/>
          <w:sz w:val="19"/>
          <w:szCs w:val="19"/>
          <w:lang w:val="sk-SK"/>
        </w:rPr>
        <w:t xml:space="preserve"> jeho </w:t>
      </w:r>
      <w:r w:rsidR="00B67CE8" w:rsidRPr="00C23F4C">
        <w:rPr>
          <w:rFonts w:ascii="Arial" w:hAnsi="Arial" w:cs="Arial"/>
          <w:sz w:val="19"/>
          <w:szCs w:val="19"/>
          <w:lang w:val="sk-SK"/>
        </w:rPr>
        <w:t xml:space="preserve">usmerneniami. </w:t>
      </w:r>
      <w:r w:rsidR="00A85572">
        <w:rPr>
          <w:rFonts w:ascii="Arial" w:hAnsi="Arial" w:cs="Arial"/>
          <w:sz w:val="19"/>
          <w:szCs w:val="19"/>
          <w:lang w:val="sk-SK"/>
        </w:rPr>
        <w:t xml:space="preserve"> </w:t>
      </w:r>
      <w:r w:rsidR="00E540B7">
        <w:rPr>
          <w:rFonts w:ascii="Arial" w:hAnsi="Arial" w:cs="Arial"/>
          <w:sz w:val="19"/>
          <w:szCs w:val="19"/>
          <w:lang w:val="sk-SK"/>
        </w:rPr>
        <w:t xml:space="preserve"> </w:t>
      </w:r>
    </w:p>
    <w:p w14:paraId="10FB6693" w14:textId="77777777" w:rsidR="00B67CE8" w:rsidRPr="00C23F4C" w:rsidRDefault="00B67CE8" w:rsidP="008A64C0">
      <w:pPr>
        <w:pStyle w:val="Default"/>
        <w:spacing w:line="276" w:lineRule="auto"/>
        <w:jc w:val="both"/>
        <w:rPr>
          <w:rFonts w:ascii="Arial" w:hAnsi="Arial" w:cs="Arial"/>
          <w:sz w:val="19"/>
          <w:szCs w:val="19"/>
          <w:lang w:val="sk-SK"/>
        </w:rPr>
      </w:pPr>
      <w:r w:rsidRPr="00C23F4C">
        <w:rPr>
          <w:rFonts w:ascii="Arial" w:hAnsi="Arial" w:cs="Arial"/>
          <w:sz w:val="19"/>
          <w:szCs w:val="19"/>
          <w:lang w:val="sk-SK"/>
        </w:rPr>
        <w:t>V prípade, že účastník odmietne prijímateľovi poskytnúť rodné číslo, meno a priezvisko alebo údaje o</w:t>
      </w:r>
      <w:r w:rsidR="00750258">
        <w:rPr>
          <w:rFonts w:ascii="Arial" w:hAnsi="Arial" w:cs="Arial"/>
          <w:sz w:val="19"/>
          <w:szCs w:val="19"/>
          <w:lang w:val="sk-SK"/>
        </w:rPr>
        <w:t> </w:t>
      </w:r>
      <w:r w:rsidRPr="00C23F4C">
        <w:rPr>
          <w:rFonts w:ascii="Arial" w:hAnsi="Arial" w:cs="Arial"/>
          <w:sz w:val="19"/>
          <w:szCs w:val="19"/>
          <w:lang w:val="sk-SK"/>
        </w:rPr>
        <w:t>znevýhodnení</w:t>
      </w:r>
      <w:r w:rsidR="00750258">
        <w:rPr>
          <w:rFonts w:ascii="Arial" w:hAnsi="Arial" w:cs="Arial"/>
          <w:sz w:val="19"/>
          <w:szCs w:val="19"/>
          <w:lang w:val="sk-SK"/>
        </w:rPr>
        <w:t xml:space="preserve"> – citlivých údajoch</w:t>
      </w:r>
      <w:r w:rsidRPr="00C23F4C">
        <w:rPr>
          <w:rFonts w:ascii="Arial" w:hAnsi="Arial" w:cs="Arial"/>
          <w:sz w:val="19"/>
          <w:szCs w:val="19"/>
          <w:lang w:val="sk-SK"/>
        </w:rPr>
        <w:t>, prijímateľ je povinný dať takémuto účastníkovi na podpis relevantne upravené „</w:t>
      </w:r>
      <w:r w:rsidR="00B572EF">
        <w:rPr>
          <w:rFonts w:ascii="Arial" w:hAnsi="Arial" w:cs="Arial"/>
          <w:sz w:val="19"/>
          <w:szCs w:val="19"/>
          <w:lang w:val="sk-SK"/>
        </w:rPr>
        <w:t>V</w:t>
      </w:r>
      <w:r w:rsidRPr="00C23F4C">
        <w:rPr>
          <w:rFonts w:ascii="Arial" w:hAnsi="Arial" w:cs="Arial"/>
          <w:sz w:val="19"/>
          <w:szCs w:val="19"/>
          <w:lang w:val="sk-SK"/>
        </w:rPr>
        <w:t xml:space="preserve">yhlásenie </w:t>
      </w:r>
      <w:r>
        <w:rPr>
          <w:rFonts w:ascii="Arial" w:hAnsi="Arial" w:cs="Arial"/>
          <w:sz w:val="19"/>
          <w:szCs w:val="19"/>
          <w:lang w:val="sk-SK"/>
        </w:rPr>
        <w:t>účastníka</w:t>
      </w:r>
      <w:r w:rsidRPr="00C23F4C">
        <w:rPr>
          <w:rFonts w:ascii="Arial" w:hAnsi="Arial" w:cs="Arial"/>
          <w:sz w:val="19"/>
          <w:szCs w:val="19"/>
          <w:lang w:val="sk-SK"/>
        </w:rPr>
        <w:t xml:space="preserve"> o neposkytnutí osobných údajov“, podľa vzoru poskytovateľa</w:t>
      </w:r>
      <w:r>
        <w:rPr>
          <w:rFonts w:ascii="Arial" w:hAnsi="Arial" w:cs="Arial"/>
          <w:sz w:val="19"/>
          <w:szCs w:val="19"/>
          <w:lang w:val="sk-SK"/>
        </w:rPr>
        <w:t xml:space="preserve"> </w:t>
      </w:r>
      <w:r w:rsidRPr="00C23F4C">
        <w:rPr>
          <w:rFonts w:ascii="Arial" w:hAnsi="Arial" w:cs="Arial"/>
          <w:sz w:val="19"/>
          <w:szCs w:val="19"/>
          <w:lang w:val="sk-SK"/>
        </w:rPr>
        <w:t>(príloha č. 4</w:t>
      </w:r>
      <w:r w:rsidR="00E540B7">
        <w:rPr>
          <w:rFonts w:ascii="Arial" w:hAnsi="Arial" w:cs="Arial"/>
          <w:sz w:val="19"/>
          <w:szCs w:val="19"/>
          <w:lang w:val="sk-SK"/>
        </w:rPr>
        <w:t>3</w:t>
      </w:r>
      <w:r w:rsidRPr="00C23F4C">
        <w:rPr>
          <w:rFonts w:ascii="Arial" w:hAnsi="Arial" w:cs="Arial"/>
          <w:sz w:val="19"/>
          <w:szCs w:val="19"/>
          <w:lang w:val="sk-SK"/>
        </w:rPr>
        <w:t>).  Prijímateľ nesmie odmietnuť účastníka na aktivitách projektu z dôvodu neposkytnutia rodného čísla a</w:t>
      </w:r>
      <w:r w:rsidR="00750258">
        <w:rPr>
          <w:rFonts w:ascii="Arial" w:hAnsi="Arial" w:cs="Arial"/>
          <w:sz w:val="19"/>
          <w:szCs w:val="19"/>
          <w:lang w:val="sk-SK"/>
        </w:rPr>
        <w:t xml:space="preserve">lebo </w:t>
      </w:r>
      <w:r w:rsidRPr="00C23F4C">
        <w:rPr>
          <w:rFonts w:ascii="Arial" w:hAnsi="Arial" w:cs="Arial"/>
          <w:sz w:val="19"/>
          <w:szCs w:val="19"/>
          <w:lang w:val="sk-SK"/>
        </w:rPr>
        <w:t xml:space="preserve"> iných osobných údajov </w:t>
      </w:r>
      <w:r w:rsidR="00750258">
        <w:rPr>
          <w:rFonts w:ascii="Arial" w:hAnsi="Arial" w:cs="Arial"/>
          <w:sz w:val="19"/>
          <w:szCs w:val="19"/>
          <w:lang w:val="sk-SK"/>
        </w:rPr>
        <w:t xml:space="preserve">o </w:t>
      </w:r>
      <w:r w:rsidRPr="00C23F4C">
        <w:rPr>
          <w:rFonts w:ascii="Arial" w:hAnsi="Arial" w:cs="Arial"/>
          <w:sz w:val="19"/>
          <w:szCs w:val="19"/>
          <w:lang w:val="sk-SK"/>
        </w:rPr>
        <w:t>účastník</w:t>
      </w:r>
      <w:r w:rsidR="00750258">
        <w:rPr>
          <w:rFonts w:ascii="Arial" w:hAnsi="Arial" w:cs="Arial"/>
          <w:sz w:val="19"/>
          <w:szCs w:val="19"/>
          <w:lang w:val="sk-SK"/>
        </w:rPr>
        <w:t>ovi</w:t>
      </w:r>
      <w:r w:rsidRPr="00C23F4C">
        <w:rPr>
          <w:rFonts w:ascii="Arial" w:hAnsi="Arial" w:cs="Arial"/>
          <w:sz w:val="19"/>
          <w:szCs w:val="19"/>
          <w:lang w:val="sk-SK"/>
        </w:rPr>
        <w:t>. Prijímateľ je povinný tieto vyhlásenia</w:t>
      </w:r>
      <w:r w:rsidR="00B572EF">
        <w:rPr>
          <w:rStyle w:val="Odkaznapoznmkupodiarou"/>
          <w:rFonts w:cs="Arial"/>
          <w:szCs w:val="19"/>
          <w:lang w:val="sk-SK"/>
        </w:rPr>
        <w:footnoteReference w:id="17"/>
      </w:r>
      <w:r w:rsidRPr="00C23F4C">
        <w:rPr>
          <w:rFonts w:ascii="Arial" w:hAnsi="Arial" w:cs="Arial"/>
          <w:sz w:val="19"/>
          <w:szCs w:val="19"/>
          <w:lang w:val="sk-SK"/>
        </w:rPr>
        <w:t xml:space="preserve"> zbierať a uchovávať v časovej nadväznosti k relevantnej monitorovacej správe. </w:t>
      </w:r>
    </w:p>
    <w:p w14:paraId="179AD9F7" w14:textId="1D49126A" w:rsidR="00B67CE8" w:rsidRPr="00C23F4C" w:rsidRDefault="00B67CE8" w:rsidP="008A64C0">
      <w:pPr>
        <w:spacing w:before="120" w:after="120" w:line="276" w:lineRule="auto"/>
        <w:jc w:val="both"/>
        <w:rPr>
          <w:rFonts w:cs="Arial"/>
          <w:color w:val="000000"/>
          <w:szCs w:val="19"/>
        </w:rPr>
      </w:pPr>
      <w:r w:rsidRPr="00C23F4C">
        <w:rPr>
          <w:rFonts w:cs="Arial"/>
          <w:color w:val="000000"/>
          <w:szCs w:val="19"/>
        </w:rPr>
        <w:t xml:space="preserve">Jeden účastník môže byť vykázaný v každom projekte len raz. To znamená, že osoba môže byť ako účastník vykázaná vo viacerých </w:t>
      </w:r>
      <w:r w:rsidR="00DD5DEA">
        <w:rPr>
          <w:rFonts w:cs="Arial"/>
          <w:color w:val="000000"/>
          <w:szCs w:val="19"/>
        </w:rPr>
        <w:t>hlavných aktivitách projektu</w:t>
      </w:r>
      <w:r w:rsidRPr="00C23F4C">
        <w:rPr>
          <w:rFonts w:cs="Arial"/>
          <w:color w:val="000000"/>
          <w:szCs w:val="19"/>
        </w:rPr>
        <w:t xml:space="preserve">, ale v rámci </w:t>
      </w:r>
      <w:r w:rsidR="00DD5DEA" w:rsidRPr="00C23F4C">
        <w:rPr>
          <w:rFonts w:cs="Arial"/>
          <w:color w:val="000000"/>
          <w:szCs w:val="19"/>
        </w:rPr>
        <w:t xml:space="preserve"> </w:t>
      </w:r>
      <w:r w:rsidRPr="00C23F4C">
        <w:rPr>
          <w:rFonts w:cs="Arial"/>
          <w:color w:val="000000"/>
          <w:szCs w:val="19"/>
        </w:rPr>
        <w:t>projektu môže byť vykázaná len raz.</w:t>
      </w:r>
    </w:p>
    <w:p w14:paraId="2AA893ED" w14:textId="77777777" w:rsidR="00594863" w:rsidRPr="0073389C" w:rsidRDefault="001C47DE" w:rsidP="008A64C0">
      <w:pPr>
        <w:spacing w:before="120" w:after="120" w:line="276" w:lineRule="auto"/>
        <w:jc w:val="both"/>
        <w:rPr>
          <w:szCs w:val="19"/>
        </w:rPr>
      </w:pPr>
      <w:r w:rsidRPr="005122B5">
        <w:rPr>
          <w:rFonts w:cs="Arial"/>
          <w:color w:val="000000"/>
          <w:szCs w:val="19"/>
        </w:rPr>
        <w:t xml:space="preserve">Ďalšie informácie k  vykazovaniu mikroúdajov za účastníkov sa nachádzajú v MP CKO č. 17 (najmä kapitola 3.5 odseky 18 až 30) v jeho aktuálnej verzii a v prílohe č.5  Karta účastníka </w:t>
      </w:r>
      <w:r w:rsidR="00AB0D08">
        <w:rPr>
          <w:rFonts w:cs="Arial"/>
          <w:color w:val="000000"/>
          <w:szCs w:val="19"/>
        </w:rPr>
        <w:t xml:space="preserve">zverejnenej </w:t>
      </w:r>
      <w:r w:rsidRPr="005122B5">
        <w:rPr>
          <w:rFonts w:cs="Arial"/>
          <w:color w:val="000000"/>
          <w:szCs w:val="19"/>
        </w:rPr>
        <w:t>na http://www.partnerskadohoda.gov.sk/metodicke-pokyny-cko/.</w:t>
      </w:r>
      <w:r w:rsidR="00B67CE8" w:rsidRPr="005122B5">
        <w:rPr>
          <w:rFonts w:cs="Arial"/>
          <w:color w:val="000000"/>
          <w:szCs w:val="19"/>
        </w:rPr>
        <w:tab/>
      </w:r>
      <w:r w:rsidR="0083263F">
        <w:rPr>
          <w:szCs w:val="19"/>
        </w:rPr>
        <w:t xml:space="preserve"> </w:t>
      </w:r>
      <w:r w:rsidR="0083263F">
        <w:rPr>
          <w:szCs w:val="19"/>
        </w:rPr>
        <w:tab/>
      </w:r>
    </w:p>
    <w:p w14:paraId="203FB19C" w14:textId="77777777" w:rsidR="002F32E4" w:rsidRPr="0054520F" w:rsidRDefault="00E83090" w:rsidP="008A64C0">
      <w:pPr>
        <w:numPr>
          <w:ilvl w:val="0"/>
          <w:numId w:val="30"/>
        </w:numPr>
        <w:spacing w:before="120" w:after="120" w:line="276" w:lineRule="auto"/>
        <w:ind w:left="567" w:hanging="283"/>
        <w:jc w:val="both"/>
        <w:rPr>
          <w:szCs w:val="19"/>
        </w:rPr>
      </w:pPr>
      <w:r w:rsidRPr="00F010A7">
        <w:rPr>
          <w:szCs w:val="19"/>
        </w:rPr>
        <w:t>Doplňujúce monitorovacie údaje k ŽoP</w:t>
      </w:r>
      <w:r w:rsidRPr="00F010A7" w:rsidDel="00E83090">
        <w:rPr>
          <w:szCs w:val="19"/>
        </w:rPr>
        <w:t xml:space="preserve"> </w:t>
      </w:r>
    </w:p>
    <w:p w14:paraId="468D5E3A" w14:textId="0A14F573" w:rsidR="00FD7E98" w:rsidRPr="00F010A7" w:rsidRDefault="002F32E4" w:rsidP="008A64C0">
      <w:pPr>
        <w:pStyle w:val="Default"/>
        <w:spacing w:line="276" w:lineRule="auto"/>
        <w:jc w:val="both"/>
        <w:rPr>
          <w:rFonts w:ascii="Arial" w:hAnsi="Arial" w:cs="Arial"/>
          <w:color w:val="auto"/>
          <w:sz w:val="19"/>
          <w:szCs w:val="19"/>
          <w:lang w:val="sk-SK"/>
        </w:rPr>
      </w:pPr>
      <w:r w:rsidRPr="0027405B">
        <w:rPr>
          <w:rFonts w:ascii="Arial" w:hAnsi="Arial" w:cs="Arial"/>
          <w:sz w:val="19"/>
          <w:szCs w:val="19"/>
          <w:lang w:val="sk-SK"/>
        </w:rPr>
        <w:t xml:space="preserve">Prijímateľ predkladá </w:t>
      </w:r>
      <w:r w:rsidR="00215D0B" w:rsidRPr="0027405B">
        <w:rPr>
          <w:rFonts w:ascii="Arial" w:hAnsi="Arial" w:cs="Arial"/>
          <w:sz w:val="19"/>
          <w:szCs w:val="19"/>
          <w:lang w:val="sk-SK"/>
        </w:rPr>
        <w:t xml:space="preserve">doplňujúce </w:t>
      </w:r>
      <w:r w:rsidRPr="0027405B">
        <w:rPr>
          <w:rFonts w:ascii="Arial" w:hAnsi="Arial" w:cs="Arial"/>
          <w:sz w:val="19"/>
          <w:szCs w:val="19"/>
          <w:lang w:val="sk-SK"/>
        </w:rPr>
        <w:t xml:space="preserve">monitorovacie </w:t>
      </w:r>
      <w:r w:rsidR="00215D0B" w:rsidRPr="0027405B">
        <w:rPr>
          <w:rFonts w:ascii="Arial" w:hAnsi="Arial" w:cs="Arial"/>
          <w:sz w:val="19"/>
          <w:szCs w:val="19"/>
          <w:lang w:val="sk-SK"/>
        </w:rPr>
        <w:t xml:space="preserve">údaje </w:t>
      </w:r>
      <w:r w:rsidR="00DE2902" w:rsidRPr="0027405B">
        <w:rPr>
          <w:rFonts w:ascii="Arial" w:hAnsi="Arial" w:cs="Arial"/>
          <w:sz w:val="19"/>
          <w:szCs w:val="19"/>
          <w:lang w:val="sk-SK"/>
        </w:rPr>
        <w:t xml:space="preserve">(príloha č. </w:t>
      </w:r>
      <w:r w:rsidR="004D0353" w:rsidRPr="0027405B">
        <w:rPr>
          <w:rFonts w:ascii="Arial" w:hAnsi="Arial" w:cs="Arial"/>
          <w:sz w:val="19"/>
          <w:szCs w:val="19"/>
          <w:lang w:val="sk-SK"/>
        </w:rPr>
        <w:t>2</w:t>
      </w:r>
      <w:r w:rsidR="00DE2902" w:rsidRPr="0027405B">
        <w:rPr>
          <w:rFonts w:ascii="Arial" w:hAnsi="Arial" w:cs="Arial"/>
          <w:sz w:val="19"/>
          <w:szCs w:val="19"/>
          <w:lang w:val="sk-SK"/>
        </w:rPr>
        <w:t>)</w:t>
      </w:r>
      <w:r w:rsidR="00C44602">
        <w:rPr>
          <w:rFonts w:ascii="Arial" w:hAnsi="Arial" w:cs="Arial"/>
          <w:sz w:val="19"/>
          <w:szCs w:val="19"/>
          <w:lang w:val="sk-SK"/>
        </w:rPr>
        <w:t xml:space="preserve"> za príslušné monitorovacie obdobie</w:t>
      </w:r>
      <w:r w:rsidR="00C44602">
        <w:rPr>
          <w:rStyle w:val="Odkaznapoznmkupodiarou"/>
          <w:rFonts w:cs="Arial"/>
          <w:szCs w:val="19"/>
          <w:lang w:val="sk-SK"/>
        </w:rPr>
        <w:footnoteReference w:id="18"/>
      </w:r>
      <w:r w:rsidR="00DE2902" w:rsidRPr="0027405B">
        <w:rPr>
          <w:rFonts w:ascii="Arial" w:hAnsi="Arial" w:cs="Arial"/>
          <w:sz w:val="19"/>
          <w:szCs w:val="19"/>
          <w:lang w:val="sk-SK"/>
        </w:rPr>
        <w:t xml:space="preserve"> </w:t>
      </w:r>
      <w:r w:rsidRPr="0027405B">
        <w:rPr>
          <w:rFonts w:ascii="Arial" w:hAnsi="Arial" w:cs="Arial"/>
          <w:sz w:val="19"/>
          <w:szCs w:val="19"/>
          <w:lang w:val="sk-SK"/>
        </w:rPr>
        <w:t>ako</w:t>
      </w:r>
      <w:r w:rsidR="00215D0B" w:rsidRPr="0027405B">
        <w:rPr>
          <w:rFonts w:ascii="Arial" w:hAnsi="Arial" w:cs="Arial"/>
          <w:sz w:val="19"/>
          <w:szCs w:val="19"/>
          <w:lang w:val="sk-SK"/>
        </w:rPr>
        <w:t xml:space="preserve"> neoddeliteľnú</w:t>
      </w:r>
      <w:r w:rsidRPr="0027405B">
        <w:rPr>
          <w:rFonts w:ascii="Arial" w:hAnsi="Arial" w:cs="Arial"/>
          <w:sz w:val="19"/>
          <w:szCs w:val="19"/>
          <w:lang w:val="sk-SK"/>
        </w:rPr>
        <w:t xml:space="preserve"> prílohu ku každej predkladanej </w:t>
      </w:r>
      <w:r w:rsidR="00215D0B" w:rsidRPr="0027405B">
        <w:rPr>
          <w:rFonts w:ascii="Arial" w:hAnsi="Arial" w:cs="Arial"/>
          <w:sz w:val="19"/>
          <w:szCs w:val="19"/>
          <w:lang w:val="sk-SK"/>
        </w:rPr>
        <w:t>ŽoP</w:t>
      </w:r>
      <w:r w:rsidRPr="0027405B">
        <w:rPr>
          <w:rFonts w:ascii="Arial" w:hAnsi="Arial" w:cs="Arial"/>
          <w:sz w:val="19"/>
          <w:szCs w:val="19"/>
          <w:lang w:val="sk-SK"/>
        </w:rPr>
        <w:t xml:space="preserve"> </w:t>
      </w:r>
      <w:r w:rsidR="0044377D" w:rsidRPr="0027405B">
        <w:rPr>
          <w:rFonts w:ascii="Arial" w:hAnsi="Arial" w:cs="Arial"/>
          <w:sz w:val="19"/>
          <w:szCs w:val="19"/>
          <w:lang w:val="sk-SK"/>
        </w:rPr>
        <w:t>typu priebežná platba, zúčtovanie zálohovej platby a poskytnutie predfinancovania</w:t>
      </w:r>
      <w:r w:rsidRPr="0027405B">
        <w:rPr>
          <w:rFonts w:ascii="Arial" w:hAnsi="Arial" w:cs="Arial"/>
          <w:sz w:val="19"/>
          <w:szCs w:val="19"/>
          <w:lang w:val="sk-SK"/>
        </w:rPr>
        <w:t>.. Uvedeným prijímateľ zabezpečí, že pri posudzovaní oprávnenosti výdavkov a ich preplácaní budú z jeho strany poskytnuté relevantné informácie z hľadiska toho, čo bolo za relevantné výdavky dosiahnuté a ako prebiehali práce na projekte a zároveň inform</w:t>
      </w:r>
      <w:r w:rsidR="00AD53AB" w:rsidRPr="0027405B">
        <w:rPr>
          <w:rFonts w:ascii="Arial" w:hAnsi="Arial" w:cs="Arial"/>
          <w:sz w:val="19"/>
          <w:szCs w:val="19"/>
          <w:lang w:val="sk-SK"/>
        </w:rPr>
        <w:t>uje</w:t>
      </w:r>
      <w:r w:rsidRPr="0027405B">
        <w:rPr>
          <w:rFonts w:ascii="Arial" w:hAnsi="Arial" w:cs="Arial"/>
          <w:sz w:val="19"/>
          <w:szCs w:val="19"/>
          <w:lang w:val="sk-SK"/>
        </w:rPr>
        <w:t xml:space="preserve"> poskytovateľa o fyzickom pokroku realizácie projektu.</w:t>
      </w:r>
      <w:r w:rsidR="00FD7E98" w:rsidRPr="00F010A7">
        <w:rPr>
          <w:rFonts w:ascii="Arial" w:hAnsi="Arial" w:cs="Arial"/>
          <w:color w:val="auto"/>
          <w:sz w:val="19"/>
          <w:szCs w:val="19"/>
          <w:lang w:val="sk-SK"/>
        </w:rPr>
        <w:t xml:space="preserve"> </w:t>
      </w:r>
    </w:p>
    <w:p w14:paraId="3864A585" w14:textId="77777777" w:rsidR="002F32E4" w:rsidRPr="006114E9" w:rsidRDefault="002F32E4" w:rsidP="00AE0D10">
      <w:pPr>
        <w:pStyle w:val="Bulletslevel1"/>
        <w:spacing w:after="120" w:line="288" w:lineRule="auto"/>
        <w:ind w:left="567" w:firstLine="0"/>
        <w:jc w:val="both"/>
        <w:rPr>
          <w:rFonts w:cs="Arial"/>
          <w:szCs w:val="19"/>
          <w:lang w:val="sk-SK"/>
        </w:rPr>
      </w:pPr>
    </w:p>
    <w:p w14:paraId="082EBFFA" w14:textId="77777777" w:rsidR="00433EE7" w:rsidRPr="0073389C" w:rsidRDefault="00E51A8F" w:rsidP="00563905">
      <w:pPr>
        <w:pStyle w:val="Bulletslevel1"/>
        <w:spacing w:after="120" w:line="288" w:lineRule="auto"/>
        <w:ind w:left="0" w:firstLine="0"/>
        <w:jc w:val="both"/>
        <w:rPr>
          <w:rFonts w:eastAsia="Times New Roman" w:cs="Arial"/>
          <w:b/>
          <w:color w:val="auto"/>
          <w:szCs w:val="19"/>
          <w:lang w:val="sk-SK" w:eastAsia="en-US"/>
        </w:rPr>
      </w:pPr>
      <w:r>
        <w:rPr>
          <w:rFonts w:eastAsia="Times New Roman" w:cs="Arial"/>
          <w:b/>
          <w:color w:val="auto"/>
          <w:szCs w:val="19"/>
          <w:lang w:val="sk-SK" w:eastAsia="en-US"/>
        </w:rPr>
        <w:t>P</w:t>
      </w:r>
      <w:r w:rsidR="003E2E6B" w:rsidRPr="0073389C">
        <w:rPr>
          <w:rFonts w:eastAsia="Times New Roman" w:cs="Arial"/>
          <w:b/>
          <w:color w:val="auto"/>
          <w:szCs w:val="19"/>
          <w:lang w:val="sk-SK" w:eastAsia="en-US"/>
        </w:rPr>
        <w:t>rílohy k</w:t>
      </w:r>
      <w:r>
        <w:rPr>
          <w:rFonts w:eastAsia="Times New Roman" w:cs="Arial"/>
          <w:b/>
          <w:color w:val="auto"/>
          <w:szCs w:val="19"/>
          <w:lang w:val="sk-SK" w:eastAsia="en-US"/>
        </w:rPr>
        <w:t xml:space="preserve"> výročnej </w:t>
      </w:r>
      <w:r w:rsidR="003E2E6B" w:rsidRPr="0073389C">
        <w:rPr>
          <w:rFonts w:eastAsia="Times New Roman" w:cs="Arial"/>
          <w:b/>
          <w:color w:val="auto"/>
          <w:szCs w:val="19"/>
          <w:lang w:val="sk-SK" w:eastAsia="en-US"/>
        </w:rPr>
        <w:t>monitorovacej správe projektu</w:t>
      </w:r>
    </w:p>
    <w:p w14:paraId="04879970" w14:textId="77777777" w:rsidR="00433EE7" w:rsidRPr="0073389C" w:rsidRDefault="00433EE7" w:rsidP="00AE0D10">
      <w:pPr>
        <w:pStyle w:val="Bulletslevel2"/>
        <w:spacing w:after="120" w:line="288" w:lineRule="auto"/>
        <w:ind w:left="567" w:hanging="283"/>
        <w:rPr>
          <w:szCs w:val="19"/>
          <w:lang w:val="sk-SK"/>
        </w:rPr>
      </w:pPr>
      <w:r w:rsidRPr="0073389C">
        <w:rPr>
          <w:szCs w:val="19"/>
          <w:lang w:val="sk-SK"/>
        </w:rPr>
        <w:t>Zápisy a prezenčné listiny z porád a stretnutí projektovéh</w:t>
      </w:r>
      <w:r w:rsidR="00215D0B" w:rsidRPr="0073389C">
        <w:rPr>
          <w:szCs w:val="19"/>
          <w:lang w:val="sk-SK"/>
        </w:rPr>
        <w:t>o</w:t>
      </w:r>
      <w:r w:rsidRPr="0073389C">
        <w:rPr>
          <w:szCs w:val="19"/>
          <w:lang w:val="sk-SK"/>
        </w:rPr>
        <w:t xml:space="preserve"> tímu/odborného person</w:t>
      </w:r>
      <w:r w:rsidR="00215D0B" w:rsidRPr="0073389C">
        <w:rPr>
          <w:szCs w:val="19"/>
          <w:lang w:val="sk-SK"/>
        </w:rPr>
        <w:t>á</w:t>
      </w:r>
      <w:r w:rsidRPr="0073389C">
        <w:rPr>
          <w:szCs w:val="19"/>
          <w:lang w:val="sk-SK"/>
        </w:rPr>
        <w:t>l</w:t>
      </w:r>
      <w:r w:rsidR="00215D0B" w:rsidRPr="0073389C">
        <w:rPr>
          <w:szCs w:val="19"/>
          <w:lang w:val="sk-SK"/>
        </w:rPr>
        <w:t>u</w:t>
      </w:r>
      <w:r w:rsidRPr="0073389C">
        <w:rPr>
          <w:szCs w:val="19"/>
          <w:lang w:val="sk-SK"/>
        </w:rPr>
        <w:t>;</w:t>
      </w:r>
    </w:p>
    <w:p w14:paraId="61161954" w14:textId="77777777" w:rsidR="00433EE7" w:rsidRPr="0073389C" w:rsidRDefault="00433EE7" w:rsidP="007A1253">
      <w:pPr>
        <w:pStyle w:val="Bulletslevel2"/>
        <w:spacing w:after="120" w:line="288" w:lineRule="auto"/>
        <w:ind w:left="567" w:hanging="283"/>
        <w:jc w:val="both"/>
        <w:rPr>
          <w:szCs w:val="19"/>
          <w:lang w:val="sk-SK"/>
        </w:rPr>
      </w:pPr>
      <w:r w:rsidRPr="0073389C">
        <w:rPr>
          <w:szCs w:val="19"/>
          <w:lang w:val="sk-SK"/>
        </w:rPr>
        <w:t>Potvrdenie oprávnenosti cieľovej skupiny (napr. Čestné vyhlásenie štatutárneho orgánu prijímateľa, čestné vyhlásenie zamestnávateľa vysielajúceho účastníka na vzdelávacie a</w:t>
      </w:r>
      <w:r w:rsidR="00215D0B" w:rsidRPr="0073389C">
        <w:rPr>
          <w:szCs w:val="19"/>
          <w:lang w:val="sk-SK"/>
        </w:rPr>
        <w:t>k</w:t>
      </w:r>
      <w:r w:rsidRPr="0073389C">
        <w:rPr>
          <w:szCs w:val="19"/>
          <w:lang w:val="sk-SK"/>
        </w:rPr>
        <w:t>tivity a pod.);</w:t>
      </w:r>
    </w:p>
    <w:p w14:paraId="27D69BD6" w14:textId="77777777" w:rsidR="00433EE7" w:rsidRPr="0073389C" w:rsidRDefault="00433EE7" w:rsidP="007A1253">
      <w:pPr>
        <w:pStyle w:val="Bulletslevel2"/>
        <w:spacing w:after="120" w:line="288" w:lineRule="auto"/>
        <w:ind w:left="567" w:hanging="283"/>
        <w:jc w:val="both"/>
        <w:rPr>
          <w:szCs w:val="19"/>
          <w:lang w:val="sk-SK"/>
        </w:rPr>
      </w:pPr>
      <w:r w:rsidRPr="0073389C">
        <w:rPr>
          <w:szCs w:val="19"/>
          <w:lang w:val="sk-SK"/>
        </w:rPr>
        <w:t>Dokumentáciu potvrdzujúcu dodržiavanie pravidiel publicity a komunikácie (ak relevantné) – fotodokumentáciu možné predložiť aj na elektronickom nosiči;</w:t>
      </w:r>
    </w:p>
    <w:p w14:paraId="6F251EEE" w14:textId="77777777" w:rsidR="00433EE7" w:rsidRPr="0073389C" w:rsidRDefault="00433EE7" w:rsidP="00AE0D10">
      <w:pPr>
        <w:pStyle w:val="Bulletslevel2"/>
        <w:spacing w:after="120" w:line="288" w:lineRule="auto"/>
        <w:ind w:left="567" w:hanging="283"/>
        <w:rPr>
          <w:szCs w:val="19"/>
          <w:lang w:val="sk-SK"/>
        </w:rPr>
      </w:pPr>
      <w:r w:rsidRPr="0073389C">
        <w:rPr>
          <w:szCs w:val="19"/>
          <w:lang w:val="sk-SK"/>
        </w:rPr>
        <w:t>Iné prílohy (podľa relevantnosti)</w:t>
      </w:r>
      <w:r w:rsidR="00F15580">
        <w:rPr>
          <w:szCs w:val="19"/>
          <w:lang w:val="sk-SK"/>
        </w:rPr>
        <w:t>.</w:t>
      </w:r>
    </w:p>
    <w:p w14:paraId="7E208785" w14:textId="77777777" w:rsidR="00433EE7" w:rsidRPr="0073389C" w:rsidRDefault="00433EE7" w:rsidP="00AE0D10">
      <w:pPr>
        <w:spacing w:before="120" w:after="120" w:line="288" w:lineRule="auto"/>
        <w:jc w:val="both"/>
      </w:pPr>
      <w:r w:rsidRPr="0073389C">
        <w:t>Pozn.: z dôvodu zamedzenia duplicitného predkladania dokumentácie, v prípade, ak prijímateľ predložil niektoré z príloh v rámci ŽoP</w:t>
      </w:r>
      <w:r w:rsidR="00327003" w:rsidRPr="0073389C">
        <w:t xml:space="preserve"> (resp. inej predkladanej dokumentácie</w:t>
      </w:r>
      <w:r w:rsidR="002B42F3">
        <w:t xml:space="preserve">), </w:t>
      </w:r>
      <w:r w:rsidRPr="0073389C">
        <w:t xml:space="preserve">nie je nutné tieto prílohy predkladať aj v rámci Výročnej monitorovacej správy. </w:t>
      </w:r>
    </w:p>
    <w:p w14:paraId="1B7E0DA3" w14:textId="77777777" w:rsidR="00C67932" w:rsidRPr="0073389C" w:rsidRDefault="00C67932" w:rsidP="00AE0D10">
      <w:pPr>
        <w:spacing w:before="120" w:after="120" w:line="288" w:lineRule="auto"/>
        <w:jc w:val="both"/>
        <w:rPr>
          <w:b/>
        </w:rPr>
      </w:pPr>
      <w:r w:rsidRPr="0073389C">
        <w:rPr>
          <w:b/>
        </w:rPr>
        <w:t xml:space="preserve">Monitorovanie </w:t>
      </w:r>
      <w:r w:rsidR="000D0257" w:rsidRPr="0073389C">
        <w:rPr>
          <w:b/>
        </w:rPr>
        <w:t xml:space="preserve">po </w:t>
      </w:r>
      <w:r w:rsidRPr="0073389C">
        <w:rPr>
          <w:b/>
        </w:rPr>
        <w:t xml:space="preserve">ukončení realizácie projektu: </w:t>
      </w:r>
    </w:p>
    <w:p w14:paraId="4DDDEFF2" w14:textId="77777777" w:rsidR="00C67932" w:rsidRPr="0073389C" w:rsidRDefault="003E37B5" w:rsidP="00AE0D10">
      <w:pPr>
        <w:pStyle w:val="Bulletslevel1"/>
        <w:spacing w:after="120" w:line="288" w:lineRule="auto"/>
        <w:ind w:left="567" w:hanging="283"/>
        <w:jc w:val="both"/>
        <w:rPr>
          <w:szCs w:val="19"/>
          <w:lang w:val="sk-SK"/>
        </w:rPr>
      </w:pPr>
      <w:r w:rsidRPr="0073389C">
        <w:rPr>
          <w:szCs w:val="19"/>
          <w:lang w:val="sk-SK"/>
        </w:rPr>
        <w:t>P</w:t>
      </w:r>
      <w:r w:rsidR="000D0257" w:rsidRPr="0073389C">
        <w:rPr>
          <w:szCs w:val="19"/>
          <w:lang w:val="sk-SK"/>
        </w:rPr>
        <w:t>o</w:t>
      </w:r>
      <w:r w:rsidR="00C67932" w:rsidRPr="0073389C">
        <w:rPr>
          <w:szCs w:val="19"/>
          <w:lang w:val="sk-SK"/>
        </w:rPr>
        <w:t xml:space="preserve"> ukončení realizácie aktivít projektu prijímateľ predkladá v súlade s podmienkami zmluvy o NFP záverečnú monitorovaciu správu (príloha č.</w:t>
      </w:r>
      <w:r w:rsidR="001C3C2F" w:rsidRPr="0073389C">
        <w:rPr>
          <w:szCs w:val="19"/>
          <w:lang w:val="sk-SK"/>
        </w:rPr>
        <w:t xml:space="preserve"> </w:t>
      </w:r>
      <w:r w:rsidR="004D0353">
        <w:rPr>
          <w:szCs w:val="19"/>
          <w:lang w:val="sk-SK"/>
        </w:rPr>
        <w:t>3</w:t>
      </w:r>
      <w:r w:rsidR="004D0353" w:rsidRPr="0073389C">
        <w:rPr>
          <w:szCs w:val="19"/>
          <w:lang w:val="sk-SK"/>
        </w:rPr>
        <w:t xml:space="preserve"> </w:t>
      </w:r>
      <w:r w:rsidR="00BF6CBB" w:rsidRPr="0073389C">
        <w:rPr>
          <w:szCs w:val="19"/>
          <w:lang w:val="sk-SK"/>
        </w:rPr>
        <w:t>s príznakom “záverečná”</w:t>
      </w:r>
      <w:r w:rsidR="00C67932" w:rsidRPr="0073389C">
        <w:rPr>
          <w:szCs w:val="19"/>
          <w:lang w:val="sk-SK"/>
        </w:rPr>
        <w:t>);</w:t>
      </w:r>
      <w:r w:rsidR="00DE2902" w:rsidRPr="0073389C">
        <w:rPr>
          <w:szCs w:val="19"/>
          <w:lang w:val="sk-SK"/>
        </w:rPr>
        <w:t xml:space="preserve"> p</w:t>
      </w:r>
      <w:r w:rsidRPr="0073389C">
        <w:rPr>
          <w:szCs w:val="19"/>
          <w:lang w:val="sk-SK"/>
        </w:rPr>
        <w:t xml:space="preserve">rijímateľ je povinný uvedenú správu predložiť do 30 dní od </w:t>
      </w:r>
      <w:r w:rsidR="00E55ACE" w:rsidRPr="0073389C">
        <w:rPr>
          <w:szCs w:val="19"/>
          <w:lang w:val="sk-SK"/>
        </w:rPr>
        <w:t>u</w:t>
      </w:r>
      <w:r w:rsidRPr="0073389C">
        <w:rPr>
          <w:szCs w:val="19"/>
          <w:lang w:val="sk-SK"/>
        </w:rPr>
        <w:t xml:space="preserve">končenia realizácie aktivít </w:t>
      </w:r>
      <w:r w:rsidR="00E55ACE" w:rsidRPr="0073389C">
        <w:rPr>
          <w:szCs w:val="19"/>
          <w:lang w:val="sk-SK"/>
        </w:rPr>
        <w:t>p</w:t>
      </w:r>
      <w:r w:rsidRPr="0073389C">
        <w:rPr>
          <w:szCs w:val="19"/>
          <w:lang w:val="sk-SK"/>
        </w:rPr>
        <w:t>rojektu</w:t>
      </w:r>
      <w:r w:rsidR="00EA330D">
        <w:rPr>
          <w:rStyle w:val="Odkaznapoznmkupodiarou"/>
          <w:szCs w:val="19"/>
          <w:lang w:val="sk-SK"/>
        </w:rPr>
        <w:footnoteReference w:id="19"/>
      </w:r>
      <w:r w:rsidRPr="0073389C">
        <w:rPr>
          <w:szCs w:val="19"/>
          <w:lang w:val="sk-SK"/>
        </w:rPr>
        <w:t>.</w:t>
      </w:r>
    </w:p>
    <w:p w14:paraId="564AE690" w14:textId="77777777" w:rsidR="002F32E4" w:rsidRPr="0073389C" w:rsidRDefault="002F32E4" w:rsidP="00AE0D10">
      <w:pPr>
        <w:pStyle w:val="Bulletslevel1"/>
        <w:spacing w:after="120" w:line="288" w:lineRule="auto"/>
        <w:ind w:left="567" w:hanging="283"/>
        <w:rPr>
          <w:szCs w:val="19"/>
          <w:lang w:val="sk-SK"/>
        </w:rPr>
      </w:pPr>
      <w:r w:rsidRPr="0073389C">
        <w:rPr>
          <w:szCs w:val="19"/>
          <w:lang w:val="sk-SK"/>
        </w:rPr>
        <w:t xml:space="preserve">Záverečná monitorovacia správa projektu obsahuje okrem iného: </w:t>
      </w:r>
    </w:p>
    <w:p w14:paraId="127BFF60" w14:textId="77777777" w:rsidR="002F32E4" w:rsidRPr="0073389C" w:rsidRDefault="002F32E4" w:rsidP="005B7173">
      <w:pPr>
        <w:pStyle w:val="Bulletslevel2"/>
        <w:numPr>
          <w:ilvl w:val="0"/>
          <w:numId w:val="74"/>
        </w:numPr>
        <w:spacing w:after="120" w:line="288" w:lineRule="auto"/>
        <w:rPr>
          <w:szCs w:val="19"/>
          <w:lang w:val="sk-SK"/>
        </w:rPr>
      </w:pPr>
      <w:r w:rsidRPr="0073389C">
        <w:rPr>
          <w:szCs w:val="19"/>
          <w:lang w:val="sk-SK"/>
        </w:rPr>
        <w:t xml:space="preserve">reálne dosiahnuté hodnoty ukazovateľov projektu; </w:t>
      </w:r>
    </w:p>
    <w:p w14:paraId="3A00D048" w14:textId="77777777" w:rsidR="002F32E4" w:rsidRPr="0073389C" w:rsidRDefault="002F32E4" w:rsidP="005B7173">
      <w:pPr>
        <w:pStyle w:val="Bulletslevel2"/>
        <w:numPr>
          <w:ilvl w:val="0"/>
          <w:numId w:val="74"/>
        </w:numPr>
        <w:spacing w:after="120" w:line="288" w:lineRule="auto"/>
        <w:rPr>
          <w:szCs w:val="19"/>
          <w:lang w:val="sk-SK"/>
        </w:rPr>
      </w:pPr>
      <w:r w:rsidRPr="0073389C">
        <w:rPr>
          <w:szCs w:val="19"/>
          <w:lang w:val="sk-SK"/>
        </w:rPr>
        <w:t xml:space="preserve">zoznam výstupov jednotlivých aktivít projektu; </w:t>
      </w:r>
    </w:p>
    <w:p w14:paraId="4C431BCB" w14:textId="77777777" w:rsidR="002F32E4" w:rsidRPr="0073389C" w:rsidRDefault="002F32E4" w:rsidP="005B7173">
      <w:pPr>
        <w:pStyle w:val="Bulletslevel2"/>
        <w:numPr>
          <w:ilvl w:val="0"/>
          <w:numId w:val="74"/>
        </w:numPr>
        <w:spacing w:after="120" w:line="288" w:lineRule="auto"/>
        <w:jc w:val="both"/>
        <w:rPr>
          <w:szCs w:val="19"/>
          <w:lang w:val="sk-SK"/>
        </w:rPr>
      </w:pPr>
      <w:r w:rsidRPr="0073389C">
        <w:rPr>
          <w:szCs w:val="19"/>
          <w:lang w:val="sk-SK"/>
        </w:rPr>
        <w:t>ďalšiu dokumentáciu</w:t>
      </w:r>
      <w:r w:rsidR="001440E5">
        <w:rPr>
          <w:rStyle w:val="Odkaznapoznmkupodiarou"/>
          <w:szCs w:val="19"/>
          <w:lang w:val="sk-SK"/>
        </w:rPr>
        <w:footnoteReference w:id="20"/>
      </w:r>
      <w:r w:rsidRPr="0073389C">
        <w:rPr>
          <w:szCs w:val="19"/>
          <w:lang w:val="sk-SK"/>
        </w:rPr>
        <w:t xml:space="preserve"> požadovanú zo strany </w:t>
      </w:r>
      <w:r w:rsidR="00B17D1C">
        <w:rPr>
          <w:szCs w:val="19"/>
          <w:lang w:val="sk-SK"/>
        </w:rPr>
        <w:t>poskytovateľa</w:t>
      </w:r>
      <w:r w:rsidR="00B17D1C" w:rsidRPr="0073389C">
        <w:rPr>
          <w:szCs w:val="19"/>
          <w:lang w:val="sk-SK"/>
        </w:rPr>
        <w:t xml:space="preserve"> </w:t>
      </w:r>
      <w:r w:rsidRPr="0073389C">
        <w:rPr>
          <w:szCs w:val="19"/>
          <w:lang w:val="sk-SK"/>
        </w:rPr>
        <w:t>vo vzťahu k overeniu výsledkov projektu (napr. výstupy projektu v tlačenej podobe).</w:t>
      </w:r>
    </w:p>
    <w:p w14:paraId="458E1915" w14:textId="77777777" w:rsidR="00C67932" w:rsidRPr="0073389C" w:rsidRDefault="00C67932" w:rsidP="00AE0D10">
      <w:pPr>
        <w:spacing w:before="120" w:after="120" w:line="288" w:lineRule="auto"/>
        <w:jc w:val="both"/>
        <w:rPr>
          <w:b/>
        </w:rPr>
      </w:pPr>
      <w:r w:rsidRPr="0073389C">
        <w:rPr>
          <w:b/>
        </w:rPr>
        <w:t>Monitorovanie počas obdobia udržateľnosti projektu</w:t>
      </w:r>
      <w:r w:rsidR="00CB05C2">
        <w:rPr>
          <w:b/>
        </w:rPr>
        <w:t>, resp. následného monitorovania projektu</w:t>
      </w:r>
      <w:r w:rsidRPr="0073389C">
        <w:rPr>
          <w:b/>
        </w:rPr>
        <w:t>:</w:t>
      </w:r>
    </w:p>
    <w:p w14:paraId="77650867" w14:textId="77777777" w:rsidR="00FA62C1" w:rsidRPr="0073389C" w:rsidRDefault="007223B7" w:rsidP="00AE0D10">
      <w:pPr>
        <w:pStyle w:val="Bulletslevel1"/>
        <w:spacing w:after="120" w:line="288" w:lineRule="auto"/>
        <w:ind w:left="567" w:hanging="283"/>
        <w:jc w:val="both"/>
        <w:rPr>
          <w:szCs w:val="19"/>
          <w:lang w:val="sk-SK"/>
        </w:rPr>
      </w:pPr>
      <w:r w:rsidRPr="0073389C">
        <w:rPr>
          <w:szCs w:val="19"/>
          <w:lang w:val="sk-SK"/>
        </w:rPr>
        <w:t xml:space="preserve">Prijímateľ predkladá </w:t>
      </w:r>
      <w:r w:rsidR="00130AD9" w:rsidRPr="0073389C">
        <w:rPr>
          <w:szCs w:val="19"/>
          <w:lang w:val="sk-SK"/>
        </w:rPr>
        <w:t>následnú monitorovaciu</w:t>
      </w:r>
      <w:r w:rsidR="00C67932" w:rsidRPr="0073389C">
        <w:rPr>
          <w:szCs w:val="19"/>
          <w:lang w:val="sk-SK"/>
        </w:rPr>
        <w:t xml:space="preserve"> správ</w:t>
      </w:r>
      <w:r w:rsidR="00130AD9" w:rsidRPr="0073389C">
        <w:rPr>
          <w:szCs w:val="19"/>
          <w:lang w:val="sk-SK"/>
        </w:rPr>
        <w:t>u</w:t>
      </w:r>
      <w:r w:rsidR="00C67932" w:rsidRPr="0073389C">
        <w:rPr>
          <w:szCs w:val="19"/>
          <w:lang w:val="sk-SK"/>
        </w:rPr>
        <w:t xml:space="preserve"> (príloha č.</w:t>
      </w:r>
      <w:r w:rsidR="001C3C2F" w:rsidRPr="0073389C">
        <w:rPr>
          <w:szCs w:val="19"/>
          <w:lang w:val="sk-SK"/>
        </w:rPr>
        <w:t xml:space="preserve"> </w:t>
      </w:r>
      <w:r w:rsidR="004D0353">
        <w:rPr>
          <w:szCs w:val="19"/>
          <w:lang w:val="sk-SK"/>
        </w:rPr>
        <w:t>4</w:t>
      </w:r>
      <w:r w:rsidR="00C67932" w:rsidRPr="0073389C">
        <w:rPr>
          <w:szCs w:val="19"/>
          <w:lang w:val="sk-SK"/>
        </w:rPr>
        <w:t>)</w:t>
      </w:r>
      <w:r w:rsidR="00110014" w:rsidRPr="0073389C">
        <w:rPr>
          <w:szCs w:val="19"/>
          <w:lang w:val="sk-SK"/>
        </w:rPr>
        <w:t xml:space="preserve"> </w:t>
      </w:r>
      <w:r w:rsidR="00FA62C1" w:rsidRPr="0073389C">
        <w:rPr>
          <w:szCs w:val="19"/>
          <w:lang w:val="sk-SK"/>
        </w:rPr>
        <w:t>do 30 kalendárnych dní od uplynutia monitorovaného obdobia. Za prvé monitorované obdobie sa považuje obdobie od ukončenia realizácie aktivít projektu (t.</w:t>
      </w:r>
      <w:r w:rsidR="00A54DDD">
        <w:rPr>
          <w:szCs w:val="19"/>
          <w:lang w:val="sk-SK"/>
        </w:rPr>
        <w:t xml:space="preserve"> </w:t>
      </w:r>
      <w:r w:rsidR="00FA62C1" w:rsidRPr="0073389C">
        <w:rPr>
          <w:szCs w:val="19"/>
          <w:lang w:val="sk-SK"/>
        </w:rPr>
        <w:t>j. deň nasledujúci po poslednom dni monitorovaného obdobia záverečnej monitorovacej správy projektu) do 12 mesiacov odo dňa finančného ukončenia projektu. Ďalšie následné monitorovacie správy sa predkladajú každých 12 mesiacov až do doby uplynutia obdobia udržateľnosti projektu</w:t>
      </w:r>
      <w:r w:rsidR="00CB05C2">
        <w:rPr>
          <w:szCs w:val="19"/>
          <w:lang w:val="sk-SK"/>
        </w:rPr>
        <w:t>, resp. následného monitorovania projektu</w:t>
      </w:r>
      <w:r w:rsidR="00FA62C1" w:rsidRPr="0073389C">
        <w:rPr>
          <w:szCs w:val="19"/>
          <w:lang w:val="sk-SK"/>
        </w:rPr>
        <w:t xml:space="preserve">. </w:t>
      </w:r>
    </w:p>
    <w:p w14:paraId="7A004615" w14:textId="77777777" w:rsidR="002E02DE" w:rsidRDefault="002E02DE" w:rsidP="002E02DE">
      <w:pPr>
        <w:pStyle w:val="Bulletslevel1"/>
        <w:spacing w:after="120" w:line="288" w:lineRule="auto"/>
        <w:ind w:left="0" w:firstLine="0"/>
        <w:jc w:val="both"/>
        <w:rPr>
          <w:szCs w:val="19"/>
          <w:lang w:val="sk-SK"/>
        </w:rPr>
      </w:pPr>
      <w:r w:rsidRPr="0073389C">
        <w:rPr>
          <w:szCs w:val="19"/>
          <w:lang w:val="sk-SK"/>
        </w:rPr>
        <w:t xml:space="preserve">Následná monitorovacia správa projektu obsahuje </w:t>
      </w:r>
      <w:r>
        <w:rPr>
          <w:szCs w:val="19"/>
          <w:lang w:val="sk-SK"/>
        </w:rPr>
        <w:t>údaje, ktoré sú automaticky vyplnené v nadväznosti na ich uvedenie v záverečnej monitorovacej správe.</w:t>
      </w:r>
    </w:p>
    <w:p w14:paraId="778D9EC5" w14:textId="77777777" w:rsidR="002E02DE" w:rsidRDefault="002E02DE" w:rsidP="002E02DE">
      <w:pPr>
        <w:pStyle w:val="Bulletslevel1"/>
        <w:spacing w:after="120" w:line="288" w:lineRule="auto"/>
        <w:ind w:left="0" w:firstLine="0"/>
        <w:jc w:val="both"/>
        <w:rPr>
          <w:szCs w:val="19"/>
          <w:lang w:val="sk-SK"/>
        </w:rPr>
      </w:pPr>
      <w:r>
        <w:rPr>
          <w:szCs w:val="19"/>
          <w:lang w:val="sk-SK"/>
        </w:rPr>
        <w:t xml:space="preserve">Pre posúdenie dodržania </w:t>
      </w:r>
      <w:r w:rsidRPr="009208EA">
        <w:rPr>
          <w:lang w:val="sk-SK"/>
        </w:rPr>
        <w:t>udržateľnosti</w:t>
      </w:r>
      <w:r>
        <w:rPr>
          <w:szCs w:val="19"/>
          <w:lang w:val="sk-SK"/>
        </w:rPr>
        <w:t>/zachovania výsledkov projektu sú dôležité najmä údaje vypĺňané prijímateľom:</w:t>
      </w:r>
    </w:p>
    <w:p w14:paraId="0F10D13F" w14:textId="77777777" w:rsidR="002E02DE" w:rsidRPr="009B2611" w:rsidRDefault="002E02DE" w:rsidP="002E02DE">
      <w:pPr>
        <w:pStyle w:val="Bulletslevel1"/>
        <w:numPr>
          <w:ilvl w:val="1"/>
          <w:numId w:val="75"/>
        </w:numPr>
        <w:spacing w:after="120" w:line="288" w:lineRule="auto"/>
        <w:jc w:val="both"/>
        <w:rPr>
          <w:szCs w:val="19"/>
          <w:lang w:val="sk-SK"/>
        </w:rPr>
      </w:pPr>
      <w:r>
        <w:rPr>
          <w:szCs w:val="19"/>
          <w:lang w:val="sk-SK"/>
        </w:rPr>
        <w:t xml:space="preserve"> v časti 10. riadok 105 - </w:t>
      </w:r>
      <w:r w:rsidRPr="00E66FE6">
        <w:rPr>
          <w:bCs/>
          <w:szCs w:val="19"/>
          <w:lang w:val="sk-SK"/>
        </w:rPr>
        <w:t>Identifikované problémy, riziká, prijaté opatrenia na ich odstránenie a ďalšie informácie</w:t>
      </w:r>
      <w:r>
        <w:rPr>
          <w:bCs/>
          <w:szCs w:val="19"/>
          <w:lang w:val="sk-SK"/>
        </w:rPr>
        <w:t xml:space="preserve">. </w:t>
      </w:r>
      <w:r>
        <w:rPr>
          <w:bCs/>
          <w:szCs w:val="19"/>
          <w:lang w:val="sk-SK"/>
        </w:rPr>
        <w:br/>
        <w:t>Tu uvedie Prijímateľ všetky dôležité skutočnosti a doklady, ktorými dosvedčí udržateľnosť/zachovanie výsledkov projektu, vrátane identifikovania problémov a rizík s tým súvisiacich,</w:t>
      </w:r>
    </w:p>
    <w:p w14:paraId="13382419" w14:textId="77777777" w:rsidR="002E02DE" w:rsidRDefault="002E02DE" w:rsidP="002E02DE">
      <w:pPr>
        <w:pStyle w:val="Bulletslevel1"/>
        <w:numPr>
          <w:ilvl w:val="1"/>
          <w:numId w:val="75"/>
        </w:numPr>
        <w:spacing w:after="120" w:line="288" w:lineRule="auto"/>
        <w:jc w:val="both"/>
        <w:rPr>
          <w:szCs w:val="19"/>
          <w:lang w:val="sk-SK"/>
        </w:rPr>
      </w:pPr>
      <w:r>
        <w:rPr>
          <w:szCs w:val="19"/>
          <w:lang w:val="sk-SK"/>
        </w:rPr>
        <w:t>v častiach 4. a 5. k merateľným ukazovateľom sa vypĺňajú skutočné hodnoty iba v prípade, že čas splnenia cieľových hodnôt merateľného ukazovateľa je počas udržateľnosti/následného monitorovania projektu,</w:t>
      </w:r>
    </w:p>
    <w:p w14:paraId="6BCD8E20" w14:textId="77777777" w:rsidR="002E02DE" w:rsidRPr="0073389C" w:rsidRDefault="002E02DE" w:rsidP="002E02DE">
      <w:pPr>
        <w:pStyle w:val="Bulletslevel1"/>
        <w:numPr>
          <w:ilvl w:val="1"/>
          <w:numId w:val="75"/>
        </w:numPr>
        <w:spacing w:after="120" w:line="288" w:lineRule="auto"/>
        <w:rPr>
          <w:lang w:val="sk-SK"/>
        </w:rPr>
      </w:pPr>
      <w:r>
        <w:rPr>
          <w:szCs w:val="19"/>
          <w:lang w:val="sk-SK"/>
        </w:rPr>
        <w:t>v časti 7. Príjmy projektu, resp. ďalších editovateľných častiach ako 9. 11. 12. 13. 14. uviesť alebo zmeniť  údaje podľa relevantnosti</w:t>
      </w:r>
      <w:r w:rsidR="009C5087">
        <w:rPr>
          <w:szCs w:val="19"/>
          <w:lang w:val="sk-SK"/>
        </w:rPr>
        <w:t>.</w:t>
      </w:r>
    </w:p>
    <w:p w14:paraId="47D2408F" w14:textId="77777777" w:rsidR="00AE5A8F" w:rsidRPr="0073389C" w:rsidRDefault="007223B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E5A8F" w:rsidRPr="0073389C">
        <w:t xml:space="preserve">Prijímateľ je povinný </w:t>
      </w:r>
      <w:r w:rsidR="00B13C9A" w:rsidRPr="0073389C">
        <w:t xml:space="preserve">aj po ukončení realizácie projektu </w:t>
      </w:r>
      <w:r w:rsidR="00AE5A8F" w:rsidRPr="0073389C">
        <w:t xml:space="preserve">bezodkladne </w:t>
      </w:r>
      <w:r w:rsidR="00782E16" w:rsidRPr="0073389C">
        <w:t xml:space="preserve">oznámiť </w:t>
      </w:r>
      <w:r w:rsidR="00B13C9A" w:rsidRPr="0073389C">
        <w:t xml:space="preserve">projektovému manažérovi poskytovateľa </w:t>
      </w:r>
      <w:r w:rsidR="00782E16" w:rsidRPr="0073389C">
        <w:t xml:space="preserve">všetky zmeny a skutočnosti, ktoré majú vplyv alebo súvisia s plnením zmluvy o NFP </w:t>
      </w:r>
      <w:r w:rsidR="00AE0D10" w:rsidRPr="0073389C">
        <w:t xml:space="preserve">(napr. zmena </w:t>
      </w:r>
      <w:r w:rsidR="00B13C9A" w:rsidRPr="0073389C">
        <w:t>š</w:t>
      </w:r>
      <w:r w:rsidR="009B1A0C">
        <w:t>ta</w:t>
      </w:r>
      <w:r w:rsidR="00B13C9A" w:rsidRPr="0073389C">
        <w:t xml:space="preserve">tutára, adresy, začatie a/alebo ukončenie akéhokoľvek súdneho, exekučného alebo správneho konania a pod.). </w:t>
      </w:r>
    </w:p>
    <w:p w14:paraId="68038D2E" w14:textId="77777777" w:rsidR="00AE5A8F" w:rsidRPr="0073389C" w:rsidRDefault="00AE5A8F" w:rsidP="00AE0D10">
      <w:pPr>
        <w:spacing w:before="120" w:after="120" w:line="288" w:lineRule="auto"/>
        <w:jc w:val="both"/>
        <w:rPr>
          <w:b/>
        </w:rPr>
      </w:pPr>
      <w:r w:rsidRPr="0073389C">
        <w:rPr>
          <w:b/>
        </w:rPr>
        <w:t xml:space="preserve">Nesplnenie povinnosti predkladania monitorovacích správ:  </w:t>
      </w:r>
    </w:p>
    <w:p w14:paraId="6B4C18BE" w14:textId="77777777" w:rsidR="008510AB" w:rsidRDefault="008510AB" w:rsidP="00AE0D10">
      <w:pPr>
        <w:spacing w:before="120" w:after="120" w:line="288" w:lineRule="auto"/>
        <w:jc w:val="both"/>
      </w:pPr>
      <w:r w:rsidRPr="0073389C">
        <w:t xml:space="preserve">Poskytovateľ je oprávnený požadovať od </w:t>
      </w:r>
      <w:r w:rsidR="00E55ACE" w:rsidRPr="0073389C">
        <w:t>p</w:t>
      </w:r>
      <w:r w:rsidRPr="0073389C">
        <w:t xml:space="preserve">rijímateľa správy a informácie viažuce sa k </w:t>
      </w:r>
      <w:r w:rsidR="00E55ACE" w:rsidRPr="0073389C">
        <w:t>p</w:t>
      </w:r>
      <w:r w:rsidRPr="0073389C">
        <w:t xml:space="preserve">rojektu aj nad rámec rozsahu doplňujúcich monitorovacích údajov k </w:t>
      </w:r>
      <w:r w:rsidR="00E55ACE" w:rsidRPr="0073389C">
        <w:t>ž</w:t>
      </w:r>
      <w:r w:rsidRPr="0073389C">
        <w:t xml:space="preserve">iadosti o platbu a monitorovacích správ </w:t>
      </w:r>
      <w:r w:rsidR="00E55ACE" w:rsidRPr="0073389C">
        <w:t>p</w:t>
      </w:r>
      <w:r w:rsidRPr="0073389C">
        <w:t xml:space="preserve">rojektu a </w:t>
      </w:r>
      <w:r w:rsidR="00E55ACE" w:rsidRPr="0073389C">
        <w:t>p</w:t>
      </w:r>
      <w:r w:rsidRPr="0073389C">
        <w:t xml:space="preserve">rijímateľ je povinný v lehotách stanovených </w:t>
      </w:r>
      <w:r w:rsidR="00E55ACE" w:rsidRPr="0073389C">
        <w:t>p</w:t>
      </w:r>
      <w:r w:rsidRPr="0073389C">
        <w:t xml:space="preserve">oskytovateľom tieto správy a informácie poskytnúť. V prípade, že </w:t>
      </w:r>
      <w:r w:rsidR="00E55ACE" w:rsidRPr="0073389C">
        <w:t>p</w:t>
      </w:r>
      <w:r w:rsidRPr="0073389C">
        <w:t xml:space="preserve">rijímateľ požadované informácie a správy nepredloží v stanovenom termíne, </w:t>
      </w:r>
      <w:r w:rsidR="00833C33">
        <w:t>p</w:t>
      </w:r>
      <w:r w:rsidRPr="0073389C">
        <w:t xml:space="preserve">oskytovateľ toto konanie </w:t>
      </w:r>
      <w:r w:rsidR="0075469C" w:rsidRPr="0073389C">
        <w:t xml:space="preserve">môže </w:t>
      </w:r>
      <w:r w:rsidRPr="0073389C">
        <w:t>vyhodno</w:t>
      </w:r>
      <w:r w:rsidR="0075469C" w:rsidRPr="0073389C">
        <w:t>tiť</w:t>
      </w:r>
      <w:r w:rsidRPr="0073389C">
        <w:t xml:space="preserve"> ako porušenie </w:t>
      </w:r>
      <w:r w:rsidR="00E55ACE" w:rsidRPr="0073389C">
        <w:t>z</w:t>
      </w:r>
      <w:r w:rsidRPr="0073389C">
        <w:t xml:space="preserve">mluvy o NFP. </w:t>
      </w:r>
    </w:p>
    <w:p w14:paraId="615E149A" w14:textId="77777777" w:rsidR="00F93253" w:rsidRDefault="00F93253" w:rsidP="00F93253">
      <w:pPr>
        <w:pStyle w:val="Default"/>
        <w:rPr>
          <w:rFonts w:ascii="Arial" w:hAnsi="Arial"/>
          <w:b/>
          <w:color w:val="auto"/>
          <w:sz w:val="19"/>
          <w:lang w:val="sk-SK"/>
        </w:rPr>
      </w:pPr>
    </w:p>
    <w:p w14:paraId="71494138" w14:textId="77777777" w:rsidR="00F93253" w:rsidRDefault="00F93253" w:rsidP="00F93253">
      <w:pPr>
        <w:pStyle w:val="Default"/>
        <w:rPr>
          <w:rFonts w:ascii="Arial" w:hAnsi="Arial"/>
          <w:b/>
          <w:color w:val="auto"/>
          <w:sz w:val="19"/>
          <w:lang w:val="sk-SK"/>
        </w:rPr>
      </w:pPr>
      <w:r w:rsidRPr="00F93253">
        <w:rPr>
          <w:rFonts w:ascii="Arial" w:hAnsi="Arial"/>
          <w:b/>
          <w:color w:val="auto"/>
          <w:sz w:val="19"/>
          <w:lang w:val="sk-SK"/>
        </w:rPr>
        <w:t xml:space="preserve">Nedosiahnutie </w:t>
      </w:r>
      <w:r w:rsidR="00567B0A">
        <w:rPr>
          <w:rFonts w:ascii="Arial" w:hAnsi="Arial"/>
          <w:b/>
          <w:color w:val="auto"/>
          <w:sz w:val="19"/>
          <w:lang w:val="sk-SK"/>
        </w:rPr>
        <w:t xml:space="preserve">cieľových </w:t>
      </w:r>
      <w:r w:rsidRPr="00F93253">
        <w:rPr>
          <w:rFonts w:ascii="Arial" w:hAnsi="Arial"/>
          <w:b/>
          <w:color w:val="auto"/>
          <w:sz w:val="19"/>
          <w:lang w:val="sk-SK"/>
        </w:rPr>
        <w:t xml:space="preserve">hodnôt merateľných ukazovateľov </w:t>
      </w:r>
      <w:r w:rsidR="00910594">
        <w:rPr>
          <w:rFonts w:ascii="Arial" w:hAnsi="Arial"/>
          <w:b/>
          <w:color w:val="auto"/>
          <w:sz w:val="19"/>
          <w:lang w:val="sk-SK"/>
        </w:rPr>
        <w:t xml:space="preserve">na úrovni </w:t>
      </w:r>
      <w:r w:rsidRPr="00F93253">
        <w:rPr>
          <w:rFonts w:ascii="Arial" w:hAnsi="Arial"/>
          <w:b/>
          <w:color w:val="auto"/>
          <w:sz w:val="19"/>
          <w:lang w:val="sk-SK"/>
        </w:rPr>
        <w:t>projektu:</w:t>
      </w:r>
    </w:p>
    <w:p w14:paraId="2257E30D" w14:textId="77777777" w:rsidR="00F651CD" w:rsidRPr="008A64C0" w:rsidRDefault="00F93253" w:rsidP="008A64C0">
      <w:pPr>
        <w:pStyle w:val="Default"/>
        <w:spacing w:line="276" w:lineRule="auto"/>
        <w:jc w:val="both"/>
        <w:rPr>
          <w:rFonts w:ascii="Arial" w:eastAsia="Times" w:hAnsi="Arial"/>
          <w:sz w:val="19"/>
          <w:szCs w:val="19"/>
          <w:lang w:val="sk-SK" w:eastAsia="x-none"/>
        </w:rPr>
      </w:pPr>
      <w:r w:rsidRPr="003B2A65">
        <w:rPr>
          <w:lang w:val="sk-SK"/>
        </w:rPr>
        <w:br/>
      </w:r>
      <w:r w:rsidR="00F651CD" w:rsidRPr="008A64C0">
        <w:rPr>
          <w:rFonts w:ascii="Arial" w:hAnsi="Arial"/>
          <w:color w:val="auto"/>
          <w:sz w:val="19"/>
          <w:lang w:val="sk-SK"/>
        </w:rPr>
        <w:t>Plánované cieľové hodnoty projektových merateľných ukazovateľov (ďalej tiež ukazovateľ)</w:t>
      </w:r>
      <w:r w:rsidR="00F651CD" w:rsidRPr="008A64C0" w:rsidDel="00575791">
        <w:rPr>
          <w:rFonts w:ascii="Arial" w:hAnsi="Arial"/>
          <w:color w:val="auto"/>
          <w:sz w:val="19"/>
          <w:lang w:val="sk-SK"/>
        </w:rPr>
        <w:t xml:space="preserve"> </w:t>
      </w:r>
      <w:r w:rsidR="00F651CD" w:rsidRPr="008A64C0">
        <w:rPr>
          <w:rFonts w:ascii="Arial" w:hAnsi="Arial"/>
          <w:color w:val="auto"/>
          <w:sz w:val="19"/>
          <w:lang w:val="sk-SK"/>
        </w:rPr>
        <w:t>zadefinované v zmluve o NFP/rozhodnutí o schválení ŽoNFP, je možné meniť len v objektívne odôvodnených osobitných prípadoch</w:t>
      </w:r>
      <w:r w:rsidR="00F651CD" w:rsidRPr="008A64C0">
        <w:rPr>
          <w:rFonts w:ascii="Arial" w:eastAsia="Times" w:hAnsi="Arial"/>
          <w:sz w:val="19"/>
          <w:szCs w:val="19"/>
          <w:lang w:val="sk-SK" w:eastAsia="x-none"/>
        </w:rPr>
        <w:t>.</w:t>
      </w:r>
      <w:r w:rsidR="00303F2B" w:rsidRPr="008A64C0">
        <w:rPr>
          <w:rFonts w:ascii="Arial" w:eastAsia="Times" w:hAnsi="Arial"/>
          <w:sz w:val="19"/>
          <w:szCs w:val="19"/>
          <w:lang w:val="sk-SK" w:eastAsia="x-none"/>
        </w:rPr>
        <w:t xml:space="preserve"> </w:t>
      </w:r>
    </w:p>
    <w:p w14:paraId="20AE3E2B"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63712E">
        <w:rPr>
          <w:rFonts w:ascii="Arial" w:eastAsia="Times" w:hAnsi="Arial"/>
          <w:b/>
          <w:sz w:val="19"/>
          <w:szCs w:val="19"/>
          <w:lang w:val="sk-SK" w:eastAsia="x-none"/>
        </w:rPr>
        <w:t>Všeobecné pravidlá posudzovania dosiahnutých hodnôt</w:t>
      </w:r>
    </w:p>
    <w:p w14:paraId="5793C64B"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Dosiahnuté hodnoty sa posudzujú za každý ukazovateľ pri ukončení projektu, najneskôr však v dobe udržateľnosti/dobe následného monitorovania projektu, ak sú na projekte uplatňované ukazovatele s časom plnenia po ukončení realizácie projektu. </w:t>
      </w:r>
    </w:p>
    <w:p w14:paraId="5B2B20CF" w14:textId="77777777" w:rsidR="000711BA"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V prípade, že pri implementácii nastane skutočnosť, pri ktorej sa nedá čiastočne alebo vôbec postupovať podľa pravidiel a príkladov tu uvedených, RO pre OP EVS postupuje v ich logike a pri obdobných prípadoch rovnako.</w:t>
      </w:r>
      <w:r w:rsidR="000711BA" w:rsidRPr="008A64C0">
        <w:rPr>
          <w:rFonts w:ascii="Arial" w:eastAsia="Times" w:hAnsi="Arial"/>
          <w:sz w:val="19"/>
          <w:szCs w:val="19"/>
          <w:lang w:val="sk-SK" w:eastAsia="x-none"/>
        </w:rPr>
        <w:t xml:space="preserve"> </w:t>
      </w:r>
    </w:p>
    <w:p w14:paraId="20967ED1" w14:textId="77777777" w:rsidR="00F651CD" w:rsidRPr="008A64C0" w:rsidRDefault="000711BA"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Nižšie uvedené postupy a príklady spôsobu výpočtu slúžia  na základné vymedzenie sumy NFP, ktorú môže RO pre OP EVS požadovať od prijímateľa vrátiť v zmysle čl. 10, ods.1 písmeno j) </w:t>
      </w:r>
      <w:r w:rsidR="00460926" w:rsidRPr="008A64C0">
        <w:rPr>
          <w:rFonts w:ascii="Arial" w:eastAsia="Times" w:hAnsi="Arial"/>
          <w:sz w:val="19"/>
          <w:szCs w:val="19"/>
          <w:lang w:val="sk-SK" w:eastAsia="x-none"/>
        </w:rPr>
        <w:t xml:space="preserve">VZP </w:t>
      </w:r>
      <w:r w:rsidRPr="008A64C0">
        <w:rPr>
          <w:rFonts w:ascii="Arial" w:eastAsia="Times" w:hAnsi="Arial"/>
          <w:sz w:val="19"/>
          <w:szCs w:val="19"/>
          <w:lang w:val="sk-SK" w:eastAsia="x-none"/>
        </w:rPr>
        <w:t>Zmluvy o NFP.</w:t>
      </w:r>
      <w:r w:rsidR="00A7336C" w:rsidRPr="008A64C0">
        <w:rPr>
          <w:rFonts w:ascii="Arial" w:eastAsia="Times" w:hAnsi="Arial"/>
          <w:sz w:val="19"/>
          <w:szCs w:val="19"/>
          <w:lang w:val="sk-SK" w:eastAsia="x-none"/>
        </w:rPr>
        <w:br/>
      </w:r>
    </w:p>
    <w:p w14:paraId="488BD4B1" w14:textId="77777777" w:rsidR="00F651CD" w:rsidRPr="0063712E" w:rsidRDefault="00F651CD" w:rsidP="008A64C0">
      <w:pPr>
        <w:pStyle w:val="Default"/>
        <w:spacing w:line="276" w:lineRule="auto"/>
        <w:jc w:val="both"/>
        <w:rPr>
          <w:rFonts w:ascii="Arial" w:eastAsia="Times" w:hAnsi="Arial"/>
          <w:b/>
          <w:sz w:val="19"/>
          <w:szCs w:val="19"/>
          <w:lang w:val="sk-SK" w:eastAsia="x-none"/>
        </w:rPr>
      </w:pPr>
      <w:r w:rsidRPr="0063712E">
        <w:rPr>
          <w:rFonts w:ascii="Arial" w:eastAsia="Times" w:hAnsi="Arial"/>
          <w:b/>
          <w:sz w:val="19"/>
          <w:szCs w:val="19"/>
          <w:lang w:val="sk-SK" w:eastAsia="x-none"/>
        </w:rPr>
        <w:t>Nedosiahnutie plánovaných cieľových hodnôt s následkom mimoriadneho ukončenia zmluvy</w:t>
      </w:r>
    </w:p>
    <w:p w14:paraId="376B700E"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Pri posudzovaní nedosiahnutia  cieľových hodnôt ukazovateľov  sa rozlišuje medzi merateľnými ukazovateľmi bez príznaku rizika a merateľnými ukazovateľmi s príznakom rizika.</w:t>
      </w:r>
    </w:p>
    <w:p w14:paraId="2FB69630"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Dosiahnutie cieľovej hodnoty jednotlivého ukazovateľa s príznakom zníženej o viac ako 60 % alebo ukazovateľa bez príznaku zníženej o viac ako 40 % oproti výške, ktorá bola uvedená v Schválenej žiadosti o NFP, predstavuje nedosiahnutie cieľa Projektu, v dôsledku čoho ide o podstatné porušenie zmluvy o  NFP/ resp. VP a  poskytovateľ pristúpi k mimoriadnemu ukončeniu zmluvného vzťahu s následkom vrátenia všetkých poskytnutých prostriedkov v zmysle čl. 9, bod 3 Prílohy č.1 Všeobecných zmluvných podmienok k zmluve o NFP/ mimoriadnemu ukončeniu projektu v zmysle článku 15, bod 4 Prílohy č. 1 Práva a povinnosti poskytovateľa a prijímateľa v súvislosti s realizáciou projektu rozhodnutia o schválení ŽoNFP. </w:t>
      </w:r>
    </w:p>
    <w:p w14:paraId="0AAC85C2" w14:textId="77777777" w:rsidR="00F651CD" w:rsidRPr="008A64C0" w:rsidRDefault="00F651CD" w:rsidP="008A64C0">
      <w:pPr>
        <w:pStyle w:val="Default"/>
        <w:spacing w:line="276" w:lineRule="auto"/>
        <w:jc w:val="both"/>
        <w:rPr>
          <w:rFonts w:ascii="Arial" w:eastAsia="Times" w:hAnsi="Arial"/>
          <w:sz w:val="19"/>
          <w:szCs w:val="19"/>
          <w:lang w:val="sk-SK" w:eastAsia="x-none"/>
        </w:rPr>
      </w:pPr>
    </w:p>
    <w:p w14:paraId="1794208C"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63712E">
        <w:rPr>
          <w:rFonts w:ascii="Arial" w:eastAsia="Times" w:hAnsi="Arial"/>
          <w:b/>
          <w:sz w:val="19"/>
          <w:szCs w:val="19"/>
          <w:lang w:val="sk-SK" w:eastAsia="x-none"/>
        </w:rPr>
        <w:t>Nedosiahnutie plánovaných cieľových hodnôt bez mimoriadneho ukončenia zmluvy</w:t>
      </w:r>
    </w:p>
    <w:p w14:paraId="28B14FC3"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Dosiahnutie cieľových hodnôt ukazovateľov sa posudzuje primárne na úrovni jednotlivých aktivít. V prípade, ak jednou hlavnou aktivitou dochádza k naplneniu viac ako jedného ukazovateľa, výška NFP sa zníži priamo úmerne k zníženiu cieľovej hodnoty ukazovateľa po započítaní úrovne plnenia ostatných ukazovateľov v aktivite vypočítanej ako aritmetický priemer týchto percentuálnych hodnôt v čase plnenia posledného z nich</w:t>
      </w:r>
      <w:r w:rsidRPr="008A64C0">
        <w:rPr>
          <w:rFonts w:eastAsia="Times"/>
          <w:sz w:val="19"/>
          <w:szCs w:val="19"/>
          <w:lang w:eastAsia="x-none"/>
        </w:rPr>
        <w:footnoteReference w:id="21"/>
      </w:r>
      <w:r w:rsidRPr="008A64C0">
        <w:rPr>
          <w:rFonts w:ascii="Arial" w:eastAsia="Times" w:hAnsi="Arial"/>
          <w:sz w:val="19"/>
          <w:szCs w:val="19"/>
          <w:lang w:val="sk-SK" w:eastAsia="x-none"/>
        </w:rPr>
        <w:t xml:space="preserve">, bez ohľadu na to, o ktorý druh ukazovateľa ide.  </w:t>
      </w:r>
    </w:p>
    <w:p w14:paraId="354DA875"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V prípade, že prichádza k dosiahnutiu hodnoty posudzovaného ukazovateľa vo viacerých hlavných aktivitách, berie sa do úvahy aritmetický priemer za dotknuté ukazovatele a aktivity. Cieľom takéhoto postupného posudzovania je, v prípade dosiahnutia hodnoty ukazovateľa s možným dosahom na NFP,   znížiť NFP/vrátiť časť NFP vo vzťahu k tým hlavným aktivitám, v ktorých prichádza k dosiahnutiu znižovaného ukazovateľa.</w:t>
      </w:r>
    </w:p>
    <w:p w14:paraId="7F446851"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Pri výpočte aritmetického priemeru sa zohľadňuje naplnenie plánovaných hodnôt ukazovateľov max. na 100 %, nie prekročených hodnôt ukazovateľov (t. j. viac ako 100 %). </w:t>
      </w:r>
    </w:p>
    <w:p w14:paraId="7E62E721"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RO pre OP EVS pri krátení výdavkov v prípade nenaplnenia plánovaných hodnôt ukazovateľov výsledku zohľadní reálne čerpanie rozpočtu. </w:t>
      </w:r>
    </w:p>
    <w:p w14:paraId="3349D8FF" w14:textId="77777777" w:rsidR="00F651CD" w:rsidRPr="008A64C0" w:rsidRDefault="00F651CD" w:rsidP="008A64C0">
      <w:pPr>
        <w:pStyle w:val="Default"/>
        <w:spacing w:line="276" w:lineRule="auto"/>
        <w:jc w:val="both"/>
        <w:rPr>
          <w:rFonts w:ascii="Arial" w:eastAsia="Times" w:hAnsi="Arial"/>
          <w:sz w:val="19"/>
          <w:szCs w:val="19"/>
          <w:lang w:val="sk-SK" w:eastAsia="x-none"/>
        </w:rPr>
      </w:pPr>
    </w:p>
    <w:p w14:paraId="331679CA"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63712E">
        <w:rPr>
          <w:rFonts w:ascii="Arial" w:eastAsia="Times" w:hAnsi="Arial"/>
          <w:b/>
          <w:sz w:val="19"/>
          <w:szCs w:val="19"/>
          <w:lang w:val="sk-SK" w:eastAsia="x-none"/>
        </w:rPr>
        <w:t>Nedosiahnutie plánovaných cieľových hodnôt s dosahom na NFP</w:t>
      </w:r>
    </w:p>
    <w:p w14:paraId="004B1B58"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Ku kráteniu NFP môže pristúpiť RO pre OP EVS len vtedy, ak skutočné  naplnenie cieľových hodnôt merateľných ukazovateľov nemá za následok mimoriadne ukončenie zmluvy a súčasne naplnenie cieľových hodnôt projektových merateľných ukazovateľov je na 89% a menej. V tomto prípade je poskytovateľ oprávnený pristúpiť ku kráteniu NFP pomerným krátením celkových oprávnených výdavkov za dotknuté aktivity a pomernú časť nepriamych výdavkov. </w:t>
      </w:r>
    </w:p>
    <w:p w14:paraId="5C64B417" w14:textId="77777777" w:rsidR="00F651CD" w:rsidRPr="008A64C0" w:rsidRDefault="00F651CD" w:rsidP="008A64C0">
      <w:pPr>
        <w:pStyle w:val="Default"/>
        <w:spacing w:line="276" w:lineRule="auto"/>
        <w:jc w:val="both"/>
        <w:rPr>
          <w:rFonts w:ascii="Arial" w:eastAsia="Times" w:hAnsi="Arial"/>
          <w:sz w:val="19"/>
          <w:szCs w:val="19"/>
          <w:lang w:val="sk-SK" w:eastAsia="x-none"/>
        </w:rPr>
      </w:pPr>
    </w:p>
    <w:p w14:paraId="1E5DCE3F"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Príklad: Prijímateľ za </w:t>
      </w:r>
      <w:r w:rsidR="000B4C3F" w:rsidRPr="008A64C0">
        <w:rPr>
          <w:rFonts w:ascii="Arial" w:eastAsia="Times" w:hAnsi="Arial"/>
          <w:sz w:val="19"/>
          <w:szCs w:val="19"/>
          <w:lang w:val="sk-SK" w:eastAsia="x-none"/>
        </w:rPr>
        <w:t>m</w:t>
      </w:r>
      <w:r w:rsidRPr="008A64C0">
        <w:rPr>
          <w:rFonts w:ascii="Arial" w:eastAsia="Times" w:hAnsi="Arial"/>
          <w:sz w:val="19"/>
          <w:szCs w:val="19"/>
          <w:lang w:val="sk-SK" w:eastAsia="x-none"/>
        </w:rPr>
        <w:t xml:space="preserve">erateľný ukazovateľ </w:t>
      </w:r>
      <w:r w:rsidR="000B4C3F" w:rsidRPr="008A64C0">
        <w:rPr>
          <w:rFonts w:ascii="Arial" w:eastAsia="Times" w:hAnsi="Arial"/>
          <w:sz w:val="19"/>
          <w:szCs w:val="19"/>
          <w:lang w:val="sk-SK" w:eastAsia="x-none"/>
        </w:rPr>
        <w:t>p</w:t>
      </w:r>
      <w:r w:rsidR="004503DA" w:rsidRPr="008A64C0">
        <w:rPr>
          <w:rFonts w:ascii="Arial" w:eastAsia="Times" w:hAnsi="Arial"/>
          <w:sz w:val="19"/>
          <w:szCs w:val="19"/>
          <w:lang w:val="sk-SK" w:eastAsia="x-none"/>
        </w:rPr>
        <w:t xml:space="preserve">rojektu </w:t>
      </w:r>
      <w:r w:rsidRPr="008A64C0">
        <w:rPr>
          <w:rFonts w:ascii="Arial" w:eastAsia="Times" w:hAnsi="Arial"/>
          <w:sz w:val="19"/>
          <w:szCs w:val="19"/>
          <w:lang w:val="sk-SK" w:eastAsia="x-none"/>
        </w:rPr>
        <w:t xml:space="preserve">naplnil jeho hodnotu na 85% a súčasne vyčerpal COV na relevantnej hlavnej aktivite na  90%, poskytovateľ vypočíta sumu na zníženie výšky NFP alebo vrátenie úmernej časti takto: 100% COV za aktivitu po pripočítaní pomernej časti nepriamych výdavkov projektu = 1 000 000 z toho nenaplnenie ukazovateľov 15% (150 000) mínus reálne nedočerpanie rozpočtu 10% (100 000 EUR) = výsledná suma 5% (50 000 EUR). </w:t>
      </w:r>
    </w:p>
    <w:p w14:paraId="0FBDFA5E" w14:textId="77777777" w:rsidR="00F651CD" w:rsidRPr="008A64C0" w:rsidRDefault="00F651CD" w:rsidP="008A64C0">
      <w:pPr>
        <w:pStyle w:val="Default"/>
        <w:spacing w:line="276" w:lineRule="auto"/>
        <w:jc w:val="both"/>
        <w:rPr>
          <w:rFonts w:ascii="Arial" w:eastAsia="Times" w:hAnsi="Arial"/>
          <w:sz w:val="19"/>
          <w:szCs w:val="19"/>
          <w:lang w:val="sk-SK" w:eastAsia="x-none"/>
        </w:rPr>
      </w:pPr>
    </w:p>
    <w:p w14:paraId="063A9376" w14:textId="77777777" w:rsidR="00F651CD" w:rsidRPr="008A64C0" w:rsidRDefault="00F651CD" w:rsidP="008A64C0">
      <w:pPr>
        <w:pStyle w:val="Textkomentra"/>
        <w:spacing w:line="276" w:lineRule="auto"/>
        <w:jc w:val="both"/>
        <w:rPr>
          <w:rFonts w:eastAsia="Times"/>
          <w:color w:val="000000"/>
          <w:sz w:val="19"/>
          <w:szCs w:val="19"/>
          <w:lang w:val="sk-SK"/>
        </w:rPr>
      </w:pPr>
      <w:r w:rsidRPr="008A64C0">
        <w:rPr>
          <w:rFonts w:eastAsia="Times"/>
          <w:color w:val="000000"/>
          <w:sz w:val="19"/>
          <w:szCs w:val="19"/>
          <w:lang w:val="sk-SK"/>
        </w:rPr>
        <w:t xml:space="preserve">V prípade uplatnenia korekcie na projekt sa jej výška nezapočítava do percentuálneho reálneho čerpania rozpočtu pre výpočet sumy za nedosiahnutie hodnoty projektových merateľných ukazovateľov, ale znižuje východiskovú sumu pre percentuálny výpočet sankcie. </w:t>
      </w:r>
    </w:p>
    <w:p w14:paraId="1037C8E6" w14:textId="77777777" w:rsidR="00F651CD" w:rsidRPr="008A64C0" w:rsidRDefault="00F651CD" w:rsidP="008A64C0">
      <w:pPr>
        <w:pStyle w:val="Default"/>
        <w:spacing w:line="276" w:lineRule="auto"/>
        <w:jc w:val="both"/>
        <w:rPr>
          <w:rFonts w:ascii="Arial" w:eastAsia="Times" w:hAnsi="Arial"/>
          <w:sz w:val="19"/>
          <w:szCs w:val="19"/>
          <w:lang w:val="sk-SK" w:eastAsia="x-none"/>
        </w:rPr>
      </w:pPr>
    </w:p>
    <w:p w14:paraId="4722C76B"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Príklad: Prijímateľ súhrnne za </w:t>
      </w:r>
      <w:r w:rsidR="000B4C3F" w:rsidRPr="008A64C0">
        <w:rPr>
          <w:rFonts w:ascii="Arial" w:eastAsia="Times" w:hAnsi="Arial"/>
          <w:sz w:val="19"/>
          <w:szCs w:val="19"/>
          <w:lang w:val="sk-SK" w:eastAsia="x-none"/>
        </w:rPr>
        <w:t>m</w:t>
      </w:r>
      <w:r w:rsidRPr="008A64C0">
        <w:rPr>
          <w:rFonts w:ascii="Arial" w:eastAsia="Times" w:hAnsi="Arial"/>
          <w:sz w:val="19"/>
          <w:szCs w:val="19"/>
          <w:lang w:val="sk-SK" w:eastAsia="x-none"/>
        </w:rPr>
        <w:t xml:space="preserve">erateľné ukazovatele </w:t>
      </w:r>
      <w:r w:rsidR="000B4C3F" w:rsidRPr="008A64C0">
        <w:rPr>
          <w:rFonts w:ascii="Arial" w:eastAsia="Times" w:hAnsi="Arial"/>
          <w:sz w:val="19"/>
          <w:szCs w:val="19"/>
          <w:lang w:val="sk-SK" w:eastAsia="x-none"/>
        </w:rPr>
        <w:t>p</w:t>
      </w:r>
      <w:r w:rsidR="004503DA" w:rsidRPr="008A64C0">
        <w:rPr>
          <w:rFonts w:ascii="Arial" w:eastAsia="Times" w:hAnsi="Arial"/>
          <w:sz w:val="19"/>
          <w:szCs w:val="19"/>
          <w:lang w:val="sk-SK" w:eastAsia="x-none"/>
        </w:rPr>
        <w:t xml:space="preserve">rojektu </w:t>
      </w:r>
      <w:r w:rsidRPr="008A64C0">
        <w:rPr>
          <w:rFonts w:ascii="Arial" w:eastAsia="Times" w:hAnsi="Arial"/>
          <w:sz w:val="19"/>
          <w:szCs w:val="19"/>
          <w:lang w:val="sk-SK" w:eastAsia="x-none"/>
        </w:rPr>
        <w:t xml:space="preserve">naplnil ich hodnotu na 85% a súčasne vyčerpal NFP na 100% a  bola mu udelená korekcia vo výške 20%, poskytovateľ pri výpočte sumy úmerného  zníženia NFP alebo požadovanej na vrátenie z NFP, bude vychádzať z NFP zníženého o korekciu vo výške 20%. Pri NFP 100% = 1 000 000 EUR, korekcii 20% NFP = 200 000 EUR, dosiahnutej 85% cieľovej hodnote merateľných ukazovateľov </w:t>
      </w:r>
      <w:r w:rsidR="004503DA" w:rsidRPr="008A64C0">
        <w:rPr>
          <w:rFonts w:ascii="Arial" w:eastAsia="Times" w:hAnsi="Arial"/>
          <w:sz w:val="19"/>
          <w:szCs w:val="19"/>
          <w:lang w:val="sk-SK" w:eastAsia="x-none"/>
        </w:rPr>
        <w:t xml:space="preserve">projektu </w:t>
      </w:r>
      <w:r w:rsidRPr="008A64C0">
        <w:rPr>
          <w:rFonts w:ascii="Arial" w:eastAsia="Times" w:hAnsi="Arial"/>
          <w:sz w:val="19"/>
          <w:szCs w:val="19"/>
          <w:lang w:val="sk-SK" w:eastAsia="x-none"/>
        </w:rPr>
        <w:t>sa suma vypočíta takto:</w:t>
      </w:r>
    </w:p>
    <w:p w14:paraId="1C491FA0" w14:textId="77777777" w:rsidR="00F651CD" w:rsidRPr="008A64C0" w:rsidRDefault="00F651CD" w:rsidP="00F651CD">
      <w:pPr>
        <w:pStyle w:val="Default"/>
        <w:jc w:val="both"/>
        <w:rPr>
          <w:rFonts w:ascii="Arial" w:eastAsia="Times" w:hAnsi="Arial"/>
          <w:sz w:val="19"/>
          <w:szCs w:val="19"/>
          <w:lang w:val="sk-SK" w:eastAsia="x-none"/>
        </w:rPr>
      </w:pPr>
      <w:r w:rsidRPr="008A64C0">
        <w:rPr>
          <w:rFonts w:ascii="Arial" w:eastAsia="Times" w:hAnsi="Arial"/>
          <w:sz w:val="19"/>
          <w:szCs w:val="19"/>
          <w:lang w:val="sk-SK" w:eastAsia="x-none"/>
        </w:rPr>
        <w:t>1 000 000 - 200 000 = 800 000, 15% z 800 000 = 120 000 (EUR).</w:t>
      </w:r>
    </w:p>
    <w:p w14:paraId="3C4F091A" w14:textId="77777777" w:rsidR="00F651CD" w:rsidRPr="008A64C0" w:rsidRDefault="00F651CD" w:rsidP="00F651CD">
      <w:pPr>
        <w:pStyle w:val="Default"/>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 </w:t>
      </w:r>
    </w:p>
    <w:p w14:paraId="3F1D0B54"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63712E">
        <w:rPr>
          <w:rFonts w:ascii="Arial" w:eastAsia="Times" w:hAnsi="Arial"/>
          <w:b/>
          <w:sz w:val="19"/>
          <w:szCs w:val="19"/>
          <w:lang w:val="sk-SK" w:eastAsia="x-none"/>
        </w:rPr>
        <w:t>Nedosiahnutie plánovaných cieľových hodnôt bez dosahu na NFP</w:t>
      </w:r>
    </w:p>
    <w:p w14:paraId="58486A09"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V prípade, že budú hodnoty za jednotlivé aktivity alebo za súhrnne cieľové hodnoty všetkých ukazovateľov</w:t>
      </w:r>
      <w:r w:rsidRPr="008A64C0" w:rsidDel="000F7236">
        <w:rPr>
          <w:rFonts w:ascii="Arial" w:eastAsia="Times" w:hAnsi="Arial"/>
          <w:sz w:val="19"/>
          <w:szCs w:val="19"/>
          <w:lang w:val="sk-SK" w:eastAsia="x-none"/>
        </w:rPr>
        <w:t xml:space="preserve"> </w:t>
      </w:r>
      <w:r w:rsidRPr="008A64C0">
        <w:rPr>
          <w:rFonts w:ascii="Arial" w:eastAsia="Times" w:hAnsi="Arial"/>
          <w:sz w:val="19"/>
          <w:szCs w:val="19"/>
          <w:lang w:val="sk-SK" w:eastAsia="x-none"/>
        </w:rPr>
        <w:t>naplnené minimálne na 90 % a viac, poskytovateľ si nebude uplatňovať</w:t>
      </w:r>
      <w:r w:rsidRPr="008A64C0" w:rsidDel="004952A7">
        <w:rPr>
          <w:rFonts w:ascii="Arial" w:eastAsia="Times" w:hAnsi="Arial"/>
          <w:sz w:val="19"/>
          <w:szCs w:val="19"/>
          <w:lang w:val="sk-SK" w:eastAsia="x-none"/>
        </w:rPr>
        <w:t xml:space="preserve"> </w:t>
      </w:r>
      <w:r w:rsidRPr="008A64C0">
        <w:rPr>
          <w:rFonts w:ascii="Arial" w:eastAsia="Times" w:hAnsi="Arial"/>
          <w:sz w:val="19"/>
          <w:szCs w:val="19"/>
          <w:lang w:val="sk-SK" w:eastAsia="x-none"/>
        </w:rPr>
        <w:t>právo znížiť výšku poskytovaného NFP/ vrátiť časť NFP úmerne k zníženiu hodnoty Merateľného ukazovateľa Projektu v zmysle čl. 10 ods. 1 písm. j) VZP resp. čl. 16 ods. 1 písm. j) VP.</w:t>
      </w:r>
    </w:p>
    <w:p w14:paraId="6D18B0E9"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 </w:t>
      </w:r>
    </w:p>
    <w:p w14:paraId="6747CC15"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V prípade, ak percentuálne reálne čerpanie rozpočtu bude rovné alebo nižšie ako dosiahnuté cieľové hodnoty ukazovateľa/ukazovateľov, poskytovateľ napriek nedosiahnutiu aspoň 90% hodnoty, nebude znižovať výšku NFP, resp. nebude požadovať vrátenie úmernej časti NFP v prípade, že prijímateľ primerane k dosiahnutej hodnote reálne čerpal rozpočet. RO pre OP EVS v tomto prípade uplatní pravidlo o zohľadnení reálneho čerpania pri nedosiahnutí plánovaných cieľových hodnôt.</w:t>
      </w:r>
    </w:p>
    <w:p w14:paraId="486D4221" w14:textId="77777777" w:rsidR="00F651CD" w:rsidRPr="008A64C0" w:rsidRDefault="00F651CD" w:rsidP="008A64C0">
      <w:pPr>
        <w:pStyle w:val="Default"/>
        <w:spacing w:line="276" w:lineRule="auto"/>
        <w:jc w:val="both"/>
        <w:rPr>
          <w:rFonts w:ascii="Arial" w:eastAsia="Times" w:hAnsi="Arial"/>
          <w:sz w:val="19"/>
          <w:szCs w:val="19"/>
          <w:lang w:val="sk-SK" w:eastAsia="x-none"/>
        </w:rPr>
      </w:pPr>
    </w:p>
    <w:p w14:paraId="228ED989"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Príklad: Prijímateľ súhrnne za všetky merateľné ukazovatele </w:t>
      </w:r>
      <w:r w:rsidR="004503DA" w:rsidRPr="008A64C0">
        <w:rPr>
          <w:rFonts w:ascii="Arial" w:eastAsia="Times" w:hAnsi="Arial"/>
          <w:sz w:val="19"/>
          <w:szCs w:val="19"/>
          <w:lang w:val="sk-SK" w:eastAsia="x-none"/>
        </w:rPr>
        <w:t xml:space="preserve">projektu </w:t>
      </w:r>
      <w:r w:rsidRPr="008A64C0">
        <w:rPr>
          <w:rFonts w:ascii="Arial" w:eastAsia="Times" w:hAnsi="Arial"/>
          <w:sz w:val="19"/>
          <w:szCs w:val="19"/>
          <w:lang w:val="sk-SK" w:eastAsia="x-none"/>
        </w:rPr>
        <w:t>naplnil ich hodnotu na 85% a súčasne vyčerpal NFP na 82%, poskytovateľ nezníži výšku NFP alebo nebude požadovať vrátenie úmernej časti, pretože žiadateľ sám vyčerpal NFP úmerne dosiahnutej % hodnote ukazovateľov v zmysle odseku vyššie.</w:t>
      </w:r>
    </w:p>
    <w:p w14:paraId="5D3C25AC" w14:textId="77777777" w:rsidR="00BD3255" w:rsidRDefault="00BD3255" w:rsidP="00F651CD">
      <w:pPr>
        <w:pStyle w:val="Default"/>
        <w:jc w:val="both"/>
        <w:rPr>
          <w:rFonts w:ascii="Arial" w:hAnsi="Arial"/>
          <w:color w:val="auto"/>
          <w:sz w:val="19"/>
          <w:lang w:val="sk-SK"/>
        </w:rPr>
      </w:pPr>
    </w:p>
    <w:p w14:paraId="677E2D92" w14:textId="77777777" w:rsidR="007223B7" w:rsidRPr="0073389C" w:rsidRDefault="007223B7" w:rsidP="007223B7">
      <w:pPr>
        <w:pStyle w:val="Nadpis2"/>
        <w:rPr>
          <w:lang w:val="sk-SK"/>
        </w:rPr>
      </w:pPr>
      <w:bookmarkStart w:id="85" w:name="_Toc440372864"/>
      <w:bookmarkStart w:id="86" w:name="_Toc94683053"/>
      <w:r w:rsidRPr="0073389C">
        <w:rPr>
          <w:lang w:val="sk-SK"/>
        </w:rPr>
        <w:t>Zmena zmluv</w:t>
      </w:r>
      <w:r w:rsidR="002A19B4" w:rsidRPr="0073389C">
        <w:rPr>
          <w:lang w:val="sk-SK"/>
        </w:rPr>
        <w:t>y o</w:t>
      </w:r>
      <w:r w:rsidR="00B3113C" w:rsidRPr="0073389C">
        <w:rPr>
          <w:lang w:val="sk-SK"/>
        </w:rPr>
        <w:t> </w:t>
      </w:r>
      <w:r w:rsidR="002A19B4" w:rsidRPr="0073389C">
        <w:rPr>
          <w:lang w:val="sk-SK"/>
        </w:rPr>
        <w:t>NFP</w:t>
      </w:r>
      <w:bookmarkEnd w:id="85"/>
      <w:bookmarkEnd w:id="86"/>
    </w:p>
    <w:p w14:paraId="6EA71E11" w14:textId="77777777" w:rsidR="00563905" w:rsidRPr="0073389C" w:rsidRDefault="00563905" w:rsidP="009B5B97">
      <w:pPr>
        <w:spacing w:before="120" w:after="120" w:line="288" w:lineRule="auto"/>
        <w:jc w:val="both"/>
      </w:pPr>
    </w:p>
    <w:p w14:paraId="1C395ED3" w14:textId="77777777" w:rsidR="00AE5A8F" w:rsidRPr="0073389C" w:rsidRDefault="00023A70" w:rsidP="009B5B97">
      <w:pPr>
        <w:pStyle w:val="Nadpis3"/>
        <w:spacing w:line="288" w:lineRule="auto"/>
        <w:ind w:left="567" w:firstLine="0"/>
        <w:rPr>
          <w:lang w:val="sk-SK"/>
        </w:rPr>
      </w:pPr>
      <w:bookmarkStart w:id="87" w:name="_Toc440372865"/>
      <w:bookmarkStart w:id="88" w:name="_Toc94683054"/>
      <w:r w:rsidRPr="0073389C">
        <w:rPr>
          <w:lang w:val="sk-SK"/>
        </w:rPr>
        <w:t>Charakter zmien a spôsob posudzovania zmien</w:t>
      </w:r>
      <w:bookmarkEnd w:id="87"/>
      <w:bookmarkEnd w:id="88"/>
    </w:p>
    <w:p w14:paraId="5FF786D0" w14:textId="77777777" w:rsidR="0097608B" w:rsidRDefault="0097608B" w:rsidP="009B5B97">
      <w:pPr>
        <w:spacing w:before="120" w:after="120" w:line="288" w:lineRule="auto"/>
        <w:jc w:val="both"/>
      </w:pPr>
      <w:r w:rsidRPr="0073389C">
        <w:t>Zmenou projektu, resp. zmenou zmluvných podmienok sa rozumie zmena práv, povinností a iných skutočností definovaných zmluvou</w:t>
      </w:r>
      <w:r w:rsidR="00DE1D24">
        <w:t xml:space="preserve"> o NFP</w:t>
      </w:r>
      <w:r w:rsidRPr="0073389C">
        <w:t>/rozhodnutím o poskytnutí NFP. Cieľom zmenového konania je odborne, objektívne a so zabezpečením dodržania zásady rovnakého prístupu, nediskriminácie a transparentnosti, posúdiť potrebu a vhodnosť zmeny projektu, celkový dopad zmeny v kontexte podmienok stanovených v</w:t>
      </w:r>
      <w:r w:rsidR="00DE1D24">
        <w:t> </w:t>
      </w:r>
      <w:r w:rsidRPr="0073389C">
        <w:t>zmluve</w:t>
      </w:r>
      <w:r w:rsidR="00DE1D24">
        <w:t xml:space="preserve"> o NFP</w:t>
      </w:r>
      <w:r w:rsidRPr="0073389C">
        <w:t>/rozhodnutí a</w:t>
      </w:r>
      <w:r w:rsidR="00BC4CF7">
        <w:t> </w:t>
      </w:r>
      <w:r w:rsidR="00D76DD9">
        <w:t>v</w:t>
      </w:r>
      <w:r w:rsidRPr="0073389C">
        <w:t>ýzve</w:t>
      </w:r>
      <w:r w:rsidR="00BC4CF7">
        <w:t>/vyzvaní</w:t>
      </w:r>
      <w:r w:rsidRPr="0073389C">
        <w:t xml:space="preserve"> na predkladanie žiadostí o NFP, ako aj ďalšie aspekty v zmysle SR EŠIF, SFR, a v prípade relevantnosti vykonať zmenu projektu.</w:t>
      </w:r>
    </w:p>
    <w:p w14:paraId="35FBC250" w14:textId="77777777" w:rsidR="00DF609C" w:rsidRDefault="00DE1D24" w:rsidP="009B5B97">
      <w:pPr>
        <w:spacing w:before="120" w:after="120" w:line="288" w:lineRule="auto"/>
        <w:jc w:val="both"/>
      </w:pPr>
      <w:r>
        <w:t>Nižšie sú stručne uvedené jednotlivé druhy zmien v závislosti od ich charakteru, pričom</w:t>
      </w:r>
      <w:r w:rsidRPr="00DE1D24">
        <w:t xml:space="preserve"> </w:t>
      </w:r>
      <w:r>
        <w:t>d</w:t>
      </w:r>
      <w:r w:rsidRPr="00DE1D24">
        <w:t>etailnejšie sú jednotlivé druhy zmien popísané v článku 6 zmluvy o NFP, resp. v</w:t>
      </w:r>
      <w:r>
        <w:t> čl. 6 VP.</w:t>
      </w:r>
      <w:r w:rsidDel="00DE1D24">
        <w:t xml:space="preserve"> </w:t>
      </w:r>
    </w:p>
    <w:p w14:paraId="165A4E5B" w14:textId="77777777" w:rsidR="00DF609C" w:rsidRPr="0073389C" w:rsidRDefault="00DF609C" w:rsidP="009B5B97">
      <w:pPr>
        <w:spacing w:before="120" w:after="120" w:line="288" w:lineRule="auto"/>
        <w:jc w:val="both"/>
      </w:pPr>
    </w:p>
    <w:p w14:paraId="217CC3FD" w14:textId="77777777" w:rsidR="0097608B" w:rsidRPr="0073389C" w:rsidRDefault="00442FDB" w:rsidP="009B5B97">
      <w:pPr>
        <w:tabs>
          <w:tab w:val="left" w:pos="0"/>
        </w:tabs>
        <w:autoSpaceDE w:val="0"/>
        <w:autoSpaceDN w:val="0"/>
        <w:adjustRightInd w:val="0"/>
        <w:spacing w:before="120" w:after="120" w:line="288" w:lineRule="auto"/>
        <w:jc w:val="both"/>
        <w:rPr>
          <w:b/>
        </w:rPr>
      </w:pPr>
      <w:r w:rsidRPr="0073389C">
        <w:rPr>
          <w:b/>
        </w:rPr>
        <w:t>Charakter zmien</w:t>
      </w:r>
      <w:r w:rsidR="005309BA">
        <w:rPr>
          <w:b/>
        </w:rPr>
        <w:t>:</w:t>
      </w:r>
    </w:p>
    <w:p w14:paraId="4A778CF6" w14:textId="77777777" w:rsidR="00993A6C" w:rsidRPr="0073389C" w:rsidRDefault="00267952"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sidRPr="0073389C">
        <w:rPr>
          <w:b/>
        </w:rPr>
        <w:t>Zmena z dôvodu aktualizácie</w:t>
      </w:r>
      <w:r w:rsidRPr="0073389C">
        <w:t xml:space="preserve"> a zosúladenia s platným znením všeobecného nariadenia, </w:t>
      </w:r>
      <w:r w:rsidR="00E55ACE" w:rsidRPr="0073389C">
        <w:t>i</w:t>
      </w:r>
      <w:r w:rsidRPr="0073389C">
        <w:t xml:space="preserve">mplementačných nariadení, </w:t>
      </w:r>
      <w:r w:rsidR="00E55ACE" w:rsidRPr="0073389C">
        <w:t>n</w:t>
      </w:r>
      <w:r w:rsidRPr="0073389C">
        <w:t xml:space="preserve">ariadení pre jednotlivý EŠIF, právnych predpisov SR a právnych aktov EÚ, </w:t>
      </w:r>
      <w:r w:rsidR="00E55ACE" w:rsidRPr="0073389C">
        <w:t>s</w:t>
      </w:r>
      <w:r w:rsidRPr="0073389C">
        <w:t xml:space="preserve">ystému riadenia EŠIF a </w:t>
      </w:r>
      <w:r w:rsidR="00E55ACE" w:rsidRPr="0073389C">
        <w:t>s</w:t>
      </w:r>
      <w:r w:rsidRPr="0073389C">
        <w:t>ystému finančného riadenia.</w:t>
      </w:r>
    </w:p>
    <w:p w14:paraId="6767A137" w14:textId="77777777" w:rsidR="00993A6C" w:rsidRPr="0073389C" w:rsidRDefault="00267952"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sidRPr="0073389C">
        <w:rPr>
          <w:b/>
        </w:rPr>
        <w:t>Formálna zmena</w:t>
      </w:r>
      <w:r w:rsidRPr="0073389C">
        <w:t xml:space="preserve"> spočívajúca v údajoch týkajúcich sa </w:t>
      </w:r>
      <w:r w:rsidR="00E55ACE" w:rsidRPr="0073389C">
        <w:t>z</w:t>
      </w:r>
      <w:r w:rsidRPr="0073389C">
        <w:t>mluvných strán</w:t>
      </w:r>
      <w:r w:rsidR="002C2805">
        <w:t>/strán</w:t>
      </w:r>
      <w:r w:rsidRPr="0073389C">
        <w:t xml:space="preserve"> (obchodné meno/názov, sídlo, štatutárny </w:t>
      </w:r>
      <w:r w:rsidR="002C2805">
        <w:t>orgán</w:t>
      </w:r>
      <w:r w:rsidRPr="0073389C">
        <w:t xml:space="preserve">, zmena v kontaktných údajoch, zmena čísla účtu určeného na úhradu NFP alebo iná zmena, ktorá má vo vzťahu k </w:t>
      </w:r>
      <w:r w:rsidR="00E55ACE" w:rsidRPr="0073389C">
        <w:t>z</w:t>
      </w:r>
      <w:r w:rsidRPr="0073389C">
        <w:t>mluve o</w:t>
      </w:r>
      <w:r w:rsidR="00C750F1">
        <w:t> </w:t>
      </w:r>
      <w:r w:rsidRPr="0073389C">
        <w:t>NFP</w:t>
      </w:r>
      <w:r w:rsidR="00C750F1">
        <w:t>/rozhodnutí o schválení ŽoNFP</w:t>
      </w:r>
      <w:r w:rsidRPr="0073389C">
        <w:t xml:space="preserve"> iba deklaratórny účinok) alebo zmena v subjekte </w:t>
      </w:r>
      <w:r w:rsidR="00E55ACE" w:rsidRPr="0073389C">
        <w:t>p</w:t>
      </w:r>
      <w:r w:rsidRPr="0073389C">
        <w:t>oskytovateľa, ku ktorej dôjde na základe všeobecne záväzného právneho predpisu</w:t>
      </w:r>
      <w:r w:rsidR="00C750F1">
        <w:t>.</w:t>
      </w:r>
    </w:p>
    <w:p w14:paraId="0DA0B1BF" w14:textId="77777777" w:rsidR="00993A6C" w:rsidRPr="0073389C" w:rsidRDefault="00C750F1"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t>za</w:t>
      </w:r>
      <w:r w:rsidR="00267952" w:rsidRPr="0073389C">
        <w:t xml:space="preserve"> </w:t>
      </w:r>
      <w:r w:rsidR="00267952" w:rsidRPr="0073389C">
        <w:rPr>
          <w:b/>
        </w:rPr>
        <w:t xml:space="preserve">menej </w:t>
      </w:r>
      <w:r w:rsidRPr="0073389C">
        <w:rPr>
          <w:b/>
        </w:rPr>
        <w:t>významn</w:t>
      </w:r>
      <w:r>
        <w:rPr>
          <w:b/>
        </w:rPr>
        <w:t>ú</w:t>
      </w:r>
      <w:r w:rsidRPr="0073389C">
        <w:rPr>
          <w:b/>
        </w:rPr>
        <w:t xml:space="preserve"> zm</w:t>
      </w:r>
      <w:r>
        <w:rPr>
          <w:b/>
        </w:rPr>
        <w:t>enu</w:t>
      </w:r>
      <w:r w:rsidRPr="0073389C">
        <w:t xml:space="preserve"> </w:t>
      </w:r>
      <w:r>
        <w:t> sa považuje najmä</w:t>
      </w:r>
      <w:r w:rsidR="00267952" w:rsidRPr="0073389C">
        <w:t>:</w:t>
      </w:r>
    </w:p>
    <w:p w14:paraId="68CF9C0A" w14:textId="77777777" w:rsidR="00267952" w:rsidRPr="00C750F1" w:rsidRDefault="00267952" w:rsidP="00C750F1">
      <w:pPr>
        <w:pStyle w:val="Bulletslevel2"/>
        <w:spacing w:after="120" w:line="288" w:lineRule="auto"/>
        <w:ind w:left="851" w:hanging="284"/>
        <w:jc w:val="both"/>
        <w:rPr>
          <w:szCs w:val="19"/>
          <w:lang w:val="sk-SK"/>
        </w:rPr>
      </w:pPr>
      <w:r w:rsidRPr="00C750F1">
        <w:rPr>
          <w:szCs w:val="19"/>
          <w:lang w:val="sk-SK"/>
        </w:rPr>
        <w:t xml:space="preserve">omeškanie </w:t>
      </w:r>
      <w:r w:rsidR="00E55ACE" w:rsidRPr="00C750F1">
        <w:rPr>
          <w:szCs w:val="19"/>
          <w:lang w:val="sk-SK"/>
        </w:rPr>
        <w:t>p</w:t>
      </w:r>
      <w:r w:rsidRPr="00C750F1">
        <w:rPr>
          <w:szCs w:val="19"/>
          <w:lang w:val="sk-SK"/>
        </w:rPr>
        <w:t xml:space="preserve">rijímateľa so </w:t>
      </w:r>
      <w:r w:rsidR="00E55ACE" w:rsidRPr="00C750F1">
        <w:rPr>
          <w:szCs w:val="19"/>
          <w:lang w:val="sk-SK"/>
        </w:rPr>
        <w:t>z</w:t>
      </w:r>
      <w:r w:rsidRPr="00C750F1">
        <w:rPr>
          <w:szCs w:val="19"/>
          <w:lang w:val="sk-SK"/>
        </w:rPr>
        <w:t xml:space="preserve">ačatím realizácie </w:t>
      </w:r>
      <w:r w:rsidR="00C750F1" w:rsidRPr="00C750F1">
        <w:rPr>
          <w:szCs w:val="19"/>
          <w:lang w:val="sk-SK"/>
        </w:rPr>
        <w:t xml:space="preserve">každej z </w:t>
      </w:r>
      <w:r w:rsidRPr="00C750F1">
        <w:rPr>
          <w:szCs w:val="19"/>
          <w:lang w:val="sk-SK"/>
        </w:rPr>
        <w:t xml:space="preserve">hlavných aktivít </w:t>
      </w:r>
      <w:r w:rsidR="00E55ACE" w:rsidRPr="00C750F1">
        <w:rPr>
          <w:szCs w:val="19"/>
          <w:lang w:val="sk-SK"/>
        </w:rPr>
        <w:t>p</w:t>
      </w:r>
      <w:r w:rsidRPr="00C750F1">
        <w:rPr>
          <w:szCs w:val="19"/>
          <w:lang w:val="sk-SK"/>
        </w:rPr>
        <w:t xml:space="preserve">rojektu </w:t>
      </w:r>
      <w:r w:rsidR="00C750F1" w:rsidRPr="00C750F1">
        <w:rPr>
          <w:szCs w:val="19"/>
          <w:lang w:val="sk-SK"/>
        </w:rPr>
        <w:t xml:space="preserve">v rámci realizácie hlavných aktivít projektu </w:t>
      </w:r>
      <w:r w:rsidRPr="00C750F1">
        <w:rPr>
          <w:szCs w:val="19"/>
          <w:lang w:val="sk-SK"/>
        </w:rPr>
        <w:t xml:space="preserve">o </w:t>
      </w:r>
      <w:r w:rsidR="00C750F1" w:rsidRPr="00C750F1">
        <w:rPr>
          <w:szCs w:val="19"/>
          <w:lang w:val="sk-SK"/>
        </w:rPr>
        <w:t>m</w:t>
      </w:r>
      <w:r w:rsidR="00C750F1">
        <w:rPr>
          <w:szCs w:val="19"/>
          <w:lang w:val="sk-SK"/>
        </w:rPr>
        <w:t>aximá</w:t>
      </w:r>
      <w:r w:rsidR="00C750F1" w:rsidRPr="00C750F1">
        <w:rPr>
          <w:szCs w:val="19"/>
          <w:lang w:val="sk-SK"/>
        </w:rPr>
        <w:t>lne</w:t>
      </w:r>
      <w:r w:rsidRPr="00C750F1">
        <w:rPr>
          <w:szCs w:val="19"/>
          <w:lang w:val="sk-SK"/>
        </w:rPr>
        <w:t xml:space="preserve"> 3 mesiace od termínu uvedeného v </w:t>
      </w:r>
      <w:r w:rsidR="00E55ACE" w:rsidRPr="00C750F1">
        <w:rPr>
          <w:szCs w:val="19"/>
          <w:lang w:val="sk-SK"/>
        </w:rPr>
        <w:t>p</w:t>
      </w:r>
      <w:r w:rsidRPr="00C750F1">
        <w:rPr>
          <w:szCs w:val="19"/>
          <w:lang w:val="sk-SK"/>
        </w:rPr>
        <w:t xml:space="preserve">rílohe č. 2 </w:t>
      </w:r>
      <w:r w:rsidR="00E55ACE" w:rsidRPr="00C750F1">
        <w:rPr>
          <w:szCs w:val="19"/>
          <w:lang w:val="sk-SK"/>
        </w:rPr>
        <w:t>z</w:t>
      </w:r>
      <w:r w:rsidRPr="00C750F1">
        <w:rPr>
          <w:szCs w:val="19"/>
          <w:lang w:val="sk-SK"/>
        </w:rPr>
        <w:t>mluvy o</w:t>
      </w:r>
      <w:r w:rsidR="00C750F1">
        <w:rPr>
          <w:szCs w:val="19"/>
          <w:lang w:val="sk-SK"/>
        </w:rPr>
        <w:t> </w:t>
      </w:r>
      <w:r w:rsidRPr="00C750F1">
        <w:rPr>
          <w:szCs w:val="19"/>
          <w:lang w:val="sk-SK"/>
        </w:rPr>
        <w:t>NFP</w:t>
      </w:r>
      <w:r w:rsidR="00C750F1">
        <w:rPr>
          <w:szCs w:val="19"/>
          <w:lang w:val="sk-SK"/>
        </w:rPr>
        <w:t>/</w:t>
      </w:r>
      <w:r w:rsidR="00C750F1" w:rsidRPr="00C750F1">
        <w:rPr>
          <w:lang w:val="sk-SK"/>
        </w:rPr>
        <w:t>rozhodnutia o schválení ŽoNFP</w:t>
      </w:r>
      <w:r w:rsidR="00526B00" w:rsidRPr="00C750F1">
        <w:rPr>
          <w:szCs w:val="19"/>
          <w:lang w:val="sk-SK"/>
        </w:rPr>
        <w:t>;</w:t>
      </w:r>
      <w:r w:rsidRPr="00C750F1">
        <w:rPr>
          <w:szCs w:val="19"/>
          <w:lang w:val="sk-SK"/>
        </w:rPr>
        <w:t xml:space="preserve"> </w:t>
      </w:r>
    </w:p>
    <w:p w14:paraId="7FA2198D" w14:textId="77777777" w:rsidR="00C750F1" w:rsidRPr="00C750F1" w:rsidRDefault="00267952" w:rsidP="006A2332">
      <w:pPr>
        <w:pStyle w:val="Bulletslevel2"/>
        <w:spacing w:after="120" w:line="288" w:lineRule="auto"/>
        <w:ind w:left="851" w:hanging="284"/>
        <w:jc w:val="both"/>
        <w:rPr>
          <w:szCs w:val="19"/>
          <w:lang w:val="sk-SK"/>
        </w:rPr>
      </w:pPr>
      <w:r w:rsidRPr="00C750F1">
        <w:rPr>
          <w:szCs w:val="19"/>
          <w:lang w:val="sk-SK"/>
        </w:rPr>
        <w:t xml:space="preserve">zmena projektovej alebo inej podkladovej dokumentácie vo vzťahu k </w:t>
      </w:r>
      <w:r w:rsidR="00E55ACE" w:rsidRPr="00C750F1">
        <w:rPr>
          <w:szCs w:val="19"/>
          <w:lang w:val="sk-SK"/>
        </w:rPr>
        <w:t>p</w:t>
      </w:r>
      <w:r w:rsidRPr="00C750F1">
        <w:rPr>
          <w:szCs w:val="19"/>
          <w:lang w:val="sk-SK"/>
        </w:rPr>
        <w:t xml:space="preserve">rojektu, ktorá nemá vplyv na </w:t>
      </w:r>
      <w:r w:rsidR="00FA0151" w:rsidRPr="00FA0151">
        <w:rPr>
          <w:rFonts w:cs="Arial"/>
          <w:szCs w:val="19"/>
          <w:lang w:val="sk-SK"/>
        </w:rPr>
        <w:t>znenie ustanovení Zmluvy o poskytnutí NFP</w:t>
      </w:r>
      <w:r w:rsidR="00FA0151">
        <w:rPr>
          <w:rFonts w:cs="Arial"/>
          <w:szCs w:val="19"/>
        </w:rPr>
        <w:t>,</w:t>
      </w:r>
      <w:r w:rsidR="00FA0151" w:rsidRPr="00C750F1">
        <w:rPr>
          <w:szCs w:val="19"/>
          <w:lang w:val="sk-SK"/>
        </w:rPr>
        <w:t xml:space="preserve"> </w:t>
      </w:r>
      <w:r w:rsidRPr="00C750F1">
        <w:rPr>
          <w:szCs w:val="19"/>
          <w:lang w:val="sk-SK"/>
        </w:rPr>
        <w:t xml:space="preserve">rozpočet </w:t>
      </w:r>
      <w:r w:rsidR="00E55ACE" w:rsidRPr="00C750F1">
        <w:rPr>
          <w:szCs w:val="19"/>
          <w:lang w:val="sk-SK"/>
        </w:rPr>
        <w:t>p</w:t>
      </w:r>
      <w:r w:rsidRPr="00C750F1">
        <w:rPr>
          <w:szCs w:val="19"/>
          <w:lang w:val="sk-SK"/>
        </w:rPr>
        <w:t xml:space="preserve">rojektu, hodnotu </w:t>
      </w:r>
      <w:r w:rsidR="00E55ACE" w:rsidRPr="00C750F1">
        <w:rPr>
          <w:szCs w:val="19"/>
          <w:lang w:val="sk-SK"/>
        </w:rPr>
        <w:t>m</w:t>
      </w:r>
      <w:r w:rsidRPr="00C750F1">
        <w:rPr>
          <w:szCs w:val="19"/>
          <w:lang w:val="sk-SK"/>
        </w:rPr>
        <w:t>erateľných ukazovateľov ani dodržanie podmienok poskytnutia príspevku (napríklad zmena</w:t>
      </w:r>
      <w:r w:rsidR="003E39CA">
        <w:rPr>
          <w:szCs w:val="19"/>
          <w:lang w:val="sk-SK"/>
        </w:rPr>
        <w:t xml:space="preserve"> personálnej matice,</w:t>
      </w:r>
      <w:r w:rsidRPr="00C750F1">
        <w:rPr>
          <w:szCs w:val="19"/>
          <w:lang w:val="sk-SK"/>
        </w:rPr>
        <w:t xml:space="preserve"> , , zmena štúdií)</w:t>
      </w:r>
      <w:r w:rsidR="00C750F1" w:rsidRPr="00C750F1">
        <w:rPr>
          <w:szCs w:val="19"/>
          <w:lang w:val="sk-SK"/>
        </w:rPr>
        <w:t>;</w:t>
      </w:r>
    </w:p>
    <w:p w14:paraId="08BB21F9" w14:textId="77777777" w:rsidR="008F0217" w:rsidRDefault="00C750F1" w:rsidP="007F2AB0">
      <w:pPr>
        <w:pStyle w:val="Odsekzoznamu"/>
        <w:numPr>
          <w:ilvl w:val="0"/>
          <w:numId w:val="95"/>
        </w:numPr>
        <w:tabs>
          <w:tab w:val="left" w:pos="0"/>
        </w:tabs>
        <w:autoSpaceDE w:val="0"/>
        <w:autoSpaceDN w:val="0"/>
        <w:adjustRightInd w:val="0"/>
        <w:spacing w:before="120" w:after="120" w:line="288" w:lineRule="auto"/>
        <w:ind w:left="851" w:hanging="284"/>
        <w:contextualSpacing w:val="0"/>
        <w:jc w:val="both"/>
      </w:pPr>
      <w:r w:rsidRPr="00C750F1">
        <w:rPr>
          <w:lang w:eastAsia="cs-CZ"/>
        </w:rPr>
        <w:t>iná zmena, ktorá je v</w:t>
      </w:r>
      <w:r>
        <w:rPr>
          <w:lang w:eastAsia="cs-CZ"/>
        </w:rPr>
        <w:t> zmluve o NFP/rozhodnutí o schválení ŽoNFP</w:t>
      </w:r>
      <w:r w:rsidRPr="00C750F1">
        <w:rPr>
          <w:lang w:eastAsia="cs-CZ"/>
        </w:rPr>
        <w:t xml:space="preserve"> alebo v Právnych dokumentoch</w:t>
      </w:r>
      <w:r w:rsidR="008F0217">
        <w:rPr>
          <w:lang w:eastAsia="cs-CZ"/>
        </w:rPr>
        <w:t xml:space="preserve"> </w:t>
      </w:r>
      <w:r w:rsidRPr="00C750F1">
        <w:rPr>
          <w:lang w:eastAsia="cs-CZ"/>
        </w:rPr>
        <w:t xml:space="preserve">označená ako menej významná zmena. </w:t>
      </w:r>
    </w:p>
    <w:p w14:paraId="0E1308BB" w14:textId="77777777" w:rsidR="00993A6C" w:rsidRPr="0073389C" w:rsidRDefault="002317C7"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Pr>
          <w:b/>
        </w:rPr>
        <w:t>v</w:t>
      </w:r>
      <w:r w:rsidR="00E55ACE" w:rsidRPr="002317C7">
        <w:rPr>
          <w:b/>
        </w:rPr>
        <w:t>ý</w:t>
      </w:r>
      <w:r w:rsidR="00C03150" w:rsidRPr="002317C7">
        <w:rPr>
          <w:b/>
        </w:rPr>
        <w:t>znamnejši</w:t>
      </w:r>
      <w:r>
        <w:rPr>
          <w:b/>
        </w:rPr>
        <w:t>a</w:t>
      </w:r>
      <w:r w:rsidR="00C03150" w:rsidRPr="002317C7">
        <w:rPr>
          <w:b/>
        </w:rPr>
        <w:t xml:space="preserve"> </w:t>
      </w:r>
      <w:r w:rsidRPr="002317C7">
        <w:rPr>
          <w:b/>
        </w:rPr>
        <w:t>zmen</w:t>
      </w:r>
      <w:r>
        <w:rPr>
          <w:b/>
        </w:rPr>
        <w:t>a</w:t>
      </w:r>
      <w:r w:rsidRPr="0073389C">
        <w:t xml:space="preserve"> </w:t>
      </w:r>
      <w:r w:rsidR="008F0217" w:rsidRPr="00AB2DF3">
        <w:rPr>
          <w:lang w:eastAsia="cs-CZ"/>
        </w:rPr>
        <w:t xml:space="preserve">je </w:t>
      </w:r>
      <w:r w:rsidR="00F651CD">
        <w:rPr>
          <w:lang w:eastAsia="cs-CZ"/>
        </w:rPr>
        <w:t xml:space="preserve"> zmena</w:t>
      </w:r>
      <w:r w:rsidR="008F0217" w:rsidRPr="00AB2DF3">
        <w:rPr>
          <w:lang w:eastAsia="cs-CZ"/>
        </w:rPr>
        <w:t>, pre ktorú výslovne zo Zmluvy o poskytnutí NFP alebo z Právnych dokumentov vydaných Poskytovateľom nevyplýva iný režim zmien</w:t>
      </w:r>
      <w:r w:rsidR="008F0217">
        <w:rPr>
          <w:sz w:val="22"/>
          <w:szCs w:val="22"/>
        </w:rPr>
        <w:t>,</w:t>
      </w:r>
      <w:r w:rsidR="008F0217">
        <w:t xml:space="preserve"> </w:t>
      </w:r>
      <w:r>
        <w:t>i</w:t>
      </w:r>
      <w:r w:rsidR="00B3113C" w:rsidRPr="0073389C">
        <w:t xml:space="preserve">de najmä o </w:t>
      </w:r>
      <w:r w:rsidR="00253DEB" w:rsidRPr="0073389C">
        <w:t>zmen</w:t>
      </w:r>
      <w:r w:rsidR="00253DEB">
        <w:t>u</w:t>
      </w:r>
      <w:r w:rsidR="00B3113C" w:rsidRPr="0073389C">
        <w:t>:</w:t>
      </w:r>
    </w:p>
    <w:p w14:paraId="0B42950D" w14:textId="77777777"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 xml:space="preserve">miesta realizácie </w:t>
      </w:r>
      <w:r w:rsidR="005F7F8E" w:rsidRPr="0073389C">
        <w:rPr>
          <w:lang w:eastAsia="cs-CZ"/>
        </w:rPr>
        <w:t>p</w:t>
      </w:r>
      <w:r w:rsidRPr="0073389C">
        <w:rPr>
          <w:lang w:eastAsia="cs-CZ"/>
        </w:rPr>
        <w:t xml:space="preserve">rojektu, </w:t>
      </w:r>
    </w:p>
    <w:p w14:paraId="145CC028" w14:textId="77777777" w:rsidR="002317C7" w:rsidRPr="002317C7" w:rsidRDefault="00FD2BDF" w:rsidP="0027405B">
      <w:pPr>
        <w:numPr>
          <w:ilvl w:val="0"/>
          <w:numId w:val="40"/>
        </w:numPr>
        <w:spacing w:before="120" w:after="120" w:line="288" w:lineRule="auto"/>
        <w:ind w:left="851" w:hanging="284"/>
        <w:jc w:val="both"/>
        <w:rPr>
          <w:lang w:eastAsia="cs-CZ"/>
        </w:rPr>
      </w:pPr>
      <w:r>
        <w:rPr>
          <w:lang w:eastAsia="cs-CZ"/>
        </w:rPr>
        <w:t>cieľových hodnôt merateľných ukazovateľov p</w:t>
      </w:r>
      <w:r w:rsidR="002317C7" w:rsidRPr="002317C7">
        <w:rPr>
          <w:lang w:eastAsia="cs-CZ"/>
        </w:rPr>
        <w:t xml:space="preserve">rojektu v osobitných prípadoch pri splnení podmienok podľa </w:t>
      </w:r>
      <w:r w:rsidR="004653A4">
        <w:rPr>
          <w:lang w:eastAsia="cs-CZ"/>
        </w:rPr>
        <w:t xml:space="preserve">čl. 6 </w:t>
      </w:r>
      <w:r w:rsidR="001F7B91">
        <w:rPr>
          <w:lang w:eastAsia="cs-CZ"/>
        </w:rPr>
        <w:t xml:space="preserve"> ods. 6.6 </w:t>
      </w:r>
      <w:r w:rsidR="004653A4">
        <w:rPr>
          <w:lang w:eastAsia="cs-CZ"/>
        </w:rPr>
        <w:t xml:space="preserve">zmluvy o NFP, resp. čl. 6 </w:t>
      </w:r>
      <w:r w:rsidR="001F7B91">
        <w:rPr>
          <w:lang w:eastAsia="cs-CZ"/>
        </w:rPr>
        <w:t xml:space="preserve">ods. 6 </w:t>
      </w:r>
      <w:r w:rsidR="004653A4">
        <w:rPr>
          <w:lang w:eastAsia="cs-CZ"/>
        </w:rPr>
        <w:t>VP</w:t>
      </w:r>
      <w:r w:rsidR="002317C7" w:rsidRPr="002317C7">
        <w:rPr>
          <w:lang w:eastAsia="cs-CZ"/>
        </w:rPr>
        <w:t xml:space="preserve">, </w:t>
      </w:r>
    </w:p>
    <w:p w14:paraId="45448D5B" w14:textId="77777777" w:rsidR="00FD2BDF" w:rsidRPr="00FD2BDF" w:rsidRDefault="00FD2BDF" w:rsidP="000F62D2">
      <w:pPr>
        <w:numPr>
          <w:ilvl w:val="0"/>
          <w:numId w:val="40"/>
        </w:numPr>
        <w:spacing w:before="120" w:after="120" w:line="288" w:lineRule="auto"/>
        <w:ind w:left="851" w:hanging="284"/>
        <w:jc w:val="both"/>
        <w:rPr>
          <w:lang w:eastAsia="cs-CZ"/>
        </w:rPr>
      </w:pPr>
      <w:r>
        <w:rPr>
          <w:lang w:eastAsia="cs-CZ"/>
        </w:rPr>
        <w:t>m</w:t>
      </w:r>
      <w:r w:rsidRPr="00FD2BDF">
        <w:rPr>
          <w:lang w:eastAsia="cs-CZ"/>
        </w:rPr>
        <w:t xml:space="preserve">erateľných </w:t>
      </w:r>
      <w:r>
        <w:rPr>
          <w:lang w:eastAsia="cs-CZ"/>
        </w:rPr>
        <w:t>ukazovateľov p</w:t>
      </w:r>
      <w:r w:rsidRPr="00FD2BDF">
        <w:rPr>
          <w:lang w:eastAsia="cs-CZ"/>
        </w:rPr>
        <w:t xml:space="preserve">rojektu s príznakom podľa </w:t>
      </w:r>
      <w:r w:rsidR="008A2F9E">
        <w:rPr>
          <w:lang w:eastAsia="cs-CZ"/>
        </w:rPr>
        <w:t xml:space="preserve">čl. 6 </w:t>
      </w:r>
      <w:r w:rsidR="00752E41" w:rsidRPr="00FD2BDF">
        <w:rPr>
          <w:lang w:eastAsia="cs-CZ"/>
        </w:rPr>
        <w:t>ods</w:t>
      </w:r>
      <w:r w:rsidR="00752E41">
        <w:rPr>
          <w:lang w:eastAsia="cs-CZ"/>
        </w:rPr>
        <w:t>.</w:t>
      </w:r>
      <w:r w:rsidR="00752E41" w:rsidRPr="00FD2BDF">
        <w:rPr>
          <w:lang w:eastAsia="cs-CZ"/>
        </w:rPr>
        <w:t xml:space="preserve"> </w:t>
      </w:r>
      <w:r w:rsidRPr="00FD2BDF">
        <w:rPr>
          <w:lang w:eastAsia="cs-CZ"/>
        </w:rPr>
        <w:t xml:space="preserve">6.7 </w:t>
      </w:r>
      <w:r w:rsidR="00752E41">
        <w:rPr>
          <w:lang w:eastAsia="cs-CZ"/>
        </w:rPr>
        <w:t xml:space="preserve">zmluvy o NFP, resp. </w:t>
      </w:r>
      <w:r w:rsidR="008A2F9E">
        <w:rPr>
          <w:lang w:eastAsia="cs-CZ"/>
        </w:rPr>
        <w:t xml:space="preserve">čl. 6 </w:t>
      </w:r>
      <w:r w:rsidR="00752E41">
        <w:rPr>
          <w:lang w:eastAsia="cs-CZ"/>
        </w:rPr>
        <w:t>ods. 7 VP</w:t>
      </w:r>
      <w:r w:rsidRPr="00FD2BDF">
        <w:rPr>
          <w:lang w:eastAsia="cs-CZ"/>
        </w:rPr>
        <w:t xml:space="preserve">, ak ide o zníženie cieľovej hodnoty o viac ako 5% oproti výške cieľovej hodnoty </w:t>
      </w:r>
      <w:r>
        <w:rPr>
          <w:lang w:eastAsia="cs-CZ"/>
        </w:rPr>
        <w:t>m</w:t>
      </w:r>
      <w:r w:rsidRPr="00FD2BDF">
        <w:rPr>
          <w:lang w:eastAsia="cs-CZ"/>
        </w:rPr>
        <w:t>erateľného ukazovateľa</w:t>
      </w:r>
      <w:r>
        <w:rPr>
          <w:lang w:eastAsia="cs-CZ"/>
        </w:rPr>
        <w:t xml:space="preserve"> p</w:t>
      </w:r>
      <w:r w:rsidRPr="00FD2BDF">
        <w:rPr>
          <w:lang w:eastAsia="cs-CZ"/>
        </w:rPr>
        <w:t>rojektu s príznakom, ktorá bola schválená v </w:t>
      </w:r>
      <w:r>
        <w:rPr>
          <w:lang w:eastAsia="cs-CZ"/>
        </w:rPr>
        <w:t>ŽoNFP</w:t>
      </w:r>
      <w:r w:rsidRPr="00FD2BDF">
        <w:rPr>
          <w:lang w:eastAsia="cs-CZ"/>
        </w:rPr>
        <w:t xml:space="preserve">, ak navrhované zníženie by po jeho schválení nemalo vplyv na zníženie výšky poskytovaného NFP v zmysle </w:t>
      </w:r>
      <w:r w:rsidR="008A2F9E" w:rsidRPr="00FD2BDF">
        <w:rPr>
          <w:lang w:eastAsia="cs-CZ"/>
        </w:rPr>
        <w:t>čl</w:t>
      </w:r>
      <w:r w:rsidR="008A2F9E">
        <w:rPr>
          <w:lang w:eastAsia="cs-CZ"/>
        </w:rPr>
        <w:t xml:space="preserve">. 6 </w:t>
      </w:r>
      <w:r w:rsidRPr="00FD2BDF">
        <w:rPr>
          <w:lang w:eastAsia="cs-CZ"/>
        </w:rPr>
        <w:t xml:space="preserve">ods. 6.7 </w:t>
      </w:r>
      <w:r w:rsidR="00752E41">
        <w:rPr>
          <w:lang w:eastAsia="cs-CZ"/>
        </w:rPr>
        <w:t xml:space="preserve">zmluvy o NFP, resp. </w:t>
      </w:r>
      <w:r w:rsidR="008A2F9E">
        <w:rPr>
          <w:lang w:eastAsia="cs-CZ"/>
        </w:rPr>
        <w:t xml:space="preserve">čl. 6 </w:t>
      </w:r>
      <w:r w:rsidR="00752E41">
        <w:rPr>
          <w:lang w:eastAsia="cs-CZ"/>
        </w:rPr>
        <w:t>ods. 7 VP</w:t>
      </w:r>
      <w:r w:rsidRPr="00FD2BDF">
        <w:rPr>
          <w:lang w:eastAsia="cs-CZ"/>
        </w:rPr>
        <w:t xml:space="preserve">, </w:t>
      </w:r>
    </w:p>
    <w:p w14:paraId="71EFB931" w14:textId="77777777" w:rsidR="00B3113C" w:rsidRPr="0073389C" w:rsidRDefault="00C256BE" w:rsidP="0027405B">
      <w:pPr>
        <w:numPr>
          <w:ilvl w:val="0"/>
          <w:numId w:val="40"/>
        </w:numPr>
        <w:spacing w:before="120" w:after="120" w:line="288" w:lineRule="auto"/>
        <w:ind w:left="851" w:hanging="284"/>
        <w:jc w:val="both"/>
        <w:rPr>
          <w:lang w:eastAsia="cs-CZ"/>
        </w:rPr>
      </w:pPr>
      <w:r w:rsidRPr="00C256BE">
        <w:rPr>
          <w:lang w:eastAsia="cs-CZ"/>
        </w:rPr>
        <w:t xml:space="preserve">týkajúcu sa omeškania </w:t>
      </w:r>
      <w:r>
        <w:rPr>
          <w:lang w:eastAsia="cs-CZ"/>
        </w:rPr>
        <w:t>p</w:t>
      </w:r>
      <w:r w:rsidRPr="00C256BE">
        <w:rPr>
          <w:lang w:eastAsia="cs-CZ"/>
        </w:rPr>
        <w:t xml:space="preserve">rijímateľa so začatím realizácie </w:t>
      </w:r>
      <w:r>
        <w:rPr>
          <w:lang w:eastAsia="cs-CZ"/>
        </w:rPr>
        <w:t>každej z hlavných aktivít p</w:t>
      </w:r>
      <w:r w:rsidRPr="00C256BE">
        <w:rPr>
          <w:lang w:eastAsia="cs-CZ"/>
        </w:rPr>
        <w:t>rojektu v rámci</w:t>
      </w:r>
      <w:r>
        <w:rPr>
          <w:lang w:eastAsia="cs-CZ"/>
        </w:rPr>
        <w:t xml:space="preserve"> r</w:t>
      </w:r>
      <w:r w:rsidRPr="00C256BE">
        <w:rPr>
          <w:lang w:eastAsia="cs-CZ"/>
        </w:rPr>
        <w:t>ealizácie hlavných</w:t>
      </w:r>
      <w:r>
        <w:rPr>
          <w:lang w:eastAsia="cs-CZ"/>
        </w:rPr>
        <w:t xml:space="preserve"> aktivít p</w:t>
      </w:r>
      <w:r w:rsidRPr="00C256BE">
        <w:rPr>
          <w:lang w:eastAsia="cs-CZ"/>
        </w:rPr>
        <w:t xml:space="preserve">rojektu o viac ako 3 mesiace </w:t>
      </w:r>
      <w:r>
        <w:rPr>
          <w:lang w:eastAsia="cs-CZ"/>
        </w:rPr>
        <w:t>od termínu uvedeného v p</w:t>
      </w:r>
      <w:r w:rsidRPr="00C256BE">
        <w:rPr>
          <w:lang w:eastAsia="cs-CZ"/>
        </w:rPr>
        <w:t xml:space="preserve">rílohe č. 2 </w:t>
      </w:r>
      <w:r w:rsidRPr="00C750F1">
        <w:rPr>
          <w:szCs w:val="19"/>
        </w:rPr>
        <w:t>zmluvy o</w:t>
      </w:r>
      <w:r>
        <w:rPr>
          <w:szCs w:val="19"/>
        </w:rPr>
        <w:t> </w:t>
      </w:r>
      <w:r w:rsidRPr="00C750F1">
        <w:rPr>
          <w:szCs w:val="19"/>
        </w:rPr>
        <w:t>NFP</w:t>
      </w:r>
      <w:r>
        <w:rPr>
          <w:szCs w:val="19"/>
        </w:rPr>
        <w:t>/</w:t>
      </w:r>
      <w:r w:rsidRPr="00C750F1">
        <w:t>rozhodnutia o schválení ŽoNFP</w:t>
      </w:r>
      <w:r w:rsidRPr="0073389C" w:rsidDel="00C256BE">
        <w:rPr>
          <w:lang w:eastAsia="cs-CZ"/>
        </w:rPr>
        <w:t xml:space="preserve"> </w:t>
      </w:r>
      <w:r w:rsidR="00B3113C" w:rsidRPr="0073389C">
        <w:rPr>
          <w:lang w:eastAsia="cs-CZ"/>
        </w:rPr>
        <w:t xml:space="preserve">, </w:t>
      </w:r>
    </w:p>
    <w:p w14:paraId="14A0848A" w14:textId="77777777" w:rsidR="00B3113C" w:rsidRPr="0073389C" w:rsidRDefault="005F7F8E" w:rsidP="000F62D2">
      <w:pPr>
        <w:numPr>
          <w:ilvl w:val="0"/>
          <w:numId w:val="40"/>
        </w:numPr>
        <w:spacing w:before="120" w:after="120" w:line="288" w:lineRule="auto"/>
        <w:ind w:left="851" w:hanging="284"/>
        <w:jc w:val="both"/>
        <w:rPr>
          <w:lang w:eastAsia="cs-CZ"/>
        </w:rPr>
      </w:pPr>
      <w:r w:rsidRPr="0073389C">
        <w:rPr>
          <w:lang w:eastAsia="cs-CZ"/>
        </w:rPr>
        <w:t>týkajúcu sa predĺženia r</w:t>
      </w:r>
      <w:r w:rsidR="00B3113C" w:rsidRPr="0073389C">
        <w:rPr>
          <w:lang w:eastAsia="cs-CZ"/>
        </w:rPr>
        <w:t xml:space="preserve">ealizácie </w:t>
      </w:r>
      <w:r w:rsidR="00F713F0">
        <w:rPr>
          <w:lang w:eastAsia="cs-CZ"/>
        </w:rPr>
        <w:t xml:space="preserve">každej z </w:t>
      </w:r>
      <w:r w:rsidR="00B3113C" w:rsidRPr="0073389C">
        <w:rPr>
          <w:lang w:eastAsia="cs-CZ"/>
        </w:rPr>
        <w:t xml:space="preserve">hlavných aktivít </w:t>
      </w:r>
      <w:r w:rsidR="00DE2902" w:rsidRPr="0073389C">
        <w:rPr>
          <w:lang w:eastAsia="cs-CZ"/>
        </w:rPr>
        <w:t>p</w:t>
      </w:r>
      <w:r w:rsidR="00B3113C" w:rsidRPr="0073389C">
        <w:rPr>
          <w:lang w:eastAsia="cs-CZ"/>
        </w:rPr>
        <w:t xml:space="preserve">rojektu </w:t>
      </w:r>
      <w:r w:rsidR="00F713F0" w:rsidRPr="00C256BE">
        <w:rPr>
          <w:lang w:eastAsia="cs-CZ"/>
        </w:rPr>
        <w:t>v rámci</w:t>
      </w:r>
      <w:r w:rsidR="00F713F0">
        <w:rPr>
          <w:lang w:eastAsia="cs-CZ"/>
        </w:rPr>
        <w:t xml:space="preserve"> r</w:t>
      </w:r>
      <w:r w:rsidR="00F713F0" w:rsidRPr="00C256BE">
        <w:rPr>
          <w:lang w:eastAsia="cs-CZ"/>
        </w:rPr>
        <w:t>ealizácie hlavných</w:t>
      </w:r>
      <w:r w:rsidR="00F713F0">
        <w:rPr>
          <w:lang w:eastAsia="cs-CZ"/>
        </w:rPr>
        <w:t xml:space="preserve"> aktivít p</w:t>
      </w:r>
      <w:r w:rsidR="00F713F0" w:rsidRPr="00C256BE">
        <w:rPr>
          <w:lang w:eastAsia="cs-CZ"/>
        </w:rPr>
        <w:t xml:space="preserve">rojektu </w:t>
      </w:r>
      <w:r w:rsidRPr="0073389C">
        <w:rPr>
          <w:lang w:eastAsia="cs-CZ"/>
        </w:rPr>
        <w:t xml:space="preserve">oproti termínom vyplývajúcim </w:t>
      </w:r>
      <w:r w:rsidR="00F713F0">
        <w:rPr>
          <w:lang w:eastAsia="cs-CZ"/>
        </w:rPr>
        <w:t>pre každú hlavnú aktivitu p</w:t>
      </w:r>
      <w:r w:rsidR="00F713F0" w:rsidRPr="00F713F0">
        <w:rPr>
          <w:lang w:eastAsia="cs-CZ"/>
        </w:rPr>
        <w:t xml:space="preserve">rojektu </w:t>
      </w:r>
      <w:r w:rsidR="00F713F0">
        <w:rPr>
          <w:lang w:eastAsia="cs-CZ"/>
        </w:rPr>
        <w:t>z p</w:t>
      </w:r>
      <w:r w:rsidR="00F713F0" w:rsidRPr="00F713F0">
        <w:rPr>
          <w:lang w:eastAsia="cs-CZ"/>
        </w:rPr>
        <w:t>rílohy č. 2</w:t>
      </w:r>
      <w:r w:rsidR="00F713F0" w:rsidRPr="00C256BE">
        <w:rPr>
          <w:lang w:eastAsia="cs-CZ"/>
        </w:rPr>
        <w:t xml:space="preserve"> </w:t>
      </w:r>
      <w:r w:rsidR="00F713F0" w:rsidRPr="00C750F1">
        <w:rPr>
          <w:szCs w:val="19"/>
        </w:rPr>
        <w:t>zmluvy o</w:t>
      </w:r>
      <w:r w:rsidR="00F713F0">
        <w:rPr>
          <w:szCs w:val="19"/>
        </w:rPr>
        <w:t> </w:t>
      </w:r>
      <w:r w:rsidR="00F713F0" w:rsidRPr="00C750F1">
        <w:rPr>
          <w:szCs w:val="19"/>
        </w:rPr>
        <w:t>NFP</w:t>
      </w:r>
      <w:r w:rsidR="00F713F0">
        <w:rPr>
          <w:szCs w:val="19"/>
        </w:rPr>
        <w:t>/</w:t>
      </w:r>
      <w:r w:rsidR="00F713F0" w:rsidRPr="00C750F1">
        <w:t>rozhodnutia o schválení ŽoNFP</w:t>
      </w:r>
      <w:r w:rsidR="00B3113C" w:rsidRPr="0073389C">
        <w:rPr>
          <w:lang w:eastAsia="cs-CZ"/>
        </w:rPr>
        <w:t>,</w:t>
      </w:r>
    </w:p>
    <w:p w14:paraId="6D095FCC" w14:textId="77777777" w:rsidR="00B3113C" w:rsidRPr="0073389C" w:rsidRDefault="00B866FC" w:rsidP="0027405B">
      <w:pPr>
        <w:numPr>
          <w:ilvl w:val="0"/>
          <w:numId w:val="40"/>
        </w:numPr>
        <w:spacing w:before="120" w:after="120" w:line="288" w:lineRule="auto"/>
        <w:ind w:left="851" w:hanging="284"/>
        <w:jc w:val="both"/>
        <w:rPr>
          <w:lang w:eastAsia="cs-CZ"/>
        </w:rPr>
      </w:pPr>
      <w:r w:rsidRPr="00B866FC">
        <w:rPr>
          <w:bCs/>
          <w:lang w:eastAsia="cs-CZ"/>
        </w:rPr>
        <w:t xml:space="preserve">v hlavných </w:t>
      </w:r>
      <w:r>
        <w:rPr>
          <w:bCs/>
          <w:lang w:eastAsia="cs-CZ"/>
        </w:rPr>
        <w:t>a</w:t>
      </w:r>
      <w:r w:rsidRPr="00B866FC">
        <w:rPr>
          <w:bCs/>
          <w:lang w:eastAsia="cs-CZ"/>
        </w:rPr>
        <w:t>ktivitách</w:t>
      </w:r>
      <w:r>
        <w:rPr>
          <w:bCs/>
          <w:lang w:eastAsia="cs-CZ"/>
        </w:rPr>
        <w:t xml:space="preserve"> p</w:t>
      </w:r>
      <w:r w:rsidRPr="00B866FC">
        <w:rPr>
          <w:bCs/>
          <w:lang w:eastAsia="cs-CZ"/>
        </w:rPr>
        <w:t>rojektu v porovnaní so stavom uvedeným</w:t>
      </w:r>
      <w:r>
        <w:rPr>
          <w:bCs/>
          <w:lang w:eastAsia="cs-CZ"/>
        </w:rPr>
        <w:t xml:space="preserve"> v p</w:t>
      </w:r>
      <w:r w:rsidRPr="00B866FC">
        <w:rPr>
          <w:bCs/>
          <w:lang w:eastAsia="cs-CZ"/>
        </w:rPr>
        <w:t xml:space="preserve">rílohe č. 2 </w:t>
      </w:r>
      <w:r w:rsidRPr="00C750F1">
        <w:rPr>
          <w:szCs w:val="19"/>
        </w:rPr>
        <w:t>zmluvy o</w:t>
      </w:r>
      <w:r>
        <w:rPr>
          <w:szCs w:val="19"/>
        </w:rPr>
        <w:t> </w:t>
      </w:r>
      <w:r w:rsidRPr="00C750F1">
        <w:rPr>
          <w:szCs w:val="19"/>
        </w:rPr>
        <w:t>NFP</w:t>
      </w:r>
      <w:r>
        <w:rPr>
          <w:szCs w:val="19"/>
        </w:rPr>
        <w:t>/</w:t>
      </w:r>
      <w:r w:rsidRPr="00C750F1">
        <w:t>rozhodnutia o schválení ŽoNFP</w:t>
      </w:r>
      <w:r w:rsidRPr="00B866FC">
        <w:rPr>
          <w:bCs/>
          <w:lang w:eastAsia="cs-CZ"/>
        </w:rPr>
        <w:t xml:space="preserve"> v čase podania žiadosti o zmenu alebo týkajúcu sa </w:t>
      </w:r>
      <w:r>
        <w:rPr>
          <w:bCs/>
          <w:lang w:eastAsia="cs-CZ"/>
        </w:rPr>
        <w:t>podmienok r</w:t>
      </w:r>
      <w:r w:rsidRPr="00B866FC">
        <w:rPr>
          <w:bCs/>
          <w:lang w:eastAsia="cs-CZ"/>
        </w:rPr>
        <w:t xml:space="preserve">ealizácie aktivít </w:t>
      </w:r>
      <w:r>
        <w:rPr>
          <w:bCs/>
          <w:lang w:eastAsia="cs-CZ"/>
        </w:rPr>
        <w:t>p</w:t>
      </w:r>
      <w:r w:rsidRPr="00B866FC">
        <w:rPr>
          <w:bCs/>
          <w:lang w:eastAsia="cs-CZ"/>
        </w:rPr>
        <w:t>rojektu</w:t>
      </w:r>
      <w:r w:rsidR="00B3113C" w:rsidRPr="0073389C">
        <w:rPr>
          <w:lang w:eastAsia="cs-CZ"/>
        </w:rPr>
        <w:t>,</w:t>
      </w:r>
    </w:p>
    <w:p w14:paraId="1BAD01C2" w14:textId="77777777"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 xml:space="preserve">majetkovo-právnych pomerov týkajúcich sa </w:t>
      </w:r>
      <w:r w:rsidR="00DE2902" w:rsidRPr="0073389C">
        <w:rPr>
          <w:lang w:eastAsia="cs-CZ"/>
        </w:rPr>
        <w:t>p</w:t>
      </w:r>
      <w:r w:rsidRPr="0073389C">
        <w:rPr>
          <w:lang w:eastAsia="cs-CZ"/>
        </w:rPr>
        <w:t xml:space="preserve">redmetu </w:t>
      </w:r>
      <w:r w:rsidR="00DE2902" w:rsidRPr="0073389C">
        <w:rPr>
          <w:lang w:eastAsia="cs-CZ"/>
        </w:rPr>
        <w:t>projektu alebo súvisiacich s r</w:t>
      </w:r>
      <w:r w:rsidRPr="0073389C">
        <w:rPr>
          <w:lang w:eastAsia="cs-CZ"/>
        </w:rPr>
        <w:t xml:space="preserve">ealizáciou hlavných aktivít </w:t>
      </w:r>
      <w:r w:rsidR="00DE2902" w:rsidRPr="0073389C">
        <w:rPr>
          <w:lang w:eastAsia="cs-CZ"/>
        </w:rPr>
        <w:t>p</w:t>
      </w:r>
      <w:r w:rsidRPr="0073389C">
        <w:rPr>
          <w:lang w:eastAsia="cs-CZ"/>
        </w:rPr>
        <w:t>rojektu</w:t>
      </w:r>
      <w:r w:rsidR="00B866FC">
        <w:rPr>
          <w:lang w:eastAsia="cs-CZ"/>
        </w:rPr>
        <w:t xml:space="preserve"> v zmysle </w:t>
      </w:r>
      <w:r w:rsidR="00084575">
        <w:rPr>
          <w:lang w:eastAsia="cs-CZ"/>
        </w:rPr>
        <w:t xml:space="preserve">čl. </w:t>
      </w:r>
      <w:r w:rsidR="00B866FC">
        <w:rPr>
          <w:lang w:eastAsia="cs-CZ"/>
        </w:rPr>
        <w:t>6 ods. 3 VZP</w:t>
      </w:r>
      <w:r w:rsidR="00084575">
        <w:rPr>
          <w:lang w:eastAsia="cs-CZ"/>
        </w:rPr>
        <w:t xml:space="preserve">, resp. </w:t>
      </w:r>
      <w:r w:rsidR="002413C3">
        <w:rPr>
          <w:lang w:eastAsia="cs-CZ"/>
        </w:rPr>
        <w:t>č. 11 ods. 3 VP</w:t>
      </w:r>
      <w:r w:rsidRPr="0073389C">
        <w:rPr>
          <w:lang w:eastAsia="cs-CZ"/>
        </w:rPr>
        <w:t>,</w:t>
      </w:r>
    </w:p>
    <w:p w14:paraId="572931A3" w14:textId="77777777"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priamo sa týkajúcu podmienky poskytnu</w:t>
      </w:r>
      <w:r w:rsidR="00DE2902" w:rsidRPr="0073389C">
        <w:rPr>
          <w:lang w:eastAsia="cs-CZ"/>
        </w:rPr>
        <w:t>tia príspevku, ktorá vyplýva z</w:t>
      </w:r>
      <w:r w:rsidR="00713278">
        <w:rPr>
          <w:lang w:eastAsia="cs-CZ"/>
        </w:rPr>
        <w:t> </w:t>
      </w:r>
      <w:r w:rsidR="00DE2902" w:rsidRPr="0073389C">
        <w:rPr>
          <w:lang w:eastAsia="cs-CZ"/>
        </w:rPr>
        <w:t>v</w:t>
      </w:r>
      <w:r w:rsidRPr="0073389C">
        <w:rPr>
          <w:lang w:eastAsia="cs-CZ"/>
        </w:rPr>
        <w:t>ýzvy</w:t>
      </w:r>
      <w:r w:rsidR="00713278">
        <w:rPr>
          <w:lang w:eastAsia="cs-CZ"/>
        </w:rPr>
        <w:t>/vyzvania</w:t>
      </w:r>
      <w:r w:rsidRPr="0073389C">
        <w:rPr>
          <w:lang w:eastAsia="cs-CZ"/>
        </w:rPr>
        <w:t xml:space="preserve"> a spôsobu jej splnenia </w:t>
      </w:r>
      <w:r w:rsidR="00DE2902" w:rsidRPr="0073389C">
        <w:rPr>
          <w:lang w:eastAsia="cs-CZ"/>
        </w:rPr>
        <w:t>p</w:t>
      </w:r>
      <w:r w:rsidRPr="0073389C">
        <w:rPr>
          <w:lang w:eastAsia="cs-CZ"/>
        </w:rPr>
        <w:t>rijímateľom,</w:t>
      </w:r>
    </w:p>
    <w:p w14:paraId="626222F6" w14:textId="77777777"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používaného systému financovania,</w:t>
      </w:r>
    </w:p>
    <w:p w14:paraId="69E43505" w14:textId="77777777" w:rsidR="00B3113C" w:rsidRPr="0073389C" w:rsidRDefault="00E008D8" w:rsidP="0027405B">
      <w:pPr>
        <w:numPr>
          <w:ilvl w:val="0"/>
          <w:numId w:val="40"/>
        </w:numPr>
        <w:spacing w:before="120" w:after="120" w:line="288" w:lineRule="auto"/>
        <w:ind w:left="851" w:hanging="284"/>
        <w:jc w:val="both"/>
        <w:rPr>
          <w:lang w:eastAsia="cs-CZ"/>
        </w:rPr>
      </w:pPr>
      <w:r>
        <w:rPr>
          <w:bCs/>
          <w:lang w:eastAsia="cs-CZ"/>
        </w:rPr>
        <w:t>v rozpočte p</w:t>
      </w:r>
      <w:r w:rsidRPr="00E008D8">
        <w:rPr>
          <w:bCs/>
          <w:lang w:eastAsia="cs-CZ"/>
        </w:rPr>
        <w:t>rojektu, okrem nedočerpania niektorej rozpočtovej položky</w:t>
      </w:r>
      <w:r w:rsidR="00B3113C" w:rsidRPr="0073389C">
        <w:rPr>
          <w:lang w:eastAsia="cs-CZ"/>
        </w:rPr>
        <w:t>,</w:t>
      </w:r>
    </w:p>
    <w:p w14:paraId="72D2F21B" w14:textId="77777777" w:rsidR="00EC4569" w:rsidRPr="0085571F" w:rsidRDefault="00E008D8" w:rsidP="0085571F">
      <w:pPr>
        <w:tabs>
          <w:tab w:val="left" w:pos="0"/>
        </w:tabs>
        <w:spacing w:before="120" w:after="120" w:line="288" w:lineRule="auto"/>
        <w:jc w:val="both"/>
        <w:rPr>
          <w:bCs/>
          <w:lang w:eastAsia="cs-CZ"/>
        </w:rPr>
      </w:pPr>
      <w:r w:rsidRPr="00033F4A">
        <w:rPr>
          <w:bCs/>
          <w:lang w:eastAsia="cs-CZ"/>
        </w:rPr>
        <w:t xml:space="preserve">prijímateľa podľa </w:t>
      </w:r>
      <w:r w:rsidR="00F77680" w:rsidRPr="00033F4A">
        <w:rPr>
          <w:bCs/>
          <w:lang w:eastAsia="cs-CZ"/>
        </w:rPr>
        <w:t>čl</w:t>
      </w:r>
      <w:r w:rsidR="00F77680">
        <w:rPr>
          <w:bCs/>
          <w:lang w:eastAsia="cs-CZ"/>
        </w:rPr>
        <w:t>.</w:t>
      </w:r>
      <w:r w:rsidR="00F77680" w:rsidRPr="00033F4A">
        <w:rPr>
          <w:bCs/>
          <w:lang w:eastAsia="cs-CZ"/>
        </w:rPr>
        <w:t xml:space="preserve"> </w:t>
      </w:r>
      <w:r w:rsidRPr="00033F4A">
        <w:rPr>
          <w:bCs/>
          <w:lang w:eastAsia="cs-CZ"/>
        </w:rPr>
        <w:t>2 ods. 3 VZP</w:t>
      </w:r>
      <w:r w:rsidR="0075137F">
        <w:rPr>
          <w:bCs/>
          <w:lang w:eastAsia="cs-CZ"/>
        </w:rPr>
        <w:t>, resp. čl. 13 VP</w:t>
      </w:r>
      <w:r w:rsidRPr="00033F4A">
        <w:rPr>
          <w:bCs/>
          <w:lang w:eastAsia="cs-CZ"/>
        </w:rPr>
        <w:t xml:space="preserve"> alebo partnera, ktorá musí byť v súlade s podmienkami výzvy</w:t>
      </w:r>
      <w:r w:rsidR="00713278" w:rsidRPr="00033F4A">
        <w:rPr>
          <w:bCs/>
          <w:lang w:eastAsia="cs-CZ"/>
        </w:rPr>
        <w:t>/vyzvania</w:t>
      </w:r>
      <w:r w:rsidRPr="00033F4A">
        <w:rPr>
          <w:bCs/>
          <w:lang w:eastAsia="cs-CZ"/>
        </w:rPr>
        <w:t>.</w:t>
      </w:r>
      <w:r w:rsidR="00033F4A" w:rsidRPr="00033F4A">
        <w:rPr>
          <w:bCs/>
          <w:lang w:eastAsia="cs-CZ"/>
        </w:rPr>
        <w:t xml:space="preserve"> </w:t>
      </w:r>
      <w:r w:rsidR="00EC4569" w:rsidRPr="0085571F">
        <w:t>V prípade významnejšej zmeny je Prijímateľ povinný požiadať o zmenu Zmluvy o poskytnutí NFP pred vykonaním samotnej zmeny alebo pred uplynutím doby, ku ktorej sa požadovaná zmena viaže, alebo pred vznikom, prípadne zánikom skutočnosti, ktorá sa má prostredníctvom vykonania zmeny odvrátiť</w:t>
      </w:r>
      <w:r w:rsidR="00882891">
        <w:t xml:space="preserve"> (tzv. zmenové konanie ex ante)</w:t>
      </w:r>
      <w:r w:rsidR="00EC4569" w:rsidRPr="0085571F">
        <w:t xml:space="preserve">. </w:t>
      </w:r>
      <w:r w:rsidR="0085571F" w:rsidRPr="0085571F">
        <w:t xml:space="preserve">Významnejšími zmenami podliehajúcimi zmenovému konaniu ex- ante sú všetky zmeny, pre ktoré výslovne </w:t>
      </w:r>
      <w:r w:rsidR="0085571F">
        <w:t>zo</w:t>
      </w:r>
      <w:r w:rsidR="0085571F" w:rsidRPr="0085571F">
        <w:t xml:space="preserve"> Zmluvy o poskytnutí NFP alebo z Právnych dokumentov vydaných Poskytovateľom nevyplýva iný režim zmien.</w:t>
      </w:r>
    </w:p>
    <w:p w14:paraId="219EE83A" w14:textId="77777777" w:rsidR="00EC4569" w:rsidRDefault="00EC4569" w:rsidP="0085571F">
      <w:pPr>
        <w:spacing w:before="120" w:after="120" w:line="288" w:lineRule="auto"/>
        <w:jc w:val="both"/>
      </w:pPr>
      <w:r w:rsidRPr="0085571F">
        <w:rPr>
          <w:b/>
        </w:rPr>
        <w:t>Osobitné významnejšie druhy zmien na ktoré sa vzťahuje zmenové konanie ex post v zmysle odseku 6.10 zmluvy o</w:t>
      </w:r>
      <w:r>
        <w:rPr>
          <w:b/>
        </w:rPr>
        <w:t> </w:t>
      </w:r>
      <w:r w:rsidRPr="0085571F">
        <w:rPr>
          <w:b/>
        </w:rPr>
        <w:t>NFP</w:t>
      </w:r>
      <w:r w:rsidR="00FF2438">
        <w:rPr>
          <w:rStyle w:val="Odkaznapoznmkupodiarou"/>
          <w:b/>
        </w:rPr>
        <w:footnoteReference w:id="22"/>
      </w:r>
      <w:r>
        <w:t>.</w:t>
      </w:r>
    </w:p>
    <w:p w14:paraId="683FBAA1" w14:textId="232250E3" w:rsidR="00FF2438" w:rsidRDefault="00FF2438" w:rsidP="005B7173">
      <w:pPr>
        <w:pStyle w:val="Odsekzoznamu"/>
        <w:numPr>
          <w:ilvl w:val="0"/>
          <w:numId w:val="126"/>
        </w:numPr>
        <w:spacing w:before="120" w:after="120" w:line="288" w:lineRule="auto"/>
        <w:jc w:val="both"/>
      </w:pPr>
      <w:r w:rsidRPr="001D0C1E">
        <w:t>Zmen</w:t>
      </w:r>
      <w:r>
        <w:t>a</w:t>
      </w:r>
      <w:r w:rsidRPr="001D0C1E">
        <w:t xml:space="preserve"> </w:t>
      </w:r>
      <w:r>
        <w:t xml:space="preserve">zmluvy ohľadom aplikácie </w:t>
      </w:r>
      <w:r w:rsidRPr="00033E1E">
        <w:t>očakávan</w:t>
      </w:r>
      <w:r>
        <w:t>ého</w:t>
      </w:r>
      <w:r w:rsidRPr="00033E1E">
        <w:t xml:space="preserve"> rast</w:t>
      </w:r>
      <w:r>
        <w:t>u</w:t>
      </w:r>
      <w:r w:rsidRPr="00033E1E">
        <w:t xml:space="preserve"> mzdových výdavkov</w:t>
      </w:r>
      <w:r>
        <w:t xml:space="preserve"> alebo  aplikácie funkčných platov, resp. ich ekvivalentu  pre výdavky, ktoré vzniknú v období od 1. januára 2019 a neskôr.</w:t>
      </w:r>
      <w:r w:rsidR="005162C5">
        <w:t xml:space="preserve"> </w:t>
      </w:r>
      <w:r w:rsidR="00A36DB7">
        <w:t xml:space="preserve">Do tejto kategórie patria aj  zmeny vyvolané </w:t>
      </w:r>
      <w:r w:rsidR="005162C5">
        <w:t xml:space="preserve">zmenou zákonných predpisov (napr. opatrením o sumách stravného)  </w:t>
      </w:r>
    </w:p>
    <w:p w14:paraId="4A0925AA" w14:textId="77777777" w:rsidR="009973D7" w:rsidRDefault="00331B12" w:rsidP="005B7173">
      <w:pPr>
        <w:pStyle w:val="Odsekzoznamu"/>
        <w:numPr>
          <w:ilvl w:val="0"/>
          <w:numId w:val="126"/>
        </w:numPr>
        <w:spacing w:before="120" w:after="120" w:line="288" w:lineRule="auto"/>
        <w:jc w:val="both"/>
      </w:pPr>
      <w:r>
        <w:t>Zmena zmluvy, ktorou Prijímateľ reaguje na vzniknutú krízovú situáciu</w:t>
      </w:r>
      <w:r>
        <w:rPr>
          <w:rStyle w:val="Odkaznapoznmkupodiarou"/>
        </w:rPr>
        <w:footnoteReference w:id="23"/>
      </w:r>
      <w:r w:rsidR="00F4554E">
        <w:t>,</w:t>
      </w:r>
      <w:r>
        <w:t xml:space="preserve"> v rozsahu usmernenia RO pre OP EVS sa umožňuje vykonať zmenu zmluvy</w:t>
      </w:r>
      <w:r w:rsidR="00A81A66">
        <w:t xml:space="preserve"> tak</w:t>
      </w:r>
      <w:r>
        <w:t xml:space="preserve">, aby bolo možné </w:t>
      </w:r>
      <w:r w:rsidR="00CE766D">
        <w:t xml:space="preserve">v rámci objektívne vzniknutých obmedzujúcich skutočností </w:t>
      </w:r>
      <w:r>
        <w:t>zabezpečiť  dosiahnutie cieľov projektu</w:t>
      </w:r>
    </w:p>
    <w:p w14:paraId="6FE7B037" w14:textId="1EC15F0F" w:rsidR="00331B12" w:rsidRDefault="009973D7" w:rsidP="005B7173">
      <w:pPr>
        <w:pStyle w:val="Odsekzoznamu"/>
        <w:numPr>
          <w:ilvl w:val="0"/>
          <w:numId w:val="126"/>
        </w:numPr>
        <w:spacing w:before="120" w:after="120" w:line="288" w:lineRule="auto"/>
        <w:jc w:val="both"/>
      </w:pPr>
      <w:r>
        <w:t xml:space="preserve">Zmena zmluvy, ktorá si vyžaduje „uzavretie“ </w:t>
      </w:r>
      <w:r w:rsidR="005162C5">
        <w:t xml:space="preserve">pôvodnej </w:t>
      </w:r>
      <w:r>
        <w:t>položky rozpočtu pre vytvorenie „následníckej“ položky/položiek v prípadoch ako</w:t>
      </w:r>
      <w:r w:rsidR="00A36DB7">
        <w:t xml:space="preserve"> </w:t>
      </w:r>
      <w:r w:rsidR="005162C5">
        <w:t xml:space="preserve">je </w:t>
      </w:r>
      <w:r w:rsidR="00A36DB7">
        <w:t>napríklad</w:t>
      </w:r>
      <w:r>
        <w:t xml:space="preserve"> </w:t>
      </w:r>
      <w:r w:rsidR="00A36DB7">
        <w:t xml:space="preserve">zmena jednotky z osobohodín na projekt, zníženie </w:t>
      </w:r>
      <w:r w:rsidR="005162C5">
        <w:t xml:space="preserve">výšky </w:t>
      </w:r>
      <w:r w:rsidR="00A36DB7">
        <w:t>NFP projektu z iniciatívy Prijímateľa</w:t>
      </w:r>
      <w:r w:rsidR="00B22724">
        <w:t>,</w:t>
      </w:r>
      <w:r w:rsidR="005162C5">
        <w:t xml:space="preserve"> zlučovanie viacerých položiek s čiastkovým úväzkom</w:t>
      </w:r>
    </w:p>
    <w:p w14:paraId="2660263E" w14:textId="77777777" w:rsidR="00EC4569" w:rsidRPr="00543C0F" w:rsidRDefault="00543C0F" w:rsidP="00543C0F">
      <w:pPr>
        <w:spacing w:before="120" w:after="120" w:line="288" w:lineRule="auto"/>
        <w:jc w:val="both"/>
        <w:rPr>
          <w:bCs/>
          <w:lang w:eastAsia="cs-CZ"/>
        </w:rPr>
      </w:pPr>
      <w:r>
        <w:t>Zmena</w:t>
      </w:r>
      <w:r w:rsidR="00835F95">
        <w:t xml:space="preserve"> zmluvy</w:t>
      </w:r>
      <w:r>
        <w:t xml:space="preserve">, ktorou Prijímateľ na základe dostatočných skúseností s realizáciou  projektu a na základe analýzy vo vzťahu k  </w:t>
      </w:r>
      <w:r w:rsidR="00D309B7">
        <w:t>nezrealizovanej</w:t>
      </w:r>
      <w:r>
        <w:t xml:space="preserve"> časti Projektu</w:t>
      </w:r>
      <w:r w:rsidR="00D309B7">
        <w:t xml:space="preserve"> </w:t>
      </w:r>
      <w:r>
        <w:t xml:space="preserve"> realizuje zníženie  NFP</w:t>
      </w:r>
      <w:r w:rsidR="00D309B7">
        <w:t xml:space="preserve"> pri zabezpečení dosiahnutia cieľov projektu. </w:t>
      </w:r>
      <w:r w:rsidR="00EC4569" w:rsidRPr="00EC4569">
        <w:t>V prípade takýchto významnejších zmien je Prijímateľ oprávnený predložiť Žiadosť o platbu , ktorá ako prvá zahŕňa aspoň niektoré výdavky, ktoré sú požadovanou zmenou dotknuté, až po schválení takýchto významnejších zmien Poskytovateľom</w:t>
      </w:r>
      <w:r w:rsidR="00EC4569">
        <w:t>.</w:t>
      </w:r>
      <w:r w:rsidR="00FF2438">
        <w:t xml:space="preserve">  </w:t>
      </w:r>
    </w:p>
    <w:p w14:paraId="51A7E087" w14:textId="77777777" w:rsidR="00033F4A" w:rsidRPr="00033F4A" w:rsidRDefault="00033F4A" w:rsidP="00033F4A">
      <w:pPr>
        <w:spacing w:before="120" w:after="120" w:line="288" w:lineRule="auto"/>
        <w:ind w:left="851"/>
        <w:jc w:val="both"/>
        <w:rPr>
          <w:bCs/>
          <w:lang w:eastAsia="cs-CZ"/>
        </w:rPr>
      </w:pPr>
    </w:p>
    <w:p w14:paraId="305D8A3D" w14:textId="77777777" w:rsidR="00EB21CF" w:rsidRDefault="003E245B"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V prípade, že počas realizácie aktivít projektu nastanú okolnosti, ktoré zásadným spôsobom </w:t>
      </w:r>
      <w:r w:rsidR="00CD60A6">
        <w:t xml:space="preserve">negatívne </w:t>
      </w:r>
      <w:r w:rsidRPr="0073389C">
        <w:t>ovplyvnia charakter a parametre projektu alebo plnenie podmienok stanovených v zmluve/rozhodnutí– hovoríme o</w:t>
      </w:r>
      <w:r w:rsidR="006E22FD">
        <w:t> </w:t>
      </w:r>
      <w:r w:rsidR="00CD60A6" w:rsidRPr="00E86C06">
        <w:rPr>
          <w:rFonts w:cs="Arial"/>
          <w:szCs w:val="19"/>
        </w:rPr>
        <w:t>podstatn</w:t>
      </w:r>
      <w:r w:rsidR="00CD60A6">
        <w:rPr>
          <w:rFonts w:cs="Arial"/>
          <w:szCs w:val="19"/>
        </w:rPr>
        <w:t>ej zmene projektu, ktorá môže znamenať podstatné porušenie Zmluvy o poskytnutí NFP, vznik ktorého</w:t>
      </w:r>
      <w:r w:rsidRPr="0073389C">
        <w:t xml:space="preserve"> sa spája s povinnosťou prijímateľa vrátiť príspevok alebo jeho časť, a to vo výške, ktorá je úmerná obdobiu, počas ktorého došlo k podstatnému porušeniu záväzných podmienok (len v mimoriadnych, nevyhnutných a dostatočne zdôvodnených prípadoch), resp. oprávňuje </w:t>
      </w:r>
      <w:r w:rsidR="0099452C">
        <w:t>poskytovateľa</w:t>
      </w:r>
      <w:r w:rsidRPr="0073389C">
        <w:t xml:space="preserve"> odstúpiť od zmluvy o NFP. </w:t>
      </w:r>
    </w:p>
    <w:p w14:paraId="0F8D0EEB" w14:textId="77777777" w:rsidR="003E245B" w:rsidRPr="0073389C" w:rsidRDefault="00874BD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874BD7">
        <w:rPr>
          <w:b/>
        </w:rPr>
        <w:t>Žiadnu zmenu týkajúcu sa Projektu nemožno schváliť v prípade, ak predstavuje podstatnú zmenu projektu alebo môže spôsobiť podstatnú zmenu projektu.</w:t>
      </w:r>
    </w:p>
    <w:p w14:paraId="31820F29" w14:textId="77777777" w:rsidR="00C31FD2" w:rsidRPr="0073389C" w:rsidRDefault="00C31FD2" w:rsidP="009B5B97">
      <w:pPr>
        <w:spacing w:before="120" w:after="120" w:line="288" w:lineRule="auto"/>
        <w:jc w:val="both"/>
      </w:pPr>
      <w:r w:rsidRPr="0073389C">
        <w:t xml:space="preserve">Ak sa prijímateľ omešká so začatím realizácie </w:t>
      </w:r>
      <w:r w:rsidR="005A12D1" w:rsidRPr="0073389C">
        <w:t xml:space="preserve">hlavných </w:t>
      </w:r>
      <w:r w:rsidRPr="0073389C">
        <w:t xml:space="preserve">aktivít projektu o viac ako 3 mesiace od </w:t>
      </w:r>
      <w:r w:rsidR="00912C17" w:rsidRPr="0073389C">
        <w:t>dátumu uvedeného v</w:t>
      </w:r>
      <w:r w:rsidRPr="0073389C">
        <w:t xml:space="preserve"> </w:t>
      </w:r>
      <w:r w:rsidR="002E410E" w:rsidRPr="0073389C">
        <w:t xml:space="preserve">prílohe č. 2 </w:t>
      </w:r>
      <w:r w:rsidR="00E55ACE" w:rsidRPr="0073389C">
        <w:t>z</w:t>
      </w:r>
      <w:r w:rsidRPr="0073389C">
        <w:t>mluv</w:t>
      </w:r>
      <w:r w:rsidR="002E410E" w:rsidRPr="0073389C">
        <w:t>y</w:t>
      </w:r>
      <w:r w:rsidRPr="0073389C">
        <w:t xml:space="preserve"> o</w:t>
      </w:r>
      <w:r w:rsidR="00CA1332">
        <w:t> </w:t>
      </w:r>
      <w:r w:rsidRPr="0073389C">
        <w:t>NFP</w:t>
      </w:r>
      <w:r w:rsidR="00CA1332">
        <w:t xml:space="preserve">/ </w:t>
      </w:r>
      <w:r w:rsidR="00CA1332" w:rsidRPr="004473BF">
        <w:rPr>
          <w:rFonts w:cs="Arial"/>
          <w:szCs w:val="19"/>
        </w:rPr>
        <w:t xml:space="preserve">rozhodnutia o schválení </w:t>
      </w:r>
      <w:r w:rsidR="00CA1332">
        <w:rPr>
          <w:rFonts w:cs="Arial"/>
          <w:szCs w:val="19"/>
        </w:rPr>
        <w:t>ŽoNFP</w:t>
      </w:r>
      <w:r w:rsidR="00DE2902" w:rsidRPr="0073389C">
        <w:t>,</w:t>
      </w:r>
      <w:r w:rsidRPr="0073389C">
        <w:t xml:space="preserve"> je povinný bezodkladne požiadať o jej zmenu.</w:t>
      </w:r>
    </w:p>
    <w:p w14:paraId="658C5DCD" w14:textId="77777777" w:rsidR="00C31FD2" w:rsidRPr="0073389C" w:rsidRDefault="00C31FD2" w:rsidP="009B5B97">
      <w:pPr>
        <w:spacing w:before="120" w:after="120" w:line="288" w:lineRule="auto"/>
        <w:jc w:val="both"/>
      </w:pPr>
      <w:r w:rsidRPr="0073389C">
        <w:t xml:space="preserve">V prípade, že prijímateľ ani po uplynutí </w:t>
      </w:r>
      <w:r w:rsidR="00912C17" w:rsidRPr="0073389C">
        <w:t>stanovenej lehoty</w:t>
      </w:r>
      <w:r w:rsidRPr="0073389C">
        <w:t xml:space="preserve"> bezodkladne nepožiada o p</w:t>
      </w:r>
      <w:r w:rsidR="00912C17" w:rsidRPr="0073389C">
        <w:t>osun</w:t>
      </w:r>
      <w:r w:rsidRPr="0073389C">
        <w:t xml:space="preserve"> termínu začatia realizácie </w:t>
      </w:r>
      <w:r w:rsidR="005A12D1" w:rsidRPr="0073389C">
        <w:t xml:space="preserve">hlavných </w:t>
      </w:r>
      <w:r w:rsidRPr="0073389C">
        <w:t xml:space="preserve">aktivít projektu, </w:t>
      </w:r>
      <w:r w:rsidR="0086688B" w:rsidRPr="0073389C">
        <w:t>p</w:t>
      </w:r>
      <w:r w:rsidRPr="0073389C">
        <w:t>oskytovateľ má právo</w:t>
      </w:r>
      <w:r w:rsidR="00F651CD">
        <w:t xml:space="preserve"> pre </w:t>
      </w:r>
      <w:r w:rsidR="00F651CD" w:rsidRPr="00C700A4">
        <w:t>podstatné porušenie Zmluvy o poskytnutí NFP</w:t>
      </w:r>
      <w:r w:rsidR="00F651CD" w:rsidRPr="0073389C">
        <w:t xml:space="preserve"> odstúpiť od zmluvy o NFP</w:t>
      </w:r>
      <w:r w:rsidR="00F651CD">
        <w:t>/</w:t>
      </w:r>
      <w:r w:rsidR="00F651CD" w:rsidRPr="007A4DC6">
        <w:t xml:space="preserve"> </w:t>
      </w:r>
      <w:r w:rsidR="00F651CD">
        <w:t xml:space="preserve">pre </w:t>
      </w:r>
      <w:r w:rsidR="00F651CD" w:rsidRPr="00BF2034">
        <w:t xml:space="preserve">podstatné porušenie </w:t>
      </w:r>
      <w:r w:rsidR="00F651CD" w:rsidRPr="00454404">
        <w:t>povinností Prijímateľa ukončiť projekt</w:t>
      </w:r>
      <w:r w:rsidR="00E52032">
        <w:t>.</w:t>
      </w:r>
    </w:p>
    <w:p w14:paraId="54F76D5E" w14:textId="77777777" w:rsidR="00DE2902" w:rsidRPr="0073389C" w:rsidRDefault="00DE2902" w:rsidP="009B5B97">
      <w:pPr>
        <w:spacing w:before="120" w:after="120" w:line="288" w:lineRule="auto"/>
        <w:jc w:val="both"/>
      </w:pPr>
    </w:p>
    <w:p w14:paraId="332B9E91" w14:textId="1BEED186" w:rsidR="002E410E" w:rsidRPr="0073389C" w:rsidRDefault="002E410E" w:rsidP="00E907BE">
      <w:pPr>
        <w:pBdr>
          <w:top w:val="single" w:sz="4" w:space="9"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V prípade, že pretrvávajú dôvody pre ktoré je prijímateľ v omeškaní so začiatkom realizácie hlavných aktivít projektu a je predpoklad, že začne s realizáciou hlavných aktivít s omeškaním o viac ako 3 mesiace, </w:t>
      </w:r>
      <w:r w:rsidR="00736D4F">
        <w:t>musí</w:t>
      </w:r>
      <w:r w:rsidR="00736D4F" w:rsidRPr="0073389C">
        <w:t xml:space="preserve"> </w:t>
      </w:r>
      <w:r w:rsidRPr="0073389C">
        <w:t>prijímateľ požiadať o zmenu začiatku realizácie hlavných aktivít Žiadosťou o zmenu zmluvy ešte pred uplynutím omeškania o menej ako 3 mesiace</w:t>
      </w:r>
      <w:r w:rsidR="00736D4F">
        <w:t>, inak sa jedná podstatné porušenie Zmluvy o NFP s možným následkom odstúpenia od zmluvy s vrátením NFP, resp. časti NFP</w:t>
      </w:r>
      <w:r w:rsidR="00053ED1">
        <w:t>.</w:t>
      </w:r>
      <w:r w:rsidRPr="0073389C">
        <w:t xml:space="preserve"> </w:t>
      </w:r>
    </w:p>
    <w:p w14:paraId="2B6EFE56" w14:textId="77777777" w:rsidR="007B41D3" w:rsidRPr="0073389C" w:rsidRDefault="007B41D3" w:rsidP="00DE2902">
      <w:pPr>
        <w:tabs>
          <w:tab w:val="left" w:pos="0"/>
        </w:tabs>
        <w:autoSpaceDE w:val="0"/>
        <w:autoSpaceDN w:val="0"/>
        <w:adjustRightInd w:val="0"/>
        <w:spacing w:before="360" w:after="120" w:line="288" w:lineRule="auto"/>
        <w:jc w:val="both"/>
        <w:rPr>
          <w:b/>
        </w:rPr>
      </w:pPr>
      <w:r w:rsidRPr="0073389C">
        <w:rPr>
          <w:b/>
        </w:rPr>
        <w:t>Príklad:</w:t>
      </w:r>
    </w:p>
    <w:p w14:paraId="5C200507" w14:textId="77777777" w:rsidR="007B41D3" w:rsidRPr="0073389C" w:rsidRDefault="007B41D3" w:rsidP="009B5B97">
      <w:pPr>
        <w:tabs>
          <w:tab w:val="left" w:pos="0"/>
        </w:tabs>
        <w:autoSpaceDE w:val="0"/>
        <w:autoSpaceDN w:val="0"/>
        <w:adjustRightInd w:val="0"/>
        <w:spacing w:before="120" w:after="120" w:line="288" w:lineRule="auto"/>
        <w:jc w:val="both"/>
      </w:pPr>
      <w:r w:rsidRPr="0073389C">
        <w:t xml:space="preserve">V zmysle </w:t>
      </w:r>
      <w:r w:rsidR="00640A58" w:rsidRPr="0073389C">
        <w:t xml:space="preserve">prílohy č. 2 zmluvy o NFP </w:t>
      </w:r>
      <w:r w:rsidRPr="0073389C">
        <w:t xml:space="preserve">má prijímateľ stanovený začiatok realizácie hlavných aktivít projektu na </w:t>
      </w:r>
      <w:r w:rsidR="00640A58" w:rsidRPr="0073389C">
        <w:t>01/</w:t>
      </w:r>
      <w:r w:rsidRPr="0073389C">
        <w:t xml:space="preserve">2016. To znamená, že pokiaľ začne realizovať aktivity v čase od 1.1.2016 do 31.1.2016 je začiatok v súlade so zmluvou o NFP. </w:t>
      </w:r>
      <w:r w:rsidR="00344FDD" w:rsidRPr="0073389C">
        <w:t xml:space="preserve">Až dňom 1.2.2016 sa prijímateľ dostáva do omeškania oproti pôvodne plánovanému termínu začiatku realizácie aktivít. Z tohto vzorového prípadu vyplýva, že pokiaľ prijímateľ začne s realizáciou hlavných aktivít projektu najneskôr do 30.4.2016, ide o menej významnú zmenu projektu, ktorú je povinný bezodkladne oznámiť poskytovateľovi, ale nie je povinný podať žiadosť o zmenu zmluvy. Až dňom 1.5.2016 by sa prijímateľ dostal do omeškania so začatím realizácie hlavných aktivít projektu </w:t>
      </w:r>
      <w:r w:rsidR="00344FDD" w:rsidRPr="0073389C">
        <w:rPr>
          <w:b/>
        </w:rPr>
        <w:t>o viac ako 3 mesiace</w:t>
      </w:r>
      <w:r w:rsidR="00344FDD" w:rsidRPr="0073389C">
        <w:t xml:space="preserve"> od termínu uvedeného v prílohe č. 2 zmluvy o NFP. </w:t>
      </w:r>
      <w:r w:rsidR="002E410E" w:rsidRPr="0073389C">
        <w:t xml:space="preserve">Rovnako sa posudzuje omeškanie </w:t>
      </w:r>
      <w:r w:rsidR="00706B7C" w:rsidRPr="0073389C">
        <w:t xml:space="preserve">aj </w:t>
      </w:r>
      <w:r w:rsidR="002E410E" w:rsidRPr="0073389C">
        <w:t>hlavných aktivít projektu, ktoré neurčujú začiatok realizácie hlavn</w:t>
      </w:r>
      <w:r w:rsidR="009B5B97" w:rsidRPr="0073389C">
        <w:t xml:space="preserve">ých aktivít projektu, teda ich </w:t>
      </w:r>
      <w:r w:rsidR="002E410E" w:rsidRPr="0073389C">
        <w:t>začiatok realizácie je plánovaný na neskôr.</w:t>
      </w:r>
    </w:p>
    <w:p w14:paraId="536DCAF0" w14:textId="77777777" w:rsidR="00640A58" w:rsidRPr="0073389C" w:rsidRDefault="00640A58" w:rsidP="009B5B97">
      <w:pPr>
        <w:tabs>
          <w:tab w:val="left" w:pos="0"/>
        </w:tabs>
        <w:autoSpaceDE w:val="0"/>
        <w:autoSpaceDN w:val="0"/>
        <w:adjustRightInd w:val="0"/>
        <w:spacing w:before="120" w:after="120" w:line="288" w:lineRule="auto"/>
        <w:jc w:val="both"/>
        <w:rPr>
          <w:sz w:val="20"/>
        </w:rPr>
      </w:pPr>
    </w:p>
    <w:p w14:paraId="360F3A85" w14:textId="77777777" w:rsidR="00AE5A8F" w:rsidRPr="0073389C" w:rsidRDefault="00AE5A8F" w:rsidP="009B5B97">
      <w:pPr>
        <w:pStyle w:val="Nadpis3"/>
        <w:spacing w:line="288" w:lineRule="auto"/>
        <w:ind w:left="567" w:firstLine="0"/>
        <w:rPr>
          <w:lang w:val="sk-SK"/>
        </w:rPr>
      </w:pPr>
      <w:bookmarkStart w:id="89" w:name="_Toc410907854"/>
      <w:bookmarkStart w:id="90" w:name="_Toc440372866"/>
      <w:bookmarkStart w:id="91" w:name="_Toc94683055"/>
      <w:r w:rsidRPr="0073389C">
        <w:rPr>
          <w:lang w:val="sk-SK"/>
        </w:rPr>
        <w:t>Administrácia zmenového konania</w:t>
      </w:r>
      <w:bookmarkEnd w:id="89"/>
      <w:bookmarkEnd w:id="90"/>
      <w:bookmarkEnd w:id="91"/>
    </w:p>
    <w:p w14:paraId="0144D849" w14:textId="77777777" w:rsidR="00836462" w:rsidRPr="0073389C" w:rsidRDefault="00836462" w:rsidP="009B5B97">
      <w:pPr>
        <w:tabs>
          <w:tab w:val="left" w:pos="426"/>
        </w:tabs>
        <w:spacing w:before="120" w:after="120" w:line="288" w:lineRule="auto"/>
        <w:jc w:val="both"/>
      </w:pPr>
      <w:r w:rsidRPr="0073389C">
        <w:t>Zmenu zmluvných podmienok môže iniciovať:</w:t>
      </w:r>
    </w:p>
    <w:p w14:paraId="492A2570" w14:textId="77777777" w:rsidR="00836462" w:rsidRPr="0073389C" w:rsidRDefault="00836462" w:rsidP="00F47300">
      <w:pPr>
        <w:pStyle w:val="Bulletslevel2"/>
        <w:spacing w:after="120" w:line="288" w:lineRule="auto"/>
        <w:ind w:left="567" w:hanging="283"/>
        <w:rPr>
          <w:rFonts w:cs="Arial"/>
          <w:b/>
          <w:szCs w:val="19"/>
          <w:lang w:val="sk-SK"/>
        </w:rPr>
      </w:pPr>
      <w:r w:rsidRPr="0073389C">
        <w:rPr>
          <w:lang w:val="sk-SK"/>
        </w:rPr>
        <w:t>prijímateľ</w:t>
      </w:r>
    </w:p>
    <w:p w14:paraId="70EB0703" w14:textId="77777777" w:rsidR="00836462" w:rsidRPr="0073389C" w:rsidRDefault="00DE2902" w:rsidP="00F47300">
      <w:pPr>
        <w:pStyle w:val="Bulletslevel2"/>
        <w:spacing w:after="120" w:line="288" w:lineRule="auto"/>
        <w:ind w:left="567" w:hanging="283"/>
        <w:rPr>
          <w:rFonts w:cs="Arial"/>
          <w:b/>
          <w:szCs w:val="19"/>
          <w:lang w:val="sk-SK"/>
        </w:rPr>
      </w:pPr>
      <w:r w:rsidRPr="0073389C">
        <w:rPr>
          <w:lang w:val="sk-SK"/>
        </w:rPr>
        <w:t>poskytovateľ</w:t>
      </w:r>
    </w:p>
    <w:p w14:paraId="0378F4C8" w14:textId="77777777" w:rsidR="00AE5A8F" w:rsidRPr="0073389C" w:rsidRDefault="00AE5A8F" w:rsidP="009B5B97">
      <w:pPr>
        <w:tabs>
          <w:tab w:val="left" w:pos="426"/>
        </w:tabs>
        <w:spacing w:before="120" w:after="120" w:line="288" w:lineRule="auto"/>
        <w:jc w:val="both"/>
        <w:rPr>
          <w:b/>
        </w:rPr>
      </w:pPr>
      <w:r w:rsidRPr="0073389C">
        <w:rPr>
          <w:b/>
        </w:rPr>
        <w:t>Zmena zmluvných podmienok na podnet prijímateľa</w:t>
      </w:r>
    </w:p>
    <w:p w14:paraId="52534557" w14:textId="77777777" w:rsidR="00AE5A8F" w:rsidRPr="0073389C" w:rsidRDefault="00AE5A8F" w:rsidP="009B5B97">
      <w:pPr>
        <w:autoSpaceDE w:val="0"/>
        <w:autoSpaceDN w:val="0"/>
        <w:adjustRightInd w:val="0"/>
        <w:spacing w:before="120" w:after="120" w:line="288" w:lineRule="auto"/>
        <w:jc w:val="both"/>
      </w:pPr>
      <w:r w:rsidRPr="0073389C">
        <w:t>V prípade návrhu zmeny údajov</w:t>
      </w:r>
      <w:r w:rsidR="0016783A" w:rsidRPr="0073389C">
        <w:t xml:space="preserve">, prípadne zmluvných podmienok </w:t>
      </w:r>
      <w:r w:rsidRPr="0073389C">
        <w:t xml:space="preserve">v </w:t>
      </w:r>
      <w:r w:rsidR="00E55ACE" w:rsidRPr="0073389C">
        <w:t>z</w:t>
      </w:r>
      <w:r w:rsidR="001D70A3" w:rsidRPr="0073389C">
        <w:t>mluve o NFP</w:t>
      </w:r>
      <w:r w:rsidR="00F94549" w:rsidRPr="0073389C">
        <w:t xml:space="preserve"> </w:t>
      </w:r>
      <w:r w:rsidRPr="0073389C">
        <w:t>na základe požiadavky prijímateľa, je prijímateľ povinný, v závislosti od charakteru žiadosti o zmenu</w:t>
      </w:r>
      <w:r w:rsidR="00A9661F">
        <w:t>,</w:t>
      </w:r>
      <w:r w:rsidRPr="0073389C">
        <w:t xml:space="preserve"> používať príslušný formulár</w:t>
      </w:r>
      <w:r w:rsidR="00D50945" w:rsidRPr="0073389C">
        <w:t xml:space="preserve"> </w:t>
      </w:r>
      <w:r w:rsidR="00B2452D" w:rsidRPr="0073389C">
        <w:t>(príloha č. 1</w:t>
      </w:r>
      <w:r w:rsidR="00B2452D">
        <w:t>7</w:t>
      </w:r>
      <w:r w:rsidR="00943DD7">
        <w:t xml:space="preserve"> - </w:t>
      </w:r>
      <w:r w:rsidR="00943DD7" w:rsidRPr="0073389C">
        <w:t>Žiadosť o zmenu zmluvy o</w:t>
      </w:r>
      <w:r w:rsidR="00943DD7">
        <w:t> </w:t>
      </w:r>
      <w:r w:rsidR="00943DD7" w:rsidRPr="0073389C">
        <w:t>NFP</w:t>
      </w:r>
      <w:r w:rsidR="00943DD7">
        <w:t>/resp. o zmenu práv a povinností</w:t>
      </w:r>
      <w:r w:rsidR="00B2452D" w:rsidRPr="0073389C">
        <w:t>).</w:t>
      </w:r>
      <w:r w:rsidR="00943DD7">
        <w:t xml:space="preserve">  </w:t>
      </w:r>
    </w:p>
    <w:p w14:paraId="5F980CA5" w14:textId="5AD5AC96" w:rsidR="00AE5A8F" w:rsidRDefault="00AE5A8F" w:rsidP="009B5B97">
      <w:pPr>
        <w:autoSpaceDE w:val="0"/>
        <w:autoSpaceDN w:val="0"/>
        <w:adjustRightInd w:val="0"/>
        <w:spacing w:before="120" w:after="120" w:line="288" w:lineRule="auto"/>
        <w:jc w:val="both"/>
      </w:pPr>
      <w:r w:rsidRPr="0073389C">
        <w:t>Vyplnené tlačivo žiadosti o zmenu  vrátane všetkých dokladov súvisiacich s navrhovanou zmenou</w:t>
      </w:r>
      <w:r w:rsidR="007B4885">
        <w:t xml:space="preserve"> </w:t>
      </w:r>
      <w:r w:rsidR="00AC02A1">
        <w:t xml:space="preserve">doručí Prijímateľ </w:t>
      </w:r>
      <w:r w:rsidR="007768B4">
        <w:t xml:space="preserve">na RO </w:t>
      </w:r>
      <w:ins w:id="92" w:author="Autor">
        <w:r w:rsidR="00D9714D">
          <w:t xml:space="preserve">pre </w:t>
        </w:r>
      </w:ins>
      <w:r w:rsidR="007768B4">
        <w:t>OP EVS</w:t>
      </w:r>
      <w:r w:rsidRPr="0073389C">
        <w:t xml:space="preserve"> </w:t>
      </w:r>
      <w:r w:rsidR="007B4885">
        <w:t xml:space="preserve">prioritne </w:t>
      </w:r>
      <w:r w:rsidR="007B4885" w:rsidRPr="0073389C">
        <w:t>prostredníctvom</w:t>
      </w:r>
      <w:r w:rsidR="007B4885" w:rsidRPr="002817B7">
        <w:rPr>
          <w:bCs/>
          <w:iCs/>
        </w:rPr>
        <w:t xml:space="preserve"> </w:t>
      </w:r>
      <w:r w:rsidR="007B4885">
        <w:rPr>
          <w:bCs/>
          <w:iCs/>
        </w:rPr>
        <w:t>evidencie Všeobecnej komunikácie v ITMS2014+</w:t>
      </w:r>
      <w:r w:rsidR="007B4885">
        <w:t xml:space="preserve"> </w:t>
      </w:r>
      <w:r w:rsidR="007B4885" w:rsidRPr="0073389C">
        <w:t xml:space="preserve">podpísané </w:t>
      </w:r>
      <w:r w:rsidR="007B4885">
        <w:t>oprávnenou osobou (</w:t>
      </w:r>
      <w:r w:rsidR="007B4885" w:rsidRPr="0073389C">
        <w:t>štatutárnym orgánom prijímateľa</w:t>
      </w:r>
      <w:r w:rsidR="007B4885">
        <w:t xml:space="preserve">, resp. splnomocnenou osobou)  v zmysle zákona o  e-Governmente alebo alternatívne </w:t>
      </w:r>
      <w:r w:rsidR="007B4885">
        <w:rPr>
          <w:bCs/>
          <w:iCs/>
        </w:rPr>
        <w:t>priložením skenu</w:t>
      </w:r>
      <w:r w:rsidR="007B4885">
        <w:rPr>
          <w:rStyle w:val="Odkaznapoznmkupodiarou"/>
          <w:bCs/>
          <w:iCs/>
        </w:rPr>
        <w:footnoteReference w:id="24"/>
      </w:r>
      <w:r w:rsidR="007B4885">
        <w:rPr>
          <w:bCs/>
          <w:iCs/>
        </w:rPr>
        <w:t xml:space="preserve"> podpísanej žiadosti </w:t>
      </w:r>
      <w:r w:rsidR="007B4885" w:rsidRPr="0073389C">
        <w:t>označen</w:t>
      </w:r>
      <w:r w:rsidR="007B4885">
        <w:t>ej</w:t>
      </w:r>
      <w:r w:rsidR="007B4885" w:rsidRPr="0073389C">
        <w:t xml:space="preserve"> </w:t>
      </w:r>
      <w:r w:rsidR="007B4885">
        <w:t xml:space="preserve">aj </w:t>
      </w:r>
      <w:r w:rsidR="007B4885" w:rsidRPr="0073389C">
        <w:t>pečiatkou prijímateľa</w:t>
      </w:r>
      <w:r w:rsidR="007B4885">
        <w:t xml:space="preserve"> (ak relevantné). V prípade využitia podpísaného skenu žiadosti, je prípustné zaslanie žiadosti o zmenu  aj e-mailom osobou, ktorá je identifikovaná  komunikovať za Prijímateľa (napr. projektový manažér).</w:t>
      </w:r>
    </w:p>
    <w:p w14:paraId="672A0150" w14:textId="7344630D" w:rsidR="00CE5F7E" w:rsidRPr="0073389C" w:rsidRDefault="00CE5F7E" w:rsidP="009B5B97">
      <w:pPr>
        <w:autoSpaceDE w:val="0"/>
        <w:autoSpaceDN w:val="0"/>
        <w:adjustRightInd w:val="0"/>
        <w:spacing w:before="120" w:after="120" w:line="288" w:lineRule="auto"/>
        <w:jc w:val="both"/>
      </w:pPr>
    </w:p>
    <w:p w14:paraId="51813F11" w14:textId="77777777" w:rsidR="00332C62" w:rsidRPr="0073389C" w:rsidRDefault="00332C62" w:rsidP="009B5B97">
      <w:pPr>
        <w:autoSpaceDE w:val="0"/>
        <w:autoSpaceDN w:val="0"/>
        <w:adjustRightInd w:val="0"/>
        <w:spacing w:before="120" w:after="120" w:line="288" w:lineRule="auto"/>
        <w:jc w:val="both"/>
      </w:pPr>
      <w:r w:rsidRPr="0073389C">
        <w:t>Žiadosť o zmenu zmluvy musí obsahovať:</w:t>
      </w:r>
    </w:p>
    <w:p w14:paraId="665D4351" w14:textId="77777777" w:rsidR="00332C62" w:rsidRPr="0073389C" w:rsidRDefault="00332C62" w:rsidP="00F47300">
      <w:pPr>
        <w:pStyle w:val="Bulletslevel2"/>
        <w:spacing w:after="120" w:line="288" w:lineRule="auto"/>
        <w:ind w:left="567" w:hanging="283"/>
        <w:rPr>
          <w:lang w:val="sk-SK"/>
        </w:rPr>
      </w:pPr>
      <w:r w:rsidRPr="0073389C">
        <w:rPr>
          <w:lang w:val="sk-SK"/>
        </w:rPr>
        <w:t>identifikáciu projektu;</w:t>
      </w:r>
    </w:p>
    <w:p w14:paraId="22EC79F5" w14:textId="77777777" w:rsidR="00332C62" w:rsidRPr="0073389C" w:rsidRDefault="00332C62" w:rsidP="00F47300">
      <w:pPr>
        <w:pStyle w:val="Bulletslevel2"/>
        <w:spacing w:after="120" w:line="288" w:lineRule="auto"/>
        <w:ind w:left="567" w:hanging="283"/>
        <w:rPr>
          <w:lang w:val="sk-SK"/>
        </w:rPr>
      </w:pPr>
      <w:r w:rsidRPr="0073389C">
        <w:rPr>
          <w:lang w:val="sk-SK"/>
        </w:rPr>
        <w:t>pôvodné a navrhované znenie predmetu zmeny;</w:t>
      </w:r>
    </w:p>
    <w:p w14:paraId="650F6552" w14:textId="77777777" w:rsidR="00332C62" w:rsidRPr="0073389C" w:rsidRDefault="00332C62" w:rsidP="00F47300">
      <w:pPr>
        <w:pStyle w:val="Bulletslevel2"/>
        <w:spacing w:after="120" w:line="288" w:lineRule="auto"/>
        <w:ind w:left="567" w:hanging="283"/>
        <w:rPr>
          <w:lang w:val="sk-SK"/>
        </w:rPr>
      </w:pPr>
      <w:r w:rsidRPr="0073389C">
        <w:rPr>
          <w:lang w:val="sk-SK"/>
        </w:rPr>
        <w:t>podrobné zdôvodnenie navrhovanej zmeny;</w:t>
      </w:r>
    </w:p>
    <w:p w14:paraId="1AAEF945" w14:textId="77777777" w:rsidR="00332C62" w:rsidRPr="0073389C" w:rsidRDefault="00332C62" w:rsidP="00F47300">
      <w:pPr>
        <w:pStyle w:val="Bulletslevel2"/>
        <w:spacing w:after="120" w:line="288" w:lineRule="auto"/>
        <w:ind w:left="567" w:hanging="283"/>
        <w:rPr>
          <w:lang w:val="sk-SK"/>
        </w:rPr>
      </w:pPr>
      <w:r w:rsidRPr="0073389C">
        <w:rPr>
          <w:lang w:val="sk-SK"/>
        </w:rPr>
        <w:t>dopad zmeny na dosiahnutie stanovených cieľov a monitorovacích ukazovateľov;</w:t>
      </w:r>
    </w:p>
    <w:p w14:paraId="459D96EB" w14:textId="77777777" w:rsidR="00332C62" w:rsidRPr="0073389C" w:rsidRDefault="00332C62" w:rsidP="00F47300">
      <w:pPr>
        <w:pStyle w:val="Bulletslevel2"/>
        <w:spacing w:after="120" w:line="288" w:lineRule="auto"/>
        <w:ind w:left="567" w:hanging="283"/>
        <w:rPr>
          <w:lang w:val="sk-SK"/>
        </w:rPr>
      </w:pPr>
      <w:r w:rsidRPr="0073389C">
        <w:rPr>
          <w:lang w:val="sk-SK"/>
        </w:rPr>
        <w:t>finančný dopad zmeny;</w:t>
      </w:r>
    </w:p>
    <w:p w14:paraId="49B3A0D1" w14:textId="77777777" w:rsidR="00332C62" w:rsidRPr="0073389C" w:rsidRDefault="00332C62" w:rsidP="00F47300">
      <w:pPr>
        <w:pStyle w:val="Bulletslevel2"/>
        <w:spacing w:after="120" w:line="288" w:lineRule="auto"/>
        <w:ind w:left="567" w:hanging="283"/>
        <w:rPr>
          <w:lang w:val="sk-SK"/>
        </w:rPr>
      </w:pPr>
      <w:r w:rsidRPr="0073389C">
        <w:rPr>
          <w:lang w:val="sk-SK"/>
        </w:rPr>
        <w:t>upravené prílohy zmluvy o NFP, ktorých sa žiadaná zmena týka</w:t>
      </w:r>
      <w:r w:rsidR="00943DD7">
        <w:rPr>
          <w:lang w:val="sk-SK"/>
        </w:rPr>
        <w:t xml:space="preserve"> (ak relevantné)</w:t>
      </w:r>
      <w:r w:rsidRPr="0073389C">
        <w:rPr>
          <w:lang w:val="sk-SK"/>
        </w:rPr>
        <w:t>.</w:t>
      </w:r>
    </w:p>
    <w:p w14:paraId="0B2D5DE7" w14:textId="77777777" w:rsidR="00AE5A8F" w:rsidRPr="0073389C" w:rsidRDefault="00AE5A8F" w:rsidP="009B5B97">
      <w:pPr>
        <w:spacing w:before="120" w:after="120" w:line="288" w:lineRule="auto"/>
        <w:jc w:val="both"/>
      </w:pPr>
      <w:r w:rsidRPr="0073389C">
        <w:t xml:space="preserve">Príslušný </w:t>
      </w:r>
      <w:r w:rsidR="009F79A0" w:rsidRPr="0073389C">
        <w:t xml:space="preserve">projektový </w:t>
      </w:r>
      <w:r w:rsidRPr="0073389C">
        <w:t xml:space="preserve">manažér poskytovateľa </w:t>
      </w:r>
      <w:r w:rsidR="00023A70" w:rsidRPr="0073389C">
        <w:t>bez zbytočného odkladu</w:t>
      </w:r>
      <w:r w:rsidRPr="0073389C">
        <w:t xml:space="preserve"> posúdi predložený návrh z hľadiska formálnej správnosti, a to najmä či je správne uvedený názov projektu, názov prijímateľa, sídlo, IČO, pôvodné znenie textu a navrhované znenie textu, detailné odôvodnenie navrhovanej zmeny, charakter zmeny a pod. </w:t>
      </w:r>
      <w:r w:rsidR="00943DD7" w:rsidRPr="003E46C4">
        <w:rPr>
          <w:rFonts w:cs="Arial"/>
          <w:szCs w:val="19"/>
        </w:rPr>
        <w:t xml:space="preserve">V prípade identifikácie neúplnosti predložených dokumentov, prípadne vzniku pochybností o úplnosti, resp. pravdivosti/právoplatnosti predložených dokumentov, vyzve </w:t>
      </w:r>
      <w:r w:rsidR="00943DD7">
        <w:rPr>
          <w:rFonts w:cs="Arial"/>
          <w:szCs w:val="19"/>
        </w:rPr>
        <w:t xml:space="preserve">PM </w:t>
      </w:r>
      <w:r w:rsidR="00943DD7" w:rsidRPr="003E46C4">
        <w:rPr>
          <w:rFonts w:cs="Arial"/>
          <w:szCs w:val="19"/>
        </w:rPr>
        <w:t xml:space="preserve">prijímateľa </w:t>
      </w:r>
      <w:r w:rsidR="00943DD7" w:rsidRPr="001C44C7">
        <w:rPr>
          <w:rFonts w:cs="Arial"/>
          <w:szCs w:val="19"/>
        </w:rPr>
        <w:t>(písomnou alebo</w:t>
      </w:r>
      <w:r w:rsidR="00943DD7">
        <w:rPr>
          <w:rFonts w:cs="Arial"/>
          <w:szCs w:val="19"/>
        </w:rPr>
        <w:t xml:space="preserve"> </w:t>
      </w:r>
      <w:r w:rsidR="00943DD7" w:rsidRPr="001C44C7">
        <w:rPr>
          <w:rFonts w:cs="Arial"/>
          <w:szCs w:val="19"/>
        </w:rPr>
        <w:t>elektronickou formou)</w:t>
      </w:r>
      <w:r w:rsidR="00943DD7" w:rsidRPr="003E46C4">
        <w:rPr>
          <w:rFonts w:cs="Arial"/>
          <w:szCs w:val="19"/>
        </w:rPr>
        <w:t xml:space="preserve"> na doplnenie žiadosti o zmenu</w:t>
      </w:r>
      <w:r w:rsidR="00943DD7" w:rsidRPr="006F55A5">
        <w:rPr>
          <w:rFonts w:cs="Arial"/>
          <w:szCs w:val="19"/>
        </w:rPr>
        <w:t xml:space="preserve"> </w:t>
      </w:r>
      <w:r w:rsidR="00943DD7" w:rsidRPr="001C44C7">
        <w:rPr>
          <w:rFonts w:cs="Arial"/>
          <w:szCs w:val="19"/>
        </w:rPr>
        <w:t>v</w:t>
      </w:r>
      <w:r w:rsidR="00943DD7">
        <w:rPr>
          <w:rFonts w:cs="Arial"/>
          <w:szCs w:val="19"/>
        </w:rPr>
        <w:t> </w:t>
      </w:r>
      <w:r w:rsidR="00943DD7" w:rsidRPr="001C44C7">
        <w:rPr>
          <w:rFonts w:cs="Arial"/>
          <w:szCs w:val="19"/>
        </w:rPr>
        <w:t>primeran</w:t>
      </w:r>
      <w:r w:rsidR="00943DD7">
        <w:rPr>
          <w:rFonts w:cs="Arial"/>
          <w:szCs w:val="19"/>
        </w:rPr>
        <w:t xml:space="preserve">ej lehote nie kratšej ako 5 pracovných dní </w:t>
      </w:r>
      <w:r w:rsidRPr="0073389C">
        <w:t>.</w:t>
      </w:r>
    </w:p>
    <w:p w14:paraId="66781093" w14:textId="77777777" w:rsidR="00023A70" w:rsidRPr="0073389C" w:rsidRDefault="00023A70" w:rsidP="009B5B97">
      <w:pPr>
        <w:spacing w:before="120" w:after="120" w:line="288" w:lineRule="auto"/>
        <w:jc w:val="both"/>
      </w:pPr>
      <w:r w:rsidRPr="0073389C">
        <w:t xml:space="preserve">Posúdenie </w:t>
      </w:r>
      <w:r w:rsidR="00E55ACE" w:rsidRPr="0073389C">
        <w:t xml:space="preserve">žiadosti </w:t>
      </w:r>
      <w:r w:rsidRPr="0073389C">
        <w:t xml:space="preserve">o zmenu vykonáva poskytovateľ ex – ante, t. j. posúdenie návrhu zmeny predchádza úkonom prijímateľa viažucim sa na predmetnú zmenu projektu. Poskytovateľ nie je povinný začať zmenové konanie v prípade, ak je </w:t>
      </w:r>
      <w:r w:rsidR="00E55ACE" w:rsidRPr="0073389C">
        <w:t xml:space="preserve">žiadosť </w:t>
      </w:r>
      <w:r w:rsidRPr="0073389C">
        <w:t>o zmenu doručená v rozpore s po</w:t>
      </w:r>
      <w:r w:rsidR="00CB1C8A" w:rsidRPr="0073389C">
        <w:t>ž</w:t>
      </w:r>
      <w:r w:rsidRPr="0073389C">
        <w:t>iadavkou bezodkladného informovania.</w:t>
      </w:r>
      <w:r w:rsidR="00A9697E">
        <w:t xml:space="preserve"> </w:t>
      </w:r>
    </w:p>
    <w:p w14:paraId="2720D74F" w14:textId="60110728" w:rsidR="00AE5A8F" w:rsidRPr="0073389C" w:rsidRDefault="00AE5A8F" w:rsidP="009B5B97">
      <w:pPr>
        <w:spacing w:before="120" w:after="120" w:line="288" w:lineRule="auto"/>
        <w:jc w:val="both"/>
      </w:pPr>
      <w:r w:rsidRPr="0073389C">
        <w:t>V prípade, že prijímateľ neodstráni nedostatky/nedoplní údaje/dokumenty v stanovenej lehote, poskytovateľ návrh na zmenu projektu</w:t>
      </w:r>
      <w:r w:rsidR="0027727F">
        <w:t xml:space="preserve"> písomne </w:t>
      </w:r>
      <w:r w:rsidRPr="0073389C">
        <w:t xml:space="preserve"> zamietne</w:t>
      </w:r>
      <w:r w:rsidR="0027727F">
        <w:t>, pričom</w:t>
      </w:r>
      <w:r w:rsidR="0027727F" w:rsidRPr="0073389C">
        <w:t> </w:t>
      </w:r>
      <w:r w:rsidR="0027727F">
        <w:t>pre doručenie prioritne použije e-komunikáciu. Z</w:t>
      </w:r>
      <w:r w:rsidRPr="0073389C">
        <w:t xml:space="preserve">amietnutie návrhu na zmenu projektu z dôvodu nesplnenia kritérií formálnej správnosti nemá vplyv na právo prijímateľa opätovne predložiť upravený resp. doplnený návrh na zmenu. </w:t>
      </w:r>
    </w:p>
    <w:p w14:paraId="31F0A780" w14:textId="77777777" w:rsidR="00AE5A8F" w:rsidRPr="0073389C" w:rsidRDefault="002A19B4" w:rsidP="009B5B97">
      <w:pPr>
        <w:spacing w:before="120" w:after="120" w:line="288" w:lineRule="auto"/>
        <w:jc w:val="both"/>
      </w:pPr>
      <w:r w:rsidRPr="0073389C">
        <w:t>Projektový manažér</w:t>
      </w:r>
      <w:r w:rsidR="00AE5A8F" w:rsidRPr="0073389C">
        <w:t xml:space="preserve"> každú žiadosť o zmenu posúdi bez ohľadu na zdroj iniciatívy, pri dodržaní súladu navrhovaných zmien s nasledovnými aspektmi:</w:t>
      </w:r>
    </w:p>
    <w:p w14:paraId="78569D02"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špecifikácie a charakteru projektu;</w:t>
      </w:r>
    </w:p>
    <w:p w14:paraId="2DD248D1"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podmienky výzvy/vyzvania;</w:t>
      </w:r>
    </w:p>
    <w:p w14:paraId="774053C3"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s ohľadom na všetky vykonané zmeny v projekte podľa doposiaľ platnej a účinnej zmluvy/rozhodnutia, vrátane oznámení o jej zmenených článkoch z dôvodu zmien v niektorom zo záväzných dokumentov tvoriacich súčasť uzatvorenej zmluvy/rozhodnutia;</w:t>
      </w:r>
    </w:p>
    <w:p w14:paraId="79DA57DF"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zásad hospodárnosti, účelnosti</w:t>
      </w:r>
      <w:r w:rsidR="00713FBA">
        <w:t>, účinnosti</w:t>
      </w:r>
      <w:r w:rsidRPr="0073389C">
        <w:t xml:space="preserve"> a efektívnosti prostriedkov projektu;</w:t>
      </w:r>
    </w:p>
    <w:p w14:paraId="486A05EA"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povinnosťou posúdiť navrhované zmeny najmä vo vzťahu k skutočnostiam (najmä k cieľom projektu), ktoré boli predmetom </w:t>
      </w:r>
      <w:r w:rsidR="00DB1F65" w:rsidRPr="0073389C">
        <w:t xml:space="preserve">odborného hodnotenia a výberu </w:t>
      </w:r>
      <w:r w:rsidRPr="0073389C">
        <w:t>(aby do projektu nebola zapracovaná zmena, ktorá v tejto fáze bola zamietnutá), vrátane návrhu na zmenu hodnôt zadefinovaných merateľných ukazovateľov projektu;</w:t>
      </w:r>
    </w:p>
    <w:p w14:paraId="2671BE3F"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pravidiel verejného obstarávania stanovených v legislatíve SR a EÚ;</w:t>
      </w:r>
    </w:p>
    <w:p w14:paraId="749C415D"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zabezpečiť, aby žiadna z prijatých zmien nemala dopad na ďalšie povinnosti vyplývajúce poskytovateľovi zo SR EŠIF, resp. povinností, ktoré vyplývajú pre poskytovateľa z iných záväzných dokumentov.</w:t>
      </w:r>
    </w:p>
    <w:p w14:paraId="29847BC1" w14:textId="77777777" w:rsidR="00AD5432" w:rsidRDefault="00AE5A8F" w:rsidP="00AD5432">
      <w:pPr>
        <w:autoSpaceDE w:val="0"/>
        <w:autoSpaceDN w:val="0"/>
        <w:adjustRightInd w:val="0"/>
        <w:spacing w:before="120" w:line="288" w:lineRule="auto"/>
        <w:jc w:val="both"/>
        <w:rPr>
          <w:rFonts w:cs="Arial"/>
          <w:szCs w:val="19"/>
        </w:rPr>
      </w:pPr>
      <w:r w:rsidRPr="0073389C">
        <w:t xml:space="preserve">Pri posudzovaní žiadosti o zmenu poskytovateľ taktiež posudzuje, či v tom čase nie je </w:t>
      </w:r>
      <w:r w:rsidR="0082781E" w:rsidRPr="0073389C">
        <w:t>poskytovateľovi</w:t>
      </w:r>
      <w:r w:rsidR="006D6176" w:rsidRPr="0073389C">
        <w:t xml:space="preserve"> </w:t>
      </w:r>
      <w:r w:rsidRPr="0073389C">
        <w:t>predložená žiadosť o platbu/zúčtovanie zálohovej platby obsahujúca výdavky, ktoré by mohli v prípade schválenia dodatku/akceptačného stanoviska nadobudnúť charakter neoprávneného výdavku.</w:t>
      </w:r>
      <w:r w:rsidR="00AD5432" w:rsidRPr="00AD5432">
        <w:rPr>
          <w:rFonts w:cs="Arial"/>
          <w:szCs w:val="19"/>
        </w:rPr>
        <w:t xml:space="preserve"> </w:t>
      </w:r>
    </w:p>
    <w:p w14:paraId="5A8C7567" w14:textId="79DCF825" w:rsidR="00AD5432" w:rsidRDefault="00AD5432" w:rsidP="00AD5432">
      <w:pPr>
        <w:autoSpaceDE w:val="0"/>
        <w:autoSpaceDN w:val="0"/>
        <w:adjustRightInd w:val="0"/>
        <w:spacing w:before="120" w:line="288" w:lineRule="auto"/>
        <w:jc w:val="both"/>
        <w:rPr>
          <w:rFonts w:cs="Arial"/>
          <w:szCs w:val="19"/>
        </w:rPr>
      </w:pPr>
      <w:r>
        <w:rPr>
          <w:rFonts w:cs="Arial"/>
          <w:szCs w:val="19"/>
        </w:rPr>
        <w:t xml:space="preserve">Po ukončení </w:t>
      </w:r>
      <w:r w:rsidR="0027727F">
        <w:rPr>
          <w:rFonts w:cs="Arial"/>
          <w:szCs w:val="19"/>
        </w:rPr>
        <w:t xml:space="preserve">procesu </w:t>
      </w:r>
      <w:r>
        <w:rPr>
          <w:rFonts w:cs="Arial"/>
          <w:szCs w:val="19"/>
        </w:rPr>
        <w:t>posudzovania žiadosti o</w:t>
      </w:r>
      <w:r w:rsidR="00C2640A">
        <w:rPr>
          <w:rFonts w:cs="Arial"/>
          <w:szCs w:val="19"/>
        </w:rPr>
        <w:t> </w:t>
      </w:r>
      <w:r>
        <w:rPr>
          <w:rFonts w:cs="Arial"/>
          <w:szCs w:val="19"/>
        </w:rPr>
        <w:t>zmenu</w:t>
      </w:r>
      <w:r w:rsidR="00C2640A">
        <w:rPr>
          <w:rFonts w:cs="Arial"/>
          <w:szCs w:val="19"/>
        </w:rPr>
        <w:t>,</w:t>
      </w:r>
      <w:r>
        <w:rPr>
          <w:rFonts w:cs="Arial"/>
          <w:szCs w:val="19"/>
        </w:rPr>
        <w:t xml:space="preserve"> oznámi projektový manažér </w:t>
      </w:r>
      <w:r w:rsidRPr="001C44C7">
        <w:rPr>
          <w:rFonts w:cs="Arial"/>
          <w:szCs w:val="19"/>
        </w:rPr>
        <w:t xml:space="preserve"> </w:t>
      </w:r>
      <w:r>
        <w:rPr>
          <w:rFonts w:cs="Arial"/>
          <w:szCs w:val="19"/>
        </w:rPr>
        <w:t xml:space="preserve">telefonicky/ e-mailom  </w:t>
      </w:r>
      <w:r w:rsidRPr="001C44C7">
        <w:rPr>
          <w:rFonts w:cs="Arial"/>
          <w:szCs w:val="19"/>
        </w:rPr>
        <w:t xml:space="preserve">prijímateľovi </w:t>
      </w:r>
      <w:r>
        <w:rPr>
          <w:rFonts w:cs="Arial"/>
          <w:szCs w:val="19"/>
        </w:rPr>
        <w:t>schválenie/neschválenie</w:t>
      </w:r>
      <w:r w:rsidRPr="001C44C7">
        <w:rPr>
          <w:rFonts w:cs="Arial"/>
          <w:szCs w:val="19"/>
        </w:rPr>
        <w:t xml:space="preserve"> navrhnutých zmien</w:t>
      </w:r>
      <w:r>
        <w:rPr>
          <w:rFonts w:cs="Arial"/>
          <w:szCs w:val="19"/>
        </w:rPr>
        <w:t>.</w:t>
      </w:r>
      <w:r w:rsidRPr="001C44C7">
        <w:rPr>
          <w:rFonts w:cs="Arial"/>
          <w:szCs w:val="19"/>
        </w:rPr>
        <w:t xml:space="preserve"> </w:t>
      </w:r>
      <w:r w:rsidR="0027727F">
        <w:rPr>
          <w:rFonts w:cs="Arial"/>
          <w:szCs w:val="19"/>
        </w:rPr>
        <w:t>P</w:t>
      </w:r>
      <w:r>
        <w:rPr>
          <w:rFonts w:cs="Arial"/>
          <w:szCs w:val="19"/>
        </w:rPr>
        <w:t xml:space="preserve">otvrdenie uvedenej skutočnosti </w:t>
      </w:r>
      <w:r w:rsidR="00C2640A">
        <w:rPr>
          <w:rFonts w:cs="Arial"/>
          <w:szCs w:val="19"/>
        </w:rPr>
        <w:t xml:space="preserve"> prijímateľovi </w:t>
      </w:r>
      <w:r>
        <w:rPr>
          <w:rFonts w:cs="Arial"/>
          <w:szCs w:val="19"/>
        </w:rPr>
        <w:t xml:space="preserve">nasleduje </w:t>
      </w:r>
      <w:r w:rsidR="0027727F">
        <w:rPr>
          <w:rFonts w:cs="Arial"/>
          <w:szCs w:val="19"/>
        </w:rPr>
        <w:t xml:space="preserve">výhradne písomnou formou </w:t>
      </w:r>
      <w:r>
        <w:rPr>
          <w:rFonts w:cs="Arial"/>
          <w:szCs w:val="19"/>
        </w:rPr>
        <w:t>obvykle do 14 pracovných dní. V prípade vypracovania dodatku k zmluve sa oznámenie o schválení zmeny zasiela najneskôr spolu s návrhom na uzavretie dodatku k</w:t>
      </w:r>
      <w:r w:rsidR="007A55FD">
        <w:rPr>
          <w:rFonts w:cs="Arial"/>
          <w:szCs w:val="19"/>
        </w:rPr>
        <w:t> </w:t>
      </w:r>
      <w:r>
        <w:rPr>
          <w:rFonts w:cs="Arial"/>
          <w:szCs w:val="19"/>
        </w:rPr>
        <w:t>zmluve</w:t>
      </w:r>
      <w:r w:rsidR="007A55FD">
        <w:rPr>
          <w:rFonts w:cs="Arial"/>
          <w:szCs w:val="19"/>
        </w:rPr>
        <w:t>. V</w:t>
      </w:r>
      <w:r>
        <w:rPr>
          <w:rFonts w:cs="Arial"/>
          <w:szCs w:val="19"/>
        </w:rPr>
        <w:t xml:space="preserve"> prípade vykonania aktualizácie príloh rozhodnutia o schválení ŽoNFP</w:t>
      </w:r>
      <w:r w:rsidR="007A55FD">
        <w:rPr>
          <w:rFonts w:cs="Arial"/>
          <w:szCs w:val="19"/>
        </w:rPr>
        <w:t xml:space="preserve"> (prijímateľ MV SR)</w:t>
      </w:r>
      <w:r>
        <w:rPr>
          <w:rFonts w:cs="Arial"/>
          <w:szCs w:val="19"/>
        </w:rPr>
        <w:t xml:space="preserve"> sa oznámenie o schválení zmeny zasiela najneskôr spolu s aktualizovanými prílohami rozhodnutia. </w:t>
      </w:r>
      <w:r w:rsidR="00312657">
        <w:rPr>
          <w:rFonts w:cs="Arial"/>
          <w:szCs w:val="19"/>
        </w:rPr>
        <w:t xml:space="preserve"> </w:t>
      </w:r>
    </w:p>
    <w:p w14:paraId="5980C589" w14:textId="77777777" w:rsidR="00AE5A8F" w:rsidRPr="0073389C" w:rsidRDefault="00AE5A8F" w:rsidP="009B5B97">
      <w:pPr>
        <w:autoSpaceDE w:val="0"/>
        <w:autoSpaceDN w:val="0"/>
        <w:adjustRightInd w:val="0"/>
        <w:spacing w:before="120" w:after="120" w:line="288" w:lineRule="auto"/>
        <w:jc w:val="both"/>
      </w:pPr>
    </w:p>
    <w:p w14:paraId="6B15ABE5" w14:textId="213831E6" w:rsidR="001B311E" w:rsidRDefault="00AE5A8F" w:rsidP="00BD0270">
      <w:pPr>
        <w:autoSpaceDE w:val="0"/>
        <w:autoSpaceDN w:val="0"/>
        <w:adjustRightInd w:val="0"/>
        <w:spacing w:before="240" w:after="120" w:line="288" w:lineRule="auto"/>
        <w:jc w:val="both"/>
      </w:pPr>
      <w:r w:rsidRPr="0073389C">
        <w:t>V prípade, že žiadosť o  vykonani</w:t>
      </w:r>
      <w:r w:rsidR="004B6AA0">
        <w:t>e</w:t>
      </w:r>
      <w:r w:rsidRPr="0073389C">
        <w:t xml:space="preserve"> zmeny má za následok zmenu zmluvných podmienok, poskytovateľ vypracuje písomný a očíslovaný </w:t>
      </w:r>
      <w:r w:rsidR="001837F9" w:rsidRPr="0073389C">
        <w:t>návrh dodatku</w:t>
      </w:r>
      <w:r w:rsidRPr="0073389C">
        <w:t xml:space="preserve"> k</w:t>
      </w:r>
      <w:r w:rsidR="00AD5432">
        <w:t> </w:t>
      </w:r>
      <w:r w:rsidRPr="0073389C">
        <w:t>zmluve</w:t>
      </w:r>
      <w:r w:rsidR="00AD5432">
        <w:t>.</w:t>
      </w:r>
      <w:r w:rsidRPr="0073389C">
        <w:t xml:space="preserve"> </w:t>
      </w:r>
      <w:r w:rsidR="0027727F">
        <w:t xml:space="preserve">Dodatok k </w:t>
      </w:r>
      <w:r w:rsidR="0027727F" w:rsidRPr="009156BB">
        <w:t>Zmluv</w:t>
      </w:r>
      <w:r w:rsidR="0027727F">
        <w:t>e</w:t>
      </w:r>
      <w:r w:rsidR="0027727F" w:rsidRPr="009156BB">
        <w:t xml:space="preserve"> o NFP sa </w:t>
      </w:r>
      <w:r w:rsidR="004B6AA0">
        <w:t xml:space="preserve">vzájomne </w:t>
      </w:r>
      <w:r w:rsidR="0027727F" w:rsidRPr="009156BB">
        <w:t>podpisuje prioritne elektronicky</w:t>
      </w:r>
      <w:r w:rsidR="0027727F">
        <w:t xml:space="preserve"> v súlade so zákonom o e-Governmente. </w:t>
      </w:r>
      <w:r w:rsidR="00C64418">
        <w:t>Pri</w:t>
      </w:r>
      <w:r w:rsidR="0027727F">
        <w:t xml:space="preserve"> dohod</w:t>
      </w:r>
      <w:r w:rsidR="00C64418">
        <w:t>e</w:t>
      </w:r>
      <w:r w:rsidR="0027727F">
        <w:t xml:space="preserve"> zmluvných strán na vyhotovení a podpísaní dodatku v listinnej podobe sú </w:t>
      </w:r>
      <w:r w:rsidR="00C64418">
        <w:t xml:space="preserve">Prijímateľovi </w:t>
      </w:r>
      <w:r w:rsidR="0027727F">
        <w:t>doruč</w:t>
      </w:r>
      <w:r w:rsidR="004B6AA0">
        <w:t>ené</w:t>
      </w:r>
      <w:r w:rsidR="0027727F">
        <w:t xml:space="preserve"> obvyklým spôsobom (napr. poštou, kuriérom, osobne)</w:t>
      </w:r>
      <w:r w:rsidR="00DD5DEA">
        <w:t>.</w:t>
      </w:r>
      <w:r w:rsidR="001B311E">
        <w:t xml:space="preserve"> T</w:t>
      </w:r>
      <w:bookmarkStart w:id="93" w:name="_Toc410031665"/>
      <w:bookmarkStart w:id="94" w:name="_Toc410907855"/>
      <w:r w:rsidR="00D11C1D" w:rsidRPr="0073389C">
        <w:t xml:space="preserve">ri </w:t>
      </w:r>
      <w:r w:rsidR="00C64418">
        <w:t xml:space="preserve">podpísané </w:t>
      </w:r>
      <w:r w:rsidR="00D11C1D" w:rsidRPr="0073389C">
        <w:t xml:space="preserve">originálne vyhotovenia návrhu dodatku  </w:t>
      </w:r>
      <w:r w:rsidR="00C64418">
        <w:t xml:space="preserve">oprávnenou osobou </w:t>
      </w:r>
      <w:r w:rsidR="004B6AA0">
        <w:t xml:space="preserve"> </w:t>
      </w:r>
      <w:r w:rsidR="004B6AA0" w:rsidRPr="0073389C">
        <w:t xml:space="preserve"> </w:t>
      </w:r>
      <w:r w:rsidR="00C64418">
        <w:t>za RO</w:t>
      </w:r>
      <w:r w:rsidR="00D11C1D" w:rsidRPr="0073389C">
        <w:t xml:space="preserve">. Prijímateľ </w:t>
      </w:r>
      <w:r w:rsidR="00C64418">
        <w:t xml:space="preserve">po oboznámení sa  s návrhom </w:t>
      </w:r>
      <w:r w:rsidR="00D11C1D" w:rsidRPr="0073389C">
        <w:t xml:space="preserve">podpíše všetky 3 rovnopisy a následne 2 podpísané vyhotovenia dodatku doručí späť na RO. </w:t>
      </w:r>
    </w:p>
    <w:p w14:paraId="33EB7791" w14:textId="2658C9B0" w:rsidR="004B6AA0" w:rsidRDefault="001B311E" w:rsidP="00BD0270">
      <w:pPr>
        <w:autoSpaceDE w:val="0"/>
        <w:autoSpaceDN w:val="0"/>
        <w:adjustRightInd w:val="0"/>
        <w:spacing w:before="240" w:after="120" w:line="288" w:lineRule="auto"/>
        <w:jc w:val="both"/>
      </w:pPr>
      <w:r w:rsidRPr="009156BB">
        <w:t xml:space="preserve">Komunikácia zmluvných strán </w:t>
      </w:r>
      <w:r>
        <w:t>vedúca k elektronickému podpisu dodatku</w:t>
      </w:r>
      <w:r w:rsidRPr="009156BB">
        <w:t xml:space="preserve"> sa realizuje výmenou </w:t>
      </w:r>
      <w:r>
        <w:t xml:space="preserve">návrhu </w:t>
      </w:r>
      <w:r w:rsidRPr="009156BB">
        <w:t xml:space="preserve"> v elektronickej podobe prostredníctvom evidencie Komunikácia v ITMS2014+ alebo iným vhodným spôsobom,</w:t>
      </w:r>
      <w:r>
        <w:t xml:space="preserve"> na ktorom sa zmluvné strany vopred platne dohodli.</w:t>
      </w:r>
      <w:r w:rsidR="00C64418">
        <w:t xml:space="preserve"> </w:t>
      </w:r>
    </w:p>
    <w:p w14:paraId="3F300595" w14:textId="6B56C59F" w:rsidR="004E3753" w:rsidRDefault="00D11C1D" w:rsidP="009B5B97">
      <w:pPr>
        <w:autoSpaceDE w:val="0"/>
        <w:autoSpaceDN w:val="0"/>
        <w:adjustRightInd w:val="0"/>
        <w:spacing w:before="120" w:after="120" w:line="288" w:lineRule="auto"/>
        <w:jc w:val="both"/>
      </w:pPr>
      <w:r w:rsidRPr="0073389C">
        <w:t xml:space="preserve">Deň nasledujúci po dni zverejnenia dodatku poskytovateľom v </w:t>
      </w:r>
      <w:r w:rsidR="00A672FF">
        <w:t>CRZ</w:t>
      </w:r>
      <w:r w:rsidRPr="0073389C">
        <w:t xml:space="preserve"> je dňom nadobudnutia účinnosti dodatku.</w:t>
      </w:r>
    </w:p>
    <w:p w14:paraId="3053021E" w14:textId="77777777" w:rsidR="00E7204E" w:rsidRPr="0073389C" w:rsidRDefault="00E7204E" w:rsidP="00E7204E">
      <w:pPr>
        <w:autoSpaceDE w:val="0"/>
        <w:autoSpaceDN w:val="0"/>
        <w:adjustRightInd w:val="0"/>
        <w:spacing w:before="120" w:after="120" w:line="288" w:lineRule="auto"/>
        <w:jc w:val="both"/>
      </w:pPr>
      <w:r>
        <w:t xml:space="preserve">Ak podáva prijímateľ žiadosť o zmenu zmluvy pre projekt, ktorý sa realizuje v spolupráci s partnerom a </w:t>
      </w:r>
      <w:r w:rsidR="00AA5FCB">
        <w:t>identifikuje</w:t>
      </w:r>
      <w:r>
        <w:t xml:space="preserve"> vplyv na uzavretú zmluvu o partnerstve, je </w:t>
      </w:r>
      <w:r w:rsidR="008F0AB5">
        <w:t>p</w:t>
      </w:r>
      <w:r>
        <w:t>rijímateľ povinný pred zaslaním žiadosti o zmenu</w:t>
      </w:r>
      <w:r w:rsidR="008F0AB5">
        <w:t xml:space="preserve"> na RO pre OP EVS túto zmenu s p</w:t>
      </w:r>
      <w:r>
        <w:t xml:space="preserve">artnerom prerokovať a získať od neho stanovisko (odporúčame minimálne </w:t>
      </w:r>
      <w:r w:rsidR="00410C6B">
        <w:t>e-</w:t>
      </w:r>
      <w:r>
        <w:t>m</w:t>
      </w:r>
      <w:r w:rsidR="00410C6B">
        <w:t>ai</w:t>
      </w:r>
      <w:r>
        <w:t>lovú komunikáciu)</w:t>
      </w:r>
      <w:r w:rsidR="008F0AB5">
        <w:t>. Prijímateľ</w:t>
      </w:r>
      <w:r>
        <w:t xml:space="preserve"> do žiadosti o zmenu </w:t>
      </w:r>
      <w:r w:rsidR="008F0AB5">
        <w:t xml:space="preserve">uvedie </w:t>
      </w:r>
      <w:r>
        <w:t>stan</w:t>
      </w:r>
      <w:r w:rsidR="008F0AB5">
        <w:t>ovisko p</w:t>
      </w:r>
      <w:r>
        <w:t>artnera formou čestného vyhlásenia. RO pre OP EVS si vyhradzuje právo požiadať</w:t>
      </w:r>
      <w:r w:rsidR="008F0AB5">
        <w:t xml:space="preserve"> prijímateľa</w:t>
      </w:r>
      <w:r>
        <w:t xml:space="preserve"> </w:t>
      </w:r>
      <w:r w:rsidR="008F0AB5">
        <w:t>o </w:t>
      </w:r>
      <w:r>
        <w:t>dokumentáciu</w:t>
      </w:r>
      <w:r w:rsidR="008F0AB5">
        <w:t xml:space="preserve"> potvrdzujúcu stanovisko</w:t>
      </w:r>
      <w:r>
        <w:t xml:space="preserve"> </w:t>
      </w:r>
      <w:r w:rsidR="008F0AB5">
        <w:t>p</w:t>
      </w:r>
      <w:r>
        <w:t>artnera k žiadanej zmene</w:t>
      </w:r>
      <w:r w:rsidR="008F0AB5">
        <w:t xml:space="preserve"> alebo v tejto veci osloviť priamo partnera.</w:t>
      </w:r>
      <w:r w:rsidR="008A0CE1">
        <w:t xml:space="preserve"> </w:t>
      </w:r>
      <w:r>
        <w:t>V prípadoch významn</w:t>
      </w:r>
      <w:r w:rsidR="00892386">
        <w:t>ejších</w:t>
      </w:r>
      <w:r>
        <w:t xml:space="preserve"> zmien</w:t>
      </w:r>
      <w:r w:rsidR="008F0AB5">
        <w:t xml:space="preserve"> s </w:t>
      </w:r>
      <w:r w:rsidR="00892386">
        <w:t xml:space="preserve">veľkým </w:t>
      </w:r>
      <w:r w:rsidR="008F0AB5">
        <w:t>dopadom na</w:t>
      </w:r>
      <w:r w:rsidR="008A0CE1">
        <w:t xml:space="preserve"> spôsob</w:t>
      </w:r>
      <w:r w:rsidR="008F0AB5">
        <w:t xml:space="preserve"> realizáci</w:t>
      </w:r>
      <w:r w:rsidR="008A0CE1">
        <w:t>e</w:t>
      </w:r>
      <w:r w:rsidR="008F0AB5">
        <w:t xml:space="preserve"> projektu</w:t>
      </w:r>
      <w:r>
        <w:t xml:space="preserve">, môže </w:t>
      </w:r>
      <w:r w:rsidR="008F0AB5">
        <w:t>RO pre OP EVS</w:t>
      </w:r>
      <w:r>
        <w:t xml:space="preserve"> podmieniť uzavretie dodatku k Zmluve o NFP predložením </w:t>
      </w:r>
      <w:r w:rsidR="00270716">
        <w:t xml:space="preserve">návrhu </w:t>
      </w:r>
      <w:r>
        <w:t xml:space="preserve">súladného dodatku </w:t>
      </w:r>
      <w:r w:rsidR="00270716">
        <w:t>p</w:t>
      </w:r>
      <w:r>
        <w:t>rijímateľa s</w:t>
      </w:r>
      <w:r w:rsidR="00270716">
        <w:t> p</w:t>
      </w:r>
      <w:r>
        <w:t>artnerom</w:t>
      </w:r>
      <w:r w:rsidR="00270716">
        <w:t xml:space="preserve"> podpísan</w:t>
      </w:r>
      <w:r w:rsidR="00A37465">
        <w:t>ého</w:t>
      </w:r>
      <w:r w:rsidR="00270716">
        <w:t xml:space="preserve"> zo strany partnera</w:t>
      </w:r>
      <w:r w:rsidR="008F0AB5">
        <w:t>.</w:t>
      </w:r>
    </w:p>
    <w:p w14:paraId="7B84FC55" w14:textId="77777777" w:rsidR="004E3753" w:rsidRPr="0073389C" w:rsidRDefault="004E3753" w:rsidP="009B5B97">
      <w:pPr>
        <w:pStyle w:val="Bulletslevel1"/>
        <w:spacing w:after="120" w:line="288" w:lineRule="auto"/>
        <w:ind w:left="0" w:firstLine="0"/>
        <w:jc w:val="both"/>
        <w:rPr>
          <w:rFonts w:eastAsia="Times New Roman" w:cs="Arial"/>
          <w:color w:val="auto"/>
          <w:szCs w:val="19"/>
          <w:lang w:val="sk-SK"/>
        </w:rPr>
      </w:pPr>
      <w:r w:rsidRPr="0073389C">
        <w:rPr>
          <w:rFonts w:eastAsia="Times New Roman" w:cs="Arial"/>
          <w:color w:val="auto"/>
          <w:szCs w:val="19"/>
          <w:lang w:val="sk-SK"/>
        </w:rPr>
        <w:t xml:space="preserve">V prípade, ak je prijímateľom organizačná jednotka MV SR, sa postupy zmenového konania celej časti 2.3 Zmena zmluvy o NFP použijú primerane, pričom zmluvné strany v tomto prípade nahrádzajú odborné útvary MV SR, ktoré zodpovedajú na jednej strane za implementáciu projektu a na druhej strane za poskytovanie NFP. Výstupom schválenej žiadosti o zmenu </w:t>
      </w:r>
      <w:r w:rsidR="00B2452D">
        <w:rPr>
          <w:rFonts w:eastAsia="Times New Roman" w:cs="Arial"/>
          <w:color w:val="auto"/>
          <w:szCs w:val="19"/>
          <w:lang w:val="sk-SK"/>
        </w:rPr>
        <w:t xml:space="preserve">práv a povinností </w:t>
      </w:r>
      <w:r w:rsidRPr="0073389C">
        <w:rPr>
          <w:rFonts w:eastAsia="Times New Roman" w:cs="Arial"/>
          <w:color w:val="auto"/>
          <w:szCs w:val="19"/>
          <w:lang w:val="sk-SK"/>
        </w:rPr>
        <w:t xml:space="preserve">rozhodnutia o schválení ŽoNFP môže byť výhradne len zmena príloh rozhodnutia, ktoré zabezpečujú práva a povinnosti </w:t>
      </w:r>
      <w:r w:rsidR="000064C7">
        <w:rPr>
          <w:rFonts w:eastAsia="Times New Roman" w:cs="Arial"/>
          <w:color w:val="auto"/>
          <w:szCs w:val="19"/>
          <w:lang w:val="sk-SK"/>
        </w:rPr>
        <w:t xml:space="preserve">a iné skutočnosti </w:t>
      </w:r>
      <w:r w:rsidRPr="0073389C">
        <w:rPr>
          <w:rFonts w:eastAsia="Times New Roman" w:cs="Arial"/>
          <w:color w:val="auto"/>
          <w:szCs w:val="19"/>
          <w:lang w:val="sk-SK"/>
        </w:rPr>
        <w:t>zodpovedných strán v rozsahu ako pri uzavr</w:t>
      </w:r>
      <w:r w:rsidR="005A28B2" w:rsidRPr="0073389C">
        <w:rPr>
          <w:rFonts w:eastAsia="Times New Roman" w:cs="Arial"/>
          <w:color w:val="auto"/>
          <w:szCs w:val="19"/>
          <w:lang w:val="sk-SK"/>
        </w:rPr>
        <w:t>etí z</w:t>
      </w:r>
      <w:r w:rsidRPr="0073389C">
        <w:rPr>
          <w:rFonts w:eastAsia="Times New Roman" w:cs="Arial"/>
          <w:color w:val="auto"/>
          <w:szCs w:val="19"/>
          <w:lang w:val="sk-SK"/>
        </w:rPr>
        <w:t xml:space="preserve">mluvy o NFP. </w:t>
      </w:r>
    </w:p>
    <w:p w14:paraId="37D13500" w14:textId="77777777" w:rsidR="00AD5432" w:rsidRDefault="0016783A" w:rsidP="00AD5432">
      <w:pPr>
        <w:autoSpaceDE w:val="0"/>
        <w:autoSpaceDN w:val="0"/>
        <w:adjustRightInd w:val="0"/>
        <w:spacing w:before="120" w:line="288" w:lineRule="auto"/>
        <w:jc w:val="both"/>
        <w:rPr>
          <w:rFonts w:cs="Arial"/>
          <w:szCs w:val="19"/>
        </w:rPr>
      </w:pPr>
      <w:r w:rsidRPr="0073389C">
        <w:t>V prípade návrhu zmeny údajov, prípadne zmluvných podmienok v zmluve o NFP na základe požiadavky poskytovateľa, bude prijímateľ o rozsahu zmien informovaný najneskôr spolu</w:t>
      </w:r>
      <w:r w:rsidR="00E34A10">
        <w:t xml:space="preserve"> s predloženým návrhom dodatku.</w:t>
      </w:r>
      <w:r w:rsidR="00AD5432" w:rsidRPr="00AD5432">
        <w:rPr>
          <w:rFonts w:cs="Arial"/>
          <w:szCs w:val="19"/>
        </w:rPr>
        <w:t xml:space="preserve"> </w:t>
      </w:r>
    </w:p>
    <w:p w14:paraId="6FEB1F08" w14:textId="77777777" w:rsidR="00457696" w:rsidRDefault="00457696" w:rsidP="00AD5432">
      <w:pPr>
        <w:autoSpaceDE w:val="0"/>
        <w:autoSpaceDN w:val="0"/>
        <w:adjustRightInd w:val="0"/>
        <w:spacing w:before="120" w:line="288" w:lineRule="auto"/>
        <w:jc w:val="both"/>
      </w:pPr>
      <w:r w:rsidRPr="006F5FF9">
        <w:t>Hromadná zmena Zmluvy o</w:t>
      </w:r>
      <w:r>
        <w:t> </w:t>
      </w:r>
      <w:r w:rsidRPr="006F5FF9">
        <w:t>NFP</w:t>
      </w:r>
    </w:p>
    <w:p w14:paraId="2A127489" w14:textId="77777777" w:rsidR="00457696" w:rsidRDefault="00457696" w:rsidP="00AD5432">
      <w:pPr>
        <w:autoSpaceDE w:val="0"/>
        <w:autoSpaceDN w:val="0"/>
        <w:adjustRightInd w:val="0"/>
        <w:spacing w:before="120" w:line="288" w:lineRule="auto"/>
        <w:jc w:val="both"/>
        <w:rPr>
          <w:rFonts w:cs="Arial"/>
          <w:szCs w:val="19"/>
        </w:rPr>
      </w:pPr>
      <w:r>
        <w:t>RO pre OP</w:t>
      </w:r>
      <w:r w:rsidR="00860448">
        <w:t xml:space="preserve"> </w:t>
      </w:r>
      <w:r>
        <w:t>EVS môže počas krízovej situácie vykonať zmenu zmluvy podľa § 59 zákona o príspevku z EŠIF, pričom</w:t>
      </w:r>
      <w:r w:rsidR="00FC1C54">
        <w:t xml:space="preserve"> </w:t>
      </w:r>
      <w:r>
        <w:t xml:space="preserve">zmeny  nesmú  mať negatívny vplyv na prijímateľa. </w:t>
      </w:r>
      <w:r w:rsidR="00FC1C54" w:rsidRPr="00FC1C54">
        <w:t>Zmluva sa mení v rozsahu, v akom podľa oznámenia poskytovateľa bola prevzatá zmena zmluvy zverejnená orgánmi podieľajúcimi sa na poskytovaní príspevku podľa § 6</w:t>
      </w:r>
      <w:r w:rsidR="00FC1C54">
        <w:t xml:space="preserve"> (CKO)</w:t>
      </w:r>
      <w:r w:rsidR="00FC1C54" w:rsidRPr="00FC1C54">
        <w:t xml:space="preserve"> alebo § 9</w:t>
      </w:r>
      <w:r w:rsidR="00FC1C54">
        <w:t xml:space="preserve"> (CO).</w:t>
      </w:r>
      <w:r w:rsidR="0041215C">
        <w:t xml:space="preserve"> V prípade </w:t>
      </w:r>
      <w:r w:rsidR="001A59AC">
        <w:t xml:space="preserve">realizácie </w:t>
      </w:r>
      <w:r w:rsidR="0041215C">
        <w:t xml:space="preserve">konkrétnej hromadnej zmeny Zmluvy o poskytnutí NFP sa RO pre OP EVS postupuje podľa  kapitoly 3.2 </w:t>
      </w:r>
      <w:r w:rsidR="001A59AC">
        <w:t>Metodického pokynu CKO č. 10.</w:t>
      </w:r>
    </w:p>
    <w:p w14:paraId="210D84B6" w14:textId="77777777" w:rsidR="00E34A10" w:rsidRDefault="00E34A10" w:rsidP="009B5B97">
      <w:pPr>
        <w:autoSpaceDE w:val="0"/>
        <w:autoSpaceDN w:val="0"/>
        <w:adjustRightInd w:val="0"/>
        <w:spacing w:before="120" w:after="120" w:line="288" w:lineRule="auto"/>
        <w:jc w:val="both"/>
      </w:pPr>
    </w:p>
    <w:p w14:paraId="1EA904E6" w14:textId="77777777" w:rsidR="00E34A10" w:rsidRDefault="00E34A10" w:rsidP="008F3E68">
      <w:pPr>
        <w:widowControl w:val="0"/>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Pr>
          <w:b/>
          <w:i/>
        </w:rPr>
        <w:t xml:space="preserve"> </w:t>
      </w:r>
      <w:r w:rsidRPr="0073389C">
        <w:t>Prijímateľ je povinný bezodkladne oznámiť poskytovateľovi všetky zmeny alebo skutočnosti, ktoré majú negatívny vplyv na plnenie zmluvy o  NFP alebo dosiahnutie/udržanie cieľa, alebo sa akýmkoľvek spôsobom týkajú alebo môžu týkať nesplnenia povinností prijímateľa zo zmluvy o NFP alebo nedosiahnutia/neudržania cieľa. Uvedená oznamovacia povinnosť platí aj v prípade, ak má prijímateľ čo i len pochybnosť o dodržiavaní svojich záväzkov vyplývajúcich zo zmluvy o NFP alebo</w:t>
      </w:r>
      <w:r>
        <w:t xml:space="preserve"> </w:t>
      </w:r>
      <w:r w:rsidRPr="0073389C">
        <w:t>dosiahnutí/udržaní cieľa.</w:t>
      </w:r>
    </w:p>
    <w:p w14:paraId="552DA9AB" w14:textId="77777777" w:rsidR="00E34A10" w:rsidRPr="00E34A10" w:rsidRDefault="00E34A10" w:rsidP="00E34A10"/>
    <w:p w14:paraId="53D2F537" w14:textId="77777777" w:rsidR="00AE5A8F" w:rsidRPr="0073389C" w:rsidRDefault="00AE5A8F" w:rsidP="00E61650">
      <w:pPr>
        <w:pStyle w:val="Nadpis3"/>
        <w:spacing w:line="288" w:lineRule="auto"/>
        <w:ind w:left="567" w:firstLine="0"/>
        <w:jc w:val="both"/>
        <w:rPr>
          <w:lang w:val="sk-SK"/>
        </w:rPr>
      </w:pPr>
      <w:bookmarkStart w:id="95" w:name="_Toc440372867"/>
      <w:bookmarkStart w:id="96" w:name="_Toc94683056"/>
      <w:r w:rsidRPr="0073389C">
        <w:rPr>
          <w:lang w:val="sk-SK"/>
        </w:rPr>
        <w:t>Ukončenie zmluvného vzťahu</w:t>
      </w:r>
      <w:bookmarkEnd w:id="93"/>
      <w:bookmarkEnd w:id="94"/>
      <w:bookmarkEnd w:id="95"/>
      <w:bookmarkEnd w:id="96"/>
    </w:p>
    <w:p w14:paraId="5F160EA1" w14:textId="77777777" w:rsidR="00AE5A8F" w:rsidRPr="0073389C" w:rsidRDefault="00AE5A8F" w:rsidP="00E61650">
      <w:pPr>
        <w:spacing w:before="120" w:after="120" w:line="288" w:lineRule="auto"/>
        <w:jc w:val="both"/>
      </w:pPr>
      <w:r w:rsidRPr="0073389C">
        <w:t xml:space="preserve">K ukončeniu zmluvného vzťahu dochádza: </w:t>
      </w:r>
    </w:p>
    <w:p w14:paraId="6C3C138C"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splnením záväzkov zmluvných strán (v prípade riadneho ukončenia vzťahu), </w:t>
      </w:r>
    </w:p>
    <w:p w14:paraId="57C6D2A0"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dohodou zmluvných strán, odstúpením od zmluvy </w:t>
      </w:r>
      <w:r w:rsidR="00BE5A1E" w:rsidRPr="0073389C">
        <w:t xml:space="preserve">poskytovateľom </w:t>
      </w:r>
      <w:r w:rsidRPr="0073389C">
        <w:t>alebo výpoveďou zmluvy zo strany prijímateľa (v prípade mimoriadneho ukončenia zmluvného vzťahu).</w:t>
      </w:r>
    </w:p>
    <w:p w14:paraId="018B2C34" w14:textId="77777777" w:rsidR="00AE5A8F" w:rsidRPr="0073389C" w:rsidRDefault="00AE5A8F" w:rsidP="00E61650">
      <w:pPr>
        <w:spacing w:before="120" w:after="120" w:line="288" w:lineRule="auto"/>
        <w:jc w:val="both"/>
      </w:pPr>
      <w:r w:rsidRPr="0073389C">
        <w:t xml:space="preserve">Pre prípad riadneho ukončenia zmluvného vzťahu medzi poskytovateľom a prijímateľom po uplynutí platnosti </w:t>
      </w:r>
      <w:r w:rsidR="00E55ACE" w:rsidRPr="0073389C">
        <w:t xml:space="preserve">zmluvy </w:t>
      </w:r>
      <w:r w:rsidR="000269FB" w:rsidRPr="0073389C">
        <w:t xml:space="preserve">o NFP </w:t>
      </w:r>
      <w:r w:rsidRPr="0073389C">
        <w:t>nestanovuje poskytovateľ osobitné postupy.</w:t>
      </w:r>
    </w:p>
    <w:p w14:paraId="532B85D4" w14:textId="77777777" w:rsidR="00DB1F65" w:rsidRPr="0073389C" w:rsidRDefault="00DB1F65" w:rsidP="00E61650">
      <w:pPr>
        <w:spacing w:before="120" w:after="120" w:line="288" w:lineRule="auto"/>
        <w:jc w:val="both"/>
      </w:pPr>
      <w:r w:rsidRPr="0073389C">
        <w:t xml:space="preserve">Mimoriadne ukončenie zmluvného vzťahu zo </w:t>
      </w:r>
      <w:r w:rsidR="00E55ACE" w:rsidRPr="0073389C">
        <w:t>z</w:t>
      </w:r>
      <w:r w:rsidRPr="0073389C">
        <w:t>mluvy o NFP nastáva:</w:t>
      </w:r>
    </w:p>
    <w:p w14:paraId="47BA0609"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dohodou </w:t>
      </w:r>
      <w:r w:rsidR="00E55ACE" w:rsidRPr="0073389C">
        <w:rPr>
          <w:lang w:val="sk-SK"/>
        </w:rPr>
        <w:t>z</w:t>
      </w:r>
      <w:r w:rsidRPr="0073389C">
        <w:rPr>
          <w:lang w:val="sk-SK"/>
        </w:rPr>
        <w:t xml:space="preserve">mluvných strán, </w:t>
      </w:r>
    </w:p>
    <w:p w14:paraId="46865B6A"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odstúpením od </w:t>
      </w:r>
      <w:r w:rsidR="00E55ACE" w:rsidRPr="0073389C">
        <w:rPr>
          <w:lang w:val="sk-SK"/>
        </w:rPr>
        <w:t>z</w:t>
      </w:r>
      <w:r w:rsidRPr="0073389C">
        <w:rPr>
          <w:lang w:val="sk-SK"/>
        </w:rPr>
        <w:t>mluvy o NFP alebo</w:t>
      </w:r>
    </w:p>
    <w:p w14:paraId="2B6DCAAD"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výpoveďou </w:t>
      </w:r>
      <w:r w:rsidR="00E55ACE" w:rsidRPr="0073389C">
        <w:rPr>
          <w:lang w:val="sk-SK"/>
        </w:rPr>
        <w:t>z</w:t>
      </w:r>
      <w:r w:rsidRPr="0073389C">
        <w:rPr>
          <w:lang w:val="sk-SK"/>
        </w:rPr>
        <w:t xml:space="preserve">mluvy o NFP zo strany </w:t>
      </w:r>
      <w:r w:rsidR="00E55ACE" w:rsidRPr="0073389C">
        <w:rPr>
          <w:lang w:val="sk-SK"/>
        </w:rPr>
        <w:t>p</w:t>
      </w:r>
      <w:r w:rsidRPr="0073389C">
        <w:rPr>
          <w:lang w:val="sk-SK"/>
        </w:rPr>
        <w:t>rijímateľa</w:t>
      </w:r>
      <w:r w:rsidR="00AE5A8F" w:rsidRPr="0073389C">
        <w:rPr>
          <w:lang w:val="sk-SK"/>
        </w:rPr>
        <w:t xml:space="preserve">. </w:t>
      </w:r>
    </w:p>
    <w:p w14:paraId="2E05082B" w14:textId="77777777" w:rsidR="00AE5A8F" w:rsidRDefault="00AE5A8F" w:rsidP="00E61650">
      <w:pPr>
        <w:spacing w:before="120" w:after="120" w:line="288" w:lineRule="auto"/>
        <w:jc w:val="both"/>
      </w:pPr>
      <w:r w:rsidRPr="0073389C">
        <w:t xml:space="preserve">Dohodu o ukončení zmluvy o NFP podpisujú obe zmluvné strany. V prípade odstúpenia od zmluvy z dôvodov nedodržiavania zmluvných podmienok zo strany prijímateľa musia byť zachované práva poskytovateľa na ďalšie právne úkony (najmä práva na požadovanie vrátenia poskytnutej čiastky NFP, právo na vstup do priestorov prijímateľa, a pod.). Dôvodom na odstúpenie poskytovateľa od zmluvy je predovšetkým nedodržanie zmluvných podmienok, ktoré bolo zistené napríklad v procese monitorovania projektu, pri </w:t>
      </w:r>
      <w:r w:rsidR="00EE3198">
        <w:t xml:space="preserve">finančnej </w:t>
      </w:r>
      <w:r w:rsidRPr="0073389C">
        <w:t>kontrole na mieste a pod. alebo na základe informácie prijímateľa o problémoch v projekte resp. o vzniku objektívnych príčin, ktorých dôsledkom je mimoriadne ukončenie projektu.</w:t>
      </w:r>
    </w:p>
    <w:p w14:paraId="121731BD" w14:textId="77777777" w:rsidR="006A0F6E" w:rsidRPr="006A0F6E" w:rsidRDefault="006A0F6E" w:rsidP="006A0F6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szCs w:val="19"/>
        </w:rPr>
      </w:pPr>
      <w:r w:rsidRPr="0073389C">
        <w:rPr>
          <w:b/>
          <w:i/>
        </w:rPr>
        <w:t>Dôležité upozornenie:</w:t>
      </w:r>
      <w:r w:rsidRPr="0073389C">
        <w:t xml:space="preserve"> </w:t>
      </w:r>
      <w:r w:rsidRPr="006A0F6E">
        <w:rPr>
          <w:rFonts w:cs="Arial"/>
          <w:szCs w:val="19"/>
        </w:rPr>
        <w:t>V prípade existencie poskytnutého NFP</w:t>
      </w:r>
      <w:r>
        <w:rPr>
          <w:rFonts w:cs="Arial"/>
          <w:szCs w:val="19"/>
        </w:rPr>
        <w:t xml:space="preserve"> alebo nevysporiadanej nezrovnalosti je potrebné pred uzatvorením d</w:t>
      </w:r>
      <w:r w:rsidRPr="006A0F6E">
        <w:rPr>
          <w:rFonts w:cs="Arial"/>
          <w:szCs w:val="19"/>
        </w:rPr>
        <w:t>ohody o ukončení zmluvného vzťahu vysporiadať finančné záväzky. Až následne je</w:t>
      </w:r>
      <w:r>
        <w:rPr>
          <w:rFonts w:cs="Arial"/>
          <w:szCs w:val="19"/>
        </w:rPr>
        <w:t xml:space="preserve"> možné pristúpiť k uzatvoreniu dohody o ukončení z</w:t>
      </w:r>
      <w:r w:rsidRPr="006A0F6E">
        <w:rPr>
          <w:rFonts w:cs="Arial"/>
          <w:szCs w:val="19"/>
        </w:rPr>
        <w:t xml:space="preserve">mluvy o NFP. </w:t>
      </w:r>
    </w:p>
    <w:p w14:paraId="1EDBEA84" w14:textId="77777777" w:rsidR="00AE5A8F" w:rsidRPr="0073389C" w:rsidRDefault="00AE5A8F" w:rsidP="00E61650">
      <w:pPr>
        <w:spacing w:before="120" w:after="120" w:line="288" w:lineRule="auto"/>
        <w:jc w:val="both"/>
      </w:pPr>
      <w:r w:rsidRPr="0073389C">
        <w:t>Ak prijímateľ svojim konaním podstatne, resp. nepodstatne porušil zmluvu</w:t>
      </w:r>
      <w:r w:rsidR="000269FB" w:rsidRPr="0073389C">
        <w:t xml:space="preserve"> o NFP</w:t>
      </w:r>
      <w:r w:rsidRPr="0073389C">
        <w:t>, poskytovateľ písomne upozorní prijímateľa na túto skutočnosť</w:t>
      </w:r>
      <w:r w:rsidR="0043146E" w:rsidRPr="0073389C">
        <w:t>.</w:t>
      </w:r>
      <w:r w:rsidRPr="0073389C">
        <w:t xml:space="preserve"> </w:t>
      </w:r>
      <w:r w:rsidR="0043146E" w:rsidRPr="0073389C">
        <w:t>V</w:t>
      </w:r>
      <w:r w:rsidRPr="0073389C">
        <w:t xml:space="preserve"> prípade zistenia zo strany poskytovateľa, že došlo k naplneniu podmienok na odstúpenie od zmluvy</w:t>
      </w:r>
      <w:r w:rsidR="000269FB" w:rsidRPr="0073389C">
        <w:t xml:space="preserve"> o</w:t>
      </w:r>
      <w:r w:rsidR="00A9697E">
        <w:t> </w:t>
      </w:r>
      <w:r w:rsidR="000269FB" w:rsidRPr="0073389C">
        <w:t>NFP</w:t>
      </w:r>
      <w:r w:rsidR="00A9697E">
        <w:t>,</w:t>
      </w:r>
      <w:r w:rsidR="0043146E" w:rsidRPr="0073389C">
        <w:t xml:space="preserve"> vypracuje projektový manažér návrh na mimoriadne ukončenie zmluvného vzťahu. </w:t>
      </w:r>
      <w:r w:rsidRPr="0073389C">
        <w:t xml:space="preserve">Návrh na mimoriadne ukončenie zmluvného vzťahu, vrátane podporných dokumentov je </w:t>
      </w:r>
      <w:r w:rsidR="0043146E" w:rsidRPr="0073389C">
        <w:t xml:space="preserve">podpisovaný </w:t>
      </w:r>
      <w:r w:rsidRPr="0073389C">
        <w:t>štatutárnym zástupcom poskytovateľa.</w:t>
      </w:r>
    </w:p>
    <w:p w14:paraId="75C08F09" w14:textId="77777777" w:rsidR="000269FB" w:rsidRPr="0073389C" w:rsidRDefault="000269FB" w:rsidP="00E61650">
      <w:pPr>
        <w:spacing w:before="120" w:after="120" w:line="288" w:lineRule="auto"/>
        <w:jc w:val="both"/>
      </w:pPr>
      <w:r w:rsidRPr="0073389C">
        <w:t>V prípade</w:t>
      </w:r>
      <w:r w:rsidR="00FA5BE8" w:rsidRPr="0073389C">
        <w:t>,</w:t>
      </w:r>
      <w:r w:rsidRPr="0073389C">
        <w:t xml:space="preserve"> ak </w:t>
      </w:r>
      <w:r w:rsidR="005431FA" w:rsidRPr="0073389C">
        <w:t xml:space="preserve">dôjde k </w:t>
      </w:r>
      <w:r w:rsidR="001D27DC" w:rsidRPr="0073389C">
        <w:t xml:space="preserve">podstatnému </w:t>
      </w:r>
      <w:r w:rsidR="005431FA" w:rsidRPr="0073389C">
        <w:t xml:space="preserve">porušeniu podmienok vydaného Rozhodnutia o schválení NFP u prijímateľa, ktorý je zároveň poskytovateľom </w:t>
      </w:r>
      <w:r w:rsidR="00FA5BE8" w:rsidRPr="0073389C">
        <w:t>podľa § 16 ods. 2 zákona o</w:t>
      </w:r>
      <w:r w:rsidR="008D77CA" w:rsidRPr="0073389C">
        <w:t> </w:t>
      </w:r>
      <w:r w:rsidR="00FA5BE8" w:rsidRPr="0073389C">
        <w:t>príspevku</w:t>
      </w:r>
      <w:r w:rsidR="008D77CA" w:rsidRPr="0073389C">
        <w:t xml:space="preserve"> z EŠIF</w:t>
      </w:r>
      <w:r w:rsidR="00FA5BE8" w:rsidRPr="0073389C">
        <w:t>, aplikujú sa primerané postupy ako pri porušení zmluvy o</w:t>
      </w:r>
      <w:r w:rsidR="005431FA" w:rsidRPr="0073389C">
        <w:t> </w:t>
      </w:r>
      <w:r w:rsidR="00FA5BE8" w:rsidRPr="0073389C">
        <w:t>NFP</w:t>
      </w:r>
      <w:r w:rsidR="005431FA" w:rsidRPr="0073389C">
        <w:t>.</w:t>
      </w:r>
    </w:p>
    <w:p w14:paraId="773C383D" w14:textId="77777777" w:rsidR="00AE5A8F" w:rsidRPr="0073389C" w:rsidRDefault="002A19B4"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E5A8F" w:rsidRPr="0073389C">
        <w:t xml:space="preserve">V prípade, ak k dátumu odstúpenia od zmluvy boli prijímateľovi vyplatené finančné prostriedky, poskytovateľ v odstúpení od zmluvy požiada o ich vrátenie. </w:t>
      </w:r>
      <w:r w:rsidR="000B5E70" w:rsidRPr="0073389C">
        <w:t xml:space="preserve">Prijímateľ je povinný v zmysle podmienok definovaných v zmluve o NFP tieto finančné prostriedky vrátiť v termíne stanovenom </w:t>
      </w:r>
      <w:r w:rsidR="00E55ACE" w:rsidRPr="0073389C">
        <w:t>poskytovateľom</w:t>
      </w:r>
      <w:r w:rsidR="000B5E70" w:rsidRPr="0073389C">
        <w:t xml:space="preserve">. Ak </w:t>
      </w:r>
      <w:r w:rsidR="00E55ACE" w:rsidRPr="0073389C">
        <w:t>pr</w:t>
      </w:r>
      <w:r w:rsidR="00157FD2">
        <w:t>i</w:t>
      </w:r>
      <w:r w:rsidR="00E55ACE" w:rsidRPr="0073389C">
        <w:t xml:space="preserve">jímateľ </w:t>
      </w:r>
      <w:r w:rsidR="000B5E70" w:rsidRPr="0073389C">
        <w:t xml:space="preserve">prostriedky nevráti, </w:t>
      </w:r>
      <w:r w:rsidR="00E55ACE" w:rsidRPr="0073389C">
        <w:t xml:space="preserve">poskytovateľ </w:t>
      </w:r>
      <w:r w:rsidR="000B5E70" w:rsidRPr="0073389C">
        <w:t xml:space="preserve">je oprávnený finančné prostriedky vymáhať súdnou cestou. </w:t>
      </w:r>
    </w:p>
    <w:p w14:paraId="5C46729F" w14:textId="77777777" w:rsidR="005E6319" w:rsidRPr="0073389C" w:rsidRDefault="00AE5A8F" w:rsidP="00284048">
      <w:pPr>
        <w:pStyle w:val="Nadpis2"/>
        <w:spacing w:line="288" w:lineRule="auto"/>
        <w:ind w:left="426"/>
        <w:rPr>
          <w:lang w:val="sk-SK"/>
        </w:rPr>
      </w:pPr>
      <w:bookmarkStart w:id="97" w:name="_Toc410907856"/>
      <w:bookmarkStart w:id="98" w:name="_Toc440372868"/>
      <w:bookmarkStart w:id="99" w:name="_Toc94683057"/>
      <w:r w:rsidRPr="0073389C">
        <w:rPr>
          <w:lang w:val="sk-SK"/>
        </w:rPr>
        <w:t>Finančné riadenie</w:t>
      </w:r>
      <w:bookmarkEnd w:id="97"/>
      <w:bookmarkEnd w:id="98"/>
      <w:bookmarkEnd w:id="99"/>
    </w:p>
    <w:p w14:paraId="15A81E59" w14:textId="77777777" w:rsidR="00AE5A8F" w:rsidRPr="0073389C" w:rsidRDefault="005E6319" w:rsidP="00E61650">
      <w:pPr>
        <w:spacing w:before="120" w:after="120" w:line="288" w:lineRule="auto"/>
        <w:jc w:val="both"/>
      </w:pPr>
      <w:r w:rsidRPr="0073389C">
        <w:t xml:space="preserve">Pre správnosť finančného riadenia projektu prijímateľ NFP (ak je to relevantné) si musí </w:t>
      </w:r>
      <w:r w:rsidR="00761F07">
        <w:t xml:space="preserve">najneskôr </w:t>
      </w:r>
      <w:r w:rsidRPr="0073389C">
        <w:t xml:space="preserve">po uzatvorení zmluvy o NFP doplniť a zosúladiť svoj vnútorný predpis k vedeniu účtovníctva, evidencie majetku, registratúry a pod., aby bol schopný plniť podmienky poskytnutia NFP. </w:t>
      </w:r>
    </w:p>
    <w:p w14:paraId="6DA0F4FA" w14:textId="77777777" w:rsidR="00563905" w:rsidRPr="0073389C" w:rsidRDefault="00563905" w:rsidP="00E61650">
      <w:pPr>
        <w:spacing w:before="120" w:after="120" w:line="288" w:lineRule="auto"/>
        <w:jc w:val="both"/>
      </w:pPr>
    </w:p>
    <w:p w14:paraId="52E300F2" w14:textId="77777777" w:rsidR="00AE5A8F" w:rsidRPr="0073389C" w:rsidRDefault="00AE5A8F" w:rsidP="00E61650">
      <w:pPr>
        <w:pStyle w:val="Nadpis3"/>
        <w:spacing w:line="288" w:lineRule="auto"/>
        <w:ind w:left="567" w:firstLine="0"/>
        <w:rPr>
          <w:lang w:val="sk-SK"/>
        </w:rPr>
      </w:pPr>
      <w:bookmarkStart w:id="100" w:name="_Toc410907857"/>
      <w:bookmarkStart w:id="101" w:name="_Toc440372869"/>
      <w:bookmarkStart w:id="102" w:name="_Toc94683058"/>
      <w:r w:rsidRPr="0073389C">
        <w:rPr>
          <w:lang w:val="sk-SK"/>
        </w:rPr>
        <w:t>Vedenie účtovníct</w:t>
      </w:r>
      <w:r w:rsidR="004A616F" w:rsidRPr="0073389C">
        <w:rPr>
          <w:lang w:val="sk-SK"/>
        </w:rPr>
        <w:t>va</w:t>
      </w:r>
      <w:bookmarkEnd w:id="100"/>
      <w:bookmarkEnd w:id="101"/>
      <w:bookmarkEnd w:id="102"/>
    </w:p>
    <w:p w14:paraId="69A833EE" w14:textId="77777777" w:rsidR="00031457" w:rsidRPr="0073389C" w:rsidRDefault="00031457" w:rsidP="00E61650">
      <w:pPr>
        <w:autoSpaceDE w:val="0"/>
        <w:autoSpaceDN w:val="0"/>
        <w:adjustRightInd w:val="0"/>
        <w:spacing w:before="120" w:after="120" w:line="288" w:lineRule="auto"/>
        <w:jc w:val="both"/>
      </w:pPr>
      <w:r w:rsidRPr="0073389C">
        <w:rPr>
          <w:color w:val="2C1500"/>
        </w:rPr>
        <w:t>Podľa § 1 zákona o</w:t>
      </w:r>
      <w:r w:rsidR="003777E5" w:rsidRPr="0073389C">
        <w:rPr>
          <w:color w:val="2C1500"/>
        </w:rPr>
        <w:t> </w:t>
      </w:r>
      <w:r w:rsidRPr="0073389C">
        <w:rPr>
          <w:color w:val="2C1500"/>
        </w:rPr>
        <w:t>účtovníctve</w:t>
      </w:r>
      <w:r w:rsidR="003777E5" w:rsidRPr="0073389C">
        <w:rPr>
          <w:color w:val="2C1500"/>
        </w:rPr>
        <w:t xml:space="preserve"> sú</w:t>
      </w:r>
      <w:r w:rsidRPr="0073389C">
        <w:rPr>
          <w:color w:val="2C1500"/>
        </w:rPr>
        <w:t xml:space="preserve"> účtovnými jednotkami právnické osoby, ktoré majú sídlo na území Slovenskej republiky, zahraničné osoby, ak na území SR podnikajú alebo vykonávajú inú činnosť podľa osobitných predpisov (napríklad nadácie) a fyzické osoby</w:t>
      </w:r>
      <w:r w:rsidRPr="0073389C">
        <w:rPr>
          <w:color w:val="000000"/>
        </w:rPr>
        <w:t xml:space="preserve">, ktoré podnikajú alebo vykonávajú inú samostatnú zárobkovú činnosť, ak preukazujú svoje výdavky vynaložené na dosiahnutie, zabezpečenie a udržanie príjmov na účely zistenia základu dane z príjmov s výnimkou fyzických osôb, ktoré vedú daňovú evidenciu podľa </w:t>
      </w:r>
      <w:r w:rsidRPr="0073389C">
        <w:t>osobitného predpisu</w:t>
      </w:r>
      <w:r w:rsidRPr="0073389C">
        <w:rPr>
          <w:color w:val="000000"/>
        </w:rPr>
        <w:t>.</w:t>
      </w:r>
    </w:p>
    <w:p w14:paraId="74DD2080" w14:textId="77777777" w:rsidR="00031457" w:rsidRPr="0073389C" w:rsidRDefault="00031457" w:rsidP="00E61650">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V zmysle zákona o účtovníctve každá účtovná jednotka účtuje buď v sústave podvojného účtovníctva alebo v sústave jednoduchého účtovníctva.</w:t>
      </w:r>
    </w:p>
    <w:p w14:paraId="6234D60B" w14:textId="77777777" w:rsidR="00031457" w:rsidRPr="0073389C" w:rsidRDefault="00031457" w:rsidP="00E61650">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Prijímateľ vedie účtovníctvo správne, úplne, preukázateľne, zrozumiteľne a spôsobom zaručujúcim trvalosť účtovných záznamov v súlade s § 8 zákona o účtovníctve.</w:t>
      </w:r>
    </w:p>
    <w:p w14:paraId="20045477" w14:textId="77777777" w:rsidR="00031457" w:rsidRPr="0073389C" w:rsidRDefault="00031457" w:rsidP="00E61650">
      <w:pPr>
        <w:keepNext/>
        <w:autoSpaceDE w:val="0"/>
        <w:autoSpaceDN w:val="0"/>
        <w:adjustRightInd w:val="0"/>
        <w:spacing w:before="120" w:after="120" w:line="288" w:lineRule="auto"/>
        <w:jc w:val="both"/>
        <w:rPr>
          <w:color w:val="000000"/>
        </w:rPr>
      </w:pPr>
      <w:r w:rsidRPr="0073389C">
        <w:rPr>
          <w:color w:val="000000"/>
        </w:rPr>
        <w:t>Účtovníctvo účtovnej jednotky je:</w:t>
      </w:r>
    </w:p>
    <w:p w14:paraId="6129255B"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sz w:val="19"/>
          <w:szCs w:val="19"/>
        </w:rPr>
        <w:t>správne, ak účtovná jednotka vedie účtovníctvo podľa zákona o účtovníctve a ostatných osobitných predpisov,</w:t>
      </w:r>
    </w:p>
    <w:p w14:paraId="028B02E2"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color w:val="000000"/>
          <w:sz w:val="19"/>
          <w:szCs w:val="19"/>
        </w:rPr>
      </w:pPr>
      <w:r w:rsidRPr="0073389C">
        <w:rPr>
          <w:rFonts w:ascii="Arial" w:hAnsi="Arial" w:cs="Arial"/>
          <w:color w:val="000000"/>
          <w:sz w:val="19"/>
          <w:szCs w:val="19"/>
        </w:rPr>
        <w:t>úplné, ak účtovná jednotka zaúčtovala v účtovnom období v účtovných knihách všetky účtovné prípady,</w:t>
      </w:r>
    </w:p>
    <w:p w14:paraId="29FA3E04"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sz w:val="19"/>
          <w:szCs w:val="19"/>
        </w:rPr>
        <w:t>preukázateľné, ak všetky účtovné záznamy sú preukázateľné a účtovná jednotka vykonala inventarizáciu,</w:t>
      </w:r>
    </w:p>
    <w:p w14:paraId="0029F5DA"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color w:val="000000"/>
          <w:sz w:val="19"/>
          <w:szCs w:val="19"/>
        </w:rPr>
      </w:pPr>
      <w:r w:rsidRPr="0073389C">
        <w:rPr>
          <w:rFonts w:ascii="Arial" w:hAnsi="Arial" w:cs="Arial"/>
          <w:color w:val="000000"/>
          <w:sz w:val="19"/>
          <w:szCs w:val="19"/>
        </w:rPr>
        <w:t>zrozumiteľné, ak umožňuje jednotlivo aj v súvislostiach spoľahlivo a jednoznačne určiť obsah účtovných prípadov v nadväznosti na použité účtovné zásady a účtovné metódy a obsah účtovných záznamov v nadväznosti na použité formy účtovných záznamov,</w:t>
      </w:r>
    </w:p>
    <w:p w14:paraId="64C960DE"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color w:val="000000"/>
          <w:sz w:val="19"/>
          <w:szCs w:val="19"/>
        </w:rPr>
        <w:t xml:space="preserve">sa vedie spôsobom zaručujúcim trvalosť účtovných záznamov, ak účtovná jednotka je schopná zabezpečiť trvalosť po celú dobu spracovania a úschovy. </w:t>
      </w:r>
    </w:p>
    <w:p w14:paraId="1C961917" w14:textId="77777777" w:rsidR="00031457" w:rsidRPr="0073389C" w:rsidRDefault="00031457" w:rsidP="00E61650">
      <w:pPr>
        <w:pStyle w:val="Zkladntext"/>
        <w:spacing w:before="120" w:after="120" w:line="288" w:lineRule="auto"/>
        <w:rPr>
          <w:rFonts w:ascii="Arial" w:hAnsi="Arial" w:cs="Arial"/>
          <w:sz w:val="19"/>
          <w:szCs w:val="19"/>
          <w:lang w:val="sk-SK" w:eastAsia="en-AU"/>
        </w:rPr>
      </w:pPr>
      <w:r w:rsidRPr="0073389C">
        <w:rPr>
          <w:rFonts w:ascii="Arial" w:hAnsi="Arial" w:cs="Arial"/>
          <w:sz w:val="19"/>
          <w:szCs w:val="19"/>
          <w:lang w:val="sk-SK" w:eastAsia="en-AU"/>
        </w:rPr>
        <w:t>V zmysle § 39 zákona</w:t>
      </w:r>
      <w:r w:rsidRPr="0073389C">
        <w:rPr>
          <w:rFonts w:ascii="Arial" w:hAnsi="Arial" w:cs="Arial"/>
          <w:sz w:val="19"/>
          <w:szCs w:val="19"/>
          <w:lang w:val="sk-SK"/>
        </w:rPr>
        <w:t xml:space="preserve"> o príspevku z EŠIF </w:t>
      </w:r>
      <w:r w:rsidRPr="0073389C">
        <w:rPr>
          <w:rFonts w:ascii="Arial" w:hAnsi="Arial" w:cs="Arial"/>
          <w:sz w:val="19"/>
          <w:szCs w:val="19"/>
          <w:lang w:val="sk-SK" w:eastAsia="en-AU"/>
        </w:rPr>
        <w:t>prijímateľ</w:t>
      </w:r>
      <w:r w:rsidR="004B38EE">
        <w:rPr>
          <w:rFonts w:ascii="Arial" w:hAnsi="Arial" w:cs="Arial"/>
          <w:sz w:val="19"/>
          <w:szCs w:val="19"/>
          <w:lang w:val="sk-SK" w:eastAsia="en-AU"/>
        </w:rPr>
        <w:t xml:space="preserve"> a partner</w:t>
      </w:r>
      <w:r w:rsidRPr="0073389C">
        <w:rPr>
          <w:rFonts w:ascii="Arial" w:hAnsi="Arial" w:cs="Arial"/>
          <w:sz w:val="19"/>
          <w:szCs w:val="19"/>
          <w:lang w:val="sk-SK" w:eastAsia="en-AU"/>
        </w:rPr>
        <w:t>, ktor</w:t>
      </w:r>
      <w:r w:rsidR="004B38EE">
        <w:rPr>
          <w:rFonts w:ascii="Arial" w:hAnsi="Arial" w:cs="Arial"/>
          <w:sz w:val="19"/>
          <w:szCs w:val="19"/>
          <w:lang w:val="sk-SK" w:eastAsia="en-AU"/>
        </w:rPr>
        <w:t>í</w:t>
      </w:r>
      <w:r w:rsidRPr="0073389C">
        <w:rPr>
          <w:rFonts w:ascii="Arial" w:hAnsi="Arial" w:cs="Arial"/>
          <w:sz w:val="19"/>
          <w:szCs w:val="19"/>
          <w:lang w:val="sk-SK" w:eastAsia="en-AU"/>
        </w:rPr>
        <w:t xml:space="preserve"> </w:t>
      </w:r>
      <w:r w:rsidR="004B38EE">
        <w:rPr>
          <w:rFonts w:ascii="Arial" w:hAnsi="Arial" w:cs="Arial"/>
          <w:sz w:val="19"/>
          <w:szCs w:val="19"/>
          <w:lang w:val="sk-SK" w:eastAsia="en-AU"/>
        </w:rPr>
        <w:t>sú</w:t>
      </w:r>
      <w:r w:rsidR="004B38EE" w:rsidRPr="0073389C">
        <w:rPr>
          <w:rFonts w:ascii="Arial" w:hAnsi="Arial" w:cs="Arial"/>
          <w:sz w:val="19"/>
          <w:szCs w:val="19"/>
          <w:lang w:val="sk-SK" w:eastAsia="en-AU"/>
        </w:rPr>
        <w:t xml:space="preserve"> </w:t>
      </w:r>
      <w:r w:rsidRPr="0073389C">
        <w:rPr>
          <w:rFonts w:ascii="Arial" w:hAnsi="Arial" w:cs="Arial"/>
          <w:sz w:val="19"/>
          <w:szCs w:val="19"/>
          <w:lang w:val="sk-SK" w:eastAsia="en-AU"/>
        </w:rPr>
        <w:t>účtovnou jednotkou, účtuj</w:t>
      </w:r>
      <w:r w:rsidR="004B38EE">
        <w:rPr>
          <w:rFonts w:ascii="Arial" w:hAnsi="Arial" w:cs="Arial"/>
          <w:sz w:val="19"/>
          <w:szCs w:val="19"/>
          <w:lang w:val="sk-SK" w:eastAsia="en-AU"/>
        </w:rPr>
        <w:t>ú</w:t>
      </w:r>
      <w:r w:rsidRPr="0073389C">
        <w:rPr>
          <w:rFonts w:ascii="Arial" w:hAnsi="Arial" w:cs="Arial"/>
          <w:sz w:val="19"/>
          <w:szCs w:val="19"/>
          <w:lang w:val="sk-SK" w:eastAsia="en-AU"/>
        </w:rPr>
        <w:t xml:space="preserve"> o skutočnostiach týkajúcich sa projektu:</w:t>
      </w:r>
    </w:p>
    <w:p w14:paraId="454D538F" w14:textId="77777777" w:rsidR="00993A6C" w:rsidRPr="0073389C" w:rsidRDefault="00031457" w:rsidP="00994D51">
      <w:pPr>
        <w:pStyle w:val="Zoznamsodrkami"/>
        <w:numPr>
          <w:ilvl w:val="0"/>
          <w:numId w:val="25"/>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na analytických účtoch v členení podľa jednotlivých projektov alebo v analytickej evidencii vedenej v technickej forme</w:t>
      </w:r>
      <w:r w:rsidRPr="0073389C">
        <w:rPr>
          <w:rStyle w:val="Odkaznapoznmkupodiarou"/>
          <w:sz w:val="19"/>
          <w:szCs w:val="19"/>
          <w:lang w:eastAsia="en-AU"/>
        </w:rPr>
        <w:footnoteReference w:id="25"/>
      </w:r>
      <w:r w:rsidRPr="0073389C">
        <w:rPr>
          <w:rFonts w:ascii="Arial" w:hAnsi="Arial" w:cs="Arial"/>
          <w:sz w:val="19"/>
          <w:szCs w:val="19"/>
          <w:lang w:eastAsia="en-AU"/>
        </w:rPr>
        <w:t xml:space="preserve"> v členení podľa jednotlivých projektov bez vytvorenia analytických účtov v členení podľa jednotlivých projektov, ak účtujú v sústave podvojného účtovníctva,</w:t>
      </w:r>
    </w:p>
    <w:p w14:paraId="428B6460" w14:textId="77777777" w:rsidR="00563905" w:rsidRPr="0073389C" w:rsidRDefault="00031457" w:rsidP="00994D51">
      <w:pPr>
        <w:pStyle w:val="Zoznamsodrkami"/>
        <w:numPr>
          <w:ilvl w:val="0"/>
          <w:numId w:val="25"/>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v účtovných knihách podľa § 15  zákona o účtovníctve so slovným a číselným označením projektu v účtovných zápisoch, ak účtujú v sústave jednoduchého účtovníctva.</w:t>
      </w:r>
    </w:p>
    <w:p w14:paraId="78967F07" w14:textId="77777777" w:rsidR="00AC13AF" w:rsidRPr="0073389C" w:rsidRDefault="00AC13AF" w:rsidP="00E907BE">
      <w:pPr>
        <w:pStyle w:val="Zkladntext"/>
        <w:pBdr>
          <w:top w:val="single" w:sz="4" w:space="1" w:color="auto"/>
          <w:left w:val="single" w:sz="4" w:space="4" w:color="auto"/>
          <w:bottom w:val="single" w:sz="4" w:space="1" w:color="auto"/>
          <w:right w:val="single" w:sz="4" w:space="4" w:color="auto"/>
        </w:pBdr>
        <w:shd w:val="clear" w:color="auto" w:fill="00A1DE"/>
        <w:spacing w:before="120" w:after="120" w:line="288" w:lineRule="auto"/>
        <w:rPr>
          <w:rFonts w:ascii="Arial" w:hAnsi="Arial" w:cs="Arial"/>
          <w:sz w:val="19"/>
          <w:szCs w:val="19"/>
          <w:lang w:val="sk-SK" w:eastAsia="en-AU"/>
        </w:rPr>
      </w:pPr>
      <w:r w:rsidRPr="0073389C">
        <w:rPr>
          <w:rFonts w:ascii="Arial" w:hAnsi="Arial" w:cs="Arial"/>
          <w:b/>
          <w:i/>
          <w:sz w:val="19"/>
          <w:szCs w:val="19"/>
          <w:lang w:val="sk-SK" w:eastAsia="en-AU"/>
        </w:rPr>
        <w:t>Dôležité upozornenie:</w:t>
      </w:r>
      <w:r w:rsidRPr="0073389C">
        <w:rPr>
          <w:rFonts w:ascii="Arial" w:hAnsi="Arial" w:cs="Arial"/>
          <w:b/>
          <w:sz w:val="19"/>
          <w:szCs w:val="19"/>
          <w:lang w:val="sk-SK" w:eastAsia="en-AU"/>
        </w:rPr>
        <w:t xml:space="preserve"> </w:t>
      </w:r>
      <w:r w:rsidR="00031457" w:rsidRPr="0073389C">
        <w:rPr>
          <w:rFonts w:ascii="Arial" w:hAnsi="Arial" w:cs="Arial"/>
          <w:sz w:val="19"/>
          <w:szCs w:val="19"/>
          <w:lang w:val="sk-SK" w:eastAsia="en-AU"/>
        </w:rPr>
        <w:t>Prijímateľ</w:t>
      </w:r>
      <w:r w:rsidRPr="0073389C">
        <w:rPr>
          <w:rFonts w:ascii="Arial" w:hAnsi="Arial" w:cs="Arial"/>
          <w:sz w:val="19"/>
          <w:szCs w:val="19"/>
          <w:lang w:val="sk-SK" w:eastAsia="en-AU"/>
        </w:rPr>
        <w:t xml:space="preserve"> vedie účtovné prípady týkajúce sa projektu v syntetickej ako aj v analytickej evidencii účtovníctva, aby bolo možné jednoznačne identifikovať účtovné prípady projektu. V analytickej evidencii prijímateľ účtuje aj o jednotlivých zdrojoch financovania (prostriedky </w:t>
      </w:r>
      <w:r w:rsidR="00C13C2D" w:rsidRPr="0073389C">
        <w:rPr>
          <w:rFonts w:ascii="Arial" w:hAnsi="Arial" w:cs="Arial"/>
          <w:sz w:val="19"/>
          <w:szCs w:val="19"/>
          <w:lang w:val="sk-SK" w:eastAsia="en-AU"/>
        </w:rPr>
        <w:t>E</w:t>
      </w:r>
      <w:r w:rsidR="00C13C2D">
        <w:rPr>
          <w:rFonts w:ascii="Arial" w:hAnsi="Arial" w:cs="Arial"/>
          <w:sz w:val="19"/>
          <w:szCs w:val="19"/>
          <w:lang w:val="sk-SK" w:eastAsia="en-AU"/>
        </w:rPr>
        <w:t>Ú</w:t>
      </w:r>
      <w:r w:rsidRPr="0073389C">
        <w:rPr>
          <w:rFonts w:ascii="Arial" w:hAnsi="Arial" w:cs="Arial"/>
          <w:sz w:val="19"/>
          <w:szCs w:val="19"/>
          <w:lang w:val="sk-SK" w:eastAsia="en-AU"/>
        </w:rPr>
        <w:t xml:space="preserve">, prostriedky </w:t>
      </w:r>
      <w:r w:rsidR="00EF5654">
        <w:rPr>
          <w:rFonts w:ascii="Arial" w:hAnsi="Arial" w:cs="Arial"/>
          <w:sz w:val="19"/>
          <w:szCs w:val="19"/>
          <w:lang w:val="sk-SK" w:eastAsia="en-AU"/>
        </w:rPr>
        <w:t>ŠR</w:t>
      </w:r>
      <w:r w:rsidRPr="0073389C">
        <w:rPr>
          <w:rFonts w:ascii="Arial" w:hAnsi="Arial" w:cs="Arial"/>
          <w:sz w:val="19"/>
          <w:szCs w:val="19"/>
          <w:lang w:val="sk-SK" w:eastAsia="en-AU"/>
        </w:rPr>
        <w:t xml:space="preserve"> určeného na spolufinancovani</w:t>
      </w:r>
      <w:r w:rsidR="0024660C">
        <w:rPr>
          <w:rFonts w:ascii="Arial" w:hAnsi="Arial" w:cs="Arial"/>
          <w:sz w:val="19"/>
          <w:szCs w:val="19"/>
          <w:lang w:val="sk-SK" w:eastAsia="en-AU"/>
        </w:rPr>
        <w:t>e</w:t>
      </w:r>
      <w:r w:rsidRPr="0073389C">
        <w:rPr>
          <w:rFonts w:ascii="Arial" w:hAnsi="Arial" w:cs="Arial"/>
          <w:sz w:val="19"/>
          <w:szCs w:val="19"/>
          <w:lang w:val="sk-SK" w:eastAsia="en-AU"/>
        </w:rPr>
        <w:t xml:space="preserve"> a vlastné zdroje prijímateľa).</w:t>
      </w:r>
      <w:r w:rsidRPr="0073389C">
        <w:rPr>
          <w:rFonts w:ascii="Arial" w:hAnsi="Arial" w:cs="Arial"/>
          <w:b/>
          <w:sz w:val="19"/>
          <w:szCs w:val="19"/>
          <w:lang w:val="sk-SK" w:eastAsia="en-AU"/>
        </w:rPr>
        <w:t xml:space="preserve"> </w:t>
      </w:r>
      <w:r w:rsidRPr="0073389C">
        <w:rPr>
          <w:rFonts w:ascii="Arial" w:hAnsi="Arial" w:cs="Arial"/>
          <w:sz w:val="19"/>
          <w:szCs w:val="19"/>
          <w:lang w:val="sk-SK" w:eastAsia="en-AU"/>
        </w:rPr>
        <w:t>V prípade systému refundácie prijímateľ nevedie evidenciu na úrovni jednotlivých zdrojov financovania, s výnimkou prijatia finančných prostriedkov na základe žiadosti o platbu. Ak prijímateľ účtuje v sústave jednoduchého účtovníctva, jednotlivé účtovné zápisy sú slovne a číselne označené príslušným projektom.</w:t>
      </w:r>
    </w:p>
    <w:p w14:paraId="40942CAC" w14:textId="77777777" w:rsidR="00031457" w:rsidRPr="0073389C" w:rsidRDefault="00031457" w:rsidP="00DE2902">
      <w:pPr>
        <w:pStyle w:val="Zkladntext"/>
        <w:spacing w:before="360" w:after="120" w:line="288" w:lineRule="auto"/>
        <w:rPr>
          <w:rFonts w:ascii="Arial" w:hAnsi="Arial" w:cs="Arial"/>
          <w:sz w:val="19"/>
          <w:szCs w:val="19"/>
          <w:lang w:val="sk-SK" w:eastAsia="en-AU"/>
        </w:rPr>
      </w:pPr>
      <w:r w:rsidRPr="0073389C">
        <w:rPr>
          <w:rFonts w:ascii="Arial" w:hAnsi="Arial" w:cs="Arial"/>
          <w:sz w:val="19"/>
          <w:szCs w:val="19"/>
          <w:lang w:val="sk-SK" w:eastAsia="en-AU"/>
        </w:rPr>
        <w:t>Prijímateľ</w:t>
      </w:r>
      <w:r w:rsidR="00AC13AF" w:rsidRPr="0073389C">
        <w:rPr>
          <w:rFonts w:ascii="Arial" w:hAnsi="Arial" w:cs="Arial"/>
          <w:sz w:val="19"/>
          <w:szCs w:val="19"/>
          <w:lang w:val="sk-SK" w:eastAsia="en-AU"/>
        </w:rPr>
        <w:t xml:space="preserve"> a partner</w:t>
      </w:r>
      <w:r w:rsidRPr="0073389C">
        <w:rPr>
          <w:rFonts w:ascii="Arial" w:hAnsi="Arial" w:cs="Arial"/>
          <w:sz w:val="19"/>
          <w:szCs w:val="19"/>
          <w:lang w:val="sk-SK" w:eastAsia="en-AU"/>
        </w:rPr>
        <w:t>, ktor</w:t>
      </w:r>
      <w:r w:rsidR="00AC13AF" w:rsidRPr="0073389C">
        <w:rPr>
          <w:rFonts w:ascii="Arial" w:hAnsi="Arial" w:cs="Arial"/>
          <w:sz w:val="19"/>
          <w:szCs w:val="19"/>
          <w:lang w:val="sk-SK" w:eastAsia="en-AU"/>
        </w:rPr>
        <w:t>í</w:t>
      </w:r>
      <w:r w:rsidRPr="0073389C">
        <w:rPr>
          <w:rFonts w:ascii="Arial" w:hAnsi="Arial" w:cs="Arial"/>
          <w:sz w:val="19"/>
          <w:szCs w:val="19"/>
          <w:lang w:val="sk-SK" w:eastAsia="en-AU"/>
        </w:rPr>
        <w:t xml:space="preserve"> nie </w:t>
      </w:r>
      <w:r w:rsidR="00AC13AF" w:rsidRPr="0073389C">
        <w:rPr>
          <w:rFonts w:ascii="Arial" w:hAnsi="Arial" w:cs="Arial"/>
          <w:sz w:val="19"/>
          <w:szCs w:val="19"/>
          <w:lang w:val="sk-SK" w:eastAsia="en-AU"/>
        </w:rPr>
        <w:t>sú</w:t>
      </w:r>
      <w:r w:rsidRPr="0073389C">
        <w:rPr>
          <w:rFonts w:ascii="Arial" w:hAnsi="Arial" w:cs="Arial"/>
          <w:sz w:val="19"/>
          <w:szCs w:val="19"/>
          <w:lang w:val="sk-SK" w:eastAsia="en-AU"/>
        </w:rPr>
        <w:t xml:space="preserve"> účtovnou jednotkou, </w:t>
      </w:r>
      <w:r w:rsidR="008D2E36" w:rsidRPr="0073389C">
        <w:rPr>
          <w:rFonts w:ascii="Arial" w:hAnsi="Arial" w:cs="Arial"/>
          <w:sz w:val="19"/>
          <w:szCs w:val="19"/>
          <w:lang w:val="sk-SK" w:eastAsia="en-AU"/>
        </w:rPr>
        <w:t>ved</w:t>
      </w:r>
      <w:r w:rsidR="008D2E36">
        <w:rPr>
          <w:rFonts w:ascii="Arial" w:hAnsi="Arial" w:cs="Arial"/>
          <w:sz w:val="19"/>
          <w:szCs w:val="19"/>
          <w:lang w:val="sk-SK" w:eastAsia="en-AU"/>
        </w:rPr>
        <w:t>ú</w:t>
      </w:r>
      <w:r w:rsidR="008D2E36" w:rsidRPr="0073389C">
        <w:rPr>
          <w:rFonts w:ascii="Arial" w:hAnsi="Arial" w:cs="Arial"/>
          <w:sz w:val="19"/>
          <w:szCs w:val="19"/>
          <w:lang w:val="sk-SK" w:eastAsia="en-AU"/>
        </w:rPr>
        <w:t xml:space="preserve"> </w:t>
      </w:r>
      <w:r w:rsidRPr="0073389C">
        <w:rPr>
          <w:rFonts w:ascii="Arial" w:hAnsi="Arial" w:cs="Arial"/>
          <w:sz w:val="19"/>
          <w:szCs w:val="19"/>
          <w:lang w:val="sk-SK" w:eastAsia="en-AU"/>
        </w:rPr>
        <w:t>evidenciu majetku, záväzkov, príjmov a výdavkov týkajúcich sa projektu v účtovných knihách so slovným a číselným označením projektu pri zápisoch v nich, pričom na vedenie tejto evidencie, preukazovanie zápisov a spôsob oceňovania majetku a záväzkov sa primerane použijú ustanovenia zákona o účtovníctve o účtovných zápisoch, účtovnej dokumentácii a spôsobe oceňovania.</w:t>
      </w:r>
    </w:p>
    <w:p w14:paraId="0F82A984" w14:textId="77777777" w:rsidR="00031457" w:rsidRPr="0073389C" w:rsidRDefault="00031457" w:rsidP="00E61650">
      <w:pPr>
        <w:pStyle w:val="ListParagraph1"/>
        <w:tabs>
          <w:tab w:val="left" w:pos="-4536"/>
        </w:tabs>
        <w:spacing w:before="120" w:after="120" w:line="288" w:lineRule="auto"/>
        <w:ind w:left="0"/>
        <w:contextualSpacing w:val="0"/>
        <w:jc w:val="both"/>
        <w:rPr>
          <w:rFonts w:ascii="Arial" w:hAnsi="Arial" w:cs="Arial"/>
          <w:sz w:val="19"/>
          <w:szCs w:val="19"/>
        </w:rPr>
      </w:pPr>
      <w:r w:rsidRPr="0073389C">
        <w:rPr>
          <w:rFonts w:ascii="Arial" w:hAnsi="Arial" w:cs="Arial"/>
          <w:sz w:val="19"/>
          <w:szCs w:val="19"/>
        </w:rPr>
        <w:t>Záznamy v účtovníctve musia zabezpečiť údaje na účely monitorovania pokroku dosiahnutého pri realizácii aktivít projektu, vytvoriť základ pre nárokovanie platieb a uľahčiť proces overovania a kontroly výdavkov zo strany príslušných orgánov.</w:t>
      </w:r>
    </w:p>
    <w:p w14:paraId="22ADD711" w14:textId="77777777" w:rsidR="00031457" w:rsidRPr="0073389C" w:rsidRDefault="00031457" w:rsidP="00E61650">
      <w:pPr>
        <w:pStyle w:val="ListParagraph1"/>
        <w:tabs>
          <w:tab w:val="left" w:pos="-4536"/>
        </w:tabs>
        <w:spacing w:before="120" w:after="120" w:line="288" w:lineRule="auto"/>
        <w:ind w:left="0"/>
        <w:contextualSpacing w:val="0"/>
        <w:jc w:val="both"/>
        <w:rPr>
          <w:rFonts w:ascii="Arial" w:hAnsi="Arial" w:cs="Arial"/>
          <w:sz w:val="19"/>
          <w:szCs w:val="19"/>
        </w:rPr>
      </w:pPr>
      <w:r w:rsidRPr="0073389C">
        <w:rPr>
          <w:rFonts w:ascii="Arial" w:hAnsi="Arial" w:cs="Arial"/>
          <w:sz w:val="19"/>
          <w:szCs w:val="19"/>
        </w:rPr>
        <w:t xml:space="preserve">Prijímateľ </w:t>
      </w:r>
      <w:r w:rsidR="00DB5917">
        <w:rPr>
          <w:rFonts w:ascii="Arial" w:hAnsi="Arial" w:cs="Arial"/>
          <w:sz w:val="19"/>
          <w:szCs w:val="19"/>
        </w:rPr>
        <w:t xml:space="preserve">a partner </w:t>
      </w:r>
      <w:r w:rsidRPr="0073389C">
        <w:rPr>
          <w:rFonts w:ascii="Arial" w:hAnsi="Arial" w:cs="Arial"/>
          <w:sz w:val="19"/>
          <w:szCs w:val="19"/>
        </w:rPr>
        <w:t>uchováva</w:t>
      </w:r>
      <w:r w:rsidR="00DB5917">
        <w:rPr>
          <w:rFonts w:ascii="Arial" w:hAnsi="Arial" w:cs="Arial"/>
          <w:sz w:val="19"/>
          <w:szCs w:val="19"/>
        </w:rPr>
        <w:t>jú</w:t>
      </w:r>
      <w:r w:rsidRPr="0073389C">
        <w:rPr>
          <w:rFonts w:ascii="Arial" w:hAnsi="Arial" w:cs="Arial"/>
          <w:sz w:val="19"/>
          <w:szCs w:val="19"/>
        </w:rPr>
        <w:t xml:space="preserve"> a ochraňuj</w:t>
      </w:r>
      <w:r w:rsidR="00DB5917">
        <w:rPr>
          <w:rFonts w:ascii="Arial" w:hAnsi="Arial" w:cs="Arial"/>
          <w:sz w:val="19"/>
          <w:szCs w:val="19"/>
        </w:rPr>
        <w:t>ú</w:t>
      </w:r>
      <w:r w:rsidRPr="0073389C">
        <w:rPr>
          <w:rFonts w:ascii="Arial" w:hAnsi="Arial" w:cs="Arial"/>
          <w:sz w:val="19"/>
          <w:szCs w:val="19"/>
        </w:rPr>
        <w:t xml:space="preserve"> účtovnú dokumentáciu, evidenciu a inú dokumentáciu týkajúcu sa projektu v súlade so zákonom o účtovníctve v znení neskorších predpisov a v lehote uvedenej </w:t>
      </w:r>
      <w:r w:rsidR="00D74BE4">
        <w:rPr>
          <w:rFonts w:ascii="Arial" w:hAnsi="Arial" w:cs="Arial"/>
          <w:sz w:val="19"/>
          <w:szCs w:val="19"/>
        </w:rPr>
        <w:t xml:space="preserve">v </w:t>
      </w:r>
      <w:r w:rsidR="00E55ACE" w:rsidRPr="0073389C">
        <w:rPr>
          <w:rFonts w:ascii="Arial" w:hAnsi="Arial" w:cs="Arial"/>
          <w:sz w:val="19"/>
          <w:szCs w:val="19"/>
        </w:rPr>
        <w:t>z</w:t>
      </w:r>
      <w:r w:rsidRPr="0073389C">
        <w:rPr>
          <w:rFonts w:ascii="Arial" w:hAnsi="Arial" w:cs="Arial"/>
          <w:sz w:val="19"/>
          <w:szCs w:val="19"/>
        </w:rPr>
        <w:t xml:space="preserve">mluve o NFP. </w:t>
      </w:r>
    </w:p>
    <w:p w14:paraId="02205DCD" w14:textId="77777777" w:rsidR="009A1EBF" w:rsidRDefault="009A1EBF" w:rsidP="00E61650">
      <w:pPr>
        <w:pStyle w:val="Zkladntext"/>
        <w:spacing w:before="120" w:after="120" w:line="288" w:lineRule="auto"/>
        <w:rPr>
          <w:rFonts w:ascii="Arial" w:hAnsi="Arial" w:cs="Arial"/>
          <w:sz w:val="19"/>
          <w:szCs w:val="19"/>
          <w:lang w:val="sk-SK" w:eastAsia="en-AU"/>
        </w:rPr>
      </w:pPr>
      <w:r w:rsidRPr="009A1EBF">
        <w:rPr>
          <w:rFonts w:ascii="Arial" w:hAnsi="Arial" w:cs="Arial"/>
          <w:sz w:val="19"/>
          <w:szCs w:val="19"/>
          <w:lang w:val="sk-SK" w:eastAsia="en-AU"/>
        </w:rPr>
        <w:t xml:space="preserve">Prijímateľ predložením  ZoP s príznakom  záverečná automaticky deklaruje, že  uhradil všetky </w:t>
      </w:r>
      <w:r w:rsidR="00DA0734">
        <w:rPr>
          <w:rFonts w:ascii="Arial" w:hAnsi="Arial" w:cs="Arial"/>
          <w:sz w:val="19"/>
          <w:szCs w:val="19"/>
          <w:lang w:val="sk-SK" w:eastAsia="en-AU"/>
        </w:rPr>
        <w:t>o</w:t>
      </w:r>
      <w:r w:rsidRPr="009A1EBF">
        <w:rPr>
          <w:rFonts w:ascii="Arial" w:hAnsi="Arial" w:cs="Arial"/>
          <w:sz w:val="19"/>
          <w:szCs w:val="19"/>
          <w:lang w:val="sk-SK" w:eastAsia="en-AU"/>
        </w:rPr>
        <w:t>právnené výdavky a tieto sú premietnuté do účtovníctva Prijímateľa v zmysle príslušných právnych predpisov SR a podmienok stanovených v rozhodnutí o schválení žiadosti o NFP.</w:t>
      </w:r>
      <w:r>
        <w:rPr>
          <w:rFonts w:ascii="Arial" w:hAnsi="Arial" w:cs="Arial"/>
          <w:sz w:val="19"/>
          <w:szCs w:val="19"/>
          <w:lang w:val="sk-SK" w:eastAsia="en-AU"/>
        </w:rPr>
        <w:t xml:space="preserve"> </w:t>
      </w:r>
    </w:p>
    <w:p w14:paraId="2EBB44E9" w14:textId="77777777" w:rsidR="00031457" w:rsidRPr="0073389C" w:rsidRDefault="00031457" w:rsidP="00E61650">
      <w:pPr>
        <w:pStyle w:val="Zkladntext"/>
        <w:spacing w:before="120" w:after="120" w:line="288" w:lineRule="auto"/>
        <w:rPr>
          <w:rFonts w:ascii="Arial" w:hAnsi="Arial" w:cs="Arial"/>
          <w:sz w:val="19"/>
          <w:szCs w:val="19"/>
          <w:lang w:val="sk-SK" w:eastAsia="en-AU"/>
        </w:rPr>
      </w:pPr>
      <w:r w:rsidRPr="0073389C">
        <w:rPr>
          <w:rFonts w:ascii="Arial" w:hAnsi="Arial" w:cs="Arial"/>
          <w:sz w:val="19"/>
          <w:szCs w:val="19"/>
          <w:lang w:val="sk-SK" w:eastAsia="en-AU"/>
        </w:rPr>
        <w:t xml:space="preserve">Ak má prijímateľ </w:t>
      </w:r>
      <w:r w:rsidR="00DB5917">
        <w:rPr>
          <w:rFonts w:ascii="Arial" w:hAnsi="Arial" w:cs="Arial"/>
          <w:sz w:val="19"/>
          <w:szCs w:val="19"/>
          <w:lang w:val="sk-SK" w:eastAsia="en-AU"/>
        </w:rPr>
        <w:t xml:space="preserve">alebo partner </w:t>
      </w:r>
      <w:r w:rsidRPr="0073389C">
        <w:rPr>
          <w:rFonts w:ascii="Arial" w:hAnsi="Arial" w:cs="Arial"/>
          <w:sz w:val="19"/>
          <w:szCs w:val="19"/>
          <w:lang w:val="sk-SK" w:eastAsia="en-AU"/>
        </w:rPr>
        <w:t>sídlo alebo miesto podnikania mimo územia SR, je povinný viesť účtovníctvo týkajúce sa poskytovania pomoci podľa právneho poriadku štátu, na území ktorého má sídlo alebo miesto podnikania.</w:t>
      </w:r>
    </w:p>
    <w:p w14:paraId="614F6467" w14:textId="77777777" w:rsidR="00031457" w:rsidRPr="0073389C" w:rsidRDefault="00031457" w:rsidP="00E61650">
      <w:pPr>
        <w:spacing w:before="120" w:after="120" w:line="288" w:lineRule="auto"/>
        <w:jc w:val="both"/>
      </w:pPr>
    </w:p>
    <w:p w14:paraId="3DCBB862" w14:textId="77777777" w:rsidR="00A31A7B" w:rsidRPr="0073389C" w:rsidRDefault="00C16E56" w:rsidP="00E61650">
      <w:pPr>
        <w:pStyle w:val="Nadpis3"/>
        <w:spacing w:line="288" w:lineRule="auto"/>
        <w:ind w:left="567" w:firstLine="0"/>
        <w:rPr>
          <w:lang w:val="sk-SK"/>
        </w:rPr>
      </w:pPr>
      <w:r w:rsidRPr="0073389C">
        <w:rPr>
          <w:rFonts w:cs="Arial"/>
          <w:szCs w:val="19"/>
          <w:lang w:val="sk-SK"/>
        </w:rPr>
        <w:t xml:space="preserve"> </w:t>
      </w:r>
      <w:bookmarkStart w:id="103" w:name="_Toc440372870"/>
      <w:bookmarkStart w:id="104" w:name="_Toc94683059"/>
      <w:bookmarkStart w:id="105" w:name="_Toc410907858"/>
      <w:r w:rsidR="00764B9A" w:rsidRPr="0073389C">
        <w:rPr>
          <w:lang w:val="sk-SK"/>
        </w:rPr>
        <w:t>Účty a p</w:t>
      </w:r>
      <w:r w:rsidR="00A31A7B" w:rsidRPr="0073389C">
        <w:rPr>
          <w:lang w:val="sk-SK"/>
        </w:rPr>
        <w:t>latby</w:t>
      </w:r>
      <w:r w:rsidR="0030790D" w:rsidRPr="0073389C">
        <w:rPr>
          <w:lang w:val="sk-SK"/>
        </w:rPr>
        <w:t xml:space="preserve"> </w:t>
      </w:r>
      <w:r w:rsidR="0039421B" w:rsidRPr="0073389C">
        <w:rPr>
          <w:lang w:val="sk-SK"/>
        </w:rPr>
        <w:t>prijímateľa</w:t>
      </w:r>
      <w:bookmarkEnd w:id="103"/>
      <w:bookmarkEnd w:id="104"/>
      <w:r w:rsidR="0039421B" w:rsidRPr="0073389C">
        <w:rPr>
          <w:lang w:val="sk-SK"/>
        </w:rPr>
        <w:t xml:space="preserve"> </w:t>
      </w:r>
    </w:p>
    <w:p w14:paraId="4B6D4FD5" w14:textId="16D8128E" w:rsidR="005E6319" w:rsidRPr="0073389C" w:rsidRDefault="00B27108" w:rsidP="00E61650">
      <w:pPr>
        <w:spacing w:before="120" w:after="120" w:line="288" w:lineRule="auto"/>
        <w:jc w:val="both"/>
      </w:pPr>
      <w:r w:rsidRPr="0073389C">
        <w:t>Použitie účtov prijímateľa v pro</w:t>
      </w:r>
      <w:r w:rsidR="002548F4" w:rsidRPr="0073389C">
        <w:t>jektoch vyplýva zo zmluvy o NFP, t.</w:t>
      </w:r>
      <w:r w:rsidR="00A67788" w:rsidRPr="0073389C">
        <w:t xml:space="preserve"> </w:t>
      </w:r>
      <w:r w:rsidR="002548F4" w:rsidRPr="0073389C">
        <w:t>j.</w:t>
      </w:r>
      <w:r w:rsidRPr="0073389C">
        <w:t xml:space="preserve"> </w:t>
      </w:r>
      <w:r w:rsidR="002548F4" w:rsidRPr="0073389C">
        <w:t xml:space="preserve">prijímateľ uhrádza výdavky súvisiace s realizáciou projektu z účtu/účtov uvedených v zmluve o NFP. </w:t>
      </w:r>
      <w:r w:rsidRPr="0073389C">
        <w:t xml:space="preserve">V prípade, </w:t>
      </w:r>
      <w:r w:rsidR="0039421B" w:rsidRPr="0073389C">
        <w:t>ak</w:t>
      </w:r>
      <w:r w:rsidRPr="0073389C">
        <w:t xml:space="preserve"> prijímateľ používa na realizáciu projektu iné účty</w:t>
      </w:r>
      <w:r w:rsidR="0039421B" w:rsidRPr="0073389C">
        <w:t xml:space="preserve">, ktoré nie sú uvedené v zmluve o NFP, </w:t>
      </w:r>
      <w:r w:rsidRPr="0073389C">
        <w:t xml:space="preserve">je povinný identifikáciu takýchto účtov oznámiť </w:t>
      </w:r>
      <w:r w:rsidR="00952782">
        <w:t xml:space="preserve"> </w:t>
      </w:r>
      <w:r w:rsidRPr="0073389C">
        <w:t xml:space="preserve"> (vrátane overenej kópie zmluvy o účte prijímateľa</w:t>
      </w:r>
      <w:r w:rsidR="0039421B" w:rsidRPr="0073389C">
        <w:rPr>
          <w:rStyle w:val="Odkaznapoznmkupodiarou"/>
          <w:sz w:val="19"/>
        </w:rPr>
        <w:footnoteReference w:id="26"/>
      </w:r>
      <w:r w:rsidRPr="0073389C">
        <w:t xml:space="preserve">) </w:t>
      </w:r>
      <w:r w:rsidR="005779A5" w:rsidRPr="0073389C">
        <w:t>poskytovateľovi</w:t>
      </w:r>
      <w:r w:rsidRPr="0073389C">
        <w:t xml:space="preserve"> najneskôr pri predložení predmetnej ŽoP</w:t>
      </w:r>
      <w:r w:rsidR="002548F4" w:rsidRPr="0073389C">
        <w:t>, v ktorej sa nachádzajú výdavky hradené z daného účtu</w:t>
      </w:r>
      <w:r w:rsidRPr="0073389C">
        <w:t xml:space="preserve">. </w:t>
      </w:r>
      <w:r w:rsidR="005E6319" w:rsidRPr="0073389C">
        <w:t>Každú zmenu účtu je potrebné oznámiť poskytovateľovi.</w:t>
      </w:r>
    </w:p>
    <w:p w14:paraId="3B9C7C1D" w14:textId="77777777" w:rsidR="00A67788" w:rsidRPr="0073389C" w:rsidRDefault="00A67788"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sz w:val="19"/>
          <w:szCs w:val="19"/>
          <w:lang w:val="sk-SK" w:eastAsia="en-AU"/>
        </w:rPr>
      </w:pPr>
      <w:r w:rsidRPr="0073389C">
        <w:rPr>
          <w:rFonts w:ascii="Arial" w:hAnsi="Arial" w:cs="Arial"/>
          <w:b/>
          <w:i/>
          <w:sz w:val="19"/>
          <w:szCs w:val="19"/>
          <w:lang w:val="sk-SK" w:eastAsia="en-AU"/>
        </w:rPr>
        <w:t>Odporúčanie</w:t>
      </w:r>
      <w:r w:rsidR="0032670F" w:rsidRPr="0073389C">
        <w:rPr>
          <w:rFonts w:ascii="Arial" w:hAnsi="Arial" w:cs="Arial"/>
          <w:b/>
          <w:i/>
          <w:sz w:val="19"/>
          <w:szCs w:val="19"/>
          <w:lang w:val="sk-SK" w:eastAsia="en-AU"/>
        </w:rPr>
        <w:t xml:space="preserve"> pre prijímateľa</w:t>
      </w:r>
      <w:r w:rsidRPr="0073389C">
        <w:rPr>
          <w:rFonts w:ascii="Arial" w:hAnsi="Arial" w:cs="Arial"/>
          <w:b/>
          <w:i/>
          <w:sz w:val="19"/>
          <w:szCs w:val="19"/>
          <w:lang w:val="sk-SK" w:eastAsia="en-AU"/>
        </w:rPr>
        <w:t xml:space="preserve">: </w:t>
      </w:r>
      <w:r w:rsidRPr="0073389C">
        <w:rPr>
          <w:rFonts w:ascii="Arial" w:hAnsi="Arial" w:cs="Arial"/>
          <w:sz w:val="19"/>
          <w:szCs w:val="19"/>
          <w:lang w:val="sk-SK" w:eastAsia="en-AU"/>
        </w:rPr>
        <w:t>Účet / účty nie sú úročené</w:t>
      </w:r>
      <w:r w:rsidR="000E7448" w:rsidRPr="0073389C">
        <w:rPr>
          <w:rFonts w:ascii="Arial" w:hAnsi="Arial" w:cs="Arial"/>
          <w:sz w:val="19"/>
          <w:szCs w:val="19"/>
          <w:lang w:val="sk-SK" w:eastAsia="en-AU"/>
        </w:rPr>
        <w:t xml:space="preserve"> a sú vedené v EUR</w:t>
      </w:r>
      <w:r w:rsidRPr="0073389C">
        <w:rPr>
          <w:rFonts w:ascii="Arial" w:hAnsi="Arial" w:cs="Arial"/>
          <w:sz w:val="19"/>
          <w:szCs w:val="19"/>
          <w:lang w:val="sk-SK" w:eastAsia="en-AU"/>
        </w:rPr>
        <w:t>.</w:t>
      </w:r>
    </w:p>
    <w:p w14:paraId="7D52474A" w14:textId="77777777" w:rsidR="008D2E36" w:rsidRPr="00C33B6F" w:rsidRDefault="008D2E36" w:rsidP="005B7173">
      <w:pPr>
        <w:pStyle w:val="Odsekzoznamu"/>
        <w:numPr>
          <w:ilvl w:val="0"/>
          <w:numId w:val="76"/>
        </w:numPr>
        <w:spacing w:before="120" w:after="120" w:line="288" w:lineRule="auto"/>
        <w:jc w:val="both"/>
        <w:rPr>
          <w:rFonts w:cs="Arial"/>
          <w:szCs w:val="16"/>
        </w:rPr>
      </w:pPr>
      <w:r>
        <w:rPr>
          <w:rFonts w:cs="Arial"/>
          <w:szCs w:val="16"/>
        </w:rPr>
        <w:t>p</w:t>
      </w:r>
      <w:r w:rsidRPr="00C33B6F">
        <w:rPr>
          <w:rFonts w:cs="Arial"/>
          <w:szCs w:val="16"/>
        </w:rPr>
        <w:t>rijímateľ z verejného sektora (najmä štátna príspevková organizácia a iné subjekty verejnej správy okrem VÚC a obce), je povinný otvoriť si bežný účet pre prostriedky EÚ a </w:t>
      </w:r>
      <w:r w:rsidR="00EC29B1">
        <w:rPr>
          <w:rFonts w:cs="Arial"/>
          <w:szCs w:val="16"/>
        </w:rPr>
        <w:t>ŠR</w:t>
      </w:r>
      <w:r w:rsidRPr="00C33B6F">
        <w:rPr>
          <w:rFonts w:cs="Arial"/>
          <w:szCs w:val="16"/>
        </w:rPr>
        <w:t xml:space="preserve"> na spolufinancovanie vedený v Štátnej pokladnici, na ktorom sa operácie vykonávajú v súlade so zákonom č. 291/2002 Z. z. o Štátnej pokladnici a o zmene a doplnení niektorých zákonov v znení neskorších predpisov. Tento bežný účet slúži na pripísanie prostriedkov EÚ a prostriedkov </w:t>
      </w:r>
      <w:r w:rsidR="00EC29B1">
        <w:rPr>
          <w:rFonts w:cs="Arial"/>
          <w:szCs w:val="16"/>
        </w:rPr>
        <w:t>ŠR</w:t>
      </w:r>
      <w:r w:rsidRPr="00C33B6F">
        <w:rPr>
          <w:rFonts w:cs="Arial"/>
          <w:szCs w:val="16"/>
        </w:rPr>
        <w:t xml:space="preserve"> na spolufinancovanie formou transferu z platobnej jednotky. V prípade iných subjektov verejnej správy, ktorí nie sú povinným klientom Štátnej pokladnice, si môžu títo prijímatelia otvoriť účet aj v komerčnej banke</w:t>
      </w:r>
      <w:r>
        <w:rPr>
          <w:rFonts w:cs="Arial"/>
          <w:szCs w:val="16"/>
        </w:rPr>
        <w:t>,</w:t>
      </w:r>
    </w:p>
    <w:p w14:paraId="5885CB28" w14:textId="77777777" w:rsidR="008D2E36" w:rsidRPr="00C33B6F" w:rsidRDefault="008D2E36" w:rsidP="005B7173">
      <w:pPr>
        <w:pStyle w:val="Odsekzoznamu"/>
        <w:numPr>
          <w:ilvl w:val="0"/>
          <w:numId w:val="76"/>
        </w:numPr>
        <w:spacing w:before="120" w:after="120" w:line="288" w:lineRule="auto"/>
        <w:jc w:val="both"/>
        <w:rPr>
          <w:rFonts w:cs="Arial"/>
          <w:szCs w:val="16"/>
        </w:rPr>
      </w:pPr>
      <w:r>
        <w:rPr>
          <w:rFonts w:cs="Arial"/>
          <w:szCs w:val="16"/>
        </w:rPr>
        <w:t>p</w:t>
      </w:r>
      <w:r w:rsidRPr="00C33B6F">
        <w:rPr>
          <w:rFonts w:cs="Arial"/>
          <w:szCs w:val="16"/>
        </w:rPr>
        <w:t>rijímateľ (VÚC) je povinný otvoriť si bežný účet pre príjem prostriedkov EÚ a </w:t>
      </w:r>
      <w:r w:rsidR="00FA02AF">
        <w:rPr>
          <w:rFonts w:cs="Arial"/>
          <w:szCs w:val="16"/>
        </w:rPr>
        <w:t>ŠR</w:t>
      </w:r>
      <w:r w:rsidRPr="00C33B6F">
        <w:rPr>
          <w:rFonts w:cs="Arial"/>
          <w:szCs w:val="16"/>
        </w:rPr>
        <w:t xml:space="preserve"> na spolufinancovanie vedený v Štátnej pokladnici, na ktorom sa operácie vykonávajú na základe § 9a zákona č. 291/2002 Z. z. o Štátnej pokladnici a o zmene a doplnení niektorých zákonov v znení neskorších predpisov</w:t>
      </w:r>
      <w:r>
        <w:rPr>
          <w:rFonts w:cs="Arial"/>
          <w:szCs w:val="16"/>
        </w:rPr>
        <w:t>,</w:t>
      </w:r>
    </w:p>
    <w:p w14:paraId="1FCF9F51" w14:textId="77777777" w:rsidR="00521CFB" w:rsidRDefault="008D2E36" w:rsidP="005B7173">
      <w:pPr>
        <w:pStyle w:val="Odsekzoznamu"/>
        <w:numPr>
          <w:ilvl w:val="0"/>
          <w:numId w:val="76"/>
        </w:numPr>
        <w:spacing w:before="120" w:after="120" w:line="288" w:lineRule="auto"/>
        <w:jc w:val="both"/>
      </w:pPr>
      <w:r w:rsidRPr="00521CFB">
        <w:rPr>
          <w:rFonts w:cs="Arial"/>
          <w:szCs w:val="16"/>
        </w:rPr>
        <w:t>prijímateľ (obec) používa bežný účet pre prostriedky EÚ a </w:t>
      </w:r>
      <w:r w:rsidR="00FA02AF" w:rsidRPr="00521CFB">
        <w:rPr>
          <w:rFonts w:cs="Arial"/>
          <w:szCs w:val="16"/>
        </w:rPr>
        <w:t>ŠR</w:t>
      </w:r>
      <w:r w:rsidRPr="00521CFB">
        <w:rPr>
          <w:rFonts w:cs="Arial"/>
          <w:szCs w:val="16"/>
        </w:rPr>
        <w:t xml:space="preserve"> na spolufinancovanie vedený v komerčnej banke, z ktorého prostriedky EÚ a </w:t>
      </w:r>
      <w:r w:rsidR="00FA02AF" w:rsidRPr="00521CFB">
        <w:rPr>
          <w:rFonts w:cs="Arial"/>
          <w:szCs w:val="16"/>
        </w:rPr>
        <w:t>ŠR</w:t>
      </w:r>
      <w:r w:rsidRPr="00521CFB">
        <w:rPr>
          <w:rFonts w:cs="Arial"/>
          <w:szCs w:val="16"/>
        </w:rPr>
        <w:t xml:space="preserve"> na spolufinancovanie realizuje prostredníctvom rozpočtu,</w:t>
      </w:r>
    </w:p>
    <w:p w14:paraId="7B1F9B79" w14:textId="77777777" w:rsidR="008D2E36" w:rsidRDefault="008D2E36" w:rsidP="00BB4058">
      <w:pPr>
        <w:autoSpaceDE w:val="0"/>
        <w:autoSpaceDN w:val="0"/>
        <w:adjustRightInd w:val="0"/>
        <w:spacing w:before="120" w:after="120" w:line="288" w:lineRule="auto"/>
        <w:jc w:val="both"/>
      </w:pPr>
      <w:r>
        <w:t xml:space="preserve">prijímateľ zo súkromného sektora </w:t>
      </w:r>
      <w:r w:rsidRPr="00BB4058">
        <w:rPr>
          <w:rFonts w:cs="Arial"/>
          <w:szCs w:val="16"/>
        </w:rPr>
        <w:t>je v prípade, ak prostriedky EÚ a </w:t>
      </w:r>
      <w:r w:rsidR="00E900CE" w:rsidRPr="00BB4058">
        <w:rPr>
          <w:rFonts w:cs="Arial"/>
          <w:szCs w:val="16"/>
        </w:rPr>
        <w:t>ŠR</w:t>
      </w:r>
      <w:r w:rsidRPr="00BB4058">
        <w:rPr>
          <w:rFonts w:cs="Arial"/>
          <w:szCs w:val="16"/>
        </w:rPr>
        <w:t xml:space="preserve"> na spolufinancovanie určené na financovanie projektu sú poskytované iba systémom refundácie, </w:t>
      </w:r>
      <w:r w:rsidR="00611E51" w:rsidRPr="00BB4058">
        <w:rPr>
          <w:rFonts w:cs="Arial"/>
          <w:szCs w:val="16"/>
        </w:rPr>
        <w:t xml:space="preserve">povinný </w:t>
      </w:r>
      <w:r w:rsidRPr="00BB4058">
        <w:rPr>
          <w:rFonts w:cs="Arial"/>
          <w:szCs w:val="16"/>
        </w:rPr>
        <w:t>prijímať ich na jeden účet vedený v komerčnej banke.</w:t>
      </w:r>
      <w:r w:rsidR="00190006" w:rsidRPr="000623F2">
        <w:rPr>
          <w:rFonts w:cs="Arial"/>
          <w:szCs w:val="16"/>
        </w:rPr>
        <w:t xml:space="preserve"> </w:t>
      </w:r>
      <w:r w:rsidR="005E6319" w:rsidRPr="0073389C">
        <w:t>V prípade otvorenia účtu pre príjem prostriedkov EÚ a ŠR na spolufinancovanie v komerčnej banke v zahraničí, prijímate</w:t>
      </w:r>
      <w:r>
        <w:t>lia</w:t>
      </w:r>
      <w:r w:rsidR="005E6319" w:rsidRPr="0073389C">
        <w:t xml:space="preserve"> zodpoved</w:t>
      </w:r>
      <w:r>
        <w:t>ajú</w:t>
      </w:r>
      <w:r w:rsidR="005E6319" w:rsidRPr="0073389C">
        <w:t xml:space="preserve"> za úhradu všetkých nákladov spojených s realizáciou platieb na a z tohto účtu.</w:t>
      </w:r>
      <w:r w:rsidR="003F3CEE" w:rsidRPr="00BB4058">
        <w:rPr>
          <w:rFonts w:cs="Arial"/>
          <w:szCs w:val="19"/>
        </w:rPr>
        <w:t xml:space="preserve"> </w:t>
      </w:r>
      <w:r w:rsidRPr="00BB4058">
        <w:rPr>
          <w:rFonts w:cs="Arial"/>
          <w:szCs w:val="16"/>
        </w:rPr>
        <w:t>V prípade, ak prostriedky EÚ a </w:t>
      </w:r>
      <w:r w:rsidR="00E900CE" w:rsidRPr="00BB4058">
        <w:rPr>
          <w:rFonts w:cs="Arial"/>
          <w:szCs w:val="16"/>
        </w:rPr>
        <w:t>ŠR</w:t>
      </w:r>
      <w:r w:rsidRPr="00BB4058">
        <w:rPr>
          <w:rFonts w:cs="Arial"/>
          <w:szCs w:val="16"/>
        </w:rPr>
        <w:t xml:space="preserve"> na spolufinancovanie poskytnuté systémom predfinancovania, resp. zálohovej platby sú úročené, prijímate</w:t>
      </w:r>
      <w:r w:rsidR="006255F4" w:rsidRPr="00BB4058">
        <w:rPr>
          <w:rFonts w:cs="Arial"/>
          <w:szCs w:val="16"/>
        </w:rPr>
        <w:t>ľ</w:t>
      </w:r>
      <w:r w:rsidRPr="00BB4058">
        <w:rPr>
          <w:rFonts w:cs="Arial"/>
          <w:szCs w:val="16"/>
        </w:rPr>
        <w:t xml:space="preserve"> </w:t>
      </w:r>
      <w:r w:rsidR="006255F4" w:rsidRPr="00BB4058">
        <w:rPr>
          <w:rFonts w:cs="Arial"/>
          <w:szCs w:val="16"/>
        </w:rPr>
        <w:t>je</w:t>
      </w:r>
      <w:r w:rsidRPr="00BB4058">
        <w:rPr>
          <w:rFonts w:cs="Arial"/>
          <w:szCs w:val="16"/>
        </w:rPr>
        <w:t xml:space="preserve"> povinn</w:t>
      </w:r>
      <w:r w:rsidR="006255F4" w:rsidRPr="00BB4058">
        <w:rPr>
          <w:rFonts w:cs="Arial"/>
          <w:szCs w:val="16"/>
        </w:rPr>
        <w:t>ý</w:t>
      </w:r>
      <w:r w:rsidRPr="00BB4058">
        <w:rPr>
          <w:rFonts w:cs="Arial"/>
          <w:szCs w:val="16"/>
        </w:rPr>
        <w:t xml:space="preserve"> otvoriť si osobitný účet</w:t>
      </w:r>
      <w:r>
        <w:rPr>
          <w:rStyle w:val="Odkaznapoznmkupodiarou"/>
          <w:rFonts w:cs="Arial"/>
          <w:szCs w:val="16"/>
        </w:rPr>
        <w:footnoteReference w:id="27"/>
      </w:r>
      <w:r w:rsidRPr="00BB4058">
        <w:rPr>
          <w:rFonts w:cs="Arial"/>
          <w:szCs w:val="16"/>
        </w:rPr>
        <w:t xml:space="preserve"> na projekt. Vlastné zdroje prijímateľa na realizáciu projektu (ak relevantné) môžu prechádzať cez osobitný účet. V prípade, ak vlastné zdroje prijímateľa prechádzajú cez osobitný účet, prijímateľ je povinný vložiť vlastné zdroje na spolufinancovanie najneskôr pred vykonaním platby dodávateľovi/zhotoviteľovi a predložiť </w:t>
      </w:r>
      <w:r w:rsidR="00252D59" w:rsidRPr="00BB4058">
        <w:rPr>
          <w:rFonts w:cs="Arial"/>
          <w:szCs w:val="16"/>
        </w:rPr>
        <w:t>poskytovateľovi</w:t>
      </w:r>
      <w:r w:rsidRPr="00BB4058">
        <w:rPr>
          <w:rFonts w:cs="Arial"/>
          <w:szCs w:val="16"/>
        </w:rPr>
        <w:t xml:space="preserve"> výpis z osobitného účtu ako potvrdenie o prevode vlastných zdrojov. V prípade, ak vlastné zdroje prijímateľa neprechádzajú cez osobitný účet, prijímateľ je povinný ku každému uhradenému výdavku doložiť výpis z iného bežného účtu otvoreného prijímateľom o úhrade vlastných zdrojov prijímateľa. Prijímateľ je povinný vzniknuté výnosy za prostriedky EÚ a </w:t>
      </w:r>
      <w:r w:rsidR="004A618F" w:rsidRPr="00BB4058">
        <w:rPr>
          <w:rFonts w:cs="Arial"/>
          <w:szCs w:val="16"/>
        </w:rPr>
        <w:t>ŠR</w:t>
      </w:r>
      <w:r w:rsidRPr="00BB4058">
        <w:rPr>
          <w:rFonts w:cs="Arial"/>
          <w:szCs w:val="16"/>
        </w:rPr>
        <w:t xml:space="preserve"> na spolufinancovanie odviesť do príjmov štátneho rozpočtu na príjmový účet platobnej jednotky jedenkrát ročne. Odvod výnosov prijímateľ potvrdí predložením výpisu z osobitného účtu.</w:t>
      </w:r>
    </w:p>
    <w:p w14:paraId="069C61E1" w14:textId="77777777" w:rsidR="008D2E36" w:rsidRPr="0073389C" w:rsidRDefault="008D2E36" w:rsidP="008D2E36">
      <w:pPr>
        <w:autoSpaceDE w:val="0"/>
        <w:autoSpaceDN w:val="0"/>
        <w:adjustRightInd w:val="0"/>
        <w:spacing w:before="120" w:after="120" w:line="288" w:lineRule="auto"/>
        <w:jc w:val="both"/>
      </w:pPr>
      <w:r w:rsidRPr="0073389C">
        <w:t>V prípade využitia systému refundácie môže prijímateľ realizovať úhrady oprávnených výdavkov aj z iných účtov otvorených prijímateľom pri dodržaní podmienky existencie jedného účtu na príjem prostriedkov EÚ a </w:t>
      </w:r>
      <w:r>
        <w:t>ŠR</w:t>
      </w:r>
      <w:r w:rsidRPr="0073389C">
        <w:t xml:space="preserve"> na spolufinancovanie. Prijímateľ je povinný oznámiť poskytovateľovi identifikáciu takýchto účtov a predložiť zmluvu o účte.</w:t>
      </w:r>
      <w:r>
        <w:t xml:space="preserve"> V</w:t>
      </w:r>
      <w:r w:rsidRPr="00DD1EC0">
        <w:rPr>
          <w:rFonts w:cs="Arial"/>
          <w:szCs w:val="16"/>
        </w:rPr>
        <w:t> prípade, ak prostriedky EÚ a </w:t>
      </w:r>
      <w:r w:rsidR="00422ECD">
        <w:rPr>
          <w:rFonts w:cs="Arial"/>
          <w:szCs w:val="16"/>
        </w:rPr>
        <w:t>ŠR</w:t>
      </w:r>
      <w:r w:rsidRPr="00DD1EC0">
        <w:rPr>
          <w:rFonts w:cs="Arial"/>
          <w:szCs w:val="16"/>
        </w:rPr>
        <w:t xml:space="preserve"> na spolufinancovanie sú poskytované systémom refundácie, sú úroky vzniknuté na tomto účte príjmom prijímateľa</w:t>
      </w:r>
      <w:r>
        <w:rPr>
          <w:rFonts w:cs="Arial"/>
          <w:szCs w:val="16"/>
        </w:rPr>
        <w:t>.</w:t>
      </w:r>
    </w:p>
    <w:p w14:paraId="38639E06" w14:textId="77777777" w:rsidR="00A31A7B" w:rsidRPr="0073389C" w:rsidRDefault="00A31A7B" w:rsidP="00E61650">
      <w:pPr>
        <w:autoSpaceDE w:val="0"/>
        <w:autoSpaceDN w:val="0"/>
        <w:adjustRightInd w:val="0"/>
        <w:spacing w:before="120" w:after="120" w:line="288" w:lineRule="auto"/>
        <w:jc w:val="both"/>
      </w:pPr>
      <w:r w:rsidRPr="0073389C">
        <w:t>V prípade využitia systému zálohovej platby môžu byť špecifické výdavky</w:t>
      </w:r>
      <w:r w:rsidR="00C8683A" w:rsidRPr="0073389C">
        <w:rPr>
          <w:rStyle w:val="Odkaznapoznmkupodiarou"/>
          <w:sz w:val="19"/>
        </w:rPr>
        <w:footnoteReference w:id="28"/>
      </w:r>
      <w:r w:rsidRPr="0073389C">
        <w:t xml:space="preserve"> realizované aj z iného účtu otvoreného prijímateľom. Prijímateľ je povinný oznámiť </w:t>
      </w:r>
      <w:r w:rsidR="005779A5" w:rsidRPr="0073389C">
        <w:t>poskytovateľovi</w:t>
      </w:r>
      <w:r w:rsidRPr="0073389C">
        <w:t xml:space="preserve"> identifikáciu takéhoto účtu</w:t>
      </w:r>
      <w:r w:rsidR="00BE5EA5" w:rsidRPr="0073389C">
        <w:t xml:space="preserve"> a predložiť zmluvu o účte</w:t>
      </w:r>
      <w:r w:rsidRPr="0073389C">
        <w:t>. Tieto výdavky nesmú byť hradené z osobitného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Prijímateľ po pripísaní prostriedkov zálohovej platby prevádza prostriedky EÚ a </w:t>
      </w:r>
      <w:r w:rsidR="00EF5654">
        <w:t>ŠR</w:t>
      </w:r>
      <w:r w:rsidRPr="0073389C">
        <w:t xml:space="preserve"> na spolufinancovanie na úhradu špecifických výdavkov jedným z nasledovných spôsobov:</w:t>
      </w:r>
    </w:p>
    <w:p w14:paraId="60B2293D" w14:textId="77777777" w:rsidR="00A31A7B" w:rsidRPr="0073389C" w:rsidRDefault="00A31A7B" w:rsidP="00E61650">
      <w:pPr>
        <w:pStyle w:val="Bulletslevel2"/>
        <w:spacing w:after="120" w:line="288" w:lineRule="auto"/>
        <w:ind w:left="567" w:hanging="283"/>
        <w:rPr>
          <w:szCs w:val="19"/>
          <w:lang w:val="sk-SK"/>
        </w:rPr>
      </w:pPr>
      <w:r w:rsidRPr="0073389C">
        <w:rPr>
          <w:szCs w:val="19"/>
          <w:lang w:val="sk-SK"/>
        </w:rPr>
        <w:t xml:space="preserve">z osobitného účtu prevedie alikvotný podiel špecifického výdavku na iný účet otvorený prijímateľom a následne realizuje platbu dodávateľovi / zhotoviteľovi. Prijímateľ predloží </w:t>
      </w:r>
      <w:r w:rsidR="005779A5" w:rsidRPr="0073389C">
        <w:rPr>
          <w:szCs w:val="19"/>
          <w:lang w:val="sk-SK"/>
        </w:rPr>
        <w:t>poskytovateľovi</w:t>
      </w:r>
      <w:r w:rsidRPr="0073389C">
        <w:rPr>
          <w:szCs w:val="19"/>
          <w:lang w:val="sk-SK"/>
        </w:rPr>
        <w:t xml:space="preserve"> výpis z iného účtu otvoreného prijímateľom potvrdzujúci úhradu výdavku dodávateľovi / zhotoviteľovi a výpis z osobitného účtu potvrdzujúci použitie prostriedkov z poskytnutej zálohovej platby;</w:t>
      </w:r>
    </w:p>
    <w:p w14:paraId="2DE4F9EE" w14:textId="77777777" w:rsidR="00A31A7B" w:rsidRPr="0073389C" w:rsidRDefault="00A31A7B" w:rsidP="00E61650">
      <w:pPr>
        <w:pStyle w:val="Bulletslevel2"/>
        <w:spacing w:after="120" w:line="288" w:lineRule="auto"/>
        <w:ind w:left="567" w:hanging="283"/>
        <w:rPr>
          <w:szCs w:val="19"/>
          <w:lang w:val="sk-SK"/>
        </w:rPr>
      </w:pPr>
      <w:r w:rsidRPr="0073389C">
        <w:rPr>
          <w:szCs w:val="19"/>
          <w:lang w:val="sk-SK"/>
        </w:rPr>
        <w:t>minimálne raz mesačne prevedie prostriedky z osobitného účtu na iný účet otvorený prijímateľom, z ktorého priebežne realizuje úhrady špecifických výdavkov. Prijímateľ prevedie sumu vo výške oprávnených výdavkov vzniknutých počas predchádzajúceho kalendárneho mesiaca najneskôr do 5 pracovných dní od ukončenia predmetného kalendárneho mesiaca</w:t>
      </w:r>
      <w:r w:rsidR="00931F23" w:rsidRPr="0073389C">
        <w:rPr>
          <w:szCs w:val="19"/>
          <w:lang w:val="sk-SK"/>
        </w:rPr>
        <w:t>.</w:t>
      </w:r>
    </w:p>
    <w:p w14:paraId="4454E119" w14:textId="77777777" w:rsidR="00A31A7B" w:rsidRPr="0073389C" w:rsidRDefault="00931F23" w:rsidP="00E61650">
      <w:pPr>
        <w:autoSpaceDE w:val="0"/>
        <w:autoSpaceDN w:val="0"/>
        <w:adjustRightInd w:val="0"/>
        <w:spacing w:before="120" w:after="120" w:line="288" w:lineRule="auto"/>
        <w:jc w:val="both"/>
        <w:rPr>
          <w:b/>
        </w:rPr>
      </w:pPr>
      <w:r w:rsidRPr="0073389C">
        <w:rPr>
          <w:b/>
        </w:rPr>
        <w:t>Štátna rozpočtová organizácia</w:t>
      </w:r>
    </w:p>
    <w:p w14:paraId="074C5A6C" w14:textId="2FF02601" w:rsidR="00931F23" w:rsidRPr="008D2E36" w:rsidRDefault="008D2E36" w:rsidP="005B7173">
      <w:pPr>
        <w:pStyle w:val="Odsekzoznamu"/>
        <w:numPr>
          <w:ilvl w:val="0"/>
          <w:numId w:val="77"/>
        </w:numPr>
        <w:autoSpaceDE w:val="0"/>
        <w:autoSpaceDN w:val="0"/>
        <w:adjustRightInd w:val="0"/>
        <w:spacing w:before="120" w:after="120" w:line="288" w:lineRule="auto"/>
        <w:ind w:left="567"/>
        <w:jc w:val="both"/>
      </w:pPr>
      <w:r>
        <w:t>v</w:t>
      </w:r>
      <w:r w:rsidR="00931F23" w:rsidRPr="008D2E36">
        <w:t>ýdavkový účet</w:t>
      </w:r>
      <w:r w:rsidR="00112021">
        <w:t xml:space="preserve"> </w:t>
      </w:r>
      <w:r w:rsidR="00931F23" w:rsidRPr="008D2E36">
        <w:t xml:space="preserve">vedený v Štátnej pokladnici, na ktorom sa operácie vykonávajú v súlade so zákonom </w:t>
      </w:r>
      <w:r w:rsidR="003777E5" w:rsidRPr="008D2E36">
        <w:t>o š</w:t>
      </w:r>
      <w:r w:rsidR="00931F23" w:rsidRPr="008D2E36">
        <w:t>tátnej pokladnici. Tento účet môže byť používaný aj na poskytnutie prostriedkov EÚ a </w:t>
      </w:r>
      <w:r w:rsidR="00EF5654" w:rsidRPr="008D2E36">
        <w:t>ŠR</w:t>
      </w:r>
      <w:r w:rsidR="00931F23" w:rsidRPr="008D2E36">
        <w:t xml:space="preserve"> na spolufinancovanie na financovanie projektu formou zálohovej platby a predfinancovania na základe rozpočtového opatrenia</w:t>
      </w:r>
      <w:r w:rsidR="00C10FA5">
        <w:rPr>
          <w:rFonts w:cs="Arial"/>
          <w:szCs w:val="16"/>
        </w:rPr>
        <w:t>, ako aj na úhradu výdavkov spojených s realizáciou projektov</w:t>
      </w:r>
      <w:r w:rsidR="00931F23" w:rsidRPr="008D2E36">
        <w:t>;</w:t>
      </w:r>
    </w:p>
    <w:p w14:paraId="173588A6" w14:textId="330B9CA9" w:rsidR="00931F23" w:rsidRPr="00E3235F" w:rsidRDefault="008D2E36" w:rsidP="005B7173">
      <w:pPr>
        <w:pStyle w:val="Odsekzoznamu"/>
        <w:numPr>
          <w:ilvl w:val="0"/>
          <w:numId w:val="77"/>
        </w:numPr>
        <w:autoSpaceDE w:val="0"/>
        <w:autoSpaceDN w:val="0"/>
        <w:adjustRightInd w:val="0"/>
        <w:spacing w:before="120" w:after="120" w:line="288" w:lineRule="auto"/>
        <w:ind w:left="567"/>
        <w:jc w:val="both"/>
      </w:pPr>
      <w:r>
        <w:t>v</w:t>
      </w:r>
      <w:r w:rsidR="00931F23" w:rsidRPr="008D2E36">
        <w:t xml:space="preserve">ýdavkový účet pre prostriedky EÚ a </w:t>
      </w:r>
      <w:r w:rsidR="00EF5654" w:rsidRPr="008D2E36">
        <w:t>ŠR</w:t>
      </w:r>
      <w:r w:rsidR="00931F23" w:rsidRPr="008D2E36">
        <w:t xml:space="preserve"> na spolufinancovanie vedený v Štátnej pokladnici, ktorý </w:t>
      </w:r>
      <w:r w:rsidR="00C10FA5" w:rsidRPr="003A2FA6">
        <w:rPr>
          <w:rFonts w:cs="Arial"/>
          <w:szCs w:val="16"/>
        </w:rPr>
        <w:t>môže byť používaný aj</w:t>
      </w:r>
      <w:r w:rsidR="00C10FA5">
        <w:rPr>
          <w:rFonts w:cs="Arial"/>
          <w:szCs w:val="16"/>
        </w:rPr>
        <w:t xml:space="preserve"> </w:t>
      </w:r>
      <w:r w:rsidR="00931F23" w:rsidRPr="008D2E36">
        <w:t>na</w:t>
      </w:r>
      <w:r w:rsidR="00C10FA5">
        <w:t xml:space="preserve"> </w:t>
      </w:r>
      <w:r w:rsidR="00C10FA5" w:rsidRPr="003A2FA6">
        <w:rPr>
          <w:rFonts w:cs="Arial"/>
          <w:szCs w:val="16"/>
        </w:rPr>
        <w:t>poskytnutie prostriedkov EÚ a prostriedkov štátneho rozpočtu na spolufinancovanie na financovanie projektu formou</w:t>
      </w:r>
      <w:r w:rsidR="00931F23" w:rsidRPr="008D2E36">
        <w:t xml:space="preserve"> zálohovej platby </w:t>
      </w:r>
      <w:r w:rsidR="00C10FA5">
        <w:t xml:space="preserve">na základe </w:t>
      </w:r>
      <w:r w:rsidR="00931F23" w:rsidRPr="008D2E36">
        <w:t>rozpočtového opatrenia</w:t>
      </w:r>
      <w:r w:rsidR="00A00580">
        <w:t xml:space="preserve">. </w:t>
      </w:r>
      <w:r w:rsidR="00A00580">
        <w:rPr>
          <w:rFonts w:cs="Arial"/>
          <w:szCs w:val="16"/>
        </w:rPr>
        <w:t>Zároveň slúži</w:t>
      </w:r>
      <w:r w:rsidR="00A00580" w:rsidRPr="003A2FA6">
        <w:rPr>
          <w:rFonts w:cs="Arial"/>
          <w:szCs w:val="16"/>
        </w:rPr>
        <w:t xml:space="preserve"> na refundáciu realizovaných výdavkov formou rozpočtového opatrenia pri uplatnení systému refundácie a následný prevod formou </w:t>
      </w:r>
      <w:r w:rsidR="00A00580">
        <w:rPr>
          <w:rFonts w:cs="Arial"/>
          <w:szCs w:val="16"/>
        </w:rPr>
        <w:t>bankového transferu</w:t>
      </w:r>
      <w:r w:rsidR="00A00580" w:rsidRPr="003A2FA6">
        <w:rPr>
          <w:rFonts w:cs="Arial"/>
          <w:szCs w:val="16"/>
        </w:rPr>
        <w:t xml:space="preserve"> na rozpočtový výdavkový účet, z ktorého boli prostriedky pôvodne vynaložené. </w:t>
      </w:r>
      <w:r w:rsidR="00A00580" w:rsidRPr="00593375">
        <w:rPr>
          <w:rFonts w:cs="Arial"/>
          <w:szCs w:val="16"/>
        </w:rPr>
        <w:t>V prípade využívania zjednodušeného vykazovania výdavkov dochádza k používaniu prostriedkov EÚ a štátneho rozpočtu na spolufinancovanie podľa pravidiel platných pre zje</w:t>
      </w:r>
      <w:r w:rsidR="00A00580">
        <w:rPr>
          <w:rFonts w:cs="Arial"/>
          <w:szCs w:val="16"/>
        </w:rPr>
        <w:t xml:space="preserve">dnodušené vykazovanie výdavkov. </w:t>
      </w:r>
      <w:r w:rsidR="00A00580" w:rsidRPr="00BA2260">
        <w:rPr>
          <w:rFonts w:cs="Arial"/>
          <w:szCs w:val="16"/>
        </w:rPr>
        <w:t>V prípade, ak v rámci projektu dôjde k zúčtovaniu výdavku vo výške 100</w:t>
      </w:r>
      <w:r w:rsidR="00A00580">
        <w:rPr>
          <w:rFonts w:cs="Arial"/>
          <w:szCs w:val="16"/>
        </w:rPr>
        <w:t xml:space="preserve"> </w:t>
      </w:r>
      <w:r w:rsidR="00A00580" w:rsidRPr="00BA2260">
        <w:rPr>
          <w:rFonts w:cs="Arial"/>
          <w:szCs w:val="16"/>
        </w:rPr>
        <w:t>% zálohovej platby, prijímateľ je oprávnený z uvedeného účtu realizovať výdavky podľa potreby, ktoré použije na zabezpečenie vykonávania činností vymedzených v predmete činnosti organizácie.</w:t>
      </w:r>
      <w:r w:rsidR="00A00580">
        <w:rPr>
          <w:rFonts w:cs="Arial"/>
          <w:szCs w:val="16"/>
        </w:rPr>
        <w:t xml:space="preserve"> </w:t>
      </w:r>
      <w:r w:rsidR="00A00580" w:rsidRPr="003A2FA6">
        <w:rPr>
          <w:rFonts w:cs="Arial"/>
          <w:szCs w:val="16"/>
        </w:rPr>
        <w:t>Tento účet môže byť prijímateľom použitý aj na úhradu výdavkov spojených s realizáciou projektu v súlade so zákonom č. 291/2002 Z. z. o Štátnej pokladnici</w:t>
      </w:r>
      <w:r w:rsidR="00E3235F">
        <w:rPr>
          <w:rFonts w:cs="Arial"/>
          <w:szCs w:val="16"/>
        </w:rPr>
        <w:t>;</w:t>
      </w:r>
    </w:p>
    <w:p w14:paraId="7343CF63" w14:textId="0DC932A1" w:rsidR="00E3235F" w:rsidRPr="008D2E36" w:rsidRDefault="00E3235F" w:rsidP="005B7173">
      <w:pPr>
        <w:pStyle w:val="Odsekzoznamu"/>
        <w:numPr>
          <w:ilvl w:val="0"/>
          <w:numId w:val="77"/>
        </w:numPr>
        <w:autoSpaceDE w:val="0"/>
        <w:autoSpaceDN w:val="0"/>
        <w:adjustRightInd w:val="0"/>
        <w:spacing w:before="120" w:after="120" w:line="288" w:lineRule="auto"/>
        <w:ind w:left="567"/>
        <w:jc w:val="both"/>
      </w:pPr>
      <w:r>
        <w:rPr>
          <w:rFonts w:cs="Arial"/>
          <w:szCs w:val="16"/>
        </w:rPr>
        <w:t>v prípade systému zálohových platieb môže prijímateľ po prijatí prostriedkov EÚ a štátneho rozpočtu na spolufinancovanie zahrnúť do  žiadosti o platbu (zúčtovanie zálohovej platby) aj výdavky, ktoré uhradil pred dátumom jej pripísania na účte určenom pre príjem zálohovej platby z rozpočtového výdavkového účtu v rámci rozpočtového roka;</w:t>
      </w:r>
    </w:p>
    <w:p w14:paraId="7BC8109B" w14:textId="77777777" w:rsidR="00931F23" w:rsidRPr="0073389C" w:rsidRDefault="00931F23" w:rsidP="00E61650">
      <w:pPr>
        <w:autoSpaceDE w:val="0"/>
        <w:autoSpaceDN w:val="0"/>
        <w:adjustRightInd w:val="0"/>
        <w:spacing w:before="120" w:after="120" w:line="288" w:lineRule="auto"/>
        <w:jc w:val="both"/>
      </w:pPr>
      <w:r w:rsidRPr="0073389C">
        <w:t>V prípade, ak je výdavkový účet pre prostriedky EÚ a </w:t>
      </w:r>
      <w:r w:rsidR="00EF5654">
        <w:t>ŠR</w:t>
      </w:r>
      <w:r w:rsidRPr="0073389C">
        <w:t xml:space="preserve"> na spolufinancovanie využívaný aj na úhradu výdavkov spojených s realizáciou projektu z poskytnutej zálohovej platby, môžu byť špecifické výdavky</w:t>
      </w:r>
      <w:r w:rsidR="00041D2E">
        <w:rPr>
          <w:rStyle w:val="Odkaznapoznmkupodiarou"/>
        </w:rPr>
        <w:footnoteReference w:id="29"/>
      </w:r>
      <w:r w:rsidR="00BE5EA5" w:rsidRPr="0073389C">
        <w:t xml:space="preserve"> </w:t>
      </w:r>
      <w:r w:rsidRPr="0073389C">
        <w:t xml:space="preserve">realizované z rozpočtového výdavkového účtu prijímateľa. Prijímateľ je povinný oznámiť </w:t>
      </w:r>
      <w:r w:rsidR="007F6594">
        <w:t>poskytovateľovi</w:t>
      </w:r>
      <w:r w:rsidRPr="0073389C">
        <w:t xml:space="preserve"> identifikáciu takéhoto účtu. 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V tomto prípade prijímateľ po pripísaní zálohovej platby prevádza prostriedky EÚ a </w:t>
      </w:r>
      <w:r w:rsidR="003B6F5E">
        <w:t>ŠR</w:t>
      </w:r>
      <w:r w:rsidRPr="0073389C">
        <w:t xml:space="preserve"> na spolufinancovanie na úhradu špecifických výdavkov jedným z nasledovných spôsobov:</w:t>
      </w:r>
    </w:p>
    <w:p w14:paraId="45321560" w14:textId="77777777" w:rsidR="00931F23" w:rsidRPr="0073389C" w:rsidRDefault="00931F23" w:rsidP="006B317A">
      <w:pPr>
        <w:pStyle w:val="Bulletslevel2"/>
        <w:spacing w:after="120" w:line="288" w:lineRule="auto"/>
        <w:ind w:left="567" w:hanging="283"/>
        <w:jc w:val="both"/>
        <w:rPr>
          <w:szCs w:val="19"/>
          <w:lang w:val="sk-SK"/>
        </w:rPr>
      </w:pPr>
      <w:r w:rsidRPr="0073389C">
        <w:rPr>
          <w:szCs w:val="19"/>
          <w:lang w:val="sk-SK"/>
        </w:rPr>
        <w:t>z výdavkového účtu pre prostriedky EÚ a </w:t>
      </w:r>
      <w:r w:rsidR="00EF5654">
        <w:rPr>
          <w:szCs w:val="19"/>
          <w:lang w:val="sk-SK"/>
        </w:rPr>
        <w:t>ŠR</w:t>
      </w:r>
      <w:r w:rsidRPr="0073389C">
        <w:rPr>
          <w:szCs w:val="19"/>
          <w:lang w:val="sk-SK"/>
        </w:rPr>
        <w:t xml:space="preserve"> na spolufinancovanie prevedie alikvotný podiel špecifického výdavku na výdavkový účet a následne, najneskôr do 5 pracovných dní realizuje platbu dodávateľovi/zhotoviteľovi. Prijímateľ predloží </w:t>
      </w:r>
      <w:r w:rsidR="00D03440">
        <w:rPr>
          <w:szCs w:val="19"/>
          <w:lang w:val="sk-SK"/>
        </w:rPr>
        <w:t>poskytovateľovi</w:t>
      </w:r>
      <w:r w:rsidRPr="0073389C">
        <w:rPr>
          <w:szCs w:val="19"/>
          <w:lang w:val="sk-SK"/>
        </w:rPr>
        <w:t xml:space="preserve"> výpis z výdavkového účtu potvrdzujúci úhradu výdavku dodávateľovi / zhotoviteľovi a výpis z výdavkového účtu pre prostriedky EÚ a </w:t>
      </w:r>
      <w:r w:rsidR="00FB3771">
        <w:rPr>
          <w:szCs w:val="19"/>
          <w:lang w:val="sk-SK"/>
        </w:rPr>
        <w:t>ŠR</w:t>
      </w:r>
      <w:r w:rsidRPr="0073389C">
        <w:rPr>
          <w:szCs w:val="19"/>
          <w:lang w:val="sk-SK"/>
        </w:rPr>
        <w:t xml:space="preserve"> na spolufinancovanie potvrdzujúci použitie prostriedkov z poskytnutej zálohovej platby;</w:t>
      </w:r>
    </w:p>
    <w:p w14:paraId="2D6AE283" w14:textId="77777777" w:rsidR="00931F23" w:rsidRPr="0073389C" w:rsidRDefault="00931F23" w:rsidP="00023BC6">
      <w:pPr>
        <w:pStyle w:val="Bulletslevel2"/>
        <w:spacing w:after="120" w:line="288" w:lineRule="auto"/>
        <w:ind w:left="567" w:hanging="283"/>
        <w:jc w:val="both"/>
        <w:rPr>
          <w:szCs w:val="19"/>
          <w:lang w:val="sk-SK"/>
        </w:rPr>
      </w:pPr>
      <w:r w:rsidRPr="0073389C">
        <w:rPr>
          <w:szCs w:val="19"/>
          <w:lang w:val="sk-SK"/>
        </w:rPr>
        <w:t>v rámci kalendárneho mesiaca (v decembri najneskôr do 30. decembra daného rozpočtového roka) prevedie prostriedky EÚ a </w:t>
      </w:r>
      <w:r w:rsidR="00FD60E9">
        <w:rPr>
          <w:szCs w:val="19"/>
          <w:lang w:val="sk-SK"/>
        </w:rPr>
        <w:t>ŠR</w:t>
      </w:r>
      <w:r w:rsidRPr="0073389C">
        <w:rPr>
          <w:szCs w:val="19"/>
          <w:lang w:val="sk-SK"/>
        </w:rPr>
        <w:t xml:space="preserve"> na spolufinancovanie z výdavkového účtu pre prostriedky EÚ a </w:t>
      </w:r>
      <w:r w:rsidR="00134616">
        <w:rPr>
          <w:szCs w:val="19"/>
          <w:lang w:val="sk-SK"/>
        </w:rPr>
        <w:t>ŠR</w:t>
      </w:r>
      <w:r w:rsidRPr="0073389C">
        <w:rPr>
          <w:szCs w:val="19"/>
          <w:lang w:val="sk-SK"/>
        </w:rPr>
        <w:t xml:space="preserve"> na spolufinancovanie na výdavkový účet, z ktorého priebežne v danom kalendárnom mesiaci realizuje úhrady špecifických výdavkov</w:t>
      </w:r>
      <w:r w:rsidR="008D2E36">
        <w:rPr>
          <w:szCs w:val="19"/>
          <w:lang w:val="sk-SK"/>
        </w:rPr>
        <w:t>.</w:t>
      </w:r>
    </w:p>
    <w:p w14:paraId="78807EDF" w14:textId="77777777" w:rsidR="006F24DA" w:rsidRPr="0073389C" w:rsidRDefault="006F24DA" w:rsidP="00E61650">
      <w:pPr>
        <w:autoSpaceDE w:val="0"/>
        <w:autoSpaceDN w:val="0"/>
        <w:adjustRightInd w:val="0"/>
        <w:spacing w:before="120" w:after="120" w:line="288" w:lineRule="auto"/>
        <w:jc w:val="both"/>
      </w:pPr>
      <w:r w:rsidRPr="0073389C">
        <w:t>Od prijímateľov, ktorí majú spolufinancovanie alebo si uplatňujú pomerný odpočet DPH, sa vyžaduje, aby každý realizovaný výdavok zahŕňal príslušnú percentuálnu výšku príspevku prijímateľa (výška spolufinancovania) alebo príslušnú výšku pomernej</w:t>
      </w:r>
      <w:r w:rsidRPr="0073389C">
        <w:rPr>
          <w:b/>
        </w:rPr>
        <w:t xml:space="preserve"> </w:t>
      </w:r>
      <w:r w:rsidR="005A28B2" w:rsidRPr="0073389C">
        <w:t>časti DPH podľa z</w:t>
      </w:r>
      <w:r w:rsidRPr="0073389C">
        <w:t xml:space="preserve">mluvy. Zároveň prijímateľ účtuje v analytickej evidencii o jednotlivých zdrojoch financovania (prostriedky ESF, prostriedky </w:t>
      </w:r>
      <w:r w:rsidR="00F2248B">
        <w:t>ŠR</w:t>
      </w:r>
      <w:r w:rsidRPr="0073389C">
        <w:t xml:space="preserve"> určeného na spolufinancovani</w:t>
      </w:r>
      <w:r w:rsidR="008D2E36">
        <w:t>e</w:t>
      </w:r>
      <w:r w:rsidRPr="0073389C">
        <w:t xml:space="preserve"> a vlastné zdroje prijímateľa - ak relevantné)</w:t>
      </w:r>
      <w:r w:rsidRPr="0073389C">
        <w:rPr>
          <w:rStyle w:val="Odkaznapoznmkupodiarou"/>
          <w:sz w:val="19"/>
        </w:rPr>
        <w:footnoteReference w:id="30"/>
      </w:r>
      <w:r w:rsidRPr="0073389C">
        <w:t>.</w:t>
      </w:r>
    </w:p>
    <w:p w14:paraId="7490358F" w14:textId="77777777" w:rsidR="00115CEF" w:rsidRDefault="00922A0E" w:rsidP="00E61650">
      <w:pPr>
        <w:autoSpaceDE w:val="0"/>
        <w:autoSpaceDN w:val="0"/>
        <w:adjustRightInd w:val="0"/>
        <w:spacing w:before="120" w:after="120" w:line="288" w:lineRule="auto"/>
        <w:jc w:val="both"/>
      </w:pPr>
      <w:r w:rsidRPr="0073389C">
        <w:t>V prípade, ak vlastné zdroje prijímateľa prechádzajú cez osobitný účet, p</w:t>
      </w:r>
      <w:r w:rsidR="00115CEF" w:rsidRPr="0073389C">
        <w:t xml:space="preserve">rijímateľ je povinný vložiť vlastné zdroje na spolufinancovanie najneskôr pred vykonaním platby dodávateľovi/zhotoviteľovi a predložiť </w:t>
      </w:r>
      <w:r w:rsidR="005779A5" w:rsidRPr="0073389C">
        <w:t>poskytovateľovi</w:t>
      </w:r>
      <w:r w:rsidR="00115CEF" w:rsidRPr="0073389C">
        <w:t xml:space="preserve"> výpis z osobitného účtu ako potvrdenie o prevode vlastných zdrojov.</w:t>
      </w:r>
      <w:r w:rsidRPr="0073389C">
        <w:t xml:space="preserve"> V prípade, ak vlastné zdroje prijímateľa neprechádzajú cez osobitný účet, prijímateľ je povinný ku každému uhradenému výdavku doložiť výpis z iného bežného účtu otvoreného prijímateľom o úhrade vlastných zdrojov prijímateľa.</w:t>
      </w:r>
    </w:p>
    <w:p w14:paraId="5B63953A" w14:textId="77777777" w:rsidR="003F3CEE" w:rsidRDefault="003F3CEE" w:rsidP="003F3CEE">
      <w:pPr>
        <w:rPr>
          <w:rFonts w:cs="Arial"/>
          <w:b/>
          <w:szCs w:val="19"/>
        </w:rPr>
      </w:pPr>
      <w:r w:rsidRPr="00B74DAF">
        <w:rPr>
          <w:rFonts w:cs="Arial"/>
          <w:b/>
          <w:szCs w:val="19"/>
        </w:rPr>
        <w:t>Vy</w:t>
      </w:r>
      <w:r>
        <w:rPr>
          <w:rFonts w:cs="Arial"/>
          <w:b/>
          <w:szCs w:val="19"/>
        </w:rPr>
        <w:t>š</w:t>
      </w:r>
      <w:r w:rsidRPr="00B74DAF">
        <w:rPr>
          <w:rFonts w:cs="Arial"/>
          <w:b/>
          <w:szCs w:val="19"/>
        </w:rPr>
        <w:t>ší územný celok</w:t>
      </w:r>
      <w:r>
        <w:rPr>
          <w:rFonts w:cs="Arial"/>
          <w:b/>
          <w:szCs w:val="19"/>
        </w:rPr>
        <w:t xml:space="preserve"> resp.  obec</w:t>
      </w:r>
    </w:p>
    <w:p w14:paraId="1660A9AA" w14:textId="77777777" w:rsidR="003F3CEE" w:rsidRPr="00B74DAF" w:rsidRDefault="003F3CEE" w:rsidP="003F3CEE">
      <w:pPr>
        <w:rPr>
          <w:rFonts w:cs="Arial"/>
          <w:b/>
          <w:szCs w:val="19"/>
        </w:rPr>
      </w:pPr>
    </w:p>
    <w:p w14:paraId="15599F33" w14:textId="77777777" w:rsidR="003F3CEE" w:rsidRDefault="003F3CEE" w:rsidP="003F3CEE">
      <w:pPr>
        <w:tabs>
          <w:tab w:val="num" w:pos="284"/>
        </w:tabs>
        <w:autoSpaceDE w:val="0"/>
        <w:autoSpaceDN w:val="0"/>
        <w:adjustRightInd w:val="0"/>
        <w:spacing w:after="100" w:afterAutospacing="1"/>
        <w:jc w:val="both"/>
        <w:rPr>
          <w:rFonts w:cs="Arial"/>
          <w:szCs w:val="19"/>
        </w:rPr>
      </w:pPr>
      <w:r>
        <w:rPr>
          <w:rFonts w:cs="Arial"/>
          <w:szCs w:val="19"/>
        </w:rPr>
        <w:t>V</w:t>
      </w:r>
      <w:r w:rsidRPr="00B74DAF">
        <w:rPr>
          <w:rFonts w:cs="Arial"/>
          <w:szCs w:val="19"/>
        </w:rPr>
        <w:t xml:space="preserve"> prípade využitia systému refundácie môže prijímateľ realizovať úhrady oprávnených výdavkov aj z iných účtov otvorených prijímateľom pri dodržaní podmienky existencie jedného účtu na príjem prostriedkov EÚ a štátneho rozpočtu na spolufinancovanie. Prijímateľ je povinný oznámiť </w:t>
      </w:r>
      <w:r>
        <w:rPr>
          <w:rFonts w:cs="Arial"/>
          <w:szCs w:val="19"/>
        </w:rPr>
        <w:t>poskytovateľovi identifikáciu takýchto účtov. V</w:t>
      </w:r>
      <w:r w:rsidRPr="00B74DAF">
        <w:rPr>
          <w:rFonts w:cs="Arial"/>
          <w:szCs w:val="19"/>
        </w:rPr>
        <w:t> prípade, ak prostriedky EÚ a štátneho rozpočtu na spolufinancovanie sú poskytované systémom refundácie, sú úroky vzniknuté na</w:t>
      </w:r>
      <w:r>
        <w:rPr>
          <w:rFonts w:cs="Arial"/>
          <w:szCs w:val="19"/>
        </w:rPr>
        <w:t xml:space="preserve"> tomto účte príjmom prijímateľa.</w:t>
      </w:r>
    </w:p>
    <w:p w14:paraId="2A3D2319" w14:textId="77777777" w:rsidR="003F3CEE" w:rsidRPr="00B74DAF" w:rsidRDefault="003F3CEE" w:rsidP="003F3CEE">
      <w:pPr>
        <w:tabs>
          <w:tab w:val="num" w:pos="284"/>
        </w:tabs>
        <w:autoSpaceDE w:val="0"/>
        <w:autoSpaceDN w:val="0"/>
        <w:adjustRightInd w:val="0"/>
        <w:spacing w:after="100" w:afterAutospacing="1"/>
        <w:jc w:val="both"/>
        <w:rPr>
          <w:rFonts w:cs="Arial"/>
          <w:szCs w:val="19"/>
        </w:rPr>
      </w:pPr>
      <w:r>
        <w:rPr>
          <w:rFonts w:cs="Arial"/>
          <w:szCs w:val="19"/>
        </w:rPr>
        <w:t>V</w:t>
      </w:r>
      <w:r w:rsidRPr="00B74DAF">
        <w:rPr>
          <w:rFonts w:cs="Arial"/>
          <w:szCs w:val="19"/>
        </w:rPr>
        <w:t xml:space="preserve"> prípade, ak prostriedky EÚ a štátneho rozpočtu na spolufinancovanie poskytnuté systémom predfinancovania, resp.</w:t>
      </w:r>
      <w:r>
        <w:rPr>
          <w:rFonts w:cs="Arial"/>
          <w:szCs w:val="19"/>
        </w:rPr>
        <w:t xml:space="preserve"> </w:t>
      </w:r>
      <w:r w:rsidRPr="00B74DAF">
        <w:rPr>
          <w:rFonts w:cs="Arial"/>
          <w:szCs w:val="19"/>
        </w:rPr>
        <w:t xml:space="preserve">zálohovej platby sú úročené, prijímateľ je povinný otvoriť si osobitný </w:t>
      </w:r>
      <w:r>
        <w:rPr>
          <w:rFonts w:cs="Arial"/>
          <w:szCs w:val="19"/>
        </w:rPr>
        <w:t>účet</w:t>
      </w:r>
      <w:r w:rsidRPr="00B74DAF">
        <w:rPr>
          <w:rFonts w:cs="Arial"/>
          <w:szCs w:val="19"/>
        </w:rPr>
        <w:t xml:space="preserve"> na projekt. Vlastné zdroje prijímateľa na realizáciu projektu môžu prechádzať cez osobitný účet. V prípade, ak vlastné zdroje prijímateľa prechádzajú cez osobitný účet, prijímateľ je povinný vložiť vlastné zdroje na spolufinancovanie najneskôr pred vykonaním </w:t>
      </w:r>
      <w:r>
        <w:rPr>
          <w:rFonts w:cs="Arial"/>
          <w:szCs w:val="19"/>
        </w:rPr>
        <w:t xml:space="preserve">úhrady záväzku </w:t>
      </w:r>
      <w:r w:rsidRPr="00B74DAF">
        <w:rPr>
          <w:rFonts w:cs="Arial"/>
          <w:szCs w:val="19"/>
        </w:rPr>
        <w:t>na osobitný účet prijímateľa a predložiť riadiacemu orgánu výpis z osobitného účtu ako potvrdenie o prevode vlastných zdrojov. V prípade, ak vlastné zdroje prijímateľa neprechádzajú cez osobitný účet, prijímateľ je povinný ku každému uhradenému výdavku predložiť riadiacemu orgánu výpis z iného účtu otvoreného prijímateľom o úhrade vlastných zdrojov prijímateľa. Prijímateľ je povinný výnosy za prostriedky EÚ a štátneho rozpočtu na spolufinancovanie vzniknuté na osobitnom účte odviesť do príjmov štátneho rozpočtu na príjmový účet platobnej jednotky jedenkrát ročne. Odvod výnosov prijímateľ potvrdí predl</w:t>
      </w:r>
      <w:r>
        <w:rPr>
          <w:rFonts w:cs="Arial"/>
          <w:szCs w:val="19"/>
        </w:rPr>
        <w:t>ožením výpisu z osobitného účtu.</w:t>
      </w:r>
    </w:p>
    <w:p w14:paraId="06783912" w14:textId="77777777" w:rsidR="003F3CEE" w:rsidRDefault="003F3CEE" w:rsidP="003F3CEE">
      <w:pPr>
        <w:autoSpaceDE w:val="0"/>
        <w:autoSpaceDN w:val="0"/>
        <w:adjustRightInd w:val="0"/>
        <w:jc w:val="both"/>
        <w:rPr>
          <w:rFonts w:cs="Arial"/>
          <w:szCs w:val="19"/>
        </w:rPr>
      </w:pPr>
      <w:r>
        <w:rPr>
          <w:rFonts w:cs="Arial"/>
          <w:szCs w:val="19"/>
        </w:rPr>
        <w:t>V</w:t>
      </w:r>
      <w:r w:rsidRPr="00B74DAF">
        <w:rPr>
          <w:rFonts w:cs="Arial"/>
          <w:szCs w:val="19"/>
        </w:rPr>
        <w:t xml:space="preserve"> prípade využitia systému zálohovej platby môžu byť špecifické výdavky realizované aj z iného účtu otvoreného prijímateľom. Prijímateľ je povinný </w:t>
      </w:r>
      <w:r>
        <w:rPr>
          <w:rFonts w:cs="Arial"/>
          <w:szCs w:val="19"/>
        </w:rPr>
        <w:t xml:space="preserve">Poskytovateľovi </w:t>
      </w:r>
      <w:r w:rsidRPr="00B74DAF">
        <w:rPr>
          <w:rFonts w:cs="Arial"/>
          <w:szCs w:val="19"/>
        </w:rPr>
        <w:t>identifikáciu takéhoto účtu. Tieto výdavky nesmú byť hradené z osobitného účtu zriadeného na realizáciu iných programov zahraničnej pomoci (napr. projektov Finančného mechanizmu Európskeho hospodárskeho priestoru, Nórskeho finančného mechanizmu alebo iných projektov financovaných zo ŠF, KF a ENRF). Prijímateľ po pripísaní prostriedkov zálohovej platby prevádza prostriedky EÚ a štátneho rozpočtu na spolufinancovanie na úhradu špecifických výdavkov jedným z nasledovných spôsobov:</w:t>
      </w:r>
    </w:p>
    <w:p w14:paraId="4D3229DA" w14:textId="77777777" w:rsidR="003F3CEE" w:rsidRDefault="003F3CEE" w:rsidP="003F3CEE">
      <w:pPr>
        <w:autoSpaceDE w:val="0"/>
        <w:autoSpaceDN w:val="0"/>
        <w:adjustRightInd w:val="0"/>
        <w:jc w:val="both"/>
        <w:rPr>
          <w:rFonts w:cs="Arial"/>
          <w:szCs w:val="19"/>
        </w:rPr>
      </w:pPr>
    </w:p>
    <w:p w14:paraId="187C6085" w14:textId="77777777" w:rsidR="003F3CEE" w:rsidRDefault="003F3CEE" w:rsidP="005B7173">
      <w:pPr>
        <w:pStyle w:val="Odsekzoznamu"/>
        <w:numPr>
          <w:ilvl w:val="0"/>
          <w:numId w:val="108"/>
        </w:numPr>
        <w:tabs>
          <w:tab w:val="num" w:pos="567"/>
        </w:tabs>
        <w:autoSpaceDE w:val="0"/>
        <w:autoSpaceDN w:val="0"/>
        <w:adjustRightInd w:val="0"/>
        <w:ind w:left="284"/>
        <w:jc w:val="both"/>
        <w:rPr>
          <w:rFonts w:cs="Arial"/>
          <w:szCs w:val="19"/>
        </w:rPr>
      </w:pPr>
      <w:r w:rsidRPr="00D877AF">
        <w:rPr>
          <w:rFonts w:cs="Arial"/>
          <w:szCs w:val="19"/>
        </w:rPr>
        <w:t xml:space="preserve">z osobitného účtu prevedie alikvotný podiel špecifického výdavku na iný účet otvorený prijímateľom a následne realizuje úhradu záväzku. Prijímateľ predloží </w:t>
      </w:r>
      <w:r>
        <w:rPr>
          <w:rFonts w:cs="Arial"/>
          <w:szCs w:val="19"/>
        </w:rPr>
        <w:t>Poskytovateľovi</w:t>
      </w:r>
      <w:r w:rsidRPr="00D877AF">
        <w:rPr>
          <w:rFonts w:cs="Arial"/>
          <w:szCs w:val="19"/>
        </w:rPr>
        <w:t xml:space="preserve"> výpis z iného účtu otvoreného prijímateľom potvrdzujúci úhradu záväzku a výpis z osobitného účtu potvrdzujúci použitie prostriedkov z poskytnutej zálohovej platby,</w:t>
      </w:r>
    </w:p>
    <w:p w14:paraId="768F9D5D" w14:textId="77777777" w:rsidR="003F3CEE" w:rsidRPr="00D877AF" w:rsidRDefault="003F3CEE" w:rsidP="003F3CEE">
      <w:pPr>
        <w:pStyle w:val="Odsekzoznamu"/>
        <w:tabs>
          <w:tab w:val="num" w:pos="567"/>
        </w:tabs>
        <w:autoSpaceDE w:val="0"/>
        <w:autoSpaceDN w:val="0"/>
        <w:adjustRightInd w:val="0"/>
        <w:ind w:left="284"/>
        <w:jc w:val="both"/>
        <w:rPr>
          <w:rFonts w:cs="Arial"/>
          <w:szCs w:val="19"/>
        </w:rPr>
      </w:pPr>
    </w:p>
    <w:p w14:paraId="7E94EAD3" w14:textId="77777777" w:rsidR="003F3CEE" w:rsidRDefault="003F3CEE" w:rsidP="005B7173">
      <w:pPr>
        <w:pStyle w:val="Odsekzoznamu"/>
        <w:numPr>
          <w:ilvl w:val="0"/>
          <w:numId w:val="108"/>
        </w:numPr>
        <w:tabs>
          <w:tab w:val="num" w:pos="567"/>
        </w:tabs>
        <w:autoSpaceDE w:val="0"/>
        <w:autoSpaceDN w:val="0"/>
        <w:adjustRightInd w:val="0"/>
        <w:spacing w:afterLines="20" w:after="48"/>
        <w:ind w:left="284"/>
        <w:jc w:val="both"/>
        <w:rPr>
          <w:rFonts w:cs="Arial"/>
          <w:szCs w:val="19"/>
        </w:rPr>
      </w:pPr>
      <w:r w:rsidRPr="00D877AF">
        <w:rPr>
          <w:rFonts w:cs="Arial"/>
          <w:szCs w:val="19"/>
        </w:rPr>
        <w:t>minimálne raz mesačne prevedie prostriedky z osobitného účtu na iný účet otvorený prijímateľom, z ktorého priebežne realizuje úhrady špecifických výdavkov.</w:t>
      </w:r>
      <w:r>
        <w:rPr>
          <w:rFonts w:cs="Arial"/>
          <w:szCs w:val="19"/>
        </w:rPr>
        <w:t xml:space="preserve"> </w:t>
      </w:r>
      <w:r w:rsidRPr="00D877AF">
        <w:rPr>
          <w:rFonts w:cs="Arial"/>
          <w:szCs w:val="19"/>
        </w:rPr>
        <w:t>Prijímateľ prevedie sumu vo výške oprávnených výdavkov vzniknutých počas predchádzajúceho kalendárneho mesiaca najneskôr do 5 pracovných dní od ukončenia p</w:t>
      </w:r>
      <w:r>
        <w:rPr>
          <w:rFonts w:cs="Arial"/>
          <w:szCs w:val="19"/>
        </w:rPr>
        <w:t>redmetného kalendárneho mesiaca.</w:t>
      </w:r>
    </w:p>
    <w:p w14:paraId="6A556A9D" w14:textId="77777777" w:rsidR="007537C9" w:rsidRPr="007537C9" w:rsidRDefault="007537C9">
      <w:pPr>
        <w:pStyle w:val="Odsekzoznamu"/>
        <w:rPr>
          <w:rFonts w:cs="Arial"/>
          <w:szCs w:val="19"/>
        </w:rPr>
      </w:pPr>
    </w:p>
    <w:p w14:paraId="05E62CE8" w14:textId="3687DEAD" w:rsidR="007537C9" w:rsidRPr="00D877AF" w:rsidRDefault="007537C9" w:rsidP="00E84FB6">
      <w:pPr>
        <w:numPr>
          <w:ilvl w:val="0"/>
          <w:numId w:val="108"/>
        </w:numPr>
        <w:tabs>
          <w:tab w:val="num" w:pos="567"/>
        </w:tabs>
        <w:autoSpaceDE w:val="0"/>
        <w:autoSpaceDN w:val="0"/>
        <w:adjustRightInd w:val="0"/>
        <w:spacing w:afterLines="20" w:after="48"/>
        <w:ind w:left="284"/>
        <w:jc w:val="both"/>
        <w:rPr>
          <w:rFonts w:cs="Arial"/>
          <w:szCs w:val="19"/>
        </w:rPr>
      </w:pPr>
      <w:r>
        <w:rPr>
          <w:rFonts w:cs="Arial"/>
          <w:szCs w:val="16"/>
        </w:rPr>
        <w:t xml:space="preserve">v prípade systému zálohových platieb môže prijímateľ po prijatí prostriedkov EÚ a štátneho rozpočtu na spolufinancovanie zahrnúť do  žiadosti o platbu (zúčtovanie zálohovej platby) aj výdavky, ktoré uhradil pred dátumom jej pripísania na účte určenom pre príjem zálohovej platby </w:t>
      </w:r>
      <w:r w:rsidR="0066158B" w:rsidRPr="0066158B">
        <w:rPr>
          <w:rFonts w:cs="Arial"/>
          <w:szCs w:val="16"/>
        </w:rPr>
        <w:t>i z iných účtov otvorených prijímateľom;</w:t>
      </w:r>
    </w:p>
    <w:p w14:paraId="32018C2D" w14:textId="77777777" w:rsidR="003F3CEE" w:rsidRDefault="003F3CEE" w:rsidP="003F3CEE">
      <w:pPr>
        <w:autoSpaceDE w:val="0"/>
        <w:autoSpaceDN w:val="0"/>
        <w:adjustRightInd w:val="0"/>
        <w:spacing w:afterLines="20" w:after="48"/>
        <w:ind w:left="284"/>
        <w:jc w:val="both"/>
        <w:rPr>
          <w:rFonts w:cs="Arial"/>
          <w:szCs w:val="19"/>
        </w:rPr>
      </w:pPr>
    </w:p>
    <w:p w14:paraId="006B6701" w14:textId="77777777" w:rsidR="003F3CEE" w:rsidRDefault="003F3CEE" w:rsidP="003F3CEE">
      <w:pPr>
        <w:autoSpaceDE w:val="0"/>
        <w:autoSpaceDN w:val="0"/>
        <w:adjustRightInd w:val="0"/>
        <w:spacing w:afterLines="20" w:after="48"/>
        <w:jc w:val="both"/>
        <w:rPr>
          <w:rFonts w:cs="Arial"/>
          <w:szCs w:val="19"/>
        </w:rPr>
      </w:pPr>
      <w:r w:rsidRPr="00B74DAF">
        <w:rPr>
          <w:rFonts w:cs="Arial"/>
          <w:szCs w:val="19"/>
        </w:rPr>
        <w:t>V prípade, ak je prijímateľom VÚC</w:t>
      </w:r>
      <w:r>
        <w:rPr>
          <w:rFonts w:cs="Arial"/>
          <w:szCs w:val="19"/>
        </w:rPr>
        <w:t xml:space="preserve"> resp. obec</w:t>
      </w:r>
      <w:r w:rsidRPr="00B74DAF">
        <w:rPr>
          <w:rFonts w:cs="Arial"/>
          <w:szCs w:val="19"/>
        </w:rPr>
        <w:t xml:space="preserve"> a projekt realizuje rozpočtová alebo príspevková organizácia v zriaďovateľskej pôsobnosti prijímateľa, úhrada oprávnených výdavkov môže byť realizovaná aj z účtov tohto subjektu pri dodržaní podmienky existencie účtu prijímateľa určeného na príjem prostriedkov EÚ a štátneho rozpočtu na spolufinancovanie. Zároveň subjekt v zriaďovateľskej pôsobnosti prijímateľa je povinný realizovať oprávnené výdavky prostredníctvom rozpočtu.</w:t>
      </w:r>
      <w:r>
        <w:rPr>
          <w:rFonts w:cs="Arial"/>
          <w:szCs w:val="19"/>
        </w:rPr>
        <w:t xml:space="preserve"> </w:t>
      </w:r>
      <w:r w:rsidRPr="00B74DAF">
        <w:rPr>
          <w:rFonts w:cs="Arial"/>
          <w:szCs w:val="19"/>
        </w:rPr>
        <w:t xml:space="preserve">Prijímateľ je povinný bezodkladne oznámiť </w:t>
      </w:r>
      <w:r>
        <w:rPr>
          <w:rFonts w:cs="Arial"/>
          <w:szCs w:val="19"/>
        </w:rPr>
        <w:t>poskytovateľovi</w:t>
      </w:r>
      <w:r w:rsidRPr="00B74DAF">
        <w:rPr>
          <w:rFonts w:cs="Arial"/>
          <w:szCs w:val="19"/>
        </w:rPr>
        <w:t xml:space="preserve"> identifikáciu účtov, z ktorých realizuje úhradu oprávnených výdavkov za podmienky dodržania pravidiel vzťahujúcich sa na špecifické výdavky a úroky.</w:t>
      </w:r>
    </w:p>
    <w:p w14:paraId="335B3DDF" w14:textId="77777777" w:rsidR="008D2E36" w:rsidRPr="003A1E7D" w:rsidRDefault="008D2E36" w:rsidP="00E135DC">
      <w:bookmarkStart w:id="106" w:name="_Toc440372871"/>
      <w:r w:rsidRPr="00E135DC">
        <w:rPr>
          <w:b/>
        </w:rPr>
        <w:t>Platby vo vzťahu prijímateľ – dodávateľ/zhotoviteľ</w:t>
      </w:r>
      <w:bookmarkEnd w:id="106"/>
    </w:p>
    <w:p w14:paraId="4E6169CE" w14:textId="77777777" w:rsidR="008D2E36" w:rsidRPr="0073389C" w:rsidRDefault="008D2E36" w:rsidP="008D2E36">
      <w:pPr>
        <w:autoSpaceDE w:val="0"/>
        <w:autoSpaceDN w:val="0"/>
        <w:adjustRightInd w:val="0"/>
        <w:spacing w:before="120" w:after="120" w:line="288" w:lineRule="auto"/>
        <w:jc w:val="both"/>
      </w:pPr>
      <w:r w:rsidRPr="0073389C">
        <w:t>V prípade, ak dodávateľ/zhotoviteľ postúpil pohľadávky voči prijímateľovi na postupníka v súlade s § 524 – 530 Občianskeho zákonníka (napr. faktoringová spoločnosť, resp. iný subjekt), prijímateľ uhrádza účtovné doklady postupníkovi, a to v súlade so zmluvou o NFP.</w:t>
      </w:r>
    </w:p>
    <w:p w14:paraId="0A24E85B" w14:textId="77777777" w:rsidR="008D2E36" w:rsidRPr="0073389C" w:rsidRDefault="008D2E36" w:rsidP="008D2E36">
      <w:pPr>
        <w:autoSpaceDE w:val="0"/>
        <w:autoSpaceDN w:val="0"/>
        <w:adjustRightInd w:val="0"/>
        <w:spacing w:before="120" w:after="120" w:line="288" w:lineRule="auto"/>
        <w:jc w:val="both"/>
      </w:pPr>
      <w:r w:rsidRPr="0073389C">
        <w:t>V prípade projektov, ktoré obsahujú aj výdavky neoprávnené nad rámec finančnej medzery, je tieto prijímateľ povinný uhrádzať dodávateľovi/zhotoviteľovi pomerne z každého účtovného dokladu podľa pomeru stanoveného zmluvou o NFP, pričom vecne neoprávnené výdavky si prijímateľ hradí z vlastných zdrojov.</w:t>
      </w:r>
    </w:p>
    <w:p w14:paraId="44F2A50E" w14:textId="77777777" w:rsidR="00E61650" w:rsidRPr="0073389C" w:rsidRDefault="00E61650" w:rsidP="00E61650">
      <w:pPr>
        <w:autoSpaceDE w:val="0"/>
        <w:autoSpaceDN w:val="0"/>
        <w:adjustRightInd w:val="0"/>
        <w:spacing w:before="120" w:after="120" w:line="288" w:lineRule="auto"/>
        <w:jc w:val="both"/>
      </w:pPr>
    </w:p>
    <w:p w14:paraId="2BB2D431" w14:textId="77777777" w:rsidR="00AE5A8F" w:rsidRPr="0073389C" w:rsidRDefault="00AE5A8F" w:rsidP="00E61650">
      <w:pPr>
        <w:pStyle w:val="Nadpis3"/>
        <w:spacing w:line="288" w:lineRule="auto"/>
        <w:ind w:left="567" w:firstLine="0"/>
        <w:rPr>
          <w:lang w:val="sk-SK"/>
        </w:rPr>
      </w:pPr>
      <w:bookmarkStart w:id="107" w:name="_Toc440372872"/>
      <w:bookmarkStart w:id="108" w:name="_Toc94683060"/>
      <w:r w:rsidRPr="0073389C">
        <w:rPr>
          <w:lang w:val="sk-SK"/>
        </w:rPr>
        <w:t>Oprávnenosť výdavkov</w:t>
      </w:r>
      <w:bookmarkEnd w:id="105"/>
      <w:bookmarkEnd w:id="107"/>
      <w:bookmarkEnd w:id="108"/>
    </w:p>
    <w:p w14:paraId="068327EF" w14:textId="77777777" w:rsidR="00031457" w:rsidRPr="0073389C" w:rsidRDefault="00031457" w:rsidP="00E61650">
      <w:pPr>
        <w:spacing w:before="120" w:after="120" w:line="288" w:lineRule="auto"/>
        <w:jc w:val="both"/>
      </w:pPr>
      <w:r w:rsidRPr="0073389C">
        <w:t xml:space="preserve">Oprávnenosť výdavkov usmerňuje okrem legislatívy SR a EÚ, aj SR EŠIF, SFR, Metodický pokyn </w:t>
      </w:r>
      <w:r w:rsidR="009675D0" w:rsidRPr="0073389C">
        <w:t xml:space="preserve">CKO </w:t>
      </w:r>
      <w:r w:rsidRPr="0073389C">
        <w:t xml:space="preserve">č. 4 k číselníku oprávnených výdavkov a Metodický pokyn </w:t>
      </w:r>
      <w:r w:rsidR="009675D0" w:rsidRPr="0073389C">
        <w:t xml:space="preserve">CKO </w:t>
      </w:r>
      <w:r w:rsidRPr="0073389C">
        <w:t xml:space="preserve">č. 6 k pravidlám oprávnenosti pre najčastejšie sa vyskytujúce skupiny výdavkov. </w:t>
      </w:r>
    </w:p>
    <w:p w14:paraId="709F9DEA" w14:textId="77777777" w:rsidR="003569EE" w:rsidRDefault="003569EE" w:rsidP="00735615">
      <w:pPr>
        <w:pBdr>
          <w:top w:val="single" w:sz="4" w:space="1" w:color="auto"/>
          <w:left w:val="single" w:sz="4" w:space="4" w:color="auto"/>
          <w:bottom w:val="single" w:sz="4" w:space="1" w:color="auto"/>
          <w:right w:val="single" w:sz="4" w:space="4" w:color="auto"/>
        </w:pBdr>
        <w:shd w:val="clear" w:color="auto" w:fill="00A1DE"/>
        <w:spacing w:line="288" w:lineRule="auto"/>
        <w:jc w:val="both"/>
        <w:rPr>
          <w:b/>
          <w:i/>
        </w:rPr>
      </w:pPr>
      <w:r>
        <w:rPr>
          <w:b/>
          <w:i/>
        </w:rPr>
        <w:t>Ak poskytovateľ (RO</w:t>
      </w:r>
      <w:r w:rsidR="00621B33">
        <w:rPr>
          <w:b/>
          <w:i/>
        </w:rPr>
        <w:t xml:space="preserve"> pre OP  EVS</w:t>
      </w:r>
      <w:r>
        <w:rPr>
          <w:b/>
          <w:i/>
        </w:rPr>
        <w:t>) vo výzve alebo vyzvaní neurčí inak, oprávnené výdavky projektu,</w:t>
      </w:r>
      <w:r w:rsidR="006C144D">
        <w:rPr>
          <w:b/>
          <w:i/>
        </w:rPr>
        <w:t xml:space="preserve"> ktoré sú</w:t>
      </w:r>
      <w:r>
        <w:rPr>
          <w:b/>
          <w:i/>
        </w:rPr>
        <w:t xml:space="preserve"> oprávnené na financovanie z OP EVS môžu vzniknúť výhradne na základe </w:t>
      </w:r>
      <w:r w:rsidR="004A25BE">
        <w:rPr>
          <w:b/>
          <w:i/>
        </w:rPr>
        <w:t xml:space="preserve">právnych </w:t>
      </w:r>
      <w:r w:rsidR="006C144D">
        <w:rPr>
          <w:b/>
          <w:i/>
        </w:rPr>
        <w:t xml:space="preserve">vzťahov uzatvorených podľa </w:t>
      </w:r>
      <w:r>
        <w:rPr>
          <w:b/>
          <w:i/>
        </w:rPr>
        <w:t>právneho rámca Slovenskej republiky</w:t>
      </w:r>
      <w:r w:rsidR="004F34F5">
        <w:rPr>
          <w:rStyle w:val="Odkaznapoznmkupodiarou"/>
          <w:b/>
          <w:i/>
        </w:rPr>
        <w:footnoteReference w:id="31"/>
      </w:r>
      <w:r>
        <w:rPr>
          <w:b/>
          <w:i/>
        </w:rPr>
        <w:t>!</w:t>
      </w:r>
    </w:p>
    <w:p w14:paraId="367A0CA6" w14:textId="77777777" w:rsidR="003569EE" w:rsidRPr="0073389C" w:rsidRDefault="003569EE" w:rsidP="00735615">
      <w:pPr>
        <w:pBdr>
          <w:top w:val="single" w:sz="4" w:space="1" w:color="auto"/>
          <w:left w:val="single" w:sz="4" w:space="4" w:color="auto"/>
          <w:bottom w:val="single" w:sz="4" w:space="1" w:color="auto"/>
          <w:right w:val="single" w:sz="4" w:space="4" w:color="auto"/>
        </w:pBdr>
        <w:shd w:val="clear" w:color="auto" w:fill="00A1DE"/>
        <w:spacing w:line="288" w:lineRule="auto"/>
        <w:jc w:val="both"/>
      </w:pPr>
      <w:r w:rsidRPr="00735615">
        <w:t xml:space="preserve">Typicky </w:t>
      </w:r>
      <w:r w:rsidR="006C144D">
        <w:t>vznikajú výdavky najmä z</w:t>
      </w:r>
      <w:r>
        <w:t xml:space="preserve"> hmotné</w:t>
      </w:r>
      <w:r w:rsidR="006C144D">
        <w:t>ho</w:t>
      </w:r>
      <w:r w:rsidRPr="00735615">
        <w:t xml:space="preserve"> </w:t>
      </w:r>
      <w:r>
        <w:t>a záväzkové</w:t>
      </w:r>
      <w:r w:rsidR="006C144D">
        <w:t>ho</w:t>
      </w:r>
      <w:r>
        <w:t xml:space="preserve"> práv</w:t>
      </w:r>
      <w:r w:rsidR="006C144D">
        <w:t>a</w:t>
      </w:r>
      <w:r>
        <w:t xml:space="preserve"> (občiansky, obchodný zákonník)</w:t>
      </w:r>
      <w:r w:rsidR="006C144D">
        <w:t>, práva nehmotných statkov a</w:t>
      </w:r>
      <w:r w:rsidRPr="00735615">
        <w:t xml:space="preserve"> pracovn</w:t>
      </w:r>
      <w:r>
        <w:t>é</w:t>
      </w:r>
      <w:r w:rsidR="006C144D">
        <w:t>ho</w:t>
      </w:r>
      <w:r w:rsidRPr="00735615">
        <w:t xml:space="preserve"> práv</w:t>
      </w:r>
      <w:r w:rsidR="006C144D">
        <w:t>a</w:t>
      </w:r>
      <w:r>
        <w:t xml:space="preserve"> (napr. zákonník práce, zákon o štátnej službe a pod.)</w:t>
      </w:r>
      <w:r w:rsidR="006C144D">
        <w:t>.</w:t>
      </w:r>
    </w:p>
    <w:p w14:paraId="034412DA" w14:textId="77777777" w:rsidR="00AE5A8F" w:rsidRPr="0073389C" w:rsidRDefault="00AE5A8F" w:rsidP="00E61650">
      <w:pPr>
        <w:spacing w:before="120" w:after="120" w:line="288" w:lineRule="auto"/>
        <w:jc w:val="both"/>
      </w:pPr>
      <w:r w:rsidRPr="0073389C">
        <w:t>Ustanovenia oprávnenosti výdavkov sú záväzné pre všetky subjekty zapojené do systému riadenia, implementácie a kontroly OP EVS.</w:t>
      </w:r>
    </w:p>
    <w:p w14:paraId="6593E0CD" w14:textId="77777777" w:rsidR="00AE5A8F" w:rsidRPr="0073389C" w:rsidRDefault="00AE5A8F" w:rsidP="00E61650">
      <w:pPr>
        <w:spacing w:before="120" w:after="120" w:line="288" w:lineRule="auto"/>
        <w:jc w:val="both"/>
      </w:pPr>
      <w:r w:rsidRPr="0073389C">
        <w:t xml:space="preserve">O oprávnenosti </w:t>
      </w:r>
      <w:r w:rsidR="0014042C" w:rsidRPr="0073389C">
        <w:t xml:space="preserve">nárokovaných </w:t>
      </w:r>
      <w:r w:rsidRPr="0073389C">
        <w:t xml:space="preserve">výdavkov </w:t>
      </w:r>
      <w:r w:rsidR="0014042C" w:rsidRPr="0073389C">
        <w:t>v rámci ŽoP</w:t>
      </w:r>
      <w:r w:rsidRPr="0073389C">
        <w:t xml:space="preserve"> rozhoduje poskytovateľ</w:t>
      </w:r>
      <w:r w:rsidR="005779A5" w:rsidRPr="0073389C">
        <w:t>.</w:t>
      </w:r>
    </w:p>
    <w:p w14:paraId="75240DBC" w14:textId="77777777" w:rsidR="00AE5A8F" w:rsidRPr="0073389C" w:rsidRDefault="00AE5A8F" w:rsidP="00E61650">
      <w:pPr>
        <w:spacing w:before="120" w:after="120" w:line="288" w:lineRule="auto"/>
        <w:jc w:val="both"/>
      </w:pPr>
      <w:r w:rsidRPr="0073389C">
        <w:t>Prijímateľovi nevzniká automatický nárok na uhradenie výdavku, ktorý je uvedený v rozpočte schváleného projektu v prípade, ak nepreukáže jeho oprávnenosť v zmysle tejto príručky a výzvy/vyzvania.</w:t>
      </w:r>
    </w:p>
    <w:p w14:paraId="032FE068" w14:textId="77777777" w:rsidR="00AE5A8F" w:rsidRPr="0073389C" w:rsidRDefault="00AE5A8F" w:rsidP="00E61650">
      <w:pPr>
        <w:spacing w:before="120" w:after="120" w:line="288" w:lineRule="auto"/>
        <w:jc w:val="both"/>
      </w:pPr>
      <w:r w:rsidRPr="0073389C">
        <w:t xml:space="preserve">Výdavky projektu sa </w:t>
      </w:r>
      <w:r w:rsidR="00ED6066" w:rsidRPr="0073389C">
        <w:t> </w:t>
      </w:r>
      <w:r w:rsidR="005C5DDC">
        <w:rPr>
          <w:b/>
        </w:rPr>
        <w:t>vo</w:t>
      </w:r>
      <w:r w:rsidR="005C5DDC" w:rsidRPr="0073389C">
        <w:rPr>
          <w:b/>
        </w:rPr>
        <w:t xml:space="preserve"> </w:t>
      </w:r>
      <w:r w:rsidR="00ED6066" w:rsidRPr="0073389C">
        <w:rPr>
          <w:b/>
        </w:rPr>
        <w:t>vzťahu</w:t>
      </w:r>
      <w:r w:rsidRPr="0073389C">
        <w:rPr>
          <w:b/>
        </w:rPr>
        <w:t xml:space="preserve"> k hlavným aktivitám projektu</w:t>
      </w:r>
      <w:r w:rsidRPr="0073389C">
        <w:t xml:space="preserve"> delia na priame a nepriame. Výdavky projektu môžu mať charakter </w:t>
      </w:r>
      <w:r w:rsidR="005C5DDC" w:rsidRPr="0073389C">
        <w:t xml:space="preserve">kapitálových </w:t>
      </w:r>
      <w:r w:rsidR="005C5DDC">
        <w:t xml:space="preserve">alebo </w:t>
      </w:r>
      <w:r w:rsidR="003D2CE8" w:rsidRPr="0073389C">
        <w:t xml:space="preserve">bežných </w:t>
      </w:r>
      <w:r w:rsidR="00ED6066" w:rsidRPr="0073389C">
        <w:t>výdavkov</w:t>
      </w:r>
      <w:r w:rsidR="005C5DDC">
        <w:t>.</w:t>
      </w:r>
    </w:p>
    <w:p w14:paraId="5EC0BA0A" w14:textId="77777777" w:rsidR="00BE5EA5" w:rsidRPr="0073389C" w:rsidRDefault="00BE5EA5"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Percentuálny limit na nepriame výdavky sa sleduje na úrovni reálneho čerpania oprávnených priamych výdavkov rozpočtu projektu (skutočne uhradených výdavkov)</w:t>
      </w:r>
      <w:r w:rsidRPr="0073389C">
        <w:rPr>
          <w:rStyle w:val="Odkaznapoznmkupodiarou"/>
          <w:sz w:val="19"/>
        </w:rPr>
        <w:footnoteReference w:id="32"/>
      </w:r>
      <w:r w:rsidRPr="0073389C">
        <w:t>. Percentuáln</w:t>
      </w:r>
      <w:r w:rsidR="00421D77">
        <w:t>y</w:t>
      </w:r>
      <w:r w:rsidRPr="0073389C">
        <w:t xml:space="preserve"> limit na rezerv</w:t>
      </w:r>
      <w:r w:rsidR="00421D77">
        <w:t>u</w:t>
      </w:r>
      <w:r w:rsidRPr="0073389C">
        <w:t xml:space="preserve"> na nepredvídan</w:t>
      </w:r>
      <w:r w:rsidR="005A28B2" w:rsidRPr="0073389C">
        <w:t>é výdavky sa sleduj</w:t>
      </w:r>
      <w:r w:rsidR="00421D77">
        <w:t>e</w:t>
      </w:r>
      <w:r w:rsidR="005A28B2" w:rsidRPr="0073389C">
        <w:t xml:space="preserve"> na úrovni z</w:t>
      </w:r>
      <w:r w:rsidRPr="0073389C">
        <w:t>mluvy</w:t>
      </w:r>
      <w:r w:rsidR="00A94FDC">
        <w:t xml:space="preserve"> o NFP</w:t>
      </w:r>
      <w:r w:rsidRPr="0073389C">
        <w:t>, t.</w:t>
      </w:r>
      <w:r w:rsidR="00287A77" w:rsidRPr="0073389C">
        <w:t xml:space="preserve"> </w:t>
      </w:r>
      <w:r w:rsidRPr="0073389C">
        <w:t xml:space="preserve">j. </w:t>
      </w:r>
      <w:r w:rsidR="005A28B2" w:rsidRPr="0073389C">
        <w:t>pri uzavretí a prípadnej zmene z</w:t>
      </w:r>
      <w:r w:rsidRPr="0073389C">
        <w:t xml:space="preserve">mluvy (nie na úrovni reálneho čerpania jednotlivých výdavkov). Dodržanie limitu na nepriame výdavky bude posúdené po predložení záverečnej žiadosti o platbu. V prípade, že limit pre nepriame výdavky bude prekročený, budú výdavky nad rámec tohto limitu posúdené ako neoprávnené. (Uvedené platí aj v prípade, že dané výdavky už boli zo strany </w:t>
      </w:r>
      <w:r w:rsidR="00160BA5" w:rsidRPr="0073389C">
        <w:t>poskytovateľa</w:t>
      </w:r>
      <w:r w:rsidRPr="0073389C">
        <w:t xml:space="preserve"> uhradené.) Spôsob vysporiadania finančných vzťahov v prípade prekročenia limitu na nepriame výdavky bude predmetom individuálnej dohody prijímateľa s </w:t>
      </w:r>
      <w:r w:rsidR="00160BA5" w:rsidRPr="0073389C">
        <w:t>poskytovateľom</w:t>
      </w:r>
      <w:r w:rsidRPr="0073389C">
        <w:t>.</w:t>
      </w:r>
    </w:p>
    <w:p w14:paraId="22ADFDAF" w14:textId="77777777" w:rsidR="0014042C" w:rsidRPr="0073389C" w:rsidRDefault="00AE5A8F" w:rsidP="00DE2902">
      <w:pPr>
        <w:spacing w:before="360" w:after="120" w:line="288" w:lineRule="auto"/>
        <w:jc w:val="both"/>
        <w:rPr>
          <w:b/>
        </w:rPr>
      </w:pPr>
      <w:r w:rsidRPr="0073389C">
        <w:rPr>
          <w:b/>
        </w:rPr>
        <w:t xml:space="preserve">Priame výdavky </w:t>
      </w:r>
    </w:p>
    <w:p w14:paraId="07E9EA36" w14:textId="77777777" w:rsidR="00AE5A8F" w:rsidRPr="0073389C" w:rsidRDefault="00AE5A8F" w:rsidP="00B85F6E">
      <w:pPr>
        <w:pStyle w:val="Bulletslevel2"/>
        <w:spacing w:after="120" w:line="288" w:lineRule="auto"/>
        <w:ind w:left="567" w:hanging="283"/>
        <w:jc w:val="both"/>
        <w:rPr>
          <w:szCs w:val="19"/>
          <w:lang w:val="sk-SK"/>
        </w:rPr>
      </w:pPr>
      <w:r w:rsidRPr="0073389C">
        <w:rPr>
          <w:szCs w:val="19"/>
          <w:lang w:val="sk-SK"/>
        </w:rPr>
        <w:t>sú výdavky na uskutočnenie činností preukázateľne priamo súvisiacich s</w:t>
      </w:r>
      <w:r w:rsidR="001818D2">
        <w:rPr>
          <w:szCs w:val="19"/>
          <w:lang w:val="sk-SK"/>
        </w:rPr>
        <w:t xml:space="preserve"> konkrétnou činnosťou </w:t>
      </w:r>
      <w:r w:rsidRPr="0073389C">
        <w:rPr>
          <w:szCs w:val="19"/>
          <w:lang w:val="sk-SK"/>
        </w:rPr>
        <w:t xml:space="preserve"> projektu. Tieto výdavky zahŕňajú </w:t>
      </w:r>
      <w:r w:rsidRPr="00F62387">
        <w:rPr>
          <w:b/>
          <w:szCs w:val="19"/>
          <w:lang w:val="sk-SK"/>
        </w:rPr>
        <w:t>priame</w:t>
      </w:r>
      <w:r w:rsidRPr="0073389C">
        <w:rPr>
          <w:b/>
          <w:szCs w:val="19"/>
          <w:lang w:val="sk-SK"/>
        </w:rPr>
        <w:t xml:space="preserve"> bežné výdavky</w:t>
      </w:r>
      <w:r w:rsidRPr="0073389C">
        <w:rPr>
          <w:szCs w:val="19"/>
          <w:lang w:val="sk-SK"/>
        </w:rPr>
        <w:t xml:space="preserve"> (napr. mzdy, cestovné výdavky  a režijné výdavky), ktoré sú </w:t>
      </w:r>
      <w:r w:rsidR="001818D2">
        <w:rPr>
          <w:szCs w:val="19"/>
          <w:lang w:val="sk-SK"/>
        </w:rPr>
        <w:t>priradené</w:t>
      </w:r>
      <w:r w:rsidR="007F01C4">
        <w:rPr>
          <w:szCs w:val="19"/>
          <w:lang w:val="sk-SK"/>
        </w:rPr>
        <w:t xml:space="preserve"> </w:t>
      </w:r>
      <w:r w:rsidRPr="0073389C">
        <w:rPr>
          <w:szCs w:val="19"/>
          <w:lang w:val="sk-SK"/>
        </w:rPr>
        <w:t>iba danému druhu výkonu a ktorých podiel na jednotku rovnakého druhu výkonu sa dá zistiť pomocou jednoduchého delenia a </w:t>
      </w:r>
      <w:r w:rsidRPr="0073389C">
        <w:rPr>
          <w:b/>
          <w:szCs w:val="19"/>
          <w:lang w:val="sk-SK"/>
        </w:rPr>
        <w:t>kapitálové výdavky</w:t>
      </w:r>
      <w:r w:rsidRPr="0073389C">
        <w:rPr>
          <w:szCs w:val="19"/>
          <w:lang w:val="sk-SK"/>
        </w:rPr>
        <w:t>. Priamymi výdavkami sa nefinancujú podporné aktivity projektu.</w:t>
      </w:r>
    </w:p>
    <w:p w14:paraId="33CABF9B" w14:textId="77777777" w:rsidR="00AE5A8F" w:rsidRPr="0073389C" w:rsidRDefault="00AE5A8F" w:rsidP="00E61650">
      <w:pPr>
        <w:spacing w:before="120" w:after="120" w:line="288" w:lineRule="auto"/>
        <w:jc w:val="both"/>
      </w:pPr>
      <w:r w:rsidRPr="0073389C">
        <w:t xml:space="preserve">Osobitným typom priamych výdavkov je tzv. </w:t>
      </w:r>
      <w:r w:rsidRPr="0073389C">
        <w:rPr>
          <w:b/>
        </w:rPr>
        <w:t>rezerva na nepredvídané výdavky</w:t>
      </w:r>
      <w:r w:rsidRPr="0073389C">
        <w:t xml:space="preserve"> (</w:t>
      </w:r>
      <w:r w:rsidRPr="0073389C">
        <w:rPr>
          <w:b/>
        </w:rPr>
        <w:t>skupina oprávnených výdavkov 930</w:t>
      </w:r>
      <w:r w:rsidRPr="0073389C">
        <w:rPr>
          <w:i/>
        </w:rPr>
        <w:t>)</w:t>
      </w:r>
      <w:r w:rsidRPr="0073389C">
        <w:t>, ktorá slúži ako rezerva na nepredpokladané zmeny, ktoré môžu vzniknúť počas realizácie projektu.</w:t>
      </w:r>
      <w:r w:rsidR="000F5FC0" w:rsidRPr="0073389C">
        <w:t xml:space="preserve"> Rezervu na nepredvídané výdavky nie je možné aplikovať na výdavky spojené s riadením projektu (administrácia, riadenie, </w:t>
      </w:r>
      <w:r w:rsidR="00F62387" w:rsidRPr="0073389C">
        <w:t>monitor</w:t>
      </w:r>
      <w:r w:rsidR="00F62387">
        <w:t>ovanie</w:t>
      </w:r>
      <w:r w:rsidR="00F62387" w:rsidRPr="0073389C">
        <w:t xml:space="preserve"> </w:t>
      </w:r>
      <w:r w:rsidR="000F5FC0" w:rsidRPr="0073389C">
        <w:t xml:space="preserve">vrátane iných výdavkov súvisiacich s riadením/administráciou projektu) informovaním a komunikáciou, </w:t>
      </w:r>
      <w:r w:rsidR="000451D4" w:rsidRPr="0073389C">
        <w:t xml:space="preserve">a </w:t>
      </w:r>
      <w:r w:rsidR="000F5FC0" w:rsidRPr="0073389C">
        <w:t>zároveň pri čerpaní tejto rezervy musia byť dodržané zásady hospodárnosti, efektívnosti, účinnosti a účelnosti</w:t>
      </w:r>
      <w:r w:rsidR="000F5FC0" w:rsidRPr="0073389C">
        <w:rPr>
          <w:rStyle w:val="Odkaznapoznmkupodiarou"/>
          <w:sz w:val="19"/>
        </w:rPr>
        <w:footnoteReference w:id="33"/>
      </w:r>
      <w:r w:rsidR="000F5FC0" w:rsidRPr="0073389C">
        <w:t>.</w:t>
      </w:r>
      <w:r w:rsidRPr="0073389C">
        <w:t xml:space="preserve"> </w:t>
      </w:r>
    </w:p>
    <w:p w14:paraId="04257AAC" w14:textId="77777777" w:rsidR="00AE5A8F" w:rsidRPr="0073389C" w:rsidRDefault="00AE5A8F" w:rsidP="00E61650">
      <w:pPr>
        <w:spacing w:before="120" w:after="120" w:line="288" w:lineRule="auto"/>
        <w:jc w:val="both"/>
      </w:pPr>
      <w:r w:rsidRPr="0073389C">
        <w:t>Rezerva na nepredvídané výdavky sa použije najmä v prípadoch, ak došlo k:</w:t>
      </w:r>
    </w:p>
    <w:p w14:paraId="2CDFD866" w14:textId="77777777"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objektívnej zmene cien výdavkov projektu v dôsledku zmeny legislatívy SR</w:t>
      </w:r>
      <w:r w:rsidR="008D2E36">
        <w:t>,</w:t>
      </w:r>
      <w:r w:rsidRPr="0073389C">
        <w:t xml:space="preserve"> napr.: zvýšenie nároku cestovných náhrad, náhrad výdavkov a iných plnení poskytovaných podľa z</w:t>
      </w:r>
      <w:r w:rsidR="003777E5" w:rsidRPr="0073389C">
        <w:t>ákona o cestovných náhradách</w:t>
      </w:r>
      <w:r w:rsidRPr="0073389C">
        <w:t>, zvýšenia minimálnej mzdy, zmeny súm odvodov zamestnanca a zamestnávateľa (daňových povinností, odvodov do zdravotných poisťovní, sociálnej poisťovni a pod.), zmena sadzby DPH a pod.;</w:t>
      </w:r>
    </w:p>
    <w:p w14:paraId="227D9893" w14:textId="77777777"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zmene postavenia prijímateľa voči povinnostiam a nárokom vyplývajúcich z legislatívy SR, napr. registrácia prijímateľa ako zdaniteľnej osoby podliehajúcej DPH</w:t>
      </w:r>
      <w:r w:rsidR="00AD5C83">
        <w:t>;</w:t>
      </w:r>
      <w:r w:rsidRPr="0073389C">
        <w:t xml:space="preserve"> </w:t>
      </w:r>
    </w:p>
    <w:p w14:paraId="4752F8DF" w14:textId="77777777"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 xml:space="preserve">nepredvídanej zmene aktivít projektu, ktorú prijímateľ nespôsobil vlastným pričinením a nevedel jej zabrániť. </w:t>
      </w:r>
    </w:p>
    <w:p w14:paraId="55226910" w14:textId="77777777" w:rsidR="00AE5A8F" w:rsidRPr="0073389C" w:rsidRDefault="00AE5A8F" w:rsidP="00E61650">
      <w:pPr>
        <w:spacing w:before="120" w:after="120" w:line="288" w:lineRule="auto"/>
        <w:jc w:val="both"/>
      </w:pPr>
      <w:r w:rsidRPr="0073389C">
        <w:t>Nárok na čerpanie výdavkov na rezervu na nepredvídané výdavky nevzniká prijímateľovi automaticky. Nárok vznikne len v tom prípade, ak táto zmena, alebo potreba skutočne v priebehu realizácie projektu nastala. Čerpanie rezervy sa uskutočňuje nasledovným spôsobom:</w:t>
      </w:r>
    </w:p>
    <w:p w14:paraId="242573CA" w14:textId="77777777" w:rsidR="00993A6C" w:rsidRPr="0073389C" w:rsidRDefault="00AE5A8F" w:rsidP="008D155B">
      <w:pPr>
        <w:pStyle w:val="Odsekzoznamu"/>
        <w:numPr>
          <w:ilvl w:val="0"/>
          <w:numId w:val="10"/>
        </w:numPr>
        <w:spacing w:before="120" w:after="120" w:line="288" w:lineRule="auto"/>
        <w:ind w:left="567" w:hanging="283"/>
        <w:contextualSpacing w:val="0"/>
        <w:jc w:val="both"/>
      </w:pPr>
      <w:r w:rsidRPr="0073389C">
        <w:t>čerpanie vytvorenej rezervy na nepredvídané výdavky sa neuskutočňuje priamo z tejto skupiny oprávnených výdavkov, ale vykoná sa presunom finančných prostriedkov do konkrétnej skupiny oprávnených výdavkov (napr.: v</w:t>
      </w:r>
      <w:r w:rsidR="001758AC" w:rsidRPr="0073389C">
        <w:t> </w:t>
      </w:r>
      <w:r w:rsidRPr="0073389C">
        <w:t>tej</w:t>
      </w:r>
      <w:r w:rsidR="001758AC" w:rsidRPr="0073389C">
        <w:t>,</w:t>
      </w:r>
      <w:r w:rsidRPr="0073389C">
        <w:t xml:space="preserve"> v ktorej nastala zmena cien) v zmysle uzatvorenej zmluvy/rozhodnutia o schválení </w:t>
      </w:r>
      <w:r w:rsidR="00E01782" w:rsidRPr="0073389C">
        <w:t>Žo</w:t>
      </w:r>
      <w:r w:rsidRPr="0073389C">
        <w:t>NFP;</w:t>
      </w:r>
    </w:p>
    <w:p w14:paraId="4BD7D237" w14:textId="77777777" w:rsidR="00993A6C" w:rsidRPr="0073389C" w:rsidRDefault="00AE5A8F" w:rsidP="008D155B">
      <w:pPr>
        <w:pStyle w:val="Odsekzoznamu"/>
        <w:numPr>
          <w:ilvl w:val="0"/>
          <w:numId w:val="10"/>
        </w:numPr>
        <w:spacing w:before="120" w:after="120" w:line="288" w:lineRule="auto"/>
        <w:ind w:left="567" w:hanging="283"/>
        <w:contextualSpacing w:val="0"/>
        <w:jc w:val="both"/>
      </w:pPr>
      <w:r w:rsidRPr="0073389C">
        <w:t>rezerva na nepredvídané výdavky sa použije len v projektoch, v ktorých táto skupina oprávnených výdavkov bola súčasťou rozpočtu oprávnených výdavkov  vo vyhlásenej výzve/vyzvaní a jej výška</w:t>
      </w:r>
      <w:r w:rsidR="005A28B2" w:rsidRPr="0073389C">
        <w:t xml:space="preserve"> bola schválená a je predmetom z</w:t>
      </w:r>
      <w:r w:rsidRPr="0073389C">
        <w:t>mluvy o NFP.</w:t>
      </w:r>
    </w:p>
    <w:p w14:paraId="31A86CE9" w14:textId="77777777" w:rsidR="004B173C" w:rsidRPr="0073389C" w:rsidRDefault="00AE5A8F" w:rsidP="00E61650">
      <w:pPr>
        <w:autoSpaceDE w:val="0"/>
        <w:autoSpaceDN w:val="0"/>
        <w:adjustRightInd w:val="0"/>
        <w:spacing w:before="120" w:after="120" w:line="288" w:lineRule="auto"/>
        <w:jc w:val="both"/>
        <w:rPr>
          <w:b/>
        </w:rPr>
      </w:pPr>
      <w:r w:rsidRPr="0073389C">
        <w:rPr>
          <w:b/>
        </w:rPr>
        <w:t>Prijímateľ môže čerpať finančné prostriedky zo skupiny výdavkov 930 Rezerva na nepredvídané výdavky, až na základe súhlasného stanoviska poskytovateľa.</w:t>
      </w:r>
      <w:r w:rsidR="0032670F" w:rsidRPr="0073389C">
        <w:rPr>
          <w:b/>
        </w:rPr>
        <w:t xml:space="preserve"> </w:t>
      </w:r>
      <w:r w:rsidR="004B173C" w:rsidRPr="0073389C">
        <w:rPr>
          <w:b/>
        </w:rPr>
        <w:t xml:space="preserve">Použitie rezervy podlieha zmenovému konaniu, keďže má účelovo viazané využitie. </w:t>
      </w:r>
    </w:p>
    <w:p w14:paraId="2566F3D3" w14:textId="77777777" w:rsidR="0080116A" w:rsidRPr="00B00E0D" w:rsidRDefault="0080116A" w:rsidP="00B00E0D">
      <w:pPr>
        <w:spacing w:before="360" w:after="120" w:line="288" w:lineRule="auto"/>
        <w:jc w:val="both"/>
        <w:rPr>
          <w:b/>
        </w:rPr>
      </w:pPr>
      <w:r w:rsidRPr="00B00E0D">
        <w:rPr>
          <w:b/>
        </w:rPr>
        <w:t>Nepriame výdavky</w:t>
      </w:r>
    </w:p>
    <w:p w14:paraId="79A49C92" w14:textId="77777777" w:rsidR="004B173C" w:rsidRPr="0073389C" w:rsidRDefault="004B173C" w:rsidP="002600B0">
      <w:pPr>
        <w:pStyle w:val="Bulletslevel2"/>
        <w:spacing w:after="120" w:line="288" w:lineRule="auto"/>
        <w:ind w:left="567" w:hanging="283"/>
        <w:jc w:val="both"/>
        <w:rPr>
          <w:szCs w:val="19"/>
          <w:lang w:val="sk-SK"/>
        </w:rPr>
      </w:pPr>
      <w:r w:rsidRPr="0073389C">
        <w:rPr>
          <w:szCs w:val="19"/>
          <w:lang w:val="sk-SK"/>
        </w:rPr>
        <w:t>majú charakter bežných výdavkov (prevádzková réžia)</w:t>
      </w:r>
      <w:r w:rsidR="0080116A" w:rsidRPr="0073389C">
        <w:rPr>
          <w:szCs w:val="19"/>
          <w:lang w:val="sk-SK"/>
        </w:rPr>
        <w:t xml:space="preserve"> a slúžia na financovanie podporných aktivít projektu </w:t>
      </w:r>
      <w:r w:rsidR="0080116A" w:rsidRPr="002600B0">
        <w:rPr>
          <w:lang w:val="sk-SK"/>
        </w:rPr>
        <w:t>(administratívne a technické zabezpečenie realizácie projektu vrátane informovania a komunikácie)</w:t>
      </w:r>
      <w:r w:rsidRPr="0073389C">
        <w:rPr>
          <w:szCs w:val="19"/>
          <w:lang w:val="sk-SK"/>
        </w:rPr>
        <w:t xml:space="preserve">. </w:t>
      </w:r>
      <w:r w:rsidR="00391F1C" w:rsidRPr="00666AC8">
        <w:rPr>
          <w:lang w:val="sk-SK"/>
        </w:rPr>
        <w:t xml:space="preserve">Nepriame výdavky (režijné výdavky) sú také výdavky, ktoré nie sú alebo nemôžu byť prepojené priamo na konkrétnu činnosť projektu. Do takýchto výdavkov sa zahŕňajú aj administratívne výdavky, pri ktorých je ťažké presne určiť sumu, ktorú možno priradiť k danej konkrétnej činnosti. </w:t>
      </w:r>
      <w:r w:rsidRPr="0073389C">
        <w:rPr>
          <w:szCs w:val="19"/>
          <w:lang w:val="sk-SK"/>
        </w:rPr>
        <w:t xml:space="preserve"> Nepriamymi výdavkami sú najmä výdavky</w:t>
      </w:r>
      <w:r w:rsidR="00CD199D">
        <w:rPr>
          <w:szCs w:val="19"/>
          <w:lang w:val="sk-SK"/>
        </w:rPr>
        <w:t>,</w:t>
      </w:r>
      <w:r w:rsidRPr="0073389C">
        <w:rPr>
          <w:szCs w:val="19"/>
          <w:lang w:val="sk-SK"/>
        </w:rPr>
        <w:t xml:space="preserve"> </w:t>
      </w:r>
      <w:r w:rsidR="00CD199D" w:rsidRPr="007A5085">
        <w:rPr>
          <w:rFonts w:cs="Arial"/>
          <w:szCs w:val="19"/>
          <w:lang w:val="sk-SK"/>
        </w:rPr>
        <w:t>resp. ich relevantná časť</w:t>
      </w:r>
      <w:r w:rsidRPr="007A5085">
        <w:rPr>
          <w:rFonts w:cs="Arial"/>
          <w:szCs w:val="19"/>
          <w:lang w:val="sk-SK"/>
        </w:rPr>
        <w:t xml:space="preserve"> </w:t>
      </w:r>
      <w:r w:rsidRPr="0073389C">
        <w:rPr>
          <w:szCs w:val="19"/>
          <w:lang w:val="sk-SK"/>
        </w:rPr>
        <w:t>na nájom, vodné a stočné, nákup pohonných hmôt a energie, na telefón</w:t>
      </w:r>
      <w:r w:rsidR="00E45383" w:rsidRPr="0073389C">
        <w:rPr>
          <w:rStyle w:val="Odkaznapoznmkupodiarou"/>
          <w:rFonts w:cs="Arial"/>
          <w:sz w:val="19"/>
          <w:szCs w:val="19"/>
          <w:lang w:val="sk-SK"/>
        </w:rPr>
        <w:footnoteReference w:id="34"/>
      </w:r>
      <w:r w:rsidRPr="0073389C">
        <w:rPr>
          <w:szCs w:val="19"/>
          <w:lang w:val="sk-SK"/>
        </w:rPr>
        <w:t>, fax, internet, upratovanie, nákup spotrebného materiálu, mzdové výdavky obslužných zamestnancov.</w:t>
      </w:r>
    </w:p>
    <w:p w14:paraId="3B1792B6" w14:textId="77777777" w:rsidR="0061250D" w:rsidRPr="0073389C" w:rsidRDefault="0061250D" w:rsidP="00E61650">
      <w:pPr>
        <w:spacing w:before="120" w:after="120" w:line="288" w:lineRule="auto"/>
        <w:jc w:val="both"/>
        <w:rPr>
          <w:color w:val="000000"/>
        </w:rPr>
      </w:pPr>
      <w:r w:rsidRPr="0073389C">
        <w:rPr>
          <w:color w:val="000000"/>
        </w:rPr>
        <w:t>Kat</w:t>
      </w:r>
      <w:r w:rsidR="00052155">
        <w:rPr>
          <w:color w:val="000000"/>
        </w:rPr>
        <w:t>e</w:t>
      </w:r>
      <w:r w:rsidRPr="0073389C">
        <w:rPr>
          <w:color w:val="000000"/>
        </w:rPr>
        <w:t xml:space="preserve">górie nepriamych výdavkov sú podrobnejšie uvedené v prílohe č. 1 metodického pokynu </w:t>
      </w:r>
      <w:r w:rsidR="00EF5932" w:rsidRPr="0073389C">
        <w:rPr>
          <w:color w:val="000000"/>
        </w:rPr>
        <w:t xml:space="preserve">CKO </w:t>
      </w:r>
      <w:r w:rsidRPr="0073389C">
        <w:rPr>
          <w:color w:val="000000"/>
        </w:rPr>
        <w:t>č. 6 k pravidlám oprávnenosti pre najčastejšie sa vyskytujúce skupiny výdavkov.</w:t>
      </w:r>
    </w:p>
    <w:p w14:paraId="12642BC2" w14:textId="77777777" w:rsidR="004B173C" w:rsidRPr="0073389C" w:rsidRDefault="004B173C" w:rsidP="00E61650">
      <w:pPr>
        <w:spacing w:before="120" w:after="120" w:line="288" w:lineRule="auto"/>
        <w:jc w:val="both"/>
      </w:pPr>
      <w:r w:rsidRPr="0073389C">
        <w:t>Pri vynakladaní finančných prostriedkov na nákup spotrebného materiálu musí byť dodržaný princíp hospodárnosti, efektívnosti, účelnosti a účinnosti (napr. ak si prijímateľ nakúpi spotrebný materiál do zásob na konci realizácie projektu, bude za oprávnený výdavok považovaná len alikv</w:t>
      </w:r>
      <w:r w:rsidR="00052155">
        <w:t>ó</w:t>
      </w:r>
      <w:r w:rsidRPr="0073389C">
        <w:t>tn</w:t>
      </w:r>
      <w:r w:rsidR="00052155">
        <w:t>a</w:t>
      </w:r>
      <w:r w:rsidRPr="0073389C">
        <w:t xml:space="preserve"> časť zodpovedajúca rozsahu skutočne použitého spotrebného materiálu využitého pre účely projektu počas jeho realizácie). V prípade, že sa na realizáciu projektu využíva len časť priestorov, oprávneným výdavkom bude len ich časť v zodpovedajúcom pomere priestorov využívaných na projekt. Rovnako to platí aj v prípade ostatných režijných nákladov (energie, voda, spotrebný materiál, internet a</w:t>
      </w:r>
      <w:r w:rsidR="00A879BE">
        <w:t xml:space="preserve"> </w:t>
      </w:r>
      <w:r w:rsidRPr="0073389C">
        <w:t>pod.), oprávneným výdavkom bude len pomerná časť týchto výdavkov vzťahujúcich sa na projekt. V prípade, že prijímateľ</w:t>
      </w:r>
      <w:r w:rsidR="00F066DC">
        <w:t>/partner</w:t>
      </w:r>
      <w:r w:rsidRPr="0073389C">
        <w:t xml:space="preserve"> vlastní priestory, v ktorých sa projekt realizuje alebo ich využíva bezplatne, nie sú výdavky na nájom oprávnené.</w:t>
      </w:r>
    </w:p>
    <w:p w14:paraId="27EF6A93" w14:textId="77777777" w:rsidR="0061250D" w:rsidRPr="0073389C" w:rsidRDefault="0061250D" w:rsidP="00E61650">
      <w:pPr>
        <w:spacing w:before="120" w:after="120" w:line="288" w:lineRule="auto"/>
        <w:jc w:val="both"/>
      </w:pPr>
      <w:r w:rsidRPr="0073389C">
        <w:t>Prijímateľ vypočíta pomerné výdavky za uvedené výdavky napríklad pomocou nižšie uvedených</w:t>
      </w:r>
      <w:r w:rsidR="00E45383" w:rsidRPr="0073389C">
        <w:t xml:space="preserve"> </w:t>
      </w:r>
      <w:r w:rsidRPr="0073389C">
        <w:t>metód:</w:t>
      </w:r>
    </w:p>
    <w:p w14:paraId="26D84C9D" w14:textId="23944988" w:rsidR="0061250D" w:rsidRPr="0098177C" w:rsidRDefault="0061250D" w:rsidP="00586BEF">
      <w:pPr>
        <w:pStyle w:val="Bulletslevel2"/>
        <w:spacing w:after="120" w:line="288" w:lineRule="auto"/>
        <w:ind w:left="567" w:hanging="283"/>
        <w:jc w:val="both"/>
        <w:rPr>
          <w:szCs w:val="19"/>
          <w:lang w:val="sk-SK"/>
        </w:rPr>
      </w:pPr>
      <w:r w:rsidRPr="0098177C">
        <w:rPr>
          <w:szCs w:val="19"/>
          <w:lang w:val="sk-SK"/>
        </w:rPr>
        <w:t>ako pomer výšky</w:t>
      </w:r>
      <w:r w:rsidR="00797CA5">
        <w:rPr>
          <w:szCs w:val="19"/>
          <w:lang w:val="sk-SK"/>
        </w:rPr>
        <w:t xml:space="preserve"> </w:t>
      </w:r>
      <w:r w:rsidR="00797CA5" w:rsidRPr="00797CA5">
        <w:rPr>
          <w:szCs w:val="19"/>
          <w:lang w:val="sk-SK"/>
        </w:rPr>
        <w:t>celkových výdavkov projektu k </w:t>
      </w:r>
      <w:r w:rsidR="00D11C96">
        <w:rPr>
          <w:szCs w:val="19"/>
          <w:lang w:val="sk-SK"/>
        </w:rPr>
        <w:t>čistému</w:t>
      </w:r>
      <w:r w:rsidR="00797CA5" w:rsidRPr="00797CA5">
        <w:rPr>
          <w:szCs w:val="19"/>
          <w:lang w:val="sk-SK"/>
        </w:rPr>
        <w:t xml:space="preserve"> obratu</w:t>
      </w:r>
      <w:r w:rsidR="00D11C96">
        <w:rPr>
          <w:rStyle w:val="Odkaznapoznmkupodiarou"/>
          <w:szCs w:val="19"/>
          <w:lang w:val="sk-SK"/>
        </w:rPr>
        <w:footnoteReference w:id="35"/>
      </w:r>
      <w:r w:rsidR="00797CA5" w:rsidRPr="00797CA5">
        <w:rPr>
          <w:szCs w:val="19"/>
          <w:lang w:val="sk-SK"/>
        </w:rPr>
        <w:t xml:space="preserve"> prijímateľa za predchádzajúci kalendárny rok alebo priemerného obratu za posledné 3 kalendárne roky</w:t>
      </w:r>
      <w:r w:rsidRPr="0098177C">
        <w:rPr>
          <w:szCs w:val="19"/>
          <w:lang w:val="sk-SK"/>
        </w:rPr>
        <w:t>;</w:t>
      </w:r>
    </w:p>
    <w:p w14:paraId="52FFFA40" w14:textId="261023A7" w:rsidR="0061250D" w:rsidRPr="0098177C" w:rsidRDefault="0061250D" w:rsidP="00586BEF">
      <w:pPr>
        <w:pStyle w:val="Bulletslevel2"/>
        <w:spacing w:after="120" w:line="288" w:lineRule="auto"/>
        <w:ind w:left="567" w:hanging="283"/>
        <w:jc w:val="both"/>
        <w:rPr>
          <w:szCs w:val="19"/>
          <w:lang w:val="sk-SK"/>
        </w:rPr>
      </w:pPr>
      <w:r w:rsidRPr="0098177C">
        <w:rPr>
          <w:szCs w:val="19"/>
          <w:lang w:val="sk-SK"/>
        </w:rPr>
        <w:t xml:space="preserve">na základe výpočtu osobohodín, ktoré odpracuje </w:t>
      </w:r>
      <w:r w:rsidR="0008428B">
        <w:rPr>
          <w:szCs w:val="19"/>
          <w:lang w:val="sk-SK"/>
        </w:rPr>
        <w:t>zamestnanec</w:t>
      </w:r>
      <w:r w:rsidRPr="0098177C">
        <w:rPr>
          <w:szCs w:val="19"/>
          <w:lang w:val="sk-SK"/>
        </w:rPr>
        <w:t>/</w:t>
      </w:r>
      <w:r w:rsidR="0008428B">
        <w:rPr>
          <w:szCs w:val="19"/>
          <w:lang w:val="sk-SK"/>
        </w:rPr>
        <w:t>zamestnanci</w:t>
      </w:r>
      <w:r w:rsidR="00D11C96">
        <w:rPr>
          <w:rStyle w:val="Odkaznapoznmkupodiarou"/>
          <w:szCs w:val="19"/>
          <w:lang w:val="sk-SK"/>
        </w:rPr>
        <w:footnoteReference w:id="36"/>
      </w:r>
      <w:r w:rsidRPr="0098177C">
        <w:rPr>
          <w:szCs w:val="19"/>
          <w:lang w:val="sk-SK"/>
        </w:rPr>
        <w:t xml:space="preserve"> v rámci projektu (platí pre nájomné, energie);</w:t>
      </w:r>
    </w:p>
    <w:p w14:paraId="41305393" w14:textId="77777777" w:rsidR="0061250D" w:rsidRPr="0073389C" w:rsidRDefault="0061250D" w:rsidP="00E61650">
      <w:pPr>
        <w:pStyle w:val="Bulletslevel2"/>
        <w:spacing w:after="120" w:line="288" w:lineRule="auto"/>
        <w:ind w:left="567" w:hanging="283"/>
        <w:rPr>
          <w:szCs w:val="19"/>
          <w:lang w:val="sk-SK"/>
        </w:rPr>
      </w:pPr>
      <w:r w:rsidRPr="0073389C">
        <w:rPr>
          <w:szCs w:val="19"/>
          <w:lang w:val="sk-SK"/>
        </w:rPr>
        <w:t>výpočtom percenta využitia plochy objektu (platí pre nájomné, energie).</w:t>
      </w:r>
    </w:p>
    <w:p w14:paraId="7602FE93" w14:textId="77777777" w:rsidR="0061250D" w:rsidRPr="0073389C" w:rsidRDefault="0061250D"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Prijímateľ si sám zvolí vhodnú metódu priradenia výdavkov k projektu a v plnej miere zodpovedá za zvolenú metódu, t.</w:t>
      </w:r>
      <w:r w:rsidR="000C0A2A" w:rsidRPr="0073389C">
        <w:t xml:space="preserve"> </w:t>
      </w:r>
      <w:r w:rsidRPr="0073389C">
        <w:t>j. uvedené metódy prijímateľ môže využiť alebo si môže určiť inú  metódu. V prípade nesprávne zvolenej metódy môžu vzniknúť neoprávnené výdavky.</w:t>
      </w:r>
    </w:p>
    <w:p w14:paraId="6BED34E0" w14:textId="77777777" w:rsidR="0061250D" w:rsidRPr="0073389C" w:rsidRDefault="0061250D" w:rsidP="00E61650">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Režijné výdavky, ktoré sa týkajú všeobecnej prevádzky organizácie bez príčinnej väzby na projekt ako i výdavky zodpovedajúce svojím vymedzením účtovnej kategórii mimoriadnych nákladov, sú neoprávnenými výdavkami. </w:t>
      </w:r>
    </w:p>
    <w:p w14:paraId="06126FBD" w14:textId="77777777" w:rsidR="004F5296" w:rsidRPr="0073389C" w:rsidRDefault="00AE5A8F" w:rsidP="00E61650">
      <w:pPr>
        <w:spacing w:before="120" w:after="120" w:line="288" w:lineRule="auto"/>
        <w:jc w:val="both"/>
        <w:rPr>
          <w:b/>
        </w:rPr>
      </w:pPr>
      <w:r w:rsidRPr="0073389C">
        <w:rPr>
          <w:b/>
        </w:rPr>
        <w:t>Oprávnené výdavky</w:t>
      </w:r>
    </w:p>
    <w:p w14:paraId="0C554A9A" w14:textId="77777777" w:rsidR="00AE5A8F" w:rsidRPr="0073389C" w:rsidRDefault="00AE5A8F" w:rsidP="00E61650">
      <w:pPr>
        <w:spacing w:before="120" w:after="120" w:line="288" w:lineRule="auto"/>
        <w:jc w:val="both"/>
      </w:pPr>
      <w:r w:rsidRPr="0073389C">
        <w:t>Oprávnené výdavky predstavujú výdavky, ktoré boli skutočne vynaložené počas obdobia realizácie aktivít projektu vo forme nákladov alebo výdavkov prijímateľa</w:t>
      </w:r>
      <w:r w:rsidR="00E23CB9" w:rsidRPr="0073389C">
        <w:t xml:space="preserve"> </w:t>
      </w:r>
      <w:r w:rsidR="008C73D8">
        <w:t>(</w:t>
      </w:r>
      <w:r w:rsidR="00E23CB9" w:rsidRPr="0073389C">
        <w:t>v relevantných prípadoch partnera</w:t>
      </w:r>
      <w:r w:rsidR="002D4628">
        <w:t>/spolupracujúceho subjektu</w:t>
      </w:r>
      <w:r w:rsidR="002D4628">
        <w:rPr>
          <w:rStyle w:val="Odkaznapoznmkupodiarou"/>
        </w:rPr>
        <w:footnoteReference w:id="37"/>
      </w:r>
      <w:r w:rsidR="008C73D8">
        <w:t>)</w:t>
      </w:r>
      <w:r w:rsidRPr="0073389C">
        <w:t xml:space="preserve"> za predpokladu, že sú potrebné na vykonávanie projektu a sú s ním priamo spojené a ktoré boli vynaložené na projekt vybraný na podporu v rámci OP EVS v súlade s kritériami výberu a</w:t>
      </w:r>
      <w:r w:rsidR="00E01782" w:rsidRPr="0073389C">
        <w:t> </w:t>
      </w:r>
      <w:r w:rsidRPr="0073389C">
        <w:t>legislatívou</w:t>
      </w:r>
      <w:r w:rsidR="00E01782" w:rsidRPr="0073389C">
        <w:t xml:space="preserve"> SR</w:t>
      </w:r>
      <w:r w:rsidRPr="0073389C">
        <w:t>.</w:t>
      </w:r>
    </w:p>
    <w:p w14:paraId="3F1BBE7A" w14:textId="77777777" w:rsidR="00AE5A8F" w:rsidRPr="0073389C" w:rsidRDefault="00AE5A8F" w:rsidP="00E61650">
      <w:pPr>
        <w:spacing w:before="120" w:after="120" w:line="288" w:lineRule="auto"/>
        <w:jc w:val="both"/>
      </w:pPr>
      <w:r w:rsidRPr="0073389C">
        <w:t>Výdavok je oprávnený, ak spĺňa všetky nasledujúce podmienky:</w:t>
      </w:r>
    </w:p>
    <w:p w14:paraId="26672191"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skutočne vynaložený medzi 1. januárom 2014 a dňom ukončenia realizácie projektu nie však neskôr ako 31. decembra 2023; Všeobecne platí, že výdavky musia vzniknúť v priebehu realizácie projektu a projekt nesmie byť ukončený pred 1. januárom 2014. Nové výdavky pridané v čase revízie operačného programu sú oprávnené odo dňa predloženia žiadosti o revíziu operačného programu Európskej komisii; moment skutočného vynaloženia výdavku je viazaný na dátum reálneho zníženia (úbytku – úhrady) finančných prostriedkov prijímateľa (zaplatenie možno doložiť napr. výpisom z bankového účtu prijímateľa, výdavkovými pokladničnými dokladmi) a to bez ohľadu na spôsob vedenia účtovníctva prijímateľa;</w:t>
      </w:r>
    </w:p>
    <w:p w14:paraId="5D7F89F2"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je vynaložený na projekt schválený poskytovateľom a realizovaný v zmysle </w:t>
      </w:r>
      <w:r w:rsidR="00E45383" w:rsidRPr="0073389C">
        <w:t xml:space="preserve">podmienok výzvy/vyzvania, podmienok schémy pomoci de minimis, príp. schémy štátnej pomoci, ktoré tvoria neoddeliteľnú súčasť výzvy, podmienok zmluvy o NFP resp. rozhodnutia o schválení ŽoNFP (v prípadoch, ak </w:t>
      </w:r>
      <w:r w:rsidR="00577C36">
        <w:t>RO pre OP EVS</w:t>
      </w:r>
      <w:r w:rsidR="00D76DD9">
        <w:t xml:space="preserve"> </w:t>
      </w:r>
      <w:r w:rsidR="00E45383" w:rsidRPr="0073389C">
        <w:t>a poskytovateľ je tá istá osoba</w:t>
      </w:r>
      <w:r w:rsidR="0082781E" w:rsidRPr="0073389C">
        <w:t>)</w:t>
      </w:r>
      <w:r w:rsidRPr="0073389C">
        <w:t>;</w:t>
      </w:r>
    </w:p>
    <w:p w14:paraId="00DBF3B1"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realizovaný na oprávnenom území;</w:t>
      </w:r>
    </w:p>
    <w:p w14:paraId="11207A90" w14:textId="77777777" w:rsidR="00993A6C" w:rsidRPr="0073389C" w:rsidRDefault="00E45383" w:rsidP="008D155B">
      <w:pPr>
        <w:pStyle w:val="Odsekzoznamu"/>
        <w:numPr>
          <w:ilvl w:val="0"/>
          <w:numId w:val="6"/>
        </w:numPr>
        <w:spacing w:before="120" w:after="120" w:line="288" w:lineRule="auto"/>
        <w:ind w:left="567" w:hanging="283"/>
        <w:contextualSpacing w:val="0"/>
        <w:jc w:val="both"/>
      </w:pPr>
      <w:r w:rsidRPr="0073389C">
        <w:t xml:space="preserve">je nevyhnutný pre realizáciu projektu a je </w:t>
      </w:r>
      <w:r w:rsidR="00C41F25" w:rsidRPr="0073389C">
        <w:t>vynaložen</w:t>
      </w:r>
      <w:r w:rsidRPr="0073389C">
        <w:t>ý</w:t>
      </w:r>
      <w:r w:rsidR="00C41F25" w:rsidRPr="0073389C">
        <w:t xml:space="preserve"> v súlade s pravidlami OP na oprávnené aktivity, v súlade s obsahovou stránkou projektu, zodpoved</w:t>
      </w:r>
      <w:r w:rsidR="00320085" w:rsidRPr="0073389C">
        <w:t>á</w:t>
      </w:r>
      <w:r w:rsidR="00C41F25" w:rsidRPr="0073389C">
        <w:t xml:space="preserve"> časovej následnosti aktivít projektu, </w:t>
      </w:r>
      <w:r w:rsidR="00320085" w:rsidRPr="0073389C">
        <w:t>je</w:t>
      </w:r>
      <w:r w:rsidR="00C41F25" w:rsidRPr="0073389C">
        <w:t xml:space="preserve"> plne v súlade s cieľmi projektu a prispieva k dosiahnutiu plánovaných cieľov projektu</w:t>
      </w:r>
      <w:r w:rsidR="004B173C" w:rsidRPr="0073389C">
        <w:t>;</w:t>
      </w:r>
    </w:p>
    <w:p w14:paraId="260A8EB4" w14:textId="77777777" w:rsidR="00993A6C" w:rsidRPr="0073389C" w:rsidRDefault="00320085" w:rsidP="008D155B">
      <w:pPr>
        <w:pStyle w:val="Odsekzoznamu"/>
        <w:numPr>
          <w:ilvl w:val="0"/>
          <w:numId w:val="6"/>
        </w:numPr>
        <w:spacing w:before="120" w:after="120" w:line="288" w:lineRule="auto"/>
        <w:ind w:left="567" w:hanging="283"/>
        <w:contextualSpacing w:val="0"/>
        <w:jc w:val="both"/>
      </w:pPr>
      <w:r w:rsidRPr="0073389C">
        <w:t>výdavky musia byť identifikovateľné a preukázateľné a musia byť doložené účtovnými dokladmi (</w:t>
      </w:r>
      <w:r w:rsidR="004B173C" w:rsidRPr="0073389C">
        <w:t>faktúrami alebo účtovnými dokladmi rovnocennej dôkaznej hodnoty, resp. ich kópiami, alebo za určitých podmienok sumarizačným hárkom</w:t>
      </w:r>
      <w:r w:rsidRPr="0073389C">
        <w:t>), ktoré sú</w:t>
      </w:r>
      <w:r w:rsidR="004B173C" w:rsidRPr="0073389C">
        <w:t xml:space="preserve"> riadne evidovan</w:t>
      </w:r>
      <w:r w:rsidRPr="0073389C">
        <w:t>é</w:t>
      </w:r>
      <w:r w:rsidR="004B173C" w:rsidRPr="0073389C">
        <w:t xml:space="preserve"> v účtovníctve prijímateľa v súlade s platnými všeobecne záväznými právnymi predpismi a podmienkami definovanými zmluvou o NFP. Preukázanie výdavkov faktúrami alebo účtovnými dokladmi rovnocennej dôkaznej hodnoty sa nevzťahuje na výdavky vykazované zjednodušeným spôsobom</w:t>
      </w:r>
      <w:r w:rsidRPr="0073389C">
        <w:t xml:space="preserve"> vykazovania</w:t>
      </w:r>
      <w:r w:rsidR="004B173C" w:rsidRPr="0073389C">
        <w:t>, pokiaľ tento spôsob umožnila výzva/vyzvanie</w:t>
      </w:r>
      <w:r w:rsidRPr="0073389C">
        <w:t>. Výdavky musia byť uhradené prijímateľom a ich uhradenie musí byť doložené najneskôr pred ich predložením na RO</w:t>
      </w:r>
      <w:r w:rsidRPr="0073389C">
        <w:rPr>
          <w:rStyle w:val="Odkaznapoznmkupodiarou"/>
          <w:sz w:val="19"/>
        </w:rPr>
        <w:footnoteReference w:id="38"/>
      </w:r>
      <w:r w:rsidRPr="0073389C">
        <w:t xml:space="preserve"> (s výnimkou odpisov);</w:t>
      </w:r>
    </w:p>
    <w:p w14:paraId="7E114AB1"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vynaložený v súlade s platnými všeobecne záväznými právnymi predpismi (napr. zákon o rozpočtových pravidlách, ZVO, zákon o štátnej pomoci, zákon o cenách, Zákonník práce, Občiansky zákonník);</w:t>
      </w:r>
    </w:p>
    <w:p w14:paraId="786B72CD"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je primeraný, t. j. zodpovedá obvyklým cenám v danom mieste a čase a zodpovedá potrebám projektu. </w:t>
      </w:r>
      <w:r w:rsidR="00896742">
        <w:t>P</w:t>
      </w:r>
      <w:r w:rsidR="00E55ACE" w:rsidRPr="0073389C">
        <w:t xml:space="preserve">oskytovateľ </w:t>
      </w:r>
      <w:r w:rsidRPr="0073389C">
        <w:t>je oprávnený využívať informácie z výstupu prieskumu trhu žiadateľa/prijímateľa v prípade, ak možná cena dodaných tovarov, stavebných prác alebo poskytnutých služieb pre neho predstavuje nevyhnutnú podporu rozhodovania pri posúdení primeranosti výdavkov projektu</w:t>
      </w:r>
      <w:r w:rsidR="00B4332C">
        <w:t>;</w:t>
      </w:r>
    </w:p>
    <w:p w14:paraId="4D202CDD" w14:textId="77777777" w:rsidR="00993A6C" w:rsidRPr="0073389C" w:rsidRDefault="004B173C" w:rsidP="004562EE">
      <w:pPr>
        <w:pStyle w:val="Odsekzoznamu"/>
        <w:numPr>
          <w:ilvl w:val="0"/>
          <w:numId w:val="6"/>
        </w:numPr>
        <w:spacing w:before="120" w:after="120" w:line="288" w:lineRule="auto"/>
        <w:contextualSpacing w:val="0"/>
        <w:jc w:val="both"/>
      </w:pPr>
      <w:r w:rsidRPr="0073389C">
        <w:t>spĺňa podmienky hospodárnosti (</w:t>
      </w:r>
      <w:r w:rsidR="00040BA7" w:rsidRPr="008D58BC">
        <w:rPr>
          <w:sz w:val="18"/>
          <w:szCs w:val="18"/>
        </w:rPr>
        <w:t>vynaloženie verejných financií na vykonanie činnosti alebo obstaranie tovarov, prác a služieb v správnom čase, vo vhodnom množstve a kvalite za najlepšiu cenu</w:t>
      </w:r>
      <w:r w:rsidR="009D312F">
        <w:rPr>
          <w:sz w:val="18"/>
          <w:szCs w:val="18"/>
        </w:rPr>
        <w:t>;</w:t>
      </w:r>
      <w:r w:rsidR="00040BA7">
        <w:rPr>
          <w:sz w:val="18"/>
          <w:szCs w:val="18"/>
        </w:rPr>
        <w:t xml:space="preserve"> </w:t>
      </w:r>
      <w:r w:rsidR="009D312F">
        <w:rPr>
          <w:sz w:val="18"/>
          <w:szCs w:val="18"/>
        </w:rPr>
        <w:t>n</w:t>
      </w:r>
      <w:r w:rsidR="00040BA7" w:rsidRPr="00040BA7">
        <w:rPr>
          <w:sz w:val="18"/>
          <w:szCs w:val="18"/>
        </w:rPr>
        <w:t xml:space="preserve">a úrovni projektu sa hospodárnosťou rozumie </w:t>
      </w:r>
      <w:r w:rsidRPr="0073389C">
        <w:t xml:space="preserve">minimalizácia výdavkov </w:t>
      </w:r>
      <w:r w:rsidR="004562EE">
        <w:t xml:space="preserve">nevyhnutných na realizáciu projektu </w:t>
      </w:r>
      <w:r w:rsidRPr="0073389C">
        <w:t>pri rešpektovaní cieľov projektu</w:t>
      </w:r>
      <w:r w:rsidR="00040BA7">
        <w:t xml:space="preserve"> </w:t>
      </w:r>
      <w:r w:rsidR="00040BA7" w:rsidRPr="008D58BC">
        <w:rPr>
          <w:sz w:val="18"/>
          <w:szCs w:val="18"/>
        </w:rPr>
        <w:t>pri zachovaní vyššie uvedených podmienok</w:t>
      </w:r>
      <w:r w:rsidRPr="0073389C">
        <w:t>), efektívnosti (</w:t>
      </w:r>
      <w:r w:rsidR="00744E05">
        <w:rPr>
          <w:szCs w:val="19"/>
        </w:rPr>
        <w:t xml:space="preserve">najvýhodnejší vzájomný pomer medzi použitými verejnými financiami </w:t>
      </w:r>
      <w:r w:rsidR="00675571">
        <w:rPr>
          <w:szCs w:val="19"/>
        </w:rPr>
        <w:t>a dosiahnutými výsledkami</w:t>
      </w:r>
      <w:r w:rsidR="009D312F">
        <w:rPr>
          <w:szCs w:val="19"/>
        </w:rPr>
        <w:t>;</w:t>
      </w:r>
      <w:r w:rsidR="00383C79">
        <w:rPr>
          <w:szCs w:val="19"/>
        </w:rPr>
        <w:t xml:space="preserve"> </w:t>
      </w:r>
      <w:r w:rsidR="009D312F">
        <w:rPr>
          <w:szCs w:val="19"/>
        </w:rPr>
        <w:t>n</w:t>
      </w:r>
      <w:r w:rsidR="00675571">
        <w:rPr>
          <w:szCs w:val="19"/>
        </w:rPr>
        <w:t xml:space="preserve">a úrovni projektu sa efektívnosťou rozumie </w:t>
      </w:r>
      <w:r w:rsidR="00744E05">
        <w:rPr>
          <w:szCs w:val="19"/>
        </w:rPr>
        <w:t>maxim</w:t>
      </w:r>
      <w:r w:rsidR="00687044">
        <w:rPr>
          <w:szCs w:val="19"/>
        </w:rPr>
        <w:t>á</w:t>
      </w:r>
      <w:r w:rsidR="00744E05">
        <w:rPr>
          <w:szCs w:val="19"/>
        </w:rPr>
        <w:t>l</w:t>
      </w:r>
      <w:r w:rsidR="00675571">
        <w:rPr>
          <w:szCs w:val="19"/>
        </w:rPr>
        <w:t>ne</w:t>
      </w:r>
      <w:r w:rsidR="00744E05">
        <w:rPr>
          <w:szCs w:val="19"/>
        </w:rPr>
        <w:t xml:space="preserve"> </w:t>
      </w:r>
      <w:r w:rsidR="004562EE">
        <w:rPr>
          <w:szCs w:val="19"/>
        </w:rPr>
        <w:t>dosahovani</w:t>
      </w:r>
      <w:r w:rsidR="00675571">
        <w:rPr>
          <w:szCs w:val="19"/>
        </w:rPr>
        <w:t>e</w:t>
      </w:r>
      <w:r w:rsidR="004562EE">
        <w:rPr>
          <w:szCs w:val="19"/>
        </w:rPr>
        <w:t xml:space="preserve"> cieľov vo vzťahu k poskytnutým finančným prostriedkom</w:t>
      </w:r>
      <w:r w:rsidRPr="0073389C">
        <w:t>), účelnosti (</w:t>
      </w:r>
      <w:r w:rsidR="002D6509" w:rsidRPr="008F2822">
        <w:rPr>
          <w:sz w:val="18"/>
          <w:szCs w:val="18"/>
        </w:rPr>
        <w:t xml:space="preserve">vzťah medzi určeným účelom použitia verejných </w:t>
      </w:r>
      <w:r w:rsidR="002D6509">
        <w:rPr>
          <w:sz w:val="18"/>
          <w:szCs w:val="18"/>
        </w:rPr>
        <w:t>financií</w:t>
      </w:r>
      <w:r w:rsidR="002D6509" w:rsidRPr="008F2822">
        <w:rPr>
          <w:sz w:val="18"/>
          <w:szCs w:val="18"/>
        </w:rPr>
        <w:t xml:space="preserve"> a skutočným účelom ich použitia</w:t>
      </w:r>
      <w:r w:rsidR="009D312F">
        <w:rPr>
          <w:sz w:val="18"/>
          <w:szCs w:val="18"/>
        </w:rPr>
        <w:t>;</w:t>
      </w:r>
      <w:r w:rsidR="002D6509">
        <w:rPr>
          <w:sz w:val="18"/>
          <w:szCs w:val="18"/>
        </w:rPr>
        <w:t xml:space="preserve"> </w:t>
      </w:r>
      <w:r w:rsidR="009D312F">
        <w:rPr>
          <w:sz w:val="18"/>
          <w:szCs w:val="18"/>
        </w:rPr>
        <w:t>n</w:t>
      </w:r>
      <w:r w:rsidR="00383C79">
        <w:rPr>
          <w:sz w:val="18"/>
          <w:szCs w:val="18"/>
        </w:rPr>
        <w:t>a úrovni</w:t>
      </w:r>
      <w:r w:rsidR="002D6509">
        <w:rPr>
          <w:sz w:val="18"/>
          <w:szCs w:val="18"/>
        </w:rPr>
        <w:t xml:space="preserve"> projektu </w:t>
      </w:r>
      <w:r w:rsidR="00BB4FCD">
        <w:rPr>
          <w:sz w:val="18"/>
          <w:szCs w:val="18"/>
        </w:rPr>
        <w:t xml:space="preserve">sa účelnosťou rozumie </w:t>
      </w:r>
      <w:r w:rsidRPr="0073389C">
        <w:t xml:space="preserve">nevyhnutnosť pre realizáciu projektu a priama väzba na </w:t>
      </w:r>
      <w:r w:rsidR="002D6509">
        <w:t>projekt</w:t>
      </w:r>
      <w:r w:rsidRPr="0073389C">
        <w:t>) a účinnosti (</w:t>
      </w:r>
      <w:r w:rsidR="00744E05">
        <w:t>plnenie určených cieľov a dosahovanie plánovaných výsledkov vzhľadom na použité verejné financie</w:t>
      </w:r>
      <w:r w:rsidR="009D312F">
        <w:t>;</w:t>
      </w:r>
      <w:r w:rsidR="00C737F3">
        <w:t xml:space="preserve"> </w:t>
      </w:r>
      <w:r w:rsidR="009D312F">
        <w:t>n</w:t>
      </w:r>
      <w:r w:rsidR="00687044">
        <w:t xml:space="preserve">a úrovni projektu </w:t>
      </w:r>
      <w:r w:rsidR="00687044">
        <w:rPr>
          <w:sz w:val="18"/>
          <w:szCs w:val="18"/>
        </w:rPr>
        <w:t xml:space="preserve">sa </w:t>
      </w:r>
      <w:r w:rsidR="00BD3255">
        <w:rPr>
          <w:sz w:val="18"/>
          <w:szCs w:val="18"/>
        </w:rPr>
        <w:t>účinno</w:t>
      </w:r>
      <w:r w:rsidR="00BD3255" w:rsidRPr="008F2822">
        <w:rPr>
          <w:sz w:val="18"/>
          <w:szCs w:val="18"/>
        </w:rPr>
        <w:t>sťou</w:t>
      </w:r>
      <w:r w:rsidR="00687044" w:rsidRPr="008F2822">
        <w:rPr>
          <w:sz w:val="18"/>
          <w:szCs w:val="18"/>
        </w:rPr>
        <w:t xml:space="preserve"> rozumie vzťah medzi plánovanými výstupmi projektu a skutočnými výstupmi projektu</w:t>
      </w:r>
      <w:r w:rsidRPr="0073389C">
        <w:t>). Overovanie hospodárnosti, efektívnosti a účelnosti sa vykonáva aj na základe poskytnutých informácií od žiadateľa a aj na základe jednotlivých kritérií v hodnotiacich hárkoch v procese odborného hodnotenia;</w:t>
      </w:r>
    </w:p>
    <w:p w14:paraId="66660701"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výdavok, ktorý je riadne odôvodnený, dostatočne preukázaný a výlučne súvisí s realizáciou aktivít projektu;</w:t>
      </w:r>
    </w:p>
    <w:p w14:paraId="7327A0B4"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patrí do skupiny výdavkov schváleného rozpočtu projektu;</w:t>
      </w:r>
    </w:p>
    <w:p w14:paraId="524D1672"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v súlade s pravidlami oprávnenosti výdavkov uvedenými v príslušnej výzve/vyzvaní;</w:t>
      </w:r>
    </w:p>
    <w:p w14:paraId="7262F365"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časovo a vecne sa neprekrýva a neprekrýva sa ani s inými prostriedkami z verejných zdrojov, tzn. že nie je uplatnený duplicitne</w:t>
      </w:r>
      <w:r w:rsidR="002C5C42">
        <w:t>;</w:t>
      </w:r>
    </w:p>
    <w:p w14:paraId="59205DAE"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v prípade dodávky stavebných prác, tovarov a služieb od tretích subjektov bol obstaraný v súlade so </w:t>
      </w:r>
      <w:r w:rsidR="003777E5" w:rsidRPr="0073389C">
        <w:t>ZVO</w:t>
      </w:r>
      <w:r w:rsidR="005A28B2" w:rsidRPr="0073389C">
        <w:t>, s ustanoveniami z</w:t>
      </w:r>
      <w:r w:rsidRPr="0073389C">
        <w:t>mluvy o NFP;</w:t>
      </w:r>
    </w:p>
    <w:p w14:paraId="49B6BCF1"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výdavok, ktorý je vynakladaný na účely projektu len čiastočne, je oprávnený len v jeho alikvotnej (pomernej) časti prislúchajúcej k danému projektu.</w:t>
      </w:r>
    </w:p>
    <w:p w14:paraId="027B5680" w14:textId="77777777" w:rsidR="00AE5A8F" w:rsidRPr="0073389C" w:rsidRDefault="00AE5A8F" w:rsidP="00E61650">
      <w:pPr>
        <w:spacing w:before="120" w:after="120" w:line="288" w:lineRule="auto"/>
        <w:jc w:val="both"/>
        <w:rPr>
          <w:b/>
        </w:rPr>
      </w:pPr>
      <w:r w:rsidRPr="0073389C">
        <w:rPr>
          <w:b/>
        </w:rPr>
        <w:t>Neoprávnené výdavky</w:t>
      </w:r>
    </w:p>
    <w:p w14:paraId="50B22405" w14:textId="77777777" w:rsidR="00AE5A8F" w:rsidRPr="0073389C" w:rsidRDefault="00AE5A8F" w:rsidP="00E61650">
      <w:pPr>
        <w:spacing w:before="120" w:after="120" w:line="288" w:lineRule="auto"/>
        <w:jc w:val="both"/>
      </w:pPr>
      <w:r w:rsidRPr="0073389C">
        <w:t xml:space="preserve">Neoprávnenými výdavkami pre </w:t>
      </w:r>
      <w:r w:rsidR="00DA3470">
        <w:t>ESF</w:t>
      </w:r>
      <w:r w:rsidRPr="0073389C">
        <w:t xml:space="preserve"> sú:</w:t>
      </w:r>
    </w:p>
    <w:p w14:paraId="5D1CC482" w14:textId="77777777" w:rsidR="00993A6C" w:rsidRPr="0073389C" w:rsidRDefault="00AE5A8F" w:rsidP="00E9383A">
      <w:pPr>
        <w:pStyle w:val="Odsekzoznamu"/>
        <w:numPr>
          <w:ilvl w:val="0"/>
          <w:numId w:val="5"/>
        </w:numPr>
        <w:spacing w:before="120" w:after="120" w:line="288" w:lineRule="auto"/>
        <w:ind w:left="567" w:hanging="283"/>
        <w:contextualSpacing w:val="0"/>
        <w:jc w:val="both"/>
      </w:pPr>
      <w:r w:rsidRPr="0073389C">
        <w:t xml:space="preserve">úroky z </w:t>
      </w:r>
      <w:r w:rsidR="00577C36" w:rsidRPr="00577C36">
        <w:t>dlžných súm</w:t>
      </w:r>
      <w:r w:rsidRPr="0073389C">
        <w:t>;</w:t>
      </w:r>
    </w:p>
    <w:p w14:paraId="33ABA743" w14:textId="77777777" w:rsidR="00993A6C" w:rsidRPr="0073389C" w:rsidRDefault="00AE5A8F" w:rsidP="008D155B">
      <w:pPr>
        <w:pStyle w:val="Odsekzoznamu"/>
        <w:numPr>
          <w:ilvl w:val="0"/>
          <w:numId w:val="5"/>
        </w:numPr>
        <w:spacing w:before="120" w:after="120" w:line="288" w:lineRule="auto"/>
        <w:ind w:left="567" w:hanging="283"/>
        <w:contextualSpacing w:val="0"/>
        <w:jc w:val="both"/>
      </w:pPr>
      <w:r w:rsidRPr="0073389C">
        <w:t>nákup infraštruktúry</w:t>
      </w:r>
      <w:r w:rsidR="00F41F62">
        <w:rPr>
          <w:rStyle w:val="Odkaznapoznmkupodiarou"/>
        </w:rPr>
        <w:footnoteReference w:id="39"/>
      </w:r>
      <w:r w:rsidRPr="0073389C">
        <w:t>, nehnuteľností a</w:t>
      </w:r>
      <w:r w:rsidR="00BE6444">
        <w:t> </w:t>
      </w:r>
      <w:r w:rsidRPr="0073389C">
        <w:t>pozemkov</w:t>
      </w:r>
      <w:r w:rsidR="00BE6444">
        <w:t>;</w:t>
      </w:r>
    </w:p>
    <w:p w14:paraId="5B3C8EBA" w14:textId="77777777" w:rsidR="000834A4" w:rsidRPr="0073389C" w:rsidRDefault="000834A4" w:rsidP="008D155B">
      <w:pPr>
        <w:pStyle w:val="Zkladntext"/>
        <w:numPr>
          <w:ilvl w:val="0"/>
          <w:numId w:val="5"/>
        </w:numPr>
        <w:spacing w:before="120" w:after="120" w:line="288" w:lineRule="auto"/>
        <w:ind w:left="567" w:hanging="283"/>
        <w:rPr>
          <w:rFonts w:ascii="Arial" w:hAnsi="Arial" w:cs="Arial"/>
          <w:sz w:val="19"/>
          <w:szCs w:val="19"/>
          <w:lang w:val="sk-SK" w:eastAsia="en-US"/>
        </w:rPr>
      </w:pPr>
      <w:r w:rsidRPr="0073389C">
        <w:rPr>
          <w:rFonts w:ascii="Arial" w:hAnsi="Arial" w:cs="Arial"/>
          <w:sz w:val="19"/>
          <w:szCs w:val="19"/>
          <w:lang w:val="sk-SK" w:eastAsia="en-US"/>
        </w:rPr>
        <w:t>daň z pridanej hodnoty (DPH) v prípade, že prijímateľ má nárok na jej odpočet na vstupe. Nárok na odpočet je vymedzený zákonom o DPH. Oprávnená DPH sa vzťahuje len k plneniam, ktoré sú považované za oprávnené. V prípade, ak je výdavok oprávnený iba čiastočne, daň z pridanej hodnoty vzťahujúca sa k tomuto výdavku je oprávneným výdavkom v rovnakom pomere. Akákoľvek činnosť vykonávaná počas realizácie projektu, resp. po jeho ukončení súvisiaca s nadobudnutím/zhodnotením majetku z prostriedkov EŠIF, ktorá bude potenciálne generovať zdaniteľné príjmy (napr. vedecko-výskumná činnosť za odplatu) zakladá prijímateľovi povinnosť odvádzať DPH, t.</w:t>
      </w:r>
      <w:r w:rsidR="0098730C">
        <w:rPr>
          <w:rFonts w:ascii="Arial" w:hAnsi="Arial" w:cs="Arial"/>
          <w:sz w:val="19"/>
          <w:szCs w:val="19"/>
          <w:lang w:val="sk-SK" w:eastAsia="en-US"/>
        </w:rPr>
        <w:t xml:space="preserve"> </w:t>
      </w:r>
      <w:r w:rsidRPr="0073389C">
        <w:rPr>
          <w:rFonts w:ascii="Arial" w:hAnsi="Arial" w:cs="Arial"/>
          <w:sz w:val="19"/>
          <w:szCs w:val="19"/>
          <w:lang w:val="sk-SK" w:eastAsia="en-US"/>
        </w:rPr>
        <w:t>j. vznikne povinnosť prijímateľa uplatňovať voči daňovému úradu odpočet dane. V takomto prípade bude DPH (uhradená v rámci implementácie projektu ako oprávnený výdavok) spätne za obdobie realizácie projektu považovaná za neoprávnenú v rozsahu aktivít, z ktorých plynú zdaniteľné príjmy</w:t>
      </w:r>
      <w:r w:rsidRPr="0073389C">
        <w:rPr>
          <w:rFonts w:cs="Arial"/>
          <w:sz w:val="19"/>
          <w:szCs w:val="19"/>
          <w:vertAlign w:val="superscript"/>
          <w:lang w:val="sk-SK" w:eastAsia="en-US"/>
        </w:rPr>
        <w:footnoteReference w:id="40"/>
      </w:r>
      <w:r w:rsidRPr="0073389C">
        <w:rPr>
          <w:rFonts w:ascii="Arial" w:hAnsi="Arial" w:cs="Arial"/>
          <w:sz w:val="19"/>
          <w:szCs w:val="19"/>
          <w:lang w:val="sk-SK" w:eastAsia="en-US"/>
        </w:rPr>
        <w:t xml:space="preserve">. </w:t>
      </w:r>
    </w:p>
    <w:p w14:paraId="3D3C6A29" w14:textId="77777777" w:rsidR="00AE5A8F" w:rsidRPr="0073389C" w:rsidRDefault="00AE5A8F" w:rsidP="00E61650">
      <w:pPr>
        <w:spacing w:before="120" w:after="120" w:line="288" w:lineRule="auto"/>
        <w:jc w:val="both"/>
      </w:pPr>
      <w:r w:rsidRPr="0073389C">
        <w:t>Okrem toho neoprávneným</w:t>
      </w:r>
      <w:r w:rsidR="00F02F62">
        <w:t>i</w:t>
      </w:r>
      <w:r w:rsidRPr="0073389C">
        <w:t xml:space="preserve"> výdavk</w:t>
      </w:r>
      <w:r w:rsidR="00F02F62">
        <w:t>a</w:t>
      </w:r>
      <w:r w:rsidRPr="0073389C">
        <w:t>m</w:t>
      </w:r>
      <w:r w:rsidR="00F02F62">
        <w:t>i v rámci OP EVS</w:t>
      </w:r>
      <w:r w:rsidRPr="0073389C">
        <w:t xml:space="preserve"> sú najmä:</w:t>
      </w:r>
    </w:p>
    <w:p w14:paraId="51C172A5"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bez priameho vzťahu k projektu;</w:t>
      </w:r>
    </w:p>
    <w:p w14:paraId="05581649"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v rozpore so zmluvou o NFP;</w:t>
      </w:r>
    </w:p>
    <w:p w14:paraId="1F5BA90A"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výdavok v rozpore so záväznými právnymi predpismi </w:t>
      </w:r>
      <w:r w:rsidR="00C8683A" w:rsidRPr="0073389C">
        <w:t xml:space="preserve">EU a </w:t>
      </w:r>
      <w:r w:rsidRPr="0073389C">
        <w:t>SR;</w:t>
      </w:r>
    </w:p>
    <w:p w14:paraId="1A70B928"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nie je nevyhnutný k dosiahnutiu cieľov projektu;</w:t>
      </w:r>
    </w:p>
    <w:p w14:paraId="717BE2CF"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je zo strany prijímateľa nedostatočne odôvodnený, alebo preukázaný;</w:t>
      </w:r>
    </w:p>
    <w:p w14:paraId="38B910A4"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prijímateľ dobrovoľne vynakladá na účely projektu t. j. nad rozsah povinného spolufinancovania, resp. uzatvorenej zmluvy o NFP;</w:t>
      </w:r>
    </w:p>
    <w:p w14:paraId="2EC03DB8"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nie je v súlade so schváleným rozpočtom projektu</w:t>
      </w:r>
      <w:r w:rsidR="00C8683A" w:rsidRPr="0073389C">
        <w:t xml:space="preserve"> </w:t>
      </w:r>
      <w:r w:rsidR="00C8683A" w:rsidRPr="00876669">
        <w:t>a komentárom k rozpočtu</w:t>
      </w:r>
      <w:r w:rsidRPr="0073389C">
        <w:t>;</w:t>
      </w:r>
    </w:p>
    <w:p w14:paraId="200C8307"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vznikol pred počiatočným dátumom oprávnenosti výdavkov;</w:t>
      </w:r>
    </w:p>
    <w:p w14:paraId="1B0B6C73"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vznikol po 31. 12. 2023;</w:t>
      </w:r>
    </w:p>
    <w:p w14:paraId="204C4781"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na projekt s celkovým či prevažujúcim dopadom mimo cieľový región;</w:t>
      </w:r>
    </w:p>
    <w:p w14:paraId="295FDD88"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sankčného charakteru vrátane súvisiacich výdavkov (pokuty, penále, vrátane zmluvných, výdavky na trovy konania a pod.);</w:t>
      </w:r>
    </w:p>
    <w:p w14:paraId="5DC270B0"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mimoriadny náklad (napr. manká a škody);</w:t>
      </w:r>
    </w:p>
    <w:p w14:paraId="0769F851"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je</w:t>
      </w:r>
      <w:r w:rsidR="007F3A23" w:rsidRPr="0073389C">
        <w:t xml:space="preserve"> alebo </w:t>
      </w:r>
      <w:r w:rsidRPr="0073389C">
        <w:t>bol vo vyhlásenej výzve/ vyzvaní definovaný ako neoprávnený;</w:t>
      </w:r>
    </w:p>
    <w:p w14:paraId="0767EFE1" w14:textId="77777777" w:rsidR="00200770"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výdavok, ktorý nie je v účtovníctve jednoznačne označený ako výdavok súvisiaci s realizovaným projektom v súlade s vnútorným predpisom účtovnej jednotky (prijímateľa) k vedeniu účtovníctva a v súlade s ustanovením § 39 zákona </w:t>
      </w:r>
      <w:r w:rsidR="003777E5" w:rsidRPr="0073389C">
        <w:t>o príspevku z EŠIF</w:t>
      </w:r>
      <w:r w:rsidRPr="0073389C">
        <w:t>;</w:t>
      </w:r>
    </w:p>
    <w:p w14:paraId="396A43E9" w14:textId="77777777" w:rsidR="00987382" w:rsidRPr="00200770" w:rsidRDefault="00AE5A8F" w:rsidP="00852446">
      <w:pPr>
        <w:pStyle w:val="Odsekzoznamu"/>
        <w:numPr>
          <w:ilvl w:val="0"/>
          <w:numId w:val="7"/>
        </w:numPr>
        <w:spacing w:before="120" w:after="120" w:line="288" w:lineRule="auto"/>
        <w:ind w:left="567" w:hanging="283"/>
        <w:contextualSpacing w:val="0"/>
        <w:jc w:val="both"/>
        <w:rPr>
          <w:rFonts w:ascii="Times New Roman" w:hAnsi="Times New Roman"/>
          <w:sz w:val="24"/>
          <w:lang w:eastAsia="sk-SK"/>
        </w:rPr>
      </w:pPr>
      <w:r w:rsidRPr="003900AB">
        <w:t xml:space="preserve">výdavok </w:t>
      </w:r>
      <w:r w:rsidR="00E734FF" w:rsidRPr="003900AB">
        <w:t>vzniknutý úhradou finančných prostriedkov zo strany prijímateľa/partnera dodávateľovi</w:t>
      </w:r>
      <w:r w:rsidR="00866C54" w:rsidRPr="003900AB">
        <w:t>/ poskytovateľovi</w:t>
      </w:r>
      <w:r w:rsidR="00E734FF" w:rsidRPr="00D83979">
        <w:t xml:space="preserve"> plnenia</w:t>
      </w:r>
      <w:r w:rsidRPr="00D83979">
        <w:t xml:space="preserve"> </w:t>
      </w:r>
      <w:r w:rsidR="00E734FF" w:rsidRPr="00D83979">
        <w:t>za </w:t>
      </w:r>
      <w:r w:rsidRPr="00D83979">
        <w:t>nevyúčtované zálohové platby</w:t>
      </w:r>
      <w:r w:rsidR="00866C54" w:rsidRPr="00D83979">
        <w:t>,</w:t>
      </w:r>
      <w:r w:rsidRPr="00D83979">
        <w:t xml:space="preserve"> poskytnuté preddavky </w:t>
      </w:r>
      <w:r w:rsidR="00866C54" w:rsidRPr="00D83979">
        <w:t>alebo </w:t>
      </w:r>
      <w:r w:rsidRPr="00D83979">
        <w:t>výdavky, pri ktorých vzniká náklad budúceho obdobia (tieto sú oprávnené až v momente vzniku nákladu bežného obdobia)</w:t>
      </w:r>
      <w:r w:rsidR="00E734FF" w:rsidRPr="00B6346F">
        <w:t>, ak RO pre OP EVS neurčí vo v</w:t>
      </w:r>
      <w:r w:rsidR="00E734FF" w:rsidRPr="003900AB">
        <w:t>zťahu k charakteru, použitiu alebo</w:t>
      </w:r>
      <w:r w:rsidR="00866C54" w:rsidRPr="003900AB">
        <w:t> </w:t>
      </w:r>
      <w:r w:rsidR="00E734FF" w:rsidRPr="003900AB">
        <w:t>konkrétnemu subjektu a účelu plnenia inak</w:t>
      </w:r>
      <w:r w:rsidR="007F17A2" w:rsidRPr="003900AB">
        <w:t xml:space="preserve"> (t.j. že </w:t>
      </w:r>
      <w:r w:rsidR="00917C09" w:rsidRPr="003900AB">
        <w:t xml:space="preserve">RO pre OP EVS </w:t>
      </w:r>
      <w:r w:rsidR="007F17A2" w:rsidRPr="003900AB">
        <w:t>bude považovať zrealizovanie preddavku za podmienečne oprávnený výdavok</w:t>
      </w:r>
      <w:r w:rsidR="00863D7C" w:rsidRPr="003900AB">
        <w:t xml:space="preserve"> až do momentu jeho úplného zúčtovania</w:t>
      </w:r>
      <w:r w:rsidR="00777423" w:rsidRPr="003900AB">
        <w:t xml:space="preserve"> prijímateľovi/partnerovi a následne poskytovateľovi</w:t>
      </w:r>
      <w:r w:rsidR="007F17A2" w:rsidRPr="003900AB">
        <w:t>)</w:t>
      </w:r>
      <w:r w:rsidR="00E734FF" w:rsidRPr="003900AB">
        <w:t xml:space="preserve"> vo výzve/vyzvaní alebo na základe individuálneho písomného</w:t>
      </w:r>
      <w:r w:rsidR="00866C54" w:rsidRPr="003900AB">
        <w:t xml:space="preserve"> (e-mailového)</w:t>
      </w:r>
      <w:r w:rsidR="00E734FF" w:rsidRPr="003900AB">
        <w:t xml:space="preserve"> stanoviska RO</w:t>
      </w:r>
      <w:r w:rsidR="007F17A2" w:rsidRPr="003900AB">
        <w:t> </w:t>
      </w:r>
      <w:r w:rsidR="00E734FF" w:rsidRPr="003900AB">
        <w:t>pre OP EVS</w:t>
      </w:r>
      <w:r w:rsidR="00987382">
        <w:rPr>
          <w:vertAlign w:val="superscript"/>
        </w:rPr>
        <w:footnoteReference w:id="41"/>
      </w:r>
      <w:r w:rsidR="00987382" w:rsidRPr="00200770">
        <w:rPr>
          <w:rFonts w:ascii="Times New Roman" w:hAnsi="Times New Roman"/>
          <w:sz w:val="24"/>
          <w:lang w:eastAsia="sk-SK"/>
        </w:rPr>
        <w:t xml:space="preserve"> </w:t>
      </w:r>
    </w:p>
    <w:p w14:paraId="3CBC0BD3" w14:textId="77777777" w:rsidR="00E734FF" w:rsidRPr="003900AB" w:rsidRDefault="00E734FF" w:rsidP="008D155B">
      <w:pPr>
        <w:pStyle w:val="Odsekzoznamu"/>
        <w:numPr>
          <w:ilvl w:val="0"/>
          <w:numId w:val="7"/>
        </w:numPr>
        <w:spacing w:before="120" w:after="120" w:line="288" w:lineRule="auto"/>
        <w:ind w:left="567" w:hanging="283"/>
        <w:contextualSpacing w:val="0"/>
        <w:jc w:val="both"/>
      </w:pPr>
      <w:r w:rsidRPr="003900AB">
        <w:t xml:space="preserve"> vo vzťahu ku konkrétnemu prijímateľovi/partnerovi</w:t>
      </w:r>
      <w:r w:rsidR="007F17A2" w:rsidRPr="003900AB">
        <w:t>,</w:t>
      </w:r>
      <w:r w:rsidRPr="003900AB">
        <w:t xml:space="preserve"> </w:t>
      </w:r>
      <w:r w:rsidR="007F17A2" w:rsidRPr="003900AB">
        <w:t>s určením podmienok</w:t>
      </w:r>
      <w:r w:rsidR="00937019" w:rsidRPr="003900AB">
        <w:t>,</w:t>
      </w:r>
      <w:r w:rsidR="007F17A2" w:rsidRPr="003900AB">
        <w:t xml:space="preserve"> za ktorých je možné preddavkové platby realizovať a splnení nasledujúcich rámcových požiadaviek</w:t>
      </w:r>
      <w:r w:rsidRPr="003900AB">
        <w:t>:</w:t>
      </w:r>
    </w:p>
    <w:p w14:paraId="151E70C0" w14:textId="77777777" w:rsidR="00866C54" w:rsidRPr="003900AB" w:rsidRDefault="00866C54" w:rsidP="005B7173">
      <w:pPr>
        <w:pStyle w:val="Odsekzoznamu"/>
        <w:numPr>
          <w:ilvl w:val="0"/>
          <w:numId w:val="103"/>
        </w:numPr>
        <w:spacing w:before="120" w:after="120" w:line="288" w:lineRule="auto"/>
        <w:jc w:val="both"/>
      </w:pPr>
      <w:r w:rsidRPr="003900AB">
        <w:t>úhrada preddavkovej platby, t.j. reálny úbytok finančných prostriedkov na strane prijímateľa</w:t>
      </w:r>
      <w:r w:rsidR="007F17A2" w:rsidRPr="003900AB">
        <w:t>/partnera</w:t>
      </w:r>
      <w:r w:rsidRPr="003900AB">
        <w:t xml:space="preserve"> musí byť realizovaná v období oprávnenosti výdavkov a v súlade s oprávneným obdobím pre výdavky stanovené vo výzve/vyzvaní a v zmluve o poskytnutí NFP,</w:t>
      </w:r>
    </w:p>
    <w:p w14:paraId="4BD83A16" w14:textId="77777777" w:rsidR="00866C54" w:rsidRPr="00D83979" w:rsidRDefault="00866C54" w:rsidP="005B7173">
      <w:pPr>
        <w:pStyle w:val="Odsekzoznamu"/>
        <w:numPr>
          <w:ilvl w:val="0"/>
          <w:numId w:val="103"/>
        </w:numPr>
        <w:spacing w:before="120" w:after="120" w:line="288" w:lineRule="auto"/>
        <w:jc w:val="both"/>
      </w:pPr>
      <w:r w:rsidRPr="00CB33A3">
        <w:t>využitie preddavkových platieb musí byť v súlade s podmienkami verejného obstarávania a rovnako musí by</w:t>
      </w:r>
      <w:r w:rsidRPr="00D83979">
        <w:t>ť v súlade s podmienkami zmluvy uzavretej medzi prijímateľom a dodávateľom/poskytovateľom a bežnou obchodnou praxou</w:t>
      </w:r>
      <w:r w:rsidRPr="00BD3255">
        <w:rPr>
          <w:vertAlign w:val="superscript"/>
        </w:rPr>
        <w:footnoteReference w:id="42"/>
      </w:r>
      <w:r w:rsidRPr="00D83979">
        <w:rPr>
          <w:vertAlign w:val="superscript"/>
        </w:rPr>
        <w:t xml:space="preserve">. </w:t>
      </w:r>
      <w:r w:rsidRPr="00D83979">
        <w:t>Možnosť poskytovania preddavkových platieb preto musí byť súčasťou pôvodnej zmluvy uzavretej medzi prijímateľom a dodávateľom, ktorá bola výsledkom verejného obstarávania, nakoľko poskytovanie preddavkových platieb v prípade dodatku k pôvodnej zmluve by predstavovalo zmenu ekonomickej rovnováhy a preto je takýto dodatok neprípustný,</w:t>
      </w:r>
    </w:p>
    <w:p w14:paraId="41392AA5" w14:textId="77777777" w:rsidR="00866C54" w:rsidRPr="00B6346F" w:rsidRDefault="00866C54" w:rsidP="005B7173">
      <w:pPr>
        <w:pStyle w:val="Odsekzoznamu"/>
        <w:numPr>
          <w:ilvl w:val="0"/>
          <w:numId w:val="103"/>
        </w:numPr>
        <w:spacing w:before="120" w:after="120" w:line="288" w:lineRule="auto"/>
        <w:jc w:val="both"/>
      </w:pPr>
      <w:r w:rsidRPr="00B6346F">
        <w:t>dodávateľ/poskytovateľ, ktorý je platiteľ DPH, je na základe prijatého preddavku, povinný vystaviť prijímateľovi faktúru najneskôr do 15 kalendárnych dní od prijatia preddavku a následne vystaviť zúčtovaciu faktúru pri reálnom dodaní tovaru/služieb/stavebných prác. Dodávateľ, ktorý nie je platiteľ DPH je povinný vystaviť zúčtovaciu faktúru pri reálnom dodaní tovaru/služieb/stavebných prác,</w:t>
      </w:r>
    </w:p>
    <w:p w14:paraId="4925CED0" w14:textId="77777777" w:rsidR="00866C54" w:rsidRPr="00D83979" w:rsidRDefault="00866C54" w:rsidP="005B7173">
      <w:pPr>
        <w:pStyle w:val="Odsekzoznamu"/>
        <w:numPr>
          <w:ilvl w:val="0"/>
          <w:numId w:val="103"/>
        </w:numPr>
        <w:spacing w:before="120" w:after="120" w:line="288" w:lineRule="auto"/>
        <w:jc w:val="both"/>
      </w:pPr>
      <w:r w:rsidRPr="00283586">
        <w:t>predmet plnenia (teda tovary, služby, stavebné práce), ktorý bol uhradený na základe preddavkovej platby musí byť skutočne dodaný v čase realizácie projektu, najneskôr do 12 mesiacov od poskytnutia preddavkovej platby dodávateľovi</w:t>
      </w:r>
      <w:r w:rsidRPr="00BD3255">
        <w:rPr>
          <w:vertAlign w:val="superscript"/>
        </w:rPr>
        <w:footnoteReference w:id="43"/>
      </w:r>
      <w:r w:rsidR="006710DE" w:rsidRPr="00BD3255">
        <w:rPr>
          <w:vertAlign w:val="superscript"/>
        </w:rPr>
        <w:t>.</w:t>
      </w:r>
      <w:r w:rsidR="006710DE">
        <w:t xml:space="preserve"> Uvedené neplatí pre </w:t>
      </w:r>
      <w:r w:rsidR="006710DE" w:rsidRPr="006B1076">
        <w:rPr>
          <w:rFonts w:cs="Arial"/>
          <w:color w:val="000000"/>
          <w:sz w:val="18"/>
          <w:szCs w:val="18"/>
        </w:rPr>
        <w:t xml:space="preserve">preddavkové platby </w:t>
      </w:r>
      <w:r w:rsidR="006710DE">
        <w:rPr>
          <w:rFonts w:cs="Arial"/>
          <w:color w:val="000000"/>
          <w:sz w:val="18"/>
          <w:szCs w:val="18"/>
        </w:rPr>
        <w:t>uplatňované</w:t>
      </w:r>
      <w:r w:rsidR="006710DE" w:rsidRPr="006B1076">
        <w:rPr>
          <w:rFonts w:cs="Arial"/>
          <w:color w:val="000000"/>
          <w:sz w:val="18"/>
          <w:szCs w:val="18"/>
        </w:rPr>
        <w:t xml:space="preserve"> v prípade využitia systému zálohových platieb</w:t>
      </w:r>
      <w:r w:rsidR="006710DE">
        <w:rPr>
          <w:rFonts w:cs="Arial"/>
          <w:color w:val="000000"/>
          <w:sz w:val="18"/>
          <w:szCs w:val="18"/>
        </w:rPr>
        <w:t>, kde je p</w:t>
      </w:r>
      <w:r w:rsidR="006710DE" w:rsidRPr="006710DE">
        <w:rPr>
          <w:rFonts w:cs="Arial"/>
          <w:color w:val="000000"/>
          <w:sz w:val="18"/>
          <w:szCs w:val="18"/>
        </w:rPr>
        <w:t>rijímateľ</w:t>
      </w:r>
      <w:r w:rsidR="006710DE">
        <w:rPr>
          <w:rFonts w:cs="Arial"/>
          <w:color w:val="000000"/>
          <w:sz w:val="18"/>
          <w:szCs w:val="18"/>
        </w:rPr>
        <w:t xml:space="preserve"> </w:t>
      </w:r>
      <w:r w:rsidR="006710DE" w:rsidRPr="006710DE">
        <w:rPr>
          <w:rFonts w:cs="Arial"/>
          <w:color w:val="000000"/>
          <w:sz w:val="18"/>
          <w:szCs w:val="18"/>
        </w:rPr>
        <w:t xml:space="preserve">povinný poskytnutú zálohovú platbu </w:t>
      </w:r>
      <w:r w:rsidR="006710DE" w:rsidRPr="00932204">
        <w:rPr>
          <w:rFonts w:cs="Arial"/>
          <w:color w:val="000000"/>
          <w:sz w:val="18"/>
          <w:szCs w:val="18"/>
        </w:rPr>
        <w:t xml:space="preserve">priebežne zúčtovávať do </w:t>
      </w:r>
      <w:r w:rsidR="004852A1" w:rsidRPr="00932204">
        <w:rPr>
          <w:rFonts w:cs="Arial"/>
          <w:color w:val="000000"/>
          <w:sz w:val="18"/>
          <w:szCs w:val="18"/>
        </w:rPr>
        <w:t>12</w:t>
      </w:r>
      <w:r w:rsidR="006710DE" w:rsidRPr="008C1F4B">
        <w:rPr>
          <w:rFonts w:cs="Arial"/>
          <w:color w:val="000000"/>
          <w:sz w:val="18"/>
          <w:szCs w:val="18"/>
        </w:rPr>
        <w:t xml:space="preserve"> mesiacov odo</w:t>
      </w:r>
      <w:r w:rsidR="006710DE" w:rsidRPr="006710DE">
        <w:rPr>
          <w:rFonts w:cs="Arial"/>
          <w:color w:val="000000"/>
          <w:sz w:val="18"/>
          <w:szCs w:val="18"/>
        </w:rPr>
        <w:t xml:space="preserve"> dňa pripísania finančných prostriedkov na účte prijímateľa, resp. odo dňa aktivácie rozpočtového opatrenia</w:t>
      </w:r>
      <w:r w:rsidR="006710DE">
        <w:rPr>
          <w:rFonts w:cs="Arial"/>
          <w:color w:val="000000"/>
          <w:sz w:val="18"/>
          <w:szCs w:val="18"/>
        </w:rPr>
        <w:t>.</w:t>
      </w:r>
    </w:p>
    <w:p w14:paraId="4A7BD75B" w14:textId="77777777" w:rsidR="00866C54" w:rsidRPr="00283586" w:rsidRDefault="007F17A2" w:rsidP="005B7173">
      <w:pPr>
        <w:pStyle w:val="Odsekzoznamu"/>
        <w:numPr>
          <w:ilvl w:val="0"/>
          <w:numId w:val="103"/>
        </w:numPr>
        <w:spacing w:before="120" w:after="120" w:line="288" w:lineRule="auto"/>
        <w:jc w:val="both"/>
      </w:pPr>
      <w:r w:rsidRPr="00D83979">
        <w:t>p</w:t>
      </w:r>
      <w:r w:rsidR="00866C54" w:rsidRPr="00D83979">
        <w:t>rijímateľ</w:t>
      </w:r>
      <w:r w:rsidRPr="00D83979">
        <w:t xml:space="preserve"> (v relevantných prípadoch aj za partnera)</w:t>
      </w:r>
      <w:r w:rsidR="00866C54" w:rsidRPr="00D83979">
        <w:t xml:space="preserve"> predkladá riadiacemu orgánu zúčtovanie preddav</w:t>
      </w:r>
      <w:r w:rsidRPr="00D83979">
        <w:t xml:space="preserve">kovej platby na príslušnom formulári (viď. príloha č. </w:t>
      </w:r>
      <w:r w:rsidR="00877685" w:rsidRPr="00B6346F">
        <w:t>41</w:t>
      </w:r>
      <w:r w:rsidRPr="00B6346F">
        <w:t xml:space="preserve">) </w:t>
      </w:r>
      <w:r w:rsidR="00866C54" w:rsidRPr="00881E11">
        <w:t>spolu s ďalšími relevantnými prílohami</w:t>
      </w:r>
      <w:r w:rsidRPr="00283586">
        <w:t xml:space="preserve"> preukazujúcimi dodanie plnenia</w:t>
      </w:r>
      <w:r w:rsidR="00866C54" w:rsidRPr="00283586">
        <w:t>;</w:t>
      </w:r>
    </w:p>
    <w:p w14:paraId="0C019714" w14:textId="77777777" w:rsidR="00866C54" w:rsidRPr="0073290B" w:rsidRDefault="007F17A2" w:rsidP="005B7173">
      <w:pPr>
        <w:pStyle w:val="Odsekzoznamu"/>
        <w:numPr>
          <w:ilvl w:val="0"/>
          <w:numId w:val="103"/>
        </w:numPr>
        <w:spacing w:before="120" w:after="120" w:line="288" w:lineRule="auto"/>
        <w:jc w:val="both"/>
      </w:pPr>
      <w:r w:rsidRPr="0073290B">
        <w:t>o</w:t>
      </w:r>
      <w:r w:rsidR="00866C54" w:rsidRPr="0073290B">
        <w:t>verenie dodania predmetu plnenia zabezpečí RO</w:t>
      </w:r>
      <w:r w:rsidR="00833A5F" w:rsidRPr="0073290B">
        <w:t xml:space="preserve"> pre OP EVS</w:t>
      </w:r>
      <w:r w:rsidR="00866C54" w:rsidRPr="0073290B">
        <w:t xml:space="preserve"> v rámci výkonu kontroly projektu v súlade s kapitolou </w:t>
      </w:r>
      <w:r w:rsidR="003342EC" w:rsidRPr="0073290B">
        <w:t>PpP</w:t>
      </w:r>
      <w:r w:rsidR="00676BCF" w:rsidRPr="0073290B">
        <w:t xml:space="preserve"> č. 3.2 „Finančná kontrola na mieste“</w:t>
      </w:r>
      <w:r w:rsidR="00866C54" w:rsidRPr="0073290B">
        <w:t>;</w:t>
      </w:r>
    </w:p>
    <w:p w14:paraId="340D85A6" w14:textId="77777777" w:rsidR="00866C54" w:rsidRPr="0073290B" w:rsidRDefault="007F17A2" w:rsidP="005B7173">
      <w:pPr>
        <w:pStyle w:val="Odsekzoznamu"/>
        <w:numPr>
          <w:ilvl w:val="0"/>
          <w:numId w:val="103"/>
        </w:numPr>
        <w:spacing w:before="120" w:after="120" w:line="288" w:lineRule="auto"/>
        <w:jc w:val="both"/>
      </w:pPr>
      <w:r w:rsidRPr="0073290B">
        <w:t>v</w:t>
      </w:r>
      <w:r w:rsidR="00866C54" w:rsidRPr="0073290B">
        <w:t>ýdavok spĺňa všetky ostatné podmienky oprávnenosti výdavkov a zmluvy o poskytnutí NFP;</w:t>
      </w:r>
    </w:p>
    <w:p w14:paraId="05CD11AB" w14:textId="77777777" w:rsidR="00D83979" w:rsidRDefault="00866C54" w:rsidP="005B7173">
      <w:pPr>
        <w:pStyle w:val="Odsekzoznamu"/>
        <w:numPr>
          <w:ilvl w:val="0"/>
          <w:numId w:val="103"/>
        </w:numPr>
        <w:spacing w:before="120" w:after="120" w:line="288" w:lineRule="auto"/>
        <w:jc w:val="both"/>
        <w:rPr>
          <w:rFonts w:cs="Arial"/>
          <w:color w:val="000000"/>
          <w:sz w:val="18"/>
          <w:szCs w:val="18"/>
        </w:rPr>
      </w:pPr>
      <w:r w:rsidRPr="00CB33A3">
        <w:t>RO</w:t>
      </w:r>
      <w:r w:rsidR="007F17A2" w:rsidRPr="00CB33A3">
        <w:t xml:space="preserve"> pre OP EVS</w:t>
      </w:r>
      <w:r w:rsidRPr="00CB33A3">
        <w:t xml:space="preserve"> v prípade povolenia možnosti využitia preddavkových platieb definuje aj maximálny limit pre výšku preddavkovej platby, ktorý môže byť rozdielny v závislosti od predmetu plnenia a ďalších špecifík, a prípadné ďalšie pravidlá pre o</w:t>
      </w:r>
      <w:r w:rsidRPr="00D83979">
        <w:t>verenie plnenia v rámci využitia preddavkových platieb, pri dodržaní podmienok stanovených Systémom riadenia EŠIF</w:t>
      </w:r>
      <w:r w:rsidR="00CB33A3">
        <w:t xml:space="preserve"> a Systémom </w:t>
      </w:r>
      <w:r w:rsidR="00CB33A3" w:rsidRPr="00CB33A3">
        <w:t>finančného riadenia štrukturálnych fondov, Kohézneho fondu a Európskeho námorného a rybárskeho fondu na programové obdobie 2014 – 2020</w:t>
      </w:r>
      <w:r w:rsidR="00AE5A8F" w:rsidRPr="00CB33A3">
        <w:t>;</w:t>
      </w:r>
      <w:r w:rsidR="00C179F4">
        <w:t xml:space="preserve"> </w:t>
      </w:r>
      <w:r w:rsidR="006B1076" w:rsidRPr="006B1076">
        <w:rPr>
          <w:rFonts w:cs="Arial"/>
          <w:color w:val="000000"/>
          <w:sz w:val="18"/>
          <w:szCs w:val="18"/>
        </w:rPr>
        <w:t xml:space="preserve">preddavkové platby je možné uplatňovať v prípade využitia systému zálohových platieb a systému predfinancovania, resp. ich kombinácie s refundáciou, pričom platí, </w:t>
      </w:r>
      <w:r w:rsidR="006B1076">
        <w:rPr>
          <w:rFonts w:cs="Arial"/>
          <w:color w:val="000000"/>
          <w:sz w:val="18"/>
          <w:szCs w:val="18"/>
        </w:rPr>
        <w:t>že</w:t>
      </w:r>
      <w:r w:rsidR="006B1076" w:rsidRPr="006B1076">
        <w:rPr>
          <w:rFonts w:cs="Arial"/>
          <w:color w:val="000000"/>
          <w:sz w:val="18"/>
          <w:szCs w:val="18"/>
        </w:rPr>
        <w:t xml:space="preserve"> prijímateľ výdavky za </w:t>
      </w:r>
      <w:r w:rsidR="006B1076">
        <w:rPr>
          <w:rFonts w:cs="Arial"/>
          <w:color w:val="000000"/>
          <w:sz w:val="18"/>
          <w:szCs w:val="18"/>
        </w:rPr>
        <w:t xml:space="preserve">preddavkové platby nepredkladá v rámci žiadosti o platbu - </w:t>
      </w:r>
      <w:r w:rsidR="006B1076" w:rsidRPr="006B1076">
        <w:rPr>
          <w:rFonts w:cs="Arial"/>
          <w:color w:val="000000"/>
          <w:sz w:val="18"/>
          <w:szCs w:val="18"/>
        </w:rPr>
        <w:t>priebežná platba</w:t>
      </w:r>
      <w:r w:rsidR="00D83979" w:rsidRPr="006B1076">
        <w:rPr>
          <w:rFonts w:cs="Arial"/>
          <w:color w:val="000000"/>
          <w:sz w:val="18"/>
          <w:szCs w:val="18"/>
        </w:rPr>
        <w:t>;</w:t>
      </w:r>
    </w:p>
    <w:p w14:paraId="272B70DD" w14:textId="77777777" w:rsidR="00D83979" w:rsidRDefault="0058636F" w:rsidP="005B7173">
      <w:pPr>
        <w:pStyle w:val="Odsekzoznamu"/>
        <w:numPr>
          <w:ilvl w:val="0"/>
          <w:numId w:val="103"/>
        </w:numPr>
        <w:spacing w:before="120" w:after="120" w:line="288" w:lineRule="auto"/>
        <w:jc w:val="both"/>
      </w:pPr>
      <w:r w:rsidRPr="0058636F">
        <w:t xml:space="preserve">po dodaní predmetu plnenia </w:t>
      </w:r>
      <w:r w:rsidR="00D83979" w:rsidRPr="00D83979">
        <w:t>prijímateľ zahrnie účtovné doklady, na základe ktorých bola, resp. bude preddavková platba uhradená, do žiadosti o platbu (poskytnutie / zúčtovanie predfinancovania, resp. zúčtovanie zálohovej platby). Pri využívaní preddavkových platieb prijímateľ nie je povinný predkladať samostatné žiadosti o platbu obsahujúce výlučne účtovné doklady, na základe ktorých bola, resp. bude preddavková platba uhradená, pri dodržaní podmienky, že žiadosť o platbu sa predkladá len na jeden z uvedených systémov financovania;</w:t>
      </w:r>
    </w:p>
    <w:p w14:paraId="48959A69" w14:textId="77777777" w:rsidR="00AD59C9" w:rsidRPr="00881E11" w:rsidRDefault="00AD59C9" w:rsidP="005B7173">
      <w:pPr>
        <w:pStyle w:val="Odsekzoznamu"/>
        <w:numPr>
          <w:ilvl w:val="0"/>
          <w:numId w:val="103"/>
        </w:numPr>
        <w:spacing w:before="120" w:after="120" w:line="288" w:lineRule="auto"/>
        <w:jc w:val="both"/>
      </w:pPr>
      <w:r w:rsidRPr="00881E11">
        <w:t>prípadný preplatok vzniknutý zo zú</w:t>
      </w:r>
      <w:r w:rsidRPr="00283586">
        <w:t>čtovania preddavkovej platby je prijímateľ povinný vrátiť RO pre OP EVS najneskôr spolu s predložením doplňujúcich údajov k preukázaniu dodania predmetu plnenia. Vysporiadanie identifikovaných nezrovnalostí z preddavkových platieb nie je týmto odsekom dotk</w:t>
      </w:r>
      <w:r w:rsidRPr="00881E11">
        <w:t>nuté;</w:t>
      </w:r>
    </w:p>
    <w:p w14:paraId="2E519CF7" w14:textId="77777777" w:rsidR="00AD59C9" w:rsidRPr="00881E11" w:rsidRDefault="00AD59C9" w:rsidP="005B7173">
      <w:pPr>
        <w:pStyle w:val="Odsekzoznamu"/>
        <w:numPr>
          <w:ilvl w:val="0"/>
          <w:numId w:val="103"/>
        </w:numPr>
        <w:spacing w:before="120" w:after="120" w:line="288" w:lineRule="auto"/>
        <w:jc w:val="both"/>
      </w:pPr>
      <w:r w:rsidRPr="00881E11">
        <w:t xml:space="preserve">prípadný nedoplatok vzniknutý zo zúčtovania preddavkovej platby posudzuje RO pre OP EVS z hľadiska splnenia podmienok oprávnenosti výdavkov a na základe daného posúdenia rozhodne o jeho oprávnenosti alebo neoprávnenosti. </w:t>
      </w:r>
    </w:p>
    <w:p w14:paraId="0BFF7C03" w14:textId="77777777" w:rsidR="00993A6C" w:rsidRPr="00881E11" w:rsidRDefault="00AE5A8F" w:rsidP="008D155B">
      <w:pPr>
        <w:pStyle w:val="Odsekzoznamu"/>
        <w:numPr>
          <w:ilvl w:val="0"/>
          <w:numId w:val="7"/>
        </w:numPr>
        <w:spacing w:before="120" w:after="120" w:line="288" w:lineRule="auto"/>
        <w:ind w:left="567" w:hanging="283"/>
        <w:contextualSpacing w:val="0"/>
        <w:jc w:val="both"/>
      </w:pPr>
      <w:r w:rsidRPr="00881E11">
        <w:t xml:space="preserve">nepriame výdavky, ktoré prekročia </w:t>
      </w:r>
      <w:r w:rsidR="00A90DB6" w:rsidRPr="00881E11">
        <w:t>výzvou</w:t>
      </w:r>
      <w:r w:rsidR="00C8683A" w:rsidRPr="00881E11">
        <w:t>/vyzvaním</w:t>
      </w:r>
      <w:r w:rsidR="00A90DB6" w:rsidRPr="00881E11">
        <w:t xml:space="preserve"> </w:t>
      </w:r>
      <w:r w:rsidR="008F7E85" w:rsidRPr="00881E11">
        <w:t>stanovený percentuálny pomer</w:t>
      </w:r>
      <w:r w:rsidRPr="00881E11">
        <w:t xml:space="preserve"> </w:t>
      </w:r>
      <w:r w:rsidR="007F3A23" w:rsidRPr="00881E11">
        <w:t xml:space="preserve">z </w:t>
      </w:r>
      <w:r w:rsidRPr="00881E11">
        <w:t>celkových oprávnených priamych výdavkov na projekt;</w:t>
      </w:r>
    </w:p>
    <w:p w14:paraId="63452F1E" w14:textId="77777777" w:rsidR="00993A6C" w:rsidRPr="002B0810" w:rsidRDefault="00AE5A8F" w:rsidP="008D155B">
      <w:pPr>
        <w:pStyle w:val="Odsekzoznamu"/>
        <w:numPr>
          <w:ilvl w:val="0"/>
          <w:numId w:val="7"/>
        </w:numPr>
        <w:spacing w:before="120" w:after="120" w:line="288" w:lineRule="auto"/>
        <w:ind w:left="567" w:hanging="283"/>
        <w:contextualSpacing w:val="0"/>
        <w:jc w:val="both"/>
      </w:pPr>
      <w:r w:rsidRPr="002B0810">
        <w:t>výdavok, ktorý bol uplatnený voči poskytovateľovi na základe zmenených prvotných dokumentov (napr. prezenčná listina, pracovné výkazy a pod.);</w:t>
      </w:r>
    </w:p>
    <w:p w14:paraId="702D7C4B" w14:textId="77777777" w:rsidR="00993A6C" w:rsidRPr="002B0810" w:rsidRDefault="00AE5A8F" w:rsidP="008D155B">
      <w:pPr>
        <w:pStyle w:val="Odsekzoznamu"/>
        <w:numPr>
          <w:ilvl w:val="0"/>
          <w:numId w:val="7"/>
        </w:numPr>
        <w:spacing w:before="120" w:after="120" w:line="288" w:lineRule="auto"/>
        <w:ind w:left="567" w:hanging="283"/>
        <w:contextualSpacing w:val="0"/>
        <w:jc w:val="both"/>
      </w:pPr>
      <w:r w:rsidRPr="002B0810">
        <w:t xml:space="preserve">výdavok, ktorý je vynaložený bez vzájomného súladu a potrebnej nadväznosti na ostatné výdavky projektu súvisiace s aktivitami projektu, t. j. mimo obdobia vyvolanej potreby projektu, alebo mimo obdobia nevyhnutnosti nadväzujúcich jednotlivých aktivít projektu, alebo aktivít iného projektu (napr. v rámci spoločných výziev dvoch, alebo viacerých </w:t>
      </w:r>
      <w:r w:rsidR="006F10E8" w:rsidRPr="002B0810">
        <w:t>OP</w:t>
      </w:r>
      <w:r w:rsidRPr="002B0810">
        <w:t>);</w:t>
      </w:r>
    </w:p>
    <w:p w14:paraId="1C0646C1" w14:textId="77777777" w:rsidR="00993A6C" w:rsidRPr="002B0810" w:rsidRDefault="00AE5A8F" w:rsidP="008D155B">
      <w:pPr>
        <w:pStyle w:val="Odsekzoznamu"/>
        <w:numPr>
          <w:ilvl w:val="0"/>
          <w:numId w:val="7"/>
        </w:numPr>
        <w:spacing w:before="120" w:after="120" w:line="288" w:lineRule="auto"/>
        <w:ind w:left="567" w:hanging="283"/>
        <w:contextualSpacing w:val="0"/>
        <w:jc w:val="both"/>
      </w:pPr>
      <w:r w:rsidRPr="002B0810">
        <w:t>kladný rozdiel medzi reálne vzniknutými nákladmi prijímateľa/užívateľa</w:t>
      </w:r>
      <w:r w:rsidR="00AC24B5" w:rsidRPr="002B0810">
        <w:t xml:space="preserve"> </w:t>
      </w:r>
      <w:r w:rsidRPr="002B0810">
        <w:t>a</w:t>
      </w:r>
      <w:r w:rsidR="00AC24B5" w:rsidRPr="002B0810">
        <w:t xml:space="preserve"> </w:t>
      </w:r>
      <w:r w:rsidRPr="002B0810">
        <w:t>poskytnutými príspevkami/dotáciami z verejných zdrojov, aj kumulovane;</w:t>
      </w:r>
    </w:p>
    <w:p w14:paraId="37D5172E" w14:textId="77777777" w:rsidR="004F28ED" w:rsidRPr="002B0810" w:rsidRDefault="00D150FE" w:rsidP="00D150FE">
      <w:pPr>
        <w:pStyle w:val="Odsekzoznamu"/>
        <w:numPr>
          <w:ilvl w:val="0"/>
          <w:numId w:val="7"/>
        </w:numPr>
        <w:spacing w:before="120" w:after="120" w:line="288" w:lineRule="auto"/>
        <w:ind w:left="567" w:hanging="283"/>
        <w:contextualSpacing w:val="0"/>
        <w:jc w:val="both"/>
        <w:rPr>
          <w:szCs w:val="19"/>
        </w:rPr>
      </w:pPr>
      <w:r w:rsidRPr="002B0810">
        <w:rPr>
          <w:szCs w:val="19"/>
        </w:rPr>
        <w:t>priame dane</w:t>
      </w:r>
      <w:r w:rsidR="004F28ED" w:rsidRPr="002B0810">
        <w:rPr>
          <w:rStyle w:val="Odkaznapoznmkupodiarou"/>
          <w:szCs w:val="19"/>
        </w:rPr>
        <w:footnoteReference w:id="44"/>
      </w:r>
      <w:r w:rsidRPr="002B0810">
        <w:rPr>
          <w:szCs w:val="19"/>
        </w:rPr>
        <w:t xml:space="preserve"> (napr. daň z nehnuteľnosti, daň z motorových vozidiel a pod.)</w:t>
      </w:r>
      <w:r w:rsidR="004F28ED" w:rsidRPr="002B0810">
        <w:rPr>
          <w:szCs w:val="19"/>
        </w:rPr>
        <w:t>;</w:t>
      </w:r>
    </w:p>
    <w:p w14:paraId="04E71AFA" w14:textId="77777777" w:rsidR="004F28ED" w:rsidRPr="002B0810" w:rsidRDefault="004F28ED" w:rsidP="008F19C3">
      <w:pPr>
        <w:pStyle w:val="Odsekzoznamu"/>
        <w:numPr>
          <w:ilvl w:val="0"/>
          <w:numId w:val="7"/>
        </w:numPr>
        <w:spacing w:before="120" w:after="120" w:line="288" w:lineRule="auto"/>
        <w:ind w:left="567" w:hanging="283"/>
        <w:contextualSpacing w:val="0"/>
        <w:jc w:val="both"/>
        <w:rPr>
          <w:szCs w:val="19"/>
        </w:rPr>
      </w:pPr>
      <w:r w:rsidRPr="002B0810">
        <w:rPr>
          <w:szCs w:val="19"/>
        </w:rPr>
        <w:t>finančný prenájom a operatívny nájom;</w:t>
      </w:r>
    </w:p>
    <w:p w14:paraId="3102A570" w14:textId="77777777" w:rsidR="004F28ED" w:rsidRPr="002B0810" w:rsidRDefault="004F28ED" w:rsidP="008F19C3">
      <w:pPr>
        <w:pStyle w:val="Odsekzoznamu"/>
        <w:numPr>
          <w:ilvl w:val="0"/>
          <w:numId w:val="7"/>
        </w:numPr>
        <w:spacing w:before="120" w:after="120" w:line="288" w:lineRule="auto"/>
        <w:ind w:left="567" w:hanging="283"/>
        <w:contextualSpacing w:val="0"/>
        <w:jc w:val="both"/>
        <w:rPr>
          <w:szCs w:val="19"/>
        </w:rPr>
      </w:pPr>
      <w:r w:rsidRPr="002B0810">
        <w:rPr>
          <w:szCs w:val="19"/>
        </w:rPr>
        <w:t>výdavky na opravu a údržbu;</w:t>
      </w:r>
    </w:p>
    <w:p w14:paraId="4D919181" w14:textId="77777777" w:rsidR="00EA4707" w:rsidRPr="002B0810" w:rsidRDefault="004F28ED" w:rsidP="008F19C3">
      <w:pPr>
        <w:pStyle w:val="Odsekzoznamu"/>
        <w:numPr>
          <w:ilvl w:val="0"/>
          <w:numId w:val="7"/>
        </w:numPr>
        <w:spacing w:before="120" w:after="120" w:line="288" w:lineRule="auto"/>
        <w:ind w:left="567" w:hanging="283"/>
        <w:contextualSpacing w:val="0"/>
        <w:jc w:val="both"/>
        <w:rPr>
          <w:szCs w:val="19"/>
        </w:rPr>
      </w:pPr>
      <w:r w:rsidRPr="002B0810">
        <w:rPr>
          <w:szCs w:val="19"/>
        </w:rPr>
        <w:t>výdavky na obstaranie motorového vozidla</w:t>
      </w:r>
      <w:r w:rsidR="00EA4707" w:rsidRPr="002B0810">
        <w:rPr>
          <w:szCs w:val="19"/>
        </w:rPr>
        <w:t>;</w:t>
      </w:r>
    </w:p>
    <w:p w14:paraId="6487D734" w14:textId="77777777" w:rsidR="00D150FE" w:rsidRPr="002B0810" w:rsidRDefault="00EA4707" w:rsidP="008F19C3">
      <w:pPr>
        <w:pStyle w:val="Odsekzoznamu"/>
        <w:numPr>
          <w:ilvl w:val="0"/>
          <w:numId w:val="7"/>
        </w:numPr>
        <w:spacing w:before="120" w:after="120" w:line="288" w:lineRule="auto"/>
        <w:ind w:left="567" w:hanging="283"/>
        <w:contextualSpacing w:val="0"/>
        <w:jc w:val="both"/>
        <w:rPr>
          <w:szCs w:val="19"/>
        </w:rPr>
      </w:pPr>
      <w:r w:rsidRPr="002B0810">
        <w:rPr>
          <w:szCs w:val="19"/>
        </w:rPr>
        <w:t>výdavky na tvorbu sociálneho fondu.</w:t>
      </w:r>
    </w:p>
    <w:p w14:paraId="4A57E1D2" w14:textId="77777777" w:rsidR="00D150FE" w:rsidRPr="0073389C" w:rsidRDefault="00D150FE" w:rsidP="00992076">
      <w:pPr>
        <w:spacing w:before="120" w:after="120" w:line="288" w:lineRule="auto"/>
        <w:jc w:val="both"/>
      </w:pPr>
    </w:p>
    <w:p w14:paraId="287F1FC4" w14:textId="77777777" w:rsidR="00AE5A8F" w:rsidRPr="0073389C" w:rsidRDefault="00ED03C8" w:rsidP="00E61650">
      <w:pPr>
        <w:pStyle w:val="BodyText1"/>
        <w:spacing w:before="120" w:after="120" w:line="288" w:lineRule="auto"/>
        <w:jc w:val="both"/>
        <w:rPr>
          <w:rFonts w:cs="Arial"/>
          <w:b/>
          <w:szCs w:val="19"/>
          <w:lang w:val="sk-SK"/>
        </w:rPr>
      </w:pPr>
      <w:r w:rsidRPr="0073389C">
        <w:rPr>
          <w:rFonts w:cs="Arial"/>
          <w:b/>
          <w:szCs w:val="19"/>
          <w:lang w:val="sk-SK"/>
        </w:rPr>
        <w:t>Špecifické oblasti oprávnenosti</w:t>
      </w:r>
    </w:p>
    <w:p w14:paraId="2FF259F3" w14:textId="77777777" w:rsidR="00D040FA" w:rsidRPr="00D040FA" w:rsidRDefault="00D040FA" w:rsidP="00994D51">
      <w:pPr>
        <w:pStyle w:val="BodyText1"/>
        <w:numPr>
          <w:ilvl w:val="3"/>
          <w:numId w:val="24"/>
        </w:numPr>
        <w:spacing w:before="120" w:after="120" w:line="288" w:lineRule="auto"/>
        <w:ind w:left="426" w:hanging="426"/>
        <w:jc w:val="both"/>
        <w:rPr>
          <w:rFonts w:cs="Arial"/>
          <w:b/>
          <w:szCs w:val="19"/>
          <w:lang w:val="sk-SK"/>
        </w:rPr>
      </w:pPr>
      <w:r w:rsidRPr="00D040FA">
        <w:rPr>
          <w:rFonts w:cs="Arial"/>
          <w:b/>
          <w:szCs w:val="19"/>
          <w:lang w:val="sk-SK"/>
        </w:rPr>
        <w:t>Výdavky súvisiace s vypracovaním Žiadosti o nenávratný finančný príspevok</w:t>
      </w:r>
    </w:p>
    <w:p w14:paraId="7F719E82" w14:textId="77777777" w:rsidR="00D040FA" w:rsidRPr="00D040FA" w:rsidRDefault="00D040FA" w:rsidP="00D040FA">
      <w:pPr>
        <w:pStyle w:val="BodyText1"/>
        <w:spacing w:before="120" w:after="120" w:line="288" w:lineRule="auto"/>
        <w:jc w:val="both"/>
        <w:rPr>
          <w:rFonts w:cs="Arial"/>
          <w:color w:val="auto"/>
          <w:szCs w:val="19"/>
          <w:lang w:val="sk-SK"/>
        </w:rPr>
      </w:pPr>
      <w:r w:rsidRPr="00D040FA">
        <w:rPr>
          <w:rFonts w:cs="Arial"/>
          <w:color w:val="auto"/>
          <w:szCs w:val="19"/>
          <w:lang w:val="sk-SK"/>
        </w:rPr>
        <w:t xml:space="preserve">Výdavky vynaložené na prípravu projektu (vypracovanie samotnej ŽoNFP) </w:t>
      </w:r>
      <w:r>
        <w:rPr>
          <w:rFonts w:cs="Arial"/>
          <w:color w:val="auto"/>
          <w:szCs w:val="19"/>
          <w:lang w:val="sk-SK"/>
        </w:rPr>
        <w:t xml:space="preserve">sú </w:t>
      </w:r>
      <w:r w:rsidR="00A3793A">
        <w:rPr>
          <w:rFonts w:cs="Arial"/>
          <w:color w:val="auto"/>
          <w:szCs w:val="19"/>
          <w:lang w:val="sk-SK"/>
        </w:rPr>
        <w:t xml:space="preserve">považované za </w:t>
      </w:r>
      <w:r>
        <w:rPr>
          <w:rFonts w:cs="Arial"/>
          <w:color w:val="auto"/>
          <w:szCs w:val="19"/>
          <w:lang w:val="sk-SK"/>
        </w:rPr>
        <w:t>oprávnené</w:t>
      </w:r>
      <w:r w:rsidRPr="00D040FA">
        <w:rPr>
          <w:rFonts w:cs="Arial"/>
          <w:color w:val="auto"/>
          <w:szCs w:val="19"/>
          <w:lang w:val="sk-SK"/>
        </w:rPr>
        <w:t xml:space="preserve"> až odo dňa vyhlásenia vyzvania/výzvy na predkladanie ŽoNFP. Oprávnená výška výdavku za vypracovanie ŽoNFP </w:t>
      </w:r>
      <w:r>
        <w:rPr>
          <w:rFonts w:cs="Arial"/>
          <w:color w:val="auto"/>
          <w:szCs w:val="19"/>
          <w:lang w:val="sk-SK"/>
        </w:rPr>
        <w:t>je</w:t>
      </w:r>
      <w:r w:rsidRPr="00D040FA">
        <w:rPr>
          <w:rFonts w:cs="Arial"/>
          <w:color w:val="auto"/>
          <w:szCs w:val="19"/>
          <w:lang w:val="sk-SK"/>
        </w:rPr>
        <w:t xml:space="preserve"> maximálne </w:t>
      </w:r>
      <w:r w:rsidRPr="00D040FA">
        <w:rPr>
          <w:rFonts w:cs="Arial"/>
          <w:b/>
          <w:color w:val="auto"/>
          <w:szCs w:val="19"/>
          <w:lang w:val="sk-SK"/>
        </w:rPr>
        <w:t>2 000 €</w:t>
      </w:r>
      <w:r w:rsidRPr="00D040FA">
        <w:rPr>
          <w:rFonts w:cs="Arial"/>
          <w:color w:val="auto"/>
          <w:szCs w:val="19"/>
          <w:lang w:val="sk-SK"/>
        </w:rPr>
        <w:t>, bez ohľadu na spôsob dodania (interné/externé kapacity</w:t>
      </w:r>
      <w:r w:rsidR="005F16AB">
        <w:rPr>
          <w:rFonts w:cs="Arial"/>
          <w:color w:val="auto"/>
          <w:szCs w:val="19"/>
          <w:lang w:val="sk-SK"/>
        </w:rPr>
        <w:t xml:space="preserve"> resp. ich kombinácia</w:t>
      </w:r>
      <w:r w:rsidRPr="00D040FA">
        <w:rPr>
          <w:rFonts w:cs="Arial"/>
          <w:color w:val="auto"/>
          <w:szCs w:val="19"/>
          <w:lang w:val="sk-SK"/>
        </w:rPr>
        <w:t>), ale s prihliadnutím na rozsah projektu, hospodárnosť a efektívnosť vynakladania finančných prostriedkov.</w:t>
      </w:r>
    </w:p>
    <w:p w14:paraId="44DADC42" w14:textId="77777777" w:rsidR="00ED03C8" w:rsidRPr="0073389C" w:rsidRDefault="00ED03C8" w:rsidP="00994D51">
      <w:pPr>
        <w:pStyle w:val="BodyText1"/>
        <w:numPr>
          <w:ilvl w:val="3"/>
          <w:numId w:val="24"/>
        </w:numPr>
        <w:spacing w:before="120" w:after="120" w:line="288" w:lineRule="auto"/>
        <w:ind w:left="426" w:hanging="426"/>
        <w:jc w:val="both"/>
        <w:rPr>
          <w:rFonts w:cs="Arial"/>
          <w:b/>
          <w:szCs w:val="19"/>
          <w:lang w:val="sk-SK"/>
        </w:rPr>
      </w:pPr>
      <w:r w:rsidRPr="0073389C">
        <w:rPr>
          <w:rFonts w:cs="Arial"/>
          <w:b/>
          <w:szCs w:val="19"/>
          <w:lang w:val="sk-SK"/>
        </w:rPr>
        <w:t>Personálne výdavky</w:t>
      </w:r>
    </w:p>
    <w:p w14:paraId="1B40B3B5" w14:textId="77777777" w:rsidR="00ED03C8" w:rsidRPr="0073389C" w:rsidRDefault="004173D0" w:rsidP="00E61650">
      <w:pPr>
        <w:autoSpaceDE w:val="0"/>
        <w:autoSpaceDN w:val="0"/>
        <w:adjustRightInd w:val="0"/>
        <w:spacing w:before="120" w:after="120" w:line="288" w:lineRule="auto"/>
        <w:jc w:val="both"/>
      </w:pPr>
      <w:r>
        <w:rPr>
          <w:szCs w:val="22"/>
        </w:rPr>
        <w:t xml:space="preserve">Základným oprávneným výdavkom v oblasti </w:t>
      </w:r>
      <w:r w:rsidR="00EB3923">
        <w:rPr>
          <w:szCs w:val="22"/>
        </w:rPr>
        <w:t>personálnych</w:t>
      </w:r>
      <w:r>
        <w:rPr>
          <w:szCs w:val="22"/>
        </w:rPr>
        <w:t xml:space="preserve"> výdavkov je celková cena práce (§ 130 ods. 5 </w:t>
      </w:r>
      <w:r w:rsidR="00060426">
        <w:rPr>
          <w:szCs w:val="22"/>
        </w:rPr>
        <w:t>Z</w:t>
      </w:r>
      <w:r>
        <w:rPr>
          <w:szCs w:val="22"/>
        </w:rPr>
        <w:t>ákonníka práce).</w:t>
      </w:r>
      <w:r w:rsidR="00AE5A8F" w:rsidRPr="0073389C">
        <w:t xml:space="preserve"> </w:t>
      </w:r>
      <w:r w:rsidR="00ED03C8" w:rsidRPr="0073389C">
        <w:t>Pre personálne výdavky platí, že nesmú presiahnuť výšku obvyklú v danom odbore, čase a mieste a musia byť primerané úlohám a zodpovednostiam osôb zapojených do realizácie projektu.</w:t>
      </w:r>
    </w:p>
    <w:p w14:paraId="1C3AF787" w14:textId="2DC375E0" w:rsidR="00ED03C8" w:rsidRDefault="00ED03C8" w:rsidP="00E61650">
      <w:pPr>
        <w:autoSpaceDE w:val="0"/>
        <w:autoSpaceDN w:val="0"/>
        <w:adjustRightInd w:val="0"/>
        <w:spacing w:before="120" w:after="120" w:line="288" w:lineRule="auto"/>
        <w:jc w:val="both"/>
      </w:pPr>
      <w:r w:rsidRPr="0073389C">
        <w:t xml:space="preserve">V prípade personálnych výdavkov je </w:t>
      </w:r>
      <w:r w:rsidR="005E7D55">
        <w:t>rešpektované</w:t>
      </w:r>
      <w:r w:rsidRPr="0073389C">
        <w:t xml:space="preserve"> odmeňovanie jednotlivých pracovných pozícií s ohľadom na predchádzajúcu mzdovú politiku</w:t>
      </w:r>
      <w:r w:rsidR="005E7D55">
        <w:t xml:space="preserve"> zamestnávateľa</w:t>
      </w:r>
      <w:r w:rsidRPr="0073389C">
        <w:t>, t.</w:t>
      </w:r>
      <w:r w:rsidR="00C60CFD" w:rsidRPr="0073389C">
        <w:t xml:space="preserve"> </w:t>
      </w:r>
      <w:r w:rsidRPr="0073389C">
        <w:t xml:space="preserve">j. </w:t>
      </w:r>
      <w:r w:rsidR="00BA629D" w:rsidRPr="0073389C">
        <w:t>ak zamestnanec prijímateľa vykonáva v rámci projektu rovnaký typ odbornej alebo inej činnosti ako v rámci svojho hlavného pracovného pomeru, nie je možné v rámci projektu pre danú odbornú činnosť vynakladať vyššiu hodinovú sadzbu, ako je stanovená pre hlavný pracovný pomer, tzn. mzdová politika projektu nemôže byť odlišná od mzdovej politiky príslušnej organizácie</w:t>
      </w:r>
      <w:r w:rsidR="00BA629D">
        <w:t xml:space="preserve">, </w:t>
      </w:r>
      <w:r w:rsidR="0052450D">
        <w:t xml:space="preserve">t. j. </w:t>
      </w:r>
      <w:r w:rsidRPr="0073389C">
        <w:t xml:space="preserve">nie je možné akceptovať navýšenie mzdy, resp. odmeny za vykonanú prácu iba z dôvodu </w:t>
      </w:r>
      <w:r w:rsidR="005E7D55">
        <w:t>zapojenia do projektu</w:t>
      </w:r>
      <w:r w:rsidRPr="0073389C">
        <w:t xml:space="preserve"> </w:t>
      </w:r>
      <w:r w:rsidR="005E7D55" w:rsidRPr="0073389C">
        <w:t>financovan</w:t>
      </w:r>
      <w:r w:rsidR="005E7D55">
        <w:t>ého</w:t>
      </w:r>
      <w:r w:rsidR="005E7D55" w:rsidRPr="0073389C">
        <w:t xml:space="preserve"> </w:t>
      </w:r>
      <w:r w:rsidRPr="0073389C">
        <w:t xml:space="preserve">z prostriedkov EŠIF (napr. rozdielne sadzby odmeňovania za práce vykonávané mimo aktivít projektu a za práce vykonávané na aktivitách projektu; rozdielne hodinové sadzby v prípade viacerých projektov tej istej funkcie - projektový manažér - u jednej osoby; neopodstatnené rozdielne hodinové sadzby pri odbornom personáli). </w:t>
      </w:r>
      <w:r w:rsidR="00BA629D" w:rsidRPr="0073389C">
        <w:t>Nadhodnotenie hodinovej sadzby pre práce na projekte nad úroveň hodnoty reálnej hodinovej sadzby u zamestnávateľa</w:t>
      </w:r>
      <w:r w:rsidRPr="0073389C">
        <w:t xml:space="preserve"> bude mať za následok vznik neoprávnených výdavkov v časti presahujúcej výšku </w:t>
      </w:r>
      <w:r w:rsidR="00026F3B">
        <w:t xml:space="preserve">mzdy, resp. odmeny </w:t>
      </w:r>
      <w:r w:rsidRPr="0073389C">
        <w:t xml:space="preserve">rovnakej práce vykonávanej mimo projektu. </w:t>
      </w:r>
      <w:r w:rsidR="005E7D55">
        <w:t>V prípade zamestnancov pracujúcich na projekte</w:t>
      </w:r>
      <w:r w:rsidR="005E7D55" w:rsidRPr="0073389C">
        <w:t xml:space="preserve"> </w:t>
      </w:r>
      <w:r w:rsidRPr="0073389C">
        <w:t>je prijímateľ povinný preukázať, že zamestnanec, ktorého mzdové výdavky sú predmetom financovania z EŠIF má pre danú pracovnú pozíciu alebo pre práce vykonávané na projekte potrebnú kvalifikáciu a odbornú spôsobilosť</w:t>
      </w:r>
      <w:r w:rsidR="00320628">
        <w:rPr>
          <w:rStyle w:val="Odkaznapoznmkupodiarou"/>
        </w:rPr>
        <w:footnoteReference w:id="45"/>
      </w:r>
      <w:r w:rsidRPr="0073389C">
        <w:t>.</w:t>
      </w:r>
    </w:p>
    <w:p w14:paraId="1D36C88B" w14:textId="77777777" w:rsidR="0031793F" w:rsidRDefault="0031793F" w:rsidP="0031793F">
      <w:pPr>
        <w:pStyle w:val="Textkomentra"/>
        <w:rPr>
          <w:lang w:val="sk-SK"/>
        </w:rPr>
      </w:pPr>
      <w:r>
        <w:rPr>
          <w:lang w:val="sk-SK"/>
        </w:rPr>
        <w:t xml:space="preserve">K realizácií činností na projekte je Prijímateľ povinný </w:t>
      </w:r>
      <w:r w:rsidR="00D9073F">
        <w:rPr>
          <w:lang w:val="sk-SK"/>
        </w:rPr>
        <w:t xml:space="preserve">predovšetkým </w:t>
      </w:r>
      <w:r>
        <w:rPr>
          <w:lang w:val="sk-SK"/>
        </w:rPr>
        <w:t>využiť vlastné odborné kapacity, resp. vytvoriť nové systémové pracovné pozície, na ktoré uzavrie ako zamestnávateľ  s kvalifikovaným zamestnancom pracovný pomer na obvyklý pracovný čas (tzv. 100% úväzok) alebo na kratší pracovný čas</w:t>
      </w:r>
      <w:r>
        <w:rPr>
          <w:rStyle w:val="Odkaznapoznmkupodiarou"/>
          <w:lang w:val="sk-SK"/>
        </w:rPr>
        <w:footnoteReference w:id="46"/>
      </w:r>
      <w:r>
        <w:rPr>
          <w:lang w:val="sk-SK"/>
        </w:rPr>
        <w:t xml:space="preserve">. </w:t>
      </w:r>
    </w:p>
    <w:p w14:paraId="59B82F72" w14:textId="77777777" w:rsidR="0031793F" w:rsidRDefault="0031793F" w:rsidP="0031793F">
      <w:pPr>
        <w:autoSpaceDE w:val="0"/>
        <w:autoSpaceDN w:val="0"/>
        <w:adjustRightInd w:val="0"/>
        <w:spacing w:before="120" w:after="120" w:line="288" w:lineRule="auto"/>
        <w:jc w:val="both"/>
      </w:pPr>
      <w:r>
        <w:t>Výnimočne môže zamestnávateľ na zabezpečenie realizácie niektorých činností na projekte zamestnať fyzickú osobu na dohodu mimo pracovného pomeru s odborníkmi, ktorých prijímateľ nemá medzi vlastnými zamestnancami na pracovný pomer.</w:t>
      </w:r>
    </w:p>
    <w:p w14:paraId="0A01160A" w14:textId="77777777" w:rsidR="0031793F" w:rsidRPr="0073389C" w:rsidRDefault="0031793F" w:rsidP="0031793F">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31793F">
        <w:t xml:space="preserve"> </w:t>
      </w:r>
      <w:r>
        <w:t>Zamestnanec môže popri svojom zamestnaní vykonávanom v pracovnom pomere vykonávať inú zárobkovú činnosť, ktorá má k predmetu činnosti zamestnávateľa konkurenčný charakter, len s predchádzajúcim písomným súhlasom zamestnávateľa.</w:t>
      </w:r>
      <w:r w:rsidRPr="0031793F">
        <w:t xml:space="preserve"> </w:t>
      </w:r>
      <w:r>
        <w:t>Takýto súhlas zamestnávateľa sa nevyžaduje na výkon vedeckej, pedagogickej, publicistickej, lektorskej, prednášateľskej, literárnej a umeleckej činnosti.</w:t>
      </w:r>
      <w:r w:rsidRPr="0073389C">
        <w:t xml:space="preserve"> </w:t>
      </w:r>
      <w:r>
        <w:t xml:space="preserve"> </w:t>
      </w:r>
    </w:p>
    <w:p w14:paraId="66B72724" w14:textId="77777777" w:rsidR="0031793F" w:rsidRDefault="0031793F" w:rsidP="00346CD1">
      <w:pPr>
        <w:pStyle w:val="Highlight3"/>
        <w:spacing w:before="120" w:after="120" w:line="288" w:lineRule="auto"/>
        <w:jc w:val="both"/>
        <w:rPr>
          <w:rFonts w:cs="Arial"/>
          <w:b w:val="0"/>
          <w:color w:val="auto"/>
          <w:sz w:val="19"/>
          <w:szCs w:val="19"/>
          <w:lang w:val="sk-SK"/>
        </w:rPr>
      </w:pPr>
    </w:p>
    <w:p w14:paraId="1B65820C" w14:textId="0AD5B5C2" w:rsidR="00346CD1" w:rsidRPr="0032396F" w:rsidRDefault="00346CD1" w:rsidP="00346CD1">
      <w:pPr>
        <w:pStyle w:val="Highlight3"/>
        <w:spacing w:before="120" w:after="120" w:line="288" w:lineRule="auto"/>
        <w:jc w:val="both"/>
        <w:rPr>
          <w:rFonts w:cs="Arial"/>
          <w:b w:val="0"/>
          <w:color w:val="auto"/>
          <w:sz w:val="19"/>
          <w:szCs w:val="19"/>
          <w:lang w:val="sk-SK"/>
        </w:rPr>
      </w:pPr>
      <w:r w:rsidRPr="0032396F">
        <w:rPr>
          <w:rFonts w:cs="Arial"/>
          <w:b w:val="0"/>
          <w:color w:val="auto"/>
          <w:sz w:val="19"/>
          <w:szCs w:val="19"/>
          <w:lang w:val="sk-SK"/>
        </w:rPr>
        <w:t>V odôvodnených prípadoch</w:t>
      </w:r>
      <w:r w:rsidRPr="0032396F">
        <w:rPr>
          <w:rFonts w:cs="Arial"/>
          <w:b w:val="0"/>
          <w:color w:val="auto"/>
          <w:sz w:val="19"/>
          <w:szCs w:val="19"/>
          <w:vertAlign w:val="superscript"/>
          <w:lang w:val="sk-SK"/>
        </w:rPr>
        <w:footnoteReference w:id="47"/>
      </w:r>
      <w:r w:rsidRPr="0032396F">
        <w:rPr>
          <w:rFonts w:cs="Arial"/>
          <w:b w:val="0"/>
          <w:color w:val="auto"/>
          <w:sz w:val="19"/>
          <w:szCs w:val="19"/>
          <w:vertAlign w:val="superscript"/>
          <w:lang w:val="sk-SK"/>
        </w:rPr>
        <w:t xml:space="preserve"> </w:t>
      </w:r>
      <w:r w:rsidRPr="00AD07E2">
        <w:rPr>
          <w:rFonts w:cs="Arial"/>
          <w:b w:val="0"/>
          <w:color w:val="auto"/>
          <w:sz w:val="19"/>
          <w:szCs w:val="19"/>
          <w:lang w:val="sk-SK"/>
        </w:rPr>
        <w:t>aj po schválení žiadosti o NFP</w:t>
      </w:r>
      <w:r w:rsidRPr="0032396F">
        <w:rPr>
          <w:rFonts w:cs="Arial"/>
          <w:b w:val="0"/>
          <w:color w:val="auto"/>
          <w:sz w:val="19"/>
          <w:szCs w:val="19"/>
          <w:lang w:val="sk-SK"/>
        </w:rPr>
        <w:t xml:space="preserve"> pre národné projekty (podľa § 26 zákona č. 292/2014 Z. z.) </w:t>
      </w:r>
      <w:r>
        <w:rPr>
          <w:rFonts w:cs="Arial"/>
          <w:b w:val="0"/>
          <w:color w:val="auto"/>
          <w:sz w:val="19"/>
          <w:szCs w:val="19"/>
          <w:lang w:val="sk-SK"/>
        </w:rPr>
        <w:t>alebo dopytovo-orientované projekty, kde prijímateľ je subjektom verejnej správy a jeho zamestnanci pôsobia na systematizovaných pracovných miestach</w:t>
      </w:r>
      <w:r w:rsidRPr="004F0878">
        <w:rPr>
          <w:rFonts w:cs="Arial"/>
          <w:b w:val="0"/>
          <w:color w:val="auto"/>
          <w:sz w:val="19"/>
          <w:szCs w:val="19"/>
          <w:lang w:val="sk-SK"/>
        </w:rPr>
        <w:t>, ktorých pracovný pomer vzniká na základe osobitného predpisu</w:t>
      </w:r>
      <w:r>
        <w:rPr>
          <w:rFonts w:cs="Arial"/>
          <w:b w:val="0"/>
          <w:color w:val="auto"/>
          <w:sz w:val="19"/>
          <w:szCs w:val="19"/>
          <w:lang w:val="sk-SK"/>
        </w:rPr>
        <w:t xml:space="preserve"> (napr. Zákon o štátnej službe)</w:t>
      </w:r>
      <w:r w:rsidRPr="004F0878">
        <w:rPr>
          <w:rFonts w:cs="Arial"/>
          <w:b w:val="0"/>
          <w:color w:val="auto"/>
          <w:sz w:val="19"/>
          <w:szCs w:val="19"/>
          <w:lang w:val="sk-SK"/>
        </w:rPr>
        <w:t xml:space="preserve"> mimo Zákonníka práce alebo </w:t>
      </w:r>
      <w:r>
        <w:rPr>
          <w:rFonts w:cs="Arial"/>
          <w:b w:val="0"/>
          <w:color w:val="auto"/>
          <w:sz w:val="19"/>
          <w:szCs w:val="19"/>
          <w:lang w:val="sk-SK"/>
        </w:rPr>
        <w:t xml:space="preserve">ide o </w:t>
      </w:r>
      <w:r w:rsidRPr="004F0878">
        <w:rPr>
          <w:rFonts w:cs="Arial"/>
          <w:b w:val="0"/>
          <w:color w:val="auto"/>
          <w:sz w:val="19"/>
          <w:szCs w:val="19"/>
          <w:lang w:val="sk-SK"/>
        </w:rPr>
        <w:t>zamestnancov vykonávajúcich práce vo</w:t>
      </w:r>
      <w:r>
        <w:rPr>
          <w:rFonts w:cs="Arial"/>
          <w:b w:val="0"/>
          <w:color w:val="auto"/>
          <w:sz w:val="19"/>
          <w:szCs w:val="19"/>
          <w:lang w:val="sk-SK"/>
        </w:rPr>
        <w:t> </w:t>
      </w:r>
      <w:r w:rsidRPr="004F0878">
        <w:rPr>
          <w:rFonts w:cs="Arial"/>
          <w:b w:val="0"/>
          <w:color w:val="auto"/>
          <w:sz w:val="19"/>
          <w:szCs w:val="19"/>
          <w:lang w:val="sk-SK"/>
        </w:rPr>
        <w:t>verejnom záujme</w:t>
      </w:r>
      <w:r>
        <w:rPr>
          <w:rFonts w:cs="Arial"/>
          <w:b w:val="0"/>
          <w:color w:val="auto"/>
          <w:sz w:val="19"/>
          <w:szCs w:val="19"/>
          <w:lang w:val="sk-SK"/>
        </w:rPr>
        <w:t xml:space="preserve">, môže </w:t>
      </w:r>
      <w:r w:rsidR="00A052EC">
        <w:rPr>
          <w:rFonts w:cs="Arial"/>
          <w:b w:val="0"/>
          <w:color w:val="auto"/>
          <w:sz w:val="19"/>
          <w:szCs w:val="19"/>
          <w:lang w:val="sk-SK"/>
        </w:rPr>
        <w:t>prijímateľ</w:t>
      </w:r>
      <w:r>
        <w:rPr>
          <w:rFonts w:cs="Arial"/>
          <w:b w:val="0"/>
          <w:color w:val="auto"/>
          <w:sz w:val="19"/>
          <w:szCs w:val="19"/>
          <w:lang w:val="sk-SK"/>
        </w:rPr>
        <w:t xml:space="preserve"> </w:t>
      </w:r>
      <w:r w:rsidRPr="0032396F">
        <w:rPr>
          <w:rFonts w:cs="Arial"/>
          <w:b w:val="0"/>
          <w:color w:val="auto"/>
          <w:sz w:val="19"/>
          <w:szCs w:val="19"/>
          <w:lang w:val="sk-SK"/>
        </w:rPr>
        <w:t>v rámci rozpočtu zohľadniť očakávaný rast mzdových výdavkov</w:t>
      </w:r>
      <w:r w:rsidR="0064452F">
        <w:rPr>
          <w:rFonts w:cs="Arial"/>
          <w:b w:val="0"/>
          <w:color w:val="auto"/>
          <w:sz w:val="19"/>
          <w:szCs w:val="19"/>
          <w:lang w:val="sk-SK"/>
        </w:rPr>
        <w:t xml:space="preserve"> v jednotlivých rokoch</w:t>
      </w:r>
      <w:r w:rsidRPr="0032396F">
        <w:rPr>
          <w:rFonts w:cs="Arial"/>
          <w:b w:val="0"/>
          <w:color w:val="auto"/>
          <w:sz w:val="19"/>
          <w:szCs w:val="19"/>
          <w:lang w:val="sk-SK"/>
        </w:rPr>
        <w:t xml:space="preserve"> a to buď na základe štatistického indexu (databáza STATdat. Štatistického úradu SR</w:t>
      </w:r>
      <w:r w:rsidR="00B25E05">
        <w:rPr>
          <w:rFonts w:cs="Arial"/>
          <w:b w:val="0"/>
          <w:color w:val="auto"/>
          <w:sz w:val="19"/>
          <w:szCs w:val="19"/>
          <w:lang w:val="sk-SK"/>
        </w:rPr>
        <w:t>, prognózovaný údaj z Inštitútu finančnej politiky a pod.</w:t>
      </w:r>
      <w:r w:rsidRPr="0032396F">
        <w:rPr>
          <w:rFonts w:cs="Arial"/>
          <w:b w:val="0"/>
          <w:color w:val="auto"/>
          <w:sz w:val="19"/>
          <w:szCs w:val="19"/>
          <w:lang w:val="sk-SK"/>
        </w:rPr>
        <w:t xml:space="preserve">) určeného pre </w:t>
      </w:r>
      <w:r>
        <w:rPr>
          <w:rFonts w:cs="Arial"/>
          <w:b w:val="0"/>
          <w:color w:val="auto"/>
          <w:sz w:val="19"/>
          <w:szCs w:val="19"/>
          <w:lang w:val="sk-SK"/>
        </w:rPr>
        <w:t xml:space="preserve">zodpovedajúce </w:t>
      </w:r>
      <w:r w:rsidRPr="0032396F">
        <w:rPr>
          <w:rFonts w:cs="Arial"/>
          <w:b w:val="0"/>
          <w:color w:val="auto"/>
          <w:sz w:val="19"/>
          <w:szCs w:val="19"/>
          <w:lang w:val="sk-SK"/>
        </w:rPr>
        <w:t>odvetvie za ostatné tri kalendárne roky</w:t>
      </w:r>
      <w:r w:rsidRPr="0032396F">
        <w:rPr>
          <w:rFonts w:cs="Arial"/>
          <w:b w:val="0"/>
          <w:color w:val="auto"/>
          <w:sz w:val="19"/>
          <w:szCs w:val="19"/>
          <w:vertAlign w:val="superscript"/>
          <w:lang w:val="sk-SK"/>
        </w:rPr>
        <w:footnoteReference w:id="48"/>
      </w:r>
      <w:r w:rsidRPr="0032396F">
        <w:rPr>
          <w:rFonts w:cs="Arial"/>
          <w:b w:val="0"/>
          <w:color w:val="auto"/>
          <w:sz w:val="19"/>
          <w:szCs w:val="19"/>
          <w:lang w:val="sk-SK"/>
        </w:rPr>
        <w:t xml:space="preserve"> alebo na základe legislatívne určeného rastu miezd za jednotlivé obdobia (resp. kalendárne roky).</w:t>
      </w:r>
    </w:p>
    <w:p w14:paraId="203AC467" w14:textId="77777777" w:rsidR="006A2DA0" w:rsidRDefault="006A2DA0" w:rsidP="006A2DA0">
      <w:pPr>
        <w:autoSpaceDE w:val="0"/>
        <w:autoSpaceDN w:val="0"/>
        <w:adjustRightInd w:val="0"/>
        <w:spacing w:before="120" w:after="120" w:line="288" w:lineRule="auto"/>
        <w:jc w:val="both"/>
      </w:pPr>
      <w:r>
        <w:t>Prijímateľ je povinný pri aplikácii rastu miezd zohľadňovať údaje v predloženej analýze mzdovej politiky v žiadosti o NFP. V príslušnej rozpočtovej položke prijímateľ uvedie ako jednotku „Projekt“ s celkovou sumou výdavkov za príslušnú rozpočtovú položku, s tým že komentár k rozpočtu bude obsahovať za jednotlivé obdobia aj údaje o výške maximálnej jednotkovej ceny práce</w:t>
      </w:r>
      <w:r w:rsidR="005B3164">
        <w:t xml:space="preserve"> (hodinovej alebo</w:t>
      </w:r>
      <w:r w:rsidR="003C688A">
        <w:t xml:space="preserve"> funkčného platu</w:t>
      </w:r>
      <w:r w:rsidR="005B3164">
        <w:t>)</w:t>
      </w:r>
      <w:r>
        <w:t xml:space="preserve">, ktorá musí byť v súlade s Usmernením RO pre OP EVS č. 5. </w:t>
      </w:r>
    </w:p>
    <w:p w14:paraId="098D662F" w14:textId="77777777" w:rsidR="00A052EC" w:rsidRDefault="00A052EC" w:rsidP="00A052EC">
      <w:pPr>
        <w:pStyle w:val="Highlight3"/>
        <w:spacing w:before="120" w:after="120" w:line="288" w:lineRule="auto"/>
        <w:jc w:val="both"/>
        <w:rPr>
          <w:rFonts w:cs="Arial"/>
          <w:b w:val="0"/>
          <w:color w:val="auto"/>
          <w:sz w:val="19"/>
          <w:szCs w:val="19"/>
          <w:lang w:val="sk-SK"/>
        </w:rPr>
      </w:pPr>
      <w:r w:rsidRPr="0032396F">
        <w:rPr>
          <w:rFonts w:cs="Arial"/>
          <w:b w:val="0"/>
          <w:color w:val="auto"/>
          <w:sz w:val="19"/>
          <w:szCs w:val="19"/>
          <w:lang w:val="sk-SK"/>
        </w:rPr>
        <w:t>V rámci národných projektov (podľa § 26 zákona č. 292/2014 Z. z.)</w:t>
      </w:r>
      <w:r w:rsidRPr="00C11901">
        <w:rPr>
          <w:rFonts w:cs="Arial"/>
          <w:b w:val="0"/>
          <w:color w:val="auto"/>
          <w:sz w:val="19"/>
          <w:szCs w:val="19"/>
          <w:lang w:val="sk-SK"/>
        </w:rPr>
        <w:t xml:space="preserve"> </w:t>
      </w:r>
      <w:r>
        <w:rPr>
          <w:rFonts w:cs="Arial"/>
          <w:b w:val="0"/>
          <w:color w:val="auto"/>
          <w:sz w:val="19"/>
          <w:szCs w:val="19"/>
          <w:lang w:val="sk-SK"/>
        </w:rPr>
        <w:t>alebo dopytovo-orientovaných projektov, kde prijímateľ je subjektom verejnej správy a jeho zamestnanci pôsobia na systematizovaných pracovných miestach</w:t>
      </w:r>
      <w:r w:rsidRPr="004F0878">
        <w:rPr>
          <w:rFonts w:cs="Arial"/>
          <w:b w:val="0"/>
          <w:color w:val="auto"/>
          <w:sz w:val="19"/>
          <w:szCs w:val="19"/>
          <w:lang w:val="sk-SK"/>
        </w:rPr>
        <w:t>, ktorých pracovný pomer vzniká na základe osobitného predpisu</w:t>
      </w:r>
      <w:r>
        <w:rPr>
          <w:rFonts w:cs="Arial"/>
          <w:b w:val="0"/>
          <w:color w:val="auto"/>
          <w:sz w:val="19"/>
          <w:szCs w:val="19"/>
          <w:lang w:val="sk-SK"/>
        </w:rPr>
        <w:t xml:space="preserve"> (napr. Zákon o štátnej službe)</w:t>
      </w:r>
      <w:r w:rsidRPr="004F0878">
        <w:rPr>
          <w:rFonts w:cs="Arial"/>
          <w:b w:val="0"/>
          <w:color w:val="auto"/>
          <w:sz w:val="19"/>
          <w:szCs w:val="19"/>
          <w:lang w:val="sk-SK"/>
        </w:rPr>
        <w:t xml:space="preserve"> mimo Zákonníka práce alebo </w:t>
      </w:r>
      <w:r>
        <w:rPr>
          <w:rFonts w:cs="Arial"/>
          <w:b w:val="0"/>
          <w:color w:val="auto"/>
          <w:sz w:val="19"/>
          <w:szCs w:val="19"/>
          <w:lang w:val="sk-SK"/>
        </w:rPr>
        <w:t xml:space="preserve">ide o </w:t>
      </w:r>
      <w:r w:rsidRPr="004F0878">
        <w:rPr>
          <w:rFonts w:cs="Arial"/>
          <w:b w:val="0"/>
          <w:color w:val="auto"/>
          <w:sz w:val="19"/>
          <w:szCs w:val="19"/>
          <w:lang w:val="sk-SK"/>
        </w:rPr>
        <w:t>zamestnancov vykonávajúcich práce vo</w:t>
      </w:r>
      <w:r>
        <w:rPr>
          <w:rFonts w:cs="Arial"/>
          <w:b w:val="0"/>
          <w:color w:val="auto"/>
          <w:sz w:val="19"/>
          <w:szCs w:val="19"/>
          <w:lang w:val="sk-SK"/>
        </w:rPr>
        <w:t> </w:t>
      </w:r>
      <w:r w:rsidRPr="004F0878">
        <w:rPr>
          <w:rFonts w:cs="Arial"/>
          <w:b w:val="0"/>
          <w:color w:val="auto"/>
          <w:sz w:val="19"/>
          <w:szCs w:val="19"/>
          <w:lang w:val="sk-SK"/>
        </w:rPr>
        <w:t>verejnom záujme</w:t>
      </w:r>
      <w:r>
        <w:rPr>
          <w:rFonts w:cs="Arial"/>
          <w:b w:val="0"/>
          <w:color w:val="auto"/>
          <w:sz w:val="19"/>
          <w:szCs w:val="19"/>
          <w:lang w:val="sk-SK"/>
        </w:rPr>
        <w:t>,</w:t>
      </w:r>
      <w:r w:rsidRPr="0032396F">
        <w:rPr>
          <w:rFonts w:cs="Arial"/>
          <w:b w:val="0"/>
          <w:color w:val="auto"/>
          <w:sz w:val="19"/>
          <w:szCs w:val="19"/>
          <w:lang w:val="sk-SK"/>
        </w:rPr>
        <w:t xml:space="preserve"> </w:t>
      </w:r>
      <w:r w:rsidR="006B09EE" w:rsidRPr="00AD07E2">
        <w:rPr>
          <w:rFonts w:cs="Arial"/>
          <w:b w:val="0"/>
          <w:color w:val="auto"/>
          <w:sz w:val="19"/>
          <w:szCs w:val="19"/>
          <w:lang w:val="sk-SK"/>
        </w:rPr>
        <w:t>môže na základe zmenového konania prijímateľ v rámci rozpočtu zohľadniť kolísanie</w:t>
      </w:r>
      <w:r w:rsidRPr="0032396F">
        <w:rPr>
          <w:rFonts w:cs="Arial"/>
          <w:b w:val="0"/>
          <w:color w:val="auto"/>
          <w:sz w:val="19"/>
          <w:szCs w:val="19"/>
          <w:lang w:val="sk-SK"/>
        </w:rPr>
        <w:t xml:space="preserve"> maximálnej jednotkovej ceny v roku</w:t>
      </w:r>
      <w:r w:rsidRPr="0032396F">
        <w:rPr>
          <w:rFonts w:cs="Arial"/>
          <w:b w:val="0"/>
          <w:color w:val="auto"/>
          <w:sz w:val="19"/>
          <w:szCs w:val="19"/>
          <w:vertAlign w:val="superscript"/>
          <w:lang w:val="sk-SK"/>
        </w:rPr>
        <w:footnoteReference w:id="49"/>
      </w:r>
      <w:r w:rsidRPr="0032396F">
        <w:rPr>
          <w:rFonts w:cs="Arial"/>
          <w:b w:val="0"/>
          <w:color w:val="auto"/>
          <w:sz w:val="19"/>
          <w:szCs w:val="19"/>
          <w:lang w:val="sk-SK"/>
        </w:rPr>
        <w:t xml:space="preserve">, t.j. celkovej ceny práce za zamestnanca a to tak, že </w:t>
      </w:r>
      <w:r w:rsidR="006B09EE">
        <w:rPr>
          <w:rFonts w:cs="Arial"/>
          <w:b w:val="0"/>
          <w:color w:val="auto"/>
          <w:sz w:val="19"/>
          <w:szCs w:val="19"/>
          <w:lang w:val="sk-SK"/>
        </w:rPr>
        <w:t>prijímate</w:t>
      </w:r>
      <w:r>
        <w:rPr>
          <w:rFonts w:cs="Arial"/>
          <w:b w:val="0"/>
          <w:color w:val="auto"/>
          <w:sz w:val="19"/>
          <w:szCs w:val="19"/>
          <w:lang w:val="sk-SK"/>
        </w:rPr>
        <w:t>ľ</w:t>
      </w:r>
      <w:r w:rsidRPr="0032396F">
        <w:rPr>
          <w:rFonts w:cs="Arial"/>
          <w:b w:val="0"/>
          <w:color w:val="auto"/>
          <w:sz w:val="19"/>
          <w:szCs w:val="19"/>
          <w:lang w:val="sk-SK"/>
        </w:rPr>
        <w:t xml:space="preserve"> zohľadní údaje v predloženej analýze mzdovej politiky v žiadosti o NFP a v rozpočtovej položke uvedie ako jednotku „Projekt“ s celkovou sumou výdavkov za príslušnú rozpočtovú položku, s tým že komentár k rozpočtu bude obsahovať aj </w:t>
      </w:r>
      <w:r>
        <w:rPr>
          <w:rFonts w:cs="Arial"/>
          <w:b w:val="0"/>
          <w:color w:val="auto"/>
          <w:sz w:val="19"/>
          <w:szCs w:val="19"/>
          <w:lang w:val="sk-SK"/>
        </w:rPr>
        <w:t xml:space="preserve">informáciu </w:t>
      </w:r>
      <w:r w:rsidRPr="0084507C">
        <w:rPr>
          <w:rFonts w:cs="Arial"/>
          <w:b w:val="0"/>
          <w:color w:val="auto"/>
          <w:sz w:val="19"/>
          <w:szCs w:val="19"/>
          <w:lang w:val="sk-SK"/>
        </w:rPr>
        <w:t>o maximálnom funkčnom plate resp. jeho ekvivalentu</w:t>
      </w:r>
      <w:r w:rsidRPr="00F67895">
        <w:rPr>
          <w:rFonts w:cs="Arial"/>
          <w:b w:val="0"/>
          <w:color w:val="auto"/>
          <w:sz w:val="19"/>
          <w:szCs w:val="19"/>
          <w:vertAlign w:val="superscript"/>
          <w:lang w:val="sk-SK"/>
        </w:rPr>
        <w:footnoteReference w:id="50"/>
      </w:r>
      <w:r w:rsidRPr="0084507C">
        <w:rPr>
          <w:rFonts w:cs="Arial"/>
          <w:b w:val="0"/>
          <w:color w:val="auto"/>
          <w:sz w:val="19"/>
          <w:szCs w:val="19"/>
          <w:lang w:val="sk-SK"/>
        </w:rPr>
        <w:t xml:space="preserve"> v sledovanom období (napr. kalendárnom roku), ktorá musí byť v súlade s Usmernením RO pre OP EVS č. 5, zároveň prijímateľ uvedie aj indikatívnu informáciu o celkovej výške pracovného fondu, ktorého sa týka rozpočtová položka.</w:t>
      </w:r>
      <w:r>
        <w:rPr>
          <w:rFonts w:cs="Arial"/>
          <w:b w:val="0"/>
          <w:color w:val="auto"/>
          <w:sz w:val="19"/>
          <w:szCs w:val="19"/>
          <w:lang w:val="sk-SK"/>
        </w:rPr>
        <w:t xml:space="preserve"> </w:t>
      </w:r>
    </w:p>
    <w:p w14:paraId="1095C67C" w14:textId="77777777" w:rsidR="006A2DA0" w:rsidRPr="0073389C" w:rsidRDefault="00F54F85" w:rsidP="006A2DA0">
      <w:pPr>
        <w:autoSpaceDE w:val="0"/>
        <w:autoSpaceDN w:val="0"/>
        <w:adjustRightInd w:val="0"/>
        <w:spacing w:before="120" w:after="120" w:line="288" w:lineRule="auto"/>
        <w:jc w:val="both"/>
      </w:pPr>
      <w:r w:rsidRPr="001D0C1E">
        <w:t xml:space="preserve">Zmenu </w:t>
      </w:r>
      <w:r>
        <w:t xml:space="preserve">projektu ohľadom aplikácie </w:t>
      </w:r>
      <w:r w:rsidRPr="00033E1E">
        <w:t>očakávan</w:t>
      </w:r>
      <w:r>
        <w:t>ého</w:t>
      </w:r>
      <w:r w:rsidRPr="00033E1E">
        <w:t xml:space="preserve"> rast</w:t>
      </w:r>
      <w:r>
        <w:t>u</w:t>
      </w:r>
      <w:r w:rsidRPr="00033E1E">
        <w:t xml:space="preserve"> mzdových výdavkov</w:t>
      </w:r>
      <w:r>
        <w:t xml:space="preserve"> alebo aj aplikácie funkčných platov, resp. ich ekvivalentu môže prijímateľ vykonať pre výdavky, ktoré vzniknú v období od 1. januára 2019 a neskôr. Uvedená zmena projektu je</w:t>
      </w:r>
      <w:r w:rsidRPr="001D0C1E">
        <w:t xml:space="preserve"> významnejšou zmenou podliehajúc</w:t>
      </w:r>
      <w:r>
        <w:t>ou</w:t>
      </w:r>
      <w:r w:rsidRPr="001D0C1E">
        <w:t xml:space="preserve"> zmenovému konaniu</w:t>
      </w:r>
      <w:r>
        <w:t>.</w:t>
      </w:r>
      <w:r w:rsidRPr="001D0C1E">
        <w:t xml:space="preserve"> </w:t>
      </w:r>
      <w:r>
        <w:t>Poskytovateľ môže, ak sa tak rozhodne v konkrétnom prípade, konať v zmenovom konaní o zmene ex-post. Predmetom zmeny projektu nemôže byť úhrada neoprávnených častí miezd vznikajúca z titulu aplikácie jednotkovej hodinovej ceny práce vzniknutých pred realizáciou zmeny rozpočtových položiek na funkčný plat, resp. jeho ekvivalent.</w:t>
      </w:r>
    </w:p>
    <w:p w14:paraId="5CEC395E" w14:textId="77777777" w:rsidR="00AE5A8F" w:rsidRPr="0073389C" w:rsidRDefault="00AE5A8F" w:rsidP="00E61650">
      <w:pPr>
        <w:autoSpaceDE w:val="0"/>
        <w:autoSpaceDN w:val="0"/>
        <w:adjustRightInd w:val="0"/>
        <w:spacing w:before="120" w:after="120" w:line="288" w:lineRule="auto"/>
        <w:jc w:val="both"/>
      </w:pPr>
      <w:r w:rsidRPr="0073389C">
        <w:t xml:space="preserve">Personálne výdavky </w:t>
      </w:r>
      <w:r w:rsidR="00A07ED1" w:rsidRPr="0073389C">
        <w:t xml:space="preserve">musia </w:t>
      </w:r>
      <w:r w:rsidR="00ED03C8" w:rsidRPr="0073389C">
        <w:t>zodpovedať skutočne vykonanej práci v rámci vykazovaného obdobia, t.</w:t>
      </w:r>
      <w:r w:rsidR="00C60CFD" w:rsidRPr="0073389C">
        <w:t xml:space="preserve"> </w:t>
      </w:r>
      <w:r w:rsidR="00ED03C8" w:rsidRPr="0073389C">
        <w:t xml:space="preserve">j. </w:t>
      </w:r>
      <w:r w:rsidRPr="0073389C">
        <w:t xml:space="preserve">musia byť uplatňované na základe skutočne odpracovaného pracovného času na projekte, ktorý zamestnanec uvedie v </w:t>
      </w:r>
      <w:r w:rsidR="00E55ACE" w:rsidRPr="0073389C">
        <w:t xml:space="preserve">pracovnom </w:t>
      </w:r>
      <w:r w:rsidRPr="0073389C">
        <w:t xml:space="preserve">výkaze (príloha </w:t>
      </w:r>
      <w:r w:rsidR="007F3A23" w:rsidRPr="0073389C">
        <w:t>č</w:t>
      </w:r>
      <w:r w:rsidR="00F30830">
        <w:t>.</w:t>
      </w:r>
      <w:r w:rsidR="00052951" w:rsidRPr="0073389C">
        <w:t xml:space="preserve"> </w:t>
      </w:r>
      <w:r w:rsidR="00C357D3">
        <w:t>6</w:t>
      </w:r>
      <w:r w:rsidR="004056A2">
        <w:t>)</w:t>
      </w:r>
      <w:r w:rsidRPr="0073389C">
        <w:t>.</w:t>
      </w:r>
    </w:p>
    <w:p w14:paraId="6D61BF6F" w14:textId="77777777" w:rsidR="008E1E6D" w:rsidRDefault="00AE5A8F" w:rsidP="0067438F">
      <w:pPr>
        <w:autoSpaceDE w:val="0"/>
        <w:autoSpaceDN w:val="0"/>
        <w:adjustRightInd w:val="0"/>
        <w:spacing w:before="120" w:after="120" w:line="288" w:lineRule="auto"/>
        <w:jc w:val="both"/>
      </w:pPr>
      <w:r w:rsidRPr="0073389C">
        <w:t xml:space="preserve">Pri vypracovaní pracovných výkazov je prijímateľ povinný uvádzať pravdivé informácie o počte hodín skutočne odpracovaných na projekte (prijímateľ </w:t>
      </w:r>
      <w:r w:rsidR="00C41F25" w:rsidRPr="0073389C">
        <w:t>neuvádza</w:t>
      </w:r>
      <w:r w:rsidRPr="0073389C">
        <w:t xml:space="preserve"> mechanicky do pracovného výkazu počet hodín schválený v rozpočte projektu). </w:t>
      </w:r>
      <w:r w:rsidR="00DE095C">
        <w:t xml:space="preserve">Prijímateľ </w:t>
      </w:r>
      <w:r w:rsidR="00DE095C" w:rsidRPr="00323A97">
        <w:t xml:space="preserve">zabezpečí vedenie presnej evidencie </w:t>
      </w:r>
      <w:r w:rsidR="00200780">
        <w:t xml:space="preserve">skutočne odpracovaných </w:t>
      </w:r>
      <w:r w:rsidR="00FD5B36">
        <w:t xml:space="preserve">hodín </w:t>
      </w:r>
      <w:r w:rsidR="00200780">
        <w:t xml:space="preserve">na projekte </w:t>
      </w:r>
      <w:r w:rsidR="00DE095C" w:rsidRPr="00323A97">
        <w:t>ako aj výstupy z vykonanej práce</w:t>
      </w:r>
      <w:r w:rsidR="006A2DA0" w:rsidRPr="00BD3255">
        <w:rPr>
          <w:vertAlign w:val="superscript"/>
        </w:rPr>
        <w:footnoteReference w:id="51"/>
      </w:r>
      <w:r w:rsidR="00DE095C" w:rsidRPr="00323A97">
        <w:t>, aby bolo možné odkontrolovať vykonanú prácu na projekte</w:t>
      </w:r>
      <w:r w:rsidR="00DE095C" w:rsidRPr="00056ABC">
        <w:rPr>
          <w:b/>
        </w:rPr>
        <w:t xml:space="preserve"> </w:t>
      </w:r>
      <w:r w:rsidR="00DE095C" w:rsidRPr="00056ABC">
        <w:t>a vynaložené výdavky na tieto činnosti mohli byť uznané ako oprávnené. V opačnom prípade b</w:t>
      </w:r>
      <w:r w:rsidR="00DB11EB">
        <w:t>u</w:t>
      </w:r>
      <w:r w:rsidR="00DE095C" w:rsidRPr="00056ABC">
        <w:t>d</w:t>
      </w:r>
      <w:r w:rsidR="00DB11EB">
        <w:t>ú</w:t>
      </w:r>
      <w:r w:rsidR="00DE095C" w:rsidRPr="00056ABC">
        <w:t xml:space="preserve"> tieto výdavky označené ako neoprávnené.</w:t>
      </w:r>
      <w:r w:rsidR="00DE095C">
        <w:t xml:space="preserve"> </w:t>
      </w:r>
      <w:r w:rsidRPr="0073389C">
        <w:t xml:space="preserve">Počet hodín odpracovaných </w:t>
      </w:r>
      <w:r w:rsidR="00200780">
        <w:t>na projekte</w:t>
      </w:r>
      <w:r w:rsidRPr="0073389C">
        <w:t xml:space="preserve"> musí byť v súlade s národnou legislatívou stanovujúcou maximálny fond pracovného času a nadčasov. </w:t>
      </w:r>
    </w:p>
    <w:p w14:paraId="59FA01EE" w14:textId="77777777" w:rsidR="00AE5A8F" w:rsidRPr="0073389C" w:rsidRDefault="008E1E6D" w:rsidP="0067438F">
      <w:pPr>
        <w:autoSpaceDE w:val="0"/>
        <w:autoSpaceDN w:val="0"/>
        <w:adjustRightInd w:val="0"/>
        <w:spacing w:before="120" w:after="120" w:line="288" w:lineRule="auto"/>
        <w:jc w:val="both"/>
      </w:pPr>
      <w:r w:rsidRPr="008E1E6D">
        <w:t>Pokiaľ zamestnanec v pracovnom pomere nariadenú pracovnú činnosť pre projekt nedokáže vykonať v rámci určeného týždenného pracovného času, môže na príkaz zamestnávateľa</w:t>
      </w:r>
      <w:r w:rsidR="00463F54">
        <w:rPr>
          <w:rStyle w:val="Odkaznapoznmkupodiarou"/>
        </w:rPr>
        <w:footnoteReference w:id="52"/>
      </w:r>
      <w:r w:rsidRPr="008E1E6D">
        <w:t xml:space="preserve"> alebo s jeho súhlasom zamestnanec vykonať túto činnosť mimoriadne ako prácu nadčas </w:t>
      </w:r>
      <w:r>
        <w:t xml:space="preserve">v súlade so </w:t>
      </w:r>
      <w:r w:rsidRPr="008E1E6D">
        <w:t xml:space="preserve"> Zákonník</w:t>
      </w:r>
      <w:r>
        <w:t>om</w:t>
      </w:r>
      <w:r w:rsidRPr="008E1E6D">
        <w:t xml:space="preserve"> práce</w:t>
      </w:r>
      <w:r w:rsidR="004E69BC">
        <w:t xml:space="preserve"> (resp. v súlade s právnou úpravou pre štátnu/verejnú službu a pod.</w:t>
      </w:r>
      <w:r w:rsidR="00C5627A">
        <w:t>)</w:t>
      </w:r>
      <w:r>
        <w:t xml:space="preserve">. Poskytovateľ v  prípade nadčasu akceptuje oprávnený </w:t>
      </w:r>
      <w:r w:rsidRPr="008E1E6D">
        <w:t>výdav</w:t>
      </w:r>
      <w:r>
        <w:t>o</w:t>
      </w:r>
      <w:r w:rsidRPr="008E1E6D">
        <w:t>k</w:t>
      </w:r>
      <w:r>
        <w:t xml:space="preserve"> len</w:t>
      </w:r>
      <w:r w:rsidRPr="008E1E6D">
        <w:t xml:space="preserve"> do výšky limitu hodinovej sadzby alebo maximálnej výšky funkčného platu v mesiaci určeného v rozpočtovej položke súvisiacej pracovnej pozície</w:t>
      </w:r>
      <w:r w:rsidR="00BD5C09">
        <w:rPr>
          <w:rStyle w:val="Odkaznapoznmkupodiarou"/>
        </w:rPr>
        <w:footnoteReference w:id="53"/>
      </w:r>
      <w:r w:rsidRPr="008E1E6D">
        <w:t xml:space="preserve">.  </w:t>
      </w:r>
      <w:r w:rsidR="00AE5A8F" w:rsidRPr="0073389C">
        <w:t xml:space="preserve"> </w:t>
      </w:r>
    </w:p>
    <w:p w14:paraId="6728E3FF" w14:textId="77777777" w:rsidR="00AE5A8F" w:rsidRPr="0073389C" w:rsidRDefault="007F3A23"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Osoby, ktoré sú v pracovnoprávnom vzťahu k prijímateľovi, nesmú realizovať činnosti na projekte na základe vzťahov uzatvorených podľa Obchodného zákonníka, Občianskeho zákonníka – dodávky služieb na projekte, a to ani prostredníctvom iných právnických alebo fyzických osôb. </w:t>
      </w:r>
    </w:p>
    <w:p w14:paraId="26BF93FE" w14:textId="77777777" w:rsidR="00526ADB" w:rsidRDefault="00526ADB" w:rsidP="0099542E">
      <w:pPr>
        <w:autoSpaceDE w:val="0"/>
        <w:autoSpaceDN w:val="0"/>
        <w:adjustRightInd w:val="0"/>
        <w:spacing w:before="120" w:after="120" w:line="288" w:lineRule="auto"/>
        <w:jc w:val="both"/>
      </w:pPr>
      <w:r>
        <w:t>V prípade pracovnoprávneho vzťahu zamestnanca, ktorý je aj štatutárnym orgánom alebo členom štatutárneho orgánu, dohodne podmienky výkonu práce v pracovnej zmluve alebo v dohode mimopracovného pomeru orgán alebo právnická osoba, ktorá ho ako štatutárny orgán ustanovila. Žiadateľ/prijímateľ je povinný predložiť doklad preukazujúci akým spôsobom a ako boli tieto podmienky dohodnuté (napr. zápisnica, záznam podpísaný štatutárnym orgánom a požadovaným počtom osôb tvoriacich orgán, ktorý štatutárny orgán ustanovil), ako aj to, akým spôsobom a kým bude schvaľovaná vykonaná práca. Z dôvodu zachovania kontrolného prostredia je pre splnenie kritéria oprávnenosti potrebné, aby bol zachovaný prvok závislej práce, a teda splnenie najmä podmienky, že osoba ktorá pracovnú činnosť vykonáva nebola tou istou osobou, ktorá aj kontroluje na úrovni žiadateľa/prijímateľa vykonávanie tejto činnosti</w:t>
      </w:r>
      <w:r>
        <w:rPr>
          <w:rStyle w:val="Odkaznapoznmkupodiarou"/>
        </w:rPr>
        <w:footnoteReference w:id="54"/>
      </w:r>
      <w:r>
        <w:t xml:space="preserve">. </w:t>
      </w:r>
    </w:p>
    <w:p w14:paraId="1E9D2F66" w14:textId="77777777" w:rsidR="00526ADB" w:rsidRDefault="00526ADB" w:rsidP="0099542E">
      <w:pPr>
        <w:autoSpaceDE w:val="0"/>
        <w:autoSpaceDN w:val="0"/>
        <w:adjustRightInd w:val="0"/>
        <w:spacing w:before="120" w:after="120" w:line="288" w:lineRule="auto"/>
        <w:jc w:val="both"/>
      </w:pPr>
      <w:r>
        <w:t xml:space="preserve">Ak je pracovnoprávny vzťah uzatvorený tou istou osobou ako zamestnancom aj ako zamestnávateľom, najmä v prípadoch, ak je uvedená osoba jediným štatutárnym orgánom, pričom zároveň táto osoba predstavuje aj najvyšší orgán právnickej osoby (napr. spoločnosť s ručením obmedzeným s jediným spoločníkom, ktorý je zároveň aj jediným konateľom a tento spoločník vykonáva aj pôsobnosť valného zhromaždenia), výdavky na mzdu/odmenu vyplývajúce z uvedeného pracovnoprávneho vzťahu sú neoprávnené. </w:t>
      </w:r>
    </w:p>
    <w:p w14:paraId="0F301168" w14:textId="77777777" w:rsidR="00526ADB" w:rsidRPr="00EA00BD" w:rsidRDefault="00526ADB" w:rsidP="00526ADB">
      <w:pPr>
        <w:autoSpaceDE w:val="0"/>
        <w:autoSpaceDN w:val="0"/>
        <w:adjustRightInd w:val="0"/>
        <w:spacing w:before="120" w:after="120" w:line="288" w:lineRule="auto"/>
        <w:jc w:val="both"/>
        <w:rPr>
          <w:b/>
        </w:rPr>
      </w:pPr>
      <w:r w:rsidRPr="0073389C">
        <w:t xml:space="preserve">Ak štatutárny orgán prijímateľa, resp. </w:t>
      </w:r>
      <w:r w:rsidR="0068003C">
        <w:t>splnomocnená osoba na výkon činností štatutárneho orgánu</w:t>
      </w:r>
      <w:r w:rsidR="004A3293">
        <w:t xml:space="preserve"> </w:t>
      </w:r>
      <w:r w:rsidRPr="0073389C">
        <w:t xml:space="preserve">vykonáva popri činnosti </w:t>
      </w:r>
      <w:r w:rsidR="00C40EBA">
        <w:t>štatutárneho orgánu</w:t>
      </w:r>
      <w:r w:rsidR="00C40EBA" w:rsidRPr="0073389C">
        <w:t xml:space="preserve"> organizáci</w:t>
      </w:r>
      <w:r w:rsidR="00C40EBA">
        <w:t>e</w:t>
      </w:r>
      <w:r w:rsidR="00C40EBA" w:rsidRPr="0073389C">
        <w:t xml:space="preserve"> </w:t>
      </w:r>
      <w:r w:rsidRPr="0073389C">
        <w:t xml:space="preserve">aj činnosti pre projekt, refundované budú iba výdavky </w:t>
      </w:r>
      <w:r w:rsidRPr="0073389C">
        <w:rPr>
          <w:b/>
        </w:rPr>
        <w:t xml:space="preserve">pomerne </w:t>
      </w:r>
      <w:r w:rsidRPr="0073389C">
        <w:t>podľa skutočne odpracovaného času na projekte</w:t>
      </w:r>
      <w:r w:rsidRPr="0073389C">
        <w:rPr>
          <w:b/>
        </w:rPr>
        <w:t xml:space="preserve">, avšak max. </w:t>
      </w:r>
      <w:r w:rsidR="0068003C">
        <w:rPr>
          <w:b/>
        </w:rPr>
        <w:t xml:space="preserve">do </w:t>
      </w:r>
      <w:r w:rsidRPr="0073389C">
        <w:rPr>
          <w:b/>
        </w:rPr>
        <w:t xml:space="preserve">50 % z celkového pracovného </w:t>
      </w:r>
      <w:r>
        <w:rPr>
          <w:b/>
        </w:rPr>
        <w:t>fondu</w:t>
      </w:r>
      <w:r w:rsidRPr="0073389C">
        <w:rPr>
          <w:b/>
        </w:rPr>
        <w:t xml:space="preserve"> v danom mesiaci</w:t>
      </w:r>
      <w:r>
        <w:rPr>
          <w:b/>
        </w:rPr>
        <w:t xml:space="preserve"> vo vzťahu k 100%–nému pracovnému úväzku</w:t>
      </w:r>
      <w:r w:rsidR="00B42C95">
        <w:rPr>
          <w:b/>
        </w:rPr>
        <w:t xml:space="preserve"> zamestnanca</w:t>
      </w:r>
      <w:r>
        <w:rPr>
          <w:b/>
        </w:rPr>
        <w:t>, ktorý zastáva pozíciu štatutárneho orgánu</w:t>
      </w:r>
      <w:r w:rsidR="0068003C">
        <w:rPr>
          <w:b/>
        </w:rPr>
        <w:t xml:space="preserve"> alebo </w:t>
      </w:r>
      <w:r w:rsidR="0068003C" w:rsidRPr="00EA00BD">
        <w:rPr>
          <w:b/>
        </w:rPr>
        <w:t>splnomocnená osoba na výkon činností štatutárneho orgánu</w:t>
      </w:r>
      <w:r w:rsidRPr="00EA00BD">
        <w:rPr>
          <w:b/>
        </w:rPr>
        <w:t xml:space="preserve">. </w:t>
      </w:r>
      <w:r w:rsidR="00C40EBA">
        <w:rPr>
          <w:b/>
        </w:rPr>
        <w:t>Uvedené platí aj v prípade, že štatutárny orgán alebo splnomocnená osoba nemá špecifický pracovný úväzok n</w:t>
      </w:r>
      <w:r w:rsidR="004A3293">
        <w:rPr>
          <w:b/>
        </w:rPr>
        <w:t>a</w:t>
      </w:r>
      <w:r w:rsidR="00C40EBA">
        <w:rPr>
          <w:b/>
        </w:rPr>
        <w:t xml:space="preserve"> výkon činnosti štatutárneho orgánu a to napr. v prípade, že štatutárny orgán je ustanovený do funkcie menovaním bez nároku na odmenu a napr. bez určenia pracovného času </w:t>
      </w:r>
      <w:r w:rsidR="00C40EBA" w:rsidRPr="00EA00BD">
        <w:t>(týmto je stanovené</w:t>
      </w:r>
      <w:r w:rsidR="004A3293" w:rsidRPr="00EA00BD">
        <w:t>,</w:t>
      </w:r>
      <w:r w:rsidR="00C40EBA" w:rsidRPr="00EA00BD">
        <w:t xml:space="preserve"> že minimálne polovica riadneho pracovného fondu v mesiaci v rámci zodpovedajúcemu 100%-nému pracovného úväzku je venovaná činnostiam súvisiacim s riadením organizácie)</w:t>
      </w:r>
      <w:r w:rsidR="00C40EBA">
        <w:rPr>
          <w:b/>
        </w:rPr>
        <w:t>.</w:t>
      </w:r>
      <w:r w:rsidR="004A3293">
        <w:rPr>
          <w:b/>
        </w:rPr>
        <w:t xml:space="preserve"> Rovnako uvedené platí aj v prípadoch, že na účel riadenia organizácie má štatutárny orgán alebo splnomocnená osoba uzatvorený kratší pracovný úväzok ako taký, ktorý zodpovedá minimálne 50%-nému pracovnému úväzku</w:t>
      </w:r>
      <w:r w:rsidR="005851FA">
        <w:rPr>
          <w:rStyle w:val="Odkaznapoznmkupodiarou"/>
          <w:b/>
        </w:rPr>
        <w:footnoteReference w:id="55"/>
      </w:r>
      <w:r w:rsidR="004A3293">
        <w:rPr>
          <w:b/>
        </w:rPr>
        <w:t>.</w:t>
      </w:r>
    </w:p>
    <w:p w14:paraId="421882D8" w14:textId="77777777" w:rsidR="0068003C" w:rsidRPr="00B42C95" w:rsidRDefault="004A3293" w:rsidP="00526ADB">
      <w:pPr>
        <w:autoSpaceDE w:val="0"/>
        <w:autoSpaceDN w:val="0"/>
        <w:adjustRightInd w:val="0"/>
        <w:spacing w:before="120" w:after="120" w:line="288" w:lineRule="auto"/>
        <w:jc w:val="both"/>
      </w:pPr>
      <w:r>
        <w:t xml:space="preserve">Ak </w:t>
      </w:r>
      <w:r w:rsidR="0068003C" w:rsidRPr="0073389C">
        <w:t>vedúci riadiaci pracovník</w:t>
      </w:r>
      <w:r>
        <w:t xml:space="preserve"> alebo vedúci zamestnanec prijímateľa</w:t>
      </w:r>
      <w:r w:rsidRPr="0073389C">
        <w:t xml:space="preserve"> vykonáva popri </w:t>
      </w:r>
      <w:r>
        <w:t>riadiacej činnosti v</w:t>
      </w:r>
      <w:r w:rsidR="00B42C95">
        <w:t> </w:t>
      </w:r>
      <w:r w:rsidRPr="0073389C">
        <w:t>organizáci</w:t>
      </w:r>
      <w:r>
        <w:t>i</w:t>
      </w:r>
      <w:r w:rsidRPr="0073389C">
        <w:t xml:space="preserve"> aj činnosti pre projekt, refundované budú iba výdavky </w:t>
      </w:r>
      <w:r w:rsidRPr="0073389C">
        <w:rPr>
          <w:b/>
        </w:rPr>
        <w:t xml:space="preserve">pomerne </w:t>
      </w:r>
      <w:r w:rsidRPr="0073389C">
        <w:t>podľa skutočne odpracovaného času na projekte</w:t>
      </w:r>
      <w:r w:rsidRPr="00EA00BD">
        <w:t>,</w:t>
      </w:r>
      <w:r w:rsidRPr="0073389C">
        <w:rPr>
          <w:b/>
        </w:rPr>
        <w:t xml:space="preserve"> avšak max. </w:t>
      </w:r>
      <w:r>
        <w:rPr>
          <w:b/>
        </w:rPr>
        <w:t xml:space="preserve">do </w:t>
      </w:r>
      <w:r w:rsidR="00B42C95">
        <w:rPr>
          <w:b/>
        </w:rPr>
        <w:t>8</w:t>
      </w:r>
      <w:r w:rsidRPr="0073389C">
        <w:rPr>
          <w:b/>
        </w:rPr>
        <w:t xml:space="preserve">0 % z celkového pracovného </w:t>
      </w:r>
      <w:r>
        <w:rPr>
          <w:b/>
        </w:rPr>
        <w:t>fondu</w:t>
      </w:r>
      <w:r w:rsidR="00B42C95">
        <w:rPr>
          <w:rStyle w:val="Odkaznapoznmkupodiarou"/>
          <w:b/>
        </w:rPr>
        <w:footnoteReference w:id="56"/>
      </w:r>
      <w:r w:rsidRPr="0073389C">
        <w:rPr>
          <w:b/>
        </w:rPr>
        <w:t xml:space="preserve"> v danom mesiaci</w:t>
      </w:r>
      <w:r>
        <w:rPr>
          <w:b/>
        </w:rPr>
        <w:t xml:space="preserve"> vo vzťahu k</w:t>
      </w:r>
      <w:r w:rsidR="00B42C95">
        <w:rPr>
          <w:b/>
        </w:rPr>
        <w:t> </w:t>
      </w:r>
      <w:r>
        <w:rPr>
          <w:b/>
        </w:rPr>
        <w:t>100%–nému pracovnému úväzku</w:t>
      </w:r>
      <w:r w:rsidR="00B42C95">
        <w:rPr>
          <w:b/>
        </w:rPr>
        <w:t xml:space="preserve"> zamestnanca</w:t>
      </w:r>
      <w:r>
        <w:rPr>
          <w:b/>
        </w:rPr>
        <w:t xml:space="preserve">, ktorý zastáva pozíciu </w:t>
      </w:r>
      <w:r w:rsidR="00B42C95">
        <w:rPr>
          <w:b/>
        </w:rPr>
        <w:t>riadiaceho pracoviska</w:t>
      </w:r>
      <w:r>
        <w:rPr>
          <w:b/>
        </w:rPr>
        <w:t xml:space="preserve"> alebo</w:t>
      </w:r>
      <w:r w:rsidR="00B42C95">
        <w:rPr>
          <w:b/>
        </w:rPr>
        <w:t> vedúceho zamestnanca</w:t>
      </w:r>
      <w:r w:rsidRPr="00080492">
        <w:rPr>
          <w:b/>
        </w:rPr>
        <w:t>.</w:t>
      </w:r>
      <w:r w:rsidR="00B42C95">
        <w:rPr>
          <w:b/>
        </w:rPr>
        <w:t xml:space="preserve"> V uvedených prípadoch treba zohľadniť pomer riadených zamestnancov a ich zapojenie do odborných oprávnených činností v projekte vo vzťahu k riadiacemu pracovníkovi alebo vedúcemu zamestnancovi </w:t>
      </w:r>
      <w:r w:rsidR="00B42C95" w:rsidRPr="00EA00BD">
        <w:t>(</w:t>
      </w:r>
      <w:r w:rsidR="00D615B9">
        <w:t>napr.</w:t>
      </w:r>
      <w:r w:rsidR="00B42C95" w:rsidRPr="00EA00BD">
        <w:t xml:space="preserve"> ak 2/3 riadených zamestnancov nie sú zapojení do projektu alebo vykonávajú iné ako oprávnené činnosti</w:t>
      </w:r>
      <w:r w:rsidR="00B42C95">
        <w:t xml:space="preserve"> pre projekt, nemôže byť potom riadiaci pracovní</w:t>
      </w:r>
      <w:r w:rsidR="00D615B9">
        <w:t>k</w:t>
      </w:r>
      <w:r w:rsidR="00B42C95">
        <w:t xml:space="preserve"> alebo vedúci zamestnanec financovaný v maximálnej </w:t>
      </w:r>
      <w:r w:rsidR="00D615B9">
        <w:t>intenzite podľa tohto pravidla).</w:t>
      </w:r>
    </w:p>
    <w:p w14:paraId="41607DEC" w14:textId="77777777" w:rsidR="00463F54" w:rsidRDefault="00463F54" w:rsidP="00463F54">
      <w:pPr>
        <w:autoSpaceDE w:val="0"/>
        <w:autoSpaceDN w:val="0"/>
        <w:adjustRightInd w:val="0"/>
        <w:spacing w:before="120" w:after="120" w:line="288" w:lineRule="auto"/>
        <w:jc w:val="both"/>
      </w:pPr>
      <w:r>
        <w:t>Zamestnávateľ (prijímateľ/partner)  môže s vlastným z</w:t>
      </w:r>
      <w:r w:rsidRPr="0073389C">
        <w:t>amestnanc</w:t>
      </w:r>
      <w:r>
        <w:t>om</w:t>
      </w:r>
      <w:r w:rsidRPr="0073389C">
        <w:t xml:space="preserve"> </w:t>
      </w:r>
      <w:r>
        <w:t>na pracovný pomer</w:t>
      </w:r>
      <w:r w:rsidRPr="0073389C">
        <w:t xml:space="preserve"> </w:t>
      </w:r>
      <w:r>
        <w:t xml:space="preserve">uzavrieť dohodu o práci vykonávanej </w:t>
      </w:r>
      <w:r w:rsidRPr="0073389C">
        <w:t xml:space="preserve">mimo pracovného pomeru </w:t>
      </w:r>
      <w:r>
        <w:t xml:space="preserve">na </w:t>
      </w:r>
      <w:r w:rsidRPr="0073389C">
        <w:t xml:space="preserve"> činnosti uhrádzané z projektu </w:t>
      </w:r>
      <w:r>
        <w:t>za nasledujúcich podmienok:</w:t>
      </w:r>
    </w:p>
    <w:p w14:paraId="2DCB9E54" w14:textId="77777777" w:rsidR="00463F54" w:rsidRDefault="00463F54" w:rsidP="00463F54">
      <w:pPr>
        <w:pStyle w:val="Odsekzoznamu"/>
        <w:numPr>
          <w:ilvl w:val="0"/>
          <w:numId w:val="140"/>
        </w:numPr>
        <w:autoSpaceDE w:val="0"/>
        <w:autoSpaceDN w:val="0"/>
        <w:adjustRightInd w:val="0"/>
        <w:spacing w:before="120" w:after="120" w:line="288" w:lineRule="auto"/>
        <w:jc w:val="both"/>
      </w:pPr>
      <w:r>
        <w:t>druh práce - činnosti, ktoré</w:t>
      </w:r>
      <w:r w:rsidRPr="0073389C">
        <w:t xml:space="preserve"> </w:t>
      </w:r>
      <w:r>
        <w:t xml:space="preserve">má zamestnanec </w:t>
      </w:r>
      <w:r w:rsidRPr="0073389C">
        <w:t>vykonáva</w:t>
      </w:r>
      <w:r>
        <w:t>ť</w:t>
      </w:r>
      <w:r w:rsidRPr="0073389C">
        <w:t xml:space="preserve"> na projekte nie sú totožné s </w:t>
      </w:r>
      <w:r>
        <w:t xml:space="preserve"> druhom práce - </w:t>
      </w:r>
      <w:r w:rsidRPr="0073389C">
        <w:t>činnosťami, ktoré má v náplni práce vykonávanej na základe pracovnej zmluvy</w:t>
      </w:r>
      <w:r>
        <w:t xml:space="preserve"> v pracovnom pomere</w:t>
      </w:r>
      <w:r w:rsidRPr="0073389C">
        <w:t xml:space="preserve"> ako zamestnanec prijímateľa</w:t>
      </w:r>
      <w:r>
        <w:t>;</w:t>
      </w:r>
    </w:p>
    <w:p w14:paraId="7785BCF3" w14:textId="77777777" w:rsidR="00463F54" w:rsidRDefault="00463F54" w:rsidP="00463F54">
      <w:pPr>
        <w:pStyle w:val="Odsekzoznamu"/>
        <w:numPr>
          <w:ilvl w:val="0"/>
          <w:numId w:val="140"/>
        </w:numPr>
        <w:autoSpaceDE w:val="0"/>
        <w:autoSpaceDN w:val="0"/>
        <w:adjustRightInd w:val="0"/>
        <w:spacing w:before="120" w:after="120" w:line="288" w:lineRule="auto"/>
        <w:jc w:val="both"/>
      </w:pPr>
      <w:r>
        <w:t xml:space="preserve">vo výnimočnej situácii na plnenie svojich úloh alebo na </w:t>
      </w:r>
      <w:r w:rsidRPr="00746CF9">
        <w:t xml:space="preserve">zabezpečenie </w:t>
      </w:r>
      <w:r>
        <w:t xml:space="preserve">svojich </w:t>
      </w:r>
      <w:r w:rsidRPr="00746CF9">
        <w:t xml:space="preserve">potrieb </w:t>
      </w:r>
      <w:r>
        <w:t>na projektové činnosti, ktoré</w:t>
      </w:r>
      <w:r w:rsidRPr="0073389C">
        <w:t xml:space="preserve"> nie sú totožné s</w:t>
      </w:r>
      <w:r>
        <w:t> </w:t>
      </w:r>
      <w:r w:rsidRPr="0073389C">
        <w:t>činnosťami</w:t>
      </w:r>
      <w:r>
        <w:t>, ktoré vyplývajú organizácii z jej postavenia</w:t>
      </w:r>
      <w:r>
        <w:rPr>
          <w:rStyle w:val="Odkaznapoznmkupodiarou"/>
        </w:rPr>
        <w:footnoteReference w:id="57"/>
      </w:r>
      <w:r>
        <w:t xml:space="preserve"> </w:t>
      </w:r>
    </w:p>
    <w:p w14:paraId="60AEBE92" w14:textId="77777777" w:rsidR="00463F54" w:rsidRDefault="00463F54" w:rsidP="00736D46">
      <w:pPr>
        <w:pStyle w:val="Odsekzoznamu"/>
        <w:numPr>
          <w:ilvl w:val="0"/>
          <w:numId w:val="140"/>
        </w:numPr>
        <w:autoSpaceDE w:val="0"/>
        <w:autoSpaceDN w:val="0"/>
        <w:adjustRightInd w:val="0"/>
        <w:spacing w:before="120" w:after="120" w:line="288" w:lineRule="auto"/>
        <w:jc w:val="both"/>
      </w:pPr>
      <w:r>
        <w:t>pri pracovných činnostiach, ktoré nevyplývajú subjektu prijímateľa/partnera z jeho postavenia, je zamestnávateľ povinný dodržiavať rovnaké zásady odmeňovania obdobných pracovných pozícií/ obdobných činností uzavretých so zamestnancami v pracovnom pomere a na dohody o práci mimo pracovného pomeru;</w:t>
      </w:r>
    </w:p>
    <w:p w14:paraId="2AD1D077" w14:textId="77777777" w:rsidR="002157BB" w:rsidRDefault="002157BB" w:rsidP="00736D46">
      <w:pPr>
        <w:autoSpaceDE w:val="0"/>
        <w:autoSpaceDN w:val="0"/>
        <w:adjustRightInd w:val="0"/>
        <w:spacing w:before="120" w:after="120" w:line="288" w:lineRule="auto"/>
        <w:ind w:left="360"/>
        <w:jc w:val="both"/>
      </w:pPr>
    </w:p>
    <w:p w14:paraId="4E372E83" w14:textId="77777777" w:rsidR="00857029" w:rsidRPr="0073389C" w:rsidRDefault="00857029"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prijímateľa: </w:t>
      </w:r>
      <w:r w:rsidRPr="0073389C">
        <w:t xml:space="preserve">Prijímateľovi odporúčame, aby pri uzatváraní dohôd </w:t>
      </w:r>
      <w:r w:rsidR="00E648B0">
        <w:t xml:space="preserve"> o prácach vykonávaných mimo pracovného pomeru </w:t>
      </w:r>
      <w:r w:rsidRPr="0073389C">
        <w:t xml:space="preserve">nezabudol, že dohodu je potrebné uzatvoriť v písomnej forme a to </w:t>
      </w:r>
      <w:r w:rsidRPr="0073389C">
        <w:rPr>
          <w:b/>
        </w:rPr>
        <w:t>minimálne jeden deň vopred, pred dňom začatia vykonávania práce</w:t>
      </w:r>
      <w:r w:rsidRPr="0073389C">
        <w:t xml:space="preserve">. Výdavky za práce vykonané v deň uzatvorenia dohody budú považované za neoprávnené. </w:t>
      </w:r>
    </w:p>
    <w:p w14:paraId="360023CB" w14:textId="77777777" w:rsidR="00857029" w:rsidRPr="0073389C" w:rsidRDefault="0035794D" w:rsidP="0067438F">
      <w:pPr>
        <w:spacing w:before="120" w:after="120" w:line="288" w:lineRule="auto"/>
        <w:jc w:val="both"/>
      </w:pPr>
      <w:r w:rsidRPr="00965E93">
        <w:t>Dohody o prácach vykonávaných mimo pracovného pomeru nemožno uzatvoriť na činnosti/práce, ktoré sú predmetom ochrany podľa autorského zákona</w:t>
      </w:r>
      <w:r>
        <w:rPr>
          <w:rStyle w:val="Odkaznapoznmkupodiarou"/>
        </w:rPr>
        <w:footnoteReference w:id="58"/>
      </w:r>
      <w:r w:rsidRPr="00965E93">
        <w:t>.</w:t>
      </w:r>
    </w:p>
    <w:p w14:paraId="3E69F22C" w14:textId="77777777" w:rsidR="00AE5A8F" w:rsidRPr="0073389C" w:rsidRDefault="00AE5A8F" w:rsidP="00E907BE">
      <w:pPr>
        <w:autoSpaceDE w:val="0"/>
        <w:autoSpaceDN w:val="0"/>
        <w:adjustRightInd w:val="0"/>
        <w:spacing w:before="120" w:after="120" w:line="288" w:lineRule="auto"/>
        <w:jc w:val="both"/>
      </w:pPr>
      <w:r w:rsidRPr="0073389C">
        <w:t xml:space="preserve">Prijímateľ je povinný vystavovať príslušnému zamestnancovi </w:t>
      </w:r>
      <w:r w:rsidRPr="0073389C">
        <w:rPr>
          <w:b/>
        </w:rPr>
        <w:t>iba jednu výplatnú pásku</w:t>
      </w:r>
      <w:r w:rsidRPr="0073389C">
        <w:t xml:space="preserve"> </w:t>
      </w:r>
      <w:r w:rsidR="00E92482">
        <w:t xml:space="preserve">v prípade jedného služobného/pracovného pomeru </w:t>
      </w:r>
      <w:r w:rsidRPr="0073389C">
        <w:t>aj za prácu odvedenú v rámci projektu, aj za iné činnosti, ktoré nesúvisia s projektom. Vystavovanie dvoch výplatných pások bude poskytovateľ posudzovať ako obchádzanie, resp. znižovanie odvodových povinností zamestnávateľa, v dôsledku čoho budú dotknuté výdavky považované za neoprávnené. Toto neplatí pre súbežný pracovný pomer.</w:t>
      </w:r>
    </w:p>
    <w:p w14:paraId="017C4A25"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V prípade, ak sumár odvodov na výplatnej páske obsahuje okrem odvodov zamestnávateľa za mzdu zamestnanca aj odvody zamestnávateľa za prácu na dohodu o prácach vykonávaných mimo pracovného pomeru či odvod za iný typ mzdy, alebo v prípade ak zamestnanec pracuje na projekte iba určitý čas, vyčísli prijímateľ </w:t>
      </w:r>
      <w:r w:rsidR="003E4BC1" w:rsidRPr="0073389C">
        <w:t>alikvotnú</w:t>
      </w:r>
      <w:r w:rsidRPr="0073389C">
        <w:t xml:space="preserve"> časť zodpovedajúcu odvodom za mzdu zamestnanca (v závislosti od odpracovaného času na projekte) a </w:t>
      </w:r>
      <w:r w:rsidR="003E4BC1" w:rsidRPr="0073389C">
        <w:t>alikvotnú</w:t>
      </w:r>
      <w:r w:rsidRPr="0073389C">
        <w:t xml:space="preserve"> časť odvodov za prácu na dohodu o prácach vykonávaných mimo pracovného pomeru či iný typ mzdy (jednotlivo po položkách odvodov). Zároveň takto rozpočíta hrubú mzdu. V prípade ak do odvodov na </w:t>
      </w:r>
      <w:r w:rsidRPr="0053370E" w:rsidDel="0053370E">
        <w:t>zdravotné</w:t>
      </w:r>
      <w:r w:rsidRPr="0073389C">
        <w:t xml:space="preserve"> </w:t>
      </w:r>
      <w:r w:rsidR="00DC53D8">
        <w:t>a sociálne</w:t>
      </w:r>
      <w:r w:rsidRPr="0073389C" w:rsidDel="0053370E">
        <w:t xml:space="preserve"> </w:t>
      </w:r>
      <w:r w:rsidRPr="0073389C">
        <w:t xml:space="preserve">poistenie vstupuje aj odvod za sumu doplnkového dôchodkového sporenia a odvod za sumu príspevku zo sociálneho fondu, resp. iného fakultatívneho príspevku zamestnávateľa, je potrebné túto sumu odpočítať od celkových odvodov zamestnávateľa, pričom prijímateľ vyčísli </w:t>
      </w:r>
      <w:r w:rsidR="003E4BC1" w:rsidRPr="0073389C">
        <w:t>alikvotnú</w:t>
      </w:r>
      <w:r w:rsidRPr="0073389C">
        <w:t xml:space="preserve"> časť odvodov za mzdu zamestnanca a </w:t>
      </w:r>
      <w:r w:rsidR="003E4BC1" w:rsidRPr="0073389C">
        <w:t>alikvotnú</w:t>
      </w:r>
      <w:r w:rsidRPr="0073389C">
        <w:t xml:space="preserve"> časť odvodov za doplnkové dôchodkové sporenie, odvod za sumu príspevku zo sociálneho fondu, resp. iného fakultatívneho príspevku zamestnávateľa, ktoré si nebude nárokovať.</w:t>
      </w:r>
    </w:p>
    <w:p w14:paraId="18351DD9" w14:textId="77777777" w:rsidR="00ED03C8" w:rsidRPr="0073389C" w:rsidRDefault="00ED03C8"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 prípade zamestnávania osôb pre účely realizácie projektu rozlišujeme dve alternatívy:</w:t>
      </w:r>
    </w:p>
    <w:p w14:paraId="48C6CE59" w14:textId="77777777" w:rsidR="00ED03C8" w:rsidRPr="0073389C" w:rsidRDefault="00ED03C8" w:rsidP="0027405B">
      <w:pPr>
        <w:pStyle w:val="Zoznamsodrkami"/>
        <w:numPr>
          <w:ilvl w:val="0"/>
          <w:numId w:val="32"/>
        </w:numPr>
        <w:spacing w:before="120" w:after="120" w:line="288" w:lineRule="auto"/>
        <w:ind w:left="567" w:hanging="283"/>
        <w:rPr>
          <w:rFonts w:ascii="Arial" w:hAnsi="Arial" w:cs="Arial"/>
          <w:b/>
          <w:sz w:val="19"/>
          <w:szCs w:val="19"/>
        </w:rPr>
      </w:pPr>
      <w:r w:rsidRPr="0073389C">
        <w:rPr>
          <w:rFonts w:ascii="Arial" w:hAnsi="Arial" w:cs="Arial"/>
          <w:b/>
          <w:sz w:val="19"/>
          <w:szCs w:val="19"/>
        </w:rPr>
        <w:t>zamestnanec pracuje na projekte na pracovný úväzok</w:t>
      </w:r>
      <w:r w:rsidRPr="0073389C">
        <w:rPr>
          <w:rStyle w:val="Odkaznapoznmkupodiarou"/>
          <w:rFonts w:cs="Arial"/>
          <w:b/>
          <w:sz w:val="19"/>
          <w:szCs w:val="19"/>
        </w:rPr>
        <w:footnoteReference w:id="59"/>
      </w:r>
      <w:r w:rsidRPr="0073389C">
        <w:rPr>
          <w:rFonts w:ascii="Arial" w:hAnsi="Arial" w:cs="Arial"/>
          <w:b/>
          <w:sz w:val="19"/>
          <w:szCs w:val="19"/>
        </w:rPr>
        <w:t xml:space="preserve"> (t.</w:t>
      </w:r>
      <w:r w:rsidR="00B00D5D" w:rsidRPr="0073389C">
        <w:rPr>
          <w:rFonts w:ascii="Arial" w:hAnsi="Arial" w:cs="Arial"/>
          <w:b/>
          <w:sz w:val="19"/>
          <w:szCs w:val="19"/>
        </w:rPr>
        <w:t xml:space="preserve"> </w:t>
      </w:r>
      <w:r w:rsidRPr="0073389C">
        <w:rPr>
          <w:rFonts w:ascii="Arial" w:hAnsi="Arial" w:cs="Arial"/>
          <w:b/>
          <w:sz w:val="19"/>
          <w:szCs w:val="19"/>
        </w:rPr>
        <w:t>j. ustanovený pracovný čas):</w:t>
      </w:r>
    </w:p>
    <w:p w14:paraId="0DE6FA60" w14:textId="77777777" w:rsidR="00ED03C8" w:rsidRPr="0073389C" w:rsidRDefault="00ED03C8" w:rsidP="0067438F">
      <w:pPr>
        <w:pStyle w:val="Zoznamsodrkami2"/>
        <w:numPr>
          <w:ilvl w:val="0"/>
          <w:numId w:val="0"/>
        </w:numPr>
        <w:spacing w:before="120" w:after="120" w:line="288" w:lineRule="auto"/>
        <w:ind w:left="567"/>
        <w:contextualSpacing w:val="0"/>
        <w:jc w:val="both"/>
      </w:pPr>
      <w:r w:rsidRPr="0073389C">
        <w:t xml:space="preserve">zamestnanec vykonáva počas celej pracovnej doby (resp. počas celého pracovného času) činnosti týkajúce sa výlučne aktivít na projekte a žiadne iné aktivity mimo projektu. V tomto prípade sú oprávnené výdavky za </w:t>
      </w:r>
      <w:r w:rsidR="0079229B">
        <w:t xml:space="preserve">celkovú cenu práce, t. j. </w:t>
      </w:r>
      <w:r w:rsidRPr="0073389C">
        <w:t>všetky zložky mzdy vrátane príplatkov</w:t>
      </w:r>
      <w:r w:rsidRPr="0073389C">
        <w:rPr>
          <w:rStyle w:val="Odkaznapoznmkupodiarou"/>
          <w:sz w:val="19"/>
        </w:rPr>
        <w:footnoteReference w:id="60"/>
      </w:r>
      <w:r w:rsidRPr="0073389C">
        <w:t>, resp. odmeny na základe dohôd o prác</w:t>
      </w:r>
      <w:r w:rsidR="00CE6423">
        <w:t>ach</w:t>
      </w:r>
      <w:r w:rsidRPr="0073389C">
        <w:t xml:space="preserve"> </w:t>
      </w:r>
      <w:r w:rsidR="001F6828" w:rsidRPr="0073389C">
        <w:t>vykonávan</w:t>
      </w:r>
      <w:r w:rsidR="00CE6423">
        <w:t>ých</w:t>
      </w:r>
      <w:r w:rsidR="001F6828" w:rsidRPr="0073389C">
        <w:t xml:space="preserve"> </w:t>
      </w:r>
      <w:r w:rsidRPr="0073389C">
        <w:t>mimo pracovného pomeru a náhrady mzdy v zmysle platnej legislatívy</w:t>
      </w:r>
      <w:r w:rsidR="00694363">
        <w:t xml:space="preserve"> </w:t>
      </w:r>
      <w:r w:rsidR="00694363" w:rsidRPr="0073389C">
        <w:t>a mzda za prácu nadčas (ak zamestnávateľ poskytne náhradné pracovné voľno za vykonanú prácu nadčas, tak náhradné pracovné voľno je posúdené ako oprávnený výdavok</w:t>
      </w:r>
      <w:r w:rsidR="00694363" w:rsidRPr="0073389C">
        <w:rPr>
          <w:rStyle w:val="Odkaznapoznmkupodiarou"/>
          <w:sz w:val="19"/>
        </w:rPr>
        <w:footnoteReference w:id="61"/>
      </w:r>
      <w:r w:rsidR="00694363" w:rsidRPr="0073389C">
        <w:t>),</w:t>
      </w:r>
      <w:r w:rsidRPr="0073389C">
        <w:t xml:space="preserve"> ako aj povinné odvody</w:t>
      </w:r>
      <w:r w:rsidRPr="0073389C">
        <w:rPr>
          <w:rStyle w:val="Odkaznapoznmkupodiarou"/>
          <w:sz w:val="19"/>
        </w:rPr>
        <w:footnoteReference w:id="62"/>
      </w:r>
      <w:r w:rsidRPr="0073389C">
        <w:t xml:space="preserve"> za zamestnávateľa; </w:t>
      </w:r>
    </w:p>
    <w:p w14:paraId="711FDBFC"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Príklad č. 1</w:t>
      </w:r>
    </w:p>
    <w:p w14:paraId="6E474BB4"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Celkový odpracovaný čas - 168 hodín</w:t>
      </w:r>
    </w:p>
    <w:p w14:paraId="40302DA7"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Odpracovaný čas pre projekt - 152 hodín</w:t>
      </w:r>
    </w:p>
    <w:p w14:paraId="135443DA"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Dovolenka – 16 hodín</w:t>
      </w:r>
    </w:p>
    <w:p w14:paraId="22BBB00E"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 </w:t>
      </w:r>
    </w:p>
    <w:p w14:paraId="155DC2DC"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Tarifný plat -                 905 EUR</w:t>
      </w:r>
    </w:p>
    <w:p w14:paraId="4909271F"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Príplatky -                     135 EUR</w:t>
      </w:r>
    </w:p>
    <w:p w14:paraId="7F2EA8C0"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u w:val="single"/>
        </w:rPr>
      </w:pPr>
      <w:r w:rsidRPr="0073389C">
        <w:rPr>
          <w:u w:val="single"/>
        </w:rPr>
        <w:t>Dovolenka -                  110 EUR</w:t>
      </w:r>
    </w:p>
    <w:p w14:paraId="3C0CBB72"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Spolu hrubá mzda -  </w:t>
      </w:r>
      <w:r w:rsidR="00F864B6" w:rsidRPr="0073389C">
        <w:t xml:space="preserve"> </w:t>
      </w:r>
      <w:r w:rsidRPr="0073389C">
        <w:t>1 150 EUR</w:t>
      </w:r>
    </w:p>
    <w:p w14:paraId="4F7FDB41"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70B3A75"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Odvody -        </w:t>
      </w:r>
      <w:r w:rsidR="00F864B6" w:rsidRPr="0073389C">
        <w:t xml:space="preserve">               </w:t>
      </w:r>
      <w:r w:rsidRPr="0073389C">
        <w:t>404,80 EUR</w:t>
      </w:r>
    </w:p>
    <w:p w14:paraId="04CE7F49"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Celková cena práce -</w:t>
      </w:r>
      <w:r w:rsidR="00F864B6" w:rsidRPr="0073389C">
        <w:t xml:space="preserve"> </w:t>
      </w:r>
      <w:r w:rsidRPr="0073389C">
        <w:t>1 55</w:t>
      </w:r>
      <w:r w:rsidR="00B00D5D" w:rsidRPr="0073389C">
        <w:t>4,80</w:t>
      </w:r>
      <w:r w:rsidR="00F864B6" w:rsidRPr="0073389C">
        <w:t xml:space="preserve"> </w:t>
      </w:r>
      <w:r w:rsidRPr="0073389C">
        <w:t>EUR</w:t>
      </w:r>
    </w:p>
    <w:p w14:paraId="00F5D2D7"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1A621DF"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Výpočet oprávnenej mzdy:</w:t>
      </w:r>
    </w:p>
    <w:p w14:paraId="0D6E68D1"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(152+16)/168 - {(počet odpracovaných hodín pre projekt + hodiny dovolenka)/(odpracovaný čas aj s dovolenkou)}*1 150 EUR (hrubá mzda) = 1 150 EUR</w:t>
      </w:r>
    </w:p>
    <w:p w14:paraId="5FB7E23B"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2C6ED624"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Výpočet oprávnených odvodov za zamestnávateľa:</w:t>
      </w:r>
    </w:p>
    <w:p w14:paraId="3319DB5A"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68"/>
        <w:jc w:val="both"/>
      </w:pPr>
      <w:r w:rsidRPr="0073389C">
        <w:t>(1 150/1 150)*404,80 = 404,80 EUR</w:t>
      </w:r>
    </w:p>
    <w:p w14:paraId="0200CEFC"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68"/>
        <w:jc w:val="both"/>
        <w:rPr>
          <w:b/>
        </w:rPr>
      </w:pPr>
      <w:r w:rsidRPr="0073389C">
        <w:rPr>
          <w:b/>
        </w:rPr>
        <w:t xml:space="preserve">Celkové oprávnené mzdové výdavky = </w:t>
      </w:r>
      <w:r w:rsidRPr="0073389C">
        <w:rPr>
          <w:b/>
          <w:u w:val="double"/>
        </w:rPr>
        <w:t>1 554,80 EUR</w:t>
      </w:r>
    </w:p>
    <w:p w14:paraId="7411515E" w14:textId="77777777" w:rsidR="00ED03C8" w:rsidRPr="0073389C" w:rsidRDefault="00ED03C8" w:rsidP="00ED03C8">
      <w:pPr>
        <w:pStyle w:val="Zoznamsodrkami2"/>
        <w:numPr>
          <w:ilvl w:val="0"/>
          <w:numId w:val="0"/>
        </w:numPr>
        <w:ind w:left="426" w:hanging="426"/>
        <w:contextualSpacing w:val="0"/>
        <w:jc w:val="both"/>
      </w:pPr>
    </w:p>
    <w:p w14:paraId="576B695A" w14:textId="77777777" w:rsidR="00ED03C8" w:rsidRPr="0073389C" w:rsidRDefault="00ED03C8" w:rsidP="0027405B">
      <w:pPr>
        <w:pStyle w:val="Zoznamsodrkami"/>
        <w:numPr>
          <w:ilvl w:val="0"/>
          <w:numId w:val="32"/>
        </w:numPr>
        <w:spacing w:before="120" w:after="120" w:line="288" w:lineRule="auto"/>
        <w:ind w:left="567" w:hanging="283"/>
        <w:rPr>
          <w:rFonts w:ascii="Arial" w:hAnsi="Arial" w:cs="Arial"/>
          <w:b/>
          <w:sz w:val="19"/>
          <w:szCs w:val="19"/>
        </w:rPr>
      </w:pPr>
      <w:r w:rsidRPr="0073389C">
        <w:rPr>
          <w:rFonts w:ascii="Arial" w:hAnsi="Arial" w:cs="Arial"/>
          <w:b/>
          <w:sz w:val="19"/>
          <w:szCs w:val="19"/>
        </w:rPr>
        <w:t>zamestnanec pracuje na projekte iba určitý pracovný čas:</w:t>
      </w:r>
    </w:p>
    <w:p w14:paraId="4EB58952" w14:textId="77777777" w:rsidR="004E646D" w:rsidRDefault="00ED03C8" w:rsidP="0067438F">
      <w:pPr>
        <w:pStyle w:val="Zoznamsodrkami2"/>
        <w:numPr>
          <w:ilvl w:val="0"/>
          <w:numId w:val="0"/>
        </w:numPr>
        <w:spacing w:before="120" w:after="120" w:line="288" w:lineRule="auto"/>
        <w:ind w:left="567"/>
        <w:contextualSpacing w:val="0"/>
        <w:jc w:val="both"/>
      </w:pPr>
      <w:r w:rsidRPr="0073389C">
        <w:t xml:space="preserve">celkový pracovný čas zamestnanca je rozdelený na aktivity pre projekt/projekty spolufinancovaný/é z EŠIF a na aktivity mimo EŠIF. V tomto prípade sú oprávnené výdavky za </w:t>
      </w:r>
      <w:r w:rsidR="0079229B">
        <w:t xml:space="preserve">celkovú cenu práce, t. j. </w:t>
      </w:r>
      <w:r w:rsidRPr="0073389C">
        <w:t>všetky zložky mzdy vrátane príplatkov</w:t>
      </w:r>
      <w:r w:rsidRPr="0073389C">
        <w:rPr>
          <w:rStyle w:val="Odkaznapoznmkupodiarou"/>
          <w:sz w:val="19"/>
        </w:rPr>
        <w:footnoteReference w:id="63"/>
      </w:r>
      <w:r w:rsidRPr="0073389C">
        <w:t xml:space="preserve">, resp. odmeny na základe dohôd o </w:t>
      </w:r>
      <w:r w:rsidR="0035150F" w:rsidRPr="0073389C">
        <w:t>prác</w:t>
      </w:r>
      <w:r w:rsidR="0035150F">
        <w:t>ach</w:t>
      </w:r>
      <w:r w:rsidR="001F6828" w:rsidRPr="0073389C">
        <w:t xml:space="preserve"> vykonávan</w:t>
      </w:r>
      <w:r w:rsidR="00CE6423">
        <w:t>ých</w:t>
      </w:r>
      <w:r w:rsidR="001F6828" w:rsidRPr="0073389C">
        <w:t xml:space="preserve"> </w:t>
      </w:r>
      <w:r w:rsidRPr="0073389C">
        <w:t>mimo pracovného pomeru a náhrady mzdy v zmysle platnej legislatívy a mzda za prácu nadčas (ak zamestnávateľ poskytne náhradné pracovné voľno za vykonanú prácu nadčas, tak náhradné pracovné voľno je posúdené ako oprávnený výdavok</w:t>
      </w:r>
      <w:r w:rsidRPr="0073389C">
        <w:rPr>
          <w:rStyle w:val="Odkaznapoznmkupodiarou"/>
          <w:sz w:val="19"/>
        </w:rPr>
        <w:footnoteReference w:id="64"/>
      </w:r>
      <w:r w:rsidRPr="0073389C">
        <w:t>), ako aj povinné odvody za zamestnávateľa</w:t>
      </w:r>
      <w:r w:rsidRPr="0073389C">
        <w:rPr>
          <w:rStyle w:val="Odkaznapoznmkupodiarou"/>
          <w:sz w:val="19"/>
        </w:rPr>
        <w:footnoteReference w:id="65"/>
      </w:r>
      <w:r w:rsidRPr="0073389C">
        <w:t xml:space="preserve"> </w:t>
      </w:r>
      <w:r w:rsidRPr="0073389C">
        <w:rPr>
          <w:b/>
        </w:rPr>
        <w:t>pomerne podľa skutočne odpracovaného času na projekte</w:t>
      </w:r>
      <w:r w:rsidRPr="0073389C">
        <w:t>. Náhrada príjmu za vyčerpanú dovolenku</w:t>
      </w:r>
      <w:r w:rsidR="004E646D">
        <w:t>, návštevu lekára</w:t>
      </w:r>
      <w:r w:rsidRPr="0073389C">
        <w:t xml:space="preserve"> a platené sviatky, ako i náhrada príjmu za dočasnú práceneschopnosť je rovnako vypočítaná pomerne v závislosti od skutočného percentuálneho využitia pracovníka pre daný projekt v danom období, tzn. od počtu odpracovaných hodín na projekte k celkovému počtu hodín odpracovaných zamestnancom v danom období. </w:t>
      </w:r>
    </w:p>
    <w:p w14:paraId="2561F0A6" w14:textId="44C574C0" w:rsidR="000D5577" w:rsidRPr="0073389C" w:rsidRDefault="00ED03C8" w:rsidP="004E646D">
      <w:pPr>
        <w:pStyle w:val="Zoznamsodrkami2"/>
        <w:numPr>
          <w:ilvl w:val="0"/>
          <w:numId w:val="0"/>
        </w:numPr>
        <w:spacing w:before="120" w:after="120" w:line="288" w:lineRule="auto"/>
        <w:contextualSpacing w:val="0"/>
        <w:jc w:val="both"/>
      </w:pPr>
      <w:r w:rsidRPr="0073389C">
        <w:t>Oprávnená je skutočne čerpaná dovolenka v čase realizácie projektu (t.</w:t>
      </w:r>
      <w:r w:rsidR="00F36504">
        <w:t xml:space="preserve"> </w:t>
      </w:r>
      <w:r w:rsidRPr="0073389C">
        <w:t>j. aj prenesená dovolenka z predchádzajúceho roku, ak nárok na dovolenku vznikol v súvislosti s výkonom práce na projekte</w:t>
      </w:r>
      <w:del w:id="109" w:author="Autor">
        <w:r w:rsidR="004E646D" w:rsidDel="003E3489">
          <w:delText xml:space="preserve">, teda </w:delText>
        </w:r>
        <w:r w:rsidR="004E646D" w:rsidRPr="003A141C" w:rsidDel="003E3489">
          <w:delText>nie na základe už odpracovaného času mimo realizácie projektu</w:delText>
        </w:r>
      </w:del>
      <w:r w:rsidRPr="0073389C">
        <w:t>).</w:t>
      </w:r>
      <w:r w:rsidR="002853F8">
        <w:t xml:space="preserve"> </w:t>
      </w:r>
      <w:r w:rsidRPr="0073389C">
        <w:t>Prijímateľ je povinný preukázať pomerné čerpanie personálnych výdavkov.</w:t>
      </w:r>
    </w:p>
    <w:p w14:paraId="3959CC53"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Príklad č. 1:</w:t>
      </w:r>
    </w:p>
    <w:p w14:paraId="45005296"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Celkový odpracovaný čas - 168 hodín (60 minút)</w:t>
      </w:r>
    </w:p>
    <w:p w14:paraId="386D1471"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Odpracovaný čas pre projekt - 42 hodín (60 minút; v prípade času, ktorý je menší alebo väčší je potrebné uskutočniť relevantný prepočet - napr. 45 minút 1 </w:t>
      </w:r>
      <w:r w:rsidR="00125C24">
        <w:t>školiaca</w:t>
      </w:r>
      <w:r w:rsidR="00125C24" w:rsidRPr="0073389C">
        <w:t xml:space="preserve"> </w:t>
      </w:r>
      <w:r w:rsidRPr="0073389C">
        <w:t>hodina = 0,75 hodiny)</w:t>
      </w:r>
    </w:p>
    <w:p w14:paraId="4BB6059F"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1 000 EUR</w:t>
      </w:r>
    </w:p>
    <w:p w14:paraId="2102850C"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(spolu) -       150 EUR</w:t>
      </w:r>
    </w:p>
    <w:p w14:paraId="78B6E07E"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Odmena -                   200 EUR</w:t>
      </w:r>
    </w:p>
    <w:p w14:paraId="1ACF3863"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Spolu hrubá mzda   1 350 EUR</w:t>
      </w:r>
    </w:p>
    <w:p w14:paraId="1AB2F620"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5E98DA07"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42 h/168 h (počet odpracovaných hodín pre projekt/celkový odpracovaný čas)*1 150 EUR (tarifný </w:t>
      </w:r>
    </w:p>
    <w:p w14:paraId="28F1256C"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plat + príplatky) = 287,50 EUR</w:t>
      </w:r>
    </w:p>
    <w:p w14:paraId="463562C5" w14:textId="77777777" w:rsidR="000D5577"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Odvody - 475,20 EUR </w:t>
      </w:r>
    </w:p>
    <w:p w14:paraId="091B04CC" w14:textId="77777777" w:rsidR="00466405" w:rsidRPr="0073389C" w:rsidRDefault="00466405"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6C93C8CB"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Výpočet oprávnených odvodov za zamestnávateľa: </w:t>
      </w:r>
    </w:p>
    <w:p w14:paraId="7C8B06E8"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287,50/1 350 (alikvotná časť oprávnenej mzdy na projekt/hrubá mzda)*475,20 = 101,20 EUR</w:t>
      </w:r>
    </w:p>
    <w:p w14:paraId="7C94F986"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3584A2"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Celkové oprávnené mzdové výdavky = </w:t>
      </w:r>
      <w:r w:rsidRPr="00C45668">
        <w:rPr>
          <w:b/>
          <w:u w:val="double"/>
        </w:rPr>
        <w:t>388,70 EUR</w:t>
      </w:r>
    </w:p>
    <w:p w14:paraId="722E3DE6" w14:textId="77777777" w:rsidR="00FB321F" w:rsidRDefault="00FB321F" w:rsidP="00C45668">
      <w:pPr>
        <w:pBdr>
          <w:top w:val="single" w:sz="4" w:space="1" w:color="auto"/>
          <w:left w:val="single" w:sz="4" w:space="4" w:color="auto"/>
          <w:bottom w:val="single" w:sz="4" w:space="1" w:color="auto"/>
          <w:right w:val="single" w:sz="4" w:space="4" w:color="auto"/>
        </w:pBdr>
        <w:shd w:val="clear" w:color="auto" w:fill="92D050"/>
        <w:autoSpaceDE w:val="0"/>
        <w:autoSpaceDN w:val="0"/>
        <w:adjustRightInd w:val="0"/>
        <w:jc w:val="both"/>
        <w:rPr>
          <w:b/>
        </w:rPr>
      </w:pPr>
    </w:p>
    <w:p w14:paraId="730994EA" w14:textId="77777777" w:rsidR="00014B19" w:rsidRPr="00014B19" w:rsidRDefault="00014B19" w:rsidP="00C45668">
      <w:pPr>
        <w:pBdr>
          <w:top w:val="single" w:sz="4" w:space="1" w:color="auto"/>
          <w:left w:val="single" w:sz="4" w:space="4" w:color="auto"/>
          <w:bottom w:val="single" w:sz="4" w:space="1" w:color="auto"/>
          <w:right w:val="single" w:sz="4" w:space="4" w:color="auto"/>
        </w:pBdr>
        <w:shd w:val="clear" w:color="auto" w:fill="92D050"/>
        <w:autoSpaceDE w:val="0"/>
        <w:autoSpaceDN w:val="0"/>
        <w:adjustRightInd w:val="0"/>
        <w:jc w:val="both"/>
        <w:rPr>
          <w:b/>
        </w:rPr>
      </w:pPr>
      <w:r w:rsidRPr="00014B19">
        <w:rPr>
          <w:b/>
        </w:rPr>
        <w:t>Príklad č. 2:</w:t>
      </w:r>
    </w:p>
    <w:p w14:paraId="51A2D8A8"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Celkový odpracovaný čas - 152 hodín</w:t>
      </w:r>
    </w:p>
    <w:p w14:paraId="6F5E846A"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pre projekt - 42 hodín</w:t>
      </w:r>
    </w:p>
    <w:p w14:paraId="180AB91E"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Dovolenka - 16 hodín</w:t>
      </w:r>
    </w:p>
    <w:p w14:paraId="6E6C68DF"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50001CF6"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905 EUR</w:t>
      </w:r>
    </w:p>
    <w:p w14:paraId="2F63DD37"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(spolu) -       135 EUR</w:t>
      </w:r>
    </w:p>
    <w:p w14:paraId="252A4446"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Dovolenka -                110 EUR</w:t>
      </w:r>
    </w:p>
    <w:p w14:paraId="6189FB3B"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u w:val="single"/>
        </w:rPr>
      </w:pPr>
      <w:r w:rsidRPr="0073389C">
        <w:rPr>
          <w:u w:val="single"/>
        </w:rPr>
        <w:t>Odmena -                   200 EUR</w:t>
      </w:r>
    </w:p>
    <w:p w14:paraId="0578036B"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Spolu hrubá mzda </w:t>
      </w:r>
      <w:r w:rsidR="00F864B6" w:rsidRPr="0073389C">
        <w:t xml:space="preserve">  </w:t>
      </w:r>
      <w:r w:rsidRPr="0073389C">
        <w:t xml:space="preserve"> 1 350 EUR</w:t>
      </w:r>
    </w:p>
    <w:p w14:paraId="6827D272"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5AC1508E"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(42 h + 4,4211 h)/168 h (počet odpracovaných hodín pre projekt vrátane </w:t>
      </w:r>
      <w:r w:rsidR="00014B19" w:rsidRPr="0073389C">
        <w:t>alikvotnej</w:t>
      </w:r>
      <w:r w:rsidRPr="0073389C">
        <w:t xml:space="preserve"> časti dovolenky (t.j. 42/152*16)/celkový odpracovaný čas vrátane dovolenky)*1 150 EUR (tarifný plat + príplatky) = 317,76 EUR</w:t>
      </w:r>
    </w:p>
    <w:p w14:paraId="453C3C11"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32D921E8"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Odvody - 475,20 EUR</w:t>
      </w:r>
    </w:p>
    <w:p w14:paraId="4EF690EE"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oprávnených odvodov za zamestnávateľa:</w:t>
      </w:r>
    </w:p>
    <w:p w14:paraId="6422D785"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317,76/1 350*475,20 = 111,85 EUR</w:t>
      </w:r>
    </w:p>
    <w:p w14:paraId="27B2FA16"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p>
    <w:p w14:paraId="1830DFA2"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u w:val="double"/>
        </w:rPr>
      </w:pPr>
      <w:r w:rsidRPr="0073389C">
        <w:rPr>
          <w:b/>
        </w:rPr>
        <w:t xml:space="preserve">Celkové oprávnené mzdové výdavky = </w:t>
      </w:r>
      <w:r w:rsidRPr="0073389C">
        <w:rPr>
          <w:b/>
          <w:u w:val="double"/>
        </w:rPr>
        <w:t>429,61 EUR</w:t>
      </w:r>
    </w:p>
    <w:p w14:paraId="260001D3" w14:textId="77777777" w:rsidR="000D5577" w:rsidRPr="0073389C" w:rsidRDefault="000D5577" w:rsidP="00ED03C8">
      <w:pPr>
        <w:autoSpaceDE w:val="0"/>
        <w:autoSpaceDN w:val="0"/>
        <w:adjustRightInd w:val="0"/>
        <w:spacing w:line="288" w:lineRule="auto"/>
        <w:jc w:val="both"/>
      </w:pPr>
    </w:p>
    <w:p w14:paraId="6952C96D" w14:textId="77777777" w:rsidR="000D5577" w:rsidRPr="0073389C" w:rsidRDefault="000D5577" w:rsidP="000D5577">
      <w:pPr>
        <w:jc w:val="right"/>
      </w:pPr>
    </w:p>
    <w:p w14:paraId="28064945"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Príklad č. 3</w:t>
      </w:r>
    </w:p>
    <w:p w14:paraId="14359A69"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- 168 hodín</w:t>
      </w:r>
    </w:p>
    <w:p w14:paraId="6771666A"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Nadčas - 16 hodín</w:t>
      </w:r>
    </w:p>
    <w:p w14:paraId="0472DA29"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pre projekt - 42 hodín</w:t>
      </w:r>
    </w:p>
    <w:p w14:paraId="45280EB7"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2CC968AF"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1 000 EUR</w:t>
      </w:r>
    </w:p>
    <w:p w14:paraId="45C1D21F"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                    150 EUR</w:t>
      </w:r>
    </w:p>
    <w:p w14:paraId="37A6D338"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Nadčas -                      150 EUR</w:t>
      </w:r>
    </w:p>
    <w:p w14:paraId="1601CAA9"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u w:val="single"/>
        </w:rPr>
      </w:pPr>
      <w:r w:rsidRPr="0073389C">
        <w:rPr>
          <w:u w:val="single"/>
        </w:rPr>
        <w:t>Odmena -                    200 EUR</w:t>
      </w:r>
    </w:p>
    <w:p w14:paraId="5DC87B87"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Spolu hrubá mzda    1 500 EUR</w:t>
      </w:r>
    </w:p>
    <w:p w14:paraId="6F37C47B"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497985BD"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560C8298"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42/184 (počet odpracovaných hodín pre projekt/celkový odpracovaný čas vrátane nadčasu)*1 300 EUR (tarifný plat + príplatky + nadčas) = 296,74 EUR</w:t>
      </w:r>
    </w:p>
    <w:p w14:paraId="38FAE061"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Odvody - 528 EUR</w:t>
      </w:r>
    </w:p>
    <w:p w14:paraId="0B7EB6F1"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oprávnených odvodov za zamestnávateľa:</w:t>
      </w:r>
    </w:p>
    <w:p w14:paraId="173CFCE4"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296,74/1 500*528 = 104,45 EUR</w:t>
      </w:r>
    </w:p>
    <w:p w14:paraId="19BE794B"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3B3FEA25"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Celkové oprávnené mzdové výdavky = </w:t>
      </w:r>
      <w:r w:rsidRPr="0073389C">
        <w:rPr>
          <w:b/>
          <w:u w:val="double"/>
        </w:rPr>
        <w:t>401,19 EUR</w:t>
      </w:r>
    </w:p>
    <w:p w14:paraId="1E065440" w14:textId="77777777" w:rsidR="000D5577" w:rsidRPr="0073389C" w:rsidRDefault="000D5577" w:rsidP="000D5577">
      <w:pPr>
        <w:jc w:val="right"/>
      </w:pPr>
    </w:p>
    <w:p w14:paraId="73DAE7AD" w14:textId="77777777" w:rsidR="006E114F" w:rsidRPr="0073389C" w:rsidRDefault="00AE5A8F" w:rsidP="0067438F">
      <w:pPr>
        <w:autoSpaceDE w:val="0"/>
        <w:autoSpaceDN w:val="0"/>
        <w:adjustRightInd w:val="0"/>
        <w:spacing w:before="120" w:after="120" w:line="288" w:lineRule="auto"/>
        <w:jc w:val="both"/>
      </w:pPr>
      <w:r w:rsidRPr="0073389C">
        <w:t xml:space="preserve">Prijímateľ predkladá nárokované </w:t>
      </w:r>
      <w:r w:rsidR="00DC7630">
        <w:t xml:space="preserve">personálne </w:t>
      </w:r>
      <w:r w:rsidRPr="0073389C">
        <w:t>výdavky na zamestnancov, vrátane príspevku na stravovanie a cestovných náhrad</w:t>
      </w:r>
      <w:r w:rsidR="00FE7016">
        <w:t xml:space="preserve"> za rovnaké obdobie</w:t>
      </w:r>
      <w:r w:rsidRPr="0073389C">
        <w:t xml:space="preserve">, pokiaľ je to možné, v jednej žiadosti o platbu. </w:t>
      </w:r>
    </w:p>
    <w:p w14:paraId="2FF6BC2E" w14:textId="12E625A2" w:rsidR="006E114F" w:rsidRPr="0073389C" w:rsidRDefault="006E114F"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Za neoprávnené výdavky sa budú </w:t>
      </w:r>
      <w:r w:rsidRPr="00D04407">
        <w:rPr>
          <w:rFonts w:ascii="Arial" w:hAnsi="Arial" w:cs="Arial"/>
          <w:sz w:val="19"/>
          <w:szCs w:val="19"/>
          <w:lang w:val="sk-SK" w:eastAsia="en-US"/>
        </w:rPr>
        <w:t xml:space="preserve">považovať </w:t>
      </w:r>
      <w:r w:rsidRPr="0073389C">
        <w:rPr>
          <w:rFonts w:ascii="Arial" w:hAnsi="Arial" w:cs="Arial"/>
          <w:b/>
          <w:sz w:val="19"/>
          <w:szCs w:val="19"/>
          <w:lang w:val="sk-SK" w:eastAsia="en-US"/>
        </w:rPr>
        <w:t xml:space="preserve">výdavky pri obchádzaní </w:t>
      </w:r>
      <w:r w:rsidR="003E050D">
        <w:rPr>
          <w:rFonts w:ascii="Arial" w:hAnsi="Arial" w:cs="Arial"/>
          <w:b/>
          <w:sz w:val="19"/>
          <w:szCs w:val="19"/>
          <w:lang w:val="sk-SK" w:eastAsia="en-US"/>
        </w:rPr>
        <w:t>Z</w:t>
      </w:r>
      <w:r w:rsidRPr="0073389C">
        <w:rPr>
          <w:rFonts w:ascii="Arial" w:hAnsi="Arial" w:cs="Arial"/>
          <w:b/>
          <w:sz w:val="19"/>
          <w:szCs w:val="19"/>
          <w:lang w:val="sk-SK" w:eastAsia="en-US"/>
        </w:rPr>
        <w:t>ákonník</w:t>
      </w:r>
      <w:r w:rsidR="003777E5" w:rsidRPr="0073389C">
        <w:rPr>
          <w:rFonts w:ascii="Arial" w:hAnsi="Arial" w:cs="Arial"/>
          <w:b/>
          <w:sz w:val="19"/>
          <w:szCs w:val="19"/>
          <w:lang w:val="sk-SK" w:eastAsia="en-US"/>
        </w:rPr>
        <w:t>a</w:t>
      </w:r>
      <w:r w:rsidRPr="0073389C">
        <w:rPr>
          <w:rFonts w:ascii="Arial" w:hAnsi="Arial" w:cs="Arial"/>
          <w:b/>
          <w:sz w:val="19"/>
          <w:szCs w:val="19"/>
          <w:lang w:val="sk-SK" w:eastAsia="en-US"/>
        </w:rPr>
        <w:t xml:space="preserve"> práce</w:t>
      </w:r>
      <w:r w:rsidRPr="0073389C">
        <w:rPr>
          <w:rFonts w:ascii="Arial" w:hAnsi="Arial" w:cs="Arial"/>
          <w:sz w:val="19"/>
          <w:szCs w:val="19"/>
          <w:lang w:val="sk-SK" w:eastAsia="en-US"/>
        </w:rPr>
        <w:t xml:space="preserve"> v prípadoch, ak s jednou a tou istou osobou sa</w:t>
      </w:r>
      <w:r w:rsidR="00EF6EFE" w:rsidRPr="00EF6EFE">
        <w:t xml:space="preserve"> </w:t>
      </w:r>
      <w:r w:rsidR="00EF6EFE" w:rsidRPr="00EF6EFE">
        <w:rPr>
          <w:rFonts w:ascii="Arial" w:hAnsi="Arial" w:cs="Arial"/>
          <w:sz w:val="19"/>
          <w:szCs w:val="19"/>
          <w:lang w:val="sk-SK" w:eastAsia="en-US"/>
        </w:rPr>
        <w:t>v období vymedzenom Zákonníkom práce</w:t>
      </w:r>
      <w:r w:rsidR="00EF6EFE">
        <w:rPr>
          <w:rStyle w:val="Odkaznapoznmkupodiarou"/>
          <w:rFonts w:cs="Arial"/>
          <w:szCs w:val="19"/>
          <w:lang w:val="sk-SK" w:eastAsia="en-US"/>
        </w:rPr>
        <w:footnoteReference w:id="66"/>
      </w:r>
      <w:r w:rsidRPr="0073389C">
        <w:rPr>
          <w:rFonts w:ascii="Arial" w:hAnsi="Arial" w:cs="Arial"/>
          <w:sz w:val="19"/>
          <w:szCs w:val="19"/>
          <w:lang w:val="sk-SK" w:eastAsia="en-US"/>
        </w:rPr>
        <w:t xml:space="preserve"> uzatvorí reťazenie pracovnoprávnych vzťahov, napr. najskôr dohoda o vykonaní práce a po vyčerpaní stanoveného rozsahu pracovných hodín (350 hodín</w:t>
      </w:r>
      <w:r w:rsidR="00EF6EFE">
        <w:rPr>
          <w:rFonts w:ascii="Arial" w:hAnsi="Arial" w:cs="Arial"/>
          <w:sz w:val="19"/>
          <w:szCs w:val="19"/>
          <w:lang w:val="sk-SK" w:eastAsia="en-US"/>
        </w:rPr>
        <w:t xml:space="preserve"> </w:t>
      </w:r>
      <w:r w:rsidR="00EF6EFE" w:rsidRPr="00EF6EFE">
        <w:rPr>
          <w:rFonts w:ascii="Arial" w:hAnsi="Arial" w:cs="Arial"/>
          <w:sz w:val="19"/>
          <w:szCs w:val="19"/>
          <w:lang w:val="sk-SK" w:eastAsia="en-US"/>
        </w:rPr>
        <w:t>v kalendárnom roku</w:t>
      </w:r>
      <w:r w:rsidRPr="0073389C">
        <w:rPr>
          <w:rFonts w:ascii="Arial" w:hAnsi="Arial" w:cs="Arial"/>
          <w:sz w:val="19"/>
          <w:szCs w:val="19"/>
          <w:lang w:val="sk-SK" w:eastAsia="en-US"/>
        </w:rPr>
        <w:t>) sa uzatvorí ďalší zmluvný vzťah</w:t>
      </w:r>
      <w:r w:rsidR="009C4906">
        <w:rPr>
          <w:rFonts w:ascii="Arial" w:hAnsi="Arial" w:cs="Arial"/>
          <w:sz w:val="19"/>
          <w:szCs w:val="19"/>
          <w:lang w:val="sk-SK" w:eastAsia="en-US"/>
        </w:rPr>
        <w:t>,</w:t>
      </w:r>
      <w:r w:rsidRPr="0073389C">
        <w:rPr>
          <w:rFonts w:ascii="Arial" w:hAnsi="Arial" w:cs="Arial"/>
          <w:sz w:val="19"/>
          <w:szCs w:val="19"/>
          <w:lang w:val="sk-SK" w:eastAsia="en-US"/>
        </w:rPr>
        <w:t xml:space="preserve"> napr. príkazná zmluva, alebo dohoda o pracovnej činností a pod., pričom vykonávaná činnosť stále javí znaky závislej práce. </w:t>
      </w:r>
    </w:p>
    <w:p w14:paraId="279DEC95" w14:textId="77777777" w:rsidR="009B4AEF" w:rsidRPr="009B4AEF" w:rsidRDefault="006E114F" w:rsidP="00B573C4">
      <w:pPr>
        <w:pStyle w:val="Zkladntext"/>
        <w:spacing w:before="120" w:after="120" w:line="288" w:lineRule="auto"/>
        <w:rPr>
          <w:rFonts w:ascii="Arial" w:hAnsi="Arial" w:cs="Arial"/>
          <w:color w:val="000000"/>
          <w:sz w:val="19"/>
          <w:szCs w:val="19"/>
          <w:lang w:eastAsia="en-AU"/>
        </w:rPr>
      </w:pPr>
      <w:r w:rsidRPr="0073389C">
        <w:rPr>
          <w:rFonts w:ascii="Arial" w:hAnsi="Arial" w:cs="Arial"/>
          <w:b/>
          <w:sz w:val="19"/>
          <w:szCs w:val="19"/>
          <w:lang w:val="sk-SK" w:eastAsia="en-US"/>
        </w:rPr>
        <w:t>Odmeny</w:t>
      </w:r>
      <w:r w:rsidRPr="0073389C">
        <w:rPr>
          <w:rStyle w:val="Odkaznapoznmkupodiarou"/>
          <w:rFonts w:cs="Arial"/>
          <w:sz w:val="19"/>
          <w:szCs w:val="19"/>
          <w:lang w:val="sk-SK" w:eastAsia="en-US"/>
        </w:rPr>
        <w:footnoteReference w:id="67"/>
      </w:r>
      <w:r w:rsidRPr="0073389C">
        <w:rPr>
          <w:rFonts w:ascii="Arial" w:hAnsi="Arial" w:cs="Arial"/>
          <w:sz w:val="19"/>
          <w:szCs w:val="19"/>
          <w:lang w:val="sk-SK" w:eastAsia="en-US"/>
        </w:rPr>
        <w:t xml:space="preserve"> </w:t>
      </w:r>
      <w:r w:rsidRPr="009B4AEF">
        <w:rPr>
          <w:rFonts w:ascii="Arial" w:hAnsi="Arial" w:cs="Arial"/>
          <w:color w:val="000000"/>
          <w:sz w:val="19"/>
          <w:szCs w:val="19"/>
          <w:lang w:val="sk-SK" w:eastAsia="en-AU"/>
        </w:rPr>
        <w:t xml:space="preserve">(resp. prémie alebo rôzne variabilné zložky naviazané napr. </w:t>
      </w:r>
      <w:r w:rsidR="009B4AEF" w:rsidRPr="009B4AEF">
        <w:rPr>
          <w:rFonts w:ascii="Arial" w:hAnsi="Arial" w:cs="Arial"/>
          <w:color w:val="000000"/>
          <w:sz w:val="19"/>
          <w:szCs w:val="19"/>
          <w:lang w:val="sk-SK" w:eastAsia="en-AU"/>
        </w:rPr>
        <w:t>na hospodárske výsledky prijímateľa) nie sú oprávneným výdavkom s výnimkou prípadov, kedy sa vzťahujú na odmeňovanie zamestnancov, pri ktorých sú splnené nasledovné podmienky pre poskytnutie odmien:</w:t>
      </w:r>
    </w:p>
    <w:p w14:paraId="7089C89F" w14:textId="77777777" w:rsidR="009B4AEF" w:rsidRPr="009B4AEF" w:rsidRDefault="009B4AEF" w:rsidP="005B7173">
      <w:pPr>
        <w:pStyle w:val="Odsekzoznamu"/>
        <w:numPr>
          <w:ilvl w:val="0"/>
          <w:numId w:val="93"/>
        </w:numPr>
        <w:tabs>
          <w:tab w:val="left" w:pos="426"/>
          <w:tab w:val="left" w:pos="5103"/>
          <w:tab w:val="left" w:pos="8222"/>
        </w:tabs>
        <w:spacing w:before="120" w:after="120" w:line="288" w:lineRule="auto"/>
        <w:jc w:val="both"/>
        <w:rPr>
          <w:rFonts w:cs="Arial"/>
          <w:color w:val="000000"/>
          <w:szCs w:val="19"/>
          <w:lang w:eastAsia="en-AU"/>
        </w:rPr>
      </w:pPr>
      <w:r w:rsidRPr="009B4AEF">
        <w:rPr>
          <w:rFonts w:cs="Arial"/>
          <w:color w:val="000000"/>
          <w:szCs w:val="19"/>
          <w:lang w:eastAsia="en-AU"/>
        </w:rPr>
        <w:t>odmena ako zložka mzdy je oprávnený výdavok, ak je poskytnutá zamestnancovi, ktorý pracuje na pracovnú zmluvu/služobnú zmluvu na pracovný úväzok 100% činností na projekte (projektoch) spolufinancovanom z OP EVS, t. j. nevykonáva iné pracovné činnosti financované z iných zdrojov žiadateľa (bez ohľadu na dĺžku pracovného času zamestnanca zamestnaného u konkrétneho žiadateľa);</w:t>
      </w:r>
    </w:p>
    <w:p w14:paraId="70E27A50" w14:textId="77777777" w:rsidR="009B4AEF" w:rsidRPr="009B4AEF" w:rsidRDefault="009B4AEF" w:rsidP="005B7173">
      <w:pPr>
        <w:pStyle w:val="Odsekzoznamu"/>
        <w:numPr>
          <w:ilvl w:val="0"/>
          <w:numId w:val="93"/>
        </w:numPr>
        <w:tabs>
          <w:tab w:val="left" w:pos="426"/>
          <w:tab w:val="left" w:pos="5103"/>
          <w:tab w:val="left" w:pos="8222"/>
        </w:tabs>
        <w:spacing w:before="120" w:after="120" w:line="288" w:lineRule="auto"/>
        <w:jc w:val="both"/>
        <w:rPr>
          <w:rFonts w:cs="Arial"/>
          <w:color w:val="000000"/>
          <w:szCs w:val="19"/>
          <w:lang w:eastAsia="en-AU"/>
        </w:rPr>
      </w:pPr>
      <w:r w:rsidRPr="009B4AEF">
        <w:rPr>
          <w:rFonts w:cs="Arial"/>
          <w:color w:val="000000"/>
          <w:szCs w:val="19"/>
          <w:lang w:eastAsia="en-AU"/>
        </w:rPr>
        <w:t>výška priznanej mesačnej odmeny</w:t>
      </w:r>
      <w:r w:rsidRPr="009B4AEF">
        <w:rPr>
          <w:rStyle w:val="Odkaznapoznmkupodiarou"/>
          <w:rFonts w:cs="Arial"/>
          <w:color w:val="000000"/>
          <w:sz w:val="19"/>
          <w:szCs w:val="19"/>
          <w:lang w:eastAsia="en-AU"/>
        </w:rPr>
        <w:footnoteReference w:id="68"/>
      </w:r>
      <w:r w:rsidRPr="009B4AEF">
        <w:rPr>
          <w:rFonts w:cs="Arial"/>
          <w:color w:val="000000"/>
          <w:szCs w:val="19"/>
          <w:lang w:eastAsia="en-AU"/>
        </w:rPr>
        <w:t xml:space="preserve"> je oprávnená maximálne do výšky 30% súčtu funkčných platov/miezd uvedených v platových dekrétoch (bez odmien)</w:t>
      </w:r>
      <w:r w:rsidR="00DC2DD6">
        <w:rPr>
          <w:rStyle w:val="Odkaznapoznmkupodiarou"/>
          <w:rFonts w:cs="Arial"/>
          <w:color w:val="000000"/>
          <w:szCs w:val="19"/>
          <w:lang w:eastAsia="en-AU"/>
        </w:rPr>
        <w:footnoteReference w:id="69"/>
      </w:r>
      <w:r w:rsidRPr="009B4AEF">
        <w:rPr>
          <w:rFonts w:cs="Arial"/>
          <w:color w:val="000000"/>
          <w:szCs w:val="19"/>
          <w:lang w:eastAsia="en-AU"/>
        </w:rPr>
        <w:t xml:space="preserve"> za predchádzajúcich 6 mesiacov (vrátane mesiaca, keď je odmena priznaná)</w:t>
      </w:r>
      <w:r w:rsidRPr="009B4AEF">
        <w:rPr>
          <w:rStyle w:val="Odkaznapoznmkupodiarou"/>
          <w:rFonts w:cs="Arial"/>
          <w:color w:val="000000"/>
          <w:sz w:val="19"/>
          <w:szCs w:val="19"/>
          <w:lang w:eastAsia="en-AU"/>
        </w:rPr>
        <w:footnoteReference w:id="70"/>
      </w:r>
      <w:r w:rsidRPr="009B4AEF">
        <w:rPr>
          <w:rFonts w:cs="Arial"/>
          <w:color w:val="000000"/>
          <w:szCs w:val="19"/>
          <w:lang w:eastAsia="en-AU"/>
        </w:rPr>
        <w:t xml:space="preserve"> za </w:t>
      </w:r>
      <w:r w:rsidR="001420F5">
        <w:rPr>
          <w:rFonts w:cs="Arial"/>
          <w:color w:val="000000"/>
          <w:szCs w:val="19"/>
          <w:lang w:eastAsia="en-AU"/>
        </w:rPr>
        <w:t>bežný</w:t>
      </w:r>
      <w:r w:rsidR="001420F5" w:rsidRPr="009B4AEF">
        <w:rPr>
          <w:rFonts w:cs="Arial"/>
          <w:color w:val="000000"/>
          <w:szCs w:val="19"/>
          <w:lang w:eastAsia="en-AU"/>
        </w:rPr>
        <w:t xml:space="preserve"> </w:t>
      </w:r>
      <w:r w:rsidRPr="009B4AEF">
        <w:rPr>
          <w:rFonts w:cs="Arial"/>
          <w:color w:val="000000"/>
          <w:szCs w:val="19"/>
          <w:lang w:eastAsia="en-AU"/>
        </w:rPr>
        <w:t>rok príslušného zamestnanca, pričom kumulovaná výška priznaných odmien</w:t>
      </w:r>
      <w:r w:rsidRPr="009B4AEF">
        <w:rPr>
          <w:rStyle w:val="Odkaznapoznmkupodiarou"/>
          <w:rFonts w:cs="Arial"/>
          <w:color w:val="000000"/>
          <w:sz w:val="19"/>
          <w:szCs w:val="19"/>
          <w:lang w:eastAsia="en-AU"/>
        </w:rPr>
        <w:footnoteReference w:id="71"/>
      </w:r>
      <w:r w:rsidRPr="009B4AEF">
        <w:rPr>
          <w:rFonts w:cs="Arial"/>
          <w:color w:val="000000"/>
          <w:szCs w:val="19"/>
          <w:lang w:eastAsia="en-AU"/>
        </w:rPr>
        <w:t xml:space="preserve"> za </w:t>
      </w:r>
      <w:r w:rsidR="001420F5">
        <w:rPr>
          <w:rFonts w:cs="Arial"/>
          <w:color w:val="000000"/>
          <w:szCs w:val="19"/>
          <w:lang w:eastAsia="en-AU"/>
        </w:rPr>
        <w:t>bežný</w:t>
      </w:r>
      <w:r w:rsidR="001420F5" w:rsidRPr="009B4AEF">
        <w:rPr>
          <w:rFonts w:cs="Arial"/>
          <w:color w:val="000000"/>
          <w:szCs w:val="19"/>
          <w:lang w:eastAsia="en-AU"/>
        </w:rPr>
        <w:t xml:space="preserve"> </w:t>
      </w:r>
      <w:r w:rsidRPr="009B4AEF">
        <w:rPr>
          <w:rFonts w:cs="Arial"/>
          <w:color w:val="000000"/>
          <w:szCs w:val="19"/>
          <w:lang w:eastAsia="en-AU"/>
        </w:rPr>
        <w:t xml:space="preserve">rok je oprávnená maximálne do výšky 30% súčtu funkčných platov/miezd uvedených v platových dekrétoch (bez odmien) za </w:t>
      </w:r>
      <w:r w:rsidR="001420F5">
        <w:rPr>
          <w:rFonts w:cs="Arial"/>
          <w:color w:val="000000"/>
          <w:szCs w:val="19"/>
          <w:lang w:eastAsia="en-AU"/>
        </w:rPr>
        <w:t>bežný</w:t>
      </w:r>
      <w:r w:rsidR="001420F5" w:rsidRPr="009B4AEF">
        <w:rPr>
          <w:rFonts w:cs="Arial"/>
          <w:color w:val="000000"/>
          <w:szCs w:val="19"/>
          <w:lang w:eastAsia="en-AU"/>
        </w:rPr>
        <w:t xml:space="preserve"> </w:t>
      </w:r>
      <w:r w:rsidRPr="009B4AEF">
        <w:rPr>
          <w:rFonts w:cs="Arial"/>
          <w:color w:val="000000"/>
          <w:szCs w:val="19"/>
          <w:lang w:eastAsia="en-AU"/>
        </w:rPr>
        <w:t xml:space="preserve">rok príslušného zamestnanca; </w:t>
      </w:r>
    </w:p>
    <w:p w14:paraId="3B7B4753" w14:textId="77777777" w:rsidR="006E114F" w:rsidRPr="0073389C" w:rsidRDefault="009B4AEF" w:rsidP="005B7173">
      <w:pPr>
        <w:pStyle w:val="Zkladntext"/>
        <w:numPr>
          <w:ilvl w:val="0"/>
          <w:numId w:val="93"/>
        </w:numPr>
        <w:spacing w:before="120" w:after="120" w:line="288" w:lineRule="auto"/>
        <w:rPr>
          <w:rFonts w:ascii="Arial" w:hAnsi="Arial" w:cs="Arial"/>
          <w:sz w:val="19"/>
          <w:szCs w:val="19"/>
          <w:lang w:val="sk-SK" w:eastAsia="en-US"/>
        </w:rPr>
      </w:pPr>
      <w:r w:rsidRPr="009B4AEF">
        <w:rPr>
          <w:rFonts w:ascii="Arial" w:hAnsi="Arial" w:cs="Arial"/>
          <w:color w:val="000000"/>
          <w:sz w:val="19"/>
          <w:szCs w:val="19"/>
          <w:lang w:eastAsia="en-AU"/>
        </w:rPr>
        <w:t>je nevyhnutné, aby žiadateľ rešpektoval odmeňovanie jednotlivých pracovných pozícií s ohľadom na jeho predchádzajúcu mzdovú politiku, t. j. nie je možné akceptovať navýšenie mzdy, resp. odmeny za vykonanú prácu iba z dôvodu prác vykonávaných na projekte financovanom z prostriedkov EŠIF</w:t>
      </w:r>
      <w:r>
        <w:rPr>
          <w:color w:val="000000"/>
          <w:sz w:val="19"/>
          <w:lang w:eastAsia="en-AU"/>
        </w:rPr>
        <w:t>.</w:t>
      </w:r>
    </w:p>
    <w:p w14:paraId="036C032A" w14:textId="28255075" w:rsidR="006E114F" w:rsidRPr="0073389C" w:rsidRDefault="004308E8" w:rsidP="0067438F">
      <w:pPr>
        <w:pStyle w:val="Zkladntext"/>
        <w:spacing w:before="120" w:after="120" w:line="288" w:lineRule="auto"/>
        <w:rPr>
          <w:rFonts w:ascii="Arial" w:hAnsi="Arial" w:cs="Arial"/>
          <w:sz w:val="19"/>
          <w:szCs w:val="19"/>
          <w:lang w:val="sk-SK"/>
        </w:rPr>
      </w:pPr>
      <w:r>
        <w:rPr>
          <w:rFonts w:ascii="Arial" w:hAnsi="Arial" w:cs="Arial"/>
          <w:sz w:val="19"/>
          <w:szCs w:val="19"/>
          <w:lang w:val="sk-SK"/>
        </w:rPr>
        <w:t xml:space="preserve">Za oprávnené </w:t>
      </w:r>
      <w:r w:rsidRPr="004308E8">
        <w:rPr>
          <w:rFonts w:ascii="Arial" w:hAnsi="Arial" w:cs="Arial"/>
          <w:sz w:val="19"/>
          <w:szCs w:val="19"/>
          <w:lang w:val="sk-SK"/>
        </w:rPr>
        <w:t>výdavky sú považované všetky náhrady mzdy, ktoré je zamestnávateľ povinný poskytnúť zamestnancovi podľa platnej legislatívy, ak nemá nárok na ich úhradu od príslušných orgánov (napríklad nemocenské dávky</w:t>
      </w:r>
      <w:r>
        <w:rPr>
          <w:lang w:val="sk-SK"/>
        </w:rPr>
        <w:t xml:space="preserve"> </w:t>
      </w:r>
      <w:r w:rsidRPr="004308E8">
        <w:rPr>
          <w:rFonts w:ascii="Arial" w:hAnsi="Arial" w:cs="Arial"/>
          <w:sz w:val="19"/>
          <w:szCs w:val="19"/>
          <w:lang w:val="sk-SK"/>
        </w:rPr>
        <w:t>uhrádzané Sociálnou poisťovňou).</w:t>
      </w:r>
      <w:r w:rsidR="006E114F" w:rsidRPr="0073389C">
        <w:rPr>
          <w:rFonts w:ascii="Arial" w:hAnsi="Arial" w:cs="Arial"/>
          <w:sz w:val="19"/>
          <w:szCs w:val="19"/>
          <w:lang w:val="sk-SK"/>
        </w:rPr>
        <w:t xml:space="preserve">. Výška oprávnenej náhrady mzdy musí zodpovedať miere zapojenia zamestnanca do realizácie daného projektu. </w:t>
      </w:r>
    </w:p>
    <w:p w14:paraId="61C204B9" w14:textId="3A8C7112" w:rsidR="006E114F" w:rsidRPr="0073389C" w:rsidRDefault="006E114F" w:rsidP="0067438F">
      <w:pPr>
        <w:autoSpaceDE w:val="0"/>
        <w:autoSpaceDN w:val="0"/>
        <w:adjustRightInd w:val="0"/>
        <w:spacing w:before="120" w:after="120" w:line="288" w:lineRule="auto"/>
        <w:jc w:val="both"/>
      </w:pPr>
      <w:r w:rsidRPr="00043A75">
        <w:rPr>
          <w:b/>
        </w:rPr>
        <w:t>Výdavky týkajúce sa výkonu práce sú limitované rozsahom práce maximálne 12 hodín/deň za všetky pracovné úväzky osoby kumulatívne</w:t>
      </w:r>
      <w:r w:rsidRPr="0073389C">
        <w:t>, t.</w:t>
      </w:r>
      <w:r w:rsidR="00B224FF" w:rsidRPr="0073389C">
        <w:t xml:space="preserve"> </w:t>
      </w:r>
      <w:r w:rsidRPr="0073389C">
        <w:t xml:space="preserve">j. za všetky pracovné pomery, dohody </w:t>
      </w:r>
      <w:r w:rsidR="00720C57">
        <w:t xml:space="preserve">o prácach vykonávaných </w:t>
      </w:r>
      <w:r w:rsidRPr="0073389C">
        <w:t>mimo pracovného pomeru a štátnozamestnanecký pomer.</w:t>
      </w:r>
    </w:p>
    <w:p w14:paraId="6B3C1C53" w14:textId="338043D4" w:rsidR="00C41F25" w:rsidRPr="0073389C" w:rsidRDefault="00C41F25" w:rsidP="0067438F">
      <w:pPr>
        <w:autoSpaceDE w:val="0"/>
        <w:autoSpaceDN w:val="0"/>
        <w:adjustRightInd w:val="0"/>
        <w:spacing w:before="120" w:after="120" w:line="288" w:lineRule="auto"/>
        <w:jc w:val="both"/>
      </w:pPr>
      <w:r w:rsidRPr="0073389C">
        <w:rPr>
          <w:b/>
        </w:rPr>
        <w:t xml:space="preserve">Výdavky týkajúce sa činností na </w:t>
      </w:r>
      <w:r w:rsidRPr="00043A75">
        <w:rPr>
          <w:b/>
        </w:rPr>
        <w:t xml:space="preserve">projekte vykonávaných počas </w:t>
      </w:r>
      <w:r w:rsidR="00DE38A0" w:rsidRPr="00DE38A0">
        <w:t xml:space="preserve">prekážok v práci na strane zamestnanca </w:t>
      </w:r>
      <w:r w:rsidRPr="0073389C">
        <w:t xml:space="preserve">nie sú považované za oprávnené výdavky (ak napr. zamestnanec nepracuje z dôvodu práceneschopnosti alebo </w:t>
      </w:r>
      <w:r w:rsidR="006B099D">
        <w:t>OČR</w:t>
      </w:r>
      <w:r w:rsidRPr="0073389C">
        <w:t xml:space="preserve"> či navštívi lekára a súčasne v tom istom čase vykonáva aktivity na základe, napr. </w:t>
      </w:r>
      <w:r w:rsidR="00AF0A84">
        <w:t>O</w:t>
      </w:r>
      <w:r w:rsidRPr="0073389C">
        <w:t xml:space="preserve">bčianskeho zákonníka alebo </w:t>
      </w:r>
      <w:r w:rsidR="00AF0A84">
        <w:t>Z</w:t>
      </w:r>
      <w:r w:rsidRPr="0073389C">
        <w:t>ákonníka práce pre projekt, budú výdavky na tieto aktivity považované za neoprávnené).</w:t>
      </w:r>
    </w:p>
    <w:p w14:paraId="7C17844D" w14:textId="77777777"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Doplnkové dôchodkové sporenie</w:t>
      </w:r>
      <w:r w:rsidRPr="0073389C">
        <w:rPr>
          <w:rFonts w:ascii="Arial" w:hAnsi="Arial" w:cs="Arial"/>
          <w:sz w:val="19"/>
          <w:szCs w:val="19"/>
          <w:lang w:val="sk-SK"/>
        </w:rPr>
        <w:t xml:space="preserve"> je založené na báze dobrovoľnosti, takže netvorí povinnú zložku mzdy zamestnanca, z toho dôvodu </w:t>
      </w:r>
      <w:r w:rsidRPr="0073389C">
        <w:rPr>
          <w:rFonts w:ascii="Arial" w:hAnsi="Arial" w:cs="Arial"/>
          <w:b/>
          <w:sz w:val="19"/>
          <w:szCs w:val="19"/>
          <w:lang w:val="sk-SK"/>
        </w:rPr>
        <w:t>nie je považované za oprávnený mzdový výdavok</w:t>
      </w:r>
      <w:r w:rsidRPr="0073389C">
        <w:rPr>
          <w:rFonts w:ascii="Arial" w:hAnsi="Arial" w:cs="Arial"/>
          <w:sz w:val="19"/>
          <w:szCs w:val="19"/>
          <w:lang w:val="sk-SK"/>
        </w:rPr>
        <w:t xml:space="preserve">. V prípade, ak do odvodov na zdravotné poistenie vstupuje aj odvod za sumu doplnkového dôchodkového sporenia, je potrebné túto sumu odpočítať od celkových odvodov zamestnávateľa. </w:t>
      </w:r>
    </w:p>
    <w:p w14:paraId="2D3B6A65" w14:textId="77777777"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Ostatné </w:t>
      </w:r>
      <w:r w:rsidRPr="0073389C">
        <w:rPr>
          <w:rFonts w:ascii="Arial" w:hAnsi="Arial" w:cs="Arial"/>
          <w:b/>
          <w:sz w:val="19"/>
          <w:szCs w:val="19"/>
          <w:lang w:val="sk-SK"/>
        </w:rPr>
        <w:t>výdavky na zamestnanca, ktoré nie sú pre zamestnávateľov povinné</w:t>
      </w:r>
      <w:r w:rsidRPr="0073389C">
        <w:rPr>
          <w:rFonts w:ascii="Arial" w:hAnsi="Arial" w:cs="Arial"/>
          <w:sz w:val="19"/>
          <w:szCs w:val="19"/>
          <w:lang w:val="sk-SK"/>
        </w:rPr>
        <w:t xml:space="preserve"> podľa osobitných právnych predpisov (napr. dary, benefity</w:t>
      </w:r>
      <w:r w:rsidR="006E114F" w:rsidRPr="0073389C">
        <w:rPr>
          <w:rFonts w:ascii="Arial" w:hAnsi="Arial" w:cs="Arial"/>
          <w:sz w:val="19"/>
          <w:szCs w:val="19"/>
          <w:lang w:val="sk-SK"/>
        </w:rPr>
        <w:t xml:space="preserve"> a pod.</w:t>
      </w:r>
      <w:r w:rsidRPr="0073389C">
        <w:rPr>
          <w:rFonts w:ascii="Arial" w:hAnsi="Arial" w:cs="Arial"/>
          <w:sz w:val="19"/>
          <w:szCs w:val="19"/>
          <w:lang w:val="sk-SK"/>
        </w:rPr>
        <w:t xml:space="preserve">), </w:t>
      </w:r>
      <w:r w:rsidRPr="0073389C">
        <w:rPr>
          <w:rFonts w:ascii="Arial" w:hAnsi="Arial" w:cs="Arial"/>
          <w:b/>
          <w:sz w:val="19"/>
          <w:szCs w:val="19"/>
          <w:lang w:val="sk-SK"/>
        </w:rPr>
        <w:t>nie sú oprávnenými výdavkami</w:t>
      </w:r>
      <w:r w:rsidRPr="0073389C">
        <w:rPr>
          <w:rFonts w:ascii="Arial" w:hAnsi="Arial" w:cs="Arial"/>
          <w:sz w:val="19"/>
          <w:szCs w:val="19"/>
          <w:lang w:val="sk-SK"/>
        </w:rPr>
        <w:t>. V prípade, ak do povinných odvodov za zamestnávateľa vstupuje aj odvod za sumu ostatných výdavkov na zamestnanca, je potrebné túto sumu odpočítať od celkových odvodov zamestnávateľa.</w:t>
      </w:r>
    </w:p>
    <w:p w14:paraId="5B6D783C" w14:textId="77777777"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Výdavky na odstupné a odchodné sú považované za neoprávnené výdavky</w:t>
      </w:r>
      <w:r w:rsidRPr="0073389C">
        <w:rPr>
          <w:rFonts w:ascii="Arial" w:hAnsi="Arial" w:cs="Arial"/>
          <w:sz w:val="19"/>
          <w:szCs w:val="19"/>
          <w:lang w:val="sk-SK"/>
        </w:rPr>
        <w:t xml:space="preserve"> z dôvodu, že medzi nimi a realizáciou projektu neexistuje príčinný vzťah. V prípade, ak do povinných odvodov za zamestnávateľa vstupuje aj odvod za </w:t>
      </w:r>
      <w:r w:rsidR="006F656E" w:rsidRPr="0073389C">
        <w:rPr>
          <w:rFonts w:ascii="Arial" w:hAnsi="Arial" w:cs="Arial"/>
          <w:sz w:val="19"/>
          <w:szCs w:val="19"/>
          <w:lang w:val="sk-SK"/>
        </w:rPr>
        <w:t>výdavk</w:t>
      </w:r>
      <w:r w:rsidR="006F656E">
        <w:rPr>
          <w:rFonts w:ascii="Arial" w:hAnsi="Arial" w:cs="Arial"/>
          <w:sz w:val="19"/>
          <w:szCs w:val="19"/>
          <w:lang w:val="sk-SK"/>
        </w:rPr>
        <w:t>y</w:t>
      </w:r>
      <w:r w:rsidR="006F656E" w:rsidRPr="0073389C">
        <w:rPr>
          <w:rFonts w:ascii="Arial" w:hAnsi="Arial" w:cs="Arial"/>
          <w:sz w:val="19"/>
          <w:szCs w:val="19"/>
          <w:lang w:val="sk-SK"/>
        </w:rPr>
        <w:t xml:space="preserve"> </w:t>
      </w:r>
      <w:r w:rsidRPr="0073389C">
        <w:rPr>
          <w:rFonts w:ascii="Arial" w:hAnsi="Arial" w:cs="Arial"/>
          <w:sz w:val="19"/>
          <w:szCs w:val="19"/>
          <w:lang w:val="sk-SK"/>
        </w:rPr>
        <w:t>na odstupné a odchodné, je potrebné túto sumu odpočítať od celkových odvodov zamestnávateľa.</w:t>
      </w:r>
    </w:p>
    <w:p w14:paraId="11AA83F2" w14:textId="77777777" w:rsidR="00C41F25" w:rsidRPr="00187DE6" w:rsidRDefault="00C41F25" w:rsidP="0067438F">
      <w:pPr>
        <w:pStyle w:val="Odsekzoznamu"/>
        <w:spacing w:before="120" w:after="120" w:line="288" w:lineRule="auto"/>
        <w:ind w:left="0"/>
        <w:contextualSpacing w:val="0"/>
        <w:jc w:val="both"/>
      </w:pPr>
      <w:r w:rsidRPr="0073389C">
        <w:rPr>
          <w:b/>
        </w:rPr>
        <w:t>Tvorba sociálneho fondu</w:t>
      </w:r>
      <w:r w:rsidRPr="0073389C">
        <w:t xml:space="preserve"> je pre zamestnávateľa povinnosťou, nakoľko však jeho čerpanie nesúvisí s realizáciu projektu, </w:t>
      </w:r>
      <w:r w:rsidRPr="0073389C">
        <w:rPr>
          <w:b/>
        </w:rPr>
        <w:t>tieto výdavky nie sú oprávnenými</w:t>
      </w:r>
      <w:r w:rsidR="00187DE6">
        <w:rPr>
          <w:b/>
        </w:rPr>
        <w:t xml:space="preserve"> </w:t>
      </w:r>
      <w:r w:rsidR="00187DE6" w:rsidRPr="00187DE6">
        <w:t>(napr. príspevky zo sociálneho fondu na dopravu alebo kultúrne podujatia a pod.)</w:t>
      </w:r>
      <w:r w:rsidRPr="00187DE6">
        <w:t>.</w:t>
      </w:r>
      <w:r w:rsidR="00187DE6">
        <w:t xml:space="preserve"> </w:t>
      </w:r>
      <w:r w:rsidR="00187DE6" w:rsidRPr="00187DE6">
        <w:t>V prípade, ak do povinných odvodov za zamestnávateľa vstupuje aj odvod za sumu ostatných výdavkov na zamestnanca, je potrebné túto sumu odpočítať od celkových odvodov zamestnávateľa.</w:t>
      </w:r>
    </w:p>
    <w:p w14:paraId="55948ED7" w14:textId="77777777" w:rsidR="00C41F25" w:rsidRDefault="00C41F25" w:rsidP="0067438F">
      <w:pPr>
        <w:spacing w:before="120" w:after="120" w:line="288" w:lineRule="auto"/>
        <w:jc w:val="both"/>
      </w:pPr>
      <w:r w:rsidRPr="0073389C">
        <w:rPr>
          <w:b/>
        </w:rPr>
        <w:t>Pracovné úväzky osôb pracujúcich na projekte sa nesmú prekrývať</w:t>
      </w:r>
      <w:r w:rsidRPr="0073389C">
        <w:t xml:space="preserve">, nie je prípustné, aby bol zamestnanec platený za rovnakú činnosť vykonávanú v tom istom čase, resp. za rovnaké výstupy viackrát. Za neoprávnené sa budú považovať výdavky v prípade identifikácie prekrývania sa pracovného času osoby pracujúcej na dvoch alebo viacerých projektoch spolufinancovaných z prostriedkov EŠIF, resp. z iných programov EÚ alebo vnútroštátnych programov, resp. pri zistení vykonávania činnosti nefinancovanej z prostriedkov EŠIF. Výdavky, ktoré sa vzťahujú na tieto pracovné výkazy budú vylúčené z financovania dotknutého projektu/projektov, pričom nie je podstatné, na základe akého zmluvného vzťahu osoba pracovala. Pri zistení prekrývania sa výdavkov v projekte je </w:t>
      </w:r>
      <w:r w:rsidR="00160BA5" w:rsidRPr="0073389C">
        <w:t>poskytovateľ</w:t>
      </w:r>
      <w:r w:rsidR="005A28B2" w:rsidRPr="0073389C">
        <w:t xml:space="preserve"> oprávnený odstúpiť od z</w:t>
      </w:r>
      <w:r w:rsidRPr="0073389C">
        <w:t xml:space="preserve">mluvy o NFP. </w:t>
      </w:r>
      <w:r w:rsidR="00CC7DDB">
        <w:t>P</w:t>
      </w:r>
      <w:r w:rsidR="00FA0BB7">
        <w:t xml:space="preserve">ostup krátenia výdavkov zo strany poskytovateľa v prípade identifikácie prekrývania sa pracovného času </w:t>
      </w:r>
      <w:r w:rsidR="00C02B42" w:rsidRPr="0073389C">
        <w:t>osôb na základe predložených pracovných výkazov</w:t>
      </w:r>
      <w:r w:rsidR="00C02B42">
        <w:t xml:space="preserve"> </w:t>
      </w:r>
      <w:r w:rsidR="00FA0BB7">
        <w:t xml:space="preserve">je </w:t>
      </w:r>
      <w:r w:rsidR="00CC7DDB">
        <w:t xml:space="preserve">bližšie </w:t>
      </w:r>
      <w:r w:rsidR="00FA0BB7">
        <w:t xml:space="preserve">definovaný </w:t>
      </w:r>
      <w:r w:rsidR="000E4CA4">
        <w:t xml:space="preserve">v bode </w:t>
      </w:r>
      <w:r w:rsidR="00C315AD">
        <w:t xml:space="preserve">20 </w:t>
      </w:r>
      <w:r w:rsidR="000E4CA4">
        <w:t>tejto kapitoly</w:t>
      </w:r>
      <w:r w:rsidR="00CC7DDB">
        <w:t>.</w:t>
      </w:r>
    </w:p>
    <w:p w14:paraId="3F38A339" w14:textId="77777777" w:rsidR="00D91343" w:rsidRPr="0073389C" w:rsidRDefault="00D91343" w:rsidP="0067438F">
      <w:pPr>
        <w:spacing w:before="120" w:after="120" w:line="288" w:lineRule="auto"/>
        <w:jc w:val="both"/>
      </w:pPr>
    </w:p>
    <w:p w14:paraId="7ADAA8BB" w14:textId="77777777" w:rsidR="00C41F25" w:rsidRPr="0073389C" w:rsidRDefault="00810AC0" w:rsidP="0067438F">
      <w:pPr>
        <w:spacing w:before="120" w:after="120" w:line="288" w:lineRule="auto"/>
        <w:jc w:val="both"/>
        <w:rPr>
          <w:b/>
        </w:rPr>
      </w:pPr>
      <w:r>
        <w:rPr>
          <w:b/>
        </w:rPr>
        <w:t>3</w:t>
      </w:r>
      <w:r w:rsidR="00221CEF" w:rsidRPr="0073389C">
        <w:rPr>
          <w:b/>
        </w:rPr>
        <w:t>.</w:t>
      </w:r>
      <w:r w:rsidR="00221CEF" w:rsidRPr="0073389C">
        <w:t xml:space="preserve"> </w:t>
      </w:r>
      <w:r w:rsidR="00C41F25" w:rsidRPr="0073389C">
        <w:rPr>
          <w:b/>
        </w:rPr>
        <w:t>Cestovné výdavky</w:t>
      </w:r>
      <w:r w:rsidR="00AF0A84">
        <w:rPr>
          <w:rStyle w:val="Odkaznapoznmkupodiarou"/>
          <w:b/>
        </w:rPr>
        <w:footnoteReference w:id="72"/>
      </w:r>
    </w:p>
    <w:p w14:paraId="318804C5" w14:textId="77777777" w:rsidR="00C41F25" w:rsidRPr="0073389C" w:rsidRDefault="00C41F25" w:rsidP="0067438F">
      <w:pPr>
        <w:pStyle w:val="Odsekzoznamu"/>
        <w:spacing w:before="120" w:after="120" w:line="288" w:lineRule="auto"/>
        <w:ind w:left="0"/>
        <w:contextualSpacing w:val="0"/>
        <w:jc w:val="both"/>
      </w:pPr>
      <w:r w:rsidRPr="0073389C">
        <w:t>Výšku náhrad výdavkov vzniknutých v súvislosti s pracovnou cestou upravuje zákon</w:t>
      </w:r>
      <w:r w:rsidR="003777E5" w:rsidRPr="0073389C">
        <w:t xml:space="preserve"> </w:t>
      </w:r>
      <w:r w:rsidRPr="0073389C">
        <w:t>o cestovných náhradách</w:t>
      </w:r>
      <w:r w:rsidR="00221CEF" w:rsidRPr="0073389C">
        <w:t xml:space="preserve">. Cestovné náhrady sú oprávnenými výdavkami vo výške a za podmienok, ktoré stanovuje zákon o cestovných náhradách, prípadne interná norma organizácie </w:t>
      </w:r>
      <w:r w:rsidR="00F9250E">
        <w:t>zamestnávateľa</w:t>
      </w:r>
      <w:r w:rsidR="00221CEF" w:rsidRPr="0073389C">
        <w:t>.</w:t>
      </w:r>
      <w:r w:rsidRPr="0073389C">
        <w:t xml:space="preserve"> </w:t>
      </w:r>
    </w:p>
    <w:p w14:paraId="4A2BD6B4" w14:textId="77777777"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Aby bolo možné považovať pracovné cesty a s nimi spojené cestovné náhrady za oprávnené výdavky, musia súvisieť s realizáciou projektu, musia byť pre dosiahnutie cieľov projektu nevyhnutné, musia byť vykonané osobami, ktoré sa na realizácii projektu podieľajú </w:t>
      </w:r>
      <w:r w:rsidR="00F9250E">
        <w:rPr>
          <w:rFonts w:ascii="Arial" w:hAnsi="Arial" w:cs="Arial"/>
          <w:sz w:val="19"/>
          <w:szCs w:val="19"/>
        </w:rPr>
        <w:t xml:space="preserve">alebo sú osobami cieľovej skupiny </w:t>
      </w:r>
      <w:r w:rsidRPr="0073389C">
        <w:rPr>
          <w:rFonts w:ascii="Arial" w:hAnsi="Arial" w:cs="Arial"/>
          <w:sz w:val="19"/>
          <w:szCs w:val="19"/>
        </w:rPr>
        <w:t>a zároveň spĺňať pravidlá hospodárnosti, efektívnosti, účelnosti a účinnosti, pričom oprávnenými sú domáce</w:t>
      </w:r>
      <w:r w:rsidR="00221CEF" w:rsidRPr="0073389C">
        <w:rPr>
          <w:rFonts w:ascii="Arial" w:hAnsi="Arial" w:cs="Arial"/>
          <w:sz w:val="19"/>
          <w:szCs w:val="19"/>
        </w:rPr>
        <w:t xml:space="preserve"> aj</w:t>
      </w:r>
      <w:r w:rsidRPr="0073389C">
        <w:rPr>
          <w:rFonts w:ascii="Arial" w:hAnsi="Arial" w:cs="Arial"/>
          <w:sz w:val="19"/>
          <w:szCs w:val="19"/>
        </w:rPr>
        <w:t xml:space="preserve"> zahraničné cesty. </w:t>
      </w:r>
    </w:p>
    <w:p w14:paraId="0ED888C4" w14:textId="77777777"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Ak zamestnancovi/osobe počas pracovnej cesty vznikli výdavky, za ktoré musel priamo zaplatiť, prijímateľ musí zdokladovať, že ich tomuto zamestnancovi/osobe skutočne vyplatil.</w:t>
      </w:r>
    </w:p>
    <w:p w14:paraId="240384B9" w14:textId="77777777"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Oprávnenými výdavkami v rámci cestovných náhrad sú:</w:t>
      </w:r>
    </w:p>
    <w:p w14:paraId="3607658E"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náhrada preukázaných cestovn</w:t>
      </w:r>
      <w:r w:rsidR="00221CEF" w:rsidRPr="0073389C">
        <w:rPr>
          <w:rFonts w:ascii="Arial" w:hAnsi="Arial" w:cs="Arial"/>
          <w:sz w:val="19"/>
          <w:szCs w:val="19"/>
        </w:rPr>
        <w:t>ých</w:t>
      </w:r>
      <w:r w:rsidRPr="0073389C">
        <w:rPr>
          <w:rFonts w:ascii="Arial" w:hAnsi="Arial" w:cs="Arial"/>
          <w:sz w:val="19"/>
          <w:szCs w:val="19"/>
        </w:rPr>
        <w:t xml:space="preserve"> výdavk</w:t>
      </w:r>
      <w:r w:rsidR="00221CEF" w:rsidRPr="0073389C">
        <w:rPr>
          <w:rFonts w:ascii="Arial" w:hAnsi="Arial" w:cs="Arial"/>
          <w:sz w:val="19"/>
          <w:szCs w:val="19"/>
        </w:rPr>
        <w:t>ov</w:t>
      </w:r>
      <w:r w:rsidRPr="0073389C">
        <w:rPr>
          <w:rFonts w:ascii="Arial" w:hAnsi="Arial" w:cs="Arial"/>
          <w:sz w:val="19"/>
          <w:szCs w:val="19"/>
        </w:rPr>
        <w:t>,</w:t>
      </w:r>
    </w:p>
    <w:p w14:paraId="54CFC2D7"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náhrada preukázaných výdavkov na ubytovanie,</w:t>
      </w:r>
    </w:p>
    <w:p w14:paraId="41728C2B"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stravné,</w:t>
      </w:r>
    </w:p>
    <w:p w14:paraId="62783432"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 xml:space="preserve">náhrada preukázaných potrebných vedľajších výdavkov. </w:t>
      </w:r>
    </w:p>
    <w:p w14:paraId="3877558E" w14:textId="77777777" w:rsidR="00221CEF" w:rsidRPr="0073389C" w:rsidRDefault="00221CEF" w:rsidP="0067438F">
      <w:pPr>
        <w:pStyle w:val="Zkladntext"/>
        <w:spacing w:before="120" w:after="120" w:line="288" w:lineRule="auto"/>
        <w:rPr>
          <w:rFonts w:ascii="Arial" w:hAnsi="Arial" w:cs="Arial"/>
          <w:sz w:val="19"/>
          <w:szCs w:val="19"/>
          <w:lang w:val="sk-SK" w:eastAsia="en-US"/>
        </w:rPr>
      </w:pPr>
      <w:r w:rsidRPr="0073389C">
        <w:rPr>
          <w:rFonts w:ascii="Arial" w:hAnsi="Arial"/>
          <w:sz w:val="19"/>
          <w:szCs w:val="19"/>
          <w:lang w:val="sk-SK" w:eastAsia="en-US"/>
        </w:rPr>
        <w:t>V prípade stravného poskytnutého dodávateľsky (na faktúru) nesmie maximálna výška stravného v súlade so zásadou hospodárnosti presiahnuť limity podľa opatrenia Ministerstva práce, sociálnych vecí a rodiny Slovenskej republiky o sumách stravného v jednotlivých časových pásmach na osobu/deň</w:t>
      </w:r>
      <w:r w:rsidRPr="0073389C">
        <w:rPr>
          <w:rFonts w:ascii="Arial" w:hAnsi="Arial" w:cs="Arial"/>
          <w:sz w:val="19"/>
          <w:szCs w:val="19"/>
          <w:lang w:val="sk-SK" w:eastAsia="en-US"/>
        </w:rPr>
        <w:t xml:space="preserve">, pričom ak má zamestnanec/osoba vyslaná na pracovnú cestu zabezpečené stravné uvedeným spôsobom, nepatrí mu náhrada za stravné (v zmysle § 1 ods. </w:t>
      </w:r>
      <w:r w:rsidR="00F33DDB">
        <w:rPr>
          <w:rFonts w:ascii="Arial" w:hAnsi="Arial" w:cs="Arial"/>
          <w:sz w:val="19"/>
          <w:szCs w:val="19"/>
          <w:lang w:val="sk-SK" w:eastAsia="en-US"/>
        </w:rPr>
        <w:t>5</w:t>
      </w:r>
      <w:r w:rsidRPr="0073389C">
        <w:rPr>
          <w:rFonts w:ascii="Arial" w:hAnsi="Arial" w:cs="Arial"/>
          <w:sz w:val="19"/>
          <w:szCs w:val="19"/>
          <w:lang w:val="sk-SK" w:eastAsia="en-US"/>
        </w:rPr>
        <w:t xml:space="preserve"> zákona o cestovných náhradách).</w:t>
      </w:r>
      <w:r w:rsidR="00CA53F3">
        <w:rPr>
          <w:rFonts w:ascii="Arial" w:hAnsi="Arial" w:cs="Arial"/>
          <w:sz w:val="19"/>
          <w:szCs w:val="19"/>
          <w:lang w:val="sk-SK" w:eastAsia="en-US"/>
        </w:rPr>
        <w:t xml:space="preserve"> </w:t>
      </w:r>
      <w:r w:rsidR="00CA53F3" w:rsidRPr="00CA53F3">
        <w:rPr>
          <w:rFonts w:ascii="Arial" w:hAnsi="Arial" w:cs="Arial"/>
          <w:sz w:val="19"/>
          <w:szCs w:val="19"/>
          <w:lang w:val="sk-SK" w:eastAsia="en-US"/>
        </w:rPr>
        <w:t>Zároveň je potrebné rešpektovať § 152 Zákonníka práce, aby nedochádzalo k duplicitnému poskytnutiu stravného (či už v prípade zamestnancov alebo iných osôb (napr. cieľovej skupiny).</w:t>
      </w:r>
    </w:p>
    <w:p w14:paraId="5519F7EF" w14:textId="77777777"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Oprávnenými výdavkami sú výdavky na dopravu všetkými druhmi verejnej dopravy (vrátane výdavkov na letenky, mestskú hromadnú dopravu a diaľkovú verejnú hromadnú dopravu v 2. triede</w:t>
      </w:r>
      <w:r w:rsidR="00C75046">
        <w:rPr>
          <w:rFonts w:ascii="Arial" w:hAnsi="Arial" w:cs="Arial"/>
          <w:sz w:val="19"/>
          <w:szCs w:val="19"/>
          <w:lang w:val="sk-SK"/>
        </w:rPr>
        <w:t xml:space="preserve"> </w:t>
      </w:r>
      <w:r w:rsidR="00C75046" w:rsidRPr="00C75046">
        <w:rPr>
          <w:rFonts w:ascii="Arial" w:hAnsi="Arial" w:cs="Arial"/>
          <w:sz w:val="19"/>
          <w:szCs w:val="19"/>
          <w:lang w:val="sk-SK"/>
        </w:rPr>
        <w:t>(v 1. triede ak vzdialenosť presahuje 200 km)</w:t>
      </w:r>
      <w:r w:rsidRPr="0073389C">
        <w:rPr>
          <w:rFonts w:ascii="Arial" w:hAnsi="Arial" w:cs="Arial"/>
          <w:sz w:val="19"/>
          <w:szCs w:val="19"/>
          <w:lang w:val="sk-SK"/>
        </w:rPr>
        <w:t>, miestenky, ležadlá alebo lôžka) a náhrady za použitie vlastného osobného motorového vozidla a služobných motorových vozidiel.</w:t>
      </w:r>
    </w:p>
    <w:p w14:paraId="60497360" w14:textId="77777777" w:rsidR="00C41F25" w:rsidRPr="0073389C" w:rsidRDefault="00C41F25" w:rsidP="0067438F">
      <w:pPr>
        <w:pStyle w:val="Zkladntext"/>
        <w:spacing w:before="120" w:after="120" w:line="288" w:lineRule="auto"/>
        <w:rPr>
          <w:rFonts w:ascii="Arial" w:hAnsi="Arial" w:cs="Arial"/>
          <w:sz w:val="19"/>
          <w:szCs w:val="19"/>
          <w:lang w:val="sk-SK"/>
        </w:rPr>
      </w:pPr>
      <w:r w:rsidRPr="0088392D">
        <w:rPr>
          <w:rFonts w:ascii="Arial" w:hAnsi="Arial" w:cs="Arial"/>
          <w:b/>
          <w:sz w:val="19"/>
          <w:szCs w:val="19"/>
          <w:lang w:val="sk-SK"/>
        </w:rPr>
        <w:t>Použitie miestnej verejnej dopravy</w:t>
      </w:r>
      <w:r w:rsidRPr="0073389C">
        <w:rPr>
          <w:rFonts w:ascii="Arial" w:hAnsi="Arial" w:cs="Arial"/>
          <w:sz w:val="19"/>
          <w:szCs w:val="19"/>
          <w:lang w:val="sk-SK"/>
        </w:rPr>
        <w:t xml:space="preserve"> – náhrada cestovných výdavkov za miestnu pravidelnú verejnú dopravu patrí zamestnancovi/osobe v preukázanej výške. Pri zakúpení časových cestovných lístkov pri využití verejnej hromadnej dopravy musí byť doložené, že nákup časového lístka je v rámci realizácie projektu lacnejší ako preplatenie jednotlivých cestovných lístkov.</w:t>
      </w:r>
    </w:p>
    <w:p w14:paraId="7CDC04C2" w14:textId="77777777"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lietadla</w:t>
      </w:r>
      <w:r w:rsidRPr="0073389C">
        <w:t xml:space="preserve"> – pri použití </w:t>
      </w:r>
      <w:r w:rsidR="00BB0E89" w:rsidRPr="0073389C">
        <w:t>leteckej dopravy</w:t>
      </w:r>
      <w:r w:rsidRPr="0073389C">
        <w:t xml:space="preserve"> je oprávneným výdavkom letenka v ekonomickej triede a priamo súvisiace poplatky (napr. letiskové poplatky). </w:t>
      </w:r>
      <w:r w:rsidR="00684752" w:rsidRPr="0073389C">
        <w:t xml:space="preserve">Za priamo súvisiace poplatky sa nepovažuje odplata za vystavenie letenky. </w:t>
      </w:r>
      <w:r w:rsidRPr="0073389C">
        <w:t>V prípade tuzemských pracovných ciest musí</w:t>
      </w:r>
      <w:r w:rsidRPr="0073389C" w:rsidDel="001C23A7">
        <w:t xml:space="preserve"> </w:t>
      </w:r>
      <w:r w:rsidRPr="0073389C">
        <w:t xml:space="preserve">prijímateľ preukázať, že využitie tohto spôsobu dopravy je hospodárnejšie a efektívnejšie ako využitie iného dopravného prostriedku. </w:t>
      </w:r>
      <w:r w:rsidR="00684752" w:rsidRPr="0073389C">
        <w:t xml:space="preserve">Pri využití leteckej dopravy na tuzemské pracovné cesty sa za oprávnený výdavok bude považovať max. cena </w:t>
      </w:r>
      <w:r w:rsidR="00DD78AC">
        <w:rPr>
          <w:rFonts w:cs="Arial"/>
          <w:szCs w:val="19"/>
        </w:rPr>
        <w:t>cestovného lístka na</w:t>
      </w:r>
      <w:r w:rsidR="00DD78AC" w:rsidRPr="0073389C">
        <w:t xml:space="preserve"> </w:t>
      </w:r>
      <w:r w:rsidR="00684752" w:rsidRPr="0073389C">
        <w:t xml:space="preserve">vlak pre </w:t>
      </w:r>
      <w:r w:rsidR="006112F2">
        <w:t>1</w:t>
      </w:r>
      <w:r w:rsidR="00684752" w:rsidRPr="0073389C">
        <w:t xml:space="preserve">. triedu + miestenka, ak </w:t>
      </w:r>
      <w:r w:rsidR="00DD78AC">
        <w:t xml:space="preserve">však cena </w:t>
      </w:r>
      <w:r w:rsidR="00684752" w:rsidRPr="0073389C">
        <w:t>letenk</w:t>
      </w:r>
      <w:r w:rsidR="00DD78AC">
        <w:t>y</w:t>
      </w:r>
      <w:r w:rsidR="00684752" w:rsidRPr="0073389C">
        <w:t xml:space="preserve"> bude </w:t>
      </w:r>
      <w:r w:rsidR="00DD78AC">
        <w:t>niž</w:t>
      </w:r>
      <w:r w:rsidR="00684752" w:rsidRPr="0073389C">
        <w:t xml:space="preserve">šia ako cena </w:t>
      </w:r>
      <w:r w:rsidR="00DD78AC">
        <w:t xml:space="preserve">cestovného </w:t>
      </w:r>
      <w:r w:rsidR="00684752" w:rsidRPr="0073389C">
        <w:t xml:space="preserve">lístka pre </w:t>
      </w:r>
      <w:r w:rsidR="006112F2">
        <w:t>1</w:t>
      </w:r>
      <w:r w:rsidR="00684752" w:rsidRPr="0073389C">
        <w:t xml:space="preserve">. triedu + miestenka, preplatí </w:t>
      </w:r>
      <w:r w:rsidR="00DD78AC" w:rsidRPr="0073389C">
        <w:t xml:space="preserve">sa </w:t>
      </w:r>
      <w:r w:rsidR="00684752" w:rsidRPr="0073389C">
        <w:t>cena letenky.</w:t>
      </w:r>
    </w:p>
    <w:p w14:paraId="1FAF9358" w14:textId="77777777"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súkromného motorového vozidla</w:t>
      </w:r>
      <w:r w:rsidRPr="0073389C">
        <w:t xml:space="preserve"> – ak sa zamestnanec/osoba </w:t>
      </w:r>
      <w:r w:rsidR="009415FF">
        <w:t xml:space="preserve">písomne </w:t>
      </w:r>
      <w:r w:rsidRPr="0073389C">
        <w:t>dohodne so zamestnávateľom, že pri pracovnej ceste použije cestné motorové vozidlo</w:t>
      </w:r>
      <w:r w:rsidR="0067100F">
        <w:t xml:space="preserve"> okrem cestného motorového vozidla poskytnutého zamestnávateľom</w:t>
      </w:r>
      <w:r w:rsidRPr="0073389C">
        <w:t xml:space="preserve">, </w:t>
      </w:r>
      <w:r w:rsidR="0067100F">
        <w:t>zamestnancovi patrí základná náhrada za každý 1 km jazdy a náhrada za spotrebované pohonné látky</w:t>
      </w:r>
      <w:r w:rsidRPr="0073389C">
        <w:t>. Nárok na úhradu cestovného má iba vodič motorového vozidla, t.</w:t>
      </w:r>
      <w:r w:rsidR="00560345">
        <w:t xml:space="preserve"> </w:t>
      </w:r>
      <w:r w:rsidRPr="0073389C">
        <w:t>j. ak sú v motorovom vozidle viaceré osoby, nárok na úhradu má iba jedna osoba - vodič motorového vozidla.</w:t>
      </w:r>
      <w:r w:rsidR="005C3DC3">
        <w:t xml:space="preserve"> V prípade, že prijímateľ nepreukáže vyššie uvedené podmienky, môže mu byť zo strany </w:t>
      </w:r>
      <w:r w:rsidR="00C56063">
        <w:t xml:space="preserve">poskytovateľa </w:t>
      </w:r>
      <w:r w:rsidR="005C3DC3">
        <w:t>pri pracovných cestách priznaná výška náhrady určená podľa výšky zodpovedajúcej použitiu verejnej osobnej dopravy.</w:t>
      </w:r>
    </w:p>
    <w:p w14:paraId="2DB45D07" w14:textId="77777777"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služobného motorového vozidla</w:t>
      </w:r>
      <w:r w:rsidRPr="0073389C">
        <w:t xml:space="preserve"> - ak zamestnanec/osoba použije na cestu cestné motorové vozidlo prijímateľa, oprávnené sú výdavky na nákup pohonných hmôt (podľa počtu odjazdených kilometrov uvedených v knihe jázd a vo vyúčtovaní pracovnej cesty). Použitie služobného motorového vozidla je pre realizáciu projektu nevyhnutné pri dodržaní zásady hospodárnosti a efektívnosti (najmä v porovnaní s verejnou dopravou) V prípade, že prijímateľ nepreukáže vyššie uvedené podmienky môže mu byť zo strany </w:t>
      </w:r>
      <w:r w:rsidR="00160BA5" w:rsidRPr="0073389C">
        <w:t>poskytovateľa</w:t>
      </w:r>
      <w:r w:rsidRPr="0073389C">
        <w:t xml:space="preserve"> pri pracovných cestách priznaná výška náhrady určená podľa výšky zodpovedajúcej použitiu verejnej dopravy.</w:t>
      </w:r>
      <w:r w:rsidR="005C3DC3">
        <w:t xml:space="preserve"> V prípade, že prijímateľ nepreukáže vyššie uvedené podmienky, môže mu byť zo strany </w:t>
      </w:r>
      <w:r w:rsidR="00CC78BC">
        <w:t>poskytovateľa</w:t>
      </w:r>
      <w:r w:rsidR="005C3DC3">
        <w:t xml:space="preserve"> pri pracovných cestách priznaná výška náhrady určená podľa výšky zodpovedajúcej použitiu verejnej osobnej dopravy.</w:t>
      </w:r>
    </w:p>
    <w:p w14:paraId="7B61A903" w14:textId="77777777"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taxi služby</w:t>
      </w:r>
      <w:r w:rsidRPr="0073389C">
        <w:t xml:space="preserve"> – </w:t>
      </w:r>
      <w:r w:rsidR="00B958F0" w:rsidRPr="00323A97">
        <w:rPr>
          <w:rFonts w:cs="Arial"/>
          <w:szCs w:val="19"/>
        </w:rPr>
        <w:t>RO pre OP EVS považuje výdavok na použitie taxi služby za oprávnený</w:t>
      </w:r>
      <w:r w:rsidR="00B958F0">
        <w:rPr>
          <w:rFonts w:cs="Arial"/>
          <w:szCs w:val="19"/>
        </w:rPr>
        <w:t xml:space="preserve"> </w:t>
      </w:r>
      <w:r w:rsidR="00B958F0" w:rsidRPr="00C2664E">
        <w:rPr>
          <w:rFonts w:cs="Arial"/>
          <w:szCs w:val="19"/>
        </w:rPr>
        <w:t xml:space="preserve">len v mimoriadnych prípadoch </w:t>
      </w:r>
      <w:r w:rsidR="00B958F0">
        <w:rPr>
          <w:rFonts w:cs="Arial"/>
          <w:szCs w:val="19"/>
        </w:rPr>
        <w:t>(</w:t>
      </w:r>
      <w:r w:rsidR="00B958F0" w:rsidRPr="00C2664E">
        <w:rPr>
          <w:rFonts w:cs="Arial"/>
          <w:szCs w:val="19"/>
        </w:rPr>
        <w:t>napr. náklady na použitie taxi služby vynaložené osobou so zdravotným postihnutím; skoré odchody a/alebo neskoré príchody, kedy už nepremávajú žiadne letiskové autobusy alebo vlaky (</w:t>
      </w:r>
      <w:r w:rsidR="00B958F0">
        <w:rPr>
          <w:rFonts w:cs="Arial"/>
          <w:szCs w:val="19"/>
        </w:rPr>
        <w:t>spravidla</w:t>
      </w:r>
      <w:r w:rsidR="00B958F0" w:rsidRPr="00C2664E">
        <w:rPr>
          <w:rFonts w:cs="Arial"/>
          <w:szCs w:val="19"/>
        </w:rPr>
        <w:t xml:space="preserve"> pred 7</w:t>
      </w:r>
      <w:r w:rsidR="00DA182F">
        <w:rPr>
          <w:rFonts w:cs="Arial"/>
          <w:szCs w:val="19"/>
        </w:rPr>
        <w:t>.</w:t>
      </w:r>
      <w:r w:rsidR="00B958F0" w:rsidRPr="00C2664E">
        <w:rPr>
          <w:rFonts w:cs="Arial"/>
          <w:szCs w:val="19"/>
        </w:rPr>
        <w:t xml:space="preserve"> hodinou ráno</w:t>
      </w:r>
      <w:r w:rsidR="00B958F0">
        <w:rPr>
          <w:rFonts w:cs="Arial"/>
          <w:szCs w:val="19"/>
        </w:rPr>
        <w:t xml:space="preserve"> a</w:t>
      </w:r>
      <w:r w:rsidR="00B958F0" w:rsidRPr="00C2664E">
        <w:rPr>
          <w:rFonts w:cs="Arial"/>
          <w:szCs w:val="19"/>
        </w:rPr>
        <w:t xml:space="preserve"> po 22:00 )</w:t>
      </w:r>
      <w:r w:rsidR="00B958F0">
        <w:rPr>
          <w:rFonts w:cs="Arial"/>
          <w:szCs w:val="19"/>
        </w:rPr>
        <w:t>,</w:t>
      </w:r>
      <w:r w:rsidR="00B958F0" w:rsidRPr="00C2664E">
        <w:rPr>
          <w:rFonts w:cs="Arial"/>
          <w:szCs w:val="19"/>
        </w:rPr>
        <w:t xml:space="preserve"> v prípade štrajku verejnej dopravy</w:t>
      </w:r>
      <w:r w:rsidR="00B958F0">
        <w:rPr>
          <w:rFonts w:cs="Arial"/>
          <w:szCs w:val="19"/>
        </w:rPr>
        <w:t>)</w:t>
      </w:r>
      <w:r w:rsidR="00B958F0" w:rsidRPr="00C2664E">
        <w:rPr>
          <w:rFonts w:cs="Arial"/>
          <w:szCs w:val="19"/>
        </w:rPr>
        <w:t xml:space="preserve"> a za podmienky predloženia dokladu (účet z taxi služby) a zdôvodňujúceho dokladu použitia taxi služby</w:t>
      </w:r>
      <w:r w:rsidR="00263750" w:rsidRPr="0073389C">
        <w:t>.</w:t>
      </w:r>
    </w:p>
    <w:p w14:paraId="6C9DBF44" w14:textId="77777777" w:rsidR="00C41F25" w:rsidRPr="0073389C" w:rsidRDefault="00C41F25" w:rsidP="0067438F">
      <w:pPr>
        <w:pStyle w:val="Zoznamsodrkami2"/>
        <w:numPr>
          <w:ilvl w:val="0"/>
          <w:numId w:val="0"/>
        </w:numPr>
        <w:spacing w:before="120" w:after="120" w:line="288" w:lineRule="auto"/>
        <w:contextualSpacing w:val="0"/>
        <w:jc w:val="both"/>
      </w:pPr>
      <w:r w:rsidRPr="0073389C">
        <w:t>Zamestnancovi/osobe vyslanému/vyslanej na pracovnú cestu patrí náhrada preukázaných výdavkov za ubytovanie. Aj v tomto prípade platí, že výdavky na ubytovanie majú zohľadňovať obvyklé ceny v danom mieste a</w:t>
      </w:r>
      <w:r w:rsidR="00B17102">
        <w:t> </w:t>
      </w:r>
      <w:r w:rsidRPr="0073389C">
        <w:t xml:space="preserve">čase, aby bolo dodržané pravidlo hospodárnosti, efektívnosti, účelnosti a účinnosti. </w:t>
      </w:r>
      <w:r w:rsidR="00263750" w:rsidRPr="0073389C">
        <w:t xml:space="preserve">V prípade ubytovania na území SR bude akceptovaná cena </w:t>
      </w:r>
      <w:r w:rsidR="00B17102">
        <w:rPr>
          <w:rFonts w:cs="Arial"/>
          <w:szCs w:val="19"/>
        </w:rPr>
        <w:t xml:space="preserve">maximálne </w:t>
      </w:r>
      <w:r w:rsidR="006C050E">
        <w:rPr>
          <w:rFonts w:cs="Arial"/>
          <w:b/>
          <w:szCs w:val="19"/>
        </w:rPr>
        <w:t>60</w:t>
      </w:r>
      <w:r w:rsidR="00B17102" w:rsidRPr="003F240F">
        <w:rPr>
          <w:rFonts w:cs="Arial"/>
          <w:b/>
          <w:szCs w:val="19"/>
        </w:rPr>
        <w:t xml:space="preserve"> € osoba/noc</w:t>
      </w:r>
      <w:r w:rsidR="00B17102">
        <w:rPr>
          <w:rFonts w:cs="Arial"/>
          <w:szCs w:val="19"/>
        </w:rPr>
        <w:t xml:space="preserve"> vrátane dane za ubytovanie</w:t>
      </w:r>
      <w:r w:rsidR="00B17102" w:rsidRPr="00323A97">
        <w:rPr>
          <w:rFonts w:cs="Arial"/>
          <w:szCs w:val="19"/>
        </w:rPr>
        <w:t xml:space="preserve"> </w:t>
      </w:r>
      <w:r w:rsidR="00263750" w:rsidRPr="0073389C">
        <w:t xml:space="preserve">za podmienky, že uvedená cena zodpovedá obvyklým cenám v danom mieste a čase (tuzemská pracovná cesta). Zároveň však </w:t>
      </w:r>
      <w:r w:rsidR="00EC028B">
        <w:t>prijímateľ</w:t>
      </w:r>
      <w:r w:rsidR="00EC028B" w:rsidRPr="0073389C">
        <w:t xml:space="preserve"> </w:t>
      </w:r>
      <w:r w:rsidR="00263750" w:rsidRPr="0073389C">
        <w:t>musí dodržať vlastné interné predpisy organizácie, ak stanovujú nižší cenový limit.</w:t>
      </w:r>
    </w:p>
    <w:p w14:paraId="7ABF722F" w14:textId="77777777" w:rsidR="00C41F25" w:rsidRPr="0073389C" w:rsidRDefault="00C41F25" w:rsidP="0067438F">
      <w:pPr>
        <w:pStyle w:val="Zoznamsodrkami2"/>
        <w:numPr>
          <w:ilvl w:val="0"/>
          <w:numId w:val="0"/>
        </w:numPr>
        <w:spacing w:before="120" w:after="120" w:line="288" w:lineRule="auto"/>
        <w:contextualSpacing w:val="0"/>
        <w:jc w:val="both"/>
      </w:pPr>
      <w:r w:rsidRPr="0073389C">
        <w:t xml:space="preserve">Zamestnancovi/osobe vyslanému/vyslanej na pracovnú cestu patrí stravné za každý kalendárny deň pracovnej cesty za podmienok ustanovených zákonom o cestovných náhradách. Suma stravného je stanovená v závislosti od času trvania pracovnej cesty v kalendárnom dni. Sadzby stravného pre domácu pracovnú cestu upravuje aktuálne platné opatrenie k zákonu o cestovných náhradách (aktuálne platné </w:t>
      </w:r>
      <w:hyperlink r:id="rId13" w:tooltip="Opatrenie Ministerstva práce, sociálnych vecí a rodiny Slovenskej republiky č. 248/2012 Z. z. o sumách stravného" w:history="1">
        <w:r w:rsidRPr="0073389C">
          <w:t>Opatrenie Ministerstva práce, sociálnych vecí a rodiny Slovenskej republiky o sumách stravného</w:t>
        </w:r>
      </w:hyperlink>
      <w:r w:rsidRPr="0073389C">
        <w:t xml:space="preserve">). </w:t>
      </w:r>
    </w:p>
    <w:p w14:paraId="1D8C773A" w14:textId="77777777" w:rsidR="00C41F25" w:rsidRPr="0073389C" w:rsidRDefault="00C41F25" w:rsidP="0067438F">
      <w:pPr>
        <w:pStyle w:val="Zoznamsodrkami2"/>
        <w:numPr>
          <w:ilvl w:val="0"/>
          <w:numId w:val="0"/>
        </w:numPr>
        <w:spacing w:before="120" w:after="120" w:line="288" w:lineRule="auto"/>
        <w:contextualSpacing w:val="0"/>
        <w:jc w:val="both"/>
      </w:pPr>
      <w:r w:rsidRPr="0073389C">
        <w:t xml:space="preserve">Pri zahraničnej pracovnej ceste zamestnancovi/osobe patrí za každý kalendárny deň zahraničnej pracovnej cesty za podmienok ustanovených zákonom o cestovných náhradách stravné v </w:t>
      </w:r>
      <w:r w:rsidR="00263750" w:rsidRPr="0073389C">
        <w:t>eurách alebo v cudzej mene</w:t>
      </w:r>
      <w:r w:rsidRPr="0073389C">
        <w:t xml:space="preserve">. Toto stravné je stanovené v závislosti od času trvania zahraničnej pracovnej cesty mimo územia Slovenskej republiky. Sadzby stravného počas zahraničnej pracovnej cesty upravuje aktuálne platné opatrenie k zákonu o cestovných náhradách (aktuálne platné </w:t>
      </w:r>
      <w:hyperlink r:id="rId14" w:tooltip="Opatrenie Ministerstva financií Slovenskej republiky č. 401/2012 Z. z., ktorým sa ustanovujú  základné sadzby stravného v eurách alebo v cudzej mene pri zahraničných pracovných cestách" w:history="1">
        <w:r w:rsidRPr="0073389C">
          <w:t>opatrenie Ministerstva financií Slovenskej republiky, ktorým sa ustanovujú základné sadzby stravného v eurách alebo v cudzej mene pri zahraničných pracovných cestách</w:t>
        </w:r>
      </w:hyperlink>
      <w:r w:rsidRPr="0073389C">
        <w:t>).</w:t>
      </w:r>
    </w:p>
    <w:p w14:paraId="30C6B32E" w14:textId="77777777" w:rsidR="00263750" w:rsidRPr="0073389C" w:rsidRDefault="00263750" w:rsidP="0067438F">
      <w:pPr>
        <w:pStyle w:val="Zoznamsodrkami2"/>
        <w:numPr>
          <w:ilvl w:val="0"/>
          <w:numId w:val="0"/>
        </w:numPr>
        <w:spacing w:before="120" w:after="120" w:line="288" w:lineRule="auto"/>
        <w:contextualSpacing w:val="0"/>
        <w:jc w:val="both"/>
      </w:pPr>
      <w:r w:rsidRPr="0073389C">
        <w:t>V prípade potrebných vedľajších výdavkov</w:t>
      </w:r>
      <w:r w:rsidRPr="0073389C">
        <w:rPr>
          <w:rStyle w:val="Odkaznapoznmkupodiarou"/>
          <w:sz w:val="19"/>
        </w:rPr>
        <w:footnoteReference w:id="73"/>
      </w:r>
      <w:r w:rsidRPr="0073389C">
        <w:t xml:space="preserve"> ide o výdavky spojené s pracovnou cestou ako napr. parkovné, vstupenky na veľtrh, poplatky za úschovňu batožiny, konferenčné poplatky, miestne dane pri ubytovaní a</w:t>
      </w:r>
      <w:r w:rsidR="006F6166">
        <w:t xml:space="preserve"> </w:t>
      </w:r>
      <w:r w:rsidRPr="0073389C">
        <w:t xml:space="preserve">pod. </w:t>
      </w:r>
      <w:r w:rsidRPr="00CB4603">
        <w:rPr>
          <w:b/>
        </w:rPr>
        <w:t>Vreckové</w:t>
      </w:r>
      <w:r w:rsidRPr="0073389C">
        <w:t xml:space="preserve"> poskytnuté na základe zákona o cestovných náhradách je neoprávneným výdavkom pretože naň nevzniká právny nárok.</w:t>
      </w:r>
    </w:p>
    <w:p w14:paraId="51D4ADA6" w14:textId="77777777" w:rsidR="00C41F25" w:rsidRDefault="00C41F25" w:rsidP="000F684D">
      <w:pPr>
        <w:spacing w:line="288" w:lineRule="auto"/>
        <w:jc w:val="both"/>
      </w:pPr>
      <w:r w:rsidRPr="0073389C">
        <w:t xml:space="preserve">Zahraničné pracovné cesty sú oprávnené v odôvodnených prípadoch a za predpokladu, že boli schválené v žiadosti o NFP a sú zahrnuté v zmluve o NFP </w:t>
      </w:r>
      <w:r w:rsidR="00CB4603">
        <w:t xml:space="preserve">(Opis projektu) </w:t>
      </w:r>
      <w:r w:rsidRPr="0073389C">
        <w:t xml:space="preserve">pri rešpektovaní pravidiel týkajúcich sa geografickej oprávnenosti vyplývajúcej zo všeobecného nariadenia ako aj nariadenia o ESF. Výdavky na </w:t>
      </w:r>
      <w:r w:rsidRPr="00B24827">
        <w:rPr>
          <w:rFonts w:cs="Arial"/>
          <w:szCs w:val="19"/>
        </w:rPr>
        <w:t>ubytovanie v hoteli v zahraničí musia zodpovedať cenám, ktoré sú v danom mieste a čase obvyklé</w:t>
      </w:r>
      <w:r w:rsidR="00B275B2">
        <w:rPr>
          <w:rStyle w:val="Odkaznapoznmkupodiarou"/>
          <w:rFonts w:cs="Arial"/>
          <w:szCs w:val="19"/>
        </w:rPr>
        <w:footnoteReference w:id="74"/>
      </w:r>
      <w:r w:rsidR="00263750" w:rsidRPr="00B24827">
        <w:rPr>
          <w:rFonts w:cs="Arial"/>
          <w:szCs w:val="19"/>
        </w:rPr>
        <w:t xml:space="preserve">. </w:t>
      </w:r>
      <w:r w:rsidR="00263750" w:rsidRPr="0073389C">
        <w:t xml:space="preserve">Zároveň však </w:t>
      </w:r>
      <w:r w:rsidR="00EC028B">
        <w:t>prijímateľ</w:t>
      </w:r>
      <w:r w:rsidR="00EC028B" w:rsidRPr="0073389C">
        <w:t xml:space="preserve"> </w:t>
      </w:r>
      <w:r w:rsidR="00263750" w:rsidRPr="0073389C">
        <w:t>musí dodržať vlastné interné predpisy organizácie, ak stanovujú nižší cenový limit</w:t>
      </w:r>
      <w:r w:rsidRPr="0073389C">
        <w:t>.</w:t>
      </w:r>
    </w:p>
    <w:p w14:paraId="67168D26" w14:textId="77777777" w:rsidR="000F684D" w:rsidRPr="0073389C" w:rsidRDefault="000F684D" w:rsidP="000F684D">
      <w:pPr>
        <w:spacing w:line="288" w:lineRule="auto"/>
        <w:jc w:val="both"/>
      </w:pPr>
    </w:p>
    <w:p w14:paraId="6731CE75" w14:textId="77777777" w:rsidR="008F3E50" w:rsidRPr="00B13AD8" w:rsidRDefault="008F3E50" w:rsidP="000F684D">
      <w:pPr>
        <w:autoSpaceDE w:val="0"/>
        <w:autoSpaceDN w:val="0"/>
        <w:adjustRightInd w:val="0"/>
        <w:spacing w:line="288" w:lineRule="auto"/>
        <w:jc w:val="both"/>
        <w:rPr>
          <w:rFonts w:cs="Arial"/>
          <w:szCs w:val="19"/>
        </w:rPr>
      </w:pPr>
      <w:r w:rsidRPr="00B13AD8">
        <w:rPr>
          <w:rFonts w:cs="Arial"/>
          <w:szCs w:val="19"/>
        </w:rPr>
        <w:t xml:space="preserve">Oprávneným výdavkom sú aj výdavky na </w:t>
      </w:r>
      <w:r w:rsidRPr="00B13AD8">
        <w:rPr>
          <w:rFonts w:cs="Arial"/>
          <w:b/>
          <w:szCs w:val="19"/>
        </w:rPr>
        <w:t>pracovné cesty</w:t>
      </w:r>
      <w:r w:rsidRPr="00B13AD8">
        <w:rPr>
          <w:rStyle w:val="Odkaznapoznmkupodiarou"/>
          <w:rFonts w:cs="Arial"/>
          <w:b/>
          <w:sz w:val="19"/>
          <w:szCs w:val="19"/>
        </w:rPr>
        <w:footnoteReference w:id="75"/>
      </w:r>
      <w:r w:rsidRPr="00B13AD8">
        <w:rPr>
          <w:rFonts w:cs="Arial"/>
          <w:b/>
          <w:szCs w:val="19"/>
        </w:rPr>
        <w:t xml:space="preserve"> zahraničných expertov</w:t>
      </w:r>
      <w:r w:rsidRPr="00B13AD8">
        <w:rPr>
          <w:rFonts w:cs="Arial"/>
          <w:szCs w:val="19"/>
        </w:rPr>
        <w:t xml:space="preserve"> alebo zamestnancov partnera, ktorým je zahraničný subjekt, resp. medzinárodná organizácia pri rešpektovaní zásad, že ide o krátkodobé hosťovanie zahraničných expertov (napr. experti prizvaní na konferencie, organizované vzdelávacie podujatia, krátkodobé hosťovania zahraničných špecialistov a pod.). Oprávnená výška náhrad nesmie presiahnuť sumu uplatňovaných náhrad EK, tzv. </w:t>
      </w:r>
      <w:r w:rsidRPr="00B13AD8">
        <w:rPr>
          <w:rFonts w:cs="Arial"/>
          <w:b/>
          <w:szCs w:val="19"/>
        </w:rPr>
        <w:t>„per diems“</w:t>
      </w:r>
      <w:r w:rsidRPr="00B13AD8">
        <w:rPr>
          <w:rStyle w:val="Odkaznapoznmkupodiarou"/>
          <w:rFonts w:cs="Arial"/>
          <w:sz w:val="19"/>
          <w:szCs w:val="19"/>
        </w:rPr>
        <w:footnoteReference w:id="76"/>
      </w:r>
      <w:r w:rsidRPr="00B13AD8">
        <w:rPr>
          <w:rFonts w:cs="Arial"/>
          <w:szCs w:val="19"/>
        </w:rPr>
        <w:t>, ktorá zahŕňa výdavky na ubytovanie, stravné a cestovné v SR</w:t>
      </w:r>
      <w:r w:rsidRPr="00B13AD8">
        <w:rPr>
          <w:rStyle w:val="Odkaznapoznmkupodiarou"/>
          <w:rFonts w:cs="Arial"/>
          <w:sz w:val="19"/>
          <w:szCs w:val="19"/>
        </w:rPr>
        <w:footnoteReference w:id="77"/>
      </w:r>
      <w:r w:rsidRPr="00B13AD8">
        <w:rPr>
          <w:rFonts w:cs="Arial"/>
          <w:szCs w:val="19"/>
        </w:rPr>
        <w:t xml:space="preserve">. </w:t>
      </w:r>
    </w:p>
    <w:p w14:paraId="7CCA4EAB" w14:textId="77777777" w:rsidR="008F3E50" w:rsidRDefault="008F3E50" w:rsidP="000F684D">
      <w:pPr>
        <w:spacing w:line="288" w:lineRule="auto"/>
        <w:jc w:val="both"/>
        <w:rPr>
          <w:rFonts w:cs="Arial"/>
          <w:szCs w:val="19"/>
        </w:rPr>
      </w:pPr>
      <w:r w:rsidRPr="00B13AD8">
        <w:rPr>
          <w:rFonts w:cs="Arial"/>
          <w:szCs w:val="19"/>
        </w:rPr>
        <w:t>Uplatnenie náhrad per diems nie je možné pri dlhodobých pobytoch alebo u osôb, ktoré sa na realizácii projektu podieľajú na základe pracovnoprávnych alebo štátnozamestnaneckých vzťahov podľa slovenských právnych predpisov. V prípade stravného sú expertovi hradené per diems v plnej výške 80 EUR</w:t>
      </w:r>
      <w:r w:rsidRPr="00B13AD8">
        <w:rPr>
          <w:rStyle w:val="Odkaznapoznmkupodiarou"/>
          <w:rFonts w:cs="Arial"/>
          <w:sz w:val="19"/>
          <w:szCs w:val="19"/>
        </w:rPr>
        <w:footnoteReference w:id="78"/>
      </w:r>
      <w:r w:rsidRPr="00B13AD8">
        <w:rPr>
          <w:rFonts w:cs="Arial"/>
          <w:szCs w:val="19"/>
        </w:rPr>
        <w:t>, príp. môžu byť stanovené v nižšej sume, resp. len ako doplatok po poskytnutí stravovania v rámci aktivity/podujatia, na ktorú bol expert pozvaný z dôvodu zamedzenia dvojitého financovania. V prípade ubytovania sa za oprávnený výdavok považujú skutočné náklady za podmienky dodržania maximálneho limitu 125 EUR osoba/noc vrátane dane za ubytovanie. Letenka, príp. lístok na vlak/autobus</w:t>
      </w:r>
      <w:r w:rsidRPr="00B13AD8">
        <w:rPr>
          <w:rStyle w:val="Odkaznapoznmkupodiarou"/>
          <w:rFonts w:cs="Arial"/>
          <w:sz w:val="19"/>
          <w:szCs w:val="19"/>
        </w:rPr>
        <w:footnoteReference w:id="79"/>
      </w:r>
      <w:r w:rsidRPr="00B13AD8">
        <w:rPr>
          <w:rFonts w:cs="Arial"/>
          <w:szCs w:val="19"/>
        </w:rPr>
        <w:t xml:space="preserve"> za prepravu zahraničného experta do/zo SR je oprávneným výdavkom nad rámec per diems.</w:t>
      </w:r>
    </w:p>
    <w:p w14:paraId="7838F319" w14:textId="77777777" w:rsidR="00263750" w:rsidRPr="0073389C" w:rsidRDefault="00263750" w:rsidP="005B7173">
      <w:pPr>
        <w:pStyle w:val="Odsekzoznamu"/>
        <w:numPr>
          <w:ilvl w:val="0"/>
          <w:numId w:val="78"/>
        </w:numPr>
        <w:spacing w:before="120" w:after="120" w:line="288" w:lineRule="auto"/>
        <w:ind w:left="426" w:hanging="426"/>
        <w:contextualSpacing w:val="0"/>
        <w:jc w:val="both"/>
        <w:rPr>
          <w:b/>
        </w:rPr>
      </w:pPr>
      <w:r w:rsidRPr="0073389C">
        <w:rPr>
          <w:b/>
        </w:rPr>
        <w:t>Výdavky na občerstvenie</w:t>
      </w:r>
    </w:p>
    <w:p w14:paraId="3BD30563" w14:textId="77777777" w:rsidR="00017C8D" w:rsidRDefault="00263750" w:rsidP="0067438F">
      <w:pPr>
        <w:pStyle w:val="Odsekzoznamu"/>
        <w:spacing w:before="120" w:after="120" w:line="288" w:lineRule="auto"/>
        <w:ind w:left="0"/>
        <w:contextualSpacing w:val="0"/>
        <w:jc w:val="both"/>
      </w:pPr>
      <w:r w:rsidRPr="0073389C">
        <w:t>Občerstvenie sa považuje za oprávnený výdavok</w:t>
      </w:r>
      <w:r w:rsidR="005238D3">
        <w:t>,</w:t>
      </w:r>
      <w:r w:rsidRPr="0073389C">
        <w:t xml:space="preserve"> </w:t>
      </w:r>
      <w:r w:rsidR="008A682E">
        <w:t xml:space="preserve">maximálne </w:t>
      </w:r>
      <w:r w:rsidR="005238D3">
        <w:t xml:space="preserve">do </w:t>
      </w:r>
      <w:r w:rsidRPr="0073389C">
        <w:t>výšk</w:t>
      </w:r>
      <w:r w:rsidR="005238D3">
        <w:t>y</w:t>
      </w:r>
      <w:r w:rsidRPr="0073389C">
        <w:t xml:space="preserve"> stravného pri tuzemských pracovných cestách v časovom pásme od 5 do 12 hodín na osobu/deň podľa opatrenia Ministerstva práce, sociálnych vecí a rodiny Slovenskej republiky o sumách stravného. Za občerstvenie sa považuje - káva, čaj, cukor, nealkoholické nápoje, sladké a slané pečivo a obložené chlebíčky. Ostatné výdavky spojené s občerstvením ako aj výdavky na občerstvenie, ktoré nespĺňajú podmienky uvedené vyššie, sa považujú za neoprávnené.</w:t>
      </w:r>
    </w:p>
    <w:p w14:paraId="298271D2" w14:textId="77777777" w:rsidR="0050522F" w:rsidRPr="00AA6482" w:rsidRDefault="0050522F" w:rsidP="005B7173">
      <w:pPr>
        <w:pStyle w:val="Odsekzoznamu"/>
        <w:numPr>
          <w:ilvl w:val="0"/>
          <w:numId w:val="78"/>
        </w:numPr>
        <w:spacing w:before="120" w:after="120" w:line="288" w:lineRule="auto"/>
        <w:ind w:left="426"/>
        <w:contextualSpacing w:val="0"/>
        <w:jc w:val="both"/>
        <w:rPr>
          <w:b/>
        </w:rPr>
      </w:pPr>
      <w:r w:rsidRPr="00AA6482">
        <w:rPr>
          <w:b/>
        </w:rPr>
        <w:t xml:space="preserve">Výdavky na </w:t>
      </w:r>
      <w:r w:rsidR="00AA6482" w:rsidRPr="00AA6482">
        <w:rPr>
          <w:b/>
        </w:rPr>
        <w:t>vzdelávacie aktivity</w:t>
      </w:r>
    </w:p>
    <w:p w14:paraId="0C554A60" w14:textId="77777777" w:rsidR="00017C8D" w:rsidRPr="0073389C" w:rsidRDefault="0050522F" w:rsidP="00017C8D">
      <w:pPr>
        <w:pStyle w:val="Highlight3"/>
        <w:spacing w:before="120" w:after="120" w:line="288" w:lineRule="auto"/>
        <w:jc w:val="both"/>
      </w:pPr>
      <w:r>
        <w:rPr>
          <w:rFonts w:cs="Arial"/>
          <w:b w:val="0"/>
          <w:color w:val="auto"/>
          <w:sz w:val="19"/>
          <w:szCs w:val="19"/>
          <w:lang w:val="sk-SK"/>
        </w:rPr>
        <w:t xml:space="preserve">V prípade neúspešného absolvovania vzdelávacej aktivity </w:t>
      </w:r>
      <w:r w:rsidR="00AA6482">
        <w:rPr>
          <w:rFonts w:cs="Arial"/>
          <w:b w:val="0"/>
          <w:color w:val="auto"/>
          <w:sz w:val="19"/>
          <w:szCs w:val="19"/>
          <w:lang w:val="sk-SK"/>
        </w:rPr>
        <w:t xml:space="preserve">(kurzy, školenia, semináre a pod.) </w:t>
      </w:r>
      <w:r>
        <w:rPr>
          <w:rFonts w:cs="Arial"/>
          <w:b w:val="0"/>
          <w:color w:val="auto"/>
          <w:sz w:val="19"/>
          <w:szCs w:val="19"/>
          <w:lang w:val="sk-SK"/>
        </w:rPr>
        <w:t>budú všetky výdavky súvisiace so vzdelávaním</w:t>
      </w:r>
      <w:r w:rsidR="005035DD">
        <w:rPr>
          <w:rFonts w:cs="Arial"/>
          <w:b w:val="0"/>
          <w:color w:val="auto"/>
          <w:sz w:val="19"/>
          <w:szCs w:val="19"/>
          <w:lang w:val="sk-SK"/>
        </w:rPr>
        <w:t xml:space="preserve"> daného</w:t>
      </w:r>
      <w:r>
        <w:rPr>
          <w:rFonts w:cs="Arial"/>
          <w:b w:val="0"/>
          <w:color w:val="auto"/>
          <w:sz w:val="19"/>
          <w:szCs w:val="19"/>
          <w:lang w:val="sk-SK"/>
        </w:rPr>
        <w:t xml:space="preserve"> účastníka považované za neoprávnené.</w:t>
      </w:r>
    </w:p>
    <w:p w14:paraId="3F130A7C" w14:textId="77777777" w:rsidR="00263750" w:rsidRPr="0073389C" w:rsidRDefault="00263750" w:rsidP="005B7173">
      <w:pPr>
        <w:pStyle w:val="Odsekzoznamu"/>
        <w:numPr>
          <w:ilvl w:val="0"/>
          <w:numId w:val="78"/>
        </w:numPr>
        <w:spacing w:before="120" w:after="120" w:line="288" w:lineRule="auto"/>
        <w:ind w:left="426" w:hanging="426"/>
        <w:contextualSpacing w:val="0"/>
        <w:jc w:val="both"/>
        <w:rPr>
          <w:b/>
        </w:rPr>
      </w:pPr>
      <w:r w:rsidRPr="0073389C">
        <w:rPr>
          <w:b/>
        </w:rPr>
        <w:t>Výdavky na zariadenie/vybavenie (vrátane nehmotného majetku)</w:t>
      </w:r>
      <w:r w:rsidR="00A577B4">
        <w:rPr>
          <w:rStyle w:val="Odkaznapoznmkupodiarou"/>
          <w:b/>
        </w:rPr>
        <w:footnoteReference w:id="80"/>
      </w:r>
    </w:p>
    <w:p w14:paraId="58860712" w14:textId="77777777" w:rsidR="00263750" w:rsidRPr="0073389C" w:rsidRDefault="003F626E" w:rsidP="0067438F">
      <w:pPr>
        <w:pStyle w:val="SRKNorm"/>
        <w:numPr>
          <w:ilvl w:val="0"/>
          <w:numId w:val="0"/>
        </w:numPr>
        <w:spacing w:before="120" w:after="120" w:line="288" w:lineRule="auto"/>
        <w:contextualSpacing w:val="0"/>
        <w:rPr>
          <w:rFonts w:ascii="Arial" w:hAnsi="Arial" w:cs="Arial"/>
          <w:sz w:val="19"/>
          <w:szCs w:val="19"/>
          <w:lang w:eastAsia="en-US"/>
        </w:rPr>
      </w:pPr>
      <w:r>
        <w:rPr>
          <w:rFonts w:ascii="Arial" w:hAnsi="Arial" w:cs="Arial"/>
          <w:sz w:val="19"/>
          <w:szCs w:val="19"/>
          <w:lang w:eastAsia="en-US"/>
        </w:rPr>
        <w:t>Za oprávnený výdavok sa považuje obstaranie</w:t>
      </w:r>
      <w:r w:rsidRPr="0073389C">
        <w:rPr>
          <w:rFonts w:ascii="Arial" w:hAnsi="Arial" w:cs="Arial"/>
          <w:sz w:val="19"/>
          <w:szCs w:val="19"/>
          <w:lang w:eastAsia="en-US"/>
        </w:rPr>
        <w:t xml:space="preserve"> </w:t>
      </w:r>
      <w:r w:rsidR="00263750" w:rsidRPr="0073389C">
        <w:rPr>
          <w:rFonts w:ascii="Arial" w:hAnsi="Arial" w:cs="Arial"/>
          <w:sz w:val="19"/>
          <w:szCs w:val="19"/>
          <w:lang w:eastAsia="en-US"/>
        </w:rPr>
        <w:t>zariadeni</w:t>
      </w:r>
      <w:r>
        <w:rPr>
          <w:rFonts w:ascii="Arial" w:hAnsi="Arial" w:cs="Arial"/>
          <w:sz w:val="19"/>
          <w:szCs w:val="19"/>
          <w:lang w:eastAsia="en-US"/>
        </w:rPr>
        <w:t>a</w:t>
      </w:r>
      <w:r w:rsidR="00263750" w:rsidRPr="0073389C">
        <w:rPr>
          <w:rFonts w:ascii="Arial" w:hAnsi="Arial" w:cs="Arial"/>
          <w:sz w:val="19"/>
          <w:szCs w:val="19"/>
          <w:lang w:eastAsia="en-US"/>
        </w:rPr>
        <w:t>/vybaveni</w:t>
      </w:r>
      <w:r>
        <w:rPr>
          <w:rFonts w:ascii="Arial" w:hAnsi="Arial" w:cs="Arial"/>
          <w:sz w:val="19"/>
          <w:szCs w:val="19"/>
          <w:lang w:eastAsia="en-US"/>
        </w:rPr>
        <w:t>a</w:t>
      </w:r>
      <w:r w:rsidR="00772F95">
        <w:rPr>
          <w:rStyle w:val="Odkaznapoznmkupodiarou"/>
          <w:rFonts w:cs="Arial"/>
          <w:szCs w:val="19"/>
          <w:lang w:eastAsia="en-US"/>
        </w:rPr>
        <w:footnoteReference w:id="81"/>
      </w:r>
      <w:r>
        <w:rPr>
          <w:rFonts w:ascii="Arial" w:hAnsi="Arial" w:cs="Arial"/>
          <w:sz w:val="19"/>
          <w:szCs w:val="19"/>
          <w:lang w:eastAsia="en-US"/>
        </w:rPr>
        <w:t>, ktoré</w:t>
      </w:r>
      <w:r w:rsidR="00263750" w:rsidRPr="0073389C">
        <w:rPr>
          <w:rFonts w:ascii="Arial" w:hAnsi="Arial" w:cs="Arial"/>
          <w:sz w:val="19"/>
          <w:szCs w:val="19"/>
          <w:lang w:eastAsia="en-US"/>
        </w:rPr>
        <w:t xml:space="preserve"> musí byť nevyhnutné pre realizáciu projektu spolufinancovaného z</w:t>
      </w:r>
      <w:r>
        <w:rPr>
          <w:rFonts w:ascii="Arial" w:hAnsi="Arial" w:cs="Arial"/>
          <w:sz w:val="19"/>
          <w:szCs w:val="19"/>
          <w:lang w:eastAsia="en-US"/>
        </w:rPr>
        <w:t> </w:t>
      </w:r>
      <w:r w:rsidR="00263750" w:rsidRPr="0073389C">
        <w:rPr>
          <w:rFonts w:ascii="Arial" w:hAnsi="Arial" w:cs="Arial"/>
          <w:sz w:val="19"/>
          <w:szCs w:val="19"/>
          <w:lang w:eastAsia="en-US"/>
        </w:rPr>
        <w:t>EŠIF</w:t>
      </w:r>
      <w:r>
        <w:rPr>
          <w:rFonts w:ascii="Arial" w:hAnsi="Arial" w:cs="Arial"/>
          <w:sz w:val="19"/>
          <w:szCs w:val="19"/>
          <w:lang w:eastAsia="en-US"/>
        </w:rPr>
        <w:t xml:space="preserve"> a prijímateľ ho musí využívať len pre účely projektu</w:t>
      </w:r>
      <w:r w:rsidR="00D41171">
        <w:rPr>
          <w:rFonts w:ascii="Arial" w:hAnsi="Arial" w:cs="Arial"/>
          <w:sz w:val="19"/>
          <w:szCs w:val="19"/>
          <w:lang w:eastAsia="en-US"/>
        </w:rPr>
        <w:t>/ov v rámci OP EVS</w:t>
      </w:r>
      <w:r w:rsidR="00263750" w:rsidRPr="0073389C">
        <w:rPr>
          <w:rFonts w:ascii="Arial" w:hAnsi="Arial" w:cs="Arial"/>
          <w:sz w:val="19"/>
          <w:szCs w:val="19"/>
          <w:lang w:eastAsia="en-US"/>
        </w:rPr>
        <w:t xml:space="preserve">. </w:t>
      </w:r>
      <w:r w:rsidR="00032465" w:rsidRPr="00032465">
        <w:rPr>
          <w:rFonts w:ascii="Arial" w:hAnsi="Arial" w:cs="Arial"/>
          <w:b/>
          <w:sz w:val="19"/>
          <w:szCs w:val="19"/>
        </w:rPr>
        <w:t>Pri obstaraní a využívaní zariadenia/vybavenia musí byť dodržaný princíp hospodárnosti, efektívnosti, účelnosti a</w:t>
      </w:r>
      <w:r w:rsidR="008A522F">
        <w:rPr>
          <w:rFonts w:ascii="Arial" w:hAnsi="Arial" w:cs="Arial"/>
          <w:b/>
          <w:sz w:val="19"/>
          <w:szCs w:val="19"/>
        </w:rPr>
        <w:t> </w:t>
      </w:r>
      <w:r w:rsidR="00032465" w:rsidRPr="00032465">
        <w:rPr>
          <w:rFonts w:ascii="Arial" w:hAnsi="Arial" w:cs="Arial"/>
          <w:b/>
          <w:sz w:val="19"/>
          <w:szCs w:val="19"/>
        </w:rPr>
        <w:t>účinnosti</w:t>
      </w:r>
      <w:r w:rsidR="008A522F">
        <w:rPr>
          <w:rFonts w:ascii="Arial" w:hAnsi="Arial" w:cs="Arial"/>
          <w:b/>
          <w:sz w:val="19"/>
          <w:szCs w:val="19"/>
        </w:rPr>
        <w:t>.</w:t>
      </w:r>
      <w:r w:rsidR="008A522F">
        <w:rPr>
          <w:rStyle w:val="Odkaznapoznmkupodiarou"/>
          <w:rFonts w:cs="Arial"/>
          <w:b/>
          <w:szCs w:val="19"/>
        </w:rPr>
        <w:footnoteReference w:id="82"/>
      </w:r>
      <w:r w:rsidR="00032465" w:rsidRPr="00032465" w:rsidDel="00EC028B">
        <w:rPr>
          <w:rFonts w:ascii="Arial" w:hAnsi="Arial" w:cs="Arial"/>
          <w:sz w:val="19"/>
          <w:szCs w:val="19"/>
          <w:lang w:eastAsia="en-US"/>
        </w:rPr>
        <w:t xml:space="preserve"> </w:t>
      </w:r>
    </w:p>
    <w:p w14:paraId="28CA1715" w14:textId="77777777" w:rsidR="00263750" w:rsidRDefault="002A0EA7" w:rsidP="0067438F">
      <w:pPr>
        <w:pStyle w:val="Highlight3"/>
        <w:spacing w:before="120" w:after="120" w:line="288" w:lineRule="auto"/>
        <w:jc w:val="both"/>
        <w:rPr>
          <w:rFonts w:cs="Arial"/>
          <w:b w:val="0"/>
          <w:color w:val="auto"/>
          <w:sz w:val="19"/>
          <w:szCs w:val="19"/>
          <w:lang w:val="sk-SK"/>
        </w:rPr>
      </w:pPr>
      <w:r w:rsidRPr="002A0EA7">
        <w:rPr>
          <w:rFonts w:cs="Arial"/>
          <w:b w:val="0"/>
          <w:color w:val="auto"/>
          <w:sz w:val="19"/>
          <w:szCs w:val="19"/>
          <w:lang w:val="sk-SK"/>
        </w:rPr>
        <w:t>V prípade kúpy nového majetku musí byť splnená podmienka, že</w:t>
      </w:r>
      <w:r w:rsidR="00263750" w:rsidRPr="0073389C">
        <w:rPr>
          <w:rFonts w:cs="Arial"/>
          <w:b w:val="0"/>
          <w:color w:val="auto"/>
          <w:sz w:val="19"/>
          <w:szCs w:val="19"/>
          <w:lang w:val="sk-SK"/>
        </w:rPr>
        <w:t xml:space="preserve"> nebol používaný a prijímateľ s ním v minulosti žiadnym spôsobom nedisponoval (čo i len sčasti, ak bol k dispozíci</w:t>
      </w:r>
      <w:r w:rsidR="00D76DD9">
        <w:rPr>
          <w:rFonts w:cs="Arial"/>
          <w:b w:val="0"/>
          <w:color w:val="auto"/>
          <w:sz w:val="19"/>
          <w:szCs w:val="19"/>
          <w:lang w:val="sk-SK"/>
        </w:rPr>
        <w:t>i</w:t>
      </w:r>
      <w:r w:rsidR="00263750" w:rsidRPr="0073389C">
        <w:rPr>
          <w:rFonts w:cs="Arial"/>
          <w:b w:val="0"/>
          <w:color w:val="auto"/>
          <w:sz w:val="19"/>
          <w:szCs w:val="19"/>
          <w:lang w:val="sk-SK"/>
        </w:rPr>
        <w:t xml:space="preserve"> prijímateľovi). </w:t>
      </w:r>
    </w:p>
    <w:p w14:paraId="6BE4366D" w14:textId="77777777" w:rsidR="00032465" w:rsidRPr="003E1348" w:rsidRDefault="00032465" w:rsidP="0067438F">
      <w:pPr>
        <w:pStyle w:val="Highlight3"/>
        <w:spacing w:before="120" w:after="120" w:line="288" w:lineRule="auto"/>
        <w:jc w:val="both"/>
        <w:rPr>
          <w:rFonts w:cs="Arial"/>
          <w:color w:val="auto"/>
          <w:sz w:val="19"/>
          <w:szCs w:val="19"/>
          <w:lang w:val="sk-SK"/>
        </w:rPr>
      </w:pPr>
      <w:r>
        <w:rPr>
          <w:rFonts w:cs="Arial"/>
          <w:b w:val="0"/>
          <w:color w:val="auto"/>
          <w:sz w:val="19"/>
          <w:szCs w:val="19"/>
          <w:lang w:val="sk-SK"/>
        </w:rPr>
        <w:t xml:space="preserve">Obstaranie počítača/notebooku a príslušného softvérového vybavenia pre odborný </w:t>
      </w:r>
      <w:r w:rsidRPr="0016704B">
        <w:rPr>
          <w:rFonts w:cs="Arial"/>
          <w:b w:val="0"/>
          <w:color w:val="auto"/>
          <w:sz w:val="19"/>
          <w:szCs w:val="19"/>
          <w:lang w:val="sk-SK"/>
        </w:rPr>
        <w:t>a riadiaci/administratívny</w:t>
      </w:r>
      <w:r>
        <w:rPr>
          <w:rFonts w:cs="Arial"/>
          <w:b w:val="0"/>
          <w:color w:val="auto"/>
          <w:sz w:val="19"/>
          <w:szCs w:val="19"/>
          <w:lang w:val="sk-SK"/>
        </w:rPr>
        <w:t xml:space="preserve"> personál </w:t>
      </w:r>
      <w:r w:rsidRPr="003E1348">
        <w:rPr>
          <w:rFonts w:cs="Arial"/>
          <w:color w:val="auto"/>
          <w:sz w:val="19"/>
          <w:szCs w:val="19"/>
          <w:lang w:val="sk-SK"/>
        </w:rPr>
        <w:t xml:space="preserve">je oprávnené iba pre zamestnancov pracujúcich na pracovnú zmluvu/služobnú zmluvu </w:t>
      </w:r>
      <w:r w:rsidR="008A522F" w:rsidRPr="003E1348">
        <w:rPr>
          <w:rFonts w:cs="Arial"/>
          <w:color w:val="auto"/>
          <w:sz w:val="19"/>
          <w:szCs w:val="19"/>
          <w:lang w:val="sk-SK"/>
        </w:rPr>
        <w:t xml:space="preserve">na plný pracovný úväzok </w:t>
      </w:r>
      <w:r w:rsidRPr="003E1348">
        <w:rPr>
          <w:rFonts w:cs="Arial"/>
          <w:color w:val="auto"/>
          <w:sz w:val="19"/>
          <w:szCs w:val="19"/>
          <w:lang w:val="sk-SK"/>
        </w:rPr>
        <w:t>100</w:t>
      </w:r>
      <w:r w:rsidR="008F2E18" w:rsidRPr="003E1348">
        <w:rPr>
          <w:rFonts w:cs="Arial"/>
          <w:color w:val="auto"/>
          <w:sz w:val="19"/>
          <w:szCs w:val="19"/>
          <w:lang w:val="sk-SK"/>
        </w:rPr>
        <w:t xml:space="preserve"> </w:t>
      </w:r>
      <w:r w:rsidRPr="003E1348">
        <w:rPr>
          <w:rFonts w:cs="Arial"/>
          <w:color w:val="auto"/>
          <w:sz w:val="19"/>
          <w:szCs w:val="19"/>
          <w:lang w:val="sk-SK"/>
        </w:rPr>
        <w:t xml:space="preserve">% </w:t>
      </w:r>
      <w:r w:rsidR="00EA0C99">
        <w:rPr>
          <w:rFonts w:cs="Arial"/>
          <w:color w:val="auto"/>
          <w:sz w:val="19"/>
          <w:szCs w:val="19"/>
          <w:lang w:val="sk-SK"/>
        </w:rPr>
        <w:t xml:space="preserve">činností </w:t>
      </w:r>
      <w:r w:rsidRPr="003E1348">
        <w:rPr>
          <w:rFonts w:cs="Arial"/>
          <w:color w:val="auto"/>
          <w:sz w:val="19"/>
          <w:szCs w:val="19"/>
          <w:lang w:val="sk-SK"/>
        </w:rPr>
        <w:t>na projekte</w:t>
      </w:r>
      <w:r w:rsidR="008A522F" w:rsidRPr="003E1348">
        <w:rPr>
          <w:rFonts w:cs="Arial"/>
          <w:color w:val="auto"/>
          <w:sz w:val="19"/>
          <w:szCs w:val="19"/>
          <w:lang w:val="sk-SK"/>
        </w:rPr>
        <w:t>/och v rámci OP EVS</w:t>
      </w:r>
      <w:r w:rsidRPr="003E1348">
        <w:rPr>
          <w:rFonts w:cs="Arial"/>
          <w:color w:val="auto"/>
          <w:sz w:val="19"/>
          <w:szCs w:val="19"/>
          <w:lang w:val="sk-SK"/>
        </w:rPr>
        <w:t xml:space="preserve"> pri tých pracovných pozíciách, ktoré sú plánované v projekte na prevažnú časť doby realizácie projektu, minimálne však 1 rok.</w:t>
      </w:r>
    </w:p>
    <w:p w14:paraId="2D08DD79" w14:textId="77777777" w:rsidR="00263750" w:rsidRPr="009258CF" w:rsidRDefault="00767B44" w:rsidP="00767B44">
      <w:pPr>
        <w:pStyle w:val="Highlight3"/>
        <w:pBdr>
          <w:top w:val="single" w:sz="4" w:space="1" w:color="auto"/>
          <w:left w:val="single" w:sz="4" w:space="4" w:color="auto"/>
          <w:bottom w:val="single" w:sz="4" w:space="1" w:color="auto"/>
          <w:right w:val="single" w:sz="4" w:space="4" w:color="auto"/>
        </w:pBdr>
        <w:shd w:val="clear" w:color="auto" w:fill="00A1DE"/>
        <w:spacing w:line="288" w:lineRule="auto"/>
        <w:jc w:val="both"/>
        <w:rPr>
          <w:rFonts w:cs="Arial"/>
          <w:b w:val="0"/>
          <w:color w:val="auto"/>
          <w:sz w:val="19"/>
          <w:szCs w:val="19"/>
          <w:lang w:val="sk-SK"/>
        </w:rPr>
      </w:pPr>
      <w:r w:rsidRPr="009258CF">
        <w:rPr>
          <w:rFonts w:cs="Arial"/>
          <w:i/>
          <w:color w:val="auto"/>
          <w:sz w:val="19"/>
          <w:szCs w:val="19"/>
          <w:lang w:val="sk-SK"/>
        </w:rPr>
        <w:t>Dôležité upozornenie:</w:t>
      </w:r>
      <w:r w:rsidRPr="009258CF">
        <w:rPr>
          <w:rFonts w:cs="Arial"/>
          <w:b w:val="0"/>
          <w:color w:val="auto"/>
          <w:sz w:val="19"/>
          <w:szCs w:val="19"/>
          <w:lang w:val="sk-SK"/>
        </w:rPr>
        <w:t xml:space="preserve"> </w:t>
      </w:r>
      <w:r w:rsidR="00CA16B2" w:rsidRPr="009258CF">
        <w:rPr>
          <w:rFonts w:cs="Arial"/>
          <w:b w:val="0"/>
          <w:color w:val="auto"/>
          <w:sz w:val="19"/>
          <w:szCs w:val="19"/>
          <w:lang w:val="sk-SK"/>
        </w:rPr>
        <w:t>Prijímateľ preukáže spôsob výpočtu nárokovanej časti výdavku</w:t>
      </w:r>
      <w:r w:rsidR="00263750" w:rsidRPr="009258CF">
        <w:rPr>
          <w:rFonts w:cs="Arial"/>
          <w:b w:val="0"/>
          <w:color w:val="auto"/>
          <w:sz w:val="19"/>
          <w:szCs w:val="19"/>
          <w:lang w:val="sk-SK"/>
        </w:rPr>
        <w:t xml:space="preserve"> napr. pomocou metód</w:t>
      </w:r>
      <w:r w:rsidR="00DA0EED" w:rsidRPr="009258CF">
        <w:rPr>
          <w:rFonts w:cs="Arial"/>
          <w:b w:val="0"/>
          <w:color w:val="auto"/>
          <w:sz w:val="19"/>
          <w:szCs w:val="19"/>
          <w:lang w:val="sk-SK"/>
        </w:rPr>
        <w:t xml:space="preserve"> uvedených </w:t>
      </w:r>
      <w:r w:rsidR="00DA0EED" w:rsidRPr="009258CF">
        <w:rPr>
          <w:rFonts w:cs="Arial"/>
          <w:color w:val="auto"/>
          <w:sz w:val="19"/>
          <w:szCs w:val="19"/>
          <w:lang w:val="sk-SK"/>
        </w:rPr>
        <w:t xml:space="preserve">v Metodickom </w:t>
      </w:r>
      <w:r w:rsidR="004D3866" w:rsidRPr="009258CF">
        <w:rPr>
          <w:rFonts w:cs="Arial"/>
          <w:color w:val="auto"/>
          <w:sz w:val="19"/>
          <w:szCs w:val="19"/>
          <w:lang w:val="sk-SK"/>
        </w:rPr>
        <w:t>pokyne CKO č. 6 k</w:t>
      </w:r>
      <w:r w:rsidR="00DA0EED" w:rsidRPr="009258CF">
        <w:rPr>
          <w:color w:val="000000" w:themeColor="text1"/>
          <w:sz w:val="19"/>
          <w:szCs w:val="19"/>
        </w:rPr>
        <w:t xml:space="preserve"> </w:t>
      </w:r>
      <w:r w:rsidR="00DA0EED" w:rsidRPr="00BD3255">
        <w:rPr>
          <w:color w:val="000000" w:themeColor="text1"/>
          <w:sz w:val="19"/>
          <w:szCs w:val="19"/>
          <w:lang w:val="sk-SK"/>
        </w:rPr>
        <w:t xml:space="preserve">pravidlám oprávnenosti pre </w:t>
      </w:r>
      <w:r w:rsidR="00DA0EED" w:rsidRPr="00BD3255">
        <w:rPr>
          <w:color w:val="000000"/>
          <w:sz w:val="19"/>
          <w:szCs w:val="19"/>
          <w:lang w:val="sk-SK"/>
        </w:rPr>
        <w:t>najčastejšie sa vyskytujúce skupiny výdavkov</w:t>
      </w:r>
      <w:r w:rsidR="002F183D" w:rsidRPr="00BD3255">
        <w:rPr>
          <w:rFonts w:cs="Arial"/>
          <w:color w:val="auto"/>
          <w:sz w:val="19"/>
          <w:szCs w:val="19"/>
          <w:lang w:val="sk-SK"/>
        </w:rPr>
        <w:t>, ktorý je zverejnený</w:t>
      </w:r>
      <w:r w:rsidR="002F183D" w:rsidRPr="009258CF">
        <w:rPr>
          <w:rFonts w:cs="Arial"/>
          <w:color w:val="auto"/>
          <w:sz w:val="19"/>
          <w:szCs w:val="19"/>
          <w:lang w:val="sk-SK"/>
        </w:rPr>
        <w:t xml:space="preserve"> na webovom sídle</w:t>
      </w:r>
      <w:r w:rsidR="002F183D" w:rsidRPr="009258CF">
        <w:rPr>
          <w:rFonts w:cs="Arial"/>
          <w:color w:val="000000" w:themeColor="text1"/>
          <w:sz w:val="19"/>
          <w:szCs w:val="19"/>
          <w:lang w:val="sk-SK"/>
        </w:rPr>
        <w:t xml:space="preserve"> </w:t>
      </w:r>
      <w:hyperlink r:id="rId15" w:history="1">
        <w:r w:rsidR="002F183D" w:rsidRPr="009258CF">
          <w:rPr>
            <w:rStyle w:val="Hypertextovprepojenie"/>
            <w:rFonts w:cs="Arial"/>
            <w:color w:val="000000" w:themeColor="text1"/>
            <w:szCs w:val="19"/>
            <w:lang w:val="sk-SK"/>
          </w:rPr>
          <w:t>www.partnerskadohoda.gov.sk</w:t>
        </w:r>
      </w:hyperlink>
      <w:r w:rsidR="002F183D" w:rsidRPr="009258CF">
        <w:rPr>
          <w:rFonts w:cs="Arial"/>
          <w:color w:val="auto"/>
          <w:sz w:val="19"/>
          <w:szCs w:val="19"/>
          <w:lang w:val="sk-SK"/>
        </w:rPr>
        <w:t>.</w:t>
      </w:r>
      <w:r w:rsidR="002F183D" w:rsidRPr="009258CF">
        <w:rPr>
          <w:rFonts w:cs="Arial"/>
          <w:b w:val="0"/>
          <w:color w:val="auto"/>
          <w:sz w:val="19"/>
          <w:szCs w:val="19"/>
          <w:lang w:val="sk-SK"/>
        </w:rPr>
        <w:t xml:space="preserve">  </w:t>
      </w:r>
      <w:r w:rsidR="00263750" w:rsidRPr="009258CF">
        <w:rPr>
          <w:rFonts w:cs="Arial"/>
          <w:b w:val="0"/>
          <w:color w:val="auto"/>
          <w:sz w:val="19"/>
          <w:szCs w:val="19"/>
          <w:lang w:val="sk-SK"/>
        </w:rPr>
        <w:t>Prijímateľ si sám zvolí vhodnú metódu priradenia výdavkov k projektu a v plnej miere zodpovedá za zvolenú metódu, t.</w:t>
      </w:r>
      <w:r w:rsidR="00273108" w:rsidRPr="009258CF">
        <w:rPr>
          <w:rFonts w:cs="Arial"/>
          <w:b w:val="0"/>
          <w:color w:val="auto"/>
          <w:sz w:val="19"/>
          <w:szCs w:val="19"/>
          <w:lang w:val="sk-SK"/>
        </w:rPr>
        <w:t xml:space="preserve"> </w:t>
      </w:r>
      <w:r w:rsidR="00263750" w:rsidRPr="009258CF">
        <w:rPr>
          <w:rFonts w:cs="Arial"/>
          <w:b w:val="0"/>
          <w:color w:val="auto"/>
          <w:sz w:val="19"/>
          <w:szCs w:val="19"/>
          <w:lang w:val="sk-SK"/>
        </w:rPr>
        <w:t>j. uvedené metódy prijímateľ môže využiť alebo si môže určiť inú metódu. V prípade nesprávne zvolenej metódy môžu vzniknúť neoprávnené výdavky.</w:t>
      </w:r>
    </w:p>
    <w:p w14:paraId="482537C2" w14:textId="77777777" w:rsidR="00DB1EE6" w:rsidRPr="007A5085" w:rsidRDefault="00DB1EE6" w:rsidP="00DB1EE6">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 xml:space="preserve">Ak </w:t>
      </w:r>
      <w:r>
        <w:rPr>
          <w:rFonts w:cs="Arial"/>
          <w:b w:val="0"/>
          <w:color w:val="auto"/>
          <w:sz w:val="19"/>
          <w:szCs w:val="19"/>
          <w:lang w:val="sk-SK"/>
        </w:rPr>
        <w:t xml:space="preserve">je </w:t>
      </w:r>
      <w:r w:rsidRPr="007A5085">
        <w:rPr>
          <w:rFonts w:cs="Arial"/>
          <w:b w:val="0"/>
          <w:color w:val="auto"/>
          <w:sz w:val="19"/>
          <w:szCs w:val="19"/>
          <w:lang w:val="sk-SK"/>
        </w:rPr>
        <w:t xml:space="preserve">majetok </w:t>
      </w:r>
      <w:r>
        <w:rPr>
          <w:rFonts w:cs="Arial"/>
          <w:b w:val="0"/>
          <w:color w:val="auto"/>
          <w:sz w:val="19"/>
          <w:szCs w:val="19"/>
          <w:lang w:val="sk-SK"/>
        </w:rPr>
        <w:t>v</w:t>
      </w:r>
      <w:r w:rsidRPr="007A5085">
        <w:rPr>
          <w:rFonts w:cs="Arial"/>
          <w:b w:val="0"/>
          <w:color w:val="auto"/>
          <w:sz w:val="19"/>
          <w:szCs w:val="19"/>
          <w:lang w:val="sk-SK"/>
        </w:rPr>
        <w:t>yužívaný súčasne vo viacerých hlavných aktivitách</w:t>
      </w:r>
      <w:r>
        <w:rPr>
          <w:rFonts w:cs="Arial"/>
          <w:b w:val="0"/>
          <w:color w:val="auto"/>
          <w:sz w:val="19"/>
          <w:szCs w:val="19"/>
          <w:lang w:val="sk-SK"/>
        </w:rPr>
        <w:t xml:space="preserve"> projektu</w:t>
      </w:r>
      <w:r w:rsidRPr="007A5085">
        <w:rPr>
          <w:rFonts w:cs="Arial"/>
          <w:b w:val="0"/>
          <w:color w:val="auto"/>
          <w:sz w:val="19"/>
          <w:szCs w:val="19"/>
          <w:lang w:val="sk-SK"/>
        </w:rPr>
        <w:t xml:space="preserve">, </w:t>
      </w:r>
      <w:r>
        <w:rPr>
          <w:rFonts w:cs="Arial"/>
          <w:b w:val="0"/>
          <w:color w:val="auto"/>
          <w:sz w:val="19"/>
          <w:szCs w:val="19"/>
          <w:lang w:val="sk-SK"/>
        </w:rPr>
        <w:t>prijímateľ zaradil</w:t>
      </w:r>
      <w:r w:rsidRPr="007A5085">
        <w:rPr>
          <w:rFonts w:cs="Arial"/>
          <w:b w:val="0"/>
          <w:color w:val="auto"/>
          <w:sz w:val="19"/>
          <w:szCs w:val="19"/>
          <w:lang w:val="sk-SK"/>
        </w:rPr>
        <w:t xml:space="preserve"> tento majetok do jednej rozpočtovej podpoložky, pričom však v komentári presne </w:t>
      </w:r>
      <w:r>
        <w:rPr>
          <w:rFonts w:cs="Arial"/>
          <w:b w:val="0"/>
          <w:color w:val="auto"/>
          <w:sz w:val="19"/>
          <w:szCs w:val="19"/>
          <w:lang w:val="sk-SK"/>
        </w:rPr>
        <w:t xml:space="preserve">uviedol všetky hlavné aktivity, v rámci ktorých je daný majetok využívaný. Ak je majetok využívaný súčasne v podporných </w:t>
      </w:r>
      <w:r w:rsidRPr="007A5085">
        <w:rPr>
          <w:rFonts w:cs="Arial"/>
          <w:b w:val="0"/>
          <w:color w:val="auto"/>
          <w:sz w:val="19"/>
          <w:szCs w:val="19"/>
          <w:lang w:val="sk-SK"/>
        </w:rPr>
        <w:t xml:space="preserve">ako aj </w:t>
      </w:r>
      <w:r>
        <w:rPr>
          <w:rFonts w:cs="Arial"/>
          <w:b w:val="0"/>
          <w:color w:val="auto"/>
          <w:sz w:val="19"/>
          <w:szCs w:val="19"/>
          <w:lang w:val="sk-SK"/>
        </w:rPr>
        <w:t>hlavných aktivitách</w:t>
      </w:r>
      <w:r w:rsidRPr="007A5085">
        <w:rPr>
          <w:rFonts w:cs="Arial"/>
          <w:b w:val="0"/>
          <w:color w:val="auto"/>
          <w:sz w:val="19"/>
          <w:szCs w:val="19"/>
          <w:lang w:val="sk-SK"/>
        </w:rPr>
        <w:t xml:space="preserve"> projektu, </w:t>
      </w:r>
      <w:r>
        <w:rPr>
          <w:rFonts w:cs="Arial"/>
          <w:b w:val="0"/>
          <w:color w:val="auto"/>
          <w:sz w:val="19"/>
          <w:szCs w:val="19"/>
          <w:lang w:val="sk-SK"/>
        </w:rPr>
        <w:t xml:space="preserve">prijímateľ zaradil tento majetok do dvoch rozpočtových položiek (v rámci časti 1.6 </w:t>
      </w:r>
      <w:r w:rsidRPr="00F71F48">
        <w:rPr>
          <w:rFonts w:cs="Arial"/>
          <w:b w:val="0"/>
          <w:color w:val="auto"/>
          <w:sz w:val="19"/>
          <w:szCs w:val="19"/>
          <w:lang w:val="sk-SK"/>
        </w:rPr>
        <w:t>Zariadenie/vybavenie projektu (mimo krížového financovania) - nepriame výdavky</w:t>
      </w:r>
      <w:r>
        <w:rPr>
          <w:rFonts w:cs="Arial"/>
          <w:b w:val="0"/>
          <w:color w:val="auto"/>
          <w:sz w:val="19"/>
          <w:szCs w:val="19"/>
          <w:lang w:val="sk-SK"/>
        </w:rPr>
        <w:t xml:space="preserve"> a 2.2 </w:t>
      </w:r>
      <w:r w:rsidRPr="00F71F48">
        <w:rPr>
          <w:rFonts w:cs="Arial"/>
          <w:b w:val="0"/>
          <w:color w:val="auto"/>
          <w:sz w:val="19"/>
          <w:szCs w:val="19"/>
          <w:lang w:val="sk-SK"/>
        </w:rPr>
        <w:t>Zariadenie/vybavenie - mimo krížového financovania – priame aktivity),</w:t>
      </w:r>
      <w:r w:rsidRPr="007A5085">
        <w:rPr>
          <w:rFonts w:cs="Arial"/>
          <w:b w:val="0"/>
          <w:color w:val="auto"/>
          <w:sz w:val="19"/>
          <w:szCs w:val="19"/>
          <w:lang w:val="sk-SK"/>
        </w:rPr>
        <w:t xml:space="preserve"> aby bolo možné posúdiť, či percentuáln</w:t>
      </w:r>
      <w:r>
        <w:rPr>
          <w:rFonts w:cs="Arial"/>
          <w:b w:val="0"/>
          <w:color w:val="auto"/>
          <w:sz w:val="19"/>
          <w:szCs w:val="19"/>
          <w:lang w:val="sk-SK"/>
        </w:rPr>
        <w:t>y</w:t>
      </w:r>
      <w:r w:rsidRPr="007A5085">
        <w:rPr>
          <w:rFonts w:cs="Arial"/>
          <w:b w:val="0"/>
          <w:color w:val="auto"/>
          <w:sz w:val="19"/>
          <w:szCs w:val="19"/>
          <w:lang w:val="sk-SK"/>
        </w:rPr>
        <w:t xml:space="preserve"> limit</w:t>
      </w:r>
      <w:r>
        <w:rPr>
          <w:rFonts w:cs="Arial"/>
          <w:b w:val="0"/>
          <w:color w:val="auto"/>
          <w:sz w:val="19"/>
          <w:szCs w:val="19"/>
          <w:lang w:val="sk-SK"/>
        </w:rPr>
        <w:t xml:space="preserve"> na nepriame výdavky</w:t>
      </w:r>
      <w:r w:rsidRPr="007A5085">
        <w:rPr>
          <w:rFonts w:cs="Arial"/>
          <w:b w:val="0"/>
          <w:color w:val="auto"/>
          <w:sz w:val="19"/>
          <w:szCs w:val="19"/>
          <w:lang w:val="sk-SK"/>
        </w:rPr>
        <w:t xml:space="preserve"> bol dodržan</w:t>
      </w:r>
      <w:r>
        <w:rPr>
          <w:rFonts w:cs="Arial"/>
          <w:b w:val="0"/>
          <w:color w:val="auto"/>
          <w:sz w:val="19"/>
          <w:szCs w:val="19"/>
          <w:lang w:val="sk-SK"/>
        </w:rPr>
        <w:t>ý</w:t>
      </w:r>
      <w:r w:rsidRPr="007A5085">
        <w:rPr>
          <w:rFonts w:cs="Arial"/>
          <w:b w:val="0"/>
          <w:color w:val="auto"/>
          <w:sz w:val="19"/>
          <w:szCs w:val="19"/>
          <w:lang w:val="sk-SK"/>
        </w:rPr>
        <w:t>. V prípade, ak sa v procese implementácie projektu identifikuje, že rozpočtovaný majetok bol pôvodne určený na hlavné aktivity projektu (nie na riadenie projektu, informovanie a komunik</w:t>
      </w:r>
      <w:r>
        <w:rPr>
          <w:rFonts w:cs="Arial"/>
          <w:b w:val="0"/>
          <w:color w:val="auto"/>
          <w:sz w:val="19"/>
          <w:szCs w:val="19"/>
          <w:lang w:val="sk-SK"/>
        </w:rPr>
        <w:t>áciu, monitorovanie) a </w:t>
      </w:r>
      <w:r w:rsidRPr="007A5085">
        <w:rPr>
          <w:rFonts w:cs="Arial"/>
          <w:b w:val="0"/>
          <w:color w:val="auto"/>
          <w:sz w:val="19"/>
          <w:szCs w:val="19"/>
          <w:lang w:val="sk-SK"/>
        </w:rPr>
        <w:t>prijímateľ uvedený majetok používa na riadenie projektu, informovanie a komunikáciu alebo monitorovanie (v rozpore so zadefinovaným účelom) výdavky súvisiace s obstaraním zariadenia/vybavenia budú v plnej výške posúdené ako neoprávnené</w:t>
      </w:r>
      <w:r>
        <w:rPr>
          <w:rFonts w:cs="Arial"/>
          <w:b w:val="0"/>
          <w:color w:val="auto"/>
          <w:sz w:val="19"/>
          <w:szCs w:val="19"/>
          <w:lang w:val="sk-SK"/>
        </w:rPr>
        <w:t xml:space="preserve"> (uvedené platí  aj v prípade odpisov)</w:t>
      </w:r>
      <w:r w:rsidRPr="007A5085">
        <w:rPr>
          <w:rFonts w:cs="Arial"/>
          <w:b w:val="0"/>
          <w:color w:val="auto"/>
          <w:sz w:val="19"/>
          <w:szCs w:val="19"/>
          <w:lang w:val="sk-SK"/>
        </w:rPr>
        <w:t>.</w:t>
      </w:r>
    </w:p>
    <w:p w14:paraId="56D8EE48" w14:textId="77777777" w:rsidR="004D0994" w:rsidRPr="004D0994" w:rsidRDefault="004D0994" w:rsidP="00024BF3">
      <w:pPr>
        <w:pStyle w:val="Odsekzoznamu"/>
        <w:spacing w:before="120" w:after="120" w:line="288" w:lineRule="auto"/>
        <w:ind w:left="0"/>
        <w:contextualSpacing w:val="0"/>
        <w:jc w:val="both"/>
      </w:pPr>
      <w:r w:rsidRPr="004D0994">
        <w:t xml:space="preserve">Ak cena obstarávaného zariadenia/vybavenia (vrátane nehmotného majetku), ktoré prijímateľ bude využívať </w:t>
      </w:r>
      <w:r>
        <w:t>len pre účely projektu/ov v rámci OP EVS,</w:t>
      </w:r>
      <w:r w:rsidRPr="004D0994">
        <w:t xml:space="preserve"> </w:t>
      </w:r>
      <w:r w:rsidRPr="00BF1649">
        <w:rPr>
          <w:b/>
        </w:rPr>
        <w:t>nepresiahne</w:t>
      </w:r>
      <w:r w:rsidRPr="004D0994">
        <w:t xml:space="preserve"> výšku</w:t>
      </w:r>
      <w:r w:rsidR="00BF1649">
        <w:rPr>
          <w:rStyle w:val="Odkaznapoznmkupodiarou"/>
        </w:rPr>
        <w:footnoteReference w:id="83"/>
      </w:r>
      <w:r w:rsidRPr="004D0994">
        <w:t xml:space="preserve"> uvedenú v zákone o dani z príjmov, </w:t>
      </w:r>
      <w:r w:rsidR="00C0773C">
        <w:t>prijímateľovi</w:t>
      </w:r>
      <w:r w:rsidRPr="004D0994">
        <w:t xml:space="preserve"> bude uhradená celková suma obstarávaného zariadenia alebo vybavenia za predpokladu, že uvedené zariadenie/vybavenie </w:t>
      </w:r>
      <w:r w:rsidRPr="00BF1649">
        <w:rPr>
          <w:b/>
        </w:rPr>
        <w:t>bude zaúčtované do zásob (alebo priamo do spotreby)</w:t>
      </w:r>
      <w:r w:rsidRPr="004D0994">
        <w:t xml:space="preserve">, ale zároveň uvedené zariadenie/vybavenie musí byť zaevidované u </w:t>
      </w:r>
      <w:r w:rsidR="00C0773C">
        <w:t>prijímateľa</w:t>
      </w:r>
      <w:r w:rsidRPr="004D0994">
        <w:t xml:space="preserve"> (napr. inventárna karta majetku).</w:t>
      </w:r>
    </w:p>
    <w:p w14:paraId="5B3A3412" w14:textId="77777777" w:rsidR="00EF3696" w:rsidRPr="007A5085" w:rsidRDefault="00EF3696" w:rsidP="00EF3696">
      <w:pPr>
        <w:pStyle w:val="Highlight3"/>
        <w:spacing w:before="120" w:after="120" w:line="288" w:lineRule="auto"/>
        <w:jc w:val="both"/>
        <w:rPr>
          <w:rFonts w:cs="Arial"/>
          <w:b w:val="0"/>
          <w:color w:val="auto"/>
          <w:sz w:val="19"/>
          <w:szCs w:val="19"/>
          <w:lang w:val="sk-SK"/>
        </w:rPr>
      </w:pPr>
      <w:r w:rsidRPr="00F93C7B">
        <w:rPr>
          <w:rFonts w:cs="Arial"/>
          <w:b w:val="0"/>
          <w:color w:val="auto"/>
          <w:sz w:val="19"/>
          <w:szCs w:val="19"/>
          <w:lang w:val="sk-SK"/>
        </w:rPr>
        <w:t>Ak cena obstarávaného zariadenia/vybavenia (vrátane nehmotného majetku) presiahne alebo nepresiahne výšku definovanú v zákone o dani z príjmov (podľa § 22 uvedeného zákona), t. j. uvedené zariadenie/vybavenie (vrátane nehmotného majetku) je vykázané ako (drobný) dlhodobý hmotný/nehmotný majetok</w:t>
      </w:r>
      <w:r w:rsidR="00EB2275">
        <w:rPr>
          <w:rStyle w:val="Odkaznapoznmkupodiarou"/>
          <w:rFonts w:cs="Arial"/>
          <w:b w:val="0"/>
          <w:color w:val="auto"/>
          <w:szCs w:val="19"/>
          <w:lang w:val="sk-SK"/>
        </w:rPr>
        <w:footnoteReference w:id="84"/>
      </w:r>
      <w:r w:rsidRPr="00F93C7B">
        <w:rPr>
          <w:rFonts w:cs="Arial"/>
          <w:b w:val="0"/>
          <w:color w:val="auto"/>
          <w:sz w:val="19"/>
          <w:szCs w:val="19"/>
          <w:lang w:val="sk-SK"/>
        </w:rPr>
        <w:t>,</w:t>
      </w:r>
      <w:r>
        <w:rPr>
          <w:rFonts w:cs="Arial"/>
          <w:b w:val="0"/>
          <w:color w:val="auto"/>
          <w:sz w:val="19"/>
          <w:szCs w:val="19"/>
          <w:lang w:val="sk-SK"/>
        </w:rPr>
        <w:t xml:space="preserve"> sa suma oprávneného výdavku určí</w:t>
      </w:r>
      <w:r w:rsidRPr="00F93C7B">
        <w:rPr>
          <w:rFonts w:cs="Arial"/>
          <w:b w:val="0"/>
          <w:color w:val="auto"/>
          <w:sz w:val="19"/>
          <w:szCs w:val="19"/>
          <w:lang w:val="sk-SK"/>
        </w:rPr>
        <w:t xml:space="preserve"> vo výške zodpovedajúcej plánovanej dobe využitia obstaraného zariadenia/vybavenia počas trvania projektu a daňového odpisu v zmysle zákona o dani z príjmov - sadzba pre rovnomerné odpisovanie (daňový odpis sa bude preplácať v alikvotnej výške pre projekt v prípade, ak uvedený majetok sa využíva pre viacero projektov v rámci OP EVS, t. j. za oprávnený výdavok sa bude považovať iba daňový odpis za prislúchajúce obdobie realizácie </w:t>
      </w:r>
      <w:r w:rsidRPr="001A0863">
        <w:rPr>
          <w:rFonts w:cs="Arial"/>
          <w:b w:val="0"/>
          <w:color w:val="auto"/>
          <w:sz w:val="19"/>
          <w:szCs w:val="19"/>
          <w:lang w:val="sk-SK"/>
        </w:rPr>
        <w:t>projek</w:t>
      </w:r>
      <w:r w:rsidRPr="001A0863">
        <w:rPr>
          <w:rFonts w:cs="Arial"/>
          <w:b w:val="0"/>
          <w:color w:val="auto"/>
          <w:szCs w:val="19"/>
          <w:lang w:val="sk-SK"/>
        </w:rPr>
        <w:t>tu</w:t>
      </w:r>
      <w:r w:rsidRPr="00EF3696">
        <w:rPr>
          <w:rFonts w:cs="Arial"/>
          <w:b w:val="0"/>
          <w:szCs w:val="19"/>
        </w:rPr>
        <w:t>.</w:t>
      </w:r>
      <w:r w:rsidRPr="00EF3696">
        <w:rPr>
          <w:rFonts w:cs="Arial"/>
          <w:b w:val="0"/>
          <w:color w:val="auto"/>
          <w:sz w:val="19"/>
          <w:szCs w:val="19"/>
          <w:lang w:val="sk-SK"/>
        </w:rPr>
        <w:t xml:space="preserve"> </w:t>
      </w:r>
      <w:r>
        <w:rPr>
          <w:rFonts w:cs="Arial"/>
          <w:b w:val="0"/>
          <w:color w:val="auto"/>
          <w:sz w:val="19"/>
          <w:szCs w:val="19"/>
          <w:lang w:val="sk-SK"/>
        </w:rPr>
        <w:t xml:space="preserve">V prípade, že </w:t>
      </w:r>
      <w:r w:rsidRPr="007A5085">
        <w:rPr>
          <w:rFonts w:cs="Arial"/>
          <w:b w:val="0"/>
          <w:color w:val="auto"/>
          <w:sz w:val="19"/>
          <w:szCs w:val="19"/>
          <w:lang w:val="sk-SK"/>
        </w:rPr>
        <w:t>zariadeni</w:t>
      </w:r>
      <w:r>
        <w:rPr>
          <w:rFonts w:cs="Arial"/>
          <w:b w:val="0"/>
          <w:color w:val="auto"/>
          <w:sz w:val="19"/>
          <w:szCs w:val="19"/>
          <w:lang w:val="sk-SK"/>
        </w:rPr>
        <w:t>e</w:t>
      </w:r>
      <w:r w:rsidRPr="007A5085">
        <w:rPr>
          <w:rFonts w:cs="Arial"/>
          <w:b w:val="0"/>
          <w:color w:val="auto"/>
          <w:sz w:val="19"/>
          <w:szCs w:val="19"/>
          <w:lang w:val="sk-SK"/>
        </w:rPr>
        <w:t>/vybaveni</w:t>
      </w:r>
      <w:r>
        <w:rPr>
          <w:rFonts w:cs="Arial"/>
          <w:b w:val="0"/>
          <w:color w:val="auto"/>
          <w:sz w:val="19"/>
          <w:szCs w:val="19"/>
          <w:lang w:val="sk-SK"/>
        </w:rPr>
        <w:t>e</w:t>
      </w:r>
      <w:r w:rsidRPr="007A5085">
        <w:rPr>
          <w:rFonts w:cs="Arial"/>
          <w:b w:val="0"/>
          <w:color w:val="auto"/>
          <w:sz w:val="19"/>
          <w:szCs w:val="19"/>
          <w:lang w:val="sk-SK"/>
        </w:rPr>
        <w:t xml:space="preserve"> (vrátane nehmotného majetku)</w:t>
      </w:r>
      <w:r>
        <w:rPr>
          <w:rFonts w:cs="Arial"/>
          <w:b w:val="0"/>
          <w:color w:val="auto"/>
          <w:sz w:val="19"/>
          <w:szCs w:val="19"/>
          <w:lang w:val="sk-SK"/>
        </w:rPr>
        <w:t xml:space="preserve"> </w:t>
      </w:r>
      <w:r w:rsidRPr="007A5085">
        <w:rPr>
          <w:rFonts w:cs="Arial"/>
          <w:b w:val="0"/>
          <w:color w:val="auto"/>
          <w:sz w:val="19"/>
          <w:szCs w:val="19"/>
          <w:lang w:val="sk-SK"/>
        </w:rPr>
        <w:t>vykázané ako dlhodobý hmotný/nehmotný majetok</w:t>
      </w:r>
      <w:r>
        <w:rPr>
          <w:rFonts w:cs="Arial"/>
          <w:b w:val="0"/>
          <w:color w:val="auto"/>
          <w:sz w:val="19"/>
          <w:szCs w:val="19"/>
          <w:lang w:val="sk-SK"/>
        </w:rPr>
        <w:t xml:space="preserve"> je obstarané za účelom naplnenia cieľa projektu a bude využívané aj počas následného monitorovania projektu, bude prijímateľovi uhradená celková suma obstarávaného zariadenia/vybavenia.</w:t>
      </w:r>
    </w:p>
    <w:p w14:paraId="62EC704D" w14:textId="77777777" w:rsidR="000627E6" w:rsidRPr="0073389C" w:rsidRDefault="000627E6" w:rsidP="00024BF3">
      <w:pPr>
        <w:pStyle w:val="Odsekzoznamu"/>
        <w:spacing w:before="120" w:after="120" w:line="288" w:lineRule="auto"/>
        <w:ind w:left="0"/>
        <w:contextualSpacing w:val="0"/>
        <w:jc w:val="both"/>
      </w:pPr>
    </w:p>
    <w:p w14:paraId="239D2B0B" w14:textId="77777777" w:rsidR="00263750" w:rsidRPr="0073389C" w:rsidRDefault="00F864B6"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0"/>
        <w:contextualSpacing w:val="0"/>
        <w:jc w:val="both"/>
      </w:pPr>
      <w:r w:rsidRPr="0073389C">
        <w:rPr>
          <w:b/>
          <w:i/>
        </w:rPr>
        <w:t>Odporúčanie pre prijímateľa</w:t>
      </w:r>
      <w:r w:rsidRPr="0073389C">
        <w:t xml:space="preserve">: </w:t>
      </w:r>
      <w:r w:rsidR="00263750" w:rsidRPr="0073389C">
        <w:t>Ak prijímateľ obstaral majetok v priebehu roka „N“ (napr. júl), uvedený majetok je zaradený do prvej odpisovej skupiny, hodnota majetku je 2 000 €, dĺžka realizácie projektu je 24 mesiacov (predpokladáme, že realizácia začne v roku „N“ v januári) a majetok sa bude využívať počas realizácie projektu iba na projektové aktivity, prijímateľ určí oprávnenú výšku nasledovne:</w:t>
      </w:r>
    </w:p>
    <w:p w14:paraId="5F88FC24"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284" w:hanging="284"/>
        <w:contextualSpacing w:val="0"/>
        <w:jc w:val="both"/>
      </w:pPr>
      <w:r w:rsidRPr="0073389C">
        <w:t>- ročný daňový odpis sa rovná ¼ hodnoty majetku (500 €);</w:t>
      </w:r>
    </w:p>
    <w:p w14:paraId="253DE54B"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284" w:hanging="284"/>
        <w:contextualSpacing w:val="0"/>
        <w:jc w:val="both"/>
      </w:pPr>
      <w:r w:rsidRPr="0073389C">
        <w:t>- doba využiteľnosti majetku 18 mesiacov (6 mesiacov v roku „N“ a 12 mesiacov v roku „N+1“);</w:t>
      </w:r>
    </w:p>
    <w:p w14:paraId="52923D85"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142" w:hanging="142"/>
        <w:contextualSpacing w:val="0"/>
        <w:jc w:val="both"/>
      </w:pPr>
      <w:r w:rsidRPr="0073389C">
        <w:t>- výška oprávneného výdavku sa rovná ½ ročného daňového odpisu v roku „N“ plus ročný daňový odpis v roku „N+1“ (spolu 750 €).</w:t>
      </w:r>
    </w:p>
    <w:p w14:paraId="4F4EF7E6" w14:textId="77777777" w:rsidR="00636C0F" w:rsidRDefault="00636C0F" w:rsidP="00636C0F">
      <w:pPr>
        <w:pStyle w:val="Odsekzoznamu"/>
        <w:spacing w:before="120" w:after="120" w:line="288" w:lineRule="auto"/>
        <w:ind w:left="426"/>
        <w:contextualSpacing w:val="0"/>
        <w:jc w:val="both"/>
        <w:rPr>
          <w:b/>
        </w:rPr>
      </w:pPr>
    </w:p>
    <w:p w14:paraId="23891191" w14:textId="77777777" w:rsidR="00263750" w:rsidRPr="0073389C" w:rsidRDefault="00263750" w:rsidP="005B7173">
      <w:pPr>
        <w:pStyle w:val="Odsekzoznamu"/>
        <w:numPr>
          <w:ilvl w:val="0"/>
          <w:numId w:val="78"/>
        </w:numPr>
        <w:spacing w:before="120" w:after="120" w:line="288" w:lineRule="auto"/>
        <w:ind w:left="426" w:hanging="426"/>
        <w:contextualSpacing w:val="0"/>
        <w:jc w:val="both"/>
        <w:rPr>
          <w:b/>
        </w:rPr>
      </w:pPr>
      <w:r w:rsidRPr="0073389C">
        <w:rPr>
          <w:b/>
        </w:rPr>
        <w:t>Odpisy hmotného a nehmotného majetku</w:t>
      </w:r>
    </w:p>
    <w:p w14:paraId="5C73A770" w14:textId="77777777" w:rsidR="00263750" w:rsidRPr="0073389C" w:rsidRDefault="00263750" w:rsidP="00024BF3">
      <w:pPr>
        <w:pStyle w:val="Zkladntext"/>
        <w:spacing w:before="120" w:after="120" w:line="288" w:lineRule="auto"/>
        <w:rPr>
          <w:rFonts w:ascii="Arial" w:hAnsi="Arial" w:cs="Arial"/>
          <w:b/>
          <w:sz w:val="19"/>
          <w:szCs w:val="19"/>
          <w:lang w:val="sk-SK" w:eastAsia="en-US"/>
        </w:rPr>
      </w:pPr>
      <w:r w:rsidRPr="0073389C">
        <w:rPr>
          <w:rFonts w:ascii="Arial" w:hAnsi="Arial" w:cs="Arial"/>
          <w:b/>
          <w:sz w:val="19"/>
          <w:szCs w:val="19"/>
          <w:lang w:val="sk-SK" w:eastAsia="en-US"/>
        </w:rPr>
        <w:t xml:space="preserve">Odpisy sú oprávnené, ak obstaraný odpisovaný majetok (hmotný/nehmotný majetok) nebol financovaný z </w:t>
      </w:r>
      <w:r w:rsidR="004F71A2">
        <w:rPr>
          <w:rFonts w:ascii="Arial" w:hAnsi="Arial" w:cs="Arial"/>
          <w:b/>
          <w:sz w:val="19"/>
          <w:szCs w:val="19"/>
          <w:lang w:val="sk-SK" w:eastAsia="en-US"/>
        </w:rPr>
        <w:t xml:space="preserve">grantov financovaných z </w:t>
      </w:r>
      <w:r w:rsidRPr="0073389C">
        <w:rPr>
          <w:rFonts w:ascii="Arial" w:hAnsi="Arial" w:cs="Arial"/>
          <w:b/>
          <w:sz w:val="19"/>
          <w:szCs w:val="19"/>
          <w:lang w:val="sk-SK" w:eastAsia="en-US"/>
        </w:rPr>
        <w:t xml:space="preserve">verejných zdrojov (zdroje EÚ, </w:t>
      </w:r>
      <w:r w:rsidR="00C61F50">
        <w:rPr>
          <w:rFonts w:ascii="Arial" w:hAnsi="Arial" w:cs="Arial"/>
          <w:b/>
          <w:sz w:val="19"/>
          <w:szCs w:val="19"/>
          <w:lang w:val="sk-SK" w:eastAsia="en-US"/>
        </w:rPr>
        <w:t>zdroje ŠR</w:t>
      </w:r>
      <w:r w:rsidRPr="0073389C">
        <w:rPr>
          <w:rFonts w:ascii="Arial" w:hAnsi="Arial" w:cs="Arial"/>
          <w:b/>
          <w:sz w:val="19"/>
          <w:szCs w:val="19"/>
          <w:lang w:val="sk-SK" w:eastAsia="en-US"/>
        </w:rPr>
        <w:t>, zdroje obce, VÚC a iné verejné zdroje)</w:t>
      </w:r>
      <w:r w:rsidR="00391F1C">
        <w:rPr>
          <w:rStyle w:val="Odkaznapoznmkupodiarou"/>
          <w:rFonts w:cs="Arial"/>
          <w:b/>
          <w:szCs w:val="19"/>
          <w:lang w:val="sk-SK" w:eastAsia="en-US"/>
        </w:rPr>
        <w:footnoteReference w:id="85"/>
      </w:r>
      <w:r w:rsidRPr="0073389C">
        <w:rPr>
          <w:rFonts w:ascii="Arial" w:hAnsi="Arial" w:cs="Arial"/>
          <w:b/>
          <w:sz w:val="19"/>
          <w:szCs w:val="19"/>
          <w:lang w:val="sk-SK" w:eastAsia="en-US"/>
        </w:rPr>
        <w:t xml:space="preserve">. </w:t>
      </w:r>
    </w:p>
    <w:p w14:paraId="5BEB63A1" w14:textId="77777777" w:rsidR="00263750" w:rsidRPr="0073389C" w:rsidRDefault="00263750" w:rsidP="00024BF3">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Odpisy dlhodobého hmotného a nehmotného majetku používaného na účely projektu sú oprávneným výdavkom počas realizácie projektu za predpokladu, že nákup takéhoto majetku nie je súčasťou oprávnených výdavkov na projekt. Prijímateľ si nesmie nárokovať na majetok jeho obstarávaciu cenu, t.</w:t>
      </w:r>
      <w:r w:rsidR="00040E9F">
        <w:rPr>
          <w:rFonts w:ascii="Arial" w:hAnsi="Arial" w:cs="Arial"/>
          <w:sz w:val="19"/>
          <w:szCs w:val="19"/>
          <w:lang w:val="sk-SK" w:eastAsia="en-US"/>
        </w:rPr>
        <w:t xml:space="preserve"> </w:t>
      </w:r>
      <w:r w:rsidRPr="0073389C">
        <w:rPr>
          <w:rFonts w:ascii="Arial" w:hAnsi="Arial" w:cs="Arial"/>
          <w:sz w:val="19"/>
          <w:szCs w:val="19"/>
          <w:lang w:val="sk-SK" w:eastAsia="en-US"/>
        </w:rPr>
        <w:t xml:space="preserve">j. obstaranie majetku a zároveň aj príslušné odpisy. </w:t>
      </w:r>
    </w:p>
    <w:p w14:paraId="7059FF90" w14:textId="77777777" w:rsidR="00263750" w:rsidRDefault="00263750" w:rsidP="00024BF3">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 xml:space="preserve">Odpisy môžu byť nárokované počas realizácie projektu a iba pre účely projektu, t. j. v prípade, že prijímateľ využíva majetok na účely projektu iba čiastočne, prijímateľ predloží </w:t>
      </w:r>
      <w:r w:rsidR="00160BA5" w:rsidRPr="0073389C">
        <w:rPr>
          <w:rFonts w:cs="Arial"/>
          <w:b w:val="0"/>
          <w:color w:val="auto"/>
          <w:sz w:val="19"/>
          <w:szCs w:val="19"/>
          <w:lang w:val="sk-SK"/>
        </w:rPr>
        <w:t>poskytovateľovi</w:t>
      </w:r>
      <w:r w:rsidRPr="0073389C">
        <w:rPr>
          <w:rFonts w:cs="Arial"/>
          <w:b w:val="0"/>
          <w:color w:val="auto"/>
          <w:sz w:val="19"/>
          <w:szCs w:val="19"/>
          <w:lang w:val="sk-SK"/>
        </w:rPr>
        <w:t xml:space="preserve"> spôsob výpočtu relevantnej výšky odpisu a za oprávnený výdavok bude považovaná iba proporcionálna časť odpisov vzťahujúca sa na projekt. </w:t>
      </w:r>
    </w:p>
    <w:p w14:paraId="47AE1C9E" w14:textId="77777777" w:rsidR="00C47255" w:rsidRPr="0073389C" w:rsidRDefault="00C47255" w:rsidP="00024BF3">
      <w:pPr>
        <w:pStyle w:val="Highlight3"/>
        <w:spacing w:before="120" w:after="120" w:line="288" w:lineRule="auto"/>
        <w:jc w:val="both"/>
        <w:rPr>
          <w:rFonts w:cs="Arial"/>
          <w:b w:val="0"/>
          <w:color w:val="auto"/>
          <w:sz w:val="19"/>
          <w:szCs w:val="19"/>
          <w:lang w:val="sk-SK"/>
        </w:rPr>
      </w:pPr>
      <w:r>
        <w:rPr>
          <w:rFonts w:cs="Arial"/>
          <w:b w:val="0"/>
          <w:color w:val="auto"/>
          <w:sz w:val="19"/>
          <w:szCs w:val="19"/>
          <w:lang w:val="sk-SK"/>
        </w:rPr>
        <w:t xml:space="preserve">Odpisy vzťahujúce sa na obstaraný </w:t>
      </w:r>
      <w:r w:rsidRPr="00E77306">
        <w:rPr>
          <w:rFonts w:cs="Arial"/>
          <w:b w:val="0"/>
          <w:color w:val="auto"/>
          <w:sz w:val="19"/>
          <w:szCs w:val="19"/>
          <w:lang w:val="sk-SK"/>
        </w:rPr>
        <w:t>p</w:t>
      </w:r>
      <w:r>
        <w:rPr>
          <w:rFonts w:cs="Arial"/>
          <w:b w:val="0"/>
          <w:color w:val="auto"/>
          <w:sz w:val="19"/>
          <w:szCs w:val="19"/>
          <w:lang w:val="sk-SK"/>
        </w:rPr>
        <w:t>očítač</w:t>
      </w:r>
      <w:r w:rsidRPr="00E77306">
        <w:rPr>
          <w:rFonts w:cs="Arial"/>
          <w:b w:val="0"/>
          <w:color w:val="auto"/>
          <w:sz w:val="19"/>
          <w:szCs w:val="19"/>
          <w:lang w:val="sk-SK"/>
        </w:rPr>
        <w:t>/</w:t>
      </w:r>
      <w:r>
        <w:rPr>
          <w:rFonts w:cs="Arial"/>
          <w:b w:val="0"/>
          <w:color w:val="auto"/>
          <w:sz w:val="19"/>
          <w:szCs w:val="19"/>
          <w:lang w:val="sk-SK"/>
        </w:rPr>
        <w:t>notebook</w:t>
      </w:r>
      <w:r w:rsidRPr="00E77306">
        <w:rPr>
          <w:rFonts w:cs="Arial"/>
          <w:b w:val="0"/>
          <w:color w:val="auto"/>
          <w:sz w:val="19"/>
          <w:szCs w:val="19"/>
          <w:lang w:val="sk-SK"/>
        </w:rPr>
        <w:t xml:space="preserve"> a prís</w:t>
      </w:r>
      <w:r>
        <w:rPr>
          <w:rFonts w:cs="Arial"/>
          <w:b w:val="0"/>
          <w:color w:val="auto"/>
          <w:sz w:val="19"/>
          <w:szCs w:val="19"/>
          <w:lang w:val="sk-SK"/>
        </w:rPr>
        <w:t>lušné</w:t>
      </w:r>
      <w:r w:rsidRPr="00E77306">
        <w:rPr>
          <w:rFonts w:cs="Arial"/>
          <w:b w:val="0"/>
          <w:color w:val="auto"/>
          <w:sz w:val="19"/>
          <w:szCs w:val="19"/>
          <w:lang w:val="sk-SK"/>
        </w:rPr>
        <w:t xml:space="preserve"> </w:t>
      </w:r>
      <w:r>
        <w:rPr>
          <w:rFonts w:cs="Arial"/>
          <w:b w:val="0"/>
          <w:color w:val="auto"/>
          <w:sz w:val="19"/>
          <w:szCs w:val="19"/>
          <w:lang w:val="sk-SK"/>
        </w:rPr>
        <w:t>softvérové</w:t>
      </w:r>
      <w:r w:rsidRPr="00E77306">
        <w:rPr>
          <w:rFonts w:cs="Arial"/>
          <w:b w:val="0"/>
          <w:color w:val="auto"/>
          <w:sz w:val="19"/>
          <w:szCs w:val="19"/>
          <w:lang w:val="sk-SK"/>
        </w:rPr>
        <w:t xml:space="preserve"> vybave</w:t>
      </w:r>
      <w:r>
        <w:rPr>
          <w:rFonts w:cs="Arial"/>
          <w:b w:val="0"/>
          <w:color w:val="auto"/>
          <w:sz w:val="19"/>
          <w:szCs w:val="19"/>
          <w:lang w:val="sk-SK"/>
        </w:rPr>
        <w:t>nie</w:t>
      </w:r>
      <w:r w:rsidRPr="00E77306">
        <w:rPr>
          <w:rFonts w:cs="Arial"/>
          <w:b w:val="0"/>
          <w:color w:val="auto"/>
          <w:sz w:val="19"/>
          <w:szCs w:val="19"/>
          <w:lang w:val="sk-SK"/>
        </w:rPr>
        <w:t xml:space="preserve"> pre odborný a riadiaci/</w:t>
      </w:r>
      <w:r>
        <w:rPr>
          <w:rFonts w:cs="Arial"/>
          <w:b w:val="0"/>
          <w:color w:val="auto"/>
          <w:sz w:val="19"/>
          <w:szCs w:val="19"/>
          <w:lang w:val="sk-SK"/>
        </w:rPr>
        <w:t>administratívny personál sú</w:t>
      </w:r>
      <w:r w:rsidRPr="00E77306">
        <w:rPr>
          <w:rFonts w:cs="Arial"/>
          <w:b w:val="0"/>
          <w:color w:val="auto"/>
          <w:sz w:val="19"/>
          <w:szCs w:val="19"/>
          <w:lang w:val="sk-SK"/>
        </w:rPr>
        <w:t xml:space="preserve"> oprávnené iba pre zamestnancov pracujúcich na pracov</w:t>
      </w:r>
      <w:r w:rsidR="003A2A3E">
        <w:rPr>
          <w:rFonts w:cs="Arial"/>
          <w:b w:val="0"/>
          <w:color w:val="auto"/>
          <w:sz w:val="19"/>
          <w:szCs w:val="19"/>
          <w:lang w:val="sk-SK"/>
        </w:rPr>
        <w:t>nú</w:t>
      </w:r>
      <w:r w:rsidRPr="00E77306">
        <w:rPr>
          <w:rFonts w:cs="Arial"/>
          <w:b w:val="0"/>
          <w:color w:val="auto"/>
          <w:sz w:val="19"/>
          <w:szCs w:val="19"/>
          <w:lang w:val="sk-SK"/>
        </w:rPr>
        <w:t xml:space="preserve"> zmluvu/služobnú zmluvu na plný pracovný úväzok 100% </w:t>
      </w:r>
      <w:r w:rsidR="00525D08">
        <w:rPr>
          <w:rFonts w:cs="Arial"/>
          <w:b w:val="0"/>
          <w:color w:val="auto"/>
          <w:sz w:val="19"/>
          <w:szCs w:val="19"/>
          <w:lang w:val="sk-SK"/>
        </w:rPr>
        <w:t xml:space="preserve">činností </w:t>
      </w:r>
      <w:r w:rsidRPr="00E77306">
        <w:rPr>
          <w:rFonts w:cs="Arial"/>
          <w:b w:val="0"/>
          <w:color w:val="auto"/>
          <w:sz w:val="19"/>
          <w:szCs w:val="19"/>
          <w:lang w:val="sk-SK"/>
        </w:rPr>
        <w:t>na projekte/och v rámci OP EVS pri tých pracovných pozíciách, ktoré sú plánované v projekte na prevažnú časť doby realizácie projektu, minimálne však 1 rok.</w:t>
      </w:r>
    </w:p>
    <w:p w14:paraId="7D8CA30D" w14:textId="77777777" w:rsidR="00263750" w:rsidRPr="0073389C" w:rsidRDefault="00263750" w:rsidP="00024BF3">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Na účely posudzovania oprávnenosti výdavkov sa za oprávnený výdavok považuje účtovný odpis maximálne do výšky daňového odpisu</w:t>
      </w:r>
      <w:r w:rsidRPr="0073389C">
        <w:rPr>
          <w:rFonts w:cs="Arial"/>
          <w:color w:val="auto"/>
          <w:sz w:val="19"/>
          <w:szCs w:val="19"/>
          <w:vertAlign w:val="superscript"/>
          <w:lang w:val="sk-SK"/>
        </w:rPr>
        <w:footnoteReference w:id="86"/>
      </w:r>
      <w:r w:rsidRPr="0073389C">
        <w:rPr>
          <w:rFonts w:cs="Arial"/>
          <w:b w:val="0"/>
          <w:color w:val="auto"/>
          <w:sz w:val="19"/>
          <w:szCs w:val="19"/>
          <w:lang w:val="sk-SK"/>
        </w:rPr>
        <w:t xml:space="preserve"> (vypočítaný z oprávnenej vstupnej ceny majetku) a maximálne do výšky pomernej časti ročných odpisov stanovenej s presnosťou na mesiace pripadajúce na dobu realizácie projektu. </w:t>
      </w:r>
      <w:r w:rsidR="00621957">
        <w:rPr>
          <w:rFonts w:cs="Arial"/>
          <w:b w:val="0"/>
          <w:color w:val="auto"/>
          <w:sz w:val="19"/>
          <w:szCs w:val="19"/>
          <w:lang w:val="sk-SK"/>
        </w:rPr>
        <w:t xml:space="preserve">Pokiaľ sa majetok využíva na realizáciu projektu len z časti alebo v obmedzenom časovom rozsahu, uvedené odpisy sa zahrnú do oprávnených výdavkov len v danej časti a v rozsahu skutočného používania majetku. </w:t>
      </w:r>
      <w:r w:rsidR="003A2A3E" w:rsidRPr="003A2A3E">
        <w:rPr>
          <w:rFonts w:cs="Arial"/>
          <w:b w:val="0"/>
          <w:color w:val="auto"/>
          <w:sz w:val="19"/>
          <w:szCs w:val="19"/>
          <w:lang w:val="sk-SK"/>
        </w:rPr>
        <w:t>(metodika výpočtu nemôže byť v priebehu projektu ani pri finančnom vyúčtovaní zmenená).</w:t>
      </w:r>
    </w:p>
    <w:p w14:paraId="175818C5" w14:textId="77777777" w:rsidR="00263750" w:rsidRPr="0073389C" w:rsidRDefault="00263750"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V zmysle čl. 69 všeobecného nariadenia sú odpisy oprávnené, ak sú kumulatívne splnené tieto podmienky: </w:t>
      </w:r>
    </w:p>
    <w:p w14:paraId="29BAF889" w14:textId="77777777"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t>umožňujú to pravidlá oprávnenosti programu;</w:t>
      </w:r>
    </w:p>
    <w:p w14:paraId="04DD77BD" w14:textId="77777777"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t>výška výdavkov</w:t>
      </w:r>
      <w:r w:rsidRPr="0073389C">
        <w:rPr>
          <w:rFonts w:ascii="Arial" w:hAnsi="Arial" w:cs="Arial"/>
          <w:sz w:val="19"/>
          <w:szCs w:val="19"/>
          <w:vertAlign w:val="superscript"/>
        </w:rPr>
        <w:footnoteReference w:id="87"/>
      </w:r>
      <w:r w:rsidRPr="0073389C">
        <w:rPr>
          <w:rFonts w:ascii="Arial" w:hAnsi="Arial" w:cs="Arial"/>
          <w:sz w:val="19"/>
          <w:szCs w:val="19"/>
        </w:rPr>
        <w:t xml:space="preserve"> je riadne podložená podpornými dokladmi preukaznej hodnoty rovnocennej faktúram (v prípadoch, ak ide o granty spolufinancované na základe skutočne vynaložených a uhradených oprávnených výdavkov</w:t>
      </w:r>
      <w:r w:rsidRPr="0073389C">
        <w:rPr>
          <w:rFonts w:ascii="Arial" w:hAnsi="Arial" w:cs="Arial"/>
          <w:sz w:val="19"/>
          <w:szCs w:val="19"/>
          <w:vertAlign w:val="superscript"/>
        </w:rPr>
        <w:footnoteReference w:id="88"/>
      </w:r>
      <w:r w:rsidRPr="0073389C">
        <w:rPr>
          <w:rFonts w:ascii="Arial" w:hAnsi="Arial" w:cs="Arial"/>
          <w:sz w:val="19"/>
          <w:szCs w:val="19"/>
        </w:rPr>
        <w:t xml:space="preserve">); </w:t>
      </w:r>
    </w:p>
    <w:p w14:paraId="3F474A94" w14:textId="77777777"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t>výdavky sa vzťahujú výlučne na obdobie realizácie projektu;</w:t>
      </w:r>
    </w:p>
    <w:p w14:paraId="2D04DD18" w14:textId="77777777" w:rsidR="00263750" w:rsidRPr="0073389C" w:rsidRDefault="00177B63" w:rsidP="0027405B">
      <w:pPr>
        <w:pStyle w:val="Zoznamsodrkami"/>
        <w:numPr>
          <w:ilvl w:val="0"/>
          <w:numId w:val="34"/>
        </w:numPr>
        <w:spacing w:before="120" w:after="120" w:line="288" w:lineRule="auto"/>
        <w:ind w:left="567" w:hanging="283"/>
        <w:rPr>
          <w:rFonts w:ascii="Arial" w:hAnsi="Arial" w:cs="Arial"/>
          <w:sz w:val="19"/>
          <w:szCs w:val="19"/>
        </w:rPr>
      </w:pPr>
      <w:r w:rsidRPr="0030423E">
        <w:rPr>
          <w:rFonts w:ascii="Arial" w:hAnsi="Arial" w:cs="Arial"/>
          <w:sz w:val="19"/>
          <w:szCs w:val="19"/>
        </w:rPr>
        <w:t>na obstaranie odpisovaného majetku neboli použité granty</w:t>
      </w:r>
      <w:r>
        <w:rPr>
          <w:sz w:val="24"/>
          <w:szCs w:val="24"/>
        </w:rPr>
        <w:t xml:space="preserve"> </w:t>
      </w:r>
      <w:r w:rsidR="00263750" w:rsidRPr="0073389C">
        <w:rPr>
          <w:rFonts w:ascii="Arial" w:hAnsi="Arial" w:cs="Arial"/>
          <w:sz w:val="19"/>
          <w:szCs w:val="19"/>
        </w:rPr>
        <w:t>z verejných zdrojov.</w:t>
      </w:r>
    </w:p>
    <w:p w14:paraId="2EA2A694" w14:textId="77777777" w:rsidR="00263750" w:rsidRPr="0073389C" w:rsidRDefault="00263750"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Vstupná cena, ktorá je základom pre vypočítanie daňových odpisov</w:t>
      </w:r>
      <w:r w:rsidR="006E16DD">
        <w:rPr>
          <w:rFonts w:ascii="Arial" w:hAnsi="Arial" w:cs="Arial"/>
          <w:sz w:val="19"/>
          <w:szCs w:val="19"/>
          <w:lang w:val="sk-SK" w:eastAsia="en-US"/>
        </w:rPr>
        <w:t>,</w:t>
      </w:r>
      <w:r w:rsidRPr="0073389C">
        <w:rPr>
          <w:rFonts w:ascii="Arial" w:hAnsi="Arial" w:cs="Arial"/>
          <w:sz w:val="19"/>
          <w:szCs w:val="19"/>
          <w:lang w:val="sk-SK" w:eastAsia="en-US"/>
        </w:rPr>
        <w:t xml:space="preserve"> musí byť pre účely vymedzenia oprávnených výdavkov upravená tak, aby obsahovala iba oprávnené položky. Odpisy je možné uznať za oprávnený výdavok až v</w:t>
      </w:r>
      <w:r w:rsidR="0021123E">
        <w:rPr>
          <w:rFonts w:ascii="Arial" w:hAnsi="Arial" w:cs="Arial"/>
          <w:sz w:val="19"/>
          <w:szCs w:val="19"/>
          <w:lang w:val="sk-SK" w:eastAsia="en-US"/>
        </w:rPr>
        <w:t> </w:t>
      </w:r>
      <w:r w:rsidRPr="0073389C">
        <w:rPr>
          <w:rFonts w:ascii="Arial" w:hAnsi="Arial" w:cs="Arial"/>
          <w:sz w:val="19"/>
          <w:szCs w:val="19"/>
          <w:lang w:val="sk-SK" w:eastAsia="en-US"/>
        </w:rPr>
        <w:t>čase</w:t>
      </w:r>
      <w:r w:rsidR="0021123E">
        <w:rPr>
          <w:rFonts w:ascii="Arial" w:hAnsi="Arial" w:cs="Arial"/>
          <w:sz w:val="19"/>
          <w:szCs w:val="19"/>
          <w:lang w:val="sk-SK" w:eastAsia="en-US"/>
        </w:rPr>
        <w:t>,</w:t>
      </w:r>
      <w:r w:rsidRPr="0073389C">
        <w:rPr>
          <w:rFonts w:ascii="Arial" w:hAnsi="Arial" w:cs="Arial"/>
          <w:sz w:val="19"/>
          <w:szCs w:val="19"/>
          <w:lang w:val="sk-SK" w:eastAsia="en-US"/>
        </w:rPr>
        <w:t xml:space="preserve"> kedy skutočne vznikli, napr. uplynul kalendárny mesiac, ku ktorému je príslušný odpis vypočítaný.</w:t>
      </w:r>
    </w:p>
    <w:p w14:paraId="30DD52D5" w14:textId="77777777" w:rsidR="00CF3365" w:rsidRPr="0073389C" w:rsidRDefault="00F65A07" w:rsidP="00D3030C">
      <w:pPr>
        <w:pStyle w:val="Highlight3"/>
        <w:spacing w:before="120" w:after="120" w:line="288" w:lineRule="auto"/>
        <w:jc w:val="both"/>
        <w:rPr>
          <w:rFonts w:cs="Arial"/>
          <w:b w:val="0"/>
          <w:color w:val="auto"/>
          <w:sz w:val="19"/>
          <w:szCs w:val="19"/>
          <w:lang w:val="sk-SK"/>
        </w:rPr>
      </w:pPr>
      <w:r>
        <w:rPr>
          <w:rFonts w:cs="Arial"/>
          <w:b w:val="0"/>
          <w:color w:val="auto"/>
          <w:sz w:val="19"/>
          <w:szCs w:val="19"/>
          <w:lang w:val="sk-SK"/>
        </w:rPr>
        <w:t>Prijímateľ</w:t>
      </w:r>
      <w:r w:rsidRPr="0073389C">
        <w:rPr>
          <w:rFonts w:cs="Arial"/>
          <w:b w:val="0"/>
          <w:color w:val="auto"/>
          <w:sz w:val="19"/>
          <w:szCs w:val="19"/>
          <w:lang w:val="sk-SK"/>
        </w:rPr>
        <w:t xml:space="preserve"> </w:t>
      </w:r>
      <w:r w:rsidR="00263750" w:rsidRPr="0073389C">
        <w:rPr>
          <w:rFonts w:cs="Arial"/>
          <w:b w:val="0"/>
          <w:color w:val="auto"/>
          <w:sz w:val="19"/>
          <w:szCs w:val="19"/>
          <w:lang w:val="sk-SK"/>
        </w:rPr>
        <w:t xml:space="preserve">vedie podrobnú odpisovú dokumentáciu, na základe ktorej sa dá považovať daný odpis za oprávnenú položku (výdavky, odpisy, metóda nakupovania, nadobúdacia cena.). </w:t>
      </w:r>
    </w:p>
    <w:p w14:paraId="35BF91C4" w14:textId="77777777" w:rsidR="00263750" w:rsidRPr="0073389C" w:rsidRDefault="00263750" w:rsidP="005B7173">
      <w:pPr>
        <w:pStyle w:val="Odsekzoznamu"/>
        <w:numPr>
          <w:ilvl w:val="0"/>
          <w:numId w:val="78"/>
        </w:numPr>
        <w:spacing w:before="120" w:after="120" w:line="288" w:lineRule="auto"/>
        <w:ind w:left="426" w:hanging="426"/>
        <w:contextualSpacing w:val="0"/>
        <w:jc w:val="both"/>
        <w:rPr>
          <w:b/>
        </w:rPr>
      </w:pPr>
      <w:r w:rsidRPr="0073389C">
        <w:rPr>
          <w:b/>
        </w:rPr>
        <w:t>Nákup použitého zariadenia</w:t>
      </w:r>
    </w:p>
    <w:p w14:paraId="1147E49F" w14:textId="77777777" w:rsidR="00263750" w:rsidRPr="0073389C" w:rsidRDefault="00263750" w:rsidP="00D3030C">
      <w:pPr>
        <w:spacing w:before="120" w:after="120" w:line="288" w:lineRule="auto"/>
        <w:jc w:val="both"/>
      </w:pPr>
      <w:r w:rsidRPr="0073389C">
        <w:t>Výdavky na nákup použitého zariadenia sú oprávnenými výdavkami za predpokladu splnenia nasledujúcich podmienok:</w:t>
      </w:r>
    </w:p>
    <w:p w14:paraId="0E1A6821"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obstarávacia cena</w:t>
      </w:r>
      <w:r w:rsidRPr="0073389C">
        <w:rPr>
          <w:rStyle w:val="Odkaznapoznmkupodiarou"/>
          <w:sz w:val="19"/>
        </w:rPr>
        <w:footnoteReference w:id="89"/>
      </w:r>
      <w:r w:rsidRPr="0073389C">
        <w:t xml:space="preserve"> použitého zariadenia je nižšia ako výdavky na obdobné nové zariadenie; </w:t>
      </w:r>
    </w:p>
    <w:p w14:paraId="26196E97"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 xml:space="preserve">použité zariadenie bude ohodnotené znaleckým posudkom vyhotoveným znalcom podľa zákona o znalcoch, tlmočníkoch a prekladateľoch; </w:t>
      </w:r>
    </w:p>
    <w:p w14:paraId="38B45DF7"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oprávneným výdavkom je obstarávacia cena vysúťažená VO, maximálne však do výšky všeobecnej hodnoty zistenej znaleckým posudkom</w:t>
      </w:r>
      <w:r w:rsidRPr="0073389C">
        <w:rPr>
          <w:rStyle w:val="Odkaznapoznmkupodiarou"/>
          <w:sz w:val="19"/>
        </w:rPr>
        <w:footnoteReference w:id="90"/>
      </w:r>
      <w:r w:rsidRPr="0073389C">
        <w:t xml:space="preserve">; </w:t>
      </w:r>
    </w:p>
    <w:p w14:paraId="7A858EAA"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použité zariadenie je potrebné pre daný projekt a vyhovuje platným normám a štandardom;</w:t>
      </w:r>
    </w:p>
    <w:p w14:paraId="70BF09F7"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súčasný, či niektorý z predchádzajúcich vlastníkov zariadenia nezískal pred predložením žiadosti o NFP príspevok z verejných zdrojov na nákup daného použitého zariadenia, čo by v prípade spolufinancovania nákupu z prostriedkov EŠIF viedlo k duplicitnému financovaniu, a tým k vzniku neoprávnených výdavkov.</w:t>
      </w:r>
    </w:p>
    <w:p w14:paraId="6BEE2C75" w14:textId="77777777"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 xml:space="preserve">V ostatných prípadoch, ktoré nespĺňajú definíciu v zmysle § 22, odsek 2 písm. a) zákona o dani z príjmov je potrebné splniť podmienky uvedené </w:t>
      </w:r>
      <w:r w:rsidR="00F65A07">
        <w:rPr>
          <w:rFonts w:cs="Arial"/>
          <w:b w:val="0"/>
          <w:color w:val="auto"/>
          <w:sz w:val="19"/>
          <w:szCs w:val="19"/>
          <w:lang w:val="sk-SK"/>
        </w:rPr>
        <w:t>pod</w:t>
      </w:r>
      <w:r w:rsidRPr="0073389C">
        <w:rPr>
          <w:rFonts w:cs="Arial"/>
          <w:b w:val="0"/>
          <w:color w:val="auto"/>
          <w:sz w:val="19"/>
          <w:szCs w:val="19"/>
          <w:lang w:val="sk-SK"/>
        </w:rPr>
        <w:t xml:space="preserve"> písm. a), d) a e) pri dodržaní zásady riadneho finančného hospodárenia.</w:t>
      </w:r>
    </w:p>
    <w:p w14:paraId="2B2C7BB7" w14:textId="77777777" w:rsidR="00277C68"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Zariadenie, ktoré mal prijímateľ čo i len z časti k dispozícii pred predložením žiadosti o NFP, nie je oprávnené na financovanie z EŠIF.</w:t>
      </w:r>
    </w:p>
    <w:p w14:paraId="6492F505" w14:textId="77777777" w:rsidR="00263750" w:rsidRPr="0073389C" w:rsidRDefault="00263750" w:rsidP="005B7173">
      <w:pPr>
        <w:pStyle w:val="Highlight3"/>
        <w:numPr>
          <w:ilvl w:val="0"/>
          <w:numId w:val="78"/>
        </w:numPr>
        <w:spacing w:before="120" w:after="120" w:line="288" w:lineRule="auto"/>
        <w:ind w:left="426" w:hanging="426"/>
        <w:jc w:val="both"/>
        <w:rPr>
          <w:rFonts w:cs="Arial"/>
          <w:color w:val="auto"/>
          <w:sz w:val="19"/>
          <w:szCs w:val="19"/>
          <w:lang w:val="sk-SK"/>
        </w:rPr>
      </w:pPr>
      <w:r w:rsidRPr="0073389C">
        <w:rPr>
          <w:rFonts w:cs="Arial"/>
          <w:color w:val="auto"/>
          <w:sz w:val="19"/>
          <w:szCs w:val="19"/>
          <w:lang w:val="sk-SK"/>
        </w:rPr>
        <w:t>Subdodávka (subdodávateľské zmluvy)</w:t>
      </w:r>
    </w:p>
    <w:p w14:paraId="74CE9CFA" w14:textId="77777777"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Výdavky súvisiace s uzatváraním subdodávateľských zmlúv</w:t>
      </w:r>
      <w:r w:rsidRPr="0073389C">
        <w:rPr>
          <w:rStyle w:val="Odkaznapoznmkupodiarou"/>
          <w:rFonts w:cs="Arial"/>
          <w:b w:val="0"/>
          <w:color w:val="auto"/>
          <w:szCs w:val="19"/>
          <w:lang w:val="sk-SK"/>
        </w:rPr>
        <w:footnoteReference w:id="91"/>
      </w:r>
      <w:r w:rsidRPr="0073389C">
        <w:rPr>
          <w:rFonts w:cs="Arial"/>
          <w:b w:val="0"/>
          <w:color w:val="auto"/>
          <w:sz w:val="19"/>
          <w:szCs w:val="19"/>
          <w:lang w:val="sk-SK"/>
        </w:rPr>
        <w:t xml:space="preserve"> nie sú oprávnené, ak:</w:t>
      </w:r>
    </w:p>
    <w:p w14:paraId="35690CB2" w14:textId="77777777" w:rsidR="00263750" w:rsidRPr="0073389C" w:rsidRDefault="00F864B6" w:rsidP="00D3030C">
      <w:pPr>
        <w:pStyle w:val="Bulletslevel2"/>
        <w:spacing w:after="120" w:line="288" w:lineRule="auto"/>
        <w:ind w:left="567" w:hanging="283"/>
        <w:rPr>
          <w:lang w:val="sk-SK"/>
        </w:rPr>
      </w:pPr>
      <w:r w:rsidRPr="0073389C">
        <w:rPr>
          <w:lang w:val="sk-SK"/>
        </w:rPr>
        <w:t>s</w:t>
      </w:r>
      <w:r w:rsidR="00263750" w:rsidRPr="0073389C">
        <w:rPr>
          <w:lang w:val="sk-SK"/>
        </w:rPr>
        <w:t>ubdodávka neprináša navýšenie pridanej hodnoty projektu,</w:t>
      </w:r>
    </w:p>
    <w:p w14:paraId="1A18D578" w14:textId="77777777" w:rsidR="00263750" w:rsidRPr="0073389C" w:rsidRDefault="00263750" w:rsidP="00C34202">
      <w:pPr>
        <w:pStyle w:val="Bulletslevel2"/>
        <w:spacing w:after="120" w:line="288" w:lineRule="auto"/>
        <w:ind w:left="567" w:hanging="283"/>
        <w:jc w:val="both"/>
        <w:rPr>
          <w:lang w:val="sk-SK"/>
        </w:rPr>
      </w:pPr>
      <w:r w:rsidRPr="0073389C">
        <w:rPr>
          <w:lang w:val="sk-SK"/>
        </w:rPr>
        <w:t xml:space="preserve">subdodávky </w:t>
      </w:r>
      <w:r w:rsidR="00811FC2">
        <w:rPr>
          <w:lang w:val="sk-SK"/>
        </w:rPr>
        <w:t xml:space="preserve">sú uzatvorené </w:t>
      </w:r>
      <w:r w:rsidRPr="0073389C">
        <w:rPr>
          <w:lang w:val="sk-SK"/>
        </w:rPr>
        <w:t>so sprostredkovateľmi alebo poradcami, v ktorých je cena definovaná ako percentuálna sadzba z celkových (alebo z časti) oprávnených výdavkov projektu, pokiaľ táto cena nie je potvrdená prijímateľom odkazom na skutočnú hodnotu poskytnutej práce či služby.</w:t>
      </w:r>
    </w:p>
    <w:p w14:paraId="45C2170A" w14:textId="77777777"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Prijímateľ je povinný poskytnúť oprávneným orgánom uvedený</w:t>
      </w:r>
      <w:r w:rsidR="00346985">
        <w:rPr>
          <w:rFonts w:cs="Arial"/>
          <w:b w:val="0"/>
          <w:color w:val="auto"/>
          <w:sz w:val="19"/>
          <w:szCs w:val="19"/>
          <w:lang w:val="sk-SK"/>
        </w:rPr>
        <w:t>m</w:t>
      </w:r>
      <w:r w:rsidRPr="0073389C">
        <w:rPr>
          <w:rFonts w:cs="Arial"/>
          <w:b w:val="0"/>
          <w:color w:val="auto"/>
          <w:sz w:val="19"/>
          <w:szCs w:val="19"/>
          <w:lang w:val="sk-SK"/>
        </w:rPr>
        <w:t xml:space="preserve"> v</w:t>
      </w:r>
      <w:r w:rsidR="00346985">
        <w:rPr>
          <w:rFonts w:cs="Arial"/>
          <w:b w:val="0"/>
          <w:color w:val="auto"/>
          <w:sz w:val="19"/>
          <w:szCs w:val="19"/>
          <w:lang w:val="sk-SK"/>
        </w:rPr>
        <w:t>o všeobecnom</w:t>
      </w:r>
      <w:r w:rsidRPr="0073389C">
        <w:rPr>
          <w:rFonts w:cs="Arial"/>
          <w:b w:val="0"/>
          <w:color w:val="auto"/>
          <w:sz w:val="19"/>
          <w:szCs w:val="19"/>
          <w:lang w:val="sk-SK"/>
        </w:rPr>
        <w:t> nariadení, všetky potrebné informácie súvisiace so subdodávkou (zahŕňa aj informácie od dodávateľov, subdodávateľov ako je napríklad cenová kalkulácia tovaru, služby alebo práce).</w:t>
      </w:r>
    </w:p>
    <w:p w14:paraId="41FAA82F" w14:textId="77777777" w:rsidR="00A82D53" w:rsidRPr="0073389C" w:rsidRDefault="00A82D53"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0"/>
        <w:contextualSpacing w:val="0"/>
        <w:jc w:val="both"/>
      </w:pPr>
      <w:r w:rsidRPr="0073389C">
        <w:rPr>
          <w:b/>
          <w:i/>
        </w:rPr>
        <w:t>Odporúčanie pre prijímateľa:</w:t>
      </w:r>
      <w:r w:rsidRPr="0073389C">
        <w:t xml:space="preserve"> Odporúčame prijímateľovi </w:t>
      </w:r>
      <w:r w:rsidR="00E97529" w:rsidRPr="0073389C">
        <w:t>dôsledne zvážiť uzatváranie tzv. subdodávateľských zmlúv, nakoľko</w:t>
      </w:r>
      <w:r w:rsidRPr="0073389C">
        <w:t xml:space="preserve"> tzv. reťazenie (viacstupňové dodanie predmetu zmluvy vo vertikálnej štruktúre dodávateľského reťazca) neúmerne zvyšuje cenu predmetu zmluvy bez pridanej hodnoty</w:t>
      </w:r>
      <w:r w:rsidR="00652463" w:rsidRPr="0073389C">
        <w:t xml:space="preserve"> a prijímateľ je povinný preukázať</w:t>
      </w:r>
      <w:r w:rsidRPr="0073389C">
        <w:t xml:space="preserve"> </w:t>
      </w:r>
      <w:r w:rsidR="000C385D" w:rsidRPr="0073389C">
        <w:t xml:space="preserve">poskytovateľovi </w:t>
      </w:r>
      <w:r w:rsidR="00652463" w:rsidRPr="0073389C">
        <w:t>uplatnenie</w:t>
      </w:r>
      <w:r w:rsidR="00E97529" w:rsidRPr="0073389C">
        <w:t xml:space="preserve"> </w:t>
      </w:r>
      <w:r w:rsidR="00E97529" w:rsidRPr="0073389C">
        <w:rPr>
          <w:b/>
        </w:rPr>
        <w:t>zásad</w:t>
      </w:r>
      <w:r w:rsidR="00652463" w:rsidRPr="0073389C">
        <w:rPr>
          <w:b/>
        </w:rPr>
        <w:t>y</w:t>
      </w:r>
      <w:r w:rsidR="00E97529" w:rsidRPr="0073389C">
        <w:rPr>
          <w:b/>
        </w:rPr>
        <w:t xml:space="preserve"> „hodnota za peniaze/value for money“</w:t>
      </w:r>
      <w:r w:rsidR="00652463" w:rsidRPr="0073389C">
        <w:rPr>
          <w:b/>
        </w:rPr>
        <w:t>.</w:t>
      </w:r>
    </w:p>
    <w:p w14:paraId="4812ECD7" w14:textId="77777777" w:rsidR="00636C0F" w:rsidRDefault="00636C0F" w:rsidP="00636C0F">
      <w:pPr>
        <w:spacing w:before="120" w:after="120" w:line="288" w:lineRule="auto"/>
        <w:ind w:left="426"/>
        <w:jc w:val="both"/>
        <w:rPr>
          <w:b/>
        </w:rPr>
      </w:pPr>
    </w:p>
    <w:p w14:paraId="1914BED0" w14:textId="77777777" w:rsidR="00263750" w:rsidRPr="0073389C" w:rsidRDefault="00263750" w:rsidP="005B7173">
      <w:pPr>
        <w:numPr>
          <w:ilvl w:val="0"/>
          <w:numId w:val="78"/>
        </w:numPr>
        <w:spacing w:before="120" w:after="120" w:line="288" w:lineRule="auto"/>
        <w:ind w:left="426" w:hanging="426"/>
        <w:jc w:val="both"/>
        <w:rPr>
          <w:b/>
        </w:rPr>
      </w:pPr>
      <w:r w:rsidRPr="0073389C">
        <w:rPr>
          <w:b/>
        </w:rPr>
        <w:t>Externé služby (outsourcing)</w:t>
      </w:r>
    </w:p>
    <w:p w14:paraId="4BE8E8B6" w14:textId="77777777" w:rsidR="00263750" w:rsidRPr="0073389C"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Externé služby zahŕňajú najrôznejšie položky podľa typu projektu, ku ktorému sa viažu. Vybrané služby musia prispievať k dosahovaniu cieľov projektu a byť pre jeho realizáciu nevyhnutné. Pri obstarávaní služieb dodávateľom je prijímateľ povinný postupovať v súlade so zákonom o verejnom obstarávaní. </w:t>
      </w:r>
    </w:p>
    <w:p w14:paraId="41345BF8" w14:textId="77777777" w:rsidR="00263750" w:rsidRPr="0073389C"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Prijímateľ môže využívať služby dodávateľov v tých prípadoch a pre tie činnosti, kedy nie je možné alebo efektívne </w:t>
      </w:r>
      <w:r w:rsidR="00066E17" w:rsidRPr="0073389C">
        <w:rPr>
          <w:rFonts w:ascii="Arial" w:hAnsi="Arial" w:cs="Arial"/>
          <w:sz w:val="19"/>
          <w:szCs w:val="19"/>
          <w:lang w:val="sk-SK"/>
        </w:rPr>
        <w:t>a hospodárne</w:t>
      </w:r>
      <w:r w:rsidRPr="0073389C">
        <w:rPr>
          <w:rFonts w:ascii="Arial" w:hAnsi="Arial" w:cs="Arial"/>
          <w:sz w:val="19"/>
          <w:szCs w:val="19"/>
          <w:lang w:val="sk-SK"/>
        </w:rPr>
        <w:t xml:space="preserve"> tieto služby/činnosti zabezpečiť vlastnými kapacitami. Podmienkou zostáva, že tieto služby musia byť preukázateľne nevyhnutné pre realizáciu projektu. </w:t>
      </w:r>
    </w:p>
    <w:p w14:paraId="10B9085F" w14:textId="77777777" w:rsidR="007466F9"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Výška odplaty medzi prijímateľom a dodávateľom </w:t>
      </w:r>
      <w:r w:rsidR="007466F9">
        <w:rPr>
          <w:rFonts w:ascii="Arial" w:hAnsi="Arial" w:cs="Arial"/>
          <w:sz w:val="19"/>
          <w:szCs w:val="19"/>
          <w:lang w:val="sk-SK"/>
        </w:rPr>
        <w:t xml:space="preserve">externých </w:t>
      </w:r>
      <w:r w:rsidRPr="0073389C">
        <w:rPr>
          <w:rFonts w:ascii="Arial" w:hAnsi="Arial" w:cs="Arial"/>
          <w:sz w:val="19"/>
          <w:szCs w:val="19"/>
          <w:lang w:val="sk-SK"/>
        </w:rPr>
        <w:t xml:space="preserve">služieb </w:t>
      </w:r>
      <w:r w:rsidR="007466F9" w:rsidRPr="0073389C">
        <w:rPr>
          <w:rFonts w:ascii="Arial" w:hAnsi="Arial" w:cs="Arial"/>
          <w:sz w:val="19"/>
          <w:szCs w:val="19"/>
          <w:lang w:val="sk-SK"/>
        </w:rPr>
        <w:t>týkajúcich sa riadenia projektu (externý manažment)</w:t>
      </w:r>
      <w:r w:rsidR="007466F9">
        <w:rPr>
          <w:rStyle w:val="Odkaznapoznmkupodiarou"/>
          <w:rFonts w:cs="Arial"/>
          <w:szCs w:val="19"/>
          <w:lang w:val="sk-SK"/>
        </w:rPr>
        <w:footnoteReference w:id="92"/>
      </w:r>
      <w:r w:rsidR="007466F9" w:rsidRPr="0073389C">
        <w:rPr>
          <w:rFonts w:ascii="Arial" w:hAnsi="Arial" w:cs="Arial"/>
          <w:sz w:val="19"/>
          <w:szCs w:val="19"/>
          <w:lang w:val="sk-SK"/>
        </w:rPr>
        <w:t xml:space="preserve"> </w:t>
      </w:r>
      <w:r w:rsidRPr="0073389C">
        <w:rPr>
          <w:rFonts w:ascii="Arial" w:hAnsi="Arial" w:cs="Arial"/>
          <w:sz w:val="19"/>
          <w:szCs w:val="19"/>
          <w:lang w:val="sk-SK"/>
        </w:rPr>
        <w:t xml:space="preserve">dohodnutá percentuálne (napr. z hodnoty nenávratného finančného príspevku) je neoprávnená v plnej výške. </w:t>
      </w:r>
    </w:p>
    <w:p w14:paraId="2582DEBC" w14:textId="77777777" w:rsidR="00263750" w:rsidRPr="0073389C" w:rsidRDefault="000B61B5"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Maximálna hodnota, ktorá je oprávnená na financovanie vo forme osobohodín je stanovená v </w:t>
      </w:r>
      <w:r w:rsidR="00791EA1">
        <w:rPr>
          <w:rFonts w:ascii="Arial" w:hAnsi="Arial" w:cs="Arial"/>
          <w:sz w:val="19"/>
          <w:szCs w:val="19"/>
          <w:lang w:val="sk-SK"/>
        </w:rPr>
        <w:t xml:space="preserve">Usmernení RO pre OP EVS k oprávnenosti </w:t>
      </w:r>
      <w:r w:rsidR="003D6AF4">
        <w:rPr>
          <w:rFonts w:ascii="Arial" w:hAnsi="Arial" w:cs="Arial"/>
          <w:sz w:val="19"/>
          <w:szCs w:val="19"/>
          <w:lang w:val="sk-SK"/>
        </w:rPr>
        <w:t xml:space="preserve">vybraných skupín </w:t>
      </w:r>
      <w:r w:rsidR="00791EA1">
        <w:rPr>
          <w:rFonts w:ascii="Arial" w:hAnsi="Arial" w:cs="Arial"/>
          <w:sz w:val="19"/>
          <w:szCs w:val="19"/>
          <w:lang w:val="sk-SK"/>
        </w:rPr>
        <w:t>výdavkov</w:t>
      </w:r>
      <w:r w:rsidR="003D6AF4">
        <w:rPr>
          <w:rFonts w:ascii="Arial" w:hAnsi="Arial" w:cs="Arial"/>
          <w:sz w:val="19"/>
          <w:szCs w:val="19"/>
          <w:lang w:val="sk-SK"/>
        </w:rPr>
        <w:t xml:space="preserve"> pre PO 2014</w:t>
      </w:r>
      <w:r w:rsidR="009258CF">
        <w:rPr>
          <w:rFonts w:ascii="Arial" w:hAnsi="Arial" w:cs="Arial"/>
          <w:sz w:val="19"/>
          <w:szCs w:val="19"/>
          <w:lang w:val="sk-SK"/>
        </w:rPr>
        <w:t xml:space="preserve"> </w:t>
      </w:r>
      <w:r w:rsidR="003D6AF4">
        <w:rPr>
          <w:rFonts w:ascii="Arial" w:hAnsi="Arial" w:cs="Arial"/>
          <w:sz w:val="19"/>
          <w:szCs w:val="19"/>
          <w:lang w:val="sk-SK"/>
        </w:rPr>
        <w:t>-</w:t>
      </w:r>
      <w:r w:rsidR="009258CF">
        <w:rPr>
          <w:rFonts w:ascii="Arial" w:hAnsi="Arial" w:cs="Arial"/>
          <w:sz w:val="19"/>
          <w:szCs w:val="19"/>
          <w:lang w:val="sk-SK"/>
        </w:rPr>
        <w:t xml:space="preserve"> </w:t>
      </w:r>
      <w:r w:rsidR="003D6AF4">
        <w:rPr>
          <w:rFonts w:ascii="Arial" w:hAnsi="Arial" w:cs="Arial"/>
          <w:sz w:val="19"/>
          <w:szCs w:val="19"/>
          <w:lang w:val="sk-SK"/>
        </w:rPr>
        <w:t>2020</w:t>
      </w:r>
      <w:r w:rsidRPr="0073389C">
        <w:rPr>
          <w:rFonts w:ascii="Arial" w:hAnsi="Arial" w:cs="Arial"/>
          <w:sz w:val="19"/>
          <w:szCs w:val="19"/>
          <w:lang w:val="sk-SK"/>
        </w:rPr>
        <w:t xml:space="preserve">. Týmto nie je dotknutá možnosť, že odplata za služby dohodnutá medzi dodávateľom a prijímateľom je vyššia ako maximálna hodnota určená </w:t>
      </w:r>
      <w:r w:rsidR="00160BA5" w:rsidRPr="0073389C">
        <w:rPr>
          <w:rFonts w:ascii="Arial" w:hAnsi="Arial" w:cs="Arial"/>
          <w:sz w:val="19"/>
          <w:szCs w:val="19"/>
          <w:lang w:val="sk-SK"/>
        </w:rPr>
        <w:t>poskytovateľom</w:t>
      </w:r>
      <w:r w:rsidRPr="0073389C">
        <w:rPr>
          <w:rFonts w:ascii="Arial" w:hAnsi="Arial" w:cs="Arial"/>
          <w:sz w:val="19"/>
          <w:szCs w:val="19"/>
          <w:lang w:val="sk-SK"/>
        </w:rPr>
        <w:t xml:space="preserve">, pričom rozdiel medzi dohodnutou odplatou a maximálnou hodnotou je určený ako neoprávnený výdavok. </w:t>
      </w:r>
      <w:r w:rsidR="00263750" w:rsidRPr="0073389C">
        <w:rPr>
          <w:rFonts w:ascii="Arial" w:hAnsi="Arial" w:cs="Arial"/>
          <w:sz w:val="19"/>
          <w:szCs w:val="19"/>
          <w:lang w:val="sk-SK"/>
        </w:rPr>
        <w:t xml:space="preserve">Medzi najčastejšie typy služieb, ktoré je možné zaradiť pod oprávnené výdavky patria nasledovné: </w:t>
      </w:r>
    </w:p>
    <w:p w14:paraId="28A78AF2" w14:textId="77777777" w:rsidR="00263750" w:rsidRPr="0073389C" w:rsidRDefault="005907EF"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odborné </w:t>
      </w:r>
      <w:r w:rsidR="00263750" w:rsidRPr="0073389C">
        <w:rPr>
          <w:rFonts w:ascii="Arial" w:hAnsi="Arial" w:cs="Arial"/>
          <w:sz w:val="19"/>
          <w:szCs w:val="19"/>
        </w:rPr>
        <w:t xml:space="preserve">školiace materiály – ak ide o nákup </w:t>
      </w:r>
      <w:r w:rsidRPr="0073389C">
        <w:rPr>
          <w:rFonts w:ascii="Arial" w:hAnsi="Arial" w:cs="Arial"/>
          <w:sz w:val="19"/>
          <w:szCs w:val="19"/>
        </w:rPr>
        <w:t xml:space="preserve"> odborných </w:t>
      </w:r>
      <w:r w:rsidR="00263750" w:rsidRPr="0073389C">
        <w:rPr>
          <w:rFonts w:ascii="Arial" w:hAnsi="Arial" w:cs="Arial"/>
          <w:sz w:val="19"/>
          <w:szCs w:val="19"/>
        </w:rPr>
        <w:t xml:space="preserve">školiacich materiálov; </w:t>
      </w:r>
    </w:p>
    <w:p w14:paraId="3E8A25AE"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odborné služby/štúdie</w:t>
      </w:r>
      <w:r w:rsidR="005907EF" w:rsidRPr="0073389C">
        <w:rPr>
          <w:rFonts w:ascii="Arial" w:hAnsi="Arial" w:cs="Arial"/>
          <w:sz w:val="19"/>
          <w:szCs w:val="19"/>
        </w:rPr>
        <w:t xml:space="preserve">/analýzy, expertízy </w:t>
      </w:r>
      <w:r w:rsidRPr="0073389C">
        <w:rPr>
          <w:rFonts w:ascii="Arial" w:hAnsi="Arial" w:cs="Arial"/>
          <w:sz w:val="19"/>
          <w:szCs w:val="19"/>
        </w:rPr>
        <w:t>– zahŕňajú napr. výdavky na spracovanie štúdi</w:t>
      </w:r>
      <w:r w:rsidR="005907EF" w:rsidRPr="0073389C">
        <w:rPr>
          <w:rFonts w:ascii="Arial" w:hAnsi="Arial" w:cs="Arial"/>
          <w:sz w:val="19"/>
          <w:szCs w:val="19"/>
        </w:rPr>
        <w:t>í</w:t>
      </w:r>
      <w:r w:rsidRPr="0073389C">
        <w:rPr>
          <w:rFonts w:ascii="Arial" w:hAnsi="Arial" w:cs="Arial"/>
          <w:sz w:val="19"/>
          <w:szCs w:val="19"/>
        </w:rPr>
        <w:t>, analýz</w:t>
      </w:r>
      <w:r w:rsidR="005907EF" w:rsidRPr="0073389C">
        <w:rPr>
          <w:rFonts w:ascii="Arial" w:hAnsi="Arial" w:cs="Arial"/>
          <w:sz w:val="19"/>
          <w:szCs w:val="19"/>
        </w:rPr>
        <w:t xml:space="preserve"> </w:t>
      </w:r>
      <w:r w:rsidRPr="0073389C">
        <w:rPr>
          <w:rFonts w:ascii="Arial" w:hAnsi="Arial" w:cs="Arial"/>
          <w:sz w:val="19"/>
          <w:szCs w:val="19"/>
        </w:rPr>
        <w:t xml:space="preserve">potrebných pre realizáciu projektu; </w:t>
      </w:r>
    </w:p>
    <w:p w14:paraId="54D44DCA"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výdavky na konferencie/kurzy – zahŕňajú výdavky na organizáciu a zabezpečenie realizácie konferencií alebo kurzov organizovaných pre účely projektu, do ktorých budú zapojené cieľové skupiny, hosťujúci účastníci alebo širšia verejnosť. Tieto výdavky najčastejšie pokrývajú prenájom priestorov, potrebnej techniky a občerstvenie; </w:t>
      </w:r>
    </w:p>
    <w:p w14:paraId="6FB92675"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podpora účastníkov (strava, ubytovanie) – ide o výdavky na zabezpečenie občerstvenia, stravy a ubytovania účastníkov podujatí (napr. konferencie, kurzy) organizovaných v rámci projektu</w:t>
      </w:r>
      <w:r w:rsidR="000834A4" w:rsidRPr="0073389C">
        <w:rPr>
          <w:rFonts w:ascii="Arial" w:hAnsi="Arial" w:cs="Arial"/>
          <w:sz w:val="19"/>
          <w:szCs w:val="19"/>
        </w:rPr>
        <w:t>;</w:t>
      </w:r>
      <w:r w:rsidRPr="0073389C">
        <w:rPr>
          <w:rFonts w:ascii="Arial" w:hAnsi="Arial" w:cs="Arial"/>
          <w:sz w:val="19"/>
          <w:szCs w:val="19"/>
        </w:rPr>
        <w:t xml:space="preserve"> </w:t>
      </w:r>
    </w:p>
    <w:p w14:paraId="2D053BCF"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iné výdavky </w:t>
      </w:r>
      <w:r w:rsidRPr="0073389C">
        <w:rPr>
          <w:rFonts w:ascii="Arial" w:hAnsi="Arial"/>
          <w:sz w:val="19"/>
          <w:szCs w:val="19"/>
        </w:rPr>
        <w:t>– napríklad znalecké posudky a ďalšie vyššie nešpecifikované služby</w:t>
      </w:r>
      <w:r w:rsidR="00421DB4" w:rsidRPr="0073389C">
        <w:rPr>
          <w:rStyle w:val="Odkaznapoznmkupodiarou"/>
          <w:sz w:val="19"/>
          <w:szCs w:val="19"/>
        </w:rPr>
        <w:footnoteReference w:id="93"/>
      </w:r>
      <w:r w:rsidR="00421DB4" w:rsidRPr="0073389C">
        <w:rPr>
          <w:rFonts w:ascii="Arial" w:hAnsi="Arial" w:cs="Arial"/>
          <w:sz w:val="19"/>
          <w:szCs w:val="19"/>
        </w:rPr>
        <w:t>,</w:t>
      </w:r>
      <w:r w:rsidRPr="0073389C">
        <w:rPr>
          <w:rFonts w:ascii="Arial" w:hAnsi="Arial" w:cs="Arial"/>
          <w:sz w:val="19"/>
          <w:szCs w:val="19"/>
        </w:rPr>
        <w:t xml:space="preserve"> ktoré priamo súvisia s realizáciou projektu a sú pre projekt nevyhnutné.</w:t>
      </w:r>
    </w:p>
    <w:p w14:paraId="3CD43DDB" w14:textId="77777777" w:rsidR="00263750" w:rsidRPr="0073389C" w:rsidRDefault="00263750" w:rsidP="005B7173">
      <w:pPr>
        <w:pStyle w:val="Highlight3"/>
        <w:numPr>
          <w:ilvl w:val="0"/>
          <w:numId w:val="78"/>
        </w:numPr>
        <w:spacing w:before="120" w:after="120" w:line="288" w:lineRule="auto"/>
        <w:ind w:left="426" w:hanging="426"/>
        <w:jc w:val="both"/>
        <w:rPr>
          <w:rFonts w:cs="Arial"/>
          <w:color w:val="auto"/>
          <w:sz w:val="19"/>
          <w:szCs w:val="19"/>
          <w:lang w:val="sk-SK"/>
        </w:rPr>
      </w:pPr>
      <w:r w:rsidRPr="0073389C">
        <w:rPr>
          <w:rFonts w:cs="Arial"/>
          <w:color w:val="auto"/>
          <w:sz w:val="19"/>
          <w:szCs w:val="19"/>
          <w:lang w:val="sk-SK"/>
        </w:rPr>
        <w:t>Výdavky na financovanie analýz</w:t>
      </w:r>
      <w:r w:rsidR="00751C91">
        <w:rPr>
          <w:rFonts w:cs="Arial"/>
          <w:color w:val="auto"/>
          <w:sz w:val="19"/>
          <w:szCs w:val="19"/>
          <w:lang w:val="sk-SK"/>
        </w:rPr>
        <w:t xml:space="preserve">, </w:t>
      </w:r>
      <w:r w:rsidRPr="0073389C">
        <w:rPr>
          <w:rFonts w:cs="Arial"/>
          <w:color w:val="auto"/>
          <w:sz w:val="19"/>
          <w:szCs w:val="19"/>
          <w:lang w:val="sk-SK"/>
        </w:rPr>
        <w:t>stratégií</w:t>
      </w:r>
      <w:r w:rsidR="00751C91">
        <w:rPr>
          <w:rFonts w:cs="Arial"/>
          <w:color w:val="auto"/>
          <w:sz w:val="19"/>
          <w:szCs w:val="19"/>
          <w:lang w:val="sk-SK"/>
        </w:rPr>
        <w:t xml:space="preserve">, </w:t>
      </w:r>
      <w:r w:rsidRPr="0073389C">
        <w:rPr>
          <w:rFonts w:cs="Arial"/>
          <w:color w:val="auto"/>
          <w:sz w:val="19"/>
          <w:szCs w:val="19"/>
          <w:lang w:val="sk-SK"/>
        </w:rPr>
        <w:t>štúdií</w:t>
      </w:r>
      <w:r w:rsidR="00751C91">
        <w:rPr>
          <w:rFonts w:cs="Arial"/>
          <w:color w:val="auto"/>
          <w:sz w:val="19"/>
          <w:szCs w:val="19"/>
          <w:lang w:val="sk-SK"/>
        </w:rPr>
        <w:t xml:space="preserve">, </w:t>
      </w:r>
      <w:r w:rsidRPr="0073389C">
        <w:rPr>
          <w:rFonts w:cs="Arial"/>
          <w:color w:val="auto"/>
          <w:sz w:val="19"/>
          <w:szCs w:val="19"/>
          <w:lang w:val="sk-SK"/>
        </w:rPr>
        <w:t>expertíz</w:t>
      </w:r>
      <w:r w:rsidR="00751C91">
        <w:rPr>
          <w:rFonts w:cs="Arial"/>
          <w:color w:val="auto"/>
          <w:sz w:val="19"/>
          <w:szCs w:val="19"/>
          <w:lang w:val="sk-SK"/>
        </w:rPr>
        <w:t xml:space="preserve">, auditov, </w:t>
      </w:r>
      <w:r w:rsidRPr="0073389C">
        <w:rPr>
          <w:rFonts w:cs="Arial"/>
          <w:color w:val="auto"/>
          <w:sz w:val="19"/>
          <w:szCs w:val="19"/>
          <w:lang w:val="sk-SK"/>
        </w:rPr>
        <w:t>plánov</w:t>
      </w:r>
      <w:r w:rsidR="00751C91">
        <w:rPr>
          <w:rFonts w:cs="Arial"/>
          <w:color w:val="auto"/>
          <w:sz w:val="19"/>
          <w:szCs w:val="19"/>
          <w:lang w:val="sk-SK"/>
        </w:rPr>
        <w:t>, posudkov, koncepcií</w:t>
      </w:r>
      <w:r w:rsidRPr="0073389C">
        <w:rPr>
          <w:rFonts w:cs="Arial"/>
          <w:color w:val="auto"/>
          <w:sz w:val="19"/>
          <w:szCs w:val="19"/>
          <w:lang w:val="sk-SK"/>
        </w:rPr>
        <w:t xml:space="preserve"> a iných odborných vyjadrení</w:t>
      </w:r>
      <w:r w:rsidRPr="0073389C">
        <w:rPr>
          <w:rStyle w:val="Odkaznapoznmkupodiarou"/>
          <w:rFonts w:cs="Arial"/>
          <w:color w:val="auto"/>
          <w:sz w:val="19"/>
          <w:szCs w:val="19"/>
          <w:lang w:val="sk-SK"/>
        </w:rPr>
        <w:footnoteReference w:id="94"/>
      </w:r>
    </w:p>
    <w:p w14:paraId="3555C33D" w14:textId="77777777" w:rsidR="00263750" w:rsidRPr="0073389C" w:rsidRDefault="00E40792" w:rsidP="001F73A1">
      <w:pPr>
        <w:spacing w:before="120" w:after="120" w:line="288" w:lineRule="auto"/>
        <w:jc w:val="both"/>
      </w:pPr>
      <w:r>
        <w:t>Prijímateľ pri v</w:t>
      </w:r>
      <w:r w:rsidR="00263750" w:rsidRPr="0073389C">
        <w:t>ýdavk</w:t>
      </w:r>
      <w:r>
        <w:t>och</w:t>
      </w:r>
      <w:r w:rsidR="00263750" w:rsidRPr="0073389C">
        <w:t xml:space="preserve"> týkajúc</w:t>
      </w:r>
      <w:r>
        <w:t>ich</w:t>
      </w:r>
      <w:r w:rsidR="00263750" w:rsidRPr="0073389C">
        <w:t xml:space="preserve"> sa všetkých druhov </w:t>
      </w:r>
      <w:r w:rsidR="00957B19" w:rsidRPr="0073389C">
        <w:t xml:space="preserve">analýz, </w:t>
      </w:r>
      <w:r w:rsidR="00957B19">
        <w:t xml:space="preserve">stratégií, štúdií, </w:t>
      </w:r>
      <w:r w:rsidR="00957B19" w:rsidRPr="0073389C">
        <w:t xml:space="preserve">expertíz, </w:t>
      </w:r>
      <w:r w:rsidR="00957B19">
        <w:t>auditov, plánov,</w:t>
      </w:r>
      <w:r w:rsidR="00957B19" w:rsidRPr="0073389C">
        <w:t xml:space="preserve"> </w:t>
      </w:r>
      <w:r w:rsidR="00263750" w:rsidRPr="0073389C">
        <w:t xml:space="preserve">posudkov, </w:t>
      </w:r>
      <w:r w:rsidR="00957B19">
        <w:t>koncepcií</w:t>
      </w:r>
      <w:r w:rsidR="00263750" w:rsidRPr="0073389C">
        <w:t xml:space="preserve"> a iných odborných vyjadrení </w:t>
      </w:r>
      <w:r w:rsidR="006552A6">
        <w:t xml:space="preserve">(ďalej len „výstup“) </w:t>
      </w:r>
      <w:r>
        <w:t xml:space="preserve">musí preukázať pridanú hodnotu </w:t>
      </w:r>
      <w:r w:rsidR="006552A6">
        <w:t xml:space="preserve">daného výstupu </w:t>
      </w:r>
      <w:r>
        <w:t>pre projekt.</w:t>
      </w:r>
    </w:p>
    <w:p w14:paraId="362FDC58" w14:textId="77777777"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Za účelom posúdenia odbornej kvality </w:t>
      </w:r>
      <w:r w:rsidR="004A3B24">
        <w:rPr>
          <w:rFonts w:ascii="Arial" w:hAnsi="Arial" w:cs="Arial"/>
          <w:sz w:val="19"/>
          <w:szCs w:val="19"/>
          <w:lang w:eastAsia="en-US"/>
        </w:rPr>
        <w:t>výstupov</w:t>
      </w:r>
      <w:r w:rsidR="00821B5D">
        <w:rPr>
          <w:rFonts w:ascii="Arial" w:hAnsi="Arial" w:cs="Arial"/>
          <w:sz w:val="19"/>
          <w:szCs w:val="19"/>
          <w:lang w:eastAsia="en-US"/>
        </w:rPr>
        <w:t xml:space="preserve"> </w:t>
      </w:r>
      <w:r w:rsidR="00821B5D" w:rsidRPr="00F07C32">
        <w:rPr>
          <w:rFonts w:ascii="Arial" w:hAnsi="Arial" w:cs="Arial"/>
          <w:sz w:val="19"/>
          <w:szCs w:val="19"/>
          <w:lang w:eastAsia="en-US"/>
        </w:rPr>
        <w:t>vypracovaných</w:t>
      </w:r>
      <w:r w:rsidR="00821B5D">
        <w:rPr>
          <w:rFonts w:ascii="Arial" w:hAnsi="Arial" w:cs="Arial"/>
          <w:sz w:val="19"/>
          <w:szCs w:val="19"/>
          <w:lang w:eastAsia="en-US"/>
        </w:rPr>
        <w:t xml:space="preserve"> externým dodávateľom</w:t>
      </w:r>
      <w:r w:rsidR="004A3B24">
        <w:rPr>
          <w:rFonts w:ascii="Arial" w:hAnsi="Arial" w:cs="Arial"/>
          <w:sz w:val="19"/>
          <w:szCs w:val="19"/>
          <w:lang w:eastAsia="en-US"/>
        </w:rPr>
        <w:t xml:space="preserve"> </w:t>
      </w:r>
      <w:r w:rsidRPr="00F07C32">
        <w:rPr>
          <w:rFonts w:ascii="Arial" w:hAnsi="Arial" w:cs="Arial"/>
          <w:sz w:val="19"/>
          <w:szCs w:val="19"/>
          <w:lang w:eastAsia="en-US"/>
        </w:rPr>
        <w:t xml:space="preserve">je </w:t>
      </w:r>
      <w:r w:rsidR="00134645">
        <w:rPr>
          <w:rFonts w:ascii="Arial" w:hAnsi="Arial" w:cs="Arial"/>
          <w:sz w:val="19"/>
          <w:szCs w:val="19"/>
          <w:lang w:eastAsia="en-US"/>
        </w:rPr>
        <w:t>prijímateľ</w:t>
      </w:r>
      <w:r w:rsidRPr="00F07C32">
        <w:rPr>
          <w:rFonts w:ascii="Arial" w:hAnsi="Arial" w:cs="Arial"/>
          <w:sz w:val="19"/>
          <w:szCs w:val="19"/>
          <w:lang w:eastAsia="en-US"/>
        </w:rPr>
        <w:t xml:space="preserve"> povinný k relevantným hlavným aktivitám projektu zriadiť expertnú komisiu, pričom výdavky na zriadenie a činnosť expertnej komisie nie sú oprávnené.</w:t>
      </w:r>
    </w:p>
    <w:p w14:paraId="6524E5FF" w14:textId="77777777"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Expertná komisia bude pozostávať minimálne z 3 členov, pričom výber členov expertnej komisie je v plnej kompetencii prijímateľa s prihliadnutím na odbornosť členov expertnej komisie. Členom expertnej komisie môže byť len osoba, ktorá sa nepodieľa na aktivitách projektu.</w:t>
      </w:r>
    </w:p>
    <w:p w14:paraId="53985328" w14:textId="77777777"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Po vypracovaní návrhu výstupu je dodávateľ</w:t>
      </w:r>
      <w:r w:rsidR="00F572B5">
        <w:rPr>
          <w:rFonts w:ascii="Arial" w:hAnsi="Arial" w:cs="Arial"/>
          <w:sz w:val="19"/>
          <w:szCs w:val="19"/>
          <w:lang w:eastAsia="en-US"/>
        </w:rPr>
        <w:t xml:space="preserve"> </w:t>
      </w:r>
      <w:r w:rsidRPr="00F07C32">
        <w:rPr>
          <w:rFonts w:ascii="Arial" w:hAnsi="Arial" w:cs="Arial"/>
          <w:sz w:val="19"/>
          <w:szCs w:val="19"/>
          <w:lang w:eastAsia="en-US"/>
        </w:rPr>
        <w:t xml:space="preserve"> povinn</w:t>
      </w:r>
      <w:r w:rsidR="00F572B5">
        <w:rPr>
          <w:rFonts w:ascii="Arial" w:hAnsi="Arial" w:cs="Arial"/>
          <w:sz w:val="19"/>
          <w:szCs w:val="19"/>
          <w:lang w:eastAsia="en-US"/>
        </w:rPr>
        <w:t>ý</w:t>
      </w:r>
      <w:r w:rsidRPr="00F07C32">
        <w:rPr>
          <w:rFonts w:ascii="Arial" w:hAnsi="Arial" w:cs="Arial"/>
          <w:sz w:val="19"/>
          <w:szCs w:val="19"/>
          <w:lang w:eastAsia="en-US"/>
        </w:rPr>
        <w:t xml:space="preserve"> tento návrh predložiť prijímateľovi na posúdenie. Zodpovedná osoba u prijímateľa návrh výstupu následne predloží expertnej komisii na posúdenie odbornej kvality. </w:t>
      </w:r>
    </w:p>
    <w:p w14:paraId="15BB1879" w14:textId="77777777"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Prijímateľ je povinný preukázateľným spôsobom viesť a uchovávať dokumentáciu týkajúcu sa činnosti expertnej komisie (napr. zápisnica zo zasadnutia expertnej komisie, dokument obsahujúci vznesené pripomienky, prezenčné listiny a iná relevantná dokumentácia). </w:t>
      </w:r>
      <w:r w:rsidR="006E0405">
        <w:rPr>
          <w:rFonts w:ascii="Arial" w:hAnsi="Arial" w:cs="Arial"/>
          <w:sz w:val="19"/>
          <w:szCs w:val="19"/>
          <w:lang w:eastAsia="en-US"/>
        </w:rPr>
        <w:t>Poskytovateľ</w:t>
      </w:r>
      <w:r w:rsidRPr="00F07C32">
        <w:rPr>
          <w:rFonts w:ascii="Arial" w:hAnsi="Arial" w:cs="Arial"/>
          <w:sz w:val="19"/>
          <w:szCs w:val="19"/>
          <w:lang w:eastAsia="en-US"/>
        </w:rPr>
        <w:t xml:space="preserve"> môže od prijímateľa v prípade potreby požadovať predloženie predmetnej dokumentácie.</w:t>
      </w:r>
    </w:p>
    <w:p w14:paraId="45A6A5DC" w14:textId="77777777" w:rsidR="00F07C32" w:rsidRPr="00375C69" w:rsidRDefault="00F07C32" w:rsidP="00787EEA">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375C69">
        <w:rPr>
          <w:b/>
          <w:i/>
        </w:rPr>
        <w:t xml:space="preserve">Odporúčanie pre prijímateľa: </w:t>
      </w:r>
      <w:r w:rsidRPr="00375C69">
        <w:t>Činnosť expertnej komisie môže mať vplyv na nedodržanie stanovených lehôt vyplývajúcich zo Systému finančného riadenia štrukturálnych fondov, Kohézneho fondu a Európskeho námorného a rybárskeho fondu na programové obdobie 2014 – 2020. Z tohto dôvodu odporúčame prijímateľovi dôkladné nastavenie zmluvných podmienok s dodávateľom.</w:t>
      </w:r>
    </w:p>
    <w:p w14:paraId="2535C2D6" w14:textId="77777777" w:rsidR="00F07C32" w:rsidRPr="00F07C32" w:rsidRDefault="00F07C32" w:rsidP="0039294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Výdavky za vypracovanie výstupu </w:t>
      </w:r>
      <w:r w:rsidR="00F572B5">
        <w:rPr>
          <w:rFonts w:ascii="Arial" w:hAnsi="Arial" w:cs="Arial"/>
          <w:sz w:val="19"/>
          <w:szCs w:val="19"/>
          <w:lang w:eastAsia="en-US"/>
        </w:rPr>
        <w:t xml:space="preserve">dodávateľom </w:t>
      </w:r>
      <w:r w:rsidRPr="00F07C32">
        <w:rPr>
          <w:rFonts w:ascii="Arial" w:hAnsi="Arial" w:cs="Arial"/>
          <w:sz w:val="19"/>
          <w:szCs w:val="19"/>
          <w:lang w:eastAsia="en-US"/>
        </w:rPr>
        <w:t xml:space="preserve">je prijímateľ oprávnený si nárokovať v ŽoP až po schválení zo strany expertnej komisie na základe záverečného stanoviska. </w:t>
      </w:r>
    </w:p>
    <w:p w14:paraId="1A806463" w14:textId="77777777" w:rsidR="00F07C32" w:rsidRPr="00F07C32" w:rsidRDefault="00F07C32" w:rsidP="0039294A">
      <w:pPr>
        <w:pStyle w:val="Normlnywebov"/>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ascii="Arial" w:hAnsi="Arial" w:cs="Arial"/>
          <w:sz w:val="19"/>
          <w:szCs w:val="19"/>
          <w:lang w:eastAsia="en-US"/>
        </w:rPr>
      </w:pPr>
      <w:r w:rsidRPr="00375C69">
        <w:rPr>
          <w:rFonts w:ascii="Arial" w:hAnsi="Arial" w:cs="Arial"/>
          <w:b/>
          <w:i/>
          <w:sz w:val="19"/>
          <w:szCs w:val="19"/>
          <w:lang w:eastAsia="en-US"/>
        </w:rPr>
        <w:t>Upozornenie pre prijímateľa:</w:t>
      </w:r>
      <w:r w:rsidRPr="00F07C32">
        <w:rPr>
          <w:rFonts w:ascii="Arial" w:hAnsi="Arial" w:cs="Arial"/>
          <w:sz w:val="19"/>
          <w:szCs w:val="19"/>
          <w:lang w:eastAsia="en-US"/>
        </w:rPr>
        <w:t xml:space="preserve"> V prípade uzatvorenia zmluvy na dodanie výstupu s použitím mernej jednotky „osobohodina“ je prijímateľ povinný predkladať poskytovateľovi aj pracovné výkazy odpracovaných hodín zamestnancov podieľajúcich sa na vypracovaní výstupu.</w:t>
      </w:r>
    </w:p>
    <w:p w14:paraId="4A97D8DF" w14:textId="77777777" w:rsidR="00263750" w:rsidRPr="0073389C" w:rsidRDefault="00160BA5" w:rsidP="001F73A1">
      <w:pPr>
        <w:autoSpaceDE w:val="0"/>
        <w:autoSpaceDN w:val="0"/>
        <w:adjustRightInd w:val="0"/>
        <w:spacing w:before="120" w:after="120" w:line="288" w:lineRule="auto"/>
        <w:jc w:val="both"/>
      </w:pPr>
      <w:r w:rsidRPr="0073389C">
        <w:t>Poskytovateľ</w:t>
      </w:r>
      <w:r w:rsidR="00C92A1F" w:rsidRPr="0073389C">
        <w:t xml:space="preserve"> si môže zároveň vyhradiť právo posúdenia vykonanej služby prostredníctvom nezávislého posudku.</w:t>
      </w:r>
    </w:p>
    <w:p w14:paraId="3E67B19D" w14:textId="77777777" w:rsidR="00263750" w:rsidRPr="0073389C" w:rsidRDefault="00263750"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Odporúčanie pre prijímateľa:</w:t>
      </w:r>
      <w:r w:rsidRPr="0073389C">
        <w:t xml:space="preserve"> Pri zabezpečovaní štúdií, </w:t>
      </w:r>
      <w:r w:rsidRPr="00FE723A">
        <w:t>analýz,</w:t>
      </w:r>
      <w:r w:rsidRPr="0073389C">
        <w:t xml:space="preserve"> expertíz, posudkov a obdobných dokumentov – </w:t>
      </w:r>
      <w:r w:rsidR="00B43CC5" w:rsidRPr="0073389C">
        <w:t xml:space="preserve">odborných </w:t>
      </w:r>
      <w:r w:rsidRPr="0073389C">
        <w:t xml:space="preserve">školiacich materiálov a pod., odporúčame prijímateľom konzultovať ich opodstatnenosť pre projekt, cieľ, obsah a rozsah s im prideleným projektovým manažérom, ešte pred ich obstaraním, resp. pred podpisom zmluvy s ich dodávateľom (v prípade, ak si chce prijímateľ nárokovať s nimi súvisiace výdavky). </w:t>
      </w:r>
    </w:p>
    <w:p w14:paraId="2B159C45" w14:textId="77777777" w:rsidR="00793D6D" w:rsidRPr="0073389C" w:rsidRDefault="00793D6D" w:rsidP="005B7173">
      <w:pPr>
        <w:pStyle w:val="Odsekzoznamu"/>
        <w:numPr>
          <w:ilvl w:val="0"/>
          <w:numId w:val="78"/>
        </w:numPr>
        <w:spacing w:before="120" w:after="120" w:line="288" w:lineRule="auto"/>
        <w:ind w:left="426" w:hanging="426"/>
        <w:contextualSpacing w:val="0"/>
        <w:jc w:val="both"/>
        <w:rPr>
          <w:b/>
        </w:rPr>
      </w:pPr>
      <w:r>
        <w:rPr>
          <w:b/>
        </w:rPr>
        <w:t>Výdavky realizované z paušálnych sadzieb v rámci zjednodušeného vykazovania výdavkov</w:t>
      </w:r>
      <w:r w:rsidRPr="0073389C">
        <w:rPr>
          <w:b/>
        </w:rPr>
        <w:t xml:space="preserve"> </w:t>
      </w:r>
    </w:p>
    <w:p w14:paraId="7718BA6F" w14:textId="7FA49B62" w:rsidR="00172FC1" w:rsidRPr="0099542E" w:rsidRDefault="00172FC1" w:rsidP="0099542E">
      <w:pPr>
        <w:spacing w:before="120" w:after="120" w:line="288" w:lineRule="auto"/>
        <w:jc w:val="both"/>
        <w:rPr>
          <w:rFonts w:cs="Arial"/>
        </w:rPr>
      </w:pPr>
      <w:r w:rsidRPr="00867B4C">
        <w:rPr>
          <w:rFonts w:cs="Arial"/>
        </w:rPr>
        <w:t xml:space="preserve">Nárokovanie ostatných výdavkov projektu </w:t>
      </w:r>
      <w:r w:rsidRPr="00810D35">
        <w:rPr>
          <w:rFonts w:cs="Arial"/>
        </w:rPr>
        <w:t>v rámci</w:t>
      </w:r>
      <w:r w:rsidR="00793D6D" w:rsidRPr="00810D35">
        <w:rPr>
          <w:rFonts w:cs="Arial"/>
        </w:rPr>
        <w:t xml:space="preserve"> paušáln</w:t>
      </w:r>
      <w:r w:rsidR="00096EC5" w:rsidRPr="00810D35">
        <w:rPr>
          <w:rFonts w:cs="Arial"/>
        </w:rPr>
        <w:t xml:space="preserve">ej sadzby </w:t>
      </w:r>
      <w:r w:rsidRPr="00917823">
        <w:rPr>
          <w:rFonts w:cs="Arial"/>
        </w:rPr>
        <w:t>pri</w:t>
      </w:r>
      <w:r w:rsidR="00793D6D" w:rsidRPr="00E56E69">
        <w:rPr>
          <w:rFonts w:cs="Arial"/>
        </w:rPr>
        <w:t xml:space="preserve"> </w:t>
      </w:r>
      <w:r w:rsidRPr="00460378">
        <w:rPr>
          <w:rFonts w:cs="Arial"/>
        </w:rPr>
        <w:t xml:space="preserve">zjednodušenom vykazovaní </w:t>
      </w:r>
      <w:r w:rsidR="00793D6D" w:rsidRPr="00460378">
        <w:rPr>
          <w:rFonts w:cs="Arial"/>
        </w:rPr>
        <w:t>výdavkov (ďalej len „ZVV“) v súlade s §16a „Zjednodušené vykazovanie výdavkov“ zákona o príspevku z EŠIF je</w:t>
      </w:r>
      <w:r w:rsidR="00CB778D" w:rsidRPr="00460378">
        <w:rPr>
          <w:rFonts w:cs="Arial"/>
        </w:rPr>
        <w:t> </w:t>
      </w:r>
      <w:r w:rsidR="00793D6D" w:rsidRPr="00460378">
        <w:rPr>
          <w:rFonts w:cs="Arial"/>
        </w:rPr>
        <w:t>prijímateľ</w:t>
      </w:r>
      <w:r w:rsidR="00CB778D" w:rsidRPr="00460378">
        <w:rPr>
          <w:rFonts w:cs="Arial"/>
        </w:rPr>
        <w:t>/partner</w:t>
      </w:r>
      <w:r w:rsidRPr="00460378">
        <w:rPr>
          <w:rFonts w:cs="Arial"/>
        </w:rPr>
        <w:t xml:space="preserve"> oprávnený deklarovať v ŽoP vo výške v rámci oprávnenej výdavkovej skupiny 903 - Paušálna sadzba na ostatné výdavky projektu (</w:t>
      </w:r>
      <w:del w:id="117" w:author="Autor">
        <w:r w:rsidRPr="00460378" w:rsidDel="00F87B99">
          <w:rPr>
            <w:rFonts w:cs="Arial"/>
          </w:rPr>
          <w:delText>nariadenie 1304/2013</w:delText>
        </w:r>
      </w:del>
      <w:r w:rsidRPr="00460378">
        <w:rPr>
          <w:rFonts w:cs="Arial"/>
        </w:rPr>
        <w:t xml:space="preserve">, </w:t>
      </w:r>
      <w:ins w:id="118" w:author="Autor">
        <w:r w:rsidR="0098049D">
          <w:rPr>
            <w:rFonts w:cs="Arial"/>
          </w:rPr>
          <w:t>čl. 68</w:t>
        </w:r>
        <w:r w:rsidR="00F87B99" w:rsidRPr="00F87B99">
          <w:rPr>
            <w:rFonts w:cs="Arial"/>
          </w:rPr>
          <w:t>b ods. 1)</w:t>
        </w:r>
        <w:r w:rsidR="00911DA0">
          <w:rPr>
            <w:rFonts w:cs="Arial"/>
          </w:rPr>
          <w:t xml:space="preserve"> Všeobecného nariadenia</w:t>
        </w:r>
      </w:ins>
      <w:del w:id="119" w:author="Autor">
        <w:r w:rsidRPr="00460378" w:rsidDel="00F87B99">
          <w:rPr>
            <w:rFonts w:cs="Arial"/>
          </w:rPr>
          <w:delText>čl. 14 ods. 2</w:delText>
        </w:r>
      </w:del>
      <w:r w:rsidRPr="00460378">
        <w:rPr>
          <w:rFonts w:cs="Arial"/>
        </w:rPr>
        <w:t>) z celkových oprávnených priamych nákladov na zamestnancov v rámci projektu vždy na základe úmerne zodpovedajúcej výšky (t.j. v určenej percentuálnej sadzbe) reálne preukázaných a oprávnených priamych nákladov na zamestnancov počas realizácie projektu</w:t>
      </w:r>
      <w:r w:rsidRPr="008C5D90">
        <w:rPr>
          <w:rFonts w:cs="Arial"/>
        </w:rPr>
        <w:t>, t.j. nárokovanie výdavkovej skupiny 903 - Paušálna sadzba na ostatné výdavky projektu (</w:t>
      </w:r>
      <w:ins w:id="120" w:author="Autor">
        <w:r w:rsidR="0098049D" w:rsidRPr="0098049D">
          <w:rPr>
            <w:rFonts w:cs="Arial"/>
          </w:rPr>
          <w:t>čl. 68b ods. 1)</w:t>
        </w:r>
        <w:r w:rsidR="0098049D" w:rsidRPr="0098049D">
          <w:t xml:space="preserve"> </w:t>
        </w:r>
        <w:r w:rsidR="00911DA0">
          <w:t xml:space="preserve">Všeobecného </w:t>
        </w:r>
        <w:r w:rsidR="00911DA0">
          <w:rPr>
            <w:rFonts w:cs="Arial"/>
          </w:rPr>
          <w:t>n</w:t>
        </w:r>
        <w:r w:rsidR="0098049D" w:rsidRPr="0098049D">
          <w:rPr>
            <w:rFonts w:cs="Arial"/>
          </w:rPr>
          <w:t>ariadeni</w:t>
        </w:r>
        <w:r w:rsidR="0098049D">
          <w:rPr>
            <w:rFonts w:cs="Arial"/>
          </w:rPr>
          <w:t>a</w:t>
        </w:r>
      </w:ins>
      <w:del w:id="121" w:author="Autor">
        <w:r w:rsidRPr="008C5D90" w:rsidDel="0098049D">
          <w:rPr>
            <w:rFonts w:cs="Arial"/>
          </w:rPr>
          <w:delText>čl. 14 ods. 2 Nariadenia o ESF</w:delText>
        </w:r>
      </w:del>
      <w:r w:rsidRPr="008C5D90">
        <w:rPr>
          <w:rFonts w:cs="Arial"/>
        </w:rPr>
        <w:t>) je priamo prepojená na vznik reálne preukázaných oprávnených výdavkov výdavkovej skupiny 521- Mzdové výdavky.</w:t>
      </w:r>
    </w:p>
    <w:p w14:paraId="0AB53D72" w14:textId="77777777" w:rsidR="00B449FC" w:rsidRPr="006F0EBE" w:rsidRDefault="002E2814" w:rsidP="0027405B">
      <w:pPr>
        <w:spacing w:before="120" w:after="120" w:line="288" w:lineRule="auto"/>
        <w:jc w:val="both"/>
        <w:rPr>
          <w:rFonts w:cs="Arial"/>
        </w:rPr>
      </w:pPr>
      <w:r w:rsidRPr="006F0EBE">
        <w:rPr>
          <w:rFonts w:cs="Arial"/>
        </w:rPr>
        <w:t xml:space="preserve">Nárokovateľná výška paušálnej sadzby sa pri priebežnom financovaní výdavkov projektu zaokrúhľuje </w:t>
      </w:r>
      <w:r w:rsidR="00172FC1" w:rsidRPr="006F0EBE">
        <w:rPr>
          <w:rFonts w:cs="Arial"/>
        </w:rPr>
        <w:t>na </w:t>
      </w:r>
      <w:r w:rsidRPr="006F0EBE">
        <w:rPr>
          <w:rFonts w:cs="Arial"/>
        </w:rPr>
        <w:t xml:space="preserve">eurocenty nadol a prípadné nárokovateľné rozdiely </w:t>
      </w:r>
      <w:r w:rsidR="004044A4" w:rsidRPr="006F0EBE">
        <w:rPr>
          <w:rFonts w:cs="Arial"/>
        </w:rPr>
        <w:t xml:space="preserve">výšky paušálnej sadzby </w:t>
      </w:r>
      <w:r w:rsidRPr="006F0EBE">
        <w:rPr>
          <w:rFonts w:cs="Arial"/>
        </w:rPr>
        <w:t xml:space="preserve">vo financovaní </w:t>
      </w:r>
      <w:r w:rsidR="00172FC1" w:rsidRPr="006F0EBE">
        <w:rPr>
          <w:rFonts w:cs="Arial"/>
        </w:rPr>
        <w:t>je </w:t>
      </w:r>
      <w:r w:rsidRPr="006F0EBE">
        <w:rPr>
          <w:rFonts w:cs="Arial"/>
        </w:rPr>
        <w:t xml:space="preserve">prijímateľ/partner oprávnený deklarovať a nárokovať </w:t>
      </w:r>
      <w:r w:rsidR="004044A4" w:rsidRPr="006F0EBE">
        <w:rPr>
          <w:rFonts w:cs="Arial"/>
        </w:rPr>
        <w:t xml:space="preserve">si </w:t>
      </w:r>
      <w:r w:rsidRPr="006F0EBE">
        <w:rPr>
          <w:rFonts w:cs="Arial"/>
        </w:rPr>
        <w:t>v záverečnej žiadosti o platbu.</w:t>
      </w:r>
    </w:p>
    <w:p w14:paraId="66030179" w14:textId="77777777" w:rsidR="00050242" w:rsidRPr="00AD07E2" w:rsidRDefault="00050242" w:rsidP="00050242">
      <w:pPr>
        <w:pStyle w:val="Normlnywebov"/>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ascii="Arial" w:hAnsi="Arial" w:cs="Arial"/>
          <w:b/>
          <w:sz w:val="19"/>
          <w:szCs w:val="19"/>
          <w:lang w:eastAsia="en-US"/>
        </w:rPr>
      </w:pPr>
      <w:r w:rsidRPr="00375C69">
        <w:rPr>
          <w:rFonts w:ascii="Arial" w:hAnsi="Arial" w:cs="Arial"/>
          <w:b/>
          <w:i/>
          <w:sz w:val="19"/>
          <w:szCs w:val="19"/>
          <w:lang w:eastAsia="en-US"/>
        </w:rPr>
        <w:t>Upozornenie pre prijímateľa:</w:t>
      </w:r>
      <w:r w:rsidRPr="00F07C32">
        <w:rPr>
          <w:rFonts w:ascii="Arial" w:hAnsi="Arial" w:cs="Arial"/>
          <w:sz w:val="19"/>
          <w:szCs w:val="19"/>
          <w:lang w:eastAsia="en-US"/>
        </w:rPr>
        <w:t xml:space="preserve"> </w:t>
      </w:r>
      <w:r w:rsidR="00413ED9" w:rsidRPr="00AD07E2">
        <w:rPr>
          <w:rFonts w:ascii="Arial" w:hAnsi="Arial" w:cs="Arial"/>
          <w:b/>
          <w:sz w:val="19"/>
          <w:szCs w:val="19"/>
          <w:lang w:eastAsia="en-US"/>
        </w:rPr>
        <w:t xml:space="preserve">V súvislosti s uplatňovaním </w:t>
      </w:r>
      <w:r w:rsidR="003E4693" w:rsidRPr="003E4693">
        <w:rPr>
          <w:rFonts w:ascii="Arial" w:hAnsi="Arial" w:cs="Arial"/>
          <w:b/>
          <w:sz w:val="19"/>
          <w:szCs w:val="19"/>
          <w:lang w:eastAsia="en-US"/>
        </w:rPr>
        <w:t>čl. 67 ods. 1 písm. b), až e), čl. 68, 68a, 68b, čl. 69 ods. 1 a čl. 109</w:t>
      </w:r>
      <w:r w:rsidR="003E4693">
        <w:rPr>
          <w:rFonts w:ascii="Arial" w:hAnsi="Arial" w:cs="Arial"/>
          <w:b/>
          <w:sz w:val="19"/>
          <w:szCs w:val="19"/>
          <w:lang w:eastAsia="en-US"/>
        </w:rPr>
        <w:t xml:space="preserve"> </w:t>
      </w:r>
      <w:r w:rsidR="00413ED9" w:rsidRPr="00AD07E2">
        <w:rPr>
          <w:rFonts w:ascii="Arial" w:hAnsi="Arial" w:cs="Arial"/>
          <w:b/>
          <w:sz w:val="19"/>
          <w:szCs w:val="19"/>
          <w:lang w:eastAsia="en-US"/>
        </w:rPr>
        <w:t>Všeobecného nariadenia d</w:t>
      </w:r>
      <w:r w:rsidRPr="00AD07E2">
        <w:rPr>
          <w:rFonts w:ascii="Arial" w:hAnsi="Arial" w:cs="Arial"/>
          <w:b/>
          <w:sz w:val="19"/>
          <w:szCs w:val="19"/>
          <w:lang w:eastAsia="en-US"/>
        </w:rPr>
        <w:t>o základne pre výpočet paušálnej sadzby na ostatné výdavky projektu nie je možné započítať výšku priamych mzdových výdavkov na zamestnancov - odborné kapacity, t.j. príslušnú časť náhrady mzdy počas času, kedy sa zamestnanci prijímateľa zúčastňujú na vzdelávacej aktivite alebo školení v postavení frekventanta (účastníka, t.j. osoby, ktorá je vzdelávaná)!</w:t>
      </w:r>
    </w:p>
    <w:p w14:paraId="1C5C6E9A" w14:textId="77777777" w:rsidR="00B05D15" w:rsidRDefault="00172FC1" w:rsidP="0099542E">
      <w:pPr>
        <w:spacing w:before="120" w:after="120" w:line="288" w:lineRule="auto"/>
        <w:jc w:val="both"/>
        <w:rPr>
          <w:rFonts w:cs="Arial"/>
        </w:rPr>
      </w:pPr>
      <w:r w:rsidRPr="0099542E">
        <w:rPr>
          <w:rFonts w:cs="Arial"/>
        </w:rPr>
        <w:t xml:space="preserve">Poskytovateľ neoveruje výdavky prijímateľom skutočne vynaložené v rámci realizácie výdavkov z paušálnej sadzby. Poskytovateľ pri výkone kontroly splnenia podmienok oprávnenosti výdavkov overuje najmä dosiahnutie výstupov alebo uskutočnenie procesov, pričom uvedeným konaním nie je dotknuté právo. orgánov kontroly overiť  súlad vykonaných činností súvisiacich s implementáciou paušálnej sadzby </w:t>
      </w:r>
      <w:r w:rsidR="007C1906">
        <w:rPr>
          <w:rFonts w:cs="Arial"/>
        </w:rPr>
        <w:t xml:space="preserve">napríklad </w:t>
      </w:r>
      <w:r w:rsidRPr="0099542E">
        <w:rPr>
          <w:rFonts w:cs="Arial"/>
        </w:rPr>
        <w:t>so zákonom č. 343/2015 Z. z. o verejnom obstarávaní a o zmene a doplnení niektorých zákonov v znení neskorších predpisov, zákonom č. 431/2002 Z. z. o účtovníctve v znení neskorších predpisov a zákonom č.</w:t>
      </w:r>
      <w:r>
        <w:rPr>
          <w:rFonts w:cs="Arial"/>
        </w:rPr>
        <w:t> </w:t>
      </w:r>
      <w:r w:rsidRPr="0099542E">
        <w:rPr>
          <w:rFonts w:cs="Arial"/>
        </w:rPr>
        <w:t>523/2004 Z. z. o rozpočtových pravidlách verejnej správy a o zmene a doplnení niektorých zákonov.</w:t>
      </w:r>
      <w:r w:rsidR="007C1906">
        <w:rPr>
          <w:rFonts w:cs="Arial"/>
        </w:rPr>
        <w:t xml:space="preserve"> </w:t>
      </w:r>
    </w:p>
    <w:p w14:paraId="210BD626" w14:textId="77777777" w:rsidR="00172FC1" w:rsidRPr="0099542E" w:rsidRDefault="007C1906" w:rsidP="0099542E">
      <w:pPr>
        <w:spacing w:before="120" w:after="120" w:line="288" w:lineRule="auto"/>
        <w:jc w:val="both"/>
        <w:rPr>
          <w:rFonts w:cs="Arial"/>
        </w:rPr>
      </w:pPr>
      <w:r>
        <w:rPr>
          <w:rFonts w:cs="Arial"/>
        </w:rPr>
        <w:t>V</w:t>
      </w:r>
      <w:r w:rsidRPr="007C1906">
        <w:rPr>
          <w:rFonts w:cs="Arial"/>
        </w:rPr>
        <w:t xml:space="preserve"> prípade zistenia porušenia predpisov vo vzťahu k výdavkom spadajúcim pod ZVV, ktoré by podľa Systému finančného riadenia predstavovali nezrovnalosť</w:t>
      </w:r>
      <w:r w:rsidR="00C40ED7">
        <w:rPr>
          <w:rFonts w:cs="Arial"/>
        </w:rPr>
        <w:t>,</w:t>
      </w:r>
      <w:r w:rsidRPr="007C1906">
        <w:rPr>
          <w:rFonts w:cs="Arial"/>
        </w:rPr>
        <w:t xml:space="preserve"> RO oznámi toto porušenie príslušnému národnému orgánu . V týchto prípadoch RO neuplatňuje voči prijímateľom žiadne sankčné mechanizmy, nakoľko uvedené nemá vplyv na oprávnenosť, či výšku oprávnených výdavkov spadajúcich pod ZVV.</w:t>
      </w:r>
    </w:p>
    <w:p w14:paraId="5E233F3A" w14:textId="007CAA24" w:rsidR="00172FC1" w:rsidRDefault="00172FC1" w:rsidP="0099542E">
      <w:pPr>
        <w:spacing w:before="120" w:after="120" w:line="288" w:lineRule="auto"/>
        <w:jc w:val="both"/>
        <w:rPr>
          <w:rFonts w:cs="Arial"/>
        </w:rPr>
      </w:pPr>
      <w:r w:rsidRPr="0099542E">
        <w:rPr>
          <w:rFonts w:cs="Arial"/>
        </w:rPr>
        <w:t>Všeobecne pre posúdenie oprávnenosti výdavkovej skupiny 903 - Paušálna sadzba na ostatné výdavky projektu (</w:t>
      </w:r>
      <w:ins w:id="122" w:author="Autor">
        <w:r w:rsidR="00911DA0" w:rsidRPr="00911DA0">
          <w:rPr>
            <w:rFonts w:cs="Arial"/>
          </w:rPr>
          <w:t>čl. 68b ods. 1) Všeobecného nariadenia</w:t>
        </w:r>
      </w:ins>
      <w:del w:id="123" w:author="Autor">
        <w:r w:rsidRPr="0099542E" w:rsidDel="00911DA0">
          <w:rPr>
            <w:rFonts w:cs="Arial"/>
          </w:rPr>
          <w:delText>nariadenie 1304/2013, čl. 14 ods. 2</w:delText>
        </w:r>
      </w:del>
      <w:r w:rsidRPr="0099542E">
        <w:rPr>
          <w:rFonts w:cs="Arial"/>
        </w:rPr>
        <w:t>) plat</w:t>
      </w:r>
      <w:r w:rsidR="00415CF0">
        <w:rPr>
          <w:rFonts w:cs="Arial"/>
        </w:rPr>
        <w:t>í</w:t>
      </w:r>
      <w:r w:rsidRPr="0099542E">
        <w:rPr>
          <w:rFonts w:cs="Arial"/>
        </w:rPr>
        <w:t xml:space="preserve"> z vecného hľadiska predovšetkým </w:t>
      </w:r>
      <w:r w:rsidR="008555A8">
        <w:rPr>
          <w:rFonts w:cs="Arial"/>
        </w:rPr>
        <w:t xml:space="preserve">uplatnenie </w:t>
      </w:r>
      <w:r w:rsidRPr="0099542E">
        <w:rPr>
          <w:rFonts w:cs="Arial"/>
        </w:rPr>
        <w:t>postup</w:t>
      </w:r>
      <w:r w:rsidR="008555A8">
        <w:rPr>
          <w:rFonts w:cs="Arial"/>
        </w:rPr>
        <w:t>ov</w:t>
      </w:r>
      <w:r w:rsidRPr="0099542E">
        <w:rPr>
          <w:rFonts w:cs="Arial"/>
        </w:rPr>
        <w:t xml:space="preserve"> podľa článku 13 ods. 4  nariadenia (EÚ) č. 1304/2013</w:t>
      </w:r>
      <w:r w:rsidR="006F0EBE">
        <w:rPr>
          <w:rFonts w:cs="Arial"/>
        </w:rPr>
        <w:t xml:space="preserve"> (t.j. z Nariadenia o ESF je neoprávnený </w:t>
      </w:r>
      <w:r w:rsidR="006F0EBE">
        <w:rPr>
          <w:color w:val="000000"/>
          <w:shd w:val="clear" w:color="auto" w:fill="FFFFFF"/>
        </w:rPr>
        <w:t xml:space="preserve">nákup infraštruktúry, pozemku a nehnuteľnosti a zo Všeobecného nariadenia najmä úroky z dlžných súm a DPH pokiaľ táto je uplatniteľná na odpočet) </w:t>
      </w:r>
      <w:r w:rsidRPr="0099542E">
        <w:rPr>
          <w:rFonts w:cs="Arial"/>
        </w:rPr>
        <w:t>a</w:t>
      </w:r>
      <w:r w:rsidR="006F0EBE">
        <w:rPr>
          <w:rFonts w:cs="Arial"/>
        </w:rPr>
        <w:t> </w:t>
      </w:r>
      <w:r w:rsidRPr="0099542E">
        <w:rPr>
          <w:rFonts w:cs="Arial"/>
        </w:rPr>
        <w:t>z</w:t>
      </w:r>
      <w:r w:rsidR="006F0EBE">
        <w:rPr>
          <w:rFonts w:cs="Arial"/>
        </w:rPr>
        <w:t> </w:t>
      </w:r>
      <w:r w:rsidRPr="0099542E">
        <w:rPr>
          <w:rFonts w:cs="Arial"/>
        </w:rPr>
        <w:t>časového hľadiska predovšetkým postupy podľa článku 65 ods.</w:t>
      </w:r>
      <w:r w:rsidR="006F0EBE">
        <w:rPr>
          <w:rFonts w:cs="Arial"/>
        </w:rPr>
        <w:t> </w:t>
      </w:r>
      <w:r w:rsidRPr="0099542E">
        <w:rPr>
          <w:rFonts w:cs="Arial"/>
        </w:rPr>
        <w:t>2  nariadenia (EÚ) č. 1303/2013 (</w:t>
      </w:r>
      <w:r w:rsidR="006F0EBE">
        <w:rPr>
          <w:rFonts w:cs="Arial"/>
        </w:rPr>
        <w:t xml:space="preserve">t.j. oprávnené obdobie realizácie výdavkov je </w:t>
      </w:r>
      <w:r w:rsidRPr="0099542E">
        <w:rPr>
          <w:rFonts w:cs="Arial"/>
        </w:rPr>
        <w:t>od 1.1.2014 do</w:t>
      </w:r>
      <w:r w:rsidR="006F0EBE">
        <w:rPr>
          <w:rFonts w:cs="Arial"/>
        </w:rPr>
        <w:t> </w:t>
      </w:r>
      <w:r w:rsidRPr="0099542E">
        <w:rPr>
          <w:rFonts w:cs="Arial"/>
        </w:rPr>
        <w:t>31.12.2023).</w:t>
      </w:r>
    </w:p>
    <w:p w14:paraId="093D8298" w14:textId="77777777" w:rsidR="00172FC1" w:rsidRPr="0027405B" w:rsidRDefault="006F0EBE" w:rsidP="0027405B">
      <w:pPr>
        <w:spacing w:before="120" w:after="120" w:line="288" w:lineRule="auto"/>
        <w:jc w:val="both"/>
        <w:rPr>
          <w:rFonts w:cs="Arial"/>
        </w:rPr>
      </w:pPr>
      <w:r>
        <w:rPr>
          <w:rFonts w:cs="Arial"/>
        </w:rPr>
        <w:t xml:space="preserve">Postupy podľa tejto Príručky pre prijímateľa sa pri realizácii výdavkov v rámci </w:t>
      </w:r>
      <w:r w:rsidRPr="00832620">
        <w:rPr>
          <w:rFonts w:cs="Arial"/>
        </w:rPr>
        <w:t>výdavkovej skupiny 903 - Paušálna sadzba na ostatné výdavky projektu</w:t>
      </w:r>
      <w:r>
        <w:rPr>
          <w:rFonts w:cs="Arial"/>
        </w:rPr>
        <w:t xml:space="preserve"> (paušálna sadzba) uplatňujú iba primerane a Prijímateľ je viazaný najmä dodržiavaním zákonnosti postupov pri ich realizovaní.</w:t>
      </w:r>
    </w:p>
    <w:p w14:paraId="17C7B1A0" w14:textId="77777777" w:rsidR="00AE5A8F" w:rsidRPr="0073389C" w:rsidRDefault="00AE5A8F" w:rsidP="005B7173">
      <w:pPr>
        <w:pStyle w:val="Odsekzoznamu"/>
        <w:numPr>
          <w:ilvl w:val="0"/>
          <w:numId w:val="78"/>
        </w:numPr>
        <w:spacing w:before="120" w:after="120" w:line="288" w:lineRule="auto"/>
        <w:ind w:left="426" w:hanging="426"/>
        <w:contextualSpacing w:val="0"/>
        <w:jc w:val="both"/>
        <w:rPr>
          <w:b/>
        </w:rPr>
      </w:pPr>
      <w:r w:rsidRPr="0073389C">
        <w:rPr>
          <w:b/>
        </w:rPr>
        <w:t xml:space="preserve">Hotovostné platby </w:t>
      </w:r>
    </w:p>
    <w:p w14:paraId="62F607A3" w14:textId="77777777" w:rsidR="00AE5A8F" w:rsidRPr="0073389C" w:rsidRDefault="00AE5A8F" w:rsidP="001F73A1">
      <w:pPr>
        <w:spacing w:before="120" w:after="120" w:line="288" w:lineRule="auto"/>
        <w:jc w:val="both"/>
      </w:pPr>
      <w:r w:rsidRPr="0073389C">
        <w:t xml:space="preserve">V zmysle § 2 zákona o obmedzení platieb v hotovosti sa platbou v hotovosti rozumie odovzdanie bankoviek alebo mincí v hotovosti v mene euro alebo bankoviek alebo mincí v hotovosti v inej mene </w:t>
      </w:r>
      <w:r w:rsidR="00C92A1F" w:rsidRPr="0073389C">
        <w:t xml:space="preserve">prijímateľom </w:t>
      </w:r>
      <w:r w:rsidRPr="0073389C">
        <w:t xml:space="preserve">a prijatie tejto hotovosti dodávateľom. </w:t>
      </w:r>
    </w:p>
    <w:p w14:paraId="138FE11E" w14:textId="77777777" w:rsidR="00AE5A8F" w:rsidRPr="0073389C" w:rsidRDefault="00AE5A8F" w:rsidP="001F73A1">
      <w:pPr>
        <w:spacing w:before="120" w:after="120" w:line="288" w:lineRule="auto"/>
        <w:jc w:val="both"/>
      </w:pPr>
      <w:r w:rsidRPr="0073389C">
        <w:t xml:space="preserve">Hotovostné platby zahŕňajúce výdavky na obstaranie dlhodobého hmotného a nehmotného majetku, vrátane výdavkov súvisiacich s obstaraním tohto majetku, nie sú oprávnené. </w:t>
      </w:r>
    </w:p>
    <w:p w14:paraId="11BBFAC4" w14:textId="77777777" w:rsidR="00AE5A8F" w:rsidRPr="0073389C" w:rsidRDefault="00AE5A8F" w:rsidP="001F73A1">
      <w:pPr>
        <w:spacing w:before="120" w:after="120" w:line="288" w:lineRule="auto"/>
        <w:jc w:val="both"/>
      </w:pPr>
      <w:r w:rsidRPr="0073389C">
        <w:t xml:space="preserve">V prípade úhrad spotrebného materiálu sú výdavky uhrádzané v hotovosti oprávnené, ak hotovostné platby jednotlivo neprekročia sumu 500 EUR, pričom maximálna hodnota realizovaných úhrad v hotovosti v jednom mesiaci nepresiahne 1 500 EUR.  </w:t>
      </w:r>
    </w:p>
    <w:p w14:paraId="738FF3E3" w14:textId="77777777" w:rsidR="00AE5A8F" w:rsidRPr="0073389C" w:rsidRDefault="00AE5A8F" w:rsidP="001F73A1">
      <w:pPr>
        <w:spacing w:before="120" w:after="120" w:line="288" w:lineRule="auto"/>
        <w:jc w:val="both"/>
      </w:pPr>
      <w:r w:rsidRPr="0073389C">
        <w:t xml:space="preserve">Podľa § 4 zákona o obmedzení platieb v hotovosti pri právnických osobách a fyzických osobách - podnikateľoch sa zakazuje platba v hotovosti, ktorej hodnota prevyšuje 5 000 EUR.  </w:t>
      </w:r>
    </w:p>
    <w:p w14:paraId="748C3EA0" w14:textId="77777777"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Finančné výdavky a poplatky</w:t>
      </w:r>
    </w:p>
    <w:p w14:paraId="434B875F"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Všeobecnou podmienkou oprávnenosti finančných výdavkov a poplatkov je ich nevyhnutnosť a priama väzba na projekt, resp. požiadavka </w:t>
      </w:r>
      <w:r w:rsidR="00160BA5" w:rsidRPr="0073389C">
        <w:rPr>
          <w:rFonts w:ascii="Arial" w:hAnsi="Arial" w:cs="Arial"/>
          <w:sz w:val="19"/>
          <w:szCs w:val="19"/>
          <w:lang w:val="sk-SK" w:eastAsia="en-US"/>
        </w:rPr>
        <w:t>poskytovateľa</w:t>
      </w:r>
      <w:r w:rsidRPr="0073389C">
        <w:rPr>
          <w:rFonts w:ascii="Arial" w:hAnsi="Arial" w:cs="Arial"/>
          <w:sz w:val="19"/>
          <w:szCs w:val="19"/>
          <w:lang w:val="sk-SK" w:eastAsia="en-US"/>
        </w:rPr>
        <w:t xml:space="preserve"> na ich vynaloženie v súvislosti s projektom. Táto podmienka sa vzťahuje i na poistenie majetku a na správne a miestne poplatky, ako sú, napr. notárske poplatky. Okrem správnych a miestnych poplatkov s priamou väzbou na projekt, sú oprávnenými výdavkami taktiež: </w:t>
      </w:r>
    </w:p>
    <w:p w14:paraId="43951C1B"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 xml:space="preserve">bankové poplatky za medzinárodné finančné transakcie; </w:t>
      </w:r>
    </w:p>
    <w:p w14:paraId="4A64146B"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 xml:space="preserve">výdavky za zriadenie a vedenie účtu alebo účtov a za finančné transakcie na tomto účte; </w:t>
      </w:r>
    </w:p>
    <w:p w14:paraId="7C703A30"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výdavky na bankové záruky alebo záruky poskytnuté inými finančnými inštitúciami v rozsahu stanovenom právnymi predpismi SR alebo právnymi predpismi EÚ, pričom oprávneným výdavkom je len výdavok, ktorý sa týka zriadenia tejto záruky alebo poplatku za vedenie záruky, nie však jej hodnoty;</w:t>
      </w:r>
    </w:p>
    <w:p w14:paraId="78754429"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výdavky na poistenie majetku spolufinancovaného z NFP</w:t>
      </w:r>
      <w:r w:rsidRPr="0073389C">
        <w:rPr>
          <w:rFonts w:ascii="Arial" w:hAnsi="Arial" w:cs="Arial"/>
          <w:sz w:val="19"/>
          <w:szCs w:val="19"/>
          <w:vertAlign w:val="superscript"/>
        </w:rPr>
        <w:footnoteReference w:id="95"/>
      </w:r>
      <w:r w:rsidRPr="0073389C">
        <w:rPr>
          <w:rFonts w:ascii="Arial" w:hAnsi="Arial" w:cs="Arial"/>
          <w:sz w:val="19"/>
          <w:szCs w:val="19"/>
        </w:rPr>
        <w:t xml:space="preserve">. </w:t>
      </w:r>
    </w:p>
    <w:p w14:paraId="45C4DB7F" w14:textId="77777777"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rPr>
      </w:pPr>
      <w:r w:rsidRPr="0073389C">
        <w:rPr>
          <w:rFonts w:ascii="Arial" w:hAnsi="Arial" w:cs="Arial"/>
          <w:b/>
          <w:sz w:val="19"/>
          <w:szCs w:val="19"/>
          <w:lang w:val="sk-SK" w:eastAsia="en-US"/>
        </w:rPr>
        <w:t xml:space="preserve">Poistenie </w:t>
      </w:r>
    </w:p>
    <w:p w14:paraId="2C2561B1" w14:textId="77777777" w:rsidR="00AC7621" w:rsidRPr="004F11B5" w:rsidRDefault="00C92A1F" w:rsidP="00017C8D">
      <w:pPr>
        <w:pStyle w:val="Textkomentra"/>
        <w:spacing w:before="120" w:after="120" w:line="288" w:lineRule="auto"/>
        <w:jc w:val="both"/>
        <w:rPr>
          <w:rFonts w:cs="Arial"/>
          <w:sz w:val="19"/>
          <w:szCs w:val="19"/>
          <w:lang w:val="sk-SK" w:eastAsia="en-US"/>
        </w:rPr>
      </w:pPr>
      <w:r w:rsidRPr="00017C8D">
        <w:rPr>
          <w:rFonts w:cs="Arial"/>
          <w:sz w:val="19"/>
          <w:szCs w:val="19"/>
          <w:lang w:val="sk-SK" w:eastAsia="en-US"/>
        </w:rPr>
        <w:t xml:space="preserve">Nadobudnutý </w:t>
      </w:r>
      <w:r w:rsidR="00044512" w:rsidRPr="00017C8D">
        <w:rPr>
          <w:rFonts w:cs="Arial"/>
          <w:sz w:val="19"/>
          <w:szCs w:val="19"/>
          <w:lang w:val="sk-SK" w:eastAsia="en-US"/>
        </w:rPr>
        <w:t xml:space="preserve">dlhodobý </w:t>
      </w:r>
      <w:r w:rsidRPr="00017C8D">
        <w:rPr>
          <w:rFonts w:cs="Arial"/>
          <w:sz w:val="19"/>
          <w:szCs w:val="19"/>
          <w:lang w:val="sk-SK" w:eastAsia="en-US"/>
        </w:rPr>
        <w:t xml:space="preserve">majetok/zhodnotený majetok (hlavná položka 2. Zariadenie/vybavenie </w:t>
      </w:r>
      <w:r w:rsidR="00BF0A2A" w:rsidRPr="00017C8D">
        <w:rPr>
          <w:rFonts w:cs="Arial"/>
          <w:sz w:val="19"/>
          <w:szCs w:val="19"/>
          <w:lang w:val="sk-SK" w:eastAsia="en-US"/>
        </w:rPr>
        <w:t>projektu</w:t>
      </w:r>
      <w:r w:rsidRPr="00017C8D">
        <w:rPr>
          <w:rFonts w:cs="Arial"/>
          <w:sz w:val="19"/>
          <w:szCs w:val="19"/>
          <w:lang w:val="sk-SK" w:eastAsia="en-US"/>
        </w:rPr>
        <w:t xml:space="preserve">) v hodnote rovnej alebo vyššej ako </w:t>
      </w:r>
      <w:r w:rsidR="008324CE" w:rsidRPr="00017C8D">
        <w:rPr>
          <w:rFonts w:cs="Arial"/>
          <w:sz w:val="19"/>
          <w:szCs w:val="19"/>
          <w:lang w:val="sk-SK" w:eastAsia="en-US"/>
        </w:rPr>
        <w:t>4</w:t>
      </w:r>
      <w:r w:rsidRPr="00017C8D">
        <w:rPr>
          <w:rFonts w:cs="Arial"/>
          <w:sz w:val="19"/>
          <w:szCs w:val="19"/>
          <w:lang w:val="sk-SK" w:eastAsia="en-US"/>
        </w:rPr>
        <w:t>0,00 EUR je prijímateľ povinný poistiť</w:t>
      </w:r>
      <w:r w:rsidR="00AC7621">
        <w:rPr>
          <w:rFonts w:cs="Arial"/>
          <w:sz w:val="19"/>
          <w:szCs w:val="19"/>
          <w:lang w:val="sk-SK" w:eastAsia="en-US"/>
        </w:rPr>
        <w:t xml:space="preserve">. </w:t>
      </w:r>
      <w:r w:rsidRPr="00017C8D">
        <w:rPr>
          <w:rFonts w:cs="Arial"/>
          <w:sz w:val="19"/>
          <w:szCs w:val="19"/>
          <w:lang w:val="sk-SK" w:eastAsia="en-US"/>
        </w:rPr>
        <w:t xml:space="preserve"> </w:t>
      </w:r>
      <w:r w:rsidR="00AC7621" w:rsidRPr="00017C8D">
        <w:rPr>
          <w:rFonts w:cs="Arial"/>
          <w:sz w:val="19"/>
          <w:szCs w:val="19"/>
          <w:lang w:val="sk-SK" w:eastAsia="en-US"/>
        </w:rPr>
        <w:t xml:space="preserve"> </w:t>
      </w:r>
      <w:r w:rsidR="00AC7621" w:rsidRPr="004F11B5">
        <w:rPr>
          <w:rFonts w:cs="Arial"/>
          <w:sz w:val="19"/>
          <w:szCs w:val="19"/>
          <w:lang w:val="sk-SK" w:eastAsia="en-US"/>
        </w:rPr>
        <w:t>Výnimk</w:t>
      </w:r>
      <w:r w:rsidR="00AC7621">
        <w:rPr>
          <w:rFonts w:cs="Arial"/>
          <w:sz w:val="19"/>
          <w:szCs w:val="19"/>
          <w:lang w:val="sk-SK" w:eastAsia="en-US"/>
        </w:rPr>
        <w:t>a</w:t>
      </w:r>
      <w:r w:rsidR="00AC7621" w:rsidRPr="004F11B5">
        <w:rPr>
          <w:rFonts w:cs="Arial"/>
          <w:sz w:val="19"/>
          <w:szCs w:val="19"/>
          <w:lang w:val="sk-SK" w:eastAsia="en-US"/>
        </w:rPr>
        <w:t xml:space="preserve"> na povinnosť poistenia je možná vo vzťahu k poistným rizikám a poistnej sume, napr. ak sa právo alebo majetková hodnota nedá poistiť fakticky</w:t>
      </w:r>
      <w:r w:rsidR="00AC7621">
        <w:rPr>
          <w:rFonts w:cs="Arial"/>
          <w:sz w:val="19"/>
          <w:szCs w:val="19"/>
          <w:lang w:val="sk-SK" w:eastAsia="en-US"/>
        </w:rPr>
        <w:t xml:space="preserve"> (</w:t>
      </w:r>
      <w:r w:rsidR="00AC7621" w:rsidRPr="004F11B5">
        <w:rPr>
          <w:rFonts w:cs="Arial"/>
          <w:sz w:val="19"/>
          <w:szCs w:val="19"/>
          <w:lang w:val="sk-SK" w:eastAsia="en-US"/>
        </w:rPr>
        <w:t>napr. software, licencie na predmety priemyselného vlastníctva</w:t>
      </w:r>
      <w:r w:rsidR="00AC7621">
        <w:rPr>
          <w:rFonts w:cs="Arial"/>
          <w:sz w:val="19"/>
          <w:szCs w:val="19"/>
          <w:lang w:val="sk-SK" w:eastAsia="en-US"/>
        </w:rPr>
        <w:t xml:space="preserve"> atď)</w:t>
      </w:r>
      <w:r w:rsidR="00AC7621" w:rsidRPr="004F11B5">
        <w:rPr>
          <w:rFonts w:cs="Arial"/>
          <w:sz w:val="19"/>
          <w:szCs w:val="19"/>
          <w:lang w:val="sk-SK" w:eastAsia="en-US"/>
        </w:rPr>
        <w:t xml:space="preserve"> alebo z ekonomických dôvodov (výška poistného je likvidačná) .</w:t>
      </w:r>
    </w:p>
    <w:p w14:paraId="312192E0" w14:textId="77777777" w:rsidR="00AC7621" w:rsidRPr="004F11B5" w:rsidRDefault="00AC7621" w:rsidP="00017C8D">
      <w:pPr>
        <w:pStyle w:val="Textkomentra"/>
        <w:spacing w:before="120" w:after="120" w:line="288" w:lineRule="auto"/>
        <w:jc w:val="both"/>
        <w:rPr>
          <w:rFonts w:cs="Arial"/>
          <w:sz w:val="19"/>
          <w:szCs w:val="19"/>
          <w:lang w:val="sk-SK" w:eastAsia="en-US"/>
        </w:rPr>
      </w:pPr>
      <w:r>
        <w:rPr>
          <w:rFonts w:cs="Arial"/>
          <w:sz w:val="19"/>
          <w:szCs w:val="19"/>
          <w:lang w:val="sk-SK" w:eastAsia="en-US"/>
        </w:rPr>
        <w:t>Od v</w:t>
      </w:r>
      <w:r w:rsidRPr="004F11B5">
        <w:rPr>
          <w:rFonts w:cs="Arial"/>
          <w:sz w:val="19"/>
          <w:szCs w:val="19"/>
          <w:lang w:val="sk-SK" w:eastAsia="en-US"/>
        </w:rPr>
        <w:t>šeobecnej povinnosti poistenia</w:t>
      </w:r>
      <w:r>
        <w:rPr>
          <w:rFonts w:cs="Arial"/>
          <w:sz w:val="19"/>
          <w:szCs w:val="19"/>
          <w:lang w:val="sk-SK" w:eastAsia="en-US"/>
        </w:rPr>
        <w:t xml:space="preserve"> majetku</w:t>
      </w:r>
      <w:r w:rsidRPr="004F11B5">
        <w:rPr>
          <w:rFonts w:cs="Arial"/>
          <w:sz w:val="19"/>
          <w:szCs w:val="19"/>
          <w:lang w:val="sk-SK" w:eastAsia="en-US"/>
        </w:rPr>
        <w:t xml:space="preserve"> sú </w:t>
      </w:r>
      <w:r>
        <w:rPr>
          <w:rFonts w:cs="Arial"/>
          <w:sz w:val="19"/>
          <w:szCs w:val="19"/>
          <w:lang w:val="sk-SK" w:eastAsia="en-US"/>
        </w:rPr>
        <w:t>oslobodení prijímatelia -</w:t>
      </w:r>
      <w:r w:rsidRPr="004F11B5">
        <w:rPr>
          <w:rFonts w:cs="Arial"/>
          <w:sz w:val="19"/>
          <w:szCs w:val="19"/>
          <w:lang w:val="sk-SK" w:eastAsia="en-US"/>
        </w:rPr>
        <w:t xml:space="preserve"> </w:t>
      </w:r>
      <w:r>
        <w:rPr>
          <w:rFonts w:cs="Arial"/>
          <w:sz w:val="19"/>
          <w:szCs w:val="19"/>
          <w:lang w:val="sk-SK" w:eastAsia="en-US"/>
        </w:rPr>
        <w:t xml:space="preserve">orgány </w:t>
      </w:r>
      <w:r w:rsidRPr="004F11B5">
        <w:rPr>
          <w:rFonts w:cs="Arial"/>
          <w:sz w:val="19"/>
          <w:szCs w:val="19"/>
          <w:lang w:val="sk-SK" w:eastAsia="en-US"/>
        </w:rPr>
        <w:t>štátne</w:t>
      </w:r>
      <w:r>
        <w:rPr>
          <w:rFonts w:cs="Arial"/>
          <w:sz w:val="19"/>
          <w:szCs w:val="19"/>
          <w:lang w:val="sk-SK" w:eastAsia="en-US"/>
        </w:rPr>
        <w:t>j</w:t>
      </w:r>
      <w:r w:rsidRPr="004F11B5">
        <w:rPr>
          <w:rFonts w:cs="Arial"/>
          <w:sz w:val="19"/>
          <w:szCs w:val="19"/>
          <w:lang w:val="sk-SK" w:eastAsia="en-US"/>
        </w:rPr>
        <w:t xml:space="preserve"> </w:t>
      </w:r>
      <w:r>
        <w:rPr>
          <w:rFonts w:cs="Arial"/>
          <w:sz w:val="19"/>
          <w:szCs w:val="19"/>
          <w:lang w:val="sk-SK" w:eastAsia="en-US"/>
        </w:rPr>
        <w:t>správy</w:t>
      </w:r>
      <w:r w:rsidRPr="004F11B5">
        <w:rPr>
          <w:rFonts w:cs="Arial"/>
          <w:sz w:val="19"/>
          <w:szCs w:val="19"/>
          <w:lang w:val="sk-SK" w:eastAsia="en-US"/>
        </w:rPr>
        <w:t>,</w:t>
      </w:r>
      <w:r>
        <w:rPr>
          <w:rFonts w:cs="Arial"/>
          <w:sz w:val="19"/>
          <w:szCs w:val="19"/>
          <w:lang w:val="sk-SK" w:eastAsia="en-US"/>
        </w:rPr>
        <w:t xml:space="preserve"> ktorí pri rovnakom alebo obdobnom majetku ako nadobudli alebo zhodnotili z projektu, nikdy</w:t>
      </w:r>
      <w:r w:rsidRPr="004F11B5">
        <w:rPr>
          <w:rFonts w:cs="Arial"/>
          <w:sz w:val="19"/>
          <w:szCs w:val="19"/>
          <w:lang w:val="sk-SK" w:eastAsia="en-US"/>
        </w:rPr>
        <w:t xml:space="preserve"> nevyužívajú inštitút poistenia. V prípade, že </w:t>
      </w:r>
      <w:r>
        <w:rPr>
          <w:rFonts w:cs="Arial"/>
          <w:sz w:val="19"/>
          <w:szCs w:val="19"/>
          <w:lang w:val="sk-SK" w:eastAsia="en-US"/>
        </w:rPr>
        <w:t xml:space="preserve">prijímatelia </w:t>
      </w:r>
      <w:r w:rsidRPr="004F11B5">
        <w:rPr>
          <w:rFonts w:cs="Arial"/>
          <w:sz w:val="19"/>
          <w:szCs w:val="19"/>
          <w:lang w:val="sk-SK" w:eastAsia="en-US"/>
        </w:rPr>
        <w:t>využijú možnosť nepoistiť majetok</w:t>
      </w:r>
      <w:r>
        <w:rPr>
          <w:rFonts w:cs="Arial"/>
          <w:sz w:val="19"/>
          <w:szCs w:val="19"/>
          <w:lang w:val="sk-SK" w:eastAsia="en-US"/>
        </w:rPr>
        <w:t xml:space="preserve"> podľa predchádzajúcej vety</w:t>
      </w:r>
      <w:r w:rsidRPr="004F11B5">
        <w:rPr>
          <w:rFonts w:cs="Arial"/>
          <w:sz w:val="19"/>
          <w:szCs w:val="19"/>
          <w:lang w:val="sk-SK" w:eastAsia="en-US"/>
        </w:rPr>
        <w:t>, musia si byť vedom</w:t>
      </w:r>
      <w:r>
        <w:rPr>
          <w:rFonts w:cs="Arial"/>
          <w:sz w:val="19"/>
          <w:szCs w:val="19"/>
          <w:lang w:val="sk-SK" w:eastAsia="en-US"/>
        </w:rPr>
        <w:t>í</w:t>
      </w:r>
      <w:r w:rsidRPr="004F11B5">
        <w:rPr>
          <w:rFonts w:cs="Arial"/>
          <w:sz w:val="19"/>
          <w:szCs w:val="19"/>
          <w:lang w:val="sk-SK" w:eastAsia="en-US"/>
        </w:rPr>
        <w:t>, že v prípade poškodenia, krádeže a pod. majú povinnosť náhrady majetku z vlastných zdrojov.</w:t>
      </w:r>
    </w:p>
    <w:p w14:paraId="700C7177" w14:textId="77777777" w:rsidR="009E479A" w:rsidRPr="0073389C" w:rsidRDefault="0058162C"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Pri obstaraní </w:t>
      </w:r>
      <w:r w:rsidR="009B21C5" w:rsidRPr="0073389C">
        <w:rPr>
          <w:rFonts w:ascii="Arial" w:hAnsi="Arial" w:cs="Arial"/>
          <w:sz w:val="19"/>
          <w:szCs w:val="19"/>
        </w:rPr>
        <w:t xml:space="preserve">dlhodobého </w:t>
      </w:r>
      <w:r w:rsidRPr="0073389C">
        <w:rPr>
          <w:rFonts w:ascii="Arial" w:hAnsi="Arial" w:cs="Arial"/>
          <w:sz w:val="19"/>
          <w:szCs w:val="19"/>
        </w:rPr>
        <w:t>m</w:t>
      </w:r>
      <w:r w:rsidR="009E479A" w:rsidRPr="0073389C">
        <w:rPr>
          <w:rFonts w:ascii="Arial" w:hAnsi="Arial" w:cs="Arial"/>
          <w:sz w:val="19"/>
          <w:szCs w:val="19"/>
        </w:rPr>
        <w:t>ajetk</w:t>
      </w:r>
      <w:r w:rsidRPr="0073389C">
        <w:rPr>
          <w:rFonts w:ascii="Arial" w:hAnsi="Arial" w:cs="Arial"/>
          <w:sz w:val="19"/>
          <w:szCs w:val="19"/>
        </w:rPr>
        <w:t>u</w:t>
      </w:r>
      <w:r w:rsidR="009E479A" w:rsidRPr="0073389C">
        <w:rPr>
          <w:rFonts w:ascii="Arial" w:hAnsi="Arial" w:cs="Arial"/>
          <w:sz w:val="19"/>
          <w:szCs w:val="19"/>
        </w:rPr>
        <w:t xml:space="preserve">, ktorý prijímateľ účtuje priamo do </w:t>
      </w:r>
      <w:r w:rsidR="009B21C5" w:rsidRPr="0073389C">
        <w:rPr>
          <w:rFonts w:ascii="Arial" w:hAnsi="Arial" w:cs="Arial"/>
          <w:sz w:val="19"/>
          <w:szCs w:val="19"/>
        </w:rPr>
        <w:t>nákladov alebo zásob v zmysle vnútornej smernice</w:t>
      </w:r>
      <w:r w:rsidR="009E479A" w:rsidRPr="0073389C">
        <w:rPr>
          <w:rFonts w:ascii="Arial" w:hAnsi="Arial" w:cs="Arial"/>
          <w:sz w:val="19"/>
          <w:szCs w:val="19"/>
        </w:rPr>
        <w:t xml:space="preserve"> </w:t>
      </w:r>
      <w:r w:rsidRPr="0073389C">
        <w:rPr>
          <w:rFonts w:ascii="Arial" w:hAnsi="Arial" w:cs="Arial"/>
          <w:sz w:val="19"/>
          <w:szCs w:val="19"/>
        </w:rPr>
        <w:t xml:space="preserve">sa vzhľadom na jeho charakter (napr. počítač, tlačiareň) k nemu </w:t>
      </w:r>
      <w:r w:rsidR="00FD6620" w:rsidRPr="0073389C">
        <w:rPr>
          <w:rFonts w:ascii="Arial" w:hAnsi="Arial" w:cs="Arial"/>
          <w:sz w:val="19"/>
          <w:szCs w:val="19"/>
        </w:rPr>
        <w:t>pristup</w:t>
      </w:r>
      <w:r w:rsidR="00FD6620">
        <w:rPr>
          <w:rFonts w:ascii="Arial" w:hAnsi="Arial" w:cs="Arial"/>
          <w:sz w:val="19"/>
          <w:szCs w:val="19"/>
        </w:rPr>
        <w:t xml:space="preserve">uje </w:t>
      </w:r>
      <w:r w:rsidR="009E479A" w:rsidRPr="0073389C">
        <w:rPr>
          <w:rFonts w:ascii="Arial" w:hAnsi="Arial" w:cs="Arial"/>
          <w:sz w:val="19"/>
          <w:szCs w:val="19"/>
        </w:rPr>
        <w:t xml:space="preserve">ako k dlhodobému majetku, ktorý je </w:t>
      </w:r>
      <w:r w:rsidRPr="0073389C">
        <w:rPr>
          <w:rFonts w:ascii="Arial" w:hAnsi="Arial" w:cs="Arial"/>
          <w:sz w:val="19"/>
          <w:szCs w:val="19"/>
        </w:rPr>
        <w:t xml:space="preserve">prijímateľ </w:t>
      </w:r>
      <w:r w:rsidR="009E479A" w:rsidRPr="0073389C">
        <w:rPr>
          <w:rFonts w:ascii="Arial" w:hAnsi="Arial" w:cs="Arial"/>
          <w:sz w:val="19"/>
          <w:szCs w:val="19"/>
        </w:rPr>
        <w:t>povinný poistiť.</w:t>
      </w:r>
    </w:p>
    <w:p w14:paraId="2869D71F" w14:textId="77777777"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nie je možné poistiť majetok nadobudnutý/zhodnotený z prostriedkov projektu, je potrebné túto skutočnosť preukázať </w:t>
      </w:r>
      <w:r w:rsidR="00580EE1" w:rsidRPr="0073389C">
        <w:rPr>
          <w:rFonts w:ascii="Arial" w:hAnsi="Arial" w:cs="Arial"/>
          <w:sz w:val="19"/>
          <w:szCs w:val="19"/>
        </w:rPr>
        <w:t>poskytovateľovi</w:t>
      </w:r>
      <w:r w:rsidRPr="0073389C">
        <w:rPr>
          <w:rFonts w:ascii="Arial" w:hAnsi="Arial" w:cs="Arial"/>
          <w:sz w:val="19"/>
          <w:szCs w:val="19"/>
        </w:rPr>
        <w:t xml:space="preserve">. Skutočnosť, že prijímateľ si poistenie nerozpočtoval v projekte, ho nezbavuje povinnosti poistiť majetok z vlastných zdrojov. </w:t>
      </w:r>
    </w:p>
    <w:p w14:paraId="7F6E8185" w14:textId="77777777"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V prípade, ak nie je možné/potrebné poistiť majetok nadobudnutý</w:t>
      </w:r>
      <w:r w:rsidR="00810AC0">
        <w:rPr>
          <w:rFonts w:ascii="Arial" w:hAnsi="Arial" w:cs="Arial"/>
          <w:sz w:val="19"/>
          <w:szCs w:val="19"/>
        </w:rPr>
        <w:t>/</w:t>
      </w:r>
      <w:r w:rsidRPr="0073389C">
        <w:rPr>
          <w:rFonts w:ascii="Arial" w:hAnsi="Arial" w:cs="Arial"/>
          <w:sz w:val="19"/>
          <w:szCs w:val="19"/>
        </w:rPr>
        <w:t>zhodnotený z projektu, prijímateľ je povinný zabezpečiť z vlastných zdrojov opätovné zabezpečenie relevantného majetku na účely implementácie projektu, ak dôjde k poškodeniu alebo krádeži majetku, t.</w:t>
      </w:r>
      <w:r w:rsidR="00240C75" w:rsidRPr="0073389C">
        <w:rPr>
          <w:rFonts w:ascii="Arial" w:hAnsi="Arial" w:cs="Arial"/>
          <w:sz w:val="19"/>
          <w:szCs w:val="19"/>
        </w:rPr>
        <w:t xml:space="preserve"> </w:t>
      </w:r>
      <w:r w:rsidRPr="0073389C">
        <w:rPr>
          <w:rFonts w:ascii="Arial" w:hAnsi="Arial" w:cs="Arial"/>
          <w:sz w:val="19"/>
          <w:szCs w:val="19"/>
        </w:rPr>
        <w:t xml:space="preserve">j. ak majetok nebude môcť byť riadne využívaný pre účely projektu (až do ukončenia realizácie projektu). Opätovné zabezpečenie majetku podlieha predchádzajúcemu </w:t>
      </w:r>
      <w:r w:rsidR="00810AC0">
        <w:rPr>
          <w:rFonts w:ascii="Arial" w:hAnsi="Arial" w:cs="Arial"/>
          <w:sz w:val="19"/>
          <w:szCs w:val="19"/>
        </w:rPr>
        <w:t xml:space="preserve">písomnému </w:t>
      </w:r>
      <w:r w:rsidRPr="0073389C">
        <w:rPr>
          <w:rFonts w:ascii="Arial" w:hAnsi="Arial" w:cs="Arial"/>
          <w:sz w:val="19"/>
          <w:szCs w:val="19"/>
        </w:rPr>
        <w:t xml:space="preserve">súhlasu </w:t>
      </w:r>
      <w:r w:rsidR="00580EE1" w:rsidRPr="0073389C">
        <w:rPr>
          <w:rFonts w:ascii="Arial" w:hAnsi="Arial" w:cs="Arial"/>
          <w:sz w:val="19"/>
          <w:szCs w:val="19"/>
        </w:rPr>
        <w:t>poskytovateľa</w:t>
      </w:r>
      <w:r w:rsidRPr="0073389C">
        <w:rPr>
          <w:rFonts w:ascii="Arial" w:hAnsi="Arial" w:cs="Arial"/>
          <w:sz w:val="19"/>
          <w:szCs w:val="19"/>
        </w:rPr>
        <w:t xml:space="preserve">. Ak </w:t>
      </w:r>
      <w:r w:rsidR="00580EE1" w:rsidRPr="0073389C">
        <w:rPr>
          <w:rFonts w:ascii="Arial" w:hAnsi="Arial" w:cs="Arial"/>
          <w:sz w:val="19"/>
          <w:szCs w:val="19"/>
        </w:rPr>
        <w:t>poskytovateľ</w:t>
      </w:r>
      <w:r w:rsidRPr="0073389C">
        <w:rPr>
          <w:rFonts w:ascii="Arial" w:hAnsi="Arial" w:cs="Arial"/>
          <w:sz w:val="19"/>
          <w:szCs w:val="19"/>
        </w:rPr>
        <w:t xml:space="preserve"> neschváli opätovné zabezpečenie majetku</w:t>
      </w:r>
      <w:r w:rsidR="003B1566">
        <w:rPr>
          <w:rFonts w:ascii="Arial" w:hAnsi="Arial" w:cs="Arial"/>
          <w:sz w:val="19"/>
          <w:szCs w:val="19"/>
        </w:rPr>
        <w:t>,</w:t>
      </w:r>
      <w:r w:rsidRPr="0073389C">
        <w:rPr>
          <w:rFonts w:ascii="Arial" w:hAnsi="Arial" w:cs="Arial"/>
          <w:sz w:val="19"/>
          <w:szCs w:val="19"/>
        </w:rPr>
        <w:t xml:space="preserve"> prijímateľ je povinný vrátiť zodpovedajúcu výšku finančného príspevku, ktorá bola vynaložená na poškodený/odcudzený majetok v lehote, ktorú určí </w:t>
      </w:r>
      <w:r w:rsidR="00580EE1" w:rsidRPr="0073389C">
        <w:rPr>
          <w:rFonts w:ascii="Arial" w:hAnsi="Arial" w:cs="Arial"/>
          <w:sz w:val="19"/>
          <w:szCs w:val="19"/>
        </w:rPr>
        <w:t>poskytovateľ</w:t>
      </w:r>
      <w:r w:rsidRPr="0073389C">
        <w:rPr>
          <w:rFonts w:ascii="Arial" w:hAnsi="Arial" w:cs="Arial"/>
          <w:sz w:val="19"/>
          <w:szCs w:val="19"/>
        </w:rPr>
        <w:t xml:space="preserve">. </w:t>
      </w:r>
    </w:p>
    <w:p w14:paraId="4D6BD389" w14:textId="77777777"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nastane poistná udalosť, prijímateľ je povinný o tejto skutočnosti bezodkladne </w:t>
      </w:r>
      <w:r w:rsidR="004E01E7" w:rsidRPr="0073389C">
        <w:rPr>
          <w:rFonts w:ascii="Arial" w:hAnsi="Arial" w:cs="Arial"/>
          <w:sz w:val="19"/>
          <w:szCs w:val="19"/>
        </w:rPr>
        <w:t xml:space="preserve">písomne </w:t>
      </w:r>
      <w:r w:rsidRPr="0073389C">
        <w:rPr>
          <w:rFonts w:ascii="Arial" w:hAnsi="Arial" w:cs="Arial"/>
          <w:sz w:val="19"/>
          <w:szCs w:val="19"/>
        </w:rPr>
        <w:t xml:space="preserve">informovať </w:t>
      </w:r>
      <w:r w:rsidR="00762C5E" w:rsidRPr="0073389C">
        <w:rPr>
          <w:rFonts w:ascii="Arial" w:hAnsi="Arial" w:cs="Arial"/>
          <w:sz w:val="19"/>
          <w:szCs w:val="19"/>
        </w:rPr>
        <w:t>poskytovateľa</w:t>
      </w:r>
      <w:r w:rsidRPr="0073389C">
        <w:rPr>
          <w:rFonts w:ascii="Arial" w:hAnsi="Arial" w:cs="Arial"/>
          <w:sz w:val="19"/>
          <w:szCs w:val="19"/>
        </w:rPr>
        <w:t xml:space="preserve">. Po </w:t>
      </w:r>
      <w:r w:rsidR="00D01551">
        <w:rPr>
          <w:rFonts w:ascii="Arial" w:hAnsi="Arial" w:cs="Arial"/>
          <w:sz w:val="19"/>
          <w:szCs w:val="19"/>
        </w:rPr>
        <w:t xml:space="preserve">prijatí </w:t>
      </w:r>
      <w:r w:rsidRPr="0073389C">
        <w:rPr>
          <w:rFonts w:ascii="Arial" w:hAnsi="Arial" w:cs="Arial"/>
          <w:sz w:val="19"/>
          <w:szCs w:val="19"/>
        </w:rPr>
        <w:t xml:space="preserve">poistného krytia je prijímateľ povinný bezodkladne písomne informovať </w:t>
      </w:r>
      <w:r w:rsidR="00762C5E" w:rsidRPr="0073389C">
        <w:rPr>
          <w:rFonts w:ascii="Arial" w:hAnsi="Arial" w:cs="Arial"/>
          <w:sz w:val="19"/>
          <w:szCs w:val="19"/>
        </w:rPr>
        <w:t>poskytovateľa</w:t>
      </w:r>
      <w:r w:rsidRPr="0073389C">
        <w:rPr>
          <w:rFonts w:ascii="Arial" w:hAnsi="Arial" w:cs="Arial"/>
          <w:sz w:val="19"/>
          <w:szCs w:val="19"/>
        </w:rPr>
        <w:t xml:space="preserve">. Následne prijímateľ zabezpečí z vyplatenej sumy opätovne chýbajúce/poškodené zariadenie/vybavenie. </w:t>
      </w:r>
    </w:p>
    <w:p w14:paraId="3C9F114D" w14:textId="77777777"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Je možné využiť aj vlastné prostriedky prijímateľa a zabezpečiť nový majetok ešte pred vyplatením poistného krytia. Uvedené vlastné prostriedky prijímateľa si však prijímateľ nemôže nárokovať u </w:t>
      </w:r>
      <w:r w:rsidR="00762C5E" w:rsidRPr="0073389C">
        <w:rPr>
          <w:rFonts w:ascii="Arial" w:hAnsi="Arial" w:cs="Arial"/>
          <w:sz w:val="19"/>
          <w:szCs w:val="19"/>
        </w:rPr>
        <w:t>poskytovateľa</w:t>
      </w:r>
      <w:r w:rsidRPr="0073389C">
        <w:rPr>
          <w:rFonts w:ascii="Arial" w:hAnsi="Arial" w:cs="Arial"/>
          <w:sz w:val="19"/>
          <w:szCs w:val="19"/>
        </w:rPr>
        <w:t xml:space="preserve"> a to ani v prípade, pokiaľ by poisťovňa poistné krytie nevyplatila.</w:t>
      </w:r>
    </w:p>
    <w:p w14:paraId="3D678B58" w14:textId="77777777"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dôjde k poistnej udalosti počas realizácie projektu a poistné plnenie prijímateľ </w:t>
      </w:r>
      <w:r w:rsidR="00A11418">
        <w:rPr>
          <w:rFonts w:ascii="Arial" w:hAnsi="Arial" w:cs="Arial"/>
          <w:sz w:val="19"/>
          <w:szCs w:val="19"/>
        </w:rPr>
        <w:t>prijme</w:t>
      </w:r>
      <w:r w:rsidR="00D01551">
        <w:rPr>
          <w:rFonts w:ascii="Arial" w:hAnsi="Arial" w:cs="Arial"/>
          <w:sz w:val="19"/>
          <w:szCs w:val="19"/>
        </w:rPr>
        <w:t xml:space="preserve"> </w:t>
      </w:r>
      <w:r w:rsidRPr="0073389C">
        <w:rPr>
          <w:rFonts w:ascii="Arial" w:hAnsi="Arial" w:cs="Arial"/>
          <w:sz w:val="19"/>
          <w:szCs w:val="19"/>
        </w:rPr>
        <w:t>až po ukončení projektu</w:t>
      </w:r>
      <w:r w:rsidR="004306B9">
        <w:rPr>
          <w:rFonts w:ascii="Arial" w:hAnsi="Arial" w:cs="Arial"/>
          <w:sz w:val="19"/>
          <w:szCs w:val="19"/>
        </w:rPr>
        <w:t>,</w:t>
      </w:r>
      <w:r w:rsidRPr="0073389C">
        <w:rPr>
          <w:rFonts w:ascii="Arial" w:hAnsi="Arial" w:cs="Arial"/>
          <w:sz w:val="19"/>
          <w:szCs w:val="19"/>
        </w:rPr>
        <w:t xml:space="preserve"> je prijímateľ povinný opätovne zabezpečiť majetok, príp. vrátiť príspevok </w:t>
      </w:r>
      <w:r w:rsidR="00762C5E" w:rsidRPr="0073389C">
        <w:rPr>
          <w:rFonts w:ascii="Arial" w:hAnsi="Arial" w:cs="Arial"/>
          <w:sz w:val="19"/>
          <w:szCs w:val="19"/>
        </w:rPr>
        <w:t>poskytovateľovi</w:t>
      </w:r>
      <w:r w:rsidRPr="0073389C">
        <w:rPr>
          <w:rFonts w:ascii="Arial" w:hAnsi="Arial" w:cs="Arial"/>
          <w:sz w:val="19"/>
          <w:szCs w:val="19"/>
        </w:rPr>
        <w:t xml:space="preserve"> v lehote, ktorú určí </w:t>
      </w:r>
      <w:r w:rsidR="00762C5E" w:rsidRPr="0073389C">
        <w:rPr>
          <w:rFonts w:ascii="Arial" w:hAnsi="Arial" w:cs="Arial"/>
          <w:sz w:val="19"/>
          <w:szCs w:val="19"/>
        </w:rPr>
        <w:t>poskytovateľ</w:t>
      </w:r>
      <w:r w:rsidRPr="0073389C">
        <w:rPr>
          <w:rFonts w:ascii="Arial" w:hAnsi="Arial" w:cs="Arial"/>
          <w:sz w:val="19"/>
          <w:szCs w:val="19"/>
        </w:rPr>
        <w:t>.</w:t>
      </w:r>
    </w:p>
    <w:p w14:paraId="485976AD" w14:textId="77777777" w:rsidR="0099274A"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Na opätovné zabezpečenie majetku sa vzťahujú ustanovenia o verejnom obstarávaní.</w:t>
      </w:r>
    </w:p>
    <w:p w14:paraId="2B2A9E2B" w14:textId="77777777"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Daň z pridanej hodnoty a iné dane</w:t>
      </w:r>
    </w:p>
    <w:p w14:paraId="1D02B0DD"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 zmysle čl. 69 všeobecného nariadenia je daň z pridanej hodnoty neoprávneným výdavkom, avšak postup zdaňovania daňou z pridanej hodnoty umožňuje, aby DPH za určitých okolností bola oprávneným výdavkom. DPH nie je oprávneným výdavkom v prípade, že prijímateľ má nárok na jej odpočet na vstupe. Nárok na odpočet je vymedzený zákonom o DPH.</w:t>
      </w:r>
    </w:p>
    <w:p w14:paraId="0B47CE94" w14:textId="77777777" w:rsidR="00C92A1F" w:rsidRPr="0073389C" w:rsidRDefault="00C92A1F" w:rsidP="001F73A1">
      <w:pPr>
        <w:pStyle w:val="Zkladntext"/>
        <w:spacing w:before="120" w:after="120" w:line="288" w:lineRule="auto"/>
        <w:rPr>
          <w:rFonts w:ascii="Arial" w:hAnsi="Arial" w:cs="Arial"/>
          <w:b/>
          <w:sz w:val="19"/>
          <w:szCs w:val="19"/>
          <w:lang w:val="sk-SK" w:eastAsia="en-US"/>
        </w:rPr>
      </w:pPr>
      <w:r w:rsidRPr="0073389C">
        <w:rPr>
          <w:rFonts w:ascii="Arial" w:hAnsi="Arial" w:cs="Arial"/>
          <w:b/>
          <w:sz w:val="19"/>
          <w:szCs w:val="19"/>
          <w:lang w:val="sk-SK" w:eastAsia="en-US"/>
        </w:rPr>
        <w:t>Neoprávneným výdavkom je aj DPH, ktorej odpočet si platiteľ dane neuplatnil, hoci tak podľa platnej legislatívy urobiť mohol.</w:t>
      </w:r>
    </w:p>
    <w:p w14:paraId="5CCCB165"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Oprávnená DPH sa vzťahuje len k plneniam, ktoré sú považované za oprávnené. V prípade, ak je výdavok oprávnený iba čiastočne, daň z pridanej hodnoty vzťahujúca sa k tomuto výdavku je oprávneným výdavkom v rovnakom pomere. </w:t>
      </w:r>
    </w:p>
    <w:p w14:paraId="33BE6149"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Akákoľvek činnosť vykonávaná počas realizácie projektu, resp. po jeho ukončení súvisiaca s nadobudnutím/zhodnotením majetku z prostriedkov EŠIF, ktorá bude potenciálne generovať zdaniteľné príjmy</w:t>
      </w:r>
      <w:r w:rsidR="00E6343D" w:rsidRPr="0073389C">
        <w:rPr>
          <w:rFonts w:ascii="Arial" w:hAnsi="Arial" w:cs="Arial"/>
          <w:sz w:val="19"/>
          <w:szCs w:val="19"/>
          <w:lang w:val="sk-SK" w:eastAsia="en-US"/>
        </w:rPr>
        <w:t xml:space="preserve">, </w:t>
      </w:r>
      <w:r w:rsidRPr="0073389C">
        <w:rPr>
          <w:rFonts w:ascii="Arial" w:hAnsi="Arial" w:cs="Arial"/>
          <w:sz w:val="19"/>
          <w:szCs w:val="19"/>
          <w:lang w:val="sk-SK" w:eastAsia="en-US"/>
        </w:rPr>
        <w:t>zakladá prijímateľovi povinnosť odvádzať DPH, t.</w:t>
      </w:r>
      <w:r w:rsidR="00E6343D" w:rsidRPr="0073389C">
        <w:rPr>
          <w:rFonts w:ascii="Arial" w:hAnsi="Arial" w:cs="Arial"/>
          <w:sz w:val="19"/>
          <w:szCs w:val="19"/>
          <w:lang w:val="sk-SK" w:eastAsia="en-US"/>
        </w:rPr>
        <w:t xml:space="preserve"> </w:t>
      </w:r>
      <w:r w:rsidRPr="0073389C">
        <w:rPr>
          <w:rFonts w:ascii="Arial" w:hAnsi="Arial" w:cs="Arial"/>
          <w:sz w:val="19"/>
          <w:szCs w:val="19"/>
          <w:lang w:val="sk-SK" w:eastAsia="en-US"/>
        </w:rPr>
        <w:t xml:space="preserve">j. vznikne povinnosť prijímateľa uplatňovať voči daňovému úradu odpočet dane. </w:t>
      </w:r>
      <w:r w:rsidRPr="0073389C">
        <w:rPr>
          <w:rFonts w:ascii="Arial" w:hAnsi="Arial" w:cs="Arial"/>
          <w:sz w:val="19"/>
          <w:lang w:val="sk-SK" w:eastAsia="en-US"/>
        </w:rPr>
        <w:t>V takomto prípade bude DPH (uhradená v rámci implementácie projektu ako oprávnený výdavok) spätne za obdobie realizácie projektu považovaná za neoprávnenú v rozsahu aktivít, z ktorých plynú zdaniteľné príjmy</w:t>
      </w:r>
      <w:r w:rsidRPr="0073389C">
        <w:rPr>
          <w:rFonts w:ascii="Arial" w:hAnsi="Arial" w:cs="Arial"/>
          <w:sz w:val="19"/>
          <w:vertAlign w:val="superscript"/>
          <w:lang w:val="sk-SK" w:eastAsia="en-US"/>
        </w:rPr>
        <w:footnoteReference w:id="96"/>
      </w:r>
      <w:r w:rsidRPr="0073389C">
        <w:rPr>
          <w:rFonts w:ascii="Arial" w:hAnsi="Arial" w:cs="Arial"/>
          <w:sz w:val="19"/>
          <w:lang w:val="sk-SK" w:eastAsia="en-US"/>
        </w:rPr>
        <w:t>.</w:t>
      </w:r>
      <w:r w:rsidRPr="0073389C">
        <w:rPr>
          <w:rFonts w:ascii="Arial" w:hAnsi="Arial" w:cs="Arial"/>
          <w:sz w:val="19"/>
          <w:szCs w:val="19"/>
          <w:lang w:val="sk-SK" w:eastAsia="en-US"/>
        </w:rPr>
        <w:t xml:space="preserve"> </w:t>
      </w:r>
    </w:p>
    <w:p w14:paraId="29A6EF15"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Iné dane sú vo všeobecnosti neoprávneným výdavkom. Za neoprávnené výdavky sú považované predovšetkým priame dane (daň z nehnuteľnosti, daň z motorových vozidiel a pod.). Výnimku tvoria daň z príjmu fyzických osôb, ktorá je súčasťou hrubej mzdy, resp. odmeny za vykonanú prácu a je oprávneným výdavkom v rámci osobných výdavkov a daň za ubytovanie, ktorá je oprávneným výdavkom v rámci cestovných náhrad.</w:t>
      </w:r>
    </w:p>
    <w:p w14:paraId="042ED000" w14:textId="77777777"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Žiadosť o platbu, monitorovacie správy/údaje, žiadosť o zmenu zmluvy, výkon verejného obstarávania, pracovné výkazy a štúdium dokumentov</w:t>
      </w:r>
    </w:p>
    <w:p w14:paraId="12EE3B89"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Aktivity týkajúce sa vypĺňania žiadosti o platbu sa nepovažujú za oprávnené, ak predchádzajúca žiadosť o platbu bola prijímateľovi opakovane vrátená na doplnenie alebo žiadosť o platbu bola zamietnutá a prijímateľ predložil ďalšiu žiadosť o platbu na rovnakú výšku ako zamietnutá a obsahuje rovnaké výdavky ako zamietnutá žiadosť o platbu, resp. žiadosť o platbu obsahuje rovnaké nedostatky ako predchádzajúca žiadosť. Ak sú monitorovacie správy/údaje/žiadosť o zmenu zmluvy/personálna matica </w:t>
      </w:r>
      <w:r w:rsidR="007B520F">
        <w:rPr>
          <w:rFonts w:ascii="Arial" w:hAnsi="Arial" w:cs="Arial"/>
          <w:sz w:val="19"/>
          <w:szCs w:val="19"/>
          <w:lang w:val="sk-SK" w:eastAsia="en-US"/>
        </w:rPr>
        <w:t xml:space="preserve">opakovane </w:t>
      </w:r>
      <w:r w:rsidRPr="0073389C">
        <w:rPr>
          <w:rFonts w:ascii="Arial" w:hAnsi="Arial" w:cs="Arial"/>
          <w:sz w:val="19"/>
          <w:szCs w:val="19"/>
          <w:lang w:val="sk-SK" w:eastAsia="en-US"/>
        </w:rPr>
        <w:t>vrátené prijímateľovi na doplnenie chýbajúcich náležitostí, výdavky na činnosti týkajúce sa odstraňovania nedostatkov sú neoprávneným výdavkom.</w:t>
      </w:r>
    </w:p>
    <w:p w14:paraId="586EBEB3"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Vyplňovanie pracovných výkazov a štúdium dokumentov (napr. príručka pre prijímateľa, príručka pre žiadateľa, zmluva o NFP) ako individuálna (samostatná) aktivita, resp. činnosť nebude posúdená  ako oprávnená, t.</w:t>
      </w:r>
      <w:r w:rsidR="006B5CAE" w:rsidRPr="0073389C">
        <w:rPr>
          <w:rFonts w:ascii="Arial" w:hAnsi="Arial" w:cs="Arial"/>
          <w:sz w:val="19"/>
          <w:szCs w:val="19"/>
          <w:lang w:val="sk-SK" w:eastAsia="en-US"/>
        </w:rPr>
        <w:t xml:space="preserve"> </w:t>
      </w:r>
      <w:r w:rsidRPr="0073389C">
        <w:rPr>
          <w:rFonts w:ascii="Arial" w:hAnsi="Arial" w:cs="Arial"/>
          <w:sz w:val="19"/>
          <w:szCs w:val="19"/>
          <w:lang w:val="sk-SK" w:eastAsia="en-US"/>
        </w:rPr>
        <w:t>j. výdavky na vyššie uvedené aktivity, resp. činnosti sú neoprávnené.</w:t>
      </w:r>
    </w:p>
    <w:p w14:paraId="2B96C141" w14:textId="77777777" w:rsidR="00C92A1F" w:rsidRPr="0073389C" w:rsidRDefault="00C92A1F" w:rsidP="001F73A1">
      <w:pPr>
        <w:spacing w:before="120" w:after="120" w:line="288" w:lineRule="auto"/>
        <w:jc w:val="both"/>
      </w:pPr>
      <w:r w:rsidRPr="0073389C">
        <w:t>Výdavky súvisiace s procesom verejného obstarávania budú uznané za oprávnené iba raz, t.</w:t>
      </w:r>
      <w:r w:rsidR="00AA1060" w:rsidRPr="0073389C">
        <w:t xml:space="preserve"> </w:t>
      </w:r>
      <w:r w:rsidRPr="0073389C">
        <w:t xml:space="preserve">j. </w:t>
      </w:r>
      <w:r w:rsidR="00762C5E" w:rsidRPr="0073389C">
        <w:t>poskytovateľ</w:t>
      </w:r>
      <w:r w:rsidRPr="0073389C">
        <w:t xml:space="preserve"> uhradí výdavky týkajúce sa činností procesov verejného obstarávania iba jedenkrát bez ohľadu na počet opakovaní verejného obstarávania.</w:t>
      </w:r>
    </w:p>
    <w:p w14:paraId="5180A77D" w14:textId="77777777"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Vykazovanie činností v</w:t>
      </w:r>
      <w:r w:rsidRPr="0073389C" w:rsidDel="00407DCB">
        <w:rPr>
          <w:rFonts w:ascii="Arial" w:hAnsi="Arial" w:cs="Arial"/>
          <w:b/>
          <w:sz w:val="19"/>
          <w:szCs w:val="19"/>
          <w:lang w:val="sk-SK" w:eastAsia="en-US"/>
        </w:rPr>
        <w:t> pracovných výkazoch</w:t>
      </w:r>
    </w:p>
    <w:p w14:paraId="4FA64E2F" w14:textId="77777777" w:rsidR="0092208D" w:rsidRPr="00C90FF6" w:rsidRDefault="00FE5FF4" w:rsidP="0092208D">
      <w:pPr>
        <w:pStyle w:val="Zkladntext"/>
        <w:spacing w:before="120" w:after="120" w:line="288" w:lineRule="auto"/>
        <w:rPr>
          <w:rFonts w:ascii="Arial" w:hAnsi="Arial"/>
          <w:sz w:val="19"/>
          <w:lang w:val="sk-SK" w:eastAsia="en-US"/>
        </w:rPr>
      </w:pPr>
      <w:r>
        <w:rPr>
          <w:rFonts w:ascii="Arial" w:hAnsi="Arial"/>
          <w:sz w:val="19"/>
          <w:lang w:val="sk-SK" w:eastAsia="en-US"/>
        </w:rPr>
        <w:t>O</w:t>
      </w:r>
      <w:r w:rsidR="00C44D39">
        <w:rPr>
          <w:rFonts w:ascii="Arial" w:hAnsi="Arial"/>
          <w:sz w:val="19"/>
          <w:lang w:val="sk-SK" w:eastAsia="en-US"/>
        </w:rPr>
        <w:t>právnené</w:t>
      </w:r>
      <w:r w:rsidR="0092208D" w:rsidRPr="0092208D">
        <w:rPr>
          <w:rFonts w:ascii="Arial" w:hAnsi="Arial"/>
          <w:sz w:val="19"/>
          <w:lang w:val="sk-SK" w:eastAsia="en-US"/>
        </w:rPr>
        <w:t xml:space="preserve"> činností pracovníka na projektoch OP EVS za dané obdobie </w:t>
      </w:r>
      <w:r w:rsidR="00C44D39">
        <w:rPr>
          <w:rFonts w:ascii="Arial" w:hAnsi="Arial"/>
          <w:sz w:val="19"/>
          <w:lang w:val="sk-SK" w:eastAsia="en-US"/>
        </w:rPr>
        <w:t>sú</w:t>
      </w:r>
      <w:r w:rsidR="0092208D" w:rsidRPr="00C90FF6">
        <w:rPr>
          <w:rFonts w:ascii="Arial" w:hAnsi="Arial"/>
          <w:sz w:val="19"/>
          <w:lang w:val="sk-SK" w:eastAsia="en-US"/>
        </w:rPr>
        <w:t xml:space="preserve"> </w:t>
      </w:r>
      <w:r w:rsidR="0092208D" w:rsidRPr="0092208D">
        <w:rPr>
          <w:rFonts w:ascii="Arial" w:hAnsi="Arial"/>
          <w:sz w:val="19"/>
          <w:lang w:val="sk-SK" w:eastAsia="en-US"/>
        </w:rPr>
        <w:t>čin</w:t>
      </w:r>
      <w:r w:rsidR="0092208D">
        <w:rPr>
          <w:rFonts w:ascii="Arial" w:hAnsi="Arial"/>
          <w:sz w:val="19"/>
          <w:lang w:val="sk-SK" w:eastAsia="en-US"/>
        </w:rPr>
        <w:t>nos</w:t>
      </w:r>
      <w:r w:rsidR="00C44D39">
        <w:rPr>
          <w:rFonts w:ascii="Arial" w:hAnsi="Arial"/>
          <w:sz w:val="19"/>
          <w:lang w:val="sk-SK" w:eastAsia="en-US"/>
        </w:rPr>
        <w:t>ti</w:t>
      </w:r>
      <w:r w:rsidR="0092208D">
        <w:rPr>
          <w:rFonts w:ascii="Arial" w:hAnsi="Arial"/>
          <w:sz w:val="19"/>
          <w:lang w:val="sk-SK" w:eastAsia="en-US"/>
        </w:rPr>
        <w:t xml:space="preserve"> v súlade s opisom </w:t>
      </w:r>
      <w:r w:rsidR="0084082D">
        <w:rPr>
          <w:rFonts w:ascii="Arial" w:hAnsi="Arial"/>
          <w:sz w:val="19"/>
          <w:lang w:val="sk-SK" w:eastAsia="en-US"/>
        </w:rPr>
        <w:t xml:space="preserve">a rozpočtom </w:t>
      </w:r>
      <w:r w:rsidR="0092208D">
        <w:rPr>
          <w:rFonts w:ascii="Arial" w:hAnsi="Arial"/>
          <w:sz w:val="19"/>
          <w:lang w:val="sk-SK" w:eastAsia="en-US"/>
        </w:rPr>
        <w:t>projektu</w:t>
      </w:r>
      <w:r w:rsidR="00216A38">
        <w:rPr>
          <w:rFonts w:ascii="Arial" w:hAnsi="Arial"/>
          <w:sz w:val="19"/>
          <w:lang w:val="sk-SK" w:eastAsia="en-US"/>
        </w:rPr>
        <w:t>,</w:t>
      </w:r>
      <w:r w:rsidR="0092208D">
        <w:rPr>
          <w:rFonts w:ascii="Arial" w:hAnsi="Arial"/>
          <w:sz w:val="19"/>
          <w:lang w:val="sk-SK" w:eastAsia="en-US"/>
        </w:rPr>
        <w:t xml:space="preserve"> najmä </w:t>
      </w:r>
      <w:r w:rsidR="002E5882">
        <w:rPr>
          <w:rFonts w:ascii="Arial" w:hAnsi="Arial"/>
          <w:sz w:val="19"/>
          <w:lang w:val="sk-SK" w:eastAsia="en-US"/>
        </w:rPr>
        <w:t xml:space="preserve">každá činnosť vo väzbe na </w:t>
      </w:r>
      <w:r w:rsidR="00283B0A">
        <w:rPr>
          <w:rFonts w:ascii="Arial" w:hAnsi="Arial"/>
          <w:sz w:val="19"/>
          <w:lang w:val="sk-SK" w:eastAsia="en-US"/>
        </w:rPr>
        <w:t xml:space="preserve">spracovanie </w:t>
      </w:r>
      <w:r w:rsidR="002E5882">
        <w:rPr>
          <w:rFonts w:ascii="Arial" w:hAnsi="Arial"/>
          <w:sz w:val="19"/>
          <w:lang w:val="sk-SK" w:eastAsia="en-US"/>
        </w:rPr>
        <w:t>konkrétn</w:t>
      </w:r>
      <w:r w:rsidR="00283B0A">
        <w:rPr>
          <w:rFonts w:ascii="Arial" w:hAnsi="Arial"/>
          <w:sz w:val="19"/>
          <w:lang w:val="sk-SK" w:eastAsia="en-US"/>
        </w:rPr>
        <w:t>eho dokumentu alebo</w:t>
      </w:r>
      <w:r w:rsidR="002E5882">
        <w:rPr>
          <w:rFonts w:ascii="Arial" w:hAnsi="Arial"/>
          <w:sz w:val="19"/>
          <w:lang w:val="sk-SK" w:eastAsia="en-US"/>
        </w:rPr>
        <w:t xml:space="preserve"> výstup</w:t>
      </w:r>
      <w:r w:rsidR="00283B0A">
        <w:rPr>
          <w:rFonts w:ascii="Arial" w:hAnsi="Arial"/>
          <w:sz w:val="19"/>
          <w:lang w:val="sk-SK" w:eastAsia="en-US"/>
        </w:rPr>
        <w:t>u</w:t>
      </w:r>
      <w:r w:rsidR="002E5882">
        <w:rPr>
          <w:rFonts w:ascii="Arial" w:hAnsi="Arial"/>
          <w:sz w:val="19"/>
          <w:lang w:val="sk-SK" w:eastAsia="en-US"/>
        </w:rPr>
        <w:t>, tiež</w:t>
      </w:r>
      <w:r w:rsidR="0092208D">
        <w:rPr>
          <w:rFonts w:ascii="Arial" w:hAnsi="Arial"/>
          <w:sz w:val="19"/>
          <w:lang w:val="sk-SK" w:eastAsia="en-US"/>
        </w:rPr>
        <w:t xml:space="preserve"> ú</w:t>
      </w:r>
      <w:r w:rsidR="0092208D" w:rsidRPr="0092208D">
        <w:rPr>
          <w:rFonts w:ascii="Arial" w:hAnsi="Arial"/>
          <w:sz w:val="19"/>
          <w:lang w:val="sk-SK" w:eastAsia="en-US"/>
        </w:rPr>
        <w:t>časť na  seminároch, školeniach, konferenciách, workshopoch, odborných stretnutiach, pracovných skupinách a</w:t>
      </w:r>
      <w:r w:rsidR="00072DE5">
        <w:rPr>
          <w:rFonts w:ascii="Arial" w:hAnsi="Arial"/>
          <w:sz w:val="19"/>
          <w:lang w:val="sk-SK" w:eastAsia="en-US"/>
        </w:rPr>
        <w:t> </w:t>
      </w:r>
      <w:r w:rsidR="0092208D">
        <w:rPr>
          <w:rFonts w:ascii="Arial" w:hAnsi="Arial"/>
          <w:sz w:val="19"/>
          <w:lang w:val="sk-SK" w:eastAsia="en-US"/>
        </w:rPr>
        <w:t>podobne</w:t>
      </w:r>
      <w:r w:rsidR="00072DE5">
        <w:rPr>
          <w:rFonts w:ascii="Arial" w:hAnsi="Arial"/>
          <w:sz w:val="19"/>
          <w:lang w:val="sk-SK" w:eastAsia="en-US"/>
        </w:rPr>
        <w:t>.</w:t>
      </w:r>
    </w:p>
    <w:p w14:paraId="3A1250DE" w14:textId="77777777" w:rsidR="00C92A1F" w:rsidRPr="0073389C" w:rsidRDefault="00C92A1F" w:rsidP="001F73A1">
      <w:pPr>
        <w:spacing w:before="120" w:after="120" w:line="288" w:lineRule="auto"/>
        <w:jc w:val="both"/>
      </w:pPr>
      <w:r w:rsidRPr="0073389C">
        <w:t>Aktivity vykonávané odbornými kapacitami sa nepovažujú za oprávnené v prípade, ak ide o činnosti, ktoré má vykonávať administratívny a riadiaci personál a naopak. Napríklad vypĺňanie žiadosti o platbu alebo monitorovacej správy odborným pracovníkom, vykonávanie administratívnych čin</w:t>
      </w:r>
      <w:r w:rsidR="008440AB" w:rsidRPr="0073389C">
        <w:t>n</w:t>
      </w:r>
      <w:r w:rsidRPr="0073389C">
        <w:t>ostí odborným pracovníkom (napr. tlač a kopírovanie materiálov), nemožno uznať ako oprávnený výdavok deklarovaný v rámci odbornej činnosti pracovníka.</w:t>
      </w:r>
    </w:p>
    <w:p w14:paraId="6BB52EC9" w14:textId="77777777"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Definovanie oprávnenosti nepriamych výdavkov na riadenie projektu vykonávaného prostredníctvom osôb v pracovnoprávnom alebo obdobnom pomere</w:t>
      </w:r>
    </w:p>
    <w:p w14:paraId="20D0C291" w14:textId="77777777" w:rsidR="00C92A1F" w:rsidRPr="0073389C" w:rsidRDefault="00C92A1F" w:rsidP="001F73A1">
      <w:pPr>
        <w:spacing w:before="120" w:after="120" w:line="288" w:lineRule="auto"/>
        <w:jc w:val="both"/>
      </w:pPr>
      <w:r w:rsidRPr="0073389C">
        <w:t xml:space="preserve">Ak boli v rámci konania o žiadosti o NFP výdavky na riadenie projektu schválené ako oprávnené a zároveň bola posúdená oprávnenosť výdavkov z hľadiska splnenia požadovaných kritérií jednotlivých pozícií riadenia projektu, v rámci žiadosti o platbu </w:t>
      </w:r>
      <w:r w:rsidR="0082781E" w:rsidRPr="0073389C">
        <w:t>poskytovateľ</w:t>
      </w:r>
      <w:r w:rsidRPr="0073389C">
        <w:t xml:space="preserve"> overí, či nedošlo k zmene na predmetnej pozícii a nie je  nutné opakovane predkladať podpornú dokumentáciu preukazujúcu splnenie kritérií pre odbornosť konkrétnej osoby. </w:t>
      </w:r>
    </w:p>
    <w:p w14:paraId="03C4FDBC" w14:textId="77777777" w:rsidR="00C92A1F" w:rsidRPr="0073389C" w:rsidRDefault="00C92A1F" w:rsidP="001F73A1">
      <w:pPr>
        <w:spacing w:before="120" w:after="120" w:line="288" w:lineRule="auto"/>
        <w:jc w:val="both"/>
      </w:pPr>
      <w:r w:rsidRPr="0073389C">
        <w:t xml:space="preserve">Ak boli v rámci konania o žiadosti o NFP výdavky na riadenie projektu schválené ako oprávnené a zároveň  nebola posúdená oprávnenosť výdavkov z hľadiska splnenia požadovaných kritérií jednotlivých pozícií zapojenia do riadenia projektu, v rámci žiadosti o platbu </w:t>
      </w:r>
      <w:r w:rsidR="0082781E" w:rsidRPr="0073389C">
        <w:t>poskytovateľ</w:t>
      </w:r>
      <w:r w:rsidRPr="0073389C">
        <w:t xml:space="preserve"> overí splnenie kritérií odbornosti stanovených predmetnou výzvou/vyzvaním pri jednotlivých osobách zapojených do riadenia projektu. V prípade, ak sú predmetom žiadosti o platbu výdavky na osobu, ktorá nespĺňa kvalifikačné, resp. odborné kritériá zadefinované vo výzve/vyzvaní, budú tieto výdavky vyhodnotené zo strany </w:t>
      </w:r>
      <w:r w:rsidR="0082781E" w:rsidRPr="0073389C">
        <w:t xml:space="preserve">poskytovateľa </w:t>
      </w:r>
      <w:r w:rsidRPr="0073389C">
        <w:t>ako neoprávnené.</w:t>
      </w:r>
    </w:p>
    <w:p w14:paraId="3746CC98" w14:textId="77777777" w:rsidR="00AE5A8F" w:rsidRPr="0073389C" w:rsidRDefault="00AE5A8F" w:rsidP="005B7173">
      <w:pPr>
        <w:pStyle w:val="Zkladntext"/>
        <w:numPr>
          <w:ilvl w:val="0"/>
          <w:numId w:val="78"/>
        </w:numPr>
        <w:spacing w:before="120" w:after="120" w:line="288" w:lineRule="auto"/>
        <w:ind w:left="426" w:hanging="426"/>
        <w:rPr>
          <w:rFonts w:ascii="Arial" w:hAnsi="Arial" w:cs="Arial"/>
          <w:b/>
          <w:sz w:val="19"/>
          <w:szCs w:val="19"/>
          <w:lang w:val="sk-SK" w:eastAsia="en-US"/>
        </w:rPr>
      </w:pPr>
      <w:bookmarkStart w:id="124" w:name="_Toc361131496"/>
      <w:r w:rsidRPr="0073389C">
        <w:rPr>
          <w:rFonts w:ascii="Arial" w:hAnsi="Arial" w:cs="Arial"/>
          <w:b/>
          <w:sz w:val="19"/>
          <w:szCs w:val="19"/>
          <w:lang w:val="sk-SK" w:eastAsia="en-US"/>
        </w:rPr>
        <w:t>Problematika prekrývania sa výdavkov</w:t>
      </w:r>
      <w:bookmarkEnd w:id="124"/>
    </w:p>
    <w:p w14:paraId="3223BF02" w14:textId="77777777" w:rsidR="00AE5A8F" w:rsidRPr="0073389C" w:rsidRDefault="00AE5A8F" w:rsidP="001F73A1">
      <w:pPr>
        <w:tabs>
          <w:tab w:val="left" w:pos="540"/>
        </w:tabs>
        <w:spacing w:before="120" w:after="120" w:line="288" w:lineRule="auto"/>
        <w:jc w:val="both"/>
      </w:pPr>
      <w:r w:rsidRPr="0073389C">
        <w:t>Jedným zo základných kritérií oprávnenosti výdavkov je, že sa nárokovaný výdavok časovo a vecne neprekrýva a neprekrýva sa ani s inými prostriedkami z verejných zdrojov</w:t>
      </w:r>
      <w:r w:rsidR="00E55ACE" w:rsidRPr="0073389C">
        <w:t>.</w:t>
      </w:r>
    </w:p>
    <w:p w14:paraId="206376C3" w14:textId="77777777" w:rsidR="00AE5A8F" w:rsidRPr="0073389C" w:rsidRDefault="00AE5A8F" w:rsidP="001F73A1">
      <w:pPr>
        <w:tabs>
          <w:tab w:val="left" w:pos="540"/>
        </w:tabs>
        <w:spacing w:before="120" w:after="120" w:line="288" w:lineRule="auto"/>
        <w:jc w:val="both"/>
      </w:pPr>
      <w:r w:rsidRPr="0073389C" w:rsidDel="005D4B2D">
        <w:t xml:space="preserve">Poskytovateľ </w:t>
      </w:r>
      <w:r w:rsidR="00E2665E" w:rsidRPr="0073389C">
        <w:t>vykonáva</w:t>
      </w:r>
      <w:r w:rsidRPr="0073389C">
        <w:t xml:space="preserve"> v rámci administratívnej </w:t>
      </w:r>
      <w:r w:rsidR="00332A61">
        <w:t>finančnej kontroly</w:t>
      </w:r>
      <w:r w:rsidR="005140D9">
        <w:t xml:space="preserve"> </w:t>
      </w:r>
      <w:r w:rsidRPr="0073389C">
        <w:t xml:space="preserve">žiadosti o platbu aj kontrolu neprekrývania sa vykázaného pracovného času osôb na základe predložených pracovných výkazov. Ak sa v rámci pracovných výkazov identifikuje prekrývanie vykázaného pracovného času, </w:t>
      </w:r>
      <w:r w:rsidRPr="0073389C" w:rsidDel="005D4B2D">
        <w:t xml:space="preserve">poskytovateľ </w:t>
      </w:r>
      <w:r w:rsidR="005D4B2D" w:rsidRPr="0073389C">
        <w:t xml:space="preserve"> </w:t>
      </w:r>
      <w:r w:rsidRPr="0073389C">
        <w:t xml:space="preserve">pristupuje ku kráteniu relevantných výdavkov, a to aj v prípade ak je prekrývanie identifikované v rámci žiadostí o platbu, ktoré už boli zo strany poskytovateľa schválené (vystaví nezrovnalosť). Pri krátení výdavkov postupuje </w:t>
      </w:r>
      <w:r w:rsidRPr="0073389C" w:rsidDel="005D4B2D">
        <w:t xml:space="preserve">poskytovateľ </w:t>
      </w:r>
      <w:r w:rsidRPr="0073389C">
        <w:t>nasledovne:</w:t>
      </w:r>
    </w:p>
    <w:p w14:paraId="22CFD1CF" w14:textId="77777777" w:rsidR="00993A6C" w:rsidRPr="0073389C" w:rsidRDefault="00AE5A8F" w:rsidP="008D155B">
      <w:pPr>
        <w:pStyle w:val="Odsekzoznamu"/>
        <w:numPr>
          <w:ilvl w:val="0"/>
          <w:numId w:val="11"/>
        </w:numPr>
        <w:spacing w:before="120" w:after="120" w:line="288" w:lineRule="auto"/>
        <w:ind w:left="567" w:hanging="283"/>
        <w:contextualSpacing w:val="0"/>
        <w:jc w:val="both"/>
        <w:rPr>
          <w:lang w:eastAsia="sk-SK"/>
        </w:rPr>
      </w:pPr>
      <w:r w:rsidRPr="0073389C">
        <w:rPr>
          <w:lang w:eastAsia="sk-SK"/>
        </w:rPr>
        <w:t xml:space="preserve">v prípade pracovných výkazov, kde je možné identifikovať prekrývanie vykázaného času minimálne na úrovni dňa (prekrývanie je možné identifikovať na úrovni jednotlivých hodín, resp. aspoň konkrétneho dňa), </w:t>
      </w:r>
      <w:r w:rsidRPr="0073389C">
        <w:rPr>
          <w:b/>
          <w:lang w:eastAsia="sk-SK"/>
        </w:rPr>
        <w:t xml:space="preserve">budú ako neoprávnené klasifikované všetky výdavky jednotlivých projektov spolufinancovaných z </w:t>
      </w:r>
      <w:r w:rsidR="005D4B2D" w:rsidRPr="0073389C">
        <w:rPr>
          <w:b/>
          <w:lang w:eastAsia="sk-SK"/>
        </w:rPr>
        <w:t>EŠIF</w:t>
      </w:r>
      <w:r w:rsidRPr="0073389C">
        <w:rPr>
          <w:b/>
          <w:lang w:eastAsia="sk-SK"/>
        </w:rPr>
        <w:t xml:space="preserve"> vzťahujúce sa</w:t>
      </w:r>
      <w:r w:rsidR="00C16E56" w:rsidRPr="0073389C">
        <w:rPr>
          <w:b/>
          <w:lang w:eastAsia="sk-SK"/>
        </w:rPr>
        <w:t xml:space="preserve"> </w:t>
      </w:r>
      <w:r w:rsidRPr="0073389C">
        <w:rPr>
          <w:b/>
          <w:lang w:eastAsia="sk-SK"/>
        </w:rPr>
        <w:t>na činnosti realizované v rámci daného dňa</w:t>
      </w:r>
      <w:r w:rsidRPr="0073389C">
        <w:rPr>
          <w:lang w:eastAsia="sk-SK"/>
        </w:rPr>
        <w:t>;</w:t>
      </w:r>
    </w:p>
    <w:p w14:paraId="19B0CA2B" w14:textId="77777777" w:rsidR="00993A6C" w:rsidRPr="0073389C" w:rsidRDefault="00AE5A8F" w:rsidP="008D155B">
      <w:pPr>
        <w:pStyle w:val="Odsekzoznamu"/>
        <w:numPr>
          <w:ilvl w:val="0"/>
          <w:numId w:val="11"/>
        </w:numPr>
        <w:spacing w:before="120" w:after="120" w:line="288" w:lineRule="auto"/>
        <w:ind w:left="567" w:hanging="283"/>
        <w:contextualSpacing w:val="0"/>
        <w:jc w:val="both"/>
        <w:rPr>
          <w:lang w:eastAsia="sk-SK"/>
        </w:rPr>
      </w:pPr>
      <w:r w:rsidRPr="0073389C">
        <w:rPr>
          <w:lang w:eastAsia="sk-SK"/>
        </w:rPr>
        <w:t xml:space="preserve">v prípade pracovných výkazov, kde nie je možné identifikovať prekrývanie vykázaného času minimálne na úrovni dňa, </w:t>
      </w:r>
      <w:r w:rsidRPr="0073389C">
        <w:rPr>
          <w:b/>
          <w:lang w:eastAsia="sk-SK"/>
        </w:rPr>
        <w:t>budú ako neoprávnené klasifikované všetky výdavky jednotlivých projektov spolufinancovaných z</w:t>
      </w:r>
      <w:r w:rsidR="006F10E8" w:rsidRPr="0073389C">
        <w:rPr>
          <w:b/>
          <w:lang w:eastAsia="sk-SK"/>
        </w:rPr>
        <w:t xml:space="preserve"> EŠIF </w:t>
      </w:r>
      <w:r w:rsidRPr="0073389C">
        <w:rPr>
          <w:b/>
          <w:lang w:eastAsia="sk-SK"/>
        </w:rPr>
        <w:t>vzťahujúce sa na všetky činnosti realizované v predmetných pracovných výkazoch</w:t>
      </w:r>
      <w:r w:rsidRPr="0073389C">
        <w:rPr>
          <w:lang w:eastAsia="sk-SK"/>
        </w:rPr>
        <w:t xml:space="preserve"> (t.</w:t>
      </w:r>
      <w:r w:rsidR="00480471" w:rsidRPr="0073389C">
        <w:rPr>
          <w:lang w:eastAsia="sk-SK"/>
        </w:rPr>
        <w:t xml:space="preserve"> </w:t>
      </w:r>
      <w:r w:rsidRPr="0073389C">
        <w:rPr>
          <w:lang w:eastAsia="sk-SK"/>
        </w:rPr>
        <w:t>j. ako celok budú všetky výdavky vzťahujúce sa na predmetné pracovné výkazy klasifikované ako neoprávnené).</w:t>
      </w:r>
    </w:p>
    <w:p w14:paraId="2E48908A" w14:textId="77777777" w:rsidR="00AE5A8F" w:rsidRPr="0073389C" w:rsidRDefault="00AE5A8F" w:rsidP="00BA25DE">
      <w:pPr>
        <w:spacing w:before="120" w:after="120" w:line="288" w:lineRule="auto"/>
        <w:jc w:val="both"/>
      </w:pPr>
      <w:r w:rsidRPr="0073389C" w:rsidDel="005D4B2D">
        <w:t xml:space="preserve">Poskytovateľ </w:t>
      </w:r>
      <w:r w:rsidRPr="0073389C">
        <w:t>zvol</w:t>
      </w:r>
      <w:r w:rsidR="00F11C12" w:rsidRPr="0073389C">
        <w:t>í</w:t>
      </w:r>
      <w:r w:rsidRPr="0073389C">
        <w:t xml:space="preserve"> prísnejší postup</w:t>
      </w:r>
      <w:r w:rsidR="00F11C12" w:rsidRPr="0073389C">
        <w:t xml:space="preserve"> v prípade, ak</w:t>
      </w:r>
      <w:r w:rsidRPr="0073389C">
        <w:t>, pracovník v rámci pracovného výkazu deklaruje, že okrem činností uvedených v predmetnom pracovnom výkaze sa už nepodieľa na realizácii žiadnych iných činností, či už formou pracovno-právneho alebo iného vzťahu u prijímateľa, ani žiadnych iných subjektov</w:t>
      </w:r>
      <w:r w:rsidR="00F06354" w:rsidRPr="0073389C">
        <w:t>,</w:t>
      </w:r>
      <w:r w:rsidR="007309F1" w:rsidRPr="0073389C">
        <w:t xml:space="preserve"> ale </w:t>
      </w:r>
      <w:r w:rsidR="00E2665E" w:rsidRPr="0073389C">
        <w:t>poskytovateľ</w:t>
      </w:r>
      <w:r w:rsidR="007309F1" w:rsidRPr="0073389C">
        <w:t xml:space="preserve"> zistí opak</w:t>
      </w:r>
      <w:r w:rsidRPr="0073389C">
        <w:t>. Tento postup bude jednotne uplatňovaný voči všetkým prijímateľom.</w:t>
      </w:r>
    </w:p>
    <w:p w14:paraId="30DDCB76" w14:textId="77777777" w:rsidR="004F3504" w:rsidRPr="00631EA1" w:rsidRDefault="004F3504" w:rsidP="005B7173">
      <w:pPr>
        <w:pStyle w:val="Zkladntext"/>
        <w:numPr>
          <w:ilvl w:val="0"/>
          <w:numId w:val="78"/>
        </w:numPr>
        <w:spacing w:before="120" w:after="120" w:line="288" w:lineRule="auto"/>
        <w:ind w:left="426"/>
        <w:jc w:val="left"/>
        <w:rPr>
          <w:rFonts w:ascii="Arial" w:hAnsi="Arial" w:cs="Arial"/>
          <w:b/>
          <w:sz w:val="19"/>
          <w:szCs w:val="19"/>
          <w:lang w:val="sk-SK" w:eastAsia="en-US"/>
        </w:rPr>
      </w:pPr>
      <w:r w:rsidRPr="00631EA1">
        <w:rPr>
          <w:rFonts w:ascii="Arial" w:hAnsi="Arial" w:cs="Arial"/>
          <w:b/>
          <w:sz w:val="19"/>
          <w:szCs w:val="19"/>
          <w:lang w:val="sk-SK" w:eastAsia="en-US"/>
        </w:rPr>
        <w:t xml:space="preserve">Výdavky, ktoré nie sú oprávnenými výdavkami, sú najmä: </w:t>
      </w:r>
    </w:p>
    <w:p w14:paraId="47D332BA" w14:textId="77777777" w:rsidR="003D140B" w:rsidRPr="0073389C" w:rsidRDefault="003D140B" w:rsidP="00151D4D">
      <w:pPr>
        <w:pStyle w:val="Zkladntext"/>
        <w:numPr>
          <w:ilvl w:val="0"/>
          <w:numId w:val="37"/>
        </w:numPr>
        <w:spacing w:before="120" w:after="120" w:line="288" w:lineRule="auto"/>
        <w:ind w:left="567"/>
        <w:jc w:val="left"/>
        <w:rPr>
          <w:rFonts w:ascii="Arial" w:hAnsi="Arial" w:cs="Arial"/>
          <w:sz w:val="19"/>
          <w:szCs w:val="19"/>
        </w:rPr>
      </w:pPr>
      <w:r w:rsidRPr="0073389C">
        <w:rPr>
          <w:rFonts w:ascii="Arial" w:hAnsi="Arial" w:cs="Arial"/>
          <w:sz w:val="19"/>
          <w:szCs w:val="19"/>
        </w:rPr>
        <w:t>správne a miestne poplatky, ktoré nemajú priamu väzbu na projekt, resp. ich neoprávnenosť bola stanovená poskytovateľom;</w:t>
      </w:r>
    </w:p>
    <w:p w14:paraId="0C4DE0A4"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výdavky na právne služby prijímateľa voči poskytovateľovi (napr. žaloba, vypracovanie stanoviska);</w:t>
      </w:r>
    </w:p>
    <w:p w14:paraId="22AFA99B"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sankčné poplatky, pokuty</w:t>
      </w:r>
      <w:r w:rsidRPr="0073389C">
        <w:rPr>
          <w:rFonts w:ascii="Arial" w:hAnsi="Arial" w:cs="Arial"/>
          <w:sz w:val="19"/>
          <w:szCs w:val="19"/>
          <w:vertAlign w:val="superscript"/>
        </w:rPr>
        <w:footnoteReference w:id="97"/>
      </w:r>
      <w:r w:rsidRPr="0073389C">
        <w:rPr>
          <w:rFonts w:ascii="Arial" w:hAnsi="Arial" w:cs="Arial"/>
          <w:sz w:val="19"/>
          <w:szCs w:val="19"/>
        </w:rPr>
        <w:t xml:space="preserve"> a penále, prípadne ďalšie sankčné výdavky, či už dohodnuté v zmluvách alebo vzniknuté z iných príčin; </w:t>
      </w:r>
    </w:p>
    <w:p w14:paraId="480A515C"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manká a škody;</w:t>
      </w:r>
    </w:p>
    <w:p w14:paraId="4EE01D26"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úroky z úverov a pôžičiek</w:t>
      </w:r>
      <w:r w:rsidRPr="0073389C">
        <w:rPr>
          <w:rFonts w:ascii="Arial" w:hAnsi="Arial" w:cs="Arial"/>
          <w:sz w:val="19"/>
          <w:szCs w:val="19"/>
          <w:vertAlign w:val="superscript"/>
        </w:rPr>
        <w:footnoteReference w:id="98"/>
      </w:r>
      <w:r w:rsidRPr="0073389C">
        <w:rPr>
          <w:rFonts w:ascii="Arial" w:hAnsi="Arial" w:cs="Arial"/>
          <w:sz w:val="19"/>
          <w:szCs w:val="19"/>
        </w:rPr>
        <w:t>;</w:t>
      </w:r>
    </w:p>
    <w:p w14:paraId="06CB15C5"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dary,</w:t>
      </w:r>
    </w:p>
    <w:p w14:paraId="380EEDAD" w14:textId="77777777" w:rsidR="00C17CAE" w:rsidRPr="003B2E8B"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poplatky, resp. iné náklady prijímateľa (vrátane prípadných kurzových strát), ktoré vznikajú z dôvodu vedenia účtu na príjem NFP v</w:t>
      </w:r>
      <w:r w:rsidR="00C17CAE">
        <w:rPr>
          <w:rFonts w:ascii="Arial" w:hAnsi="Arial" w:cs="Arial"/>
          <w:sz w:val="19"/>
          <w:szCs w:val="19"/>
        </w:rPr>
        <w:t> </w:t>
      </w:r>
      <w:r w:rsidRPr="0073389C">
        <w:rPr>
          <w:rFonts w:ascii="Arial" w:hAnsi="Arial" w:cs="Arial"/>
          <w:sz w:val="19"/>
          <w:szCs w:val="19"/>
        </w:rPr>
        <w:t>zahraničí</w:t>
      </w:r>
      <w:r w:rsidRPr="00C17CAE">
        <w:rPr>
          <w:rFonts w:ascii="Arial" w:hAnsi="Arial" w:cs="Arial"/>
          <w:sz w:val="19"/>
          <w:szCs w:val="19"/>
        </w:rPr>
        <w:t xml:space="preserve">. </w:t>
      </w:r>
    </w:p>
    <w:p w14:paraId="2FC0C7C9" w14:textId="77777777" w:rsidR="00AE5A8F" w:rsidRPr="0073389C" w:rsidRDefault="00AE5A8F" w:rsidP="001F73A1">
      <w:pPr>
        <w:pStyle w:val="Nadpis3"/>
        <w:spacing w:line="288" w:lineRule="auto"/>
        <w:ind w:left="567" w:firstLine="0"/>
        <w:rPr>
          <w:lang w:val="sk-SK"/>
        </w:rPr>
      </w:pPr>
      <w:bookmarkStart w:id="125" w:name="_Toc410907859"/>
      <w:bookmarkStart w:id="126" w:name="_Toc440372873"/>
      <w:bookmarkStart w:id="127" w:name="_Toc94683061"/>
      <w:r w:rsidRPr="0073389C">
        <w:rPr>
          <w:lang w:val="sk-SK"/>
        </w:rPr>
        <w:t>Postupy pri žiadosti o platbu</w:t>
      </w:r>
      <w:bookmarkEnd w:id="125"/>
      <w:bookmarkEnd w:id="126"/>
      <w:bookmarkEnd w:id="127"/>
    </w:p>
    <w:p w14:paraId="11BD3DDE" w14:textId="77777777" w:rsidR="00AE5A8F" w:rsidRPr="008A2C57" w:rsidRDefault="006F7929" w:rsidP="001F73A1">
      <w:pPr>
        <w:pStyle w:val="Nadpis4"/>
        <w:spacing w:before="120" w:after="120" w:line="288" w:lineRule="auto"/>
        <w:ind w:left="1134" w:firstLine="0"/>
        <w:rPr>
          <w:sz w:val="19"/>
          <w:szCs w:val="19"/>
          <w:lang w:val="sk-SK"/>
        </w:rPr>
      </w:pPr>
      <w:r w:rsidRPr="008A2C57">
        <w:rPr>
          <w:sz w:val="19"/>
          <w:szCs w:val="19"/>
          <w:lang w:val="sk-SK"/>
        </w:rPr>
        <w:t>Systémy financovania projektov z EŠIF</w:t>
      </w:r>
    </w:p>
    <w:p w14:paraId="23FB2AF1" w14:textId="77777777"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Platby prijímateľovi sa realizujú </w:t>
      </w:r>
      <w:r w:rsidRPr="0073389C">
        <w:rPr>
          <w:rFonts w:ascii="Arial" w:hAnsi="Arial" w:cs="Arial"/>
          <w:b/>
          <w:sz w:val="19"/>
          <w:szCs w:val="19"/>
          <w:lang w:val="sk-SK"/>
        </w:rPr>
        <w:t>systémom zálohových platieb, systémom refundácie, systémom predfinancovania alebo kombináciou uvedených systémov</w:t>
      </w:r>
      <w:r w:rsidRPr="0073389C">
        <w:rPr>
          <w:rFonts w:ascii="Arial" w:hAnsi="Arial" w:cs="Arial"/>
          <w:sz w:val="19"/>
          <w:szCs w:val="19"/>
          <w:lang w:val="sk-SK"/>
        </w:rPr>
        <w:t xml:space="preserve"> v súlade so zmluvou o NFP. </w:t>
      </w:r>
    </w:p>
    <w:p w14:paraId="75AB295A" w14:textId="77777777"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Jednotlivé ŽoP môže prijímateľ predkladať len na jeden z uvedených systémov, tzn., že výdavky realizované z poskytnutých zálohových platieb nemôže prijímateľ kombinovať spolu s výdavkami uplatňovanými systémom refundácie v jednej ŽoP. V takomto prípade prijímateľ predkladá samostatne ŽoP k  zúčtovaniu zálohovej platby a samostatne ŽoP k refundácii, resp. predfinancovaniu.</w:t>
      </w:r>
    </w:p>
    <w:p w14:paraId="425E5EAD" w14:textId="77777777"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 jednotlivých systémoch financovania sa postupuje v súlade so SFR.</w:t>
      </w:r>
    </w:p>
    <w:p w14:paraId="3962EBCA" w14:textId="77777777" w:rsidR="000D5577" w:rsidRDefault="009F63A7"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Minimálna výška </w:t>
      </w:r>
      <w:r w:rsidR="00004CD8">
        <w:rPr>
          <w:rFonts w:ascii="Arial" w:hAnsi="Arial" w:cs="Arial"/>
          <w:sz w:val="19"/>
          <w:szCs w:val="19"/>
          <w:lang w:val="sk-SK"/>
        </w:rPr>
        <w:t>ŽoP</w:t>
      </w:r>
      <w:r w:rsidRPr="0073389C">
        <w:rPr>
          <w:rFonts w:ascii="Arial" w:hAnsi="Arial" w:cs="Arial"/>
          <w:sz w:val="19"/>
          <w:szCs w:val="19"/>
          <w:lang w:val="sk-SK"/>
        </w:rPr>
        <w:t>, ktorú predkladá prijímateľ</w:t>
      </w:r>
      <w:r w:rsidR="00630EE9">
        <w:rPr>
          <w:rFonts w:ascii="Arial" w:hAnsi="Arial" w:cs="Arial"/>
          <w:sz w:val="19"/>
          <w:szCs w:val="19"/>
          <w:lang w:val="sk-SK"/>
        </w:rPr>
        <w:t xml:space="preserve"> národného projektu za seba a ak je relevantné aj za partnerov</w:t>
      </w:r>
      <w:r w:rsidRPr="0073389C">
        <w:rPr>
          <w:rFonts w:ascii="Arial" w:hAnsi="Arial" w:cs="Arial"/>
          <w:sz w:val="19"/>
          <w:szCs w:val="19"/>
          <w:lang w:val="sk-SK"/>
        </w:rPr>
        <w:t xml:space="preserve"> je </w:t>
      </w:r>
      <w:r w:rsidR="00147E0C">
        <w:rPr>
          <w:rFonts w:ascii="Arial" w:hAnsi="Arial" w:cs="Arial"/>
          <w:b/>
          <w:sz w:val="19"/>
          <w:szCs w:val="19"/>
          <w:lang w:val="sk-SK"/>
        </w:rPr>
        <w:t>3</w:t>
      </w:r>
      <w:r w:rsidR="00630EE9">
        <w:rPr>
          <w:rFonts w:ascii="Arial" w:hAnsi="Arial" w:cs="Arial"/>
          <w:b/>
          <w:sz w:val="19"/>
          <w:szCs w:val="19"/>
          <w:lang w:val="sk-SK"/>
        </w:rPr>
        <w:t>0</w:t>
      </w:r>
      <w:r w:rsidR="00147E0C" w:rsidRPr="0073389C">
        <w:rPr>
          <w:rFonts w:ascii="Arial" w:hAnsi="Arial" w:cs="Arial"/>
          <w:b/>
          <w:sz w:val="19"/>
          <w:szCs w:val="19"/>
          <w:lang w:val="sk-SK"/>
        </w:rPr>
        <w:t xml:space="preserve"> </w:t>
      </w:r>
      <w:r w:rsidRPr="0073389C">
        <w:rPr>
          <w:rFonts w:ascii="Arial" w:hAnsi="Arial" w:cs="Arial"/>
          <w:b/>
          <w:sz w:val="19"/>
          <w:szCs w:val="19"/>
          <w:lang w:val="sk-SK"/>
        </w:rPr>
        <w:t>000,00 €</w:t>
      </w:r>
      <w:r w:rsidR="00630EE9">
        <w:rPr>
          <w:rFonts w:ascii="Arial" w:hAnsi="Arial" w:cs="Arial"/>
          <w:sz w:val="19"/>
          <w:szCs w:val="19"/>
          <w:lang w:val="sk-SK"/>
        </w:rPr>
        <w:t>.</w:t>
      </w:r>
      <w:r w:rsidRPr="0073389C">
        <w:rPr>
          <w:rFonts w:ascii="Arial" w:hAnsi="Arial" w:cs="Arial"/>
          <w:sz w:val="19"/>
          <w:szCs w:val="19"/>
          <w:lang w:val="sk-SK"/>
        </w:rPr>
        <w:t xml:space="preserve"> </w:t>
      </w:r>
    </w:p>
    <w:p w14:paraId="22FC6F2A" w14:textId="77777777" w:rsidR="00630EE9" w:rsidRDefault="00630EE9" w:rsidP="00630EE9">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Minimálna výška </w:t>
      </w:r>
      <w:r>
        <w:rPr>
          <w:rFonts w:ascii="Arial" w:hAnsi="Arial" w:cs="Arial"/>
          <w:sz w:val="19"/>
          <w:szCs w:val="19"/>
          <w:lang w:val="sk-SK"/>
        </w:rPr>
        <w:t>ŽoP</w:t>
      </w:r>
      <w:r w:rsidRPr="0073389C">
        <w:rPr>
          <w:rFonts w:ascii="Arial" w:hAnsi="Arial" w:cs="Arial"/>
          <w:sz w:val="19"/>
          <w:szCs w:val="19"/>
          <w:lang w:val="sk-SK"/>
        </w:rPr>
        <w:t>, ktorú predkladá prijímateľ</w:t>
      </w:r>
      <w:r>
        <w:rPr>
          <w:rFonts w:ascii="Arial" w:hAnsi="Arial" w:cs="Arial"/>
          <w:sz w:val="19"/>
          <w:szCs w:val="19"/>
          <w:lang w:val="sk-SK"/>
        </w:rPr>
        <w:t xml:space="preserve"> dopytovo-orientovaného projektu za seba a ak je relevantné aj za partnerov</w:t>
      </w:r>
      <w:r w:rsidRPr="0073389C">
        <w:rPr>
          <w:rFonts w:ascii="Arial" w:hAnsi="Arial" w:cs="Arial"/>
          <w:sz w:val="19"/>
          <w:szCs w:val="19"/>
          <w:lang w:val="sk-SK"/>
        </w:rPr>
        <w:t xml:space="preserve"> je </w:t>
      </w:r>
      <w:r>
        <w:rPr>
          <w:rFonts w:ascii="Arial" w:hAnsi="Arial" w:cs="Arial"/>
          <w:b/>
          <w:sz w:val="19"/>
          <w:szCs w:val="19"/>
          <w:lang w:val="sk-SK"/>
        </w:rPr>
        <w:t>10</w:t>
      </w:r>
      <w:r w:rsidRPr="0073389C">
        <w:rPr>
          <w:rFonts w:ascii="Arial" w:hAnsi="Arial" w:cs="Arial"/>
          <w:b/>
          <w:sz w:val="19"/>
          <w:szCs w:val="19"/>
          <w:lang w:val="sk-SK"/>
        </w:rPr>
        <w:t xml:space="preserve"> 000,00 €</w:t>
      </w:r>
      <w:r>
        <w:rPr>
          <w:rFonts w:ascii="Arial" w:hAnsi="Arial" w:cs="Arial"/>
          <w:sz w:val="19"/>
          <w:szCs w:val="19"/>
          <w:lang w:val="sk-SK"/>
        </w:rPr>
        <w:t>.</w:t>
      </w:r>
      <w:r w:rsidRPr="0073389C">
        <w:rPr>
          <w:rFonts w:ascii="Arial" w:hAnsi="Arial" w:cs="Arial"/>
          <w:sz w:val="19"/>
          <w:szCs w:val="19"/>
          <w:lang w:val="sk-SK"/>
        </w:rPr>
        <w:t xml:space="preserve"> </w:t>
      </w:r>
    </w:p>
    <w:p w14:paraId="49415C60" w14:textId="77777777" w:rsidR="00630EE9" w:rsidRDefault="00630EE9" w:rsidP="00630EE9">
      <w:pPr>
        <w:pStyle w:val="Zkladntext"/>
        <w:spacing w:before="120" w:after="120" w:line="288" w:lineRule="auto"/>
        <w:rPr>
          <w:rFonts w:ascii="Arial" w:hAnsi="Arial" w:cs="Arial"/>
          <w:sz w:val="19"/>
          <w:szCs w:val="19"/>
          <w:lang w:val="sk-SK"/>
        </w:rPr>
      </w:pPr>
      <w:r>
        <w:rPr>
          <w:rFonts w:ascii="Arial" w:hAnsi="Arial" w:cs="Arial"/>
          <w:sz w:val="19"/>
          <w:szCs w:val="19"/>
          <w:lang w:val="sk-SK"/>
        </w:rPr>
        <w:t xml:space="preserve">Uvedené limity platia </w:t>
      </w:r>
      <w:r w:rsidRPr="0073389C">
        <w:rPr>
          <w:rFonts w:ascii="Arial" w:hAnsi="Arial" w:cs="Arial"/>
          <w:sz w:val="19"/>
          <w:szCs w:val="19"/>
          <w:lang w:val="sk-SK"/>
        </w:rPr>
        <w:t>s výnimkou žiadosti o platbu – poskytnutie predfinancovania a zúčtovanie zálohovej platby v prípadoch nevyhnutných pre splnenie podmienok na zúčtovanie, resp.</w:t>
      </w:r>
      <w:r>
        <w:rPr>
          <w:rFonts w:ascii="Arial" w:hAnsi="Arial" w:cs="Arial"/>
          <w:sz w:val="19"/>
          <w:szCs w:val="19"/>
          <w:lang w:val="sk-SK"/>
        </w:rPr>
        <w:t xml:space="preserve"> v prípade</w:t>
      </w:r>
      <w:r w:rsidRPr="0073389C">
        <w:rPr>
          <w:rFonts w:ascii="Arial" w:hAnsi="Arial" w:cs="Arial"/>
          <w:sz w:val="19"/>
          <w:szCs w:val="19"/>
          <w:lang w:val="sk-SK"/>
        </w:rPr>
        <w:t xml:space="preserve"> záverečnej platby</w:t>
      </w:r>
      <w:r>
        <w:rPr>
          <w:rFonts w:ascii="Arial" w:hAnsi="Arial" w:cs="Arial"/>
          <w:sz w:val="19"/>
          <w:szCs w:val="19"/>
          <w:lang w:val="sk-SK"/>
        </w:rPr>
        <w:t>, resp. v iných odôvodnených prípadoch, na ktoré môže poskytovateľ prihliadnuť</w:t>
      </w:r>
    </w:p>
    <w:p w14:paraId="6B81989A" w14:textId="77777777" w:rsidR="001E3710" w:rsidRPr="0073389C" w:rsidRDefault="00630EE9"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sz w:val="19"/>
          <w:szCs w:val="19"/>
          <w:lang w:val="sk-SK"/>
        </w:rPr>
      </w:pPr>
      <w:r>
        <w:rPr>
          <w:rFonts w:ascii="Arial" w:hAnsi="Arial" w:cs="Arial"/>
          <w:sz w:val="19"/>
          <w:szCs w:val="19"/>
          <w:lang w:val="sk-SK"/>
        </w:rPr>
        <w:t>V prípade nedodržania uvedeného limitu</w:t>
      </w:r>
      <w:r w:rsidR="005851FA">
        <w:rPr>
          <w:rFonts w:ascii="Arial" w:hAnsi="Arial" w:cs="Arial"/>
          <w:sz w:val="19"/>
          <w:szCs w:val="19"/>
          <w:lang w:val="sk-SK"/>
        </w:rPr>
        <w:t xml:space="preserve"> výšky predloženej ŽoP</w:t>
      </w:r>
      <w:r>
        <w:rPr>
          <w:rFonts w:ascii="Arial" w:hAnsi="Arial" w:cs="Arial"/>
          <w:sz w:val="19"/>
          <w:szCs w:val="19"/>
          <w:lang w:val="sk-SK"/>
        </w:rPr>
        <w:t xml:space="preserve"> je poskytovateľ</w:t>
      </w:r>
      <w:r w:rsidR="005851FA">
        <w:rPr>
          <w:rFonts w:ascii="Arial" w:hAnsi="Arial" w:cs="Arial"/>
          <w:sz w:val="19"/>
          <w:szCs w:val="19"/>
          <w:lang w:val="sk-SK"/>
        </w:rPr>
        <w:t xml:space="preserve"> oprávnený</w:t>
      </w:r>
      <w:r>
        <w:rPr>
          <w:rFonts w:ascii="Arial" w:hAnsi="Arial" w:cs="Arial"/>
          <w:sz w:val="19"/>
          <w:szCs w:val="19"/>
          <w:lang w:val="sk-SK"/>
        </w:rPr>
        <w:t xml:space="preserve"> predloženú ŽoP zamietnuť.</w:t>
      </w:r>
      <w:r w:rsidR="005851FA">
        <w:rPr>
          <w:rFonts w:ascii="Arial" w:hAnsi="Arial" w:cs="Arial"/>
          <w:sz w:val="19"/>
          <w:szCs w:val="19"/>
          <w:lang w:val="sk-SK"/>
        </w:rPr>
        <w:t xml:space="preserve"> </w:t>
      </w:r>
      <w:r w:rsidR="00902E2E" w:rsidRPr="0073389C">
        <w:rPr>
          <w:rFonts w:ascii="Arial" w:hAnsi="Arial" w:cs="Arial"/>
          <w:b/>
          <w:i/>
          <w:sz w:val="19"/>
          <w:szCs w:val="19"/>
          <w:lang w:val="sk-SK"/>
        </w:rPr>
        <w:t xml:space="preserve">Odporúčanie pre </w:t>
      </w:r>
      <w:r w:rsidR="00E55ACE" w:rsidRPr="0073389C">
        <w:rPr>
          <w:rFonts w:ascii="Arial" w:hAnsi="Arial" w:cs="Arial"/>
          <w:b/>
          <w:i/>
          <w:sz w:val="19"/>
          <w:szCs w:val="19"/>
          <w:lang w:val="sk-SK"/>
        </w:rPr>
        <w:t>prijím</w:t>
      </w:r>
      <w:r w:rsidR="00BD66E3" w:rsidRPr="0073389C">
        <w:rPr>
          <w:rFonts w:ascii="Arial" w:hAnsi="Arial" w:cs="Arial"/>
          <w:b/>
          <w:i/>
          <w:sz w:val="19"/>
          <w:szCs w:val="19"/>
          <w:lang w:val="sk-SK"/>
        </w:rPr>
        <w:t>a</w:t>
      </w:r>
      <w:r w:rsidR="00E55ACE" w:rsidRPr="0073389C">
        <w:rPr>
          <w:rFonts w:ascii="Arial" w:hAnsi="Arial" w:cs="Arial"/>
          <w:b/>
          <w:i/>
          <w:sz w:val="19"/>
          <w:szCs w:val="19"/>
          <w:lang w:val="sk-SK"/>
        </w:rPr>
        <w:t>teľa</w:t>
      </w:r>
      <w:r w:rsidR="00902E2E" w:rsidRPr="0073389C">
        <w:rPr>
          <w:rFonts w:ascii="Arial" w:hAnsi="Arial" w:cs="Arial"/>
          <w:b/>
          <w:i/>
          <w:sz w:val="19"/>
          <w:szCs w:val="19"/>
          <w:lang w:val="sk-SK"/>
        </w:rPr>
        <w:t xml:space="preserve">: </w:t>
      </w:r>
      <w:r w:rsidR="001E3710" w:rsidRPr="0073389C">
        <w:rPr>
          <w:rFonts w:ascii="Arial" w:hAnsi="Arial" w:cs="Arial"/>
          <w:sz w:val="19"/>
          <w:szCs w:val="19"/>
          <w:lang w:val="sk-SK"/>
        </w:rPr>
        <w:t xml:space="preserve">Najčastejšou chybou v súvislosti s predkladaním ŽoP je, že prijímateľ počas plnenia množstva povinností vyplývajúcich z realizácie projektu často zabúda na priebežné zúčtovávanie projektu, či na zúčtovanie poskytnutej zálohovej platby v zmluvne stanovenom časovom limite. Prijímateľ musí pamätať na to, že realizácia aktivít </w:t>
      </w:r>
      <w:r w:rsidR="00023F39" w:rsidRPr="0073389C">
        <w:rPr>
          <w:rFonts w:ascii="Arial" w:hAnsi="Arial" w:cs="Arial"/>
          <w:sz w:val="19"/>
          <w:szCs w:val="19"/>
          <w:lang w:val="sk-SK"/>
        </w:rPr>
        <w:t xml:space="preserve">by mala </w:t>
      </w:r>
      <w:r w:rsidR="001E3710" w:rsidRPr="0073389C">
        <w:rPr>
          <w:rFonts w:ascii="Arial" w:hAnsi="Arial" w:cs="Arial"/>
          <w:sz w:val="19"/>
          <w:szCs w:val="19"/>
          <w:lang w:val="sk-SK"/>
        </w:rPr>
        <w:t xml:space="preserve">ísť </w:t>
      </w:r>
      <w:r w:rsidR="00023F39" w:rsidRPr="0073389C">
        <w:rPr>
          <w:rFonts w:ascii="Arial" w:hAnsi="Arial" w:cs="Arial"/>
          <w:sz w:val="19"/>
          <w:szCs w:val="19"/>
          <w:lang w:val="sk-SK"/>
        </w:rPr>
        <w:t>„</w:t>
      </w:r>
      <w:r w:rsidR="001E3710" w:rsidRPr="0073389C">
        <w:rPr>
          <w:rFonts w:ascii="Arial" w:hAnsi="Arial" w:cs="Arial"/>
          <w:sz w:val="19"/>
          <w:szCs w:val="19"/>
          <w:lang w:val="sk-SK"/>
        </w:rPr>
        <w:t>ruka v</w:t>
      </w:r>
      <w:r w:rsidR="00023F39" w:rsidRPr="0073389C">
        <w:rPr>
          <w:rFonts w:ascii="Arial" w:hAnsi="Arial" w:cs="Arial"/>
          <w:sz w:val="19"/>
          <w:szCs w:val="19"/>
          <w:lang w:val="sk-SK"/>
        </w:rPr>
        <w:t> </w:t>
      </w:r>
      <w:r w:rsidR="001E3710" w:rsidRPr="0073389C">
        <w:rPr>
          <w:rFonts w:ascii="Arial" w:hAnsi="Arial" w:cs="Arial"/>
          <w:sz w:val="19"/>
          <w:szCs w:val="19"/>
          <w:lang w:val="sk-SK"/>
        </w:rPr>
        <w:t>ruke</w:t>
      </w:r>
      <w:r w:rsidR="00023F39" w:rsidRPr="0073389C">
        <w:rPr>
          <w:rFonts w:ascii="Arial" w:hAnsi="Arial" w:cs="Arial"/>
          <w:sz w:val="19"/>
          <w:szCs w:val="19"/>
          <w:lang w:val="sk-SK"/>
        </w:rPr>
        <w:t>“</w:t>
      </w:r>
      <w:r w:rsidR="001E3710" w:rsidRPr="0073389C">
        <w:rPr>
          <w:rFonts w:ascii="Arial" w:hAnsi="Arial" w:cs="Arial"/>
          <w:sz w:val="19"/>
          <w:szCs w:val="19"/>
          <w:lang w:val="sk-SK"/>
        </w:rPr>
        <w:t xml:space="preserve"> so zúčtovávaním projektu.</w:t>
      </w:r>
      <w:r w:rsidR="00902E2E" w:rsidRPr="0073389C">
        <w:rPr>
          <w:rFonts w:ascii="Arial" w:hAnsi="Arial" w:cs="Arial"/>
          <w:sz w:val="19"/>
          <w:szCs w:val="19"/>
          <w:lang w:val="sk-SK"/>
        </w:rPr>
        <w:t xml:space="preserve"> </w:t>
      </w:r>
    </w:p>
    <w:p w14:paraId="65C841F5" w14:textId="77777777" w:rsidR="001B3120" w:rsidRPr="0073389C" w:rsidRDefault="001B3120" w:rsidP="001F73A1">
      <w:pPr>
        <w:tabs>
          <w:tab w:val="left" w:pos="426"/>
        </w:tabs>
        <w:spacing w:before="120" w:after="120" w:line="288" w:lineRule="auto"/>
        <w:jc w:val="both"/>
      </w:pPr>
      <w:r w:rsidRPr="0073389C">
        <w:t>V prípade zistených nedostatkov</w:t>
      </w:r>
      <w:r w:rsidR="00667313" w:rsidRPr="0073389C">
        <w:t xml:space="preserve"> </w:t>
      </w:r>
      <w:r w:rsidR="00FF387F" w:rsidRPr="0073389C">
        <w:t>poskytovateľ</w:t>
      </w:r>
      <w:r w:rsidRPr="0073389C">
        <w:t xml:space="preserve"> pozastaví výkon kontroly ŽoP a zašle prijímateľovi výzvu na doplnenie</w:t>
      </w:r>
      <w:r w:rsidRPr="0073389C">
        <w:rPr>
          <w:rStyle w:val="Odkaznapoznmkupodiarou"/>
        </w:rPr>
        <w:footnoteReference w:id="99"/>
      </w:r>
      <w:r w:rsidRPr="0073389C">
        <w:t>. Po doplnení ŽoP je vykonaná opätovná administratívna</w:t>
      </w:r>
      <w:r w:rsidR="0080651F">
        <w:t xml:space="preserve"> finančná</w:t>
      </w:r>
      <w:r w:rsidRPr="0073389C">
        <w:t xml:space="preserve"> kontrola.</w:t>
      </w:r>
    </w:p>
    <w:p w14:paraId="4E973124" w14:textId="77777777" w:rsidR="001B3120" w:rsidRPr="0073389C" w:rsidRDefault="001B3120" w:rsidP="001F73A1">
      <w:pPr>
        <w:spacing w:before="120" w:after="120" w:line="288" w:lineRule="auto"/>
        <w:jc w:val="both"/>
        <w:rPr>
          <w:b/>
        </w:rPr>
      </w:pPr>
      <w:r w:rsidRPr="0073389C">
        <w:t xml:space="preserve">Výstupom z každej kontroly projektu je </w:t>
      </w:r>
      <w:r w:rsidR="00045CFC">
        <w:t>návrh čiastkovej správy z kontroly</w:t>
      </w:r>
      <w:r w:rsidR="001A7C8D">
        <w:rPr>
          <w:rStyle w:val="Odkaznapoznmkupodiarou"/>
        </w:rPr>
        <w:footnoteReference w:id="100"/>
      </w:r>
      <w:r w:rsidR="00045CFC">
        <w:t>/</w:t>
      </w:r>
      <w:r w:rsidRPr="0073389C">
        <w:t>návrh správy z kontroly (v prípade zistených nedostatkov) a</w:t>
      </w:r>
      <w:r w:rsidR="00045CFC">
        <w:t> čiastková sp</w:t>
      </w:r>
      <w:r w:rsidR="00582BDE">
        <w:t>r</w:t>
      </w:r>
      <w:r w:rsidR="00045CFC">
        <w:t>áva z kontroly/</w:t>
      </w:r>
      <w:r w:rsidRPr="0073389C">
        <w:t xml:space="preserve">správa z kontroly. </w:t>
      </w:r>
    </w:p>
    <w:p w14:paraId="19450374" w14:textId="77777777" w:rsidR="00AE5A8F" w:rsidRPr="0073389C" w:rsidRDefault="00AE5A8F" w:rsidP="001F73A1">
      <w:pPr>
        <w:tabs>
          <w:tab w:val="left" w:pos="426"/>
        </w:tabs>
        <w:spacing w:before="120" w:after="120" w:line="288" w:lineRule="auto"/>
        <w:jc w:val="both"/>
        <w:rPr>
          <w:rFonts w:eastAsia="Arial Unicode MS"/>
          <w:color w:val="000000"/>
          <w:u w:color="000000"/>
        </w:rPr>
      </w:pPr>
      <w:r w:rsidRPr="0073389C">
        <w:rPr>
          <w:rFonts w:eastAsia="Arial Unicode MS"/>
          <w:color w:val="000000"/>
          <w:u w:color="000000"/>
        </w:rPr>
        <w:t xml:space="preserve">Ak kontrolou neboli zistené nedostatky je momentom ukončenia kontroly zaslanie </w:t>
      </w:r>
      <w:r w:rsidR="00045CFC">
        <w:rPr>
          <w:rFonts w:eastAsia="Arial Unicode MS"/>
          <w:color w:val="000000"/>
          <w:u w:color="000000"/>
        </w:rPr>
        <w:t>čiastkovej správy z kontroly/</w:t>
      </w:r>
      <w:r w:rsidR="004C2448">
        <w:rPr>
          <w:rFonts w:eastAsia="Arial Unicode MS"/>
          <w:color w:val="000000"/>
          <w:u w:color="000000"/>
        </w:rPr>
        <w:t>s</w:t>
      </w:r>
      <w:r w:rsidRPr="0073389C">
        <w:rPr>
          <w:rFonts w:eastAsia="Arial Unicode MS"/>
          <w:color w:val="000000"/>
          <w:u w:color="000000"/>
        </w:rPr>
        <w:t>právy z kontroly prijímateľovi bez potreby vyžiadania si prípadných námietok zo strany prijímateľa.</w:t>
      </w:r>
      <w:r w:rsidR="003D1FE8">
        <w:rPr>
          <w:rFonts w:eastAsia="Arial Unicode MS"/>
          <w:color w:val="000000"/>
          <w:u w:color="000000"/>
        </w:rPr>
        <w:t xml:space="preserve"> </w:t>
      </w:r>
      <w:r w:rsidR="003D1FE8" w:rsidRPr="001C4524">
        <w:t xml:space="preserve">Zaslaním čiastkovej správy z kontroly je skončená tá časť finančnej kontroly, ktorej sa čiastková správa </w:t>
      </w:r>
      <w:r w:rsidR="003D1FE8">
        <w:t xml:space="preserve">z kontroly </w:t>
      </w:r>
      <w:r w:rsidR="003D1FE8" w:rsidRPr="001C4524">
        <w:t>týka.</w:t>
      </w:r>
    </w:p>
    <w:p w14:paraId="07A236A9" w14:textId="7A4C8F8C" w:rsidR="00AE5A8F" w:rsidRDefault="001B3120" w:rsidP="001F73A1">
      <w:pPr>
        <w:tabs>
          <w:tab w:val="left" w:pos="426"/>
        </w:tabs>
        <w:spacing w:before="120" w:after="120" w:line="288" w:lineRule="auto"/>
        <w:jc w:val="both"/>
        <w:rPr>
          <w:color w:val="000000"/>
        </w:rPr>
      </w:pPr>
      <w:r w:rsidRPr="0073389C">
        <w:t xml:space="preserve">V prípade, ak boli v rámci kontroly zistené nedostatky, </w:t>
      </w:r>
      <w:r w:rsidR="00366D80" w:rsidRPr="0073389C">
        <w:t>poskytovateľ</w:t>
      </w:r>
      <w:r w:rsidRPr="0073389C">
        <w:t xml:space="preserve"> </w:t>
      </w:r>
      <w:r w:rsidR="002E4E93" w:rsidRPr="0073389C">
        <w:t>vypracuje</w:t>
      </w:r>
      <w:r w:rsidRPr="0073389C">
        <w:t xml:space="preserve"> </w:t>
      </w:r>
      <w:r w:rsidR="00337F7D">
        <w:t>návrh čiastkovej správy z kontroly/</w:t>
      </w:r>
      <w:r w:rsidRPr="0073389C">
        <w:t>návrh správy z kontroly s určením lehoty na podanie námietok a zároveň doruč</w:t>
      </w:r>
      <w:r w:rsidR="002E4E93" w:rsidRPr="0073389C">
        <w:t xml:space="preserve">í </w:t>
      </w:r>
      <w:r w:rsidR="00337F7D">
        <w:t>návrh čiastkovej správy z kontroly/</w:t>
      </w:r>
      <w:r w:rsidRPr="0073389C">
        <w:t>návrh správy z kontroly prijímateľovi</w:t>
      </w:r>
      <w:r w:rsidRPr="0073389C">
        <w:rPr>
          <w:color w:val="000000"/>
        </w:rPr>
        <w:t xml:space="preserve"> (doporučenou </w:t>
      </w:r>
      <w:r w:rsidR="00604BCB">
        <w:rPr>
          <w:color w:val="000000"/>
        </w:rPr>
        <w:t xml:space="preserve">listinnou </w:t>
      </w:r>
      <w:r w:rsidRPr="0073389C">
        <w:rPr>
          <w:color w:val="000000"/>
        </w:rPr>
        <w:t>zásielkou s doručenkou s určenou úložnou (odbernou) lehotou</w:t>
      </w:r>
      <w:r w:rsidR="00604BCB">
        <w:rPr>
          <w:color w:val="000000"/>
        </w:rPr>
        <w:t xml:space="preserve">/ </w:t>
      </w:r>
      <w:r w:rsidR="00604BCB" w:rsidRPr="00604BCB">
        <w:rPr>
          <w:color w:val="000000"/>
        </w:rPr>
        <w:t>elektronickým doručením elektronického dokumentu do vlastných rúk s fikciou doručenia</w:t>
      </w:r>
      <w:r w:rsidRPr="0073389C">
        <w:rPr>
          <w:color w:val="000000"/>
        </w:rPr>
        <w:t>)</w:t>
      </w:r>
      <w:r w:rsidRPr="00604BCB">
        <w:rPr>
          <w:color w:val="000000"/>
        </w:rPr>
        <w:t xml:space="preserve">. </w:t>
      </w:r>
    </w:p>
    <w:p w14:paraId="18DB578E" w14:textId="77777777" w:rsidR="00CB6020" w:rsidRPr="00CB6020" w:rsidRDefault="00CB6020" w:rsidP="00CB6020">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sz w:val="19"/>
          <w:szCs w:val="19"/>
          <w:lang w:val="sk-SK"/>
        </w:rPr>
      </w:pPr>
      <w:r w:rsidRPr="00CB6020">
        <w:rPr>
          <w:rFonts w:ascii="Arial" w:hAnsi="Arial" w:cs="Arial"/>
          <w:sz w:val="19"/>
          <w:szCs w:val="19"/>
          <w:lang w:val="sk-SK"/>
        </w:rPr>
        <w:t>Návrh čiastkovej správy alebo návrh správy sa považuje za doručený:</w:t>
      </w:r>
    </w:p>
    <w:p w14:paraId="5F643EAC" w14:textId="024ADF34" w:rsidR="00CB6020" w:rsidRPr="00CB6020" w:rsidRDefault="00CB6020" w:rsidP="00CB6020">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sz w:val="19"/>
          <w:szCs w:val="19"/>
          <w:lang w:val="sk-SK"/>
        </w:rPr>
      </w:pPr>
      <w:r w:rsidRPr="00CB6020">
        <w:rPr>
          <w:rFonts w:ascii="Arial" w:hAnsi="Arial" w:cs="Arial"/>
          <w:sz w:val="19"/>
          <w:szCs w:val="19"/>
          <w:lang w:val="sk-SK"/>
        </w:rPr>
        <w:t>- v prípade listinnej podoby doporučenou zásielkou, aj ak ho povinná osoba odmietne prevziať, a to dňom odmietnutia jej prevzatia. Ak návrh správy alebo návrh čiastkovej správy nemožno doručiť na známu adresu povinnej osoby, tieto návrhy sa považujú za doručené dňom vrátenia nedoručeného návrhu čiastkovej správy alebo návrhu správy oprávnenej osobe, aj keď sa o tom povinná osoba nedozvedela,</w:t>
      </w:r>
    </w:p>
    <w:p w14:paraId="5528BC18" w14:textId="5F01D6DE" w:rsidR="00CB6020" w:rsidRPr="0073389C" w:rsidRDefault="00CB6020" w:rsidP="00CB6020">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sz w:val="19"/>
          <w:szCs w:val="19"/>
          <w:lang w:val="sk-SK"/>
        </w:rPr>
      </w:pPr>
      <w:r>
        <w:rPr>
          <w:rFonts w:ascii="Arial" w:hAnsi="Arial" w:cs="Arial"/>
          <w:sz w:val="19"/>
          <w:szCs w:val="19"/>
          <w:lang w:val="sk-SK"/>
        </w:rPr>
        <w:t xml:space="preserve">- </w:t>
      </w:r>
      <w:r w:rsidRPr="00CB6020">
        <w:rPr>
          <w:rFonts w:ascii="Arial" w:hAnsi="Arial" w:cs="Arial"/>
          <w:sz w:val="19"/>
          <w:szCs w:val="19"/>
          <w:lang w:val="sk-SK"/>
        </w:rPr>
        <w:t>v prípade doručenia elektronického dokumentu do  e-schránky v zmysle zákona o e-Governmente do vlastných rúk s fikciou doručenia, aj ak ho povinná osoba odmietne prevziať (odmietne potvrdiť notifikáciu o doručení) v úložnej lehote, a to dňom márneho uplynutia tejto lehoty a to aj vtedy, ak sa adresát o tom nedozvedel</w:t>
      </w:r>
      <w:r>
        <w:rPr>
          <w:rFonts w:ascii="Arial" w:hAnsi="Arial" w:cs="Arial"/>
          <w:sz w:val="19"/>
          <w:szCs w:val="19"/>
          <w:lang w:val="sk-SK"/>
        </w:rPr>
        <w:t xml:space="preserve">. </w:t>
      </w:r>
    </w:p>
    <w:p w14:paraId="4A2DFB89" w14:textId="77777777" w:rsidR="00CB6020" w:rsidRPr="00604BCB" w:rsidRDefault="00CB6020" w:rsidP="001F73A1">
      <w:pPr>
        <w:tabs>
          <w:tab w:val="left" w:pos="426"/>
        </w:tabs>
        <w:spacing w:before="120" w:after="120" w:line="288" w:lineRule="auto"/>
        <w:jc w:val="both"/>
        <w:rPr>
          <w:color w:val="000000"/>
        </w:rPr>
      </w:pPr>
    </w:p>
    <w:p w14:paraId="7517A9BD" w14:textId="77777777" w:rsidR="00A42288" w:rsidRPr="0073389C" w:rsidRDefault="00A42288" w:rsidP="001F73A1">
      <w:pPr>
        <w:spacing w:before="120" w:after="120" w:line="288" w:lineRule="auto"/>
        <w:jc w:val="both"/>
      </w:pPr>
      <w:r w:rsidRPr="0073389C" w:rsidDel="001B3120">
        <w:t xml:space="preserve">V prípade, ak </w:t>
      </w:r>
      <w:r w:rsidR="00AB5A1B" w:rsidRPr="0073389C">
        <w:t>poskytovateľ</w:t>
      </w:r>
      <w:r w:rsidR="005879C9" w:rsidRPr="0073389C">
        <w:t xml:space="preserve"> </w:t>
      </w:r>
      <w:r w:rsidRPr="0073389C">
        <w:t xml:space="preserve">neakceptuje námietky podané prijímateľom, resp. prijímateľ v stanovenej lehote nedoručí námietky, resp. ak prijímateľ doručí oznámenie, že nemá námietky k </w:t>
      </w:r>
      <w:r w:rsidR="00337F7D">
        <w:t>návrhu čiastkovej správy z kontroly/</w:t>
      </w:r>
      <w:r w:rsidRPr="0073389C">
        <w:t xml:space="preserve">návrhu správy z kontroly, </w:t>
      </w:r>
      <w:r w:rsidR="00CB28CF">
        <w:t>p</w:t>
      </w:r>
      <w:r w:rsidR="00AB5A1B" w:rsidRPr="0073389C">
        <w:t>oskytovateľ</w:t>
      </w:r>
      <w:r w:rsidR="005879C9" w:rsidRPr="0073389C">
        <w:t xml:space="preserve"> </w:t>
      </w:r>
      <w:r w:rsidRPr="0073389C">
        <w:t xml:space="preserve">vypracuje a zašle </w:t>
      </w:r>
      <w:r w:rsidR="00337F7D">
        <w:t>čiastkovú správu z kontroly/</w:t>
      </w:r>
      <w:r w:rsidRPr="0073389C">
        <w:t>správu z kontroly prijímateľovi. Momentom ukončenia kontroly je zaslanie</w:t>
      </w:r>
      <w:r w:rsidR="00337F7D">
        <w:t xml:space="preserve"> čiastkovej správy z kontroly/</w:t>
      </w:r>
      <w:r w:rsidRPr="0073389C">
        <w:t xml:space="preserve">správy z kontroly. </w:t>
      </w:r>
      <w:r w:rsidR="00DD1155" w:rsidRPr="001C4524">
        <w:t xml:space="preserve">Zaslaním čiastkovej správy z kontroly je skončená tá časť finančnej kontroly, ktorej sa čiastková správa </w:t>
      </w:r>
      <w:r w:rsidR="00DD1155">
        <w:t xml:space="preserve">z kontroly </w:t>
      </w:r>
      <w:r w:rsidR="00DD1155" w:rsidRPr="001C4524">
        <w:t>týka.</w:t>
      </w:r>
      <w:r w:rsidR="00C54C4D">
        <w:t xml:space="preserve"> </w:t>
      </w:r>
      <w:r w:rsidRPr="0073389C">
        <w:t xml:space="preserve">Uvedeným nie je dotknutý riadny postup určenia a schválenia ex-ante finančnej opravy za nedostatky pri VO.  </w:t>
      </w:r>
    </w:p>
    <w:p w14:paraId="27D7A847" w14:textId="77777777" w:rsidR="00A42288" w:rsidRPr="0073389C" w:rsidRDefault="00A42288" w:rsidP="001F73A1">
      <w:pPr>
        <w:spacing w:before="120" w:after="120" w:line="288" w:lineRule="auto"/>
        <w:jc w:val="both"/>
      </w:pPr>
      <w:r w:rsidRPr="0073389C">
        <w:t xml:space="preserve">Ak </w:t>
      </w:r>
      <w:r w:rsidR="00AB5A1B" w:rsidRPr="0073389C">
        <w:t>poskytovateľ</w:t>
      </w:r>
      <w:r w:rsidRPr="0073389C">
        <w:t xml:space="preserve"> úplne alebo sčasti akceptuje námietky podané prijímateľom, je povinný zohľadniť opodstatnenosť týchto námietok v </w:t>
      </w:r>
      <w:r w:rsidR="00337F7D">
        <w:t>čiastkovej správe z kontroly/</w:t>
      </w:r>
      <w:r w:rsidRPr="0073389C">
        <w:t xml:space="preserve">správe z kontroly a zaslať túto </w:t>
      </w:r>
      <w:r w:rsidR="00337F7D">
        <w:t>čiastkovú správu z kontroly/</w:t>
      </w:r>
      <w:r w:rsidRPr="0073389C">
        <w:t xml:space="preserve">správu z kontroly prijímateľovi. Za moment ukončenia kontroly je v takomto prípade považovaný moment zaslania tejto </w:t>
      </w:r>
      <w:r w:rsidR="00337F7D">
        <w:t>čiastkovej správy z kontroly/</w:t>
      </w:r>
      <w:r w:rsidRPr="0073389C">
        <w:t xml:space="preserve">správy z kontroly prijímateľovi. </w:t>
      </w:r>
      <w:r w:rsidR="005602D1" w:rsidRPr="001C4524">
        <w:t xml:space="preserve">Zaslaním čiastkovej správy z kontroly je skončená tá časť finančnej kontroly, ktorej sa čiastková správa </w:t>
      </w:r>
      <w:r w:rsidR="005602D1">
        <w:t xml:space="preserve">z kontroly </w:t>
      </w:r>
      <w:r w:rsidR="005602D1" w:rsidRPr="001C4524">
        <w:t>týka.</w:t>
      </w:r>
    </w:p>
    <w:p w14:paraId="175F85EF" w14:textId="77777777" w:rsidR="00AE5A8F" w:rsidRPr="0073389C" w:rsidRDefault="00AE5A8F" w:rsidP="001F73A1">
      <w:pPr>
        <w:pStyle w:val="Default"/>
        <w:spacing w:before="120" w:after="120" w:line="288" w:lineRule="auto"/>
        <w:jc w:val="both"/>
        <w:rPr>
          <w:rFonts w:ascii="Arial" w:eastAsia="Arial Unicode MS" w:hAnsi="Arial" w:cs="Arial"/>
          <w:sz w:val="19"/>
          <w:szCs w:val="19"/>
          <w:u w:color="000000"/>
          <w:lang w:val="sk-SK"/>
        </w:rPr>
      </w:pPr>
      <w:r w:rsidRPr="0073389C">
        <w:rPr>
          <w:rFonts w:ascii="Arial" w:eastAsia="Arial Unicode MS" w:hAnsi="Arial" w:cs="Arial"/>
          <w:sz w:val="19"/>
          <w:szCs w:val="19"/>
          <w:u w:color="000000"/>
          <w:lang w:val="sk-SK"/>
        </w:rPr>
        <w:t xml:space="preserve">Záverom kontroly ŽoP vo vzťahu k nárokovaným finančným prostriedkom/deklarovaným výdavkom môže byť jedna z týchto skutočností: </w:t>
      </w:r>
    </w:p>
    <w:p w14:paraId="46A1E902" w14:textId="77777777" w:rsidR="00993A6C" w:rsidRPr="0073389C" w:rsidRDefault="00AE5A8F" w:rsidP="008D155B">
      <w:pPr>
        <w:pStyle w:val="BodyText1"/>
        <w:numPr>
          <w:ilvl w:val="0"/>
          <w:numId w:val="13"/>
        </w:numPr>
        <w:spacing w:before="120" w:after="120" w:line="288" w:lineRule="auto"/>
        <w:ind w:left="567" w:hanging="283"/>
        <w:jc w:val="both"/>
        <w:rPr>
          <w:rFonts w:eastAsia="Helvetica Neue" w:cs="Arial"/>
          <w:szCs w:val="19"/>
          <w:lang w:val="sk-SK"/>
        </w:rPr>
      </w:pPr>
      <w:r w:rsidRPr="0073389C" w:rsidDel="002F7F31">
        <w:rPr>
          <w:rFonts w:cs="Arial"/>
          <w:b/>
          <w:szCs w:val="19"/>
          <w:lang w:val="sk-SK"/>
        </w:rPr>
        <w:t xml:space="preserve">poskytovateľ </w:t>
      </w:r>
      <w:r w:rsidRPr="0073389C">
        <w:rPr>
          <w:rFonts w:cs="Arial"/>
          <w:b/>
          <w:szCs w:val="19"/>
          <w:lang w:val="sk-SK"/>
        </w:rPr>
        <w:t>navrhuje schváliť ŽoP</w:t>
      </w:r>
      <w:r w:rsidRPr="0073389C">
        <w:rPr>
          <w:rFonts w:cs="Arial"/>
          <w:szCs w:val="19"/>
          <w:lang w:val="sk-SK"/>
        </w:rPr>
        <w:t xml:space="preserve"> </w:t>
      </w:r>
      <w:r w:rsidRPr="0073389C">
        <w:rPr>
          <w:rFonts w:cs="Arial"/>
          <w:szCs w:val="19"/>
          <w:u w:val="single"/>
          <w:lang w:val="sk-SK"/>
        </w:rPr>
        <w:t xml:space="preserve">v plnej výške ŽoP alebo vo výške zníženej </w:t>
      </w:r>
      <w:r w:rsidRPr="0073389C" w:rsidDel="002F7F31">
        <w:rPr>
          <w:rFonts w:cs="Arial"/>
          <w:szCs w:val="19"/>
          <w:u w:val="single"/>
          <w:lang w:val="sk-SK"/>
        </w:rPr>
        <w:t xml:space="preserve">poskytovateľom </w:t>
      </w:r>
      <w:r w:rsidRPr="0073389C">
        <w:rPr>
          <w:rFonts w:cs="Arial"/>
          <w:szCs w:val="19"/>
          <w:u w:val="single"/>
          <w:lang w:val="sk-SK"/>
        </w:rPr>
        <w:t>(</w:t>
      </w:r>
      <w:r w:rsidRPr="0073389C">
        <w:rPr>
          <w:rFonts w:cs="Arial"/>
          <w:szCs w:val="19"/>
          <w:lang w:val="sk-SK"/>
        </w:rPr>
        <w:t xml:space="preserve">schváli nárokované finančné prostriedky vo výške zníženej o sumu neoprávnených finančných prostriedkov). </w:t>
      </w:r>
    </w:p>
    <w:p w14:paraId="4C74BAA2" w14:textId="77777777" w:rsidR="00AE5A8F" w:rsidRPr="002D4DD9" w:rsidRDefault="00AE5A8F" w:rsidP="001F73A1">
      <w:pPr>
        <w:pStyle w:val="BodyText1"/>
        <w:numPr>
          <w:ilvl w:val="0"/>
          <w:numId w:val="13"/>
        </w:numPr>
        <w:spacing w:before="120" w:after="120" w:line="288" w:lineRule="auto"/>
        <w:ind w:left="567" w:hanging="283"/>
        <w:jc w:val="both"/>
        <w:rPr>
          <w:rFonts w:eastAsia="Helvetica Neue" w:cs="Arial"/>
          <w:szCs w:val="19"/>
          <w:lang w:val="sk-SK"/>
        </w:rPr>
      </w:pPr>
      <w:r w:rsidRPr="0073389C">
        <w:rPr>
          <w:rFonts w:cs="Arial"/>
          <w:b/>
          <w:szCs w:val="19"/>
          <w:lang w:val="sk-SK"/>
        </w:rPr>
        <w:t>zamietne ŽoP</w:t>
      </w:r>
      <w:r w:rsidRPr="0073389C">
        <w:rPr>
          <w:rFonts w:cs="Arial"/>
          <w:szCs w:val="19"/>
          <w:lang w:val="sk-SK"/>
        </w:rPr>
        <w:t>.</w:t>
      </w:r>
    </w:p>
    <w:p w14:paraId="3528A894" w14:textId="77777777" w:rsidR="002D4DD9" w:rsidRPr="002D4DD9" w:rsidRDefault="002D4DD9" w:rsidP="002D4DD9">
      <w:pPr>
        <w:pStyle w:val="BodyText1"/>
        <w:spacing w:before="120" w:after="120" w:line="288" w:lineRule="auto"/>
        <w:ind w:left="567"/>
        <w:jc w:val="both"/>
        <w:rPr>
          <w:rFonts w:eastAsia="Helvetica Neue" w:cs="Arial"/>
          <w:szCs w:val="19"/>
          <w:lang w:val="sk-SK"/>
        </w:rPr>
      </w:pPr>
    </w:p>
    <w:p w14:paraId="73D7F36E" w14:textId="77777777" w:rsidR="00AE5A8F" w:rsidRPr="0073389C" w:rsidRDefault="00AE5A8F" w:rsidP="001F73A1">
      <w:pPr>
        <w:pStyle w:val="Nadpis3"/>
        <w:spacing w:before="120" w:after="120" w:line="288" w:lineRule="auto"/>
        <w:ind w:left="567" w:firstLine="0"/>
        <w:rPr>
          <w:lang w:val="sk-SK"/>
        </w:rPr>
      </w:pPr>
      <w:bookmarkStart w:id="128" w:name="_Toc410907860"/>
      <w:bookmarkStart w:id="129" w:name="_Toc440372874"/>
      <w:bookmarkStart w:id="130" w:name="_Toc94683062"/>
      <w:r w:rsidRPr="0073389C">
        <w:rPr>
          <w:lang w:val="sk-SK"/>
        </w:rPr>
        <w:t>Špecifiká jednotlivých systémov financovania</w:t>
      </w:r>
      <w:bookmarkEnd w:id="128"/>
      <w:bookmarkEnd w:id="129"/>
      <w:bookmarkEnd w:id="130"/>
    </w:p>
    <w:p w14:paraId="3EA2AF9B" w14:textId="77777777" w:rsidR="00AE5A8F" w:rsidRPr="0073389C" w:rsidRDefault="00AE5A8F" w:rsidP="00CF7FC1">
      <w:pPr>
        <w:pStyle w:val="Zkladntext"/>
        <w:spacing w:before="120" w:after="120" w:line="288" w:lineRule="auto"/>
        <w:rPr>
          <w:rFonts w:ascii="Arial" w:hAnsi="Arial" w:cs="Arial"/>
          <w:b/>
          <w:sz w:val="19"/>
          <w:szCs w:val="19"/>
          <w:lang w:val="sk-SK"/>
        </w:rPr>
      </w:pPr>
      <w:r w:rsidRPr="0073389C">
        <w:rPr>
          <w:rFonts w:ascii="Arial" w:hAnsi="Arial" w:cs="Arial"/>
          <w:b/>
          <w:sz w:val="19"/>
          <w:szCs w:val="19"/>
          <w:lang w:val="sk-SK"/>
        </w:rPr>
        <w:t>Systém predfinancovania – štátne rozpočtové organizácie</w:t>
      </w:r>
    </w:p>
    <w:p w14:paraId="0237B5D6" w14:textId="77777777" w:rsidR="00AE5A8F" w:rsidRPr="0073389C" w:rsidRDefault="009A4E01" w:rsidP="00CF7FC1">
      <w:pPr>
        <w:autoSpaceDE w:val="0"/>
        <w:autoSpaceDN w:val="0"/>
        <w:adjustRightInd w:val="0"/>
        <w:spacing w:before="120" w:after="120" w:line="288" w:lineRule="auto"/>
        <w:jc w:val="both"/>
      </w:pPr>
      <w:r>
        <w:t>P</w:t>
      </w:r>
      <w:r w:rsidRPr="0073389C">
        <w:t>rijímateľom</w:t>
      </w:r>
      <w:r w:rsidR="00AE5A8F" w:rsidRPr="0073389C" w:rsidDel="002F7F31">
        <w:t xml:space="preserve"> </w:t>
      </w:r>
      <w:r w:rsidR="00AE5A8F" w:rsidRPr="0073389C">
        <w:t>v spolupráci s </w:t>
      </w:r>
      <w:r>
        <w:t>p</w:t>
      </w:r>
      <w:r w:rsidRPr="0073389C" w:rsidDel="002F7F31">
        <w:t>oskytovateľ</w:t>
      </w:r>
      <w:r>
        <w:t>om</w:t>
      </w:r>
      <w:r w:rsidRPr="0073389C" w:rsidDel="009A4E01">
        <w:t xml:space="preserve"> </w:t>
      </w:r>
      <w:r w:rsidR="00AE5A8F" w:rsidRPr="0073389C">
        <w:t xml:space="preserve"> </w:t>
      </w:r>
      <w:r w:rsidR="00C45109" w:rsidRPr="00C45109">
        <w:t xml:space="preserve">v rámci prípravy </w:t>
      </w:r>
      <w:r w:rsidR="00AE5A8F" w:rsidRPr="0073389C">
        <w:t> zmluv</w:t>
      </w:r>
      <w:r w:rsidR="00C45109">
        <w:t>y</w:t>
      </w:r>
      <w:r w:rsidR="00AE5A8F" w:rsidRPr="0073389C">
        <w:t xml:space="preserve"> o </w:t>
      </w:r>
      <w:r w:rsidR="00BD66E3" w:rsidRPr="0073389C">
        <w:t>NFP</w:t>
      </w:r>
      <w:r w:rsidR="00AE5A8F" w:rsidRPr="0073389C">
        <w:t xml:space="preserve"> </w:t>
      </w:r>
      <w:r w:rsidR="00B67E94" w:rsidRPr="0073389C">
        <w:t>identifikoval</w:t>
      </w:r>
      <w:r w:rsidR="00AE5A8F" w:rsidRPr="0073389C">
        <w:t xml:space="preserve"> jednotliv</w:t>
      </w:r>
      <w:r w:rsidR="00B67E94" w:rsidRPr="0073389C">
        <w:t>é</w:t>
      </w:r>
      <w:r w:rsidR="00AE5A8F" w:rsidRPr="0073389C" w:rsidDel="00B67E94">
        <w:t xml:space="preserve"> </w:t>
      </w:r>
      <w:r w:rsidR="00B67E94" w:rsidRPr="0073389C">
        <w:t xml:space="preserve">typy </w:t>
      </w:r>
      <w:r w:rsidR="00AE5A8F" w:rsidRPr="0073389C">
        <w:t xml:space="preserve">výdavkov (rozpočtových položiek projektu) tak, že je určené, ktoré výdavky (napr. investičné)  </w:t>
      </w:r>
      <w:r w:rsidR="00A1702A" w:rsidRPr="00A1702A">
        <w:t xml:space="preserve">budú financované </w:t>
      </w:r>
      <w:r w:rsidR="00AE5A8F" w:rsidRPr="0073389C">
        <w:t xml:space="preserve">systémom predfinancovania, a ktoré (napr. </w:t>
      </w:r>
      <w:r w:rsidR="00A1702A">
        <w:rPr>
          <w:rFonts w:cs="Arial"/>
          <w:szCs w:val="19"/>
        </w:rPr>
        <w:t>mzdové</w:t>
      </w:r>
      <w:r w:rsidR="00AE5A8F" w:rsidRPr="0073389C">
        <w:t>) systémom zálohovej platby.</w:t>
      </w:r>
      <w:r w:rsidR="007D1E84" w:rsidRPr="007D1E84">
        <w:t xml:space="preserve"> Identifikáciu prijímateľ oznámi riadiacemu orgánu.</w:t>
      </w:r>
    </w:p>
    <w:p w14:paraId="2E479521" w14:textId="77777777" w:rsidR="00AE5A8F" w:rsidRPr="0073389C" w:rsidRDefault="00AE5A8F" w:rsidP="00CF7FC1">
      <w:pPr>
        <w:autoSpaceDE w:val="0"/>
        <w:autoSpaceDN w:val="0"/>
        <w:adjustRightInd w:val="0"/>
        <w:spacing w:before="120" w:after="120" w:line="288" w:lineRule="auto"/>
        <w:jc w:val="both"/>
        <w:rPr>
          <w:u w:val="single"/>
        </w:rPr>
      </w:pPr>
      <w:r w:rsidRPr="0073389C">
        <w:rPr>
          <w:u w:val="single"/>
        </w:rPr>
        <w:t>Predfinancovanie je prijímateľovi poskytované pomerne za prostriedky EÚ a </w:t>
      </w:r>
      <w:r w:rsidR="00941920" w:rsidRPr="0073389C">
        <w:rPr>
          <w:u w:val="single"/>
        </w:rPr>
        <w:t>ŠR</w:t>
      </w:r>
      <w:r w:rsidRPr="0073389C">
        <w:rPr>
          <w:u w:val="single"/>
        </w:rPr>
        <w:t xml:space="preserve"> na spolufinancovanie na základe ním predložených nezaplatených účtovných dokladov.</w:t>
      </w:r>
    </w:p>
    <w:p w14:paraId="0B30EA49" w14:textId="77777777" w:rsidR="00AE5A8F" w:rsidRPr="0073389C" w:rsidRDefault="00AE5A8F" w:rsidP="00CF7FC1">
      <w:pPr>
        <w:autoSpaceDE w:val="0"/>
        <w:autoSpaceDN w:val="0"/>
        <w:adjustRightInd w:val="0"/>
        <w:spacing w:before="120" w:after="120" w:line="288" w:lineRule="auto"/>
        <w:jc w:val="both"/>
      </w:pPr>
      <w:r w:rsidRPr="0073389C">
        <w:t>Pri využití systému predfinancovania sa vyplácanie prijímateľa – štátnej rozpočtovej organizácie uskutočňuje v dvoch etapách – etape poskytnutia predfinancovania a etape zúčtovania poskytnutého predfinancovania.</w:t>
      </w:r>
    </w:p>
    <w:p w14:paraId="75BACE45" w14:textId="54ED307F" w:rsidR="00CE29BC" w:rsidRPr="00203E5D" w:rsidRDefault="00AE5A8F" w:rsidP="00203E5D">
      <w:pPr>
        <w:spacing w:before="120" w:after="120" w:line="288" w:lineRule="auto"/>
        <w:jc w:val="both"/>
        <w:rPr>
          <w:b/>
        </w:rPr>
      </w:pPr>
      <w:r w:rsidRPr="0073389C">
        <w:rPr>
          <w:b/>
        </w:rPr>
        <w:t>Žiadosť o platbu predkladá prijímateľ v lehote splatnosti záväzku dodávateľovi/zhotoviteľovi</w:t>
      </w:r>
      <w:r w:rsidR="00CE29BC">
        <w:rPr>
          <w:b/>
        </w:rPr>
        <w:t xml:space="preserve">, </w:t>
      </w:r>
      <w:r w:rsidR="00CE29BC" w:rsidRPr="00E55CF1">
        <w:rPr>
          <w:rFonts w:cs="Arial"/>
          <w:b/>
          <w:szCs w:val="16"/>
        </w:rPr>
        <w:t>pričom vlastné zdroje prijímateľa môžu byť uhradené dodávateľovi / zhotoviteľovi aj pred pripísaním finančných prostriedkov na účte prijímateľa za poskytnuté predfinancovanie</w:t>
      </w:r>
      <w:r w:rsidRPr="0073389C">
        <w:rPr>
          <w:b/>
        </w:rPr>
        <w:t xml:space="preserve">.  </w:t>
      </w:r>
      <w:r w:rsidRPr="0073389C">
        <w:t xml:space="preserve">Prijímateľ spolu so žiadosťou o platbu predkladá účtovné doklady prijaté od dodávateľa/zhotoviteľa a relevantnú podpornú dokumentáciu (bez bankového výpisu). </w:t>
      </w:r>
    </w:p>
    <w:p w14:paraId="3831D16E" w14:textId="2A6A5845" w:rsidR="00AE5A8F" w:rsidRPr="0073389C" w:rsidRDefault="00AE5A8F" w:rsidP="00CF7FC1">
      <w:pPr>
        <w:autoSpaceDE w:val="0"/>
        <w:autoSpaceDN w:val="0"/>
        <w:adjustRightInd w:val="0"/>
        <w:spacing w:before="120" w:after="120" w:line="288" w:lineRule="auto"/>
        <w:jc w:val="both"/>
      </w:pPr>
      <w:r w:rsidRPr="0073389C">
        <w:t>V prípade, ak súčasťou nárokovaných finančných prostriedkov prijímateľa sú aj hotovostné úhrady, zahrnie prijímateľ tieto výdavky do žiadosti o platbu a spolu so žiadosťou o platbu predloží aj rovnopisy, resp. kópie príslušných účtovných dokladov označené podpisom štatutárneho orgánu prijímateľa, ktoré potvrdzujú hotovostnú úhradu (napr. pokladničný blok).</w:t>
      </w:r>
      <w:r w:rsidR="007E1486" w:rsidRPr="00C03B5D">
        <w:t xml:space="preserve"> Prijímateľ môže do žiadosti o platbu (poskytnutie predfinancovania) zahrnúť aj </w:t>
      </w:r>
      <w:r w:rsidR="007E1486" w:rsidRPr="008F69C1">
        <w:t>hotovostnú alebo bezhotovostnú úhradu daňovému úradu v prípade prenesenej daňovej povinnosti v súlade so zákonom č. 222/2004 Z. z. o DPH a pravidlami oprávnenosti, ktoré stanovuje Systém riadenia EŠIF a poskytovateľ.</w:t>
      </w:r>
    </w:p>
    <w:p w14:paraId="6A3C474B" w14:textId="77777777" w:rsidR="00AE5A8F" w:rsidRPr="0073389C" w:rsidRDefault="00AE5A8F" w:rsidP="00CF7FC1">
      <w:pPr>
        <w:tabs>
          <w:tab w:val="left" w:pos="360"/>
        </w:tabs>
        <w:autoSpaceDE w:val="0"/>
        <w:autoSpaceDN w:val="0"/>
        <w:adjustRightInd w:val="0"/>
        <w:spacing w:before="120" w:after="120" w:line="288" w:lineRule="auto"/>
        <w:jc w:val="both"/>
      </w:pPr>
      <w:r w:rsidRPr="0073389C">
        <w:t xml:space="preserve">Prijímateľ je následne </w:t>
      </w:r>
      <w:r w:rsidR="003268FA">
        <w:t>povinný odo dňa</w:t>
      </w:r>
      <w:r w:rsidR="005760AB" w:rsidRPr="005760AB">
        <w:t xml:space="preserve"> </w:t>
      </w:r>
      <w:r w:rsidR="005760AB">
        <w:t>/</w:t>
      </w:r>
      <w:r w:rsidR="005760AB" w:rsidRPr="003A2FA6">
        <w:rPr>
          <w:rFonts w:cs="Arial"/>
          <w:szCs w:val="16"/>
        </w:rPr>
        <w:t>aktiv</w:t>
      </w:r>
      <w:r w:rsidR="005760AB">
        <w:rPr>
          <w:rFonts w:cs="Arial"/>
          <w:szCs w:val="16"/>
        </w:rPr>
        <w:t>ácie</w:t>
      </w:r>
      <w:r w:rsidR="005760AB" w:rsidRPr="003A2FA6">
        <w:rPr>
          <w:rFonts w:cs="Arial"/>
          <w:szCs w:val="16"/>
        </w:rPr>
        <w:t xml:space="preserve"> rozpočtového opatrenia</w:t>
      </w:r>
      <w:r w:rsidR="005760AB">
        <w:rPr>
          <w:rFonts w:cs="Arial"/>
          <w:szCs w:val="16"/>
        </w:rPr>
        <w:t>/</w:t>
      </w:r>
      <w:r w:rsidR="003268FA">
        <w:t xml:space="preserve"> pripísania prostriedkov na jeho </w:t>
      </w:r>
      <w:r w:rsidR="005760AB">
        <w:t xml:space="preserve">účet </w:t>
      </w:r>
      <w:r w:rsidRPr="0073389C">
        <w:t xml:space="preserve">povinný bezodkladne </w:t>
      </w:r>
      <w:r w:rsidR="00B67E94" w:rsidRPr="0073389C">
        <w:rPr>
          <w:b/>
        </w:rPr>
        <w:t xml:space="preserve">(najneskôr do </w:t>
      </w:r>
      <w:r w:rsidR="003F7733">
        <w:rPr>
          <w:b/>
        </w:rPr>
        <w:t>5</w:t>
      </w:r>
      <w:r w:rsidR="00B67E94" w:rsidRPr="0073389C">
        <w:rPr>
          <w:b/>
        </w:rPr>
        <w:t xml:space="preserve"> pracovných dní)</w:t>
      </w:r>
      <w:r w:rsidR="00B67E94" w:rsidRPr="0073389C">
        <w:t xml:space="preserve"> </w:t>
      </w:r>
      <w:r w:rsidRPr="0073389C">
        <w:t xml:space="preserve">previesť prostriedky EÚ, </w:t>
      </w:r>
      <w:r w:rsidR="00BB1F0F">
        <w:t>ŠR</w:t>
      </w:r>
      <w:r w:rsidRPr="0073389C">
        <w:t xml:space="preserve"> na spolufinancovanie a vlastných zdrojov dodávateľovi/zhotoviteľovi na úhradu nezaplatených účtovných dokladov. Úrok z omeškania platby voči dodávateľovi/zhotoviteľovi znáša samotný prijímateľ.</w:t>
      </w:r>
    </w:p>
    <w:p w14:paraId="2587FC63" w14:textId="77777777" w:rsidR="00AE5A8F" w:rsidRPr="0073389C" w:rsidRDefault="00AE5A8F" w:rsidP="00CF7FC1">
      <w:pPr>
        <w:autoSpaceDE w:val="0"/>
        <w:autoSpaceDN w:val="0"/>
        <w:adjustRightInd w:val="0"/>
        <w:spacing w:before="120" w:after="120" w:line="288" w:lineRule="auto"/>
        <w:jc w:val="both"/>
        <w:rPr>
          <w:b/>
        </w:rPr>
      </w:pPr>
      <w:r w:rsidRPr="0073389C">
        <w:rPr>
          <w:b/>
        </w:rPr>
        <w:t>Zúčtovanie predfinancovania</w:t>
      </w:r>
    </w:p>
    <w:p w14:paraId="6CEA2A45" w14:textId="77777777" w:rsidR="00AE5A8F" w:rsidRPr="0073389C" w:rsidRDefault="00AE5A8F" w:rsidP="00CF7FC1">
      <w:pPr>
        <w:tabs>
          <w:tab w:val="left" w:pos="360"/>
        </w:tabs>
        <w:autoSpaceDE w:val="0"/>
        <w:autoSpaceDN w:val="0"/>
        <w:adjustRightInd w:val="0"/>
        <w:spacing w:before="120" w:after="120" w:line="288" w:lineRule="auto"/>
        <w:jc w:val="both"/>
      </w:pPr>
      <w:r w:rsidRPr="0073389C">
        <w:t>Po poskytnutí predfinancovania je prijímateľ povinný celú výšku poskytnutého predfinancovania zúčtovať najneskôr do </w:t>
      </w:r>
      <w:r w:rsidRPr="0073389C">
        <w:rPr>
          <w:b/>
        </w:rPr>
        <w:t>10 pracovných dní</w:t>
      </w:r>
      <w:r w:rsidRPr="0073389C">
        <w:t xml:space="preserve"> odo dňa</w:t>
      </w:r>
      <w:r w:rsidR="005760AB" w:rsidRPr="005760AB">
        <w:rPr>
          <w:rFonts w:cs="Arial"/>
          <w:szCs w:val="16"/>
        </w:rPr>
        <w:t xml:space="preserve"> </w:t>
      </w:r>
      <w:r w:rsidR="005760AB">
        <w:rPr>
          <w:rFonts w:cs="Arial"/>
          <w:szCs w:val="16"/>
        </w:rPr>
        <w:t xml:space="preserve">aktivácie rozpočtového opatrenia / </w:t>
      </w:r>
      <w:r w:rsidRPr="0073389C">
        <w:t xml:space="preserve"> pripísania týchto prostriedkov na jeho účet.</w:t>
      </w:r>
      <w:r w:rsidR="00700600" w:rsidRPr="00700600">
        <w:rPr>
          <w:rFonts w:cs="Arial"/>
          <w:bCs/>
          <w:szCs w:val="16"/>
        </w:rPr>
        <w:t xml:space="preserve"> </w:t>
      </w:r>
      <w:r w:rsidR="00700600" w:rsidRPr="003A2FA6">
        <w:rPr>
          <w:rFonts w:cs="Arial"/>
          <w:bCs/>
          <w:szCs w:val="16"/>
        </w:rPr>
        <w:t>V prípade, ak bolo predfinancovanie poskytnuté vo viacerých platbách,</w:t>
      </w:r>
      <w:r w:rsidR="00700600" w:rsidRPr="003A2FA6">
        <w:t xml:space="preserve"> </w:t>
      </w:r>
      <w:r w:rsidR="00700600" w:rsidRPr="003A2FA6">
        <w:rPr>
          <w:rFonts w:cs="Arial"/>
          <w:bCs/>
          <w:szCs w:val="16"/>
        </w:rPr>
        <w:t xml:space="preserve">z dôvodu vyčlenenej časti nárokovaných finančných prostriedkov z predloženej žiadosti o platbu (poskytnutie predfinancovania) na úrovni </w:t>
      </w:r>
      <w:r w:rsidR="00700600">
        <w:rPr>
          <w:rFonts w:cs="Arial"/>
          <w:bCs/>
          <w:szCs w:val="16"/>
        </w:rPr>
        <w:t>poskytovateľa</w:t>
      </w:r>
      <w:r w:rsidR="00700600" w:rsidRPr="003A2FA6">
        <w:rPr>
          <w:rFonts w:cs="Arial"/>
          <w:bCs/>
          <w:szCs w:val="16"/>
        </w:rPr>
        <w:t>, je prijímateľ povinný zúčtovať každú jednu poskytnutú platbu predfinancovania samostatne</w:t>
      </w:r>
      <w:r w:rsidR="00700600" w:rsidRPr="003A2FA6">
        <w:t xml:space="preserve"> </w:t>
      </w:r>
      <w:r w:rsidR="00700600" w:rsidRPr="003A2FA6">
        <w:rPr>
          <w:rFonts w:cs="Arial"/>
          <w:bCs/>
          <w:szCs w:val="16"/>
        </w:rPr>
        <w:t xml:space="preserve">(t. j. predložiť </w:t>
      </w:r>
      <w:r w:rsidR="00700600" w:rsidRPr="003A2FA6">
        <w:rPr>
          <w:rFonts w:cs="Arial"/>
          <w:color w:val="000000"/>
          <w:szCs w:val="16"/>
        </w:rPr>
        <w:t>samostatnú</w:t>
      </w:r>
      <w:r w:rsidR="00700600" w:rsidRPr="003A2FA6">
        <w:rPr>
          <w:rFonts w:cs="Arial"/>
          <w:bCs/>
          <w:szCs w:val="16"/>
        </w:rPr>
        <w:t xml:space="preserve"> žiadosť o platbu (zúčtovanie predfinancovania)). </w:t>
      </w:r>
      <w:r w:rsidRPr="0073389C">
        <w:t xml:space="preserve"> Ku každej schválenej žiadosti o platbu (poskytnutie predfinancovania) prijímateľ </w:t>
      </w:r>
      <w:r w:rsidR="00B67E94" w:rsidRPr="0073389C">
        <w:t xml:space="preserve">predkladá </w:t>
      </w:r>
      <w:r w:rsidRPr="0073389C" w:rsidDel="008F2861">
        <w:t xml:space="preserve">poskytovateľovi </w:t>
      </w:r>
      <w:r w:rsidRPr="0073389C">
        <w:t>samostatnú žiadosť o platbu (zúčtovanie predfinancovania).</w:t>
      </w:r>
    </w:p>
    <w:p w14:paraId="6E647DC4" w14:textId="77777777" w:rsidR="00AE5A8F" w:rsidRPr="0073389C" w:rsidRDefault="00AE5A8F" w:rsidP="00CF7FC1">
      <w:pPr>
        <w:tabs>
          <w:tab w:val="left" w:pos="360"/>
        </w:tabs>
        <w:autoSpaceDE w:val="0"/>
        <w:autoSpaceDN w:val="0"/>
        <w:adjustRightInd w:val="0"/>
        <w:spacing w:before="120" w:after="120" w:line="288" w:lineRule="auto"/>
        <w:jc w:val="both"/>
      </w:pPr>
      <w:r w:rsidRPr="0073389C">
        <w:t>Prijímateľ v rámci zúčtovania predfinancovania predkladá</w:t>
      </w:r>
      <w:r w:rsidR="00F84D46">
        <w:t>,</w:t>
      </w:r>
      <w:r w:rsidR="00F84D46" w:rsidRPr="00F84D46">
        <w:t xml:space="preserve"> spôsobom definovaným Systémom riadenia EŠIF,</w:t>
      </w:r>
      <w:r w:rsidRPr="0073389C">
        <w:t xml:space="preserve"> spolu so žiadosťou o platbu výpis z bankového účtu (originál alebo kópiu) potvrdzujúci príjem prostriedkov EÚ a </w:t>
      </w:r>
      <w:r w:rsidR="00BB1F0F">
        <w:t>ŠR</w:t>
      </w:r>
      <w:r w:rsidRPr="0073389C">
        <w:t xml:space="preserve"> na spolufinancovanie, ako aj doklady preukazujúce skutočnú úhradu výdavkov deklarovaných v žiadosti o platbu (výpis z bankového účtu, resp. prehlásenie banky o úhrade výdavkov originál alebo kópiu). </w:t>
      </w:r>
    </w:p>
    <w:p w14:paraId="5BE64724" w14:textId="77777777" w:rsidR="002824B1" w:rsidRDefault="00AE5A8F" w:rsidP="0099542E">
      <w:pPr>
        <w:tabs>
          <w:tab w:val="left" w:pos="360"/>
        </w:tabs>
        <w:autoSpaceDE w:val="0"/>
        <w:autoSpaceDN w:val="0"/>
        <w:adjustRightInd w:val="0"/>
        <w:spacing w:before="120" w:after="120" w:line="288" w:lineRule="auto"/>
        <w:jc w:val="both"/>
      </w:pPr>
      <w:r w:rsidRPr="0073389C">
        <w:t>Prijímateľ v rámci zúčtovania predfinancovania uvedie v žiadosti o platbu aj výdavky viažuce sa na hotovostné úhrady uvedené v ŽoP (poskytnutie predfinancovania), pričom prijímateľ nie je povinný opätovne predkladať tie isté overené kópie príslušných účtovných dokladov potvrdzujúce hotovostnú úhradu.</w:t>
      </w:r>
      <w:r w:rsidR="00D53B82">
        <w:t xml:space="preserve"> </w:t>
      </w:r>
    </w:p>
    <w:p w14:paraId="2039CD34" w14:textId="3550C345" w:rsidR="008950FF" w:rsidRPr="0099542E" w:rsidRDefault="00147E0C" w:rsidP="0099542E">
      <w:pPr>
        <w:tabs>
          <w:tab w:val="left" w:pos="360"/>
        </w:tabs>
        <w:autoSpaceDE w:val="0"/>
        <w:autoSpaceDN w:val="0"/>
        <w:adjustRightInd w:val="0"/>
        <w:spacing w:before="120" w:after="120" w:line="288" w:lineRule="auto"/>
        <w:jc w:val="both"/>
        <w:rPr>
          <w:rFonts w:cs="Arial"/>
          <w:szCs w:val="16"/>
        </w:rPr>
      </w:pPr>
      <w:r w:rsidRPr="00BB706D">
        <w:rPr>
          <w:rFonts w:cs="Arial"/>
          <w:szCs w:val="19"/>
        </w:rPr>
        <w:t>Nezúčtovaný rozdiel predfinancovania je prijímateľ povinný na základe vzájomnej komunikácie s </w:t>
      </w:r>
      <w:r>
        <w:rPr>
          <w:rFonts w:cs="Arial"/>
          <w:szCs w:val="19"/>
        </w:rPr>
        <w:t>poskytovateľom</w:t>
      </w:r>
      <w:r w:rsidRPr="00BB706D">
        <w:rPr>
          <w:rFonts w:cs="Arial"/>
          <w:szCs w:val="19"/>
        </w:rPr>
        <w:t xml:space="preserve"> vrátiť </w:t>
      </w:r>
      <w:r>
        <w:rPr>
          <w:rFonts w:cs="Arial"/>
          <w:szCs w:val="19"/>
        </w:rPr>
        <w:t>platobnej jednotke</w:t>
      </w:r>
      <w:r w:rsidRPr="00BB706D">
        <w:rPr>
          <w:rFonts w:cs="Arial"/>
          <w:szCs w:val="19"/>
        </w:rPr>
        <w:t xml:space="preserve"> bezodkladne, </w:t>
      </w:r>
      <w:r w:rsidRPr="00104006">
        <w:rPr>
          <w:rFonts w:cs="Arial"/>
          <w:b/>
          <w:szCs w:val="19"/>
        </w:rPr>
        <w:t xml:space="preserve">najneskôr do </w:t>
      </w:r>
      <w:r w:rsidR="002506E4">
        <w:rPr>
          <w:rFonts w:cs="Arial"/>
          <w:b/>
          <w:szCs w:val="19"/>
        </w:rPr>
        <w:t>10</w:t>
      </w:r>
      <w:r w:rsidRPr="00104006">
        <w:rPr>
          <w:rFonts w:cs="Arial"/>
          <w:b/>
          <w:szCs w:val="19"/>
        </w:rPr>
        <w:t xml:space="preserve"> pracovných dní</w:t>
      </w:r>
      <w:r w:rsidRPr="00BB706D">
        <w:rPr>
          <w:rFonts w:cs="Arial"/>
          <w:szCs w:val="19"/>
        </w:rPr>
        <w:t xml:space="preserve"> od ukončenia lehoty na zúčtovanie. Prijímateľ </w:t>
      </w:r>
      <w:r>
        <w:rPr>
          <w:rFonts w:cs="Arial"/>
          <w:szCs w:val="19"/>
        </w:rPr>
        <w:t xml:space="preserve">zároveň </w:t>
      </w:r>
      <w:r w:rsidRPr="00BB706D">
        <w:rPr>
          <w:rFonts w:cs="Arial"/>
          <w:szCs w:val="19"/>
        </w:rPr>
        <w:t xml:space="preserve">predloží </w:t>
      </w:r>
      <w:r>
        <w:rPr>
          <w:rFonts w:cs="Arial"/>
          <w:szCs w:val="19"/>
        </w:rPr>
        <w:t>poskytovateľovi</w:t>
      </w:r>
      <w:r w:rsidRPr="00BB706D">
        <w:rPr>
          <w:rFonts w:cs="Arial"/>
          <w:szCs w:val="19"/>
        </w:rPr>
        <w:t xml:space="preserve"> </w:t>
      </w:r>
      <w:r w:rsidR="00C04FC2">
        <w:rPr>
          <w:rFonts w:cs="Arial"/>
          <w:szCs w:val="19"/>
        </w:rPr>
        <w:t>výpis z bankového účtu potvrdzujúci úhradu/vytlačený aktivovaný ELÚR potvrdzujúci úpravu rozpočtu</w:t>
      </w:r>
      <w:r w:rsidR="00E00561">
        <w:rPr>
          <w:rFonts w:cs="Arial"/>
          <w:szCs w:val="19"/>
        </w:rPr>
        <w:t xml:space="preserve"> (v prípade prijímateľa – štátna rozpočtová organizácia)</w:t>
      </w:r>
      <w:r w:rsidRPr="00BB706D">
        <w:rPr>
          <w:rFonts w:cs="Arial"/>
          <w:szCs w:val="19"/>
        </w:rPr>
        <w:t>.</w:t>
      </w:r>
      <w:r w:rsidR="008950FF" w:rsidRPr="0099542E">
        <w:rPr>
          <w:rFonts w:cs="Arial"/>
          <w:szCs w:val="16"/>
        </w:rPr>
        <w:t xml:space="preserve">Prijímateľ vráti nezúčtovaný rozdiel každej </w:t>
      </w:r>
      <w:r w:rsidR="008950FF" w:rsidRPr="0099542E">
        <w:rPr>
          <w:rFonts w:cs="Arial"/>
          <w:color w:val="000000"/>
          <w:szCs w:val="16"/>
        </w:rPr>
        <w:t>jednej poskytnutej platby</w:t>
      </w:r>
      <w:r w:rsidR="008950FF" w:rsidRPr="007F3779">
        <w:rPr>
          <w:rFonts w:cs="Arial"/>
          <w:color w:val="000000"/>
          <w:szCs w:val="16"/>
        </w:rPr>
        <w:t xml:space="preserve"> </w:t>
      </w:r>
      <w:r w:rsidR="008950FF" w:rsidRPr="0099542E">
        <w:rPr>
          <w:rFonts w:cs="Arial"/>
          <w:szCs w:val="16"/>
        </w:rPr>
        <w:t>predfinancovania samostatne. V prípade vrátenia sumy nezúčtovaného rozdielu z vlastnej iniciatívy prijímateľa, prijímateľ pred zrealizovaním úhrady finančných prostriedkov oznámi poskytovateľovi výšku vrátenia nezúčtovaného rozdielu prostredníctvom verejnej časti ITMS. Zároveň najneskôr do </w:t>
      </w:r>
      <w:r w:rsidR="002824B1">
        <w:rPr>
          <w:rFonts w:cs="Arial"/>
          <w:szCs w:val="16"/>
        </w:rPr>
        <w:t>10</w:t>
      </w:r>
      <w:r w:rsidR="008950FF" w:rsidRPr="0099542E">
        <w:rPr>
          <w:rFonts w:cs="Arial"/>
          <w:szCs w:val="16"/>
        </w:rPr>
        <w:t> pracovných dní od ukončenia lehoty na zúčtovanie poskytnutého predfinancovania vráti sumu nezúčtovaného rozdielu platobnej jednotke. Pri realizácii úhrady prijímateľ uvedie správny variabilný symbol automaticky generovaný ITMS. Pri realizovaní vrátenia prijímateľ postupuje v zmysle zmluvy o poskytnutí nenávratného finančného príspevku.</w:t>
      </w:r>
    </w:p>
    <w:p w14:paraId="64820740" w14:textId="77777777" w:rsidR="00AE1A0E" w:rsidRPr="00406E29" w:rsidRDefault="00716707" w:rsidP="00147E0C">
      <w:pPr>
        <w:pStyle w:val="BodyText1"/>
        <w:spacing w:line="276" w:lineRule="auto"/>
        <w:jc w:val="both"/>
        <w:rPr>
          <w:rFonts w:cs="Arial"/>
          <w:color w:val="auto"/>
          <w:szCs w:val="19"/>
          <w:lang w:val="sk-SK"/>
        </w:rPr>
      </w:pPr>
      <w:r w:rsidRPr="00E045E6">
        <w:rPr>
          <w:rFonts w:cs="Arial"/>
          <w:szCs w:val="16"/>
          <w:lang w:val="sk-SK"/>
        </w:rPr>
        <w:t xml:space="preserve">Ak vznikne nezúčtovaný rozdiel poskytnutého predfinancovania v dôsledku neoprávnenosti výdavkov ukončeného prebiehajúceho skúmania, prijímateľ nie je povinný vrátiť nezúčtovaný rozdiel platobnej jednotke až do ukončenia prebiehajúceho skúmania. </w:t>
      </w:r>
    </w:p>
    <w:p w14:paraId="6B5D0767" w14:textId="77777777" w:rsidR="00AE5A8F" w:rsidRPr="0073389C" w:rsidRDefault="00AE5A8F" w:rsidP="00CF7FC1">
      <w:pPr>
        <w:spacing w:before="120" w:after="120" w:line="288" w:lineRule="auto"/>
        <w:jc w:val="both"/>
        <w:rPr>
          <w:b/>
        </w:rPr>
      </w:pPr>
      <w:r w:rsidRPr="0073389C">
        <w:rPr>
          <w:b/>
        </w:rPr>
        <w:t>Systém zálohových platieb</w:t>
      </w:r>
    </w:p>
    <w:p w14:paraId="6AF1DC7F" w14:textId="77777777" w:rsidR="003E4866" w:rsidRPr="0073389C" w:rsidRDefault="003E4866" w:rsidP="00CF7FC1">
      <w:pPr>
        <w:autoSpaceDE w:val="0"/>
        <w:autoSpaceDN w:val="0"/>
        <w:adjustRightInd w:val="0"/>
        <w:spacing w:before="120" w:after="120" w:line="288" w:lineRule="auto"/>
        <w:jc w:val="both"/>
      </w:pPr>
      <w:r w:rsidRPr="0073389C">
        <w:t>Pri využití systému zálohových platieb sa vyplácanie prijímateľa uskutočňuje v </w:t>
      </w:r>
      <w:r w:rsidR="00D22203">
        <w:t>dvoch</w:t>
      </w:r>
      <w:r w:rsidR="00D22203" w:rsidRPr="0073389C">
        <w:t xml:space="preserve"> </w:t>
      </w:r>
      <w:r w:rsidRPr="0073389C">
        <w:t>etapách – etape poskytnutia zálohovej platby</w:t>
      </w:r>
      <w:r w:rsidR="00D22203">
        <w:t xml:space="preserve"> a</w:t>
      </w:r>
      <w:r w:rsidRPr="0073389C">
        <w:t xml:space="preserve"> etape zúčtovania poskytnutej zálohovej platby.</w:t>
      </w:r>
    </w:p>
    <w:p w14:paraId="5BA4EB7F" w14:textId="46B43AEF" w:rsidR="0042368D" w:rsidRPr="0073389C" w:rsidRDefault="00B25894" w:rsidP="00CF7FC1">
      <w:pPr>
        <w:tabs>
          <w:tab w:val="left" w:pos="360"/>
        </w:tabs>
        <w:autoSpaceDE w:val="0"/>
        <w:autoSpaceDN w:val="0"/>
        <w:adjustRightInd w:val="0"/>
        <w:spacing w:before="120" w:after="120" w:line="288" w:lineRule="auto"/>
        <w:jc w:val="both"/>
        <w:rPr>
          <w:b/>
        </w:rPr>
      </w:pPr>
      <w:r w:rsidRPr="00963F1B">
        <w:t xml:space="preserve">Prijímateľ po </w:t>
      </w:r>
      <w:r w:rsidR="00D22203" w:rsidRPr="00963F1B">
        <w:t xml:space="preserve">nadobudnutí účinnosti zmluvy o NFP a po </w:t>
      </w:r>
      <w:r w:rsidRPr="00963F1B">
        <w:t xml:space="preserve">začatí realizácie </w:t>
      </w:r>
      <w:r w:rsidR="00D22203" w:rsidRPr="00963F1B">
        <w:t xml:space="preserve">aktivít </w:t>
      </w:r>
      <w:r w:rsidRPr="00963F1B">
        <w:t xml:space="preserve">projektu predkladá žiadosť o platbu (poskytnutie zálohovej platby) </w:t>
      </w:r>
      <w:r w:rsidR="00033C14" w:rsidRPr="00963F1B">
        <w:rPr>
          <w:rFonts w:cs="Arial"/>
          <w:szCs w:val="16"/>
        </w:rPr>
        <w:t xml:space="preserve">riadiacemu orgánu elektronicky prostredníctvom ITMS </w:t>
      </w:r>
      <w:r w:rsidR="0064452F" w:rsidRPr="00963F1B">
        <w:rPr>
          <w:rFonts w:cs="Arial"/>
          <w:szCs w:val="16"/>
        </w:rPr>
        <w:t>2014+</w:t>
      </w:r>
      <w:r w:rsidR="00033C14" w:rsidRPr="00963F1B">
        <w:rPr>
          <w:rFonts w:cs="Arial"/>
          <w:szCs w:val="16"/>
        </w:rPr>
        <w:t xml:space="preserve">a následne predkladá žiadosť o platbu v písomnej </w:t>
      </w:r>
      <w:r w:rsidR="009A16A6" w:rsidRPr="00963F1B">
        <w:rPr>
          <w:rFonts w:cs="Arial"/>
          <w:szCs w:val="16"/>
        </w:rPr>
        <w:t>forme</w:t>
      </w:r>
      <w:r w:rsidR="00033C14" w:rsidRPr="00963F1B">
        <w:rPr>
          <w:rFonts w:cs="Arial"/>
          <w:szCs w:val="16"/>
        </w:rPr>
        <w:t xml:space="preserve">, tzn. v elektronickej alebo listinnej </w:t>
      </w:r>
      <w:r w:rsidR="009A16A6" w:rsidRPr="00963F1B">
        <w:rPr>
          <w:rFonts w:cs="Arial"/>
          <w:szCs w:val="16"/>
        </w:rPr>
        <w:t>podobe</w:t>
      </w:r>
      <w:r w:rsidR="0002243F" w:rsidRPr="00271DA6">
        <w:rPr>
          <w:rStyle w:val="Odkaznapoznmkupodiarou"/>
          <w:rFonts w:cs="Arial"/>
          <w:szCs w:val="16"/>
        </w:rPr>
        <w:footnoteReference w:id="101"/>
      </w:r>
      <w:r w:rsidR="009A16A6" w:rsidRPr="00271DA6">
        <w:t xml:space="preserve"> </w:t>
      </w:r>
      <w:r w:rsidRPr="00271DA6">
        <w:t>v zmysle</w:t>
      </w:r>
      <w:r w:rsidRPr="0073389C">
        <w:t xml:space="preserve"> podmienok zmluvy o NFP, a to maximálne do výšky 40 % </w:t>
      </w:r>
      <w:r w:rsidRPr="00FF1E5E">
        <w:t>z </w:t>
      </w:r>
      <w:r w:rsidR="00EA3725">
        <w:t>nenávratného finančného príspevku</w:t>
      </w:r>
      <w:r w:rsidR="001D3A7D" w:rsidRPr="0073389C">
        <w:rPr>
          <w:rStyle w:val="Odkaznapoznmkupodiarou"/>
          <w:sz w:val="19"/>
        </w:rPr>
        <w:footnoteReference w:id="102"/>
      </w:r>
      <w:r w:rsidR="00AE5A8F" w:rsidRPr="0073389C">
        <w:t>:</w:t>
      </w:r>
    </w:p>
    <w:p w14:paraId="60EB4E9C" w14:textId="77777777" w:rsidR="006B7BE8" w:rsidRPr="00561705" w:rsidRDefault="006B7BE8" w:rsidP="006B7BE8">
      <w:pPr>
        <w:autoSpaceDE w:val="0"/>
        <w:autoSpaceDN w:val="0"/>
        <w:adjustRightInd w:val="0"/>
        <w:spacing w:before="120" w:after="120"/>
        <w:jc w:val="both"/>
        <w:rPr>
          <w:rFonts w:cs="Arial"/>
          <w:b/>
          <w:szCs w:val="16"/>
        </w:rPr>
      </w:pPr>
      <w:r>
        <w:rPr>
          <w:b/>
        </w:rPr>
        <w:t xml:space="preserve">Poskytnutie zálohovej platby pri systéme zálohových platieb </w:t>
      </w:r>
    </w:p>
    <w:p w14:paraId="3E33B0F5" w14:textId="77777777" w:rsidR="00471EEC" w:rsidRDefault="00471EEC" w:rsidP="007F4567">
      <w:pPr>
        <w:autoSpaceDE w:val="0"/>
        <w:autoSpaceDN w:val="0"/>
        <w:adjustRightInd w:val="0"/>
        <w:spacing w:before="120"/>
        <w:jc w:val="both"/>
      </w:pPr>
    </w:p>
    <w:p w14:paraId="60186B43" w14:textId="3C1B604B" w:rsidR="00471EEC" w:rsidRPr="003A2FA6" w:rsidRDefault="00471EEC" w:rsidP="007F4567">
      <w:pPr>
        <w:autoSpaceDE w:val="0"/>
        <w:autoSpaceDN w:val="0"/>
        <w:adjustRightInd w:val="0"/>
        <w:spacing w:before="120"/>
        <w:jc w:val="both"/>
      </w:pPr>
      <w:r>
        <w:t xml:space="preserve">Pri </w:t>
      </w:r>
      <w:r w:rsidRPr="003A2FA6">
        <w:t>výpočte</w:t>
      </w:r>
      <w:r>
        <w:t xml:space="preserve"> maximálnej výšky zálohovej platby</w:t>
      </w:r>
      <w:r w:rsidRPr="003A2FA6">
        <w:t xml:space="preserve"> </w:t>
      </w:r>
      <w:r>
        <w:t xml:space="preserve">sa do úvahy berie </w:t>
      </w:r>
      <w:r w:rsidRPr="003A2FA6">
        <w:t>aktuáln</w:t>
      </w:r>
      <w:r>
        <w:t>a</w:t>
      </w:r>
      <w:r w:rsidRPr="003A2FA6">
        <w:t xml:space="preserve"> </w:t>
      </w:r>
      <w:r w:rsidR="00B00188">
        <w:t xml:space="preserve">zazmluvnená </w:t>
      </w:r>
      <w:r w:rsidRPr="003A2FA6">
        <w:t>suma nenávratného finančného príspevku</w:t>
      </w:r>
      <w:r w:rsidRPr="00350C4C">
        <w:t xml:space="preserve"> známa v čase predloženia žiadosti o</w:t>
      </w:r>
      <w:r>
        <w:t> </w:t>
      </w:r>
      <w:r w:rsidRPr="00350C4C">
        <w:t>platbu</w:t>
      </w:r>
      <w:r>
        <w:t xml:space="preserve"> (poskytnutie zálohovej platby)</w:t>
      </w:r>
      <w:r w:rsidR="00B00188">
        <w:t>.</w:t>
      </w:r>
    </w:p>
    <w:p w14:paraId="23D7D563" w14:textId="0DE6752D" w:rsidR="00D22203" w:rsidRPr="00406E29" w:rsidRDefault="00D22203" w:rsidP="000740DE">
      <w:pPr>
        <w:autoSpaceDE w:val="0"/>
        <w:autoSpaceDN w:val="0"/>
        <w:adjustRightInd w:val="0"/>
        <w:spacing w:before="120"/>
        <w:jc w:val="both"/>
      </w:pPr>
      <w:r w:rsidRPr="00406E29">
        <w:t xml:space="preserve">V prípade kombinácie systému zálohových platieb a systému predfinancovania (prípadne aj systému refundácie) sa pri výpočte berie do úvahy celková suma identifikovaných typov výdavkov (rozpočtových položiek projektu). </w:t>
      </w:r>
    </w:p>
    <w:p w14:paraId="2A220DF5" w14:textId="77777777" w:rsidR="00D22203" w:rsidRPr="00406E29" w:rsidRDefault="00D22203" w:rsidP="000740DE">
      <w:pPr>
        <w:autoSpaceDE w:val="0"/>
        <w:autoSpaceDN w:val="0"/>
        <w:adjustRightInd w:val="0"/>
        <w:spacing w:before="120"/>
        <w:jc w:val="both"/>
      </w:pPr>
      <w:r w:rsidRPr="00406E29">
        <w:t>V prípade projektov, ktoré okrem prijímateľa realizujú aj partneri, sa v oboch prípadoch maximálna výška zálohovej platby vypočíta na rovnakom princípe, avšak samostatne pre prijímateľa a samostatne pre partnera.</w:t>
      </w:r>
    </w:p>
    <w:p w14:paraId="777E456B" w14:textId="34C24C20" w:rsidR="00D22203" w:rsidRPr="003A2FA6" w:rsidRDefault="00D22203" w:rsidP="00EF2066">
      <w:pPr>
        <w:autoSpaceDE w:val="0"/>
        <w:autoSpaceDN w:val="0"/>
        <w:adjustRightInd w:val="0"/>
        <w:spacing w:before="120"/>
        <w:jc w:val="both"/>
      </w:pPr>
      <w:r w:rsidRPr="00406E29">
        <w:t xml:space="preserve">V prípade kombinácie systému refundácie a systému zálohových platieb sa maximálna výška zálohovej platby vypočíta na rovnakom základe, ako by sa vypočítala zálohová platba pri začatí realizácie aktivít projektu, resp. pri zmene, t. j. maximálne do výšky 40 % z  </w:t>
      </w:r>
      <w:r w:rsidR="00E73573" w:rsidRPr="00406E29">
        <w:t>nenávratného finančného príspevku</w:t>
      </w:r>
      <w:r w:rsidR="00102643" w:rsidRPr="00406E29">
        <w:t>.</w:t>
      </w:r>
      <w:r w:rsidRPr="00406E29">
        <w:t>.</w:t>
      </w:r>
      <w:r w:rsidRPr="003A2FA6">
        <w:t xml:space="preserve"> </w:t>
      </w:r>
    </w:p>
    <w:p w14:paraId="423A1CC5" w14:textId="7EFFC45F" w:rsidR="00D22203" w:rsidRPr="003A2FA6" w:rsidRDefault="00D22203" w:rsidP="00EF2066">
      <w:pPr>
        <w:autoSpaceDE w:val="0"/>
        <w:autoSpaceDN w:val="0"/>
        <w:adjustRightInd w:val="0"/>
        <w:spacing w:before="120"/>
        <w:jc w:val="both"/>
      </w:pPr>
      <w:r w:rsidRPr="003A2FA6">
        <w:t xml:space="preserve">V prípade kombinácie systému zálohových platieb, refundácie a predfinancovania sa maximálna výška zálohovej platby vypočíta v zmysle bodu </w:t>
      </w:r>
      <w:r w:rsidR="007E12F6">
        <w:t>1</w:t>
      </w:r>
      <w:r w:rsidRPr="003A2FA6">
        <w:t xml:space="preserve"> </w:t>
      </w:r>
      <w:r w:rsidRPr="00C571E5">
        <w:t>(</w:t>
      </w:r>
      <w:r w:rsidR="00D2239E">
        <w:t>druhá</w:t>
      </w:r>
      <w:r w:rsidR="00D2239E" w:rsidRPr="00C571E5">
        <w:t xml:space="preserve"> </w:t>
      </w:r>
      <w:r w:rsidRPr="00C571E5">
        <w:t>odrážka)</w:t>
      </w:r>
      <w:r w:rsidR="000E2389">
        <w:t>.</w:t>
      </w:r>
    </w:p>
    <w:p w14:paraId="4A6E97FE" w14:textId="77777777" w:rsidR="00D22203" w:rsidRPr="003A2FA6" w:rsidRDefault="00D22203" w:rsidP="005B7173">
      <w:pPr>
        <w:numPr>
          <w:ilvl w:val="0"/>
          <w:numId w:val="107"/>
        </w:numPr>
        <w:tabs>
          <w:tab w:val="clear" w:pos="720"/>
          <w:tab w:val="num" w:pos="284"/>
        </w:tabs>
        <w:autoSpaceDE w:val="0"/>
        <w:autoSpaceDN w:val="0"/>
        <w:adjustRightInd w:val="0"/>
        <w:spacing w:before="120"/>
        <w:ind w:left="284" w:hanging="284"/>
        <w:jc w:val="both"/>
      </w:pPr>
      <w:r w:rsidRPr="003A2FA6">
        <w:t xml:space="preserve">Maximálna </w:t>
      </w:r>
      <w:r w:rsidRPr="003A2FA6">
        <w:rPr>
          <w:b/>
        </w:rPr>
        <w:t>výška prvej zálohovej platby</w:t>
      </w:r>
      <w:r w:rsidRPr="003A2FA6">
        <w:t xml:space="preserve"> sa po začatí realizácie aktivít projektu vypočíta:</w:t>
      </w:r>
    </w:p>
    <w:p w14:paraId="0FC9D0BB" w14:textId="77777777" w:rsidR="00D22203" w:rsidRPr="003A2FA6" w:rsidRDefault="00D22203" w:rsidP="005B7173">
      <w:pPr>
        <w:numPr>
          <w:ilvl w:val="0"/>
          <w:numId w:val="89"/>
        </w:numPr>
        <w:spacing w:before="120" w:after="120"/>
        <w:ind w:left="567" w:hanging="283"/>
        <w:jc w:val="both"/>
      </w:pPr>
      <w:r w:rsidRPr="003A2FA6">
        <w:t>podľa nasledovného vzorca:</w:t>
      </w:r>
    </w:p>
    <w:tbl>
      <w:tblPr>
        <w:tblW w:w="8792" w:type="dxa"/>
        <w:tblInd w:w="392" w:type="dxa"/>
        <w:tblLook w:val="04A0" w:firstRow="1" w:lastRow="0" w:firstColumn="1" w:lastColumn="0" w:noHBand="0" w:noVBand="1"/>
      </w:tblPr>
      <w:tblGrid>
        <w:gridCol w:w="1808"/>
        <w:gridCol w:w="561"/>
        <w:gridCol w:w="532"/>
        <w:gridCol w:w="466"/>
        <w:gridCol w:w="5425"/>
      </w:tblGrid>
      <w:tr w:rsidR="00D22203" w:rsidRPr="003A2FA6" w14:paraId="30503005" w14:textId="77777777" w:rsidTr="00D22203">
        <w:trPr>
          <w:trHeight w:val="703"/>
        </w:trPr>
        <w:tc>
          <w:tcPr>
            <w:tcW w:w="1808" w:type="dxa"/>
            <w:shd w:val="clear" w:color="auto" w:fill="BFBFBF" w:themeFill="background1" w:themeFillShade="BF"/>
          </w:tcPr>
          <w:p w14:paraId="4C594729" w14:textId="77777777" w:rsidR="00D22203" w:rsidRPr="003A2FA6" w:rsidRDefault="00D22203" w:rsidP="00D22203">
            <w:pPr>
              <w:jc w:val="center"/>
            </w:pPr>
            <w:r w:rsidRPr="003A2FA6">
              <w:t>maximálna výška prvej poskytnutej zálohovej platby</w:t>
            </w:r>
          </w:p>
        </w:tc>
        <w:tc>
          <w:tcPr>
            <w:tcW w:w="561" w:type="dxa"/>
            <w:shd w:val="clear" w:color="auto" w:fill="BFBFBF" w:themeFill="background1" w:themeFillShade="BF"/>
          </w:tcPr>
          <w:p w14:paraId="180BD6B3" w14:textId="77777777" w:rsidR="00D22203" w:rsidRPr="003A2FA6" w:rsidRDefault="00D22203" w:rsidP="00D22203">
            <w:pPr>
              <w:jc w:val="center"/>
            </w:pPr>
            <w:r w:rsidRPr="003A2FA6">
              <w:t>=</w:t>
            </w:r>
          </w:p>
        </w:tc>
        <w:tc>
          <w:tcPr>
            <w:tcW w:w="532" w:type="dxa"/>
            <w:shd w:val="clear" w:color="auto" w:fill="BFBFBF" w:themeFill="background1" w:themeFillShade="BF"/>
          </w:tcPr>
          <w:p w14:paraId="19384C99" w14:textId="77777777" w:rsidR="00D22203" w:rsidRPr="003A2FA6" w:rsidRDefault="00D22203" w:rsidP="00D22203">
            <w:pPr>
              <w:jc w:val="center"/>
            </w:pPr>
            <w:r w:rsidRPr="003A2FA6">
              <w:t>0,4</w:t>
            </w:r>
          </w:p>
        </w:tc>
        <w:tc>
          <w:tcPr>
            <w:tcW w:w="466" w:type="dxa"/>
            <w:shd w:val="clear" w:color="auto" w:fill="BFBFBF" w:themeFill="background1" w:themeFillShade="BF"/>
          </w:tcPr>
          <w:p w14:paraId="1FDF4C92" w14:textId="77777777" w:rsidR="00D22203" w:rsidRPr="003A2FA6" w:rsidRDefault="00D22203" w:rsidP="00D22203">
            <w:pPr>
              <w:jc w:val="center"/>
            </w:pPr>
            <w:r w:rsidRPr="003A2FA6">
              <w:t>x</w:t>
            </w:r>
          </w:p>
        </w:tc>
        <w:tc>
          <w:tcPr>
            <w:tcW w:w="5425" w:type="dxa"/>
            <w:shd w:val="clear" w:color="auto" w:fill="BFBFBF" w:themeFill="background1" w:themeFillShade="BF"/>
          </w:tcPr>
          <w:p w14:paraId="54893F5A" w14:textId="47B5F491" w:rsidR="00D22203" w:rsidRPr="003A2FA6" w:rsidRDefault="00D22203" w:rsidP="00E16C18">
            <w:pPr>
              <w:jc w:val="center"/>
            </w:pPr>
            <w:r w:rsidRPr="003A2FA6">
              <w:t>(suma nenávratného finančného príspevku</w:t>
            </w:r>
            <w:r w:rsidR="00E16C18">
              <w:t>)</w:t>
            </w:r>
          </w:p>
        </w:tc>
      </w:tr>
    </w:tbl>
    <w:p w14:paraId="64945653" w14:textId="77777777" w:rsidR="00D22203" w:rsidRPr="003A2FA6" w:rsidRDefault="00D22203" w:rsidP="005B7173">
      <w:pPr>
        <w:numPr>
          <w:ilvl w:val="0"/>
          <w:numId w:val="89"/>
        </w:numPr>
        <w:spacing w:before="120" w:after="120"/>
        <w:ind w:left="567" w:hanging="283"/>
        <w:jc w:val="both"/>
      </w:pPr>
      <w:r w:rsidRPr="003A2FA6">
        <w:t xml:space="preserve">v prípade </w:t>
      </w:r>
      <w:r w:rsidRPr="00B416DC">
        <w:rPr>
          <w:u w:val="single"/>
        </w:rPr>
        <w:t>kombinácie systému zálohových platieb a systému predfinancovania</w:t>
      </w:r>
      <w:r w:rsidRPr="003A2FA6">
        <w:t xml:space="preserve"> (prípadne aj systému refundácie) sa výška maximálnej zálohovej platby vypočíta nasledovne:</w:t>
      </w:r>
    </w:p>
    <w:tbl>
      <w:tblPr>
        <w:tblW w:w="8819" w:type="dxa"/>
        <w:tblInd w:w="392" w:type="dxa"/>
        <w:tblLook w:val="04A0" w:firstRow="1" w:lastRow="0" w:firstColumn="1" w:lastColumn="0" w:noHBand="0" w:noVBand="1"/>
      </w:tblPr>
      <w:tblGrid>
        <w:gridCol w:w="1628"/>
        <w:gridCol w:w="561"/>
        <w:gridCol w:w="532"/>
        <w:gridCol w:w="466"/>
        <w:gridCol w:w="5632"/>
      </w:tblGrid>
      <w:tr w:rsidR="00D22203" w:rsidRPr="003A2FA6" w14:paraId="1A9927FA" w14:textId="77777777" w:rsidTr="00D22203">
        <w:trPr>
          <w:trHeight w:val="279"/>
        </w:trPr>
        <w:tc>
          <w:tcPr>
            <w:tcW w:w="1628" w:type="dxa"/>
            <w:shd w:val="clear" w:color="auto" w:fill="BFBFBF" w:themeFill="background1" w:themeFillShade="BF"/>
          </w:tcPr>
          <w:p w14:paraId="29C09987" w14:textId="77777777" w:rsidR="00D22203" w:rsidRPr="003A2FA6" w:rsidRDefault="00D22203" w:rsidP="00D22203">
            <w:pPr>
              <w:jc w:val="center"/>
            </w:pPr>
            <w:r w:rsidRPr="003A2FA6">
              <w:t>maximálna výška prvej poskytnutej zálohovej platby</w:t>
            </w:r>
          </w:p>
        </w:tc>
        <w:tc>
          <w:tcPr>
            <w:tcW w:w="561" w:type="dxa"/>
            <w:shd w:val="clear" w:color="auto" w:fill="BFBFBF" w:themeFill="background1" w:themeFillShade="BF"/>
          </w:tcPr>
          <w:p w14:paraId="5CCE8EAE" w14:textId="77777777" w:rsidR="00D22203" w:rsidRPr="003A2FA6" w:rsidRDefault="00D22203" w:rsidP="00D22203">
            <w:pPr>
              <w:jc w:val="center"/>
            </w:pPr>
            <w:r w:rsidRPr="003A2FA6">
              <w:t>=</w:t>
            </w:r>
          </w:p>
        </w:tc>
        <w:tc>
          <w:tcPr>
            <w:tcW w:w="532" w:type="dxa"/>
            <w:shd w:val="clear" w:color="auto" w:fill="BFBFBF" w:themeFill="background1" w:themeFillShade="BF"/>
          </w:tcPr>
          <w:p w14:paraId="7B44A3B7" w14:textId="77777777" w:rsidR="00D22203" w:rsidRPr="003A2FA6" w:rsidRDefault="00D22203" w:rsidP="00D22203">
            <w:pPr>
              <w:jc w:val="center"/>
            </w:pPr>
            <w:r w:rsidRPr="003A2FA6">
              <w:t>0,4</w:t>
            </w:r>
          </w:p>
        </w:tc>
        <w:tc>
          <w:tcPr>
            <w:tcW w:w="466" w:type="dxa"/>
            <w:shd w:val="clear" w:color="auto" w:fill="BFBFBF" w:themeFill="background1" w:themeFillShade="BF"/>
          </w:tcPr>
          <w:p w14:paraId="1349A303" w14:textId="77777777" w:rsidR="00D22203" w:rsidRPr="003A2FA6" w:rsidRDefault="00D22203" w:rsidP="00D22203">
            <w:pPr>
              <w:jc w:val="center"/>
            </w:pPr>
            <w:r w:rsidRPr="003A2FA6">
              <w:t>x</w:t>
            </w:r>
          </w:p>
        </w:tc>
        <w:tc>
          <w:tcPr>
            <w:tcW w:w="5632" w:type="dxa"/>
            <w:shd w:val="clear" w:color="auto" w:fill="BFBFBF" w:themeFill="background1" w:themeFillShade="BF"/>
          </w:tcPr>
          <w:p w14:paraId="029B4B01" w14:textId="491DC43C" w:rsidR="00D22203" w:rsidRPr="003A2FA6" w:rsidRDefault="00D22203" w:rsidP="002450F6">
            <w:pPr>
              <w:jc w:val="center"/>
            </w:pPr>
            <w:r w:rsidRPr="003A2FA6">
              <w:t>celková suma identifikovaných typov výdavkov (rozpočtových položiek projektu)</w:t>
            </w:r>
          </w:p>
        </w:tc>
      </w:tr>
    </w:tbl>
    <w:p w14:paraId="009F67A9" w14:textId="77777777" w:rsidR="00D22203" w:rsidRDefault="00D22203" w:rsidP="00D22203">
      <w:pPr>
        <w:autoSpaceDE w:val="0"/>
        <w:autoSpaceDN w:val="0"/>
        <w:adjustRightInd w:val="0"/>
        <w:spacing w:before="120"/>
        <w:ind w:left="284"/>
        <w:jc w:val="both"/>
      </w:pPr>
      <w:r>
        <w:t xml:space="preserve">Maximálna výška poskytnutej zálohovej platby sa vypočíta pred poskytnutím prvej zálohovej platby. K jej prepočítaniu dochádza iba v prípadoch podľa bodu </w:t>
      </w:r>
      <w:r w:rsidR="003E154B">
        <w:t>2</w:t>
      </w:r>
      <w:r>
        <w:t xml:space="preserve"> pri predložení nasledujúcej žiadosti o platbu (poskytnutie zálohovej platby).</w:t>
      </w:r>
    </w:p>
    <w:p w14:paraId="7E586D99" w14:textId="4CEEEAF3" w:rsidR="00D22203" w:rsidRPr="003A2FA6" w:rsidRDefault="00D22203" w:rsidP="005B7173">
      <w:pPr>
        <w:numPr>
          <w:ilvl w:val="0"/>
          <w:numId w:val="107"/>
        </w:numPr>
        <w:tabs>
          <w:tab w:val="clear" w:pos="720"/>
          <w:tab w:val="num" w:pos="284"/>
        </w:tabs>
        <w:autoSpaceDE w:val="0"/>
        <w:autoSpaceDN w:val="0"/>
        <w:adjustRightInd w:val="0"/>
        <w:spacing w:before="120"/>
        <w:ind w:left="284" w:hanging="284"/>
        <w:jc w:val="both"/>
      </w:pPr>
      <w:r w:rsidRPr="003A2FA6">
        <w:t xml:space="preserve">Počas realizácie aktivít projektu je riadiaci orgán povinný prepočítať maximálnu </w:t>
      </w:r>
      <w:r w:rsidRPr="003A2FA6">
        <w:rPr>
          <w:b/>
        </w:rPr>
        <w:t>výšku zálohovej platby</w:t>
      </w:r>
      <w:r w:rsidRPr="003A2FA6">
        <w:t xml:space="preserve"> vždy </w:t>
      </w:r>
      <w:r w:rsidRPr="003A2FA6">
        <w:rPr>
          <w:b/>
        </w:rPr>
        <w:t>pri zmene</w:t>
      </w:r>
      <w:r w:rsidRPr="003A2FA6">
        <w:t xml:space="preserve"> celkovej výšky </w:t>
      </w:r>
      <w:r w:rsidR="009640DD">
        <w:t>NFP</w:t>
      </w:r>
      <w:r w:rsidRPr="003A2FA6">
        <w:t xml:space="preserve"> a / </w:t>
      </w:r>
      <w:r w:rsidRPr="003A2FA6">
        <w:rPr>
          <w:rFonts w:cs="Arial"/>
          <w:szCs w:val="16"/>
        </w:rPr>
        <w:t>alebo</w:t>
      </w:r>
      <w:r w:rsidRPr="003A2FA6">
        <w:t xml:space="preserve"> </w:t>
      </w:r>
      <w:r w:rsidR="008F183F" w:rsidRPr="00547417">
        <w:t>pri zmene systému financovania na kombináciu systému zálohových platieb a systému predfinancovania</w:t>
      </w:r>
      <w:r w:rsidR="008F183F">
        <w:t>,</w:t>
      </w:r>
      <w:r w:rsidR="008F183F" w:rsidRPr="00547417">
        <w:t xml:space="preserve"> pričom zálohová platba sa vypočíta podľa </w:t>
      </w:r>
      <w:r w:rsidR="0014634E">
        <w:t>bodu 1.</w:t>
      </w:r>
    </w:p>
    <w:p w14:paraId="06D1BB02" w14:textId="77777777" w:rsidR="0014634E" w:rsidRPr="003A2FA6" w:rsidRDefault="0014634E" w:rsidP="00E045E6">
      <w:pPr>
        <w:autoSpaceDE w:val="0"/>
        <w:autoSpaceDN w:val="0"/>
        <w:adjustRightInd w:val="0"/>
        <w:spacing w:before="120"/>
        <w:jc w:val="both"/>
      </w:pPr>
    </w:p>
    <w:p w14:paraId="37730757" w14:textId="77777777" w:rsidR="00D22203" w:rsidRDefault="00D22203" w:rsidP="009640DD">
      <w:pPr>
        <w:autoSpaceDE w:val="0"/>
        <w:autoSpaceDN w:val="0"/>
        <w:adjustRightInd w:val="0"/>
        <w:spacing w:before="120"/>
        <w:jc w:val="both"/>
      </w:pPr>
      <w:r w:rsidRPr="003A2FA6">
        <w:t xml:space="preserve">V prípade, ak </w:t>
      </w:r>
      <w:r w:rsidRPr="003A2FA6">
        <w:rPr>
          <w:b/>
        </w:rPr>
        <w:t xml:space="preserve">prvá zálohová platba </w:t>
      </w:r>
      <w:r>
        <w:rPr>
          <w:b/>
        </w:rPr>
        <w:t xml:space="preserve">na začiatku realizácie aktivít projektu </w:t>
      </w:r>
      <w:r w:rsidRPr="003A2FA6">
        <w:rPr>
          <w:b/>
        </w:rPr>
        <w:t xml:space="preserve">nebola </w:t>
      </w:r>
      <w:r w:rsidRPr="003A2FA6">
        <w:t>poskytnutá v maximálnej možnej výške, prijímateľ môže požiadať o ďalšiu zálohovú platbu vo výške rovnajúcej sa rozdielu maximálnej výšky zálohovej platby a predchádzajúc</w:t>
      </w:r>
      <w:r>
        <w:t>ich</w:t>
      </w:r>
      <w:r w:rsidRPr="003A2FA6">
        <w:t xml:space="preserve"> poskytnut</w:t>
      </w:r>
      <w:r>
        <w:t>ých</w:t>
      </w:r>
      <w:r w:rsidRPr="003A2FA6">
        <w:t xml:space="preserve"> zálohov</w:t>
      </w:r>
      <w:r>
        <w:t>ých</w:t>
      </w:r>
      <w:r w:rsidRPr="003A2FA6">
        <w:t xml:space="preserve"> plat</w:t>
      </w:r>
      <w:r>
        <w:t>ie</w:t>
      </w:r>
      <w:r w:rsidRPr="003A2FA6">
        <w:t>b. Súčet týchto prostriedkov, a teda výška poskytnutej zálohovej platby, je maximálne 40 %</w:t>
      </w:r>
      <w:r w:rsidR="006635D7">
        <w:t xml:space="preserve"> z</w:t>
      </w:r>
      <w:r w:rsidRPr="003A2FA6">
        <w:t xml:space="preserve"> </w:t>
      </w:r>
      <w:r w:rsidR="006635D7">
        <w:t>NFP</w:t>
      </w:r>
      <w:r w:rsidRPr="003A2FA6">
        <w:t>, t. j. prijímateľ môže disponovať prostriedkami EÚ a štátneho rozpočtu na spolufinancovanie v maximálnej výške 40 % z </w:t>
      </w:r>
      <w:r w:rsidR="006635D7">
        <w:t>NFP</w:t>
      </w:r>
      <w:r w:rsidRPr="003A2FA6">
        <w:t>.</w:t>
      </w:r>
    </w:p>
    <w:p w14:paraId="52ED59EA" w14:textId="77777777" w:rsidR="00D22203" w:rsidRPr="00B416DC" w:rsidRDefault="00D22203" w:rsidP="00D2220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120"/>
        <w:jc w:val="center"/>
        <w:rPr>
          <w:rFonts w:cs="Arial"/>
        </w:rPr>
      </w:pPr>
      <w:r w:rsidRPr="00B416DC">
        <w:rPr>
          <w:rFonts w:cs="Arial"/>
        </w:rPr>
        <w:t xml:space="preserve">maximálna výška zálohovej platby - </w:t>
      </w:r>
      <w:r w:rsidRPr="00893BFC">
        <w:rPr>
          <w:rFonts w:cs="Arial"/>
        </w:rPr>
        <w:t>∑</w:t>
      </w:r>
      <w:r w:rsidRPr="00B416DC">
        <w:rPr>
          <w:rFonts w:cs="Arial"/>
        </w:rPr>
        <w:t xml:space="preserve"> poskytnutých zálohových platieb </w:t>
      </w:r>
      <w:r w:rsidRPr="00893BFC">
        <w:rPr>
          <w:rFonts w:cs="Arial"/>
        </w:rPr>
        <w:t>≤</w:t>
      </w:r>
      <w:r w:rsidRPr="00B416DC">
        <w:rPr>
          <w:rFonts w:cs="Arial"/>
        </w:rPr>
        <w:t xml:space="preserve"> 40 %</w:t>
      </w:r>
      <w:r>
        <w:rPr>
          <w:rFonts w:cs="Arial"/>
        </w:rPr>
        <w:t xml:space="preserve"> </w:t>
      </w:r>
      <w:r w:rsidR="00BD6B7C">
        <w:rPr>
          <w:rFonts w:cs="Arial"/>
        </w:rPr>
        <w:t>NFP</w:t>
      </w:r>
    </w:p>
    <w:p w14:paraId="769F4085" w14:textId="77777777" w:rsidR="00D22203" w:rsidRDefault="00D22203" w:rsidP="009640DD">
      <w:pPr>
        <w:autoSpaceDE w:val="0"/>
        <w:autoSpaceDN w:val="0"/>
        <w:adjustRightInd w:val="0"/>
        <w:spacing w:before="120"/>
        <w:jc w:val="both"/>
      </w:pPr>
      <w:r w:rsidRPr="003A2FA6">
        <w:t xml:space="preserve"> </w:t>
      </w:r>
    </w:p>
    <w:p w14:paraId="567B1857" w14:textId="77777777" w:rsidR="00323465" w:rsidRPr="003A2FA6" w:rsidRDefault="00323465" w:rsidP="009640DD">
      <w:pPr>
        <w:autoSpaceDE w:val="0"/>
        <w:autoSpaceDN w:val="0"/>
        <w:adjustRightInd w:val="0"/>
        <w:spacing w:before="120"/>
        <w:jc w:val="both"/>
      </w:pPr>
      <w:r w:rsidRPr="003A2FA6">
        <w:t xml:space="preserve">V prípade, ak </w:t>
      </w:r>
      <w:r w:rsidRPr="003A2FA6">
        <w:rPr>
          <w:b/>
        </w:rPr>
        <w:t>prvá /</w:t>
      </w:r>
      <w:r w:rsidRPr="003A2FA6">
        <w:t xml:space="preserve"> </w:t>
      </w:r>
      <w:r w:rsidRPr="003A2FA6">
        <w:rPr>
          <w:b/>
        </w:rPr>
        <w:t>predchádzajúca zálohová platba bola</w:t>
      </w:r>
      <w:r w:rsidRPr="003A2FA6">
        <w:t xml:space="preserve"> poskytnutá v maximálnej možnej výške</w:t>
      </w:r>
      <w:r>
        <w:t>,</w:t>
      </w:r>
      <w:r w:rsidRPr="003A2FA6">
        <w:t xml:space="preserve"> riadiaci orgán prostredníctvom platobnej jednotky zabezpečí úhradu finančných prostriedkov žiadosti o platbu (poskytnutie zálohovej platby) až po schválení žiadosti o platbu (zúčtovanie zálohovej platby) certifikačným orgánom v rámci súhrnnej žiadosti o platbu / mimoriadnej súhrnnej žiadosti o plat</w:t>
      </w:r>
      <w:r>
        <w:t>b</w:t>
      </w:r>
      <w:r w:rsidRPr="003A2FA6">
        <w:t xml:space="preserve">u. Riadiaci orgán v úzkej spolupráci s platobnou jednotkou zodpovedá za stanovenie postupu, ktorý má zabrániť neoprávnenému vyplateniu zálohovej platby prijímateľovi (t. j. nad maximálnu výšku 40 % </w:t>
      </w:r>
      <w:r>
        <w:t>z nenávratného finančného príspevku</w:t>
      </w:r>
      <w:r w:rsidRPr="003A2FA6">
        <w:t>). Uvedené sa nevzťahuje na </w:t>
      </w:r>
      <w:r w:rsidR="008345B6">
        <w:t xml:space="preserve">projekty, </w:t>
      </w:r>
      <w:r w:rsidR="008345B6" w:rsidRPr="003A2FA6">
        <w:t>v rámci ktorých boli identifikované výdavky, ktoré sú predmetom prebiehajúceho skúmania a projektov financovaných formou preddavkových platieb</w:t>
      </w:r>
      <w:r w:rsidR="008345B6">
        <w:t>.</w:t>
      </w:r>
    </w:p>
    <w:p w14:paraId="4B619C58" w14:textId="77777777" w:rsidR="00D22203" w:rsidRPr="003A2FA6" w:rsidRDefault="00D22203" w:rsidP="009640DD">
      <w:pPr>
        <w:autoSpaceDE w:val="0"/>
        <w:autoSpaceDN w:val="0"/>
        <w:adjustRightInd w:val="0"/>
        <w:spacing w:before="120"/>
        <w:jc w:val="both"/>
      </w:pPr>
      <w:r w:rsidRPr="003A2FA6">
        <w:t xml:space="preserve">V prípade, ak </w:t>
      </w:r>
      <w:r w:rsidRPr="00B416DC">
        <w:rPr>
          <w:b/>
        </w:rPr>
        <w:t>prvá / predchádzajúca zálohová platba nebola</w:t>
      </w:r>
      <w:r w:rsidRPr="003A2FA6">
        <w:t xml:space="preserve"> poskytnutá v maximálnej možnej výške, je prijímateľ oprávnený požiadať o ďalšiu zálohovú platbu vo výške súčtu certifikačným orgánom schválených žiadostí o platbu (zúčtovanie zálohovej platby) </w:t>
      </w:r>
      <w:r w:rsidR="00D061E7" w:rsidRPr="003A2FA6">
        <w:t xml:space="preserve">za prostriedky EÚ a štátneho rozpočtu na spolufinancovanie </w:t>
      </w:r>
      <w:r w:rsidRPr="003A2FA6">
        <w:t>a sumy rovnajúcej sa rozdielu maximálnej výšky zálohovej platby a predchádzajúc</w:t>
      </w:r>
      <w:r>
        <w:t>ich</w:t>
      </w:r>
      <w:r w:rsidRPr="003A2FA6">
        <w:t xml:space="preserve"> poskytnut</w:t>
      </w:r>
      <w:r>
        <w:t>ých</w:t>
      </w:r>
      <w:r w:rsidRPr="003A2FA6">
        <w:t xml:space="preserve"> zálohov</w:t>
      </w:r>
      <w:r>
        <w:t>ých</w:t>
      </w:r>
      <w:r w:rsidRPr="003A2FA6">
        <w:t xml:space="preserve"> plat</w:t>
      </w:r>
      <w:r>
        <w:t>ie</w:t>
      </w:r>
      <w:r w:rsidRPr="003A2FA6">
        <w:t>b. Súčet týchto prostriedkov, a teda výška poskytnutej zálohovej platby, je maximálne 40 %</w:t>
      </w:r>
      <w:r w:rsidR="000918D7">
        <w:t xml:space="preserve"> z</w:t>
      </w:r>
      <w:r w:rsidRPr="003A2FA6">
        <w:t xml:space="preserve"> </w:t>
      </w:r>
      <w:r w:rsidR="000D77B7">
        <w:t>NFP</w:t>
      </w:r>
      <w:r w:rsidRPr="003A2FA6">
        <w:t xml:space="preserve">. </w:t>
      </w:r>
    </w:p>
    <w:p w14:paraId="7AB7B488" w14:textId="77777777" w:rsidR="00D22203" w:rsidRPr="00B416DC" w:rsidRDefault="00D22203" w:rsidP="00D2220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120"/>
        <w:jc w:val="center"/>
      </w:pPr>
      <w:r>
        <w:rPr>
          <w:rFonts w:cs="Arial"/>
        </w:rPr>
        <w:t xml:space="preserve">                      </w:t>
      </w:r>
      <w:r w:rsidRPr="00893BFC">
        <w:rPr>
          <w:rFonts w:cs="Arial"/>
        </w:rPr>
        <w:t>∑</w:t>
      </w:r>
      <w:r w:rsidRPr="00B416DC">
        <w:rPr>
          <w:rFonts w:cs="Arial"/>
        </w:rPr>
        <w:t xml:space="preserve"> ŽoP (ZZP) schválené CO (EÚ a</w:t>
      </w:r>
      <w:r w:rsidRPr="00893BFC">
        <w:rPr>
          <w:rFonts w:cs="Arial"/>
        </w:rPr>
        <w:t> </w:t>
      </w:r>
      <w:r w:rsidRPr="00B416DC">
        <w:rPr>
          <w:rFonts w:cs="Arial"/>
        </w:rPr>
        <w:t xml:space="preserve">ŠR) + (maximálna výška zálohovej platby - </w:t>
      </w:r>
      <w:r w:rsidRPr="00893BFC">
        <w:rPr>
          <w:rFonts w:cs="Arial"/>
        </w:rPr>
        <w:t>∑</w:t>
      </w:r>
      <w:r w:rsidRPr="00B416DC">
        <w:rPr>
          <w:rFonts w:cs="Arial"/>
        </w:rPr>
        <w:t xml:space="preserve"> poskytnutých zálohových platieb) </w:t>
      </w:r>
      <w:r w:rsidRPr="00893BFC">
        <w:rPr>
          <w:rFonts w:cs="Arial"/>
        </w:rPr>
        <w:t>≤</w:t>
      </w:r>
      <w:r w:rsidRPr="00B416DC">
        <w:rPr>
          <w:rFonts w:cs="Arial"/>
        </w:rPr>
        <w:t xml:space="preserve"> 40 %</w:t>
      </w:r>
      <w:r>
        <w:rPr>
          <w:rFonts w:cs="Arial"/>
        </w:rPr>
        <w:t xml:space="preserve"> </w:t>
      </w:r>
      <w:r w:rsidR="00E56C00">
        <w:rPr>
          <w:rFonts w:cs="Arial"/>
        </w:rPr>
        <w:t>NFP</w:t>
      </w:r>
    </w:p>
    <w:p w14:paraId="7495BA11" w14:textId="77777777" w:rsidR="00D22203" w:rsidRPr="003A2FA6" w:rsidRDefault="00D22203" w:rsidP="002050DF">
      <w:pPr>
        <w:autoSpaceDE w:val="0"/>
        <w:autoSpaceDN w:val="0"/>
        <w:adjustRightInd w:val="0"/>
        <w:spacing w:before="120"/>
        <w:jc w:val="both"/>
      </w:pPr>
      <w:r w:rsidRPr="003A2FA6">
        <w:t xml:space="preserve">V prípade financovania projektov, v rámci ktorých boli identifikované výdavky, ktoré sú predmetom prebiehajúceho skúmania a projektov financovaných formou preddavkových platieb, je Riadiaci orgán v tomto prípade oprávnený poskytnúť zálohovú platbu vo výške, ktorá zodpovedná súčtu certifikačným orgánom schválených žiadostí o platbu (zúčtovanie zálohovej platby) a súčtu pozastavených žiadosti o platbu (zúčtovanie zálohovej platby) </w:t>
      </w:r>
      <w:r>
        <w:t xml:space="preserve">obsahujúcich </w:t>
      </w:r>
      <w:r w:rsidRPr="003A2FA6">
        <w:t>výdavk</w:t>
      </w:r>
      <w:r>
        <w:t>y</w:t>
      </w:r>
      <w:r w:rsidRPr="003A2FA6">
        <w:t xml:space="preserve"> vzťahujúc</w:t>
      </w:r>
      <w:r w:rsidR="004A404C">
        <w:t>e</w:t>
      </w:r>
      <w:r w:rsidRPr="003A2FA6">
        <w:t xml:space="preserve"> sa k preddavkovým platbám a / alebo súčtu pozastavených žiadost</w:t>
      </w:r>
      <w:r w:rsidR="007B1C0A">
        <w:t>í</w:t>
      </w:r>
      <w:r w:rsidRPr="003A2FA6">
        <w:t xml:space="preserve"> o platbu (zúčtovanie zálohovej platby) obsahujúcich výdavky, ktoré sú predmetom prebiehajúceho skúmania, a ktorých schvaľovanie riadiaci orgán pozastavil,</w:t>
      </w:r>
      <w:r w:rsidRPr="003A2FA6" w:rsidDel="00FE52DD">
        <w:t xml:space="preserve"> </w:t>
      </w:r>
      <w:r w:rsidRPr="003A2FA6">
        <w:t>a sumy, ktorá sa rovná rozdielu maximálnej výšky zálohovej platby a </w:t>
      </w:r>
      <w:r>
        <w:t>sumy</w:t>
      </w:r>
      <w:r w:rsidRPr="003A2FA6">
        <w:t xml:space="preserve"> predchádzajúc</w:t>
      </w:r>
      <w:r>
        <w:t>ich</w:t>
      </w:r>
      <w:r w:rsidRPr="003A2FA6">
        <w:t xml:space="preserve"> poskytnut</w:t>
      </w:r>
      <w:r>
        <w:t>ých</w:t>
      </w:r>
      <w:r w:rsidRPr="003A2FA6">
        <w:t xml:space="preserve"> zálohov</w:t>
      </w:r>
      <w:r>
        <w:t>ých</w:t>
      </w:r>
      <w:r w:rsidRPr="003A2FA6">
        <w:t xml:space="preserve"> plat</w:t>
      </w:r>
      <w:r>
        <w:t>ie</w:t>
      </w:r>
      <w:r w:rsidRPr="003A2FA6">
        <w:t xml:space="preserve">b. Suma týchto prostriedkov, a teda výška poskytnutej zálohovej platby, je maximálne 40 % </w:t>
      </w:r>
      <w:r w:rsidR="00E308E0" w:rsidRPr="0073389C">
        <w:t xml:space="preserve"> </w:t>
      </w:r>
      <w:r w:rsidR="00A34702">
        <w:t>NFP</w:t>
      </w:r>
      <w:r w:rsidRPr="003A2FA6">
        <w:t>.</w:t>
      </w:r>
    </w:p>
    <w:p w14:paraId="32C89AF3" w14:textId="18647685" w:rsidR="00203E5D" w:rsidRPr="00203E5D" w:rsidRDefault="00D22203" w:rsidP="00203E5D">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120"/>
        <w:jc w:val="center"/>
        <w:rPr>
          <w:rFonts w:cs="Arial"/>
        </w:rPr>
      </w:pPr>
      <w:r w:rsidRPr="00893BFC">
        <w:rPr>
          <w:rFonts w:cs="Arial"/>
        </w:rPr>
        <w:t>∑</w:t>
      </w:r>
      <w:r w:rsidRPr="00B416DC">
        <w:rPr>
          <w:rFonts w:cs="Arial"/>
        </w:rPr>
        <w:t xml:space="preserve"> ŽoP (ZZP) schválené CO (EÚ a ŠR) + </w:t>
      </w:r>
      <w:r w:rsidRPr="00893BFC">
        <w:rPr>
          <w:rFonts w:cs="Arial"/>
        </w:rPr>
        <w:t>∑</w:t>
      </w:r>
      <w:r w:rsidRPr="00B416DC">
        <w:rPr>
          <w:rFonts w:cs="Arial"/>
        </w:rPr>
        <w:t xml:space="preserve"> pozastavené ŽoP (ZZP) prebiehajúce skúmanie / preddavkové platby + (maximálna výška zálohovej platby - </w:t>
      </w:r>
      <w:r w:rsidRPr="00893BFC">
        <w:rPr>
          <w:rFonts w:cs="Arial"/>
        </w:rPr>
        <w:t>∑</w:t>
      </w:r>
      <w:r w:rsidRPr="00B416DC">
        <w:rPr>
          <w:rFonts w:cs="Arial"/>
        </w:rPr>
        <w:t xml:space="preserve"> poskytnutých zálohových platieb) </w:t>
      </w:r>
      <w:r w:rsidRPr="00893BFC">
        <w:rPr>
          <w:rFonts w:cs="Arial"/>
        </w:rPr>
        <w:t>≤</w:t>
      </w:r>
      <w:r w:rsidRPr="00B416DC">
        <w:rPr>
          <w:rFonts w:cs="Arial"/>
        </w:rPr>
        <w:t xml:space="preserve"> 40 %</w:t>
      </w:r>
      <w:r>
        <w:rPr>
          <w:rFonts w:cs="Arial"/>
        </w:rPr>
        <w:t xml:space="preserve"> </w:t>
      </w:r>
      <w:r w:rsidR="001D16F5">
        <w:rPr>
          <w:rFonts w:cs="Arial"/>
        </w:rPr>
        <w:t>NFP</w:t>
      </w:r>
    </w:p>
    <w:p w14:paraId="276D9254" w14:textId="77777777" w:rsidR="002E06B3" w:rsidRPr="0073389C" w:rsidRDefault="002E06B3" w:rsidP="00CF7FC1">
      <w:pPr>
        <w:autoSpaceDE w:val="0"/>
        <w:autoSpaceDN w:val="0"/>
        <w:adjustRightInd w:val="0"/>
        <w:spacing w:before="120" w:after="120" w:line="288" w:lineRule="auto"/>
        <w:jc w:val="both"/>
      </w:pPr>
      <w:r w:rsidRPr="0073389C">
        <w:t>Výška vypočítanej zálohovej platby sa zaokrúhli matematicky na celé stovky smerom nadol (napr. prijímateľ vypočítal zálohovú platbu vo výške 146 953, 25 €, uvedenú sumu zaokrúhli na 146 900 €).</w:t>
      </w:r>
    </w:p>
    <w:p w14:paraId="31935E68" w14:textId="4946B15B" w:rsidR="006739C3" w:rsidRPr="0073389C" w:rsidRDefault="003D2459" w:rsidP="00CF7FC1">
      <w:pPr>
        <w:tabs>
          <w:tab w:val="left" w:pos="360"/>
        </w:tabs>
        <w:autoSpaceDE w:val="0"/>
        <w:autoSpaceDN w:val="0"/>
        <w:adjustRightInd w:val="0"/>
        <w:spacing w:before="120" w:after="120" w:line="288" w:lineRule="auto"/>
        <w:jc w:val="both"/>
      </w:pPr>
      <w:r w:rsidRPr="0073389C">
        <w:t xml:space="preserve">Prijímateľ predkladá poskytovateľovi len formulár žiadosti o platbu, bez podpornej dokumentácie. </w:t>
      </w:r>
      <w:r w:rsidR="006739C3" w:rsidRPr="0073389C">
        <w:t>Pri zatriedení zálohovej platby do číselníka ekonomickej klasifikácie výdavkov do systému ITMS2014+ sa v prípade poskytnutia zálohovej platby štátnej rozpočtovej organizáci</w:t>
      </w:r>
      <w:r w:rsidR="00FA7852" w:rsidRPr="0073389C">
        <w:t>i</w:t>
      </w:r>
      <w:r w:rsidR="006739C3" w:rsidRPr="0073389C">
        <w:t xml:space="preserve"> uvedie kód </w:t>
      </w:r>
      <w:r w:rsidR="003F2ACD">
        <w:t>pri bežných výdavkoch</w:t>
      </w:r>
      <w:r w:rsidR="003F2ACD" w:rsidRPr="0073389C">
        <w:t xml:space="preserve"> </w:t>
      </w:r>
      <w:r w:rsidR="006739C3" w:rsidRPr="0073389C">
        <w:t xml:space="preserve">637033 </w:t>
      </w:r>
      <w:r w:rsidR="003F2ACD">
        <w:t>–</w:t>
      </w:r>
      <w:r w:rsidR="006739C3" w:rsidRPr="0073389C">
        <w:t xml:space="preserve"> </w:t>
      </w:r>
      <w:r w:rsidR="003F2ACD">
        <w:t>Platby štátnej rozpočtovej organizáci</w:t>
      </w:r>
      <w:r w:rsidR="00FF3FC8">
        <w:t>i</w:t>
      </w:r>
      <w:r w:rsidR="003F2ACD">
        <w:t xml:space="preserve"> na projekty EÚ a</w:t>
      </w:r>
      <w:r w:rsidR="005B68B5">
        <w:t> pri kapitálových výdavkoch</w:t>
      </w:r>
      <w:r w:rsidR="003F2ACD">
        <w:t> kód 719015 - Platby štátnej rozpočtovej organizáci</w:t>
      </w:r>
      <w:r w:rsidR="00FF3FC8">
        <w:t>i</w:t>
      </w:r>
      <w:r w:rsidR="003F2ACD">
        <w:t xml:space="preserve"> na projekty EÚ</w:t>
      </w:r>
      <w:r w:rsidR="00136305">
        <w:t xml:space="preserve"> (prijímateľ predloží žiadosť o platbu zvlášť na bežné výdavky a zvlášť na kapitálové výdavky). </w:t>
      </w:r>
      <w:r w:rsidR="006739C3" w:rsidRPr="0073389C">
        <w:t>V prípade poskytnutia zálohovej platby ostatným prijímateľom (okrem štátnej rozpočtovej organizácie) sa uvedie kód podľa jeho typu</w:t>
      </w:r>
      <w:r w:rsidR="00C1431C">
        <w:t xml:space="preserve"> (napr. 642001 – Občianske združenie, nadácia, 642002 – Nezisková organizácia)</w:t>
      </w:r>
      <w:r w:rsidR="006739C3" w:rsidRPr="0073389C">
        <w:t>.</w:t>
      </w:r>
    </w:p>
    <w:p w14:paraId="7D9996F7" w14:textId="77777777" w:rsidR="00686855" w:rsidRPr="0073389C" w:rsidRDefault="00686855"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b/>
          <w:i/>
          <w:sz w:val="19"/>
          <w:szCs w:val="19"/>
          <w:lang w:val="sk-SK"/>
        </w:rPr>
      </w:pPr>
      <w:r w:rsidRPr="0073389C">
        <w:rPr>
          <w:rFonts w:ascii="Arial" w:hAnsi="Arial" w:cs="Arial"/>
          <w:b/>
          <w:i/>
          <w:sz w:val="19"/>
          <w:szCs w:val="19"/>
          <w:lang w:val="sk-SK"/>
        </w:rPr>
        <w:t xml:space="preserve">Odporúčanie pre prijímateľa: </w:t>
      </w:r>
      <w:r w:rsidR="00733BAF" w:rsidRPr="0073389C">
        <w:rPr>
          <w:rFonts w:ascii="Arial" w:hAnsi="Arial" w:cs="Arial"/>
          <w:sz w:val="19"/>
          <w:szCs w:val="19"/>
          <w:lang w:val="sk-SK"/>
        </w:rPr>
        <w:t xml:space="preserve">Prijímateľovi sa odporúča požiadať o ďalšiu zálohovú platbu </w:t>
      </w:r>
      <w:r w:rsidRPr="0073389C">
        <w:rPr>
          <w:rFonts w:ascii="Arial" w:hAnsi="Arial" w:cs="Arial"/>
          <w:sz w:val="19"/>
          <w:szCs w:val="19"/>
          <w:lang w:val="sk-SK"/>
        </w:rPr>
        <w:t xml:space="preserve">až po </w:t>
      </w:r>
      <w:r w:rsidR="00733BAF" w:rsidRPr="0073389C">
        <w:rPr>
          <w:rFonts w:ascii="Arial" w:hAnsi="Arial" w:cs="Arial"/>
          <w:sz w:val="19"/>
          <w:szCs w:val="19"/>
          <w:lang w:val="sk-SK"/>
        </w:rPr>
        <w:t>schválení predloženej</w:t>
      </w:r>
      <w:r w:rsidRPr="0073389C">
        <w:rPr>
          <w:rFonts w:ascii="Arial" w:hAnsi="Arial" w:cs="Arial"/>
          <w:sz w:val="19"/>
          <w:szCs w:val="19"/>
          <w:lang w:val="sk-SK"/>
        </w:rPr>
        <w:t xml:space="preserve"> žiadosti o platbu (zúčtovanie zálohovej platby) </w:t>
      </w:r>
      <w:r w:rsidR="00733BAF" w:rsidRPr="0073389C">
        <w:rPr>
          <w:rFonts w:ascii="Arial" w:hAnsi="Arial" w:cs="Arial"/>
          <w:sz w:val="19"/>
          <w:szCs w:val="19"/>
          <w:lang w:val="sk-SK"/>
        </w:rPr>
        <w:t>zo strany certifikačného orgánu, o čom bude prijímateľ informovaný prostredníctvom portálu ITMS2014+</w:t>
      </w:r>
      <w:r w:rsidR="00541144" w:rsidRPr="0073389C">
        <w:rPr>
          <w:rFonts w:ascii="Arial" w:hAnsi="Arial" w:cs="Arial"/>
          <w:sz w:val="19"/>
          <w:szCs w:val="19"/>
          <w:lang w:val="sk-SK"/>
        </w:rPr>
        <w:t xml:space="preserve"> (neplatí ak prijímateľ v predchádzajúcej </w:t>
      </w:r>
      <w:r w:rsidR="00FF10CF" w:rsidRPr="0073389C">
        <w:rPr>
          <w:rFonts w:ascii="Arial" w:hAnsi="Arial" w:cs="Arial"/>
          <w:sz w:val="19"/>
          <w:szCs w:val="19"/>
          <w:lang w:val="sk-SK"/>
        </w:rPr>
        <w:t xml:space="preserve">žiadosti o </w:t>
      </w:r>
      <w:r w:rsidR="00541144" w:rsidRPr="0073389C">
        <w:rPr>
          <w:rFonts w:ascii="Arial" w:hAnsi="Arial" w:cs="Arial"/>
          <w:sz w:val="19"/>
          <w:szCs w:val="19"/>
          <w:lang w:val="sk-SK"/>
        </w:rPr>
        <w:t>zálohov</w:t>
      </w:r>
      <w:r w:rsidR="00FF10CF" w:rsidRPr="0073389C">
        <w:rPr>
          <w:rFonts w:ascii="Arial" w:hAnsi="Arial" w:cs="Arial"/>
          <w:sz w:val="19"/>
          <w:szCs w:val="19"/>
          <w:lang w:val="sk-SK"/>
        </w:rPr>
        <w:t>ú</w:t>
      </w:r>
      <w:r w:rsidR="00541144" w:rsidRPr="0073389C">
        <w:rPr>
          <w:rFonts w:ascii="Arial" w:hAnsi="Arial" w:cs="Arial"/>
          <w:sz w:val="19"/>
          <w:szCs w:val="19"/>
          <w:lang w:val="sk-SK"/>
        </w:rPr>
        <w:t xml:space="preserve"> platb</w:t>
      </w:r>
      <w:r w:rsidR="00FF10CF" w:rsidRPr="0073389C">
        <w:rPr>
          <w:rFonts w:ascii="Arial" w:hAnsi="Arial" w:cs="Arial"/>
          <w:sz w:val="19"/>
          <w:szCs w:val="19"/>
          <w:lang w:val="sk-SK"/>
        </w:rPr>
        <w:t>u</w:t>
      </w:r>
      <w:r w:rsidR="00541144" w:rsidRPr="0073389C">
        <w:rPr>
          <w:rFonts w:ascii="Arial" w:hAnsi="Arial" w:cs="Arial"/>
          <w:sz w:val="19"/>
          <w:szCs w:val="19"/>
          <w:lang w:val="sk-SK"/>
        </w:rPr>
        <w:t xml:space="preserve"> nepožiadal o maximálnu možnú výšku zálohovej platby)</w:t>
      </w:r>
      <w:r w:rsidR="00733BAF" w:rsidRPr="0073389C">
        <w:rPr>
          <w:rFonts w:ascii="Arial" w:hAnsi="Arial" w:cs="Arial"/>
          <w:sz w:val="19"/>
          <w:szCs w:val="19"/>
          <w:lang w:val="sk-SK"/>
        </w:rPr>
        <w:t>.</w:t>
      </w:r>
    </w:p>
    <w:p w14:paraId="0841841C" w14:textId="77777777" w:rsidR="003D2459" w:rsidRPr="0073389C" w:rsidRDefault="003D2459" w:rsidP="00CF7FC1">
      <w:pPr>
        <w:autoSpaceDE w:val="0"/>
        <w:autoSpaceDN w:val="0"/>
        <w:adjustRightInd w:val="0"/>
        <w:spacing w:before="120" w:after="120" w:line="288" w:lineRule="auto"/>
        <w:jc w:val="both"/>
      </w:pPr>
    </w:p>
    <w:p w14:paraId="5475DBBF" w14:textId="35AF66AB" w:rsidR="003D2459" w:rsidRPr="0073389C" w:rsidRDefault="00277213"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3D2459" w:rsidRPr="0073389C">
        <w:t>Prijímateľ môže disponovať finančnými prostriedkami EÚ a </w:t>
      </w:r>
      <w:r w:rsidR="000A6538">
        <w:t>ŠR</w:t>
      </w:r>
      <w:r w:rsidR="003D2459" w:rsidRPr="0073389C">
        <w:t xml:space="preserve"> na spolufinancovanie v maximálnej výške 40 % </w:t>
      </w:r>
      <w:r w:rsidR="009F4F2F" w:rsidRPr="003A2FA6">
        <w:t>z</w:t>
      </w:r>
      <w:r w:rsidR="009F4F2F">
        <w:t> NFP okrem prípadu kombinácie systému zálohových platieb a systému predfinancovania</w:t>
      </w:r>
      <w:r w:rsidR="009F4F2F" w:rsidRPr="003A2FA6">
        <w:t>.</w:t>
      </w:r>
    </w:p>
    <w:p w14:paraId="487C035B" w14:textId="77777777" w:rsidR="00AE5A8F" w:rsidRPr="0073389C" w:rsidRDefault="0099274A" w:rsidP="00CF7FC1">
      <w:pPr>
        <w:spacing w:before="120" w:after="120" w:line="288" w:lineRule="auto"/>
        <w:jc w:val="both"/>
      </w:pPr>
      <w:r>
        <w:t xml:space="preserve">Poskytovateľ </w:t>
      </w:r>
      <w:r w:rsidR="003E4866" w:rsidRPr="0073389C">
        <w:t xml:space="preserve">vykonáva kontrolu žiadosti o platbu, pričom v prípade zistenia nedostatkov vyzve prijímateľa, aby ju v stanovenej lehote doplnil/zmenil. </w:t>
      </w:r>
      <w:r w:rsidR="00AE5A8F" w:rsidRPr="0073389C">
        <w:t xml:space="preserve"> </w:t>
      </w:r>
      <w:r w:rsidR="00401EA5">
        <w:t xml:space="preserve"> </w:t>
      </w:r>
    </w:p>
    <w:p w14:paraId="58999326" w14:textId="77777777" w:rsidR="00AE5A8F" w:rsidRPr="0073389C" w:rsidRDefault="00AE5A8F" w:rsidP="00CF7FC1">
      <w:pPr>
        <w:autoSpaceDE w:val="0"/>
        <w:autoSpaceDN w:val="0"/>
        <w:adjustRightInd w:val="0"/>
        <w:spacing w:before="120" w:after="120" w:line="288" w:lineRule="auto"/>
        <w:jc w:val="both"/>
        <w:rPr>
          <w:b/>
        </w:rPr>
      </w:pPr>
      <w:r w:rsidRPr="0073389C">
        <w:rPr>
          <w:b/>
        </w:rPr>
        <w:t>Zúčtovanie zálohovej platby</w:t>
      </w:r>
    </w:p>
    <w:p w14:paraId="16AEF186" w14:textId="77777777" w:rsidR="0096313E" w:rsidRPr="0073389C" w:rsidRDefault="0096313E" w:rsidP="00CF7FC1">
      <w:pPr>
        <w:autoSpaceDE w:val="0"/>
        <w:autoSpaceDN w:val="0"/>
        <w:adjustRightInd w:val="0"/>
        <w:spacing w:before="120" w:after="120" w:line="288" w:lineRule="auto"/>
        <w:jc w:val="both"/>
      </w:pPr>
      <w:r w:rsidRPr="0073389C">
        <w:t>Zálohovú platbu možno zúčtovať predložením viacerých žiadostí o platbu (zúčtovanie zálohovej platby).</w:t>
      </w:r>
    </w:p>
    <w:p w14:paraId="5074578D" w14:textId="1ADFFBE3" w:rsidR="00554271" w:rsidRPr="00554271" w:rsidRDefault="00023F39" w:rsidP="00554271">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rPr>
          <w:color w:val="FF0000"/>
        </w:rPr>
      </w:pPr>
      <w:r w:rsidRPr="0073389C">
        <w:rPr>
          <w:b/>
          <w:i/>
        </w:rPr>
        <w:t>Dôležité upozornenie:</w:t>
      </w:r>
      <w:r w:rsidRPr="0073389C">
        <w:t xml:space="preserve"> </w:t>
      </w:r>
      <w:r w:rsidR="00AE5A8F" w:rsidRPr="0073389C">
        <w:t xml:space="preserve">Prijímateľ je povinný poskytnutú zálohovú platbu priebežne zúčtovávať, pričom najneskôr do </w:t>
      </w:r>
      <w:r w:rsidR="004852A1">
        <w:rPr>
          <w:b/>
        </w:rPr>
        <w:t>12</w:t>
      </w:r>
      <w:r w:rsidR="004852A1" w:rsidRPr="0073389C">
        <w:rPr>
          <w:b/>
        </w:rPr>
        <w:t xml:space="preserve"> </w:t>
      </w:r>
      <w:r w:rsidR="00AE5A8F" w:rsidRPr="0073389C">
        <w:rPr>
          <w:b/>
        </w:rPr>
        <w:t>mesiacov</w:t>
      </w:r>
      <w:r w:rsidR="00AE5A8F" w:rsidRPr="0073389C">
        <w:t xml:space="preserve"> odo dňa pripísania finančných prostriedkov na účte prijímateľa</w:t>
      </w:r>
      <w:r w:rsidR="001D3A7D" w:rsidRPr="0073389C">
        <w:t>, resp. odo dňa aktivácie rozpočtového opatrenia</w:t>
      </w:r>
      <w:r w:rsidR="00AE5A8F" w:rsidRPr="0073389C">
        <w:t xml:space="preserve"> je povinný zúčtovať 100 % z poskytnutej zálohovej platby (</w:t>
      </w:r>
      <w:r w:rsidR="00AE5A8F" w:rsidRPr="0073389C">
        <w:rPr>
          <w:b/>
        </w:rPr>
        <w:t>sumy každej poskytnutej zálohovej platby</w:t>
      </w:r>
      <w:r w:rsidR="00AE5A8F" w:rsidRPr="0073389C">
        <w:t>). V prípade nedodržania tejto podmienky je prijímateľ povinný bezodkladne, najneskôr do </w:t>
      </w:r>
      <w:r w:rsidR="0077456B">
        <w:rPr>
          <w:b/>
        </w:rPr>
        <w:t>10</w:t>
      </w:r>
      <w:r w:rsidR="0077456B" w:rsidRPr="0073389C">
        <w:rPr>
          <w:b/>
        </w:rPr>
        <w:t xml:space="preserve"> </w:t>
      </w:r>
      <w:r w:rsidR="00AE5A8F" w:rsidRPr="0073389C">
        <w:rPr>
          <w:b/>
        </w:rPr>
        <w:t>pracovných dní</w:t>
      </w:r>
      <w:r w:rsidR="00AE5A8F" w:rsidRPr="0073389C">
        <w:t xml:space="preserve"> od ukončenia uvedeného obdobia </w:t>
      </w:r>
      <w:r w:rsidR="004852A1">
        <w:rPr>
          <w:b/>
        </w:rPr>
        <w:t>12</w:t>
      </w:r>
      <w:r w:rsidR="004852A1" w:rsidRPr="0073389C">
        <w:rPr>
          <w:b/>
        </w:rPr>
        <w:t xml:space="preserve"> </w:t>
      </w:r>
      <w:r w:rsidR="00AE5A8F" w:rsidRPr="0073389C">
        <w:rPr>
          <w:b/>
        </w:rPr>
        <w:t>mesiacov</w:t>
      </w:r>
      <w:r w:rsidR="00AE5A8F" w:rsidRPr="0073389C">
        <w:t>, vrátiť platobnej jednotke sumu nezúčtovaného rozdielu</w:t>
      </w:r>
      <w:r w:rsidR="00754599">
        <w:t xml:space="preserve">. </w:t>
      </w:r>
      <w:r w:rsidR="00C153C0" w:rsidRPr="00C153C0">
        <w:rPr>
          <w:rFonts w:cs="Arial"/>
          <w:szCs w:val="19"/>
        </w:rPr>
        <w:t xml:space="preserve">V prípade vrátania sumy nezúčtovaného rozdielu z vlastnej iniciatívy prijímateľa, prijímateľ pred zrealizovaním úhrady finančných prostriedkov oznámi riadiacemu orgánu výšku vrátenia nezúčtovaného rozdielu prostredníctvom verejnej časti ITMS (v prípade potreby si prijímateľ sumy  na vrátenie za jednotlivé zdroje financovania vopred odsúhlasí s riadiacim orgánom, ktorý správne prerozdelenie na zdroje overí aj s platobnou jednotkou)Pri realizácii úhrady prijímateľ </w:t>
      </w:r>
      <w:r w:rsidR="00C153C0" w:rsidRPr="007F4567">
        <w:rPr>
          <w:rFonts w:cs="Arial"/>
          <w:b/>
          <w:szCs w:val="19"/>
        </w:rPr>
        <w:t>uvedie správny variabilný symbol automaticky generovaný ITMS</w:t>
      </w:r>
      <w:r w:rsidR="006145FE" w:rsidRPr="007F4567">
        <w:rPr>
          <w:rFonts w:cs="Arial"/>
          <w:b/>
          <w:szCs w:val="19"/>
        </w:rPr>
        <w:t xml:space="preserve"> </w:t>
      </w:r>
      <w:r w:rsidR="006145FE">
        <w:rPr>
          <w:rFonts w:cs="Arial"/>
          <w:szCs w:val="19"/>
        </w:rPr>
        <w:t>(</w:t>
      </w:r>
      <w:r w:rsidR="006145FE" w:rsidRPr="006145FE">
        <w:rPr>
          <w:rFonts w:cs="Arial"/>
          <w:szCs w:val="19"/>
        </w:rPr>
        <w:t>Vo vzťahu k sledovaniu povinnosti zúčtovania poskytnutej zálohovej platby, bude možné akceptovať vrátenie sumy nezúčtovaného rozdielu platobnej jednotke prijímateľom z vlastnej iniciatívy, iba v prípade, ak platba obsahuje správny variabilný symbol automaticky generovaný ITMS. V opačnom prípade bude platba vrátená platobnou jednotkou ako mylná platba. Zároveň je prijímateľ povinný v ITMS v poznámke uviesť skutočnosti, ako aj dôvody nedodržania podmienok zúčtovania zálohovej platby.</w:t>
      </w:r>
      <w:r w:rsidR="006145FE">
        <w:rPr>
          <w:rFonts w:cs="Arial"/>
          <w:szCs w:val="19"/>
        </w:rPr>
        <w:t>)</w:t>
      </w:r>
      <w:r w:rsidR="00C153C0" w:rsidRPr="00C153C0">
        <w:rPr>
          <w:rFonts w:cs="Arial"/>
          <w:szCs w:val="19"/>
        </w:rPr>
        <w:t>.</w:t>
      </w:r>
    </w:p>
    <w:p w14:paraId="1A4FAD11" w14:textId="77777777" w:rsidR="00554271" w:rsidRPr="005208ED" w:rsidRDefault="00554271"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rPr>
          <w:color w:val="FF0000"/>
        </w:rPr>
      </w:pPr>
    </w:p>
    <w:p w14:paraId="7DAF2DC7" w14:textId="2630B535"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Za deň zúčtovania sa považuje deň </w:t>
      </w:r>
      <w:r w:rsidR="00224458">
        <w:rPr>
          <w:rFonts w:ascii="Arial" w:hAnsi="Arial" w:cs="Arial"/>
          <w:sz w:val="19"/>
          <w:szCs w:val="19"/>
          <w:lang w:val="sk-SK"/>
        </w:rPr>
        <w:t xml:space="preserve">doručenia </w:t>
      </w:r>
      <w:r w:rsidRPr="0073389C">
        <w:rPr>
          <w:rFonts w:ascii="Arial" w:hAnsi="Arial" w:cs="Arial"/>
          <w:sz w:val="19"/>
          <w:szCs w:val="19"/>
          <w:lang w:val="sk-SK"/>
        </w:rPr>
        <w:t xml:space="preserve"> verzie žiadosti o platbu (zúčtovanie zálohovej platby) prijímateľa</w:t>
      </w:r>
      <w:r w:rsidR="00224458">
        <w:rPr>
          <w:rFonts w:ascii="Arial" w:hAnsi="Arial" w:cs="Arial"/>
          <w:sz w:val="19"/>
          <w:szCs w:val="19"/>
          <w:lang w:val="sk-SK"/>
        </w:rPr>
        <w:t xml:space="preserve"> </w:t>
      </w:r>
      <w:r w:rsidR="002019C2">
        <w:rPr>
          <w:rFonts w:ascii="Arial" w:hAnsi="Arial" w:cs="Arial"/>
          <w:sz w:val="19"/>
          <w:szCs w:val="19"/>
          <w:lang w:val="sk-SK"/>
        </w:rPr>
        <w:t>prostredníctvom</w:t>
      </w:r>
      <w:r w:rsidR="00224458">
        <w:rPr>
          <w:rFonts w:ascii="Arial" w:hAnsi="Arial" w:cs="Arial"/>
          <w:sz w:val="19"/>
          <w:szCs w:val="19"/>
          <w:lang w:val="sk-SK"/>
        </w:rPr>
        <w:t xml:space="preserve"> ITMS</w:t>
      </w:r>
      <w:r w:rsidRPr="0073389C">
        <w:rPr>
          <w:rFonts w:ascii="Arial" w:hAnsi="Arial" w:cs="Arial"/>
          <w:sz w:val="19"/>
          <w:szCs w:val="19"/>
          <w:lang w:val="sk-SK"/>
        </w:rPr>
        <w:t>.</w:t>
      </w:r>
    </w:p>
    <w:p w14:paraId="447C2BDF" w14:textId="77777777" w:rsidR="00F07C82" w:rsidRPr="0073389C" w:rsidRDefault="001D3A7D" w:rsidP="00CF7FC1">
      <w:pPr>
        <w:autoSpaceDE w:val="0"/>
        <w:autoSpaceDN w:val="0"/>
        <w:adjustRightInd w:val="0"/>
        <w:spacing w:before="120" w:after="120" w:line="288" w:lineRule="auto"/>
        <w:jc w:val="both"/>
      </w:pPr>
      <w:r w:rsidRPr="0073389C">
        <w:t>Prijímateľ predkladá spolu so žiadosťou o platbu (zúčtovanie zálohovej platby) aj účtovné doklady (preukazujúce úhradu výdavku deklarovaného v žiadosti o platbu) a relevantnú podpornú dokumentáciu</w:t>
      </w:r>
      <w:r w:rsidR="00FB7AA3" w:rsidRPr="0073389C">
        <w:t xml:space="preserve"> (viď časť </w:t>
      </w:r>
      <w:r w:rsidR="00AE1A0E">
        <w:t xml:space="preserve">2.4.6.3 </w:t>
      </w:r>
      <w:r w:rsidR="00FB7AA3" w:rsidRPr="0073389C">
        <w:t>“Dokladovanie oprávnených výdavkov podľa jednotlivých skupín výdavkov”)</w:t>
      </w:r>
      <w:r w:rsidRPr="0073389C">
        <w:t>.</w:t>
      </w:r>
    </w:p>
    <w:p w14:paraId="6AABD829" w14:textId="77777777"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Nezúčtovaný zostatok zálohovej platby je automaticky priradený k nasledovnej zálohovej platbe v momente jej poskytnutia prijímateľovi.</w:t>
      </w:r>
    </w:p>
    <w:p w14:paraId="5D90880A" w14:textId="77777777" w:rsidR="00AE5A8F" w:rsidRPr="0073389C" w:rsidRDefault="00AE5A8F" w:rsidP="00CF7FC1">
      <w:pPr>
        <w:autoSpaceDE w:val="0"/>
        <w:autoSpaceDN w:val="0"/>
        <w:adjustRightInd w:val="0"/>
        <w:spacing w:before="120" w:after="120" w:line="288" w:lineRule="auto"/>
        <w:jc w:val="both"/>
      </w:pPr>
      <w:r w:rsidRPr="0073389C">
        <w:t>Povinnosti pre zúčtovanie 100 % z poskytnutej zálohovej platby sa vzťahujú osobitne na každú poskytnutú zálohovú platbu. V danom prípade priraďovanie zúčtovaní zálohových platieb (žiadosť o platbu – zúčtovanie zálohovej platby) k poskytnutej zálohovej platbe je potrebné sledovať v časovej súslednosti. Zúčtovanie zálohovej platby je potrebné v časovom slede priraďovať k poskytnutým zálohovým platbám od najstaršieho dátumu poskytnutia.</w:t>
      </w:r>
    </w:p>
    <w:p w14:paraId="0CBFDE19" w14:textId="287576D4" w:rsidR="00AE5A8F" w:rsidRPr="0073389C" w:rsidRDefault="00AE5A8F" w:rsidP="00CF7FC1">
      <w:pPr>
        <w:autoSpaceDE w:val="0"/>
        <w:autoSpaceDN w:val="0"/>
        <w:adjustRightInd w:val="0"/>
        <w:spacing w:before="120" w:after="120" w:line="288" w:lineRule="auto"/>
        <w:jc w:val="both"/>
      </w:pPr>
      <w:r w:rsidRPr="0073389C">
        <w:t xml:space="preserve">Prijímateľ je povinný poskytnutú zálohovú platbu priebežne zúčtovávať, pričom povinnosť pre zúčtovanie výšky 100 % z poskytnutej zálohovej platby do </w:t>
      </w:r>
      <w:r w:rsidR="004852A1">
        <w:rPr>
          <w:b/>
        </w:rPr>
        <w:t>12</w:t>
      </w:r>
      <w:r w:rsidR="004852A1" w:rsidRPr="0073389C">
        <w:rPr>
          <w:b/>
        </w:rPr>
        <w:t xml:space="preserve"> </w:t>
      </w:r>
      <w:r w:rsidRPr="0073389C">
        <w:rPr>
          <w:b/>
        </w:rPr>
        <w:t>mesiacov</w:t>
      </w:r>
      <w:r w:rsidRPr="0073389C">
        <w:t xml:space="preserve"> odo dňa </w:t>
      </w:r>
      <w:r w:rsidR="00EF50B2" w:rsidRPr="00EE54EE">
        <w:rPr>
          <w:rFonts w:cs="Arial"/>
          <w:szCs w:val="16"/>
        </w:rPr>
        <w:t>pripísania finančných prostriedkov na účte</w:t>
      </w:r>
      <w:r w:rsidR="00EF50B2">
        <w:rPr>
          <w:rFonts w:cs="Arial"/>
          <w:szCs w:val="16"/>
        </w:rPr>
        <w:t>/</w:t>
      </w:r>
      <w:r w:rsidRPr="0073389C">
        <w:t>aktivácie rozpočtového opatrenia sa vzťahuje osobitne na každú poskytnutú zálohovú platbu.</w:t>
      </w:r>
    </w:p>
    <w:p w14:paraId="65772FE6" w14:textId="4CC92AA1" w:rsidR="00C324F5" w:rsidRDefault="00C324F5" w:rsidP="00203E5D">
      <w:pPr>
        <w:autoSpaceDE w:val="0"/>
        <w:autoSpaceDN w:val="0"/>
        <w:adjustRightInd w:val="0"/>
        <w:spacing w:before="120"/>
        <w:jc w:val="both"/>
        <w:rPr>
          <w:rFonts w:cs="Arial"/>
        </w:rPr>
      </w:pPr>
      <w:r w:rsidRPr="003A2FA6">
        <w:rPr>
          <w:rFonts w:cs="Arial"/>
          <w:szCs w:val="16"/>
        </w:rPr>
        <w:t xml:space="preserve">V prípade, </w:t>
      </w:r>
      <w:r w:rsidRPr="003A2FA6">
        <w:rPr>
          <w:rFonts w:cs="Arial"/>
          <w:b/>
          <w:szCs w:val="16"/>
        </w:rPr>
        <w:t>ak prijímateľ</w:t>
      </w:r>
      <w:r w:rsidRPr="003A2FA6">
        <w:rPr>
          <w:rFonts w:cs="Arial"/>
          <w:szCs w:val="16"/>
        </w:rPr>
        <w:t xml:space="preserve"> najneskôr do skončenia lehoty na zúčtovanie poskytnutej zálohovej</w:t>
      </w:r>
      <w:r>
        <w:rPr>
          <w:rFonts w:cs="Arial"/>
          <w:szCs w:val="16"/>
        </w:rPr>
        <w:t xml:space="preserve"> platby</w:t>
      </w:r>
      <w:r w:rsidRPr="003A2FA6">
        <w:rPr>
          <w:rFonts w:cs="Arial"/>
          <w:szCs w:val="16"/>
        </w:rPr>
        <w:t xml:space="preserve"> </w:t>
      </w:r>
      <w:r w:rsidRPr="003A2FA6">
        <w:rPr>
          <w:rFonts w:cs="Arial"/>
          <w:b/>
          <w:szCs w:val="16"/>
        </w:rPr>
        <w:t>nedodrží podmienky stanovené na zúčtovanie</w:t>
      </w:r>
      <w:r w:rsidRPr="003A2FA6">
        <w:rPr>
          <w:rFonts w:cs="Arial"/>
          <w:szCs w:val="16"/>
        </w:rPr>
        <w:t xml:space="preserve"> poskytnutej zálohovej platby (nepredloží žiadosti o platbu (zúčtovanie zálohovej platby) v objeme dostatočnom na zúčtovanie každej jednej poskytnutej zálohovej platby), je povinný </w:t>
      </w:r>
      <w:r w:rsidRPr="003A2FA6">
        <w:rPr>
          <w:rFonts w:cs="Arial"/>
          <w:b/>
          <w:szCs w:val="16"/>
        </w:rPr>
        <w:t>najneskôr do </w:t>
      </w:r>
      <w:r>
        <w:rPr>
          <w:rFonts w:cs="Arial"/>
          <w:b/>
          <w:szCs w:val="16"/>
        </w:rPr>
        <w:t>10</w:t>
      </w:r>
      <w:r w:rsidRPr="003A2FA6">
        <w:rPr>
          <w:rFonts w:cs="Arial"/>
          <w:b/>
          <w:szCs w:val="16"/>
        </w:rPr>
        <w:t> pracovných dní od</w:t>
      </w:r>
      <w:r>
        <w:rPr>
          <w:rFonts w:cs="Arial"/>
          <w:b/>
          <w:szCs w:val="16"/>
        </w:rPr>
        <w:t> </w:t>
      </w:r>
      <w:r w:rsidRPr="003A2FA6">
        <w:rPr>
          <w:rFonts w:cs="Arial"/>
          <w:b/>
          <w:szCs w:val="16"/>
        </w:rPr>
        <w:t>ukončenia lehoty na zúčtovanie poskytnutej zálohovej platby</w:t>
      </w:r>
      <w:r w:rsidRPr="003A2FA6">
        <w:rPr>
          <w:rFonts w:cs="Arial"/>
          <w:szCs w:val="16"/>
        </w:rPr>
        <w:t xml:space="preserve"> vrátiť nezúčtovaný rozdiel zálohovej platby</w:t>
      </w:r>
      <w:r w:rsidRPr="00B416DC">
        <w:rPr>
          <w:rFonts w:cs="Arial"/>
          <w:szCs w:val="16"/>
        </w:rPr>
        <w:t>.</w:t>
      </w:r>
    </w:p>
    <w:p w14:paraId="5C753AFA" w14:textId="77777777" w:rsidR="00203E5D" w:rsidRPr="00203E5D" w:rsidRDefault="00203E5D" w:rsidP="00203E5D">
      <w:pPr>
        <w:autoSpaceDE w:val="0"/>
        <w:autoSpaceDN w:val="0"/>
        <w:adjustRightInd w:val="0"/>
        <w:spacing w:before="120"/>
        <w:jc w:val="both"/>
        <w:rPr>
          <w:rFonts w:cs="Arial"/>
        </w:rPr>
      </w:pPr>
    </w:p>
    <w:p w14:paraId="37B81F3A" w14:textId="35A47252" w:rsidR="00AE5A8F" w:rsidRPr="0073389C" w:rsidRDefault="00AE5A8F" w:rsidP="00CF7FC1">
      <w:pPr>
        <w:autoSpaceDE w:val="0"/>
        <w:autoSpaceDN w:val="0"/>
        <w:adjustRightInd w:val="0"/>
        <w:spacing w:before="120" w:after="120" w:line="288" w:lineRule="auto"/>
        <w:jc w:val="both"/>
      </w:pPr>
      <w:r w:rsidRPr="0073389C">
        <w:t xml:space="preserve">V prípade nedodržania tejto podmienky je prijímateľ povinný bezodkladne, najneskôr do </w:t>
      </w:r>
      <w:r w:rsidR="007319F8">
        <w:rPr>
          <w:b/>
        </w:rPr>
        <w:t>10</w:t>
      </w:r>
      <w:r w:rsidRPr="0073389C">
        <w:rPr>
          <w:b/>
        </w:rPr>
        <w:t xml:space="preserve"> pracovných dní</w:t>
      </w:r>
      <w:r w:rsidRPr="0073389C">
        <w:t xml:space="preserve"> od ukončenia uvedeného obdobia </w:t>
      </w:r>
      <w:r w:rsidR="004852A1">
        <w:t>12</w:t>
      </w:r>
      <w:r w:rsidR="004852A1" w:rsidRPr="0073389C">
        <w:t xml:space="preserve"> </w:t>
      </w:r>
      <w:r w:rsidRPr="0073389C">
        <w:t xml:space="preserve">mesiacov, vrátiť platobnej jednotke sumu nezúčtovaného rozdielu. </w:t>
      </w:r>
    </w:p>
    <w:p w14:paraId="2D92CC1D" w14:textId="00C272E2" w:rsidR="00AE5A8F" w:rsidRPr="0073389C" w:rsidRDefault="00AE5A8F" w:rsidP="00CF7FC1">
      <w:pPr>
        <w:autoSpaceDE w:val="0"/>
        <w:autoSpaceDN w:val="0"/>
        <w:adjustRightInd w:val="0"/>
        <w:spacing w:before="120" w:after="120" w:line="288" w:lineRule="auto"/>
        <w:jc w:val="both"/>
      </w:pPr>
      <w:r w:rsidRPr="0073389C">
        <w:t>Prijímateľ dodržiava povinnosti stanovené pre poskytnutie a zúčtovanie zálohovej platby, cielene napĺňa a sleduje percentuálny stav zúčtovávania poskytnutých zálohových platieb v rámci projektu a aktívne komunikuje s riadiacim orgánom. Zároveň s cieľom minimalizovania rizika nezúčtovávania zálohovej platby dodržiava hraničné termíny pre splnenie povinností stanovených v SFR.</w:t>
      </w:r>
    </w:p>
    <w:p w14:paraId="2FC3AFAC" w14:textId="40030E57" w:rsidR="000036FF" w:rsidRPr="005800BF" w:rsidRDefault="000036FF" w:rsidP="0029700B">
      <w:pPr>
        <w:autoSpaceDE w:val="0"/>
        <w:autoSpaceDN w:val="0"/>
        <w:adjustRightInd w:val="0"/>
        <w:spacing w:before="120"/>
        <w:jc w:val="both"/>
        <w:rPr>
          <w:rFonts w:cs="Arial"/>
          <w:b/>
          <w:szCs w:val="16"/>
        </w:rPr>
      </w:pPr>
      <w:r w:rsidRPr="00666BF3">
        <w:rPr>
          <w:rFonts w:cs="Arial"/>
          <w:szCs w:val="16"/>
        </w:rPr>
        <w:t>V</w:t>
      </w:r>
      <w:r w:rsidRPr="00802108">
        <w:rPr>
          <w:rFonts w:cs="Arial"/>
          <w:szCs w:val="16"/>
        </w:rPr>
        <w:t> </w:t>
      </w:r>
      <w:r w:rsidRPr="00666BF3">
        <w:rPr>
          <w:rFonts w:cs="Arial"/>
          <w:szCs w:val="16"/>
        </w:rPr>
        <w:t>prípade vrát</w:t>
      </w:r>
      <w:r>
        <w:rPr>
          <w:rFonts w:cs="Arial"/>
          <w:szCs w:val="16"/>
        </w:rPr>
        <w:t>e</w:t>
      </w:r>
      <w:r w:rsidRPr="00666BF3">
        <w:rPr>
          <w:rFonts w:cs="Arial"/>
          <w:szCs w:val="16"/>
        </w:rPr>
        <w:t xml:space="preserve">nia sumy nezúčtovaného rozdielu z vlastnej iniciatívy prijímateľa, prijímateľ pred zrealizovaním úhrady finančných prostriedkov oznámi </w:t>
      </w:r>
      <w:r w:rsidR="00F77437">
        <w:rPr>
          <w:rFonts w:cs="Arial"/>
          <w:szCs w:val="16"/>
        </w:rPr>
        <w:t>poskytovateľovi</w:t>
      </w:r>
      <w:r w:rsidRPr="00666BF3">
        <w:rPr>
          <w:rFonts w:cs="Arial"/>
          <w:szCs w:val="16"/>
        </w:rPr>
        <w:t xml:space="preserve"> výšku vrátenia nezúčtovaného rozdielu prostredníctvom verejnej časti ITMS (v prípade potreby si prijímateľ sumy na vrátenie za jednotlivé zdroje fi</w:t>
      </w:r>
      <w:r>
        <w:rPr>
          <w:rFonts w:cs="Arial"/>
          <w:szCs w:val="16"/>
        </w:rPr>
        <w:t>nancovania vopred odsúhlasí s </w:t>
      </w:r>
      <w:r w:rsidR="00F77437">
        <w:rPr>
          <w:rFonts w:cs="Arial"/>
          <w:szCs w:val="16"/>
        </w:rPr>
        <w:t>pokytovateľom</w:t>
      </w:r>
      <w:r>
        <w:rPr>
          <w:rFonts w:cs="Arial"/>
          <w:szCs w:val="16"/>
        </w:rPr>
        <w:t xml:space="preserve">, </w:t>
      </w:r>
      <w:r w:rsidRPr="004F4920">
        <w:rPr>
          <w:rFonts w:cs="Arial"/>
          <w:szCs w:val="16"/>
        </w:rPr>
        <w:t>ktorý správne prerozdelenie na zdroje overí aj s platobnou jednotkou</w:t>
      </w:r>
      <w:r w:rsidRPr="00666BF3">
        <w:rPr>
          <w:rFonts w:cs="Arial"/>
          <w:szCs w:val="16"/>
        </w:rPr>
        <w:t>).</w:t>
      </w:r>
      <w:r>
        <w:rPr>
          <w:rFonts w:cs="Arial"/>
          <w:b/>
          <w:szCs w:val="16"/>
        </w:rPr>
        <w:t xml:space="preserve"> </w:t>
      </w:r>
      <w:r w:rsidRPr="003A2FA6">
        <w:rPr>
          <w:rFonts w:cs="Arial"/>
          <w:b/>
          <w:szCs w:val="16"/>
        </w:rPr>
        <w:t>Zároveň najneskôr do </w:t>
      </w:r>
      <w:r>
        <w:rPr>
          <w:rFonts w:cs="Arial"/>
          <w:b/>
          <w:szCs w:val="16"/>
        </w:rPr>
        <w:t>10</w:t>
      </w:r>
      <w:r w:rsidRPr="003A2FA6">
        <w:rPr>
          <w:rFonts w:cs="Arial"/>
          <w:b/>
          <w:szCs w:val="16"/>
        </w:rPr>
        <w:t> pracovných dní od ukončenia lehoty na zúčtovanie poskytnutej zálohovej platby</w:t>
      </w:r>
      <w:r w:rsidRPr="003A2FA6">
        <w:rPr>
          <w:rFonts w:cs="Arial"/>
          <w:szCs w:val="16"/>
        </w:rPr>
        <w:t xml:space="preserve"> </w:t>
      </w:r>
      <w:r w:rsidRPr="003A2FA6">
        <w:rPr>
          <w:rFonts w:cs="Arial"/>
          <w:b/>
        </w:rPr>
        <w:t>vráti</w:t>
      </w:r>
      <w:r w:rsidRPr="003A2FA6">
        <w:rPr>
          <w:rFonts w:cs="Arial"/>
        </w:rPr>
        <w:t xml:space="preserve"> </w:t>
      </w:r>
      <w:r w:rsidRPr="003A2FA6">
        <w:rPr>
          <w:rFonts w:cs="Arial"/>
          <w:b/>
        </w:rPr>
        <w:t>sumu nezúčtovaného rozdielu platobnej jednotke.</w:t>
      </w:r>
      <w:r w:rsidRPr="003A2FA6">
        <w:rPr>
          <w:rFonts w:cs="Arial"/>
        </w:rPr>
        <w:t xml:space="preserve"> Pri realizácii úhrady prijímateľ uvedie správny variabilný symbol automaticky generovaný ITMS. </w:t>
      </w:r>
    </w:p>
    <w:p w14:paraId="0137223E" w14:textId="77777777" w:rsidR="000036FF" w:rsidRPr="003A2FA6" w:rsidRDefault="000036FF" w:rsidP="0029700B">
      <w:pPr>
        <w:autoSpaceDE w:val="0"/>
        <w:autoSpaceDN w:val="0"/>
        <w:adjustRightInd w:val="0"/>
        <w:spacing w:before="120"/>
        <w:jc w:val="both"/>
        <w:rPr>
          <w:rFonts w:cs="Arial"/>
          <w:szCs w:val="16"/>
        </w:rPr>
      </w:pPr>
      <w:r w:rsidRPr="003E081D">
        <w:rPr>
          <w:rFonts w:cs="Arial"/>
        </w:rPr>
        <w:t>Vo</w:t>
      </w:r>
      <w:r w:rsidRPr="003A2FA6">
        <w:rPr>
          <w:rFonts w:cs="Arial"/>
          <w:szCs w:val="16"/>
        </w:rPr>
        <w:t xml:space="preserve"> vzťahu k sledovaniu povinnosti zúčtovania poskytnutej zálohovej platby, bude možné akceptovať vrátenie sumy nezúčtovaného rozdielu platobnej jednotke prijímateľom z vlastnej iniciatívy, iba v prípade, ak platba obsahuje správny variabilný symbol automaticky generovaný ITMS. V opačnom prípade bude platba vrátená platobnou jednotkou ako mylná platba.</w:t>
      </w:r>
      <w:r w:rsidRPr="003A2FA6">
        <w:rPr>
          <w:rFonts w:cs="Arial"/>
          <w:b/>
          <w:szCs w:val="16"/>
        </w:rPr>
        <w:t xml:space="preserve"> </w:t>
      </w:r>
      <w:r w:rsidRPr="003A2FA6">
        <w:rPr>
          <w:rFonts w:cs="Arial"/>
          <w:szCs w:val="16"/>
        </w:rPr>
        <w:t>Zároveň je prijímateľ povinný v ITMS v poznámke uviesť skutočnosti, ako aj dôvody nedodržania podmienok zúčtovania zálohovej platby.</w:t>
      </w:r>
    </w:p>
    <w:p w14:paraId="3B296650" w14:textId="40A6C7D4" w:rsidR="000036FF" w:rsidRPr="00237AB7" w:rsidRDefault="000036FF" w:rsidP="0029700B">
      <w:pPr>
        <w:autoSpaceDE w:val="0"/>
        <w:autoSpaceDN w:val="0"/>
        <w:adjustRightInd w:val="0"/>
        <w:spacing w:before="120"/>
        <w:jc w:val="both"/>
        <w:rPr>
          <w:rFonts w:cs="Arial"/>
          <w:szCs w:val="16"/>
        </w:rPr>
      </w:pPr>
      <w:r>
        <w:rPr>
          <w:rFonts w:cs="Arial"/>
          <w:b/>
        </w:rPr>
        <w:t xml:space="preserve">V prípade, ak prijímateľ </w:t>
      </w:r>
      <w:r w:rsidRPr="00237AB7">
        <w:rPr>
          <w:rFonts w:cs="Arial"/>
          <w:b/>
        </w:rPr>
        <w:t>nevráti</w:t>
      </w:r>
      <w:r w:rsidRPr="00237AB7">
        <w:rPr>
          <w:rFonts w:cs="Arial"/>
        </w:rPr>
        <w:t xml:space="preserve"> sumu nezúčtovaného rozdielu platobnej jednotke do </w:t>
      </w:r>
      <w:r>
        <w:rPr>
          <w:rFonts w:cs="Arial"/>
          <w:b/>
        </w:rPr>
        <w:t>10</w:t>
      </w:r>
      <w:r w:rsidRPr="008B0846">
        <w:rPr>
          <w:rFonts w:cs="Arial"/>
          <w:b/>
        </w:rPr>
        <w:t xml:space="preserve"> pracovných dní</w:t>
      </w:r>
      <w:r w:rsidRPr="008B0846">
        <w:rPr>
          <w:rFonts w:cs="Arial"/>
        </w:rPr>
        <w:t xml:space="preserve"> od ukončenia lehoty na </w:t>
      </w:r>
      <w:r w:rsidRPr="008B0846">
        <w:rPr>
          <w:rFonts w:cs="Arial"/>
          <w:szCs w:val="16"/>
        </w:rPr>
        <w:t>zúčtovanie poskytnutej zálohovej platb</w:t>
      </w:r>
      <w:r w:rsidRPr="00C1081B">
        <w:rPr>
          <w:rFonts w:cs="Arial"/>
          <w:szCs w:val="16"/>
        </w:rPr>
        <w:t>y</w:t>
      </w:r>
      <w:r w:rsidRPr="00C1081B">
        <w:rPr>
          <w:rFonts w:cs="Arial"/>
        </w:rPr>
        <w:t>,</w:t>
      </w:r>
      <w:r w:rsidRPr="00C1081B">
        <w:rPr>
          <w:rFonts w:cs="Arial"/>
          <w:b/>
        </w:rPr>
        <w:t xml:space="preserve"> </w:t>
      </w:r>
      <w:r w:rsidR="00F77437">
        <w:rPr>
          <w:rFonts w:cs="Arial"/>
          <w:b/>
          <w:szCs w:val="16"/>
        </w:rPr>
        <w:t>poskytovateľ</w:t>
      </w:r>
      <w:r w:rsidRPr="00C1081B">
        <w:rPr>
          <w:rFonts w:cs="Arial"/>
          <w:szCs w:val="16"/>
        </w:rPr>
        <w:t xml:space="preserve"> </w:t>
      </w:r>
      <w:r w:rsidRPr="00C1081B">
        <w:rPr>
          <w:rFonts w:cs="Arial"/>
          <w:b/>
          <w:szCs w:val="16"/>
        </w:rPr>
        <w:t>bezodkladne</w:t>
      </w:r>
      <w:r w:rsidRPr="00C1081B">
        <w:rPr>
          <w:rFonts w:cs="Arial"/>
          <w:szCs w:val="16"/>
        </w:rPr>
        <w:t xml:space="preserve"> </w:t>
      </w:r>
      <w:r w:rsidRPr="00C1081B">
        <w:rPr>
          <w:rFonts w:cs="Arial"/>
          <w:b/>
          <w:szCs w:val="16"/>
        </w:rPr>
        <w:t xml:space="preserve">na túto skutočnosť prijímateľa upozorní </w:t>
      </w:r>
      <w:r w:rsidRPr="00C1081B">
        <w:rPr>
          <w:rFonts w:cs="Arial"/>
          <w:szCs w:val="16"/>
        </w:rPr>
        <w:t>(t. j. </w:t>
      </w:r>
      <w:r w:rsidRPr="00085004">
        <w:rPr>
          <w:rFonts w:cs="Arial"/>
          <w:b/>
        </w:rPr>
        <w:t>skutočnosť</w:t>
      </w:r>
      <w:r w:rsidRPr="00237AB7">
        <w:rPr>
          <w:rFonts w:cs="Arial"/>
          <w:szCs w:val="16"/>
        </w:rPr>
        <w:t>, že prijímateľ nedodržal stanovenú povinnosť zúčtovať poskytnutú zálohovú platbu, nevrátil sumu nezúčtovaného rozdielu poskytnutej zálohovej platby platobnej jednotke,</w:t>
      </w:r>
      <w:r>
        <w:rPr>
          <w:rFonts w:cs="Arial"/>
          <w:szCs w:val="16"/>
        </w:rPr>
        <w:t xml:space="preserve"> resp. nevrátil sumu nezúčtovaného rozdielu)</w:t>
      </w:r>
      <w:r w:rsidRPr="008B0846">
        <w:rPr>
          <w:rFonts w:cs="Arial"/>
          <w:szCs w:val="16"/>
        </w:rPr>
        <w:t>.</w:t>
      </w:r>
      <w:r w:rsidRPr="008B0846">
        <w:rPr>
          <w:rFonts w:cs="Arial"/>
          <w:b/>
          <w:szCs w:val="16"/>
        </w:rPr>
        <w:t xml:space="preserve"> Zároveň najneskôr </w:t>
      </w:r>
      <w:r w:rsidRPr="008B0846">
        <w:rPr>
          <w:rFonts w:cs="Arial"/>
        </w:rPr>
        <w:t xml:space="preserve">nasledujúci pracovný deň od zistenia mu </w:t>
      </w:r>
      <w:r w:rsidR="00F77437">
        <w:rPr>
          <w:rFonts w:cs="Arial"/>
        </w:rPr>
        <w:t>poskytovateľ</w:t>
      </w:r>
      <w:r w:rsidRPr="008B0846">
        <w:rPr>
          <w:rFonts w:cs="Arial"/>
        </w:rPr>
        <w:t xml:space="preserve"> </w:t>
      </w:r>
      <w:r w:rsidRPr="008B0846">
        <w:rPr>
          <w:rFonts w:cs="Arial"/>
          <w:b/>
          <w:szCs w:val="16"/>
        </w:rPr>
        <w:t>zašle žiadosť o vrát</w:t>
      </w:r>
      <w:r w:rsidRPr="00C1081B">
        <w:rPr>
          <w:rFonts w:cs="Arial"/>
          <w:b/>
          <w:szCs w:val="16"/>
        </w:rPr>
        <w:t>enie finančných prostriedkov</w:t>
      </w:r>
      <w:r w:rsidR="006F20BF">
        <w:rPr>
          <w:rFonts w:cs="Arial"/>
          <w:b/>
          <w:szCs w:val="16"/>
        </w:rPr>
        <w:t xml:space="preserve"> </w:t>
      </w:r>
      <w:r w:rsidR="006F20BF" w:rsidRPr="006F20BF">
        <w:rPr>
          <w:rFonts w:cs="Arial"/>
          <w:b/>
          <w:szCs w:val="16"/>
        </w:rPr>
        <w:t xml:space="preserve">a postupuje v zmysle časti </w:t>
      </w:r>
      <w:r w:rsidR="006F20BF">
        <w:rPr>
          <w:rFonts w:cs="Arial"/>
          <w:b/>
          <w:szCs w:val="16"/>
        </w:rPr>
        <w:t>2.4.7</w:t>
      </w:r>
      <w:r w:rsidR="006F20BF" w:rsidRPr="006F20BF">
        <w:rPr>
          <w:rFonts w:cs="Arial"/>
          <w:b/>
          <w:szCs w:val="16"/>
        </w:rPr>
        <w:t xml:space="preserve"> tohto </w:t>
      </w:r>
      <w:r w:rsidR="006F20BF">
        <w:rPr>
          <w:rFonts w:cs="Arial"/>
          <w:b/>
          <w:szCs w:val="16"/>
        </w:rPr>
        <w:t>dokumentu</w:t>
      </w:r>
      <w:r w:rsidRPr="00237AB7">
        <w:rPr>
          <w:rFonts w:cs="Arial"/>
          <w:szCs w:val="16"/>
        </w:rPr>
        <w:t xml:space="preserve">. </w:t>
      </w:r>
    </w:p>
    <w:p w14:paraId="57B8A0BC" w14:textId="0B562D98" w:rsidR="006F20BF" w:rsidRPr="00394FCE" w:rsidRDefault="000036FF" w:rsidP="0029700B">
      <w:pPr>
        <w:pStyle w:val="Odsekzoznamu"/>
        <w:numPr>
          <w:ilvl w:val="0"/>
          <w:numId w:val="152"/>
        </w:numPr>
        <w:autoSpaceDE w:val="0"/>
        <w:autoSpaceDN w:val="0"/>
        <w:adjustRightInd w:val="0"/>
        <w:spacing w:before="120"/>
        <w:ind w:left="426"/>
        <w:jc w:val="both"/>
        <w:rPr>
          <w:rFonts w:cs="Arial"/>
          <w:vanish/>
        </w:rPr>
      </w:pPr>
      <w:r w:rsidRPr="00394FCE">
        <w:rPr>
          <w:rFonts w:cs="Arial"/>
          <w:szCs w:val="16"/>
        </w:rPr>
        <w:t>V</w:t>
      </w:r>
      <w:r w:rsidRPr="00394FCE">
        <w:rPr>
          <w:rFonts w:cs="Arial"/>
        </w:rPr>
        <w:t> </w:t>
      </w:r>
      <w:r w:rsidRPr="00394FCE">
        <w:rPr>
          <w:rFonts w:cs="Arial"/>
          <w:szCs w:val="16"/>
        </w:rPr>
        <w:t>prípade</w:t>
      </w:r>
      <w:r w:rsidRPr="00394FCE">
        <w:rPr>
          <w:rFonts w:cs="Arial"/>
        </w:rPr>
        <w:t xml:space="preserve">, </w:t>
      </w:r>
      <w:r w:rsidRPr="00394FCE">
        <w:rPr>
          <w:rFonts w:cs="Arial"/>
          <w:b/>
        </w:rPr>
        <w:t>ak prijímateľ</w:t>
      </w:r>
      <w:r w:rsidRPr="00394FCE">
        <w:rPr>
          <w:rFonts w:cs="Arial"/>
        </w:rPr>
        <w:t xml:space="preserve"> najneskôr do skončenia lehoty na zúčtovanie poskytnutej zálohovej platby predložil žiadosť o platbu (zúčtovanie zálohovej platby) v dostatočnom objeme na zúčtovanie každej jednej poskytnutej zálohovej platby, avšak riadiaci orgán </w:t>
      </w:r>
      <w:r w:rsidRPr="00394FCE">
        <w:rPr>
          <w:rFonts w:cs="Arial"/>
          <w:b/>
        </w:rPr>
        <w:t>identifikuje neoprávnené výdavky</w:t>
      </w:r>
      <w:r w:rsidRPr="00394FCE">
        <w:rPr>
          <w:rFonts w:cs="Arial"/>
        </w:rPr>
        <w:t xml:space="preserve"> v predloženej žiadosti o platbu (zúčtovanie zálohovej platby) až </w:t>
      </w:r>
      <w:r w:rsidRPr="00394FCE">
        <w:rPr>
          <w:rFonts w:cs="Arial"/>
          <w:b/>
        </w:rPr>
        <w:t>po stanovenej lehote</w:t>
      </w:r>
      <w:r w:rsidRPr="00394FCE">
        <w:rPr>
          <w:rFonts w:cs="Arial"/>
        </w:rPr>
        <w:t xml:space="preserve"> na zúčtovanie poskytnutej zálohovej platby, a teda </w:t>
      </w:r>
      <w:r w:rsidRPr="00394FCE">
        <w:rPr>
          <w:rFonts w:cs="Arial"/>
          <w:b/>
        </w:rPr>
        <w:t>reálne nedochádza k zúčtovaniu 100 %</w:t>
      </w:r>
      <w:r w:rsidRPr="00394FCE">
        <w:rPr>
          <w:rFonts w:cs="Arial"/>
        </w:rPr>
        <w:t xml:space="preserve"> každej jednej poskytnutej zálohovej platby a </w:t>
      </w:r>
      <w:r w:rsidRPr="004E28D2">
        <w:rPr>
          <w:rFonts w:cs="Arial"/>
          <w:b/>
        </w:rPr>
        <w:t>ani k vráteniu sumy nezúčtovaného rozdielu</w:t>
      </w:r>
      <w:r w:rsidRPr="00FC4CCE">
        <w:rPr>
          <w:rFonts w:cs="Arial"/>
        </w:rPr>
        <w:t xml:space="preserve"> (vo výšk</w:t>
      </w:r>
      <w:r w:rsidRPr="00E8188C">
        <w:rPr>
          <w:rFonts w:cs="Arial"/>
        </w:rPr>
        <w:t xml:space="preserve">e sumy identifikovaných neoprávnených výdavkov) platobnej jednotke, </w:t>
      </w:r>
      <w:r w:rsidR="00F77437" w:rsidRPr="00394FCE">
        <w:rPr>
          <w:rFonts w:cs="Arial"/>
        </w:rPr>
        <w:t>poskytovateľ</w:t>
      </w:r>
      <w:r w:rsidRPr="00394FCE">
        <w:rPr>
          <w:rFonts w:cs="Arial"/>
        </w:rPr>
        <w:t xml:space="preserve"> prijímateľa upozorní, aby finančné prostriedky vrátil (uvedené sa nevzťahuje na preddavkové platby a výdavky, ktoré sú predmetom prebiehajúceho skúmania, a ktorých schvaľovanie riadiaci orgán pozastavil) a zašle prijímateľovi žiadosť o vrátenie finančných prostriedkov</w:t>
      </w:r>
      <w:r w:rsidR="006F20BF" w:rsidRPr="00394FCE">
        <w:rPr>
          <w:rFonts w:cs="Arial"/>
        </w:rPr>
        <w:t xml:space="preserve"> (postup v zmysle časti 2.4.7</w:t>
      </w:r>
      <w:hyperlink w:anchor="_Vysporiadanie_finančných_vzťahov" w:history="1"/>
      <w:r w:rsidR="006F20BF" w:rsidRPr="00394FCE">
        <w:rPr>
          <w:rFonts w:cs="Arial"/>
        </w:rPr>
        <w:t xml:space="preserve"> tohto dokumentu). </w:t>
      </w:r>
    </w:p>
    <w:p w14:paraId="4A63968B" w14:textId="0326F354" w:rsidR="000036FF" w:rsidRPr="00394FCE" w:rsidRDefault="000036FF" w:rsidP="0029700B">
      <w:pPr>
        <w:pStyle w:val="Odsekzoznamu"/>
        <w:numPr>
          <w:ilvl w:val="0"/>
          <w:numId w:val="152"/>
        </w:numPr>
        <w:autoSpaceDE w:val="0"/>
        <w:autoSpaceDN w:val="0"/>
        <w:adjustRightInd w:val="0"/>
        <w:spacing w:before="120"/>
        <w:ind w:left="426"/>
        <w:jc w:val="both"/>
        <w:rPr>
          <w:rFonts w:cs="Arial"/>
          <w:szCs w:val="16"/>
        </w:rPr>
      </w:pPr>
      <w:r w:rsidRPr="00394FCE">
        <w:rPr>
          <w:rFonts w:cs="Arial"/>
          <w:szCs w:val="16"/>
        </w:rPr>
        <w:t xml:space="preserve">V prípade, </w:t>
      </w:r>
      <w:r w:rsidRPr="0029700B">
        <w:rPr>
          <w:rFonts w:cs="Arial"/>
          <w:b/>
          <w:szCs w:val="16"/>
        </w:rPr>
        <w:t>ak si prijímateľ splnil povinnosť zúčtovať poskytnutú zálohovú platbu (predložil žiadosti o platbu (zúčtovanie zálohovej platby)</w:t>
      </w:r>
      <w:r w:rsidRPr="00394FCE">
        <w:rPr>
          <w:rFonts w:cs="Arial"/>
          <w:szCs w:val="16"/>
        </w:rPr>
        <w:t xml:space="preserve"> </w:t>
      </w:r>
      <w:r w:rsidRPr="0029700B">
        <w:rPr>
          <w:rFonts w:cs="Arial"/>
          <w:b/>
          <w:szCs w:val="16"/>
        </w:rPr>
        <w:t>v objeme dostatočnom na zúčtovanie každej jednej poskytnutej zálohovej platby)</w:t>
      </w:r>
      <w:r w:rsidRPr="00394FCE">
        <w:rPr>
          <w:rFonts w:cs="Arial"/>
          <w:szCs w:val="16"/>
        </w:rPr>
        <w:t>, ale počas kontroly žiadosti o platbu (zúčto</w:t>
      </w:r>
      <w:r w:rsidRPr="004E28D2">
        <w:rPr>
          <w:rFonts w:cs="Arial"/>
          <w:szCs w:val="16"/>
        </w:rPr>
        <w:t xml:space="preserve">vanie zálohovej platby) </w:t>
      </w:r>
      <w:r w:rsidR="00CD307A" w:rsidRPr="0029700B">
        <w:rPr>
          <w:rFonts w:cs="Arial"/>
          <w:b/>
          <w:szCs w:val="16"/>
        </w:rPr>
        <w:t>poskytovateľ</w:t>
      </w:r>
      <w:r w:rsidRPr="0029700B">
        <w:rPr>
          <w:rFonts w:cs="Arial"/>
          <w:b/>
          <w:szCs w:val="16"/>
        </w:rPr>
        <w:t xml:space="preserve"> identifikuje neoprávnené výdavky </w:t>
      </w:r>
      <w:r w:rsidRPr="00394FCE">
        <w:rPr>
          <w:rFonts w:cs="Arial"/>
          <w:szCs w:val="16"/>
        </w:rPr>
        <w:t>(uvedené sa nevzťahuje na preddavkové platby</w:t>
      </w:r>
      <w:r w:rsidRPr="00394FCE">
        <w:rPr>
          <w:rFonts w:cs="Arial"/>
        </w:rPr>
        <w:t xml:space="preserve"> a výdavky</w:t>
      </w:r>
      <w:r w:rsidRPr="00394FCE">
        <w:rPr>
          <w:rFonts w:cs="Arial"/>
          <w:szCs w:val="16"/>
        </w:rPr>
        <w:t xml:space="preserve">, ktoré sú predmetom prebiehajúceho skúmania, a ktorých schvaľovanie riadiaci orgán pozastavil), a teda </w:t>
      </w:r>
      <w:r w:rsidRPr="0029700B">
        <w:rPr>
          <w:rFonts w:cs="Arial"/>
          <w:b/>
          <w:szCs w:val="16"/>
        </w:rPr>
        <w:t>reálne nedochádza k zúčtovaniu</w:t>
      </w:r>
      <w:r w:rsidRPr="00394FCE">
        <w:rPr>
          <w:rFonts w:cs="Arial"/>
          <w:szCs w:val="16"/>
        </w:rPr>
        <w:t xml:space="preserve"> poskytnutej zálohovej platby, </w:t>
      </w:r>
      <w:r w:rsidR="00CD307A" w:rsidRPr="0029700B">
        <w:rPr>
          <w:rFonts w:cs="Arial"/>
          <w:b/>
          <w:szCs w:val="16"/>
        </w:rPr>
        <w:t>poskytovateľ</w:t>
      </w:r>
      <w:r w:rsidRPr="0029700B">
        <w:rPr>
          <w:rFonts w:cs="Arial"/>
          <w:b/>
          <w:szCs w:val="16"/>
        </w:rPr>
        <w:t xml:space="preserve"> vyčísli sumu identifikovaných neoprávnených výdavkov</w:t>
      </w:r>
      <w:r w:rsidRPr="00394FCE">
        <w:rPr>
          <w:rFonts w:cs="Arial"/>
          <w:szCs w:val="16"/>
        </w:rPr>
        <w:t xml:space="preserve"> a upozorní na túto skutočnosť prijímateľa. </w:t>
      </w:r>
    </w:p>
    <w:p w14:paraId="69931F72" w14:textId="77777777" w:rsidR="000036FF" w:rsidRPr="003A2FA6" w:rsidRDefault="000036FF" w:rsidP="000036FF">
      <w:pPr>
        <w:autoSpaceDE w:val="0"/>
        <w:autoSpaceDN w:val="0"/>
        <w:adjustRightInd w:val="0"/>
        <w:spacing w:before="120"/>
        <w:ind w:left="280"/>
        <w:jc w:val="both"/>
        <w:rPr>
          <w:rFonts w:cs="Arial"/>
          <w:b/>
          <w:szCs w:val="16"/>
        </w:rPr>
      </w:pPr>
      <w:r w:rsidRPr="003A2FA6">
        <w:rPr>
          <w:rFonts w:cs="Arial"/>
          <w:b/>
          <w:szCs w:val="16"/>
        </w:rPr>
        <w:t>V </w:t>
      </w:r>
      <w:r w:rsidRPr="00B6520C">
        <w:rPr>
          <w:rFonts w:cs="Arial"/>
          <w:b/>
          <w:szCs w:val="16"/>
        </w:rPr>
        <w:t>tomto</w:t>
      </w:r>
      <w:r w:rsidRPr="003A2FA6">
        <w:rPr>
          <w:rFonts w:cs="Arial"/>
          <w:b/>
          <w:szCs w:val="16"/>
        </w:rPr>
        <w:t xml:space="preserve"> prípade prijímateľ:</w:t>
      </w:r>
    </w:p>
    <w:p w14:paraId="4C2A4728" w14:textId="77777777" w:rsidR="000036FF" w:rsidRPr="003A2FA6" w:rsidRDefault="000036FF" w:rsidP="00C324F5">
      <w:pPr>
        <w:pStyle w:val="Odsekzoznamu"/>
        <w:numPr>
          <w:ilvl w:val="1"/>
          <w:numId w:val="151"/>
        </w:numPr>
        <w:autoSpaceDE w:val="0"/>
        <w:autoSpaceDN w:val="0"/>
        <w:adjustRightInd w:val="0"/>
        <w:spacing w:before="120"/>
        <w:ind w:left="426" w:hanging="284"/>
        <w:jc w:val="both"/>
        <w:rPr>
          <w:rFonts w:cs="Arial"/>
          <w:szCs w:val="16"/>
        </w:rPr>
      </w:pPr>
      <w:r w:rsidRPr="003A2FA6">
        <w:rPr>
          <w:rFonts w:cs="Arial"/>
          <w:b/>
          <w:szCs w:val="16"/>
        </w:rPr>
        <w:t>zúčtuje sumu</w:t>
      </w:r>
      <w:r w:rsidRPr="003A2FA6">
        <w:rPr>
          <w:rFonts w:cs="Arial"/>
          <w:szCs w:val="16"/>
        </w:rPr>
        <w:t xml:space="preserve"> identifikovaných neoprávnených výdavkov </w:t>
      </w:r>
      <w:r w:rsidRPr="003A2FA6">
        <w:rPr>
          <w:rFonts w:cs="Arial"/>
          <w:b/>
          <w:szCs w:val="16"/>
        </w:rPr>
        <w:t xml:space="preserve">predložením novej žiadosti o platbu </w:t>
      </w:r>
      <w:r w:rsidRPr="003A2FA6">
        <w:rPr>
          <w:rFonts w:cs="Arial"/>
          <w:szCs w:val="16"/>
        </w:rPr>
        <w:t xml:space="preserve">(zúčtovanie zálohovej platby) s výdavkami minimálne vo výške sumy identifikovaných neoprávnených výdavkov, pri zachovaní povinnosti zúčtovať 100 % každej jednej poskytnutej zálohovej platby v lehote najneskôr do ukončenia stanoveného obdobia </w:t>
      </w:r>
      <w:r>
        <w:rPr>
          <w:rFonts w:cs="Arial"/>
          <w:szCs w:val="16"/>
        </w:rPr>
        <w:t>12</w:t>
      </w:r>
      <w:r w:rsidRPr="003A2FA6">
        <w:rPr>
          <w:rFonts w:cs="Arial"/>
          <w:szCs w:val="16"/>
        </w:rPr>
        <w:t> mesiacov, a / alebo</w:t>
      </w:r>
    </w:p>
    <w:p w14:paraId="0CF8B535" w14:textId="5D90DBEE" w:rsidR="000036FF" w:rsidRPr="0029700B" w:rsidRDefault="000036FF" w:rsidP="0029700B">
      <w:pPr>
        <w:pStyle w:val="Odsekzoznamu"/>
        <w:numPr>
          <w:ilvl w:val="1"/>
          <w:numId w:val="151"/>
        </w:numPr>
        <w:ind w:left="426"/>
        <w:rPr>
          <w:rFonts w:cs="Arial"/>
          <w:b/>
          <w:szCs w:val="16"/>
        </w:rPr>
      </w:pPr>
      <w:r w:rsidRPr="00E301B5">
        <w:rPr>
          <w:rFonts w:cs="Arial"/>
          <w:b/>
          <w:szCs w:val="16"/>
        </w:rPr>
        <w:t>postupuje</w:t>
      </w:r>
      <w:r w:rsidRPr="00E301B5">
        <w:rPr>
          <w:rFonts w:cs="Arial"/>
          <w:szCs w:val="16"/>
        </w:rPr>
        <w:t xml:space="preserve"> v zmysle </w:t>
      </w:r>
      <w:r w:rsidR="00E301B5" w:rsidRPr="00E301B5">
        <w:rPr>
          <w:rFonts w:cs="Arial"/>
          <w:b/>
          <w:szCs w:val="16"/>
        </w:rPr>
        <w:t>kapitoly 2.4.5</w:t>
      </w:r>
      <w:r w:rsidR="00FC4CCE">
        <w:rPr>
          <w:rFonts w:cs="Arial"/>
          <w:b/>
          <w:szCs w:val="16"/>
        </w:rPr>
        <w:t>, časť: Zúčtovanie zálohovej platby</w:t>
      </w:r>
      <w:r w:rsidR="00E301B5" w:rsidRPr="00E301B5">
        <w:t xml:space="preserve"> </w:t>
      </w:r>
      <w:r w:rsidR="00C324F5">
        <w:rPr>
          <w:rFonts w:cs="Arial"/>
          <w:b/>
          <w:szCs w:val="16"/>
        </w:rPr>
        <w:t>bod 1.</w:t>
      </w:r>
    </w:p>
    <w:p w14:paraId="3C4C6668" w14:textId="24B58354" w:rsidR="000036FF" w:rsidRPr="003A2FA6" w:rsidRDefault="000036FF" w:rsidP="000036FF">
      <w:pPr>
        <w:autoSpaceDE w:val="0"/>
        <w:autoSpaceDN w:val="0"/>
        <w:adjustRightInd w:val="0"/>
        <w:spacing w:before="120"/>
        <w:ind w:left="280"/>
        <w:jc w:val="both"/>
        <w:rPr>
          <w:rFonts w:cs="Arial"/>
        </w:rPr>
      </w:pPr>
      <w:r w:rsidRPr="00B6520C">
        <w:rPr>
          <w:rFonts w:cs="Arial"/>
          <w:szCs w:val="16"/>
        </w:rPr>
        <w:t>V</w:t>
      </w:r>
      <w:r w:rsidRPr="00893BFC">
        <w:rPr>
          <w:rFonts w:cs="Arial"/>
          <w:szCs w:val="16"/>
        </w:rPr>
        <w:t> </w:t>
      </w:r>
      <w:r w:rsidRPr="00B416DC">
        <w:rPr>
          <w:rFonts w:cs="Arial"/>
          <w:szCs w:val="16"/>
        </w:rPr>
        <w:t>prípade,</w:t>
      </w:r>
      <w:r w:rsidRPr="003A2FA6">
        <w:rPr>
          <w:rFonts w:cs="Arial"/>
          <w:b/>
          <w:szCs w:val="16"/>
        </w:rPr>
        <w:t xml:space="preserve"> ak prijímateľ</w:t>
      </w:r>
      <w:r w:rsidRPr="003A2FA6">
        <w:rPr>
          <w:rFonts w:cs="Arial"/>
          <w:szCs w:val="16"/>
        </w:rPr>
        <w:t xml:space="preserve"> najneskôr do skončenia lehoty na zúčtovanie poskytnutej zálohovej platby</w:t>
      </w:r>
      <w:r w:rsidRPr="003A2FA6">
        <w:rPr>
          <w:rFonts w:cs="Arial"/>
        </w:rPr>
        <w:t> </w:t>
      </w:r>
      <w:r w:rsidRPr="00B416DC">
        <w:rPr>
          <w:rFonts w:cs="Arial"/>
          <w:b/>
        </w:rPr>
        <w:t>(</w:t>
      </w:r>
      <w:r w:rsidRPr="005800BF">
        <w:rPr>
          <w:rFonts w:cs="Arial"/>
          <w:b/>
          <w:szCs w:val="16"/>
        </w:rPr>
        <w:t>12 mesiacov</w:t>
      </w:r>
      <w:r w:rsidRPr="00B416DC">
        <w:rPr>
          <w:rFonts w:cs="Arial"/>
          <w:b/>
          <w:szCs w:val="16"/>
        </w:rPr>
        <w:t xml:space="preserve">) </w:t>
      </w:r>
      <w:r w:rsidRPr="003A2FA6">
        <w:rPr>
          <w:rFonts w:cs="Arial"/>
          <w:b/>
          <w:szCs w:val="16"/>
        </w:rPr>
        <w:t>predložil</w:t>
      </w:r>
      <w:r w:rsidRPr="003A2FA6">
        <w:rPr>
          <w:rFonts w:cs="Arial"/>
          <w:szCs w:val="16"/>
        </w:rPr>
        <w:t xml:space="preserve"> </w:t>
      </w:r>
      <w:r w:rsidRPr="003A2FA6">
        <w:rPr>
          <w:rFonts w:cs="Arial"/>
          <w:b/>
          <w:szCs w:val="16"/>
        </w:rPr>
        <w:t xml:space="preserve">žiadosť o platbu </w:t>
      </w:r>
      <w:r w:rsidRPr="003A2FA6">
        <w:rPr>
          <w:rFonts w:cs="Arial"/>
          <w:szCs w:val="16"/>
        </w:rPr>
        <w:t xml:space="preserve">(zúčtovanie zálohovej platby) s výdavkami minimálne </w:t>
      </w:r>
      <w:r w:rsidRPr="003A2FA6">
        <w:rPr>
          <w:rFonts w:cs="Arial"/>
          <w:b/>
          <w:szCs w:val="16"/>
        </w:rPr>
        <w:t>vo výške sumy identifikovaných neoprávnených výdavkov</w:t>
      </w:r>
      <w:r w:rsidRPr="003A2FA6">
        <w:rPr>
          <w:rFonts w:cs="Arial"/>
          <w:szCs w:val="16"/>
        </w:rPr>
        <w:t xml:space="preserve">, avšak </w:t>
      </w:r>
      <w:r w:rsidR="00CD307A">
        <w:rPr>
          <w:rFonts w:cs="Arial"/>
          <w:szCs w:val="16"/>
        </w:rPr>
        <w:t>poskytovateľ</w:t>
      </w:r>
      <w:r w:rsidRPr="003A2FA6">
        <w:rPr>
          <w:rFonts w:cs="Arial"/>
          <w:szCs w:val="16"/>
        </w:rPr>
        <w:t xml:space="preserve"> </w:t>
      </w:r>
      <w:r w:rsidRPr="003A2FA6">
        <w:rPr>
          <w:rFonts w:cs="Arial"/>
          <w:b/>
          <w:szCs w:val="16"/>
        </w:rPr>
        <w:t>opäť</w:t>
      </w:r>
      <w:r w:rsidRPr="003A2FA6">
        <w:rPr>
          <w:rFonts w:cs="Arial"/>
          <w:szCs w:val="16"/>
        </w:rPr>
        <w:t xml:space="preserve"> </w:t>
      </w:r>
      <w:r w:rsidRPr="003A2FA6">
        <w:rPr>
          <w:rFonts w:cs="Arial"/>
          <w:b/>
          <w:szCs w:val="16"/>
        </w:rPr>
        <w:t>identifikoval neoprávnené výdavky</w:t>
      </w:r>
      <w:r w:rsidRPr="003A2FA6">
        <w:rPr>
          <w:rFonts w:cs="Arial"/>
          <w:szCs w:val="16"/>
        </w:rPr>
        <w:t xml:space="preserve"> (uvedené sa nevzťahuje na preddavkové platby a výdavky, ktoré sú predmetom prebiehajúceho skúmania, a ktorých schvaľovanie riadiaci orgán pozastavil) až po stanovenej lehote </w:t>
      </w:r>
      <w:r>
        <w:rPr>
          <w:rFonts w:cs="Arial"/>
          <w:b/>
          <w:szCs w:val="16"/>
        </w:rPr>
        <w:t>12</w:t>
      </w:r>
      <w:r w:rsidRPr="003A2FA6">
        <w:rPr>
          <w:rFonts w:cs="Arial"/>
          <w:b/>
          <w:szCs w:val="16"/>
        </w:rPr>
        <w:t xml:space="preserve"> mesiacov</w:t>
      </w:r>
      <w:r w:rsidRPr="003A2FA6">
        <w:rPr>
          <w:rFonts w:cs="Arial"/>
          <w:szCs w:val="16"/>
        </w:rPr>
        <w:t xml:space="preserve">, a teda </w:t>
      </w:r>
      <w:r w:rsidRPr="003A2FA6">
        <w:rPr>
          <w:rFonts w:cs="Arial"/>
          <w:b/>
          <w:szCs w:val="16"/>
        </w:rPr>
        <w:t>reálne nedochádza k zúčtovaniu 100 %</w:t>
      </w:r>
      <w:r w:rsidRPr="003A2FA6">
        <w:rPr>
          <w:rFonts w:cs="Arial"/>
          <w:szCs w:val="16"/>
        </w:rPr>
        <w:t xml:space="preserve"> každej jednej poskytnutej zálohovej platby do stanovenej lehoty </w:t>
      </w:r>
      <w:r>
        <w:rPr>
          <w:rFonts w:cs="Arial"/>
          <w:b/>
          <w:szCs w:val="16"/>
        </w:rPr>
        <w:t>12</w:t>
      </w:r>
      <w:r w:rsidRPr="003A2FA6">
        <w:rPr>
          <w:rFonts w:cs="Arial"/>
          <w:b/>
          <w:szCs w:val="16"/>
        </w:rPr>
        <w:t xml:space="preserve"> mesiacov</w:t>
      </w:r>
      <w:r w:rsidRPr="003A2FA6">
        <w:rPr>
          <w:rFonts w:cs="Arial"/>
          <w:szCs w:val="16"/>
        </w:rPr>
        <w:t xml:space="preserve"> a ani k vráteniu </w:t>
      </w:r>
      <w:r w:rsidRPr="003A2FA6">
        <w:rPr>
          <w:rFonts w:cs="Arial"/>
          <w:b/>
        </w:rPr>
        <w:t>sumy nezúčtovaného rozdielu</w:t>
      </w:r>
      <w:r w:rsidRPr="003A2FA6">
        <w:rPr>
          <w:rFonts w:cs="Arial"/>
        </w:rPr>
        <w:t xml:space="preserve"> (</w:t>
      </w:r>
      <w:r w:rsidRPr="003A2FA6">
        <w:rPr>
          <w:rFonts w:cs="Arial"/>
          <w:szCs w:val="16"/>
        </w:rPr>
        <w:t xml:space="preserve">vo výške sumy identifikovaných neoprávnených výdavkov) </w:t>
      </w:r>
      <w:r w:rsidRPr="003A2FA6">
        <w:rPr>
          <w:rFonts w:cs="Arial"/>
        </w:rPr>
        <w:t xml:space="preserve">platobnej jednotke, </w:t>
      </w:r>
      <w:r w:rsidR="00CD307A">
        <w:rPr>
          <w:rFonts w:cs="Arial"/>
        </w:rPr>
        <w:t>poskytovateľ</w:t>
      </w:r>
      <w:r w:rsidRPr="003A2FA6">
        <w:rPr>
          <w:rFonts w:cs="Arial"/>
        </w:rPr>
        <w:t xml:space="preserve"> prijímateľa upozorní, aby finančné prostriedky vrátil a zašle prijímateľovi žiadosť o vrátenie finančných prostriedkov</w:t>
      </w:r>
      <w:r w:rsidR="00CD307A">
        <w:rPr>
          <w:rFonts w:cs="Arial"/>
        </w:rPr>
        <w:t>.</w:t>
      </w:r>
    </w:p>
    <w:p w14:paraId="3B034F5F" w14:textId="77777777" w:rsidR="00AE5A8F" w:rsidRPr="0073389C" w:rsidRDefault="008A0C3A" w:rsidP="00FD0603">
      <w:pPr>
        <w:pBdr>
          <w:top w:val="single" w:sz="4" w:space="2"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Ak dôjde k nedodržaniu podmienok stanovených pre zúčtovanie poskytnutej zálohovej platby, resp. pre vrátenie sumy nezúčtovaného rozdielu poskytnutej zálohovej platby, </w:t>
      </w:r>
      <w:r w:rsidR="00AE5A8F" w:rsidRPr="0073389C">
        <w:rPr>
          <w:b/>
        </w:rPr>
        <w:t>výnimky zo SFR</w:t>
      </w:r>
      <w:r w:rsidR="00AE5A8F" w:rsidRPr="0073389C">
        <w:t xml:space="preserve"> </w:t>
      </w:r>
      <w:r w:rsidR="00AE5A8F" w:rsidRPr="0073389C">
        <w:rPr>
          <w:b/>
        </w:rPr>
        <w:t>nebudú poskytované</w:t>
      </w:r>
      <w:r w:rsidR="00AE5A8F" w:rsidRPr="0073389C">
        <w:t>.</w:t>
      </w:r>
    </w:p>
    <w:p w14:paraId="0908D4E5" w14:textId="77777777" w:rsidR="00AE5A8F" w:rsidRPr="0073389C" w:rsidRDefault="00C37A90" w:rsidP="00CF7FC1">
      <w:pPr>
        <w:spacing w:before="120" w:after="120" w:line="288" w:lineRule="auto"/>
        <w:jc w:val="both"/>
        <w:rPr>
          <w:b/>
        </w:rPr>
      </w:pPr>
      <w:r w:rsidRPr="0073389C">
        <w:rPr>
          <w:rFonts w:cs="Arial"/>
          <w:szCs w:val="19"/>
        </w:rPr>
        <w:t xml:space="preserve">Zálohové platby sa týmto spôsobom poskytujú až do momentu dosiahnutia maximálne </w:t>
      </w:r>
      <w:r w:rsidR="009253C6">
        <w:rPr>
          <w:rFonts w:cs="Arial"/>
          <w:szCs w:val="19"/>
        </w:rPr>
        <w:t>100</w:t>
      </w:r>
      <w:r w:rsidR="009253C6" w:rsidRPr="0073389C">
        <w:rPr>
          <w:rFonts w:cs="Arial"/>
          <w:szCs w:val="19"/>
        </w:rPr>
        <w:t xml:space="preserve"> </w:t>
      </w:r>
      <w:r w:rsidRPr="0073389C">
        <w:rPr>
          <w:rFonts w:cs="Arial"/>
          <w:szCs w:val="19"/>
        </w:rPr>
        <w:t xml:space="preserve">% </w:t>
      </w:r>
      <w:r w:rsidR="009253C6">
        <w:rPr>
          <w:rFonts w:cs="Arial"/>
          <w:szCs w:val="19"/>
        </w:rPr>
        <w:t>celkových oprávnených výdavkov</w:t>
      </w:r>
      <w:r w:rsidR="009253C6" w:rsidRPr="0073389C">
        <w:rPr>
          <w:rFonts w:cs="Arial"/>
          <w:szCs w:val="19"/>
        </w:rPr>
        <w:t xml:space="preserve"> </w:t>
      </w:r>
      <w:r w:rsidRPr="0073389C">
        <w:rPr>
          <w:rFonts w:cs="Arial"/>
          <w:szCs w:val="19"/>
        </w:rPr>
        <w:t xml:space="preserve">na projekt </w:t>
      </w:r>
      <w:r w:rsidR="009A5D87" w:rsidRPr="009A5D87">
        <w:rPr>
          <w:rFonts w:cs="Arial"/>
          <w:szCs w:val="19"/>
        </w:rPr>
        <w:t>(v prípade kombinácie systému zálohových platieb a refundácie alebo v prípade kombinácie systému zálohových platieb, systému predfinancovania, a prípadne aj systému refundácie sa zohľadňuje celková výška finančných prostriedkov poskytnutá všetkými využívanými systémami financovania, t. j. suma každej uhradenej žiadosti o platbu prijímateľa sa napočítava do jednej spoločnej sumy, ktorá vyjadruje sumárny stav percentuálneho čerpania celkových oprávnených výdavkov na projekt k aktuálnemu obdobiu). V prípade zníženia celkových oprávnených výdavkov sa zálohová platba poskytuje do momentu dosiahnutia maximálne 100 % aktuálnej výšky celkových oprávnených výdavkov. Prijímateľ elektronicky prostredníctvom ITMS predloží riadiacemu orgánu poslednú žiadosť o platbu (zúčtovanie zálohovej platby (s príznakom záverečná)), ktorá plní funkciu záverečnej žiadosti o platbu.</w:t>
      </w:r>
      <w:r w:rsidR="00AF24EB">
        <w:rPr>
          <w:rFonts w:cs="Arial"/>
          <w:szCs w:val="19"/>
        </w:rPr>
        <w:t xml:space="preserve"> </w:t>
      </w:r>
      <w:r w:rsidR="00AE5A8F" w:rsidRPr="0073389C">
        <w:rPr>
          <w:b/>
        </w:rPr>
        <w:t>Systém refundácie</w:t>
      </w:r>
    </w:p>
    <w:p w14:paraId="32DBFF74" w14:textId="77777777"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 systéme refundácie sa finančné prostriedky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preplácajú v pomere stanovenom na projekt na základe skutočne vynaložených výdavkov prijímateľom, tzn. že prijímateľ je povinný realizovať výdavky najskôr z vlastných zdrojov a tie mu budú pri jednotlivých platbách refundované v pomernej výške. Každá platba prijímateľovi z prostriedkov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je realizovaná len do výšky súčtu pomeru prostriedkov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schváleného na projekt.</w:t>
      </w:r>
    </w:p>
    <w:p w14:paraId="3CE3C9B3" w14:textId="77777777" w:rsidR="00AE5A8F" w:rsidRPr="0073389C" w:rsidRDefault="00AE5A8F" w:rsidP="00CF7FC1">
      <w:pPr>
        <w:pStyle w:val="Zkladntext"/>
        <w:spacing w:before="120" w:after="120" w:line="288" w:lineRule="auto"/>
        <w:rPr>
          <w:rFonts w:ascii="Arial" w:hAnsi="Arial" w:cs="Arial"/>
          <w:b/>
          <w:sz w:val="19"/>
          <w:szCs w:val="19"/>
          <w:lang w:val="sk-SK"/>
        </w:rPr>
      </w:pPr>
      <w:r w:rsidRPr="0073389C">
        <w:rPr>
          <w:rFonts w:ascii="Arial" w:hAnsi="Arial" w:cs="Arial"/>
          <w:b/>
          <w:sz w:val="19"/>
          <w:szCs w:val="19"/>
          <w:lang w:val="sk-SK"/>
        </w:rPr>
        <w:t xml:space="preserve">Etapa refundácie </w:t>
      </w:r>
    </w:p>
    <w:p w14:paraId="09BDB996" w14:textId="77777777" w:rsidR="007A0798" w:rsidRPr="0073389C" w:rsidRDefault="00667313"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Prijímateľ uhradí výdavky z vlastných zdrojov a predloží žiadosť o platbu (priebežná platba)</w:t>
      </w:r>
      <w:r w:rsidR="00791153">
        <w:rPr>
          <w:rFonts w:ascii="Arial" w:hAnsi="Arial" w:cs="Arial"/>
          <w:sz w:val="19"/>
          <w:szCs w:val="19"/>
          <w:lang w:val="sk-SK"/>
        </w:rPr>
        <w:t xml:space="preserve"> </w:t>
      </w:r>
      <w:r w:rsidR="0046005C" w:rsidRPr="0073389C">
        <w:rPr>
          <w:rFonts w:ascii="Arial" w:hAnsi="Arial" w:cs="Arial"/>
          <w:sz w:val="19"/>
          <w:szCs w:val="19"/>
          <w:lang w:val="sk-SK"/>
        </w:rPr>
        <w:t xml:space="preserve">poskytovateľovi. </w:t>
      </w:r>
      <w:r w:rsidRPr="0073389C">
        <w:rPr>
          <w:rFonts w:ascii="Arial" w:hAnsi="Arial" w:cs="Arial"/>
          <w:sz w:val="19"/>
          <w:szCs w:val="19"/>
          <w:lang w:val="sk-SK"/>
        </w:rPr>
        <w:t>Prijímateľ spolu s formulárom žiadosti o platbu predkladá aj účtovné doklady (preukazujúce úhradu výdavku deklarovaného v žiadosti o platbu) a relevantnú podpornú dokumentáciu</w:t>
      </w:r>
      <w:r w:rsidR="00EA2BE7">
        <w:rPr>
          <w:rFonts w:ascii="Arial" w:hAnsi="Arial" w:cs="Arial"/>
          <w:sz w:val="19"/>
          <w:szCs w:val="19"/>
          <w:lang w:val="sk-SK"/>
        </w:rPr>
        <w:t xml:space="preserve"> (viď prílohu č. </w:t>
      </w:r>
      <w:r w:rsidR="00017B24">
        <w:rPr>
          <w:rFonts w:ascii="Arial" w:hAnsi="Arial" w:cs="Arial"/>
          <w:sz w:val="19"/>
          <w:szCs w:val="19"/>
          <w:lang w:val="sk-SK"/>
        </w:rPr>
        <w:t>5b</w:t>
      </w:r>
      <w:r w:rsidR="00EA2BE7">
        <w:rPr>
          <w:rFonts w:ascii="Arial" w:hAnsi="Arial" w:cs="Arial"/>
          <w:sz w:val="19"/>
          <w:szCs w:val="19"/>
          <w:lang w:val="sk-SK"/>
        </w:rPr>
        <w:t xml:space="preserve"> „</w:t>
      </w:r>
      <w:r w:rsidR="007A0798" w:rsidRPr="0073389C">
        <w:rPr>
          <w:rFonts w:ascii="Arial" w:hAnsi="Arial" w:cs="Arial"/>
          <w:sz w:val="19"/>
          <w:szCs w:val="19"/>
          <w:lang w:val="sk-SK"/>
        </w:rPr>
        <w:t xml:space="preserve">Pokyny </w:t>
      </w:r>
      <w:r w:rsidR="00EA2BE7">
        <w:rPr>
          <w:rFonts w:ascii="Arial" w:hAnsi="Arial" w:cs="Arial"/>
          <w:sz w:val="19"/>
          <w:szCs w:val="19"/>
          <w:lang w:val="sk-SK"/>
        </w:rPr>
        <w:t xml:space="preserve">k vyplneniu formuláru </w:t>
      </w:r>
      <w:r w:rsidR="007A0798" w:rsidRPr="0073389C">
        <w:rPr>
          <w:rFonts w:ascii="Arial" w:hAnsi="Arial" w:cs="Arial"/>
          <w:sz w:val="19"/>
          <w:szCs w:val="19"/>
          <w:lang w:val="sk-SK"/>
        </w:rPr>
        <w:t>žiadosti o</w:t>
      </w:r>
      <w:r w:rsidR="00EA2BE7">
        <w:rPr>
          <w:rFonts w:ascii="Arial" w:hAnsi="Arial" w:cs="Arial"/>
          <w:sz w:val="19"/>
          <w:szCs w:val="19"/>
          <w:lang w:val="sk-SK"/>
        </w:rPr>
        <w:t> </w:t>
      </w:r>
      <w:r w:rsidR="007A0798" w:rsidRPr="0073389C">
        <w:rPr>
          <w:rFonts w:ascii="Arial" w:hAnsi="Arial" w:cs="Arial"/>
          <w:sz w:val="19"/>
          <w:szCs w:val="19"/>
          <w:lang w:val="sk-SK"/>
        </w:rPr>
        <w:t>platbu</w:t>
      </w:r>
      <w:r w:rsidR="00EA2BE7">
        <w:rPr>
          <w:rFonts w:ascii="Arial" w:hAnsi="Arial" w:cs="Arial"/>
          <w:sz w:val="19"/>
          <w:szCs w:val="19"/>
          <w:lang w:val="sk-SK"/>
        </w:rPr>
        <w:t>“)</w:t>
      </w:r>
      <w:r w:rsidR="000970B7" w:rsidRPr="0073389C">
        <w:rPr>
          <w:rFonts w:ascii="Arial" w:hAnsi="Arial" w:cs="Arial"/>
          <w:sz w:val="19"/>
          <w:szCs w:val="19"/>
          <w:lang w:val="sk-SK"/>
        </w:rPr>
        <w:t>.</w:t>
      </w:r>
    </w:p>
    <w:p w14:paraId="4E857600" w14:textId="77777777" w:rsidR="00BC57C8" w:rsidRDefault="007A0798" w:rsidP="00AE1A0E">
      <w:pPr>
        <w:spacing w:before="120" w:after="120" w:line="288" w:lineRule="auto"/>
        <w:jc w:val="both"/>
        <w:rPr>
          <w:b/>
        </w:rPr>
      </w:pPr>
      <w:r w:rsidRPr="0073389C">
        <w:t>Prostriedky EÚ a ŠR na spolufinancovanie sa prijímateľovi poskytujú na základe žiadosti o platbu. Pre všetky systémy platieb (systém zálohových platieb, systém refundácie, systém predfinancovania) sa používa jeden formulár ŽoP (príloha č.</w:t>
      </w:r>
      <w:r w:rsidR="006E466C" w:rsidRPr="0073389C">
        <w:t xml:space="preserve"> </w:t>
      </w:r>
      <w:r w:rsidR="00D72CCC">
        <w:t>5</w:t>
      </w:r>
      <w:r w:rsidR="00992C96">
        <w:t>a</w:t>
      </w:r>
      <w:r w:rsidRPr="0073389C">
        <w:t xml:space="preserve">). ŽoP prijímateľ vypĺňa elektronicky prostredníctvom verejného portálu ITMS2014+. </w:t>
      </w:r>
      <w:r w:rsidR="00992C96">
        <w:t xml:space="preserve">Pokyny k vypĺňaniu ŽoP tvoria prílohu č. 5b. </w:t>
      </w:r>
      <w:r w:rsidRPr="0073389C">
        <w:t xml:space="preserve">V prípade, ak bude formulár žiadosti vyplnený inak, napr. ručne alebo písacím strojom, takto vyplňované ŽoP </w:t>
      </w:r>
      <w:r w:rsidRPr="0073389C">
        <w:rPr>
          <w:b/>
        </w:rPr>
        <w:t>budú zamietnuté</w:t>
      </w:r>
      <w:r w:rsidRPr="0073389C">
        <w:t xml:space="preserve">. </w:t>
      </w:r>
    </w:p>
    <w:p w14:paraId="710CB4EA" w14:textId="77777777" w:rsidR="00AE1A0E" w:rsidRPr="00386AC5" w:rsidRDefault="00AE1A0E" w:rsidP="00AE1A0E">
      <w:pPr>
        <w:spacing w:before="120" w:after="120" w:line="288" w:lineRule="auto"/>
        <w:jc w:val="both"/>
        <w:rPr>
          <w:b/>
        </w:rPr>
      </w:pPr>
      <w:r w:rsidRPr="00386AC5">
        <w:rPr>
          <w:b/>
        </w:rPr>
        <w:t>Všeobecné pokyny k ŽoP</w:t>
      </w:r>
    </w:p>
    <w:p w14:paraId="0F8569D3" w14:textId="59F84371" w:rsidR="00CF0993" w:rsidRDefault="007A0798" w:rsidP="00CD75A3">
      <w:pPr>
        <w:spacing w:before="120" w:after="120" w:line="288" w:lineRule="auto"/>
        <w:jc w:val="both"/>
      </w:pPr>
      <w:r w:rsidRPr="0073389C">
        <w:t>Prijímateľ postupuje pri vytváraní a odosielaní ŽoP (platí aj pre monitorovacie údaje</w:t>
      </w:r>
      <w:r w:rsidRPr="0073389C">
        <w:rPr>
          <w:rStyle w:val="Odkaznapoznmkupodiarou"/>
        </w:rPr>
        <w:footnoteReference w:id="103"/>
      </w:r>
      <w:r w:rsidRPr="0073389C">
        <w:t xml:space="preserve">, ktoré sú prílohou ŽoP) prostredníctvom pokynov uvedených vo verejnej časti ITMS2014+, resp. v prílohe č. </w:t>
      </w:r>
      <w:r w:rsidR="00017B24">
        <w:t>5b</w:t>
      </w:r>
      <w:r w:rsidR="00B61865">
        <w:t>.</w:t>
      </w:r>
      <w:r w:rsidRPr="0073389C">
        <w:t xml:space="preserve">  Vyplnenú žiadosť o platbu prijímateľ </w:t>
      </w:r>
      <w:r w:rsidR="00594011">
        <w:t>predloží</w:t>
      </w:r>
      <w:r w:rsidR="00594011" w:rsidRPr="00CD75A3">
        <w:t xml:space="preserve"> </w:t>
      </w:r>
      <w:r w:rsidR="00CD75A3" w:rsidRPr="00CD75A3">
        <w:t xml:space="preserve">prostredníctvom elektronického formulára v rámci verejnej časti ITMS2014+ </w:t>
      </w:r>
      <w:r w:rsidR="003F7BC9">
        <w:t xml:space="preserve">ako </w:t>
      </w:r>
      <w:r w:rsidR="003F7BC9" w:rsidRPr="00594011">
        <w:rPr>
          <w:b/>
        </w:rPr>
        <w:t>formálne podanie</w:t>
      </w:r>
      <w:r w:rsidR="003F7BC9">
        <w:rPr>
          <w:rStyle w:val="Odkaznapoznmkupodiarou"/>
        </w:rPr>
        <w:footnoteReference w:id="104"/>
      </w:r>
      <w:r w:rsidR="006F0EA9" w:rsidRPr="0073389C">
        <w:t xml:space="preserve"> </w:t>
      </w:r>
      <w:r w:rsidR="00224458">
        <w:t>spolu s povinnými prílohami</w:t>
      </w:r>
      <w:r w:rsidR="00E93331">
        <w:t xml:space="preserve"> a  podpornou dokumentáciou</w:t>
      </w:r>
      <w:r w:rsidR="00923C1E">
        <w:t xml:space="preserve">, </w:t>
      </w:r>
      <w:r w:rsidR="00E93331">
        <w:t>pričom</w:t>
      </w:r>
      <w:r w:rsidR="00923C1E">
        <w:t xml:space="preserve"> o odoslaní novej ŽoP prostredníctvom ITMS </w:t>
      </w:r>
      <w:r w:rsidR="00E93331">
        <w:t xml:space="preserve">ihneď </w:t>
      </w:r>
      <w:r w:rsidR="00923C1E">
        <w:t>informuje Poskytovateľa</w:t>
      </w:r>
      <w:r w:rsidR="00923C1E" w:rsidRPr="00923C1E">
        <w:t xml:space="preserve"> </w:t>
      </w:r>
      <w:r w:rsidR="00923C1E">
        <w:t xml:space="preserve">mailom. </w:t>
      </w:r>
      <w:r w:rsidR="00CD75A3">
        <w:t xml:space="preserve"> </w:t>
      </w:r>
      <w:r w:rsidR="004767E2">
        <w:t xml:space="preserve">V prípade, že priložené dokumenty sú uvedené v zozname príloh ŽoP, nie je potrebná ich </w:t>
      </w:r>
      <w:r w:rsidR="00E93331">
        <w:t xml:space="preserve"> samostatn</w:t>
      </w:r>
      <w:r w:rsidR="004767E2">
        <w:t>á</w:t>
      </w:r>
      <w:r w:rsidR="00E93331">
        <w:t xml:space="preserve"> </w:t>
      </w:r>
      <w:r w:rsidR="004767E2">
        <w:t>autorizácia.</w:t>
      </w:r>
    </w:p>
    <w:p w14:paraId="14A472C4" w14:textId="612A8324" w:rsidR="00CF0993" w:rsidRDefault="00224458" w:rsidP="00CD75A3">
      <w:pPr>
        <w:spacing w:before="120" w:after="120" w:line="288" w:lineRule="auto"/>
        <w:jc w:val="both"/>
      </w:pPr>
      <w:r>
        <w:t xml:space="preserve">Následne </w:t>
      </w:r>
      <w:r w:rsidRPr="001B3A72">
        <w:t xml:space="preserve">formulár  </w:t>
      </w:r>
      <w:r>
        <w:t>ŽoP</w:t>
      </w:r>
      <w:r w:rsidR="00C02760">
        <w:t xml:space="preserve"> zaslaný cez ITMS2014+</w:t>
      </w:r>
      <w:r w:rsidRPr="001B3A72">
        <w:t xml:space="preserve"> </w:t>
      </w:r>
      <w:r w:rsidR="0082016D">
        <w:t xml:space="preserve">žiadateľ doručí </w:t>
      </w:r>
      <w:r w:rsidR="0082016D" w:rsidRPr="001B3A72">
        <w:t xml:space="preserve"> </w:t>
      </w:r>
      <w:r>
        <w:t>v</w:t>
      </w:r>
      <w:r w:rsidR="00CF0993" w:rsidRPr="001B3A72">
        <w:t xml:space="preserve">  elektronickej </w:t>
      </w:r>
      <w:r w:rsidRPr="001B3A72">
        <w:t>podob</w:t>
      </w:r>
      <w:r>
        <w:t>e</w:t>
      </w:r>
      <w:r w:rsidR="00E34C8A">
        <w:rPr>
          <w:rStyle w:val="Odkaznapoznmkupodiarou"/>
        </w:rPr>
        <w:footnoteReference w:id="105"/>
      </w:r>
      <w:r w:rsidRPr="001B3A72">
        <w:t xml:space="preserve"> </w:t>
      </w:r>
      <w:r w:rsidR="00CF0993" w:rsidRPr="001B3A72">
        <w:t>podpísaný  oprávnenou osobou kvalifikovaným elektronickým podpisom</w:t>
      </w:r>
      <w:r w:rsidR="00CF0993" w:rsidRPr="001B3A72">
        <w:rPr>
          <w:vertAlign w:val="superscript"/>
        </w:rPr>
        <w:footnoteReference w:id="106"/>
      </w:r>
      <w:r w:rsidR="00CF0993">
        <w:t xml:space="preserve"> </w:t>
      </w:r>
      <w:r w:rsidR="00CF0993" w:rsidRPr="001B3A72">
        <w:t>prostredníctvom</w:t>
      </w:r>
      <w:r w:rsidR="00CF0993">
        <w:t xml:space="preserve"> integrovanej funkcionality ITMS2014+ s </w:t>
      </w:r>
      <w:r w:rsidR="00CF0993" w:rsidRPr="001B3A72">
        <w:t xml:space="preserve"> </w:t>
      </w:r>
      <w:r w:rsidR="00E31C7A">
        <w:t>UPVS</w:t>
      </w:r>
      <w:r w:rsidR="00CF0993" w:rsidRPr="001B3A72">
        <w:t xml:space="preserve"> </w:t>
      </w:r>
      <w:r w:rsidR="00E31C7A">
        <w:t>„</w:t>
      </w:r>
      <w:r w:rsidR="00CF0993" w:rsidRPr="001B3A72">
        <w:t>slovensko.sk</w:t>
      </w:r>
      <w:r w:rsidR="00E31C7A">
        <w:t>“</w:t>
      </w:r>
      <w:r w:rsidR="00594011">
        <w:t xml:space="preserve"> (elektronické podanie - formálne)</w:t>
      </w:r>
      <w:r w:rsidR="00CF0993" w:rsidRPr="001B3A72">
        <w:t>.</w:t>
      </w:r>
      <w:r w:rsidR="00E34C8A">
        <w:t xml:space="preserve"> </w:t>
      </w:r>
      <w:r w:rsidR="00E31C7A">
        <w:t>Autorizácia ŽoP e</w:t>
      </w:r>
      <w:r w:rsidR="00E34C8A">
        <w:t>lektronický</w:t>
      </w:r>
      <w:r w:rsidR="00E31C7A">
        <w:t>m</w:t>
      </w:r>
      <w:r w:rsidR="00E34C8A">
        <w:t xml:space="preserve"> podpis</w:t>
      </w:r>
      <w:r w:rsidR="00E31C7A">
        <w:t xml:space="preserve">om </w:t>
      </w:r>
      <w:r w:rsidR="00E34C8A">
        <w:t xml:space="preserve"> môže byť nahraden</w:t>
      </w:r>
      <w:r w:rsidR="00E31C7A">
        <w:t>á</w:t>
      </w:r>
      <w:r w:rsidR="001A021A">
        <w:t xml:space="preserve"> aj</w:t>
      </w:r>
      <w:r w:rsidR="00CF0993">
        <w:t xml:space="preserve"> </w:t>
      </w:r>
      <w:r w:rsidR="00E31C7A">
        <w:t xml:space="preserve">vložením </w:t>
      </w:r>
      <w:r w:rsidR="001C4AFD">
        <w:t xml:space="preserve"> </w:t>
      </w:r>
      <w:r w:rsidR="00E34C8A" w:rsidRPr="00473936">
        <w:rPr>
          <w:bCs/>
          <w:iCs/>
        </w:rPr>
        <w:t>sken</w:t>
      </w:r>
      <w:r w:rsidR="00E31C7A">
        <w:rPr>
          <w:bCs/>
          <w:iCs/>
        </w:rPr>
        <w:t>u</w:t>
      </w:r>
      <w:r w:rsidR="001A021A">
        <w:rPr>
          <w:bCs/>
          <w:iCs/>
        </w:rPr>
        <w:t xml:space="preserve"> listinnej podoby</w:t>
      </w:r>
      <w:r w:rsidR="00E34C8A">
        <w:rPr>
          <w:bCs/>
          <w:iCs/>
        </w:rPr>
        <w:t xml:space="preserve"> </w:t>
      </w:r>
      <w:r w:rsidR="00E31C7A">
        <w:rPr>
          <w:bCs/>
          <w:iCs/>
        </w:rPr>
        <w:t>podpísaného</w:t>
      </w:r>
      <w:r w:rsidR="00E31C7A" w:rsidRPr="00473936">
        <w:rPr>
          <w:bCs/>
          <w:iCs/>
        </w:rPr>
        <w:t xml:space="preserve"> </w:t>
      </w:r>
      <w:r w:rsidR="00E34C8A">
        <w:rPr>
          <w:bCs/>
          <w:iCs/>
        </w:rPr>
        <w:t xml:space="preserve">formulára </w:t>
      </w:r>
      <w:r w:rsidR="00DE0F69">
        <w:rPr>
          <w:bCs/>
          <w:iCs/>
        </w:rPr>
        <w:t>ŽoP</w:t>
      </w:r>
      <w:r w:rsidR="00DE0F69" w:rsidRPr="00E31C7A">
        <w:rPr>
          <w:bCs/>
          <w:iCs/>
        </w:rPr>
        <w:t xml:space="preserve"> </w:t>
      </w:r>
      <w:r w:rsidR="00E31C7A">
        <w:rPr>
          <w:bCs/>
          <w:iCs/>
        </w:rPr>
        <w:t xml:space="preserve">oprávnenou osobou </w:t>
      </w:r>
      <w:r w:rsidR="00E31C7A" w:rsidRPr="00473936">
        <w:rPr>
          <w:bCs/>
          <w:iCs/>
        </w:rPr>
        <w:t>do ITMS2014+</w:t>
      </w:r>
      <w:r w:rsidR="00594011">
        <w:rPr>
          <w:bCs/>
          <w:iCs/>
        </w:rPr>
        <w:t xml:space="preserve"> (listinné podanie - formálne)</w:t>
      </w:r>
      <w:r w:rsidR="00E31C7A">
        <w:rPr>
          <w:bCs/>
          <w:iCs/>
        </w:rPr>
        <w:t xml:space="preserve">. </w:t>
      </w:r>
      <w:r w:rsidR="00DE0F69">
        <w:rPr>
          <w:bCs/>
          <w:iCs/>
        </w:rPr>
        <w:t xml:space="preserve"> </w:t>
      </w:r>
    </w:p>
    <w:p w14:paraId="03D380BB" w14:textId="1D7AF2CE" w:rsidR="007A0798" w:rsidRPr="0073389C" w:rsidRDefault="007A0798" w:rsidP="00CD75A3">
      <w:pPr>
        <w:spacing w:before="120" w:after="120" w:line="288" w:lineRule="auto"/>
        <w:jc w:val="both"/>
      </w:pPr>
      <w:r w:rsidRPr="0073389C">
        <w:t>V prípade nedoručenia</w:t>
      </w:r>
      <w:r w:rsidR="001A021A">
        <w:t xml:space="preserve"> podpísanej</w:t>
      </w:r>
      <w:r w:rsidRPr="0073389C">
        <w:t xml:space="preserve"> </w:t>
      </w:r>
      <w:r w:rsidR="00520D9B">
        <w:t xml:space="preserve">ŽoP </w:t>
      </w:r>
      <w:r w:rsidR="001A021A">
        <w:t xml:space="preserve">podľa predchádzajúceho odseku </w:t>
      </w:r>
      <w:r w:rsidRPr="0073389C" w:rsidDel="004132E7">
        <w:t xml:space="preserve">poskytovateľovi </w:t>
      </w:r>
      <w:r w:rsidRPr="0073389C">
        <w:t>najneskôr do </w:t>
      </w:r>
      <w:r w:rsidR="00C02760">
        <w:t>5</w:t>
      </w:r>
      <w:r w:rsidR="00C02760" w:rsidRPr="0073389C">
        <w:t> </w:t>
      </w:r>
      <w:r w:rsidRPr="0073389C">
        <w:t>pracovných dní odo dňa odoslania žiadosti o platbu cez verejnú časť ITMS</w:t>
      </w:r>
      <w:r w:rsidR="00885064">
        <w:t>2014+</w:t>
      </w:r>
      <w:r w:rsidRPr="0073389C">
        <w:t>,</w:t>
      </w:r>
      <w:r w:rsidR="00C02760">
        <w:t xml:space="preserve"> poskytovateľ vyzve prijímateľa </w:t>
      </w:r>
      <w:r w:rsidR="00A35539">
        <w:t>na</w:t>
      </w:r>
      <w:r w:rsidR="00C02760">
        <w:t xml:space="preserve"> nápravu v lehote nie kratšej ako </w:t>
      </w:r>
      <w:r w:rsidR="00283A45">
        <w:t xml:space="preserve">5 </w:t>
      </w:r>
      <w:r w:rsidR="00C02760">
        <w:t xml:space="preserve">dni, pričom </w:t>
      </w:r>
      <w:r w:rsidRPr="0073389C">
        <w:t xml:space="preserve">je </w:t>
      </w:r>
      <w:r w:rsidR="00D62225" w:rsidRPr="0073389C">
        <w:t>poskytovateľ</w:t>
      </w:r>
      <w:r w:rsidRPr="0073389C">
        <w:t xml:space="preserve"> </w:t>
      </w:r>
      <w:r w:rsidR="00C02760">
        <w:t>po uplynutí</w:t>
      </w:r>
      <w:r w:rsidR="00E31C7A">
        <w:t xml:space="preserve"> dodatočnej lehoty</w:t>
      </w:r>
      <w:r w:rsidR="00C02760">
        <w:t xml:space="preserve"> </w:t>
      </w:r>
      <w:r w:rsidRPr="0073389C">
        <w:t>oprávnený</w:t>
      </w:r>
      <w:r w:rsidR="00C02760">
        <w:t xml:space="preserve"> </w:t>
      </w:r>
      <w:r w:rsidRPr="0073389C">
        <w:t xml:space="preserve"> predmetnú žiadosť o platbu vo verejnej časti ITMS2014+ zamietnuť a prijímateľ bude povinný opätovne zaevidovať ŽoP do ITMS2014+ a to bez nároku na preplatenie tejto činnosti. </w:t>
      </w:r>
      <w:r w:rsidR="001210E9">
        <w:t xml:space="preserve">Výzva na </w:t>
      </w:r>
      <w:r w:rsidR="00E34C8A">
        <w:t>autorizáciu</w:t>
      </w:r>
      <w:r w:rsidR="001210E9">
        <w:t xml:space="preserve"> ŽoP má za účinok pozastavenie plynutia lehoty</w:t>
      </w:r>
      <w:r w:rsidR="00F40689">
        <w:rPr>
          <w:rStyle w:val="Odkaznapoznmkupodiarou"/>
        </w:rPr>
        <w:footnoteReference w:id="107"/>
      </w:r>
      <w:r w:rsidR="001210E9">
        <w:t xml:space="preserve"> </w:t>
      </w:r>
      <w:r w:rsidR="001210E9" w:rsidRPr="0073389C">
        <w:rPr>
          <w:szCs w:val="19"/>
        </w:rPr>
        <w:t xml:space="preserve">na administratívnu </w:t>
      </w:r>
      <w:r w:rsidR="001210E9">
        <w:rPr>
          <w:szCs w:val="19"/>
        </w:rPr>
        <w:t>finančnú</w:t>
      </w:r>
      <w:r w:rsidR="001210E9" w:rsidRPr="0073389C">
        <w:rPr>
          <w:szCs w:val="19"/>
        </w:rPr>
        <w:t xml:space="preserve"> kontrolu ŽoP</w:t>
      </w:r>
      <w:r w:rsidR="001210E9">
        <w:rPr>
          <w:szCs w:val="19"/>
        </w:rPr>
        <w:t>.</w:t>
      </w:r>
    </w:p>
    <w:p w14:paraId="4AC0A762" w14:textId="145136B2" w:rsidR="007A0798" w:rsidRPr="0073389C" w:rsidRDefault="00737B72" w:rsidP="0029700B">
      <w:pPr>
        <w:pStyle w:val="Zkladntext"/>
        <w:spacing w:before="120" w:after="120" w:line="288" w:lineRule="auto"/>
        <w:rPr>
          <w:rFonts w:ascii="Arial" w:hAnsi="Arial" w:cs="Arial"/>
          <w:sz w:val="19"/>
          <w:szCs w:val="19"/>
          <w:lang w:val="sk-SK"/>
        </w:rPr>
      </w:pPr>
      <w:r w:rsidRPr="00737B72">
        <w:rPr>
          <w:rFonts w:ascii="Arial" w:hAnsi="Arial"/>
          <w:sz w:val="19"/>
          <w:lang w:val="sk-SK" w:eastAsia="en-US"/>
        </w:rPr>
        <w:t>Pre začatie</w:t>
      </w:r>
      <w:r w:rsidR="00334533" w:rsidRPr="00737B72">
        <w:rPr>
          <w:rFonts w:ascii="Arial" w:hAnsi="Arial"/>
          <w:sz w:val="19"/>
          <w:lang w:val="sk-SK" w:eastAsia="en-US"/>
        </w:rPr>
        <w:t xml:space="preserve"> kontroly ŽoP je</w:t>
      </w:r>
      <w:r w:rsidRPr="00737B72">
        <w:rPr>
          <w:rFonts w:ascii="Arial" w:hAnsi="Arial"/>
          <w:sz w:val="19"/>
          <w:lang w:val="sk-SK" w:eastAsia="en-US"/>
        </w:rPr>
        <w:t xml:space="preserve"> rozhodujúce </w:t>
      </w:r>
      <w:r w:rsidR="00334533" w:rsidRPr="00737B72">
        <w:rPr>
          <w:rFonts w:ascii="Arial" w:hAnsi="Arial"/>
          <w:sz w:val="19"/>
          <w:lang w:val="sk-SK" w:eastAsia="en-US"/>
        </w:rPr>
        <w:t xml:space="preserve"> doručenie ŽoP</w:t>
      </w:r>
      <w:r w:rsidR="001210E9">
        <w:rPr>
          <w:rFonts w:ascii="Arial" w:hAnsi="Arial"/>
          <w:sz w:val="19"/>
          <w:lang w:val="sk-SK" w:eastAsia="en-US"/>
        </w:rPr>
        <w:t xml:space="preserve"> </w:t>
      </w:r>
      <w:r w:rsidR="001210E9" w:rsidRPr="001210E9">
        <w:rPr>
          <w:rFonts w:ascii="Arial" w:hAnsi="Arial"/>
          <w:sz w:val="19"/>
          <w:lang w:val="sk-SK" w:eastAsia="en-US"/>
        </w:rPr>
        <w:t>prostredníctvom elektronického formulára v ITMS</w:t>
      </w:r>
      <w:r w:rsidR="00334533" w:rsidRPr="00737B72">
        <w:rPr>
          <w:rFonts w:ascii="Arial" w:hAnsi="Arial"/>
          <w:sz w:val="19"/>
          <w:lang w:val="sk-SK" w:eastAsia="en-US"/>
        </w:rPr>
        <w:t xml:space="preserve">. </w:t>
      </w:r>
    </w:p>
    <w:p w14:paraId="5BE23E68" w14:textId="77777777" w:rsidR="007A0798" w:rsidRPr="0073389C" w:rsidRDefault="007A0798" w:rsidP="00E907BE">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00A1DE"/>
        <w:spacing w:before="120" w:after="120" w:line="288" w:lineRule="auto"/>
        <w:jc w:val="both"/>
        <w:rPr>
          <w:b/>
        </w:rPr>
      </w:pPr>
      <w:r w:rsidRPr="0073389C">
        <w:rPr>
          <w:b/>
          <w:i/>
        </w:rPr>
        <w:t>Dôležité upozornenie:</w:t>
      </w:r>
      <w:r w:rsidRPr="0073389C">
        <w:rPr>
          <w:b/>
        </w:rPr>
        <w:t xml:space="preserve"> </w:t>
      </w:r>
      <w:r w:rsidRPr="0073389C">
        <w:t xml:space="preserve">Z dôvodu neúplného, nedostatočného alebo nesprávneho vyplnenia predpísaných polí v ŽoP vrátane jej príloh môže dôjsť k dlhšej administrácii ŽoP alebo môže byť ŽoP zamietnutá, to znamená, že platba bude prijímateľovi poskytnutá oneskorene. Ak prijímateľ určitú časť ŽoP nevyplňuje, príslušne políčko ostane prázdne. </w:t>
      </w:r>
      <w:r w:rsidRPr="0073389C">
        <w:rPr>
          <w:b/>
        </w:rPr>
        <w:t>Všetky údaje uvede</w:t>
      </w:r>
      <w:r w:rsidR="005A28B2" w:rsidRPr="0073389C">
        <w:rPr>
          <w:b/>
        </w:rPr>
        <w:t>né v ŽoP musia byť v súlade so z</w:t>
      </w:r>
      <w:r w:rsidRPr="0073389C">
        <w:rPr>
          <w:b/>
        </w:rPr>
        <w:t>mluvou o NFP.</w:t>
      </w:r>
    </w:p>
    <w:p w14:paraId="1180F387" w14:textId="547946C2" w:rsidR="007A0798" w:rsidRDefault="007A0798" w:rsidP="00CF7FC1">
      <w:pPr>
        <w:pStyle w:val="Zkladntext"/>
        <w:spacing w:before="120" w:after="120" w:line="288" w:lineRule="auto"/>
        <w:rPr>
          <w:rFonts w:ascii="Arial" w:hAnsi="Arial"/>
          <w:sz w:val="19"/>
          <w:szCs w:val="19"/>
          <w:lang w:val="sk-SK"/>
        </w:rPr>
      </w:pPr>
      <w:r w:rsidRPr="0073389C">
        <w:rPr>
          <w:rFonts w:ascii="Arial" w:hAnsi="Arial" w:cs="Arial"/>
          <w:sz w:val="19"/>
          <w:szCs w:val="19"/>
          <w:lang w:val="sk-SK"/>
        </w:rPr>
        <w:t>Súčasťou žiadosti o platbu je aj podporná dokumentácia</w:t>
      </w:r>
      <w:r w:rsidR="001210E9">
        <w:rPr>
          <w:rFonts w:ascii="Arial" w:hAnsi="Arial" w:cs="Arial"/>
          <w:sz w:val="19"/>
          <w:szCs w:val="19"/>
          <w:lang w:val="sk-SK"/>
        </w:rPr>
        <w:t xml:space="preserve">, ktorej originál </w:t>
      </w:r>
      <w:r w:rsidRPr="0073389C">
        <w:rPr>
          <w:rFonts w:ascii="Arial" w:hAnsi="Arial" w:cs="Arial"/>
          <w:sz w:val="19"/>
          <w:szCs w:val="19"/>
          <w:lang w:val="sk-SK"/>
        </w:rPr>
        <w:t xml:space="preserve"> prijímateľ </w:t>
      </w:r>
      <w:r w:rsidR="001210E9">
        <w:rPr>
          <w:rFonts w:ascii="Arial" w:hAnsi="Arial" w:cs="Arial"/>
          <w:sz w:val="19"/>
          <w:szCs w:val="19"/>
          <w:lang w:val="sk-SK"/>
        </w:rPr>
        <w:t xml:space="preserve">v súlade so Zmluvou o NFP </w:t>
      </w:r>
      <w:r w:rsidR="001210E9" w:rsidRPr="0073389C">
        <w:rPr>
          <w:rFonts w:ascii="Arial" w:hAnsi="Arial" w:cs="Arial"/>
          <w:sz w:val="19"/>
          <w:szCs w:val="19"/>
          <w:lang w:val="sk-SK"/>
        </w:rPr>
        <w:t xml:space="preserve">uchováva </w:t>
      </w:r>
      <w:r w:rsidR="001210E9">
        <w:rPr>
          <w:rFonts w:ascii="Arial" w:hAnsi="Arial" w:cs="Arial"/>
          <w:sz w:val="19"/>
          <w:szCs w:val="19"/>
          <w:lang w:val="sk-SK"/>
        </w:rPr>
        <w:t>u seba pre potreby kontrolných orgánov</w:t>
      </w:r>
      <w:r w:rsidRPr="0073389C">
        <w:rPr>
          <w:rFonts w:ascii="Arial" w:hAnsi="Arial" w:cs="Arial"/>
          <w:sz w:val="19"/>
          <w:szCs w:val="19"/>
          <w:lang w:val="sk-SK"/>
        </w:rPr>
        <w:t>.</w:t>
      </w:r>
      <w:r w:rsidR="001210E9">
        <w:rPr>
          <w:rFonts w:ascii="Arial" w:hAnsi="Arial" w:cs="Arial"/>
          <w:sz w:val="19"/>
          <w:szCs w:val="19"/>
          <w:lang w:val="sk-SK"/>
        </w:rPr>
        <w:t xml:space="preserve"> </w:t>
      </w:r>
      <w:r w:rsidRPr="0073389C">
        <w:rPr>
          <w:rFonts w:ascii="Arial" w:hAnsi="Arial" w:cs="Arial"/>
          <w:sz w:val="19"/>
          <w:szCs w:val="19"/>
          <w:lang w:val="sk-SK"/>
        </w:rPr>
        <w:t xml:space="preserve">V prípade, že podporná dokumentácia je nedostatočná pre posúdenie oprávnenosti uplatneného výdavku, poskytovateľ </w:t>
      </w:r>
      <w:r w:rsidR="006C75BB" w:rsidRPr="0073389C">
        <w:rPr>
          <w:rFonts w:ascii="Arial" w:hAnsi="Arial" w:cs="Arial"/>
          <w:sz w:val="19"/>
          <w:szCs w:val="19"/>
          <w:lang w:val="sk-SK"/>
        </w:rPr>
        <w:t>má právo vy</w:t>
      </w:r>
      <w:r w:rsidRPr="0073389C">
        <w:rPr>
          <w:rFonts w:ascii="Arial" w:hAnsi="Arial" w:cs="Arial"/>
          <w:sz w:val="19"/>
          <w:szCs w:val="19"/>
          <w:lang w:val="sk-SK"/>
        </w:rPr>
        <w:t xml:space="preserve">žiadať od prijímateľa ďalšie dokumenty potrebné k správnemu posúdeniu oprávnenosti výdavkov a naplnenia podmienok oprávnenosti, </w:t>
      </w:r>
      <w:r w:rsidR="006C75BB" w:rsidRPr="0073389C">
        <w:rPr>
          <w:rFonts w:ascii="Arial" w:hAnsi="Arial" w:cs="Arial"/>
          <w:sz w:val="19"/>
          <w:szCs w:val="19"/>
          <w:lang w:val="sk-SK"/>
        </w:rPr>
        <w:t>čí</w:t>
      </w:r>
      <w:r w:rsidRPr="0073389C">
        <w:rPr>
          <w:rFonts w:ascii="Arial" w:hAnsi="Arial"/>
          <w:sz w:val="19"/>
          <w:szCs w:val="19"/>
          <w:lang w:val="sk-SK"/>
        </w:rPr>
        <w:t xml:space="preserve">m sa pozastaví lehota na administratívnu </w:t>
      </w:r>
      <w:r w:rsidR="00332A61">
        <w:rPr>
          <w:rFonts w:ascii="Arial" w:hAnsi="Arial"/>
          <w:sz w:val="19"/>
          <w:szCs w:val="19"/>
          <w:lang w:val="sk-SK"/>
        </w:rPr>
        <w:t>finančnú</w:t>
      </w:r>
      <w:r w:rsidRPr="0073389C">
        <w:rPr>
          <w:rFonts w:ascii="Arial" w:hAnsi="Arial"/>
          <w:sz w:val="19"/>
          <w:szCs w:val="19"/>
          <w:lang w:val="sk-SK"/>
        </w:rPr>
        <w:t xml:space="preserve"> kontrolu ŽoP</w:t>
      </w:r>
      <w:r w:rsidR="006C75BB" w:rsidRPr="0073389C">
        <w:rPr>
          <w:rFonts w:ascii="Arial" w:hAnsi="Arial"/>
          <w:sz w:val="19"/>
          <w:szCs w:val="19"/>
          <w:lang w:val="sk-SK"/>
        </w:rPr>
        <w:t xml:space="preserve"> v zmysle čl. 132 ods. 2 všeobecného nariadenia</w:t>
      </w:r>
      <w:r w:rsidRPr="0073389C">
        <w:rPr>
          <w:rFonts w:ascii="Arial" w:hAnsi="Arial"/>
          <w:sz w:val="19"/>
          <w:szCs w:val="19"/>
          <w:lang w:val="sk-SK"/>
        </w:rPr>
        <w:t>.</w:t>
      </w:r>
    </w:p>
    <w:p w14:paraId="1B0B2A0F" w14:textId="77777777" w:rsidR="00851ECB" w:rsidRPr="0073389C" w:rsidRDefault="00851ECB" w:rsidP="00851ECB">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00A1DE"/>
        <w:spacing w:before="120" w:after="120" w:line="288" w:lineRule="auto"/>
        <w:jc w:val="both"/>
        <w:rPr>
          <w:b/>
        </w:rPr>
      </w:pPr>
      <w:r w:rsidRPr="0073389C">
        <w:rPr>
          <w:b/>
          <w:i/>
        </w:rPr>
        <w:t>Dôležité upozornenie:</w:t>
      </w:r>
      <w:r w:rsidRPr="0073389C">
        <w:rPr>
          <w:b/>
        </w:rPr>
        <w:t xml:space="preserve"> </w:t>
      </w:r>
      <w:r w:rsidRPr="0042029B">
        <w:rPr>
          <w:b/>
        </w:rPr>
        <w:t>Prijímateľ je povinný</w:t>
      </w:r>
      <w:r>
        <w:t xml:space="preserve"> podpornú dokumentáciu – účtovné doklady</w:t>
      </w:r>
      <w:r w:rsidR="00256785">
        <w:t xml:space="preserve"> k zaúčtovaniu miezd (</w:t>
      </w:r>
      <w:r w:rsidR="00256785" w:rsidRPr="0073389C">
        <w:t>zúčtovacia a výplatná listina resp. iný obdobný účtovný doklad</w:t>
      </w:r>
      <w:r w:rsidR="00256785">
        <w:t>)</w:t>
      </w:r>
      <w:r>
        <w:t xml:space="preserve">, </w:t>
      </w:r>
      <w:r w:rsidR="00256785">
        <w:t xml:space="preserve">faktúry, </w:t>
      </w:r>
      <w:r>
        <w:t>sumarizačné hárky,</w:t>
      </w:r>
      <w:r w:rsidR="00256785">
        <w:t xml:space="preserve"> konečné výstupy projektu </w:t>
      </w:r>
      <w:r w:rsidR="00256785" w:rsidRPr="0042029B">
        <w:rPr>
          <w:b/>
        </w:rPr>
        <w:t>nahrať do</w:t>
      </w:r>
      <w:r w:rsidRPr="0042029B">
        <w:rPr>
          <w:b/>
        </w:rPr>
        <w:t xml:space="preserve"> </w:t>
      </w:r>
      <w:r w:rsidR="00256785" w:rsidRPr="0042029B">
        <w:rPr>
          <w:rFonts w:cs="Arial"/>
          <w:b/>
          <w:szCs w:val="19"/>
        </w:rPr>
        <w:t>verejnej časti portálu ITMS2014+ pri každej žiadosti o platbu typu priebežná platba a zúčtovanie zálohovej platby</w:t>
      </w:r>
      <w:r w:rsidR="00256785">
        <w:rPr>
          <w:rFonts w:cs="Arial"/>
          <w:szCs w:val="19"/>
        </w:rPr>
        <w:t>.</w:t>
      </w:r>
    </w:p>
    <w:p w14:paraId="165934C7" w14:textId="77777777" w:rsidR="00851ECB" w:rsidRPr="0073389C" w:rsidRDefault="00851ECB" w:rsidP="00CF7FC1">
      <w:pPr>
        <w:pStyle w:val="Zkladntext"/>
        <w:spacing w:before="120" w:after="120" w:line="288" w:lineRule="auto"/>
        <w:rPr>
          <w:rFonts w:ascii="Arial" w:hAnsi="Arial" w:cs="Arial"/>
          <w:sz w:val="19"/>
          <w:szCs w:val="19"/>
          <w:lang w:val="sk-SK"/>
        </w:rPr>
      </w:pPr>
    </w:p>
    <w:p w14:paraId="774A7A06" w14:textId="77777777" w:rsidR="007A0798" w:rsidRPr="0073389C" w:rsidRDefault="007A0798"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Podpornú dokumentáciu priloženú k ŽoP uvedie prijímateľ v „Zozname všeobecných príloh“ (napr. prezenčné listiny, pracovné výkazy, sumarizačné hárky, faktúry, zmluvy, preberacie protokoly a pod.). Zoznam všeobecných príloh k výdavkom zahrnutým do </w:t>
      </w:r>
      <w:r w:rsidR="007A2C93">
        <w:rPr>
          <w:rFonts w:ascii="Arial" w:hAnsi="Arial" w:cs="Arial"/>
          <w:sz w:val="19"/>
          <w:szCs w:val="19"/>
          <w:lang w:val="sk-SK"/>
        </w:rPr>
        <w:t>ŽoP</w:t>
      </w:r>
      <w:r w:rsidRPr="0073389C">
        <w:rPr>
          <w:rFonts w:ascii="Arial" w:hAnsi="Arial" w:cs="Arial"/>
          <w:sz w:val="19"/>
          <w:szCs w:val="19"/>
          <w:lang w:val="sk-SK"/>
        </w:rPr>
        <w:t xml:space="preserve"> sa uvádza v takom poradí, ako sú výdavky uvedené v zozname deklarovaných výdavkov, t.</w:t>
      </w:r>
      <w:r w:rsidR="0065389F" w:rsidRPr="0073389C">
        <w:rPr>
          <w:rFonts w:ascii="Arial" w:hAnsi="Arial" w:cs="Arial"/>
          <w:sz w:val="19"/>
          <w:szCs w:val="19"/>
          <w:lang w:val="sk-SK"/>
        </w:rPr>
        <w:t xml:space="preserve"> </w:t>
      </w:r>
      <w:r w:rsidRPr="0073389C">
        <w:rPr>
          <w:rFonts w:ascii="Arial" w:hAnsi="Arial" w:cs="Arial"/>
          <w:sz w:val="19"/>
          <w:szCs w:val="19"/>
          <w:lang w:val="sk-SK"/>
        </w:rPr>
        <w:t xml:space="preserve">j. každému výdavku zo Zoznamu deklarovaných výdavkov sa jasne priradí ostatná podporná dokumentácia. </w:t>
      </w:r>
    </w:p>
    <w:p w14:paraId="7F38402C" w14:textId="77777777" w:rsidR="008E1AC5" w:rsidRDefault="007A0798" w:rsidP="005B19C6">
      <w:pPr>
        <w:pStyle w:val="Zkladntext"/>
        <w:spacing w:before="120" w:after="120" w:line="288" w:lineRule="auto"/>
      </w:pPr>
      <w:r w:rsidRPr="0073389C">
        <w:rPr>
          <w:rFonts w:ascii="Arial" w:hAnsi="Arial" w:cs="Arial"/>
          <w:sz w:val="19"/>
          <w:szCs w:val="19"/>
          <w:lang w:val="sk-SK"/>
        </w:rPr>
        <w:t xml:space="preserve">Poradové číslo všeobecných príloh je vo verejnej časti portálu ITMS2014+ generované automaticky. Prijímateľ však </w:t>
      </w:r>
      <w:r w:rsidR="00D535D4">
        <w:rPr>
          <w:rFonts w:ascii="Arial" w:hAnsi="Arial" w:cs="Arial"/>
          <w:sz w:val="19"/>
          <w:szCs w:val="19"/>
          <w:lang w:val="sk-SK"/>
        </w:rPr>
        <w:t xml:space="preserve"> môže</w:t>
      </w:r>
      <w:r w:rsidRPr="0073389C">
        <w:rPr>
          <w:rFonts w:ascii="Arial" w:hAnsi="Arial" w:cs="Arial"/>
          <w:sz w:val="19"/>
          <w:szCs w:val="19"/>
          <w:lang w:val="sk-SK"/>
        </w:rPr>
        <w:t xml:space="preserve"> označiť všetky dokumenty priložené k ŽoP číslom zhodným s číslom uvedeným v stĺpci „</w:t>
      </w:r>
      <w:r w:rsidR="00027AB5" w:rsidRPr="0073389C">
        <w:rPr>
          <w:rFonts w:ascii="Arial" w:hAnsi="Arial" w:cs="Arial"/>
          <w:sz w:val="19"/>
          <w:szCs w:val="19"/>
          <w:lang w:val="sk-SK"/>
        </w:rPr>
        <w:t>poradové číslo</w:t>
      </w:r>
      <w:r w:rsidRPr="0073389C">
        <w:rPr>
          <w:rFonts w:ascii="Arial" w:hAnsi="Arial" w:cs="Arial"/>
          <w:sz w:val="19"/>
          <w:szCs w:val="19"/>
          <w:lang w:val="sk-SK"/>
        </w:rPr>
        <w:t>“ v Zozname všeobecných príloh, príslušného výdavku podľa Zoznamu deklarovaných výdavkov nasledovne: v pravom hornom rohu predloženého dokumentu sa uvedie - ZDV/..</w:t>
      </w:r>
      <w:r w:rsidR="00914914" w:rsidRPr="0073389C">
        <w:rPr>
          <w:rFonts w:ascii="Arial" w:hAnsi="Arial" w:cs="Arial"/>
          <w:sz w:val="19"/>
          <w:szCs w:val="19"/>
          <w:lang w:val="sk-SK"/>
        </w:rPr>
        <w:t>/.</w:t>
      </w:r>
      <w:r w:rsidRPr="0073389C">
        <w:rPr>
          <w:rFonts w:ascii="Arial" w:hAnsi="Arial" w:cs="Arial"/>
          <w:sz w:val="19"/>
          <w:szCs w:val="19"/>
          <w:lang w:val="sk-SK"/>
        </w:rPr>
        <w:t xml:space="preserve">. (za </w:t>
      </w:r>
      <w:r w:rsidR="00914914" w:rsidRPr="0073389C">
        <w:rPr>
          <w:rFonts w:ascii="Arial" w:hAnsi="Arial" w:cs="Arial"/>
          <w:sz w:val="19"/>
          <w:szCs w:val="19"/>
          <w:lang w:val="sk-SK"/>
        </w:rPr>
        <w:t>prvým</w:t>
      </w:r>
      <w:r w:rsidRPr="0073389C">
        <w:rPr>
          <w:rFonts w:ascii="Arial" w:hAnsi="Arial" w:cs="Arial"/>
          <w:sz w:val="19"/>
          <w:szCs w:val="19"/>
          <w:lang w:val="sk-SK"/>
        </w:rPr>
        <w:t xml:space="preserve"> lomítkom sa uvedie príslušné poradové číslo výdavku uvedeného v Zozname deklarovaných výdavkov</w:t>
      </w:r>
      <w:r w:rsidR="00914914" w:rsidRPr="0073389C">
        <w:rPr>
          <w:rFonts w:ascii="Arial" w:hAnsi="Arial" w:cs="Arial"/>
          <w:sz w:val="19"/>
          <w:szCs w:val="19"/>
          <w:lang w:val="sk-SK"/>
        </w:rPr>
        <w:t>, za druhým lomítkom sa uvedie príslušné poradové číslo v Zozname všeobecných príloh</w:t>
      </w:r>
      <w:r w:rsidRPr="0073389C">
        <w:rPr>
          <w:rFonts w:ascii="Arial" w:hAnsi="Arial" w:cs="Arial"/>
          <w:sz w:val="19"/>
          <w:szCs w:val="19"/>
          <w:lang w:val="sk-SK"/>
        </w:rPr>
        <w:t>)</w:t>
      </w:r>
      <w:r w:rsidR="00495033" w:rsidRPr="0073389C">
        <w:rPr>
          <w:rFonts w:ascii="Arial" w:hAnsi="Arial" w:cs="Arial"/>
          <w:sz w:val="19"/>
          <w:szCs w:val="19"/>
          <w:lang w:val="sk-SK"/>
        </w:rPr>
        <w:t>, číslovanie je nasledovné: ZDV/1/1, ZDV/1/2, ZDV/1/3...</w:t>
      </w:r>
      <w:r w:rsidRPr="0073389C">
        <w:rPr>
          <w:rFonts w:ascii="Arial" w:hAnsi="Arial" w:cs="Arial"/>
          <w:sz w:val="19"/>
          <w:szCs w:val="19"/>
          <w:lang w:val="sk-SK"/>
        </w:rPr>
        <w:t>. V prípade, ak k predloženému výdavku je priložených viacero listín (napr. pracovné výkazy, pracovné zmluvy a iné), a tieto listiny budú v Zozname všeobecných príloh uvedené v rovnakom riadku (napr. poradové číslo 1</w:t>
      </w:r>
      <w:r w:rsidR="00F44E20" w:rsidRPr="0073389C">
        <w:rPr>
          <w:rFonts w:ascii="Arial" w:hAnsi="Arial" w:cs="Arial"/>
          <w:sz w:val="19"/>
          <w:szCs w:val="19"/>
          <w:lang w:val="sk-SK"/>
        </w:rPr>
        <w:t xml:space="preserve"> v Zozname všeobecných príloh</w:t>
      </w:r>
      <w:r w:rsidRPr="0073389C">
        <w:rPr>
          <w:rFonts w:ascii="Arial" w:hAnsi="Arial" w:cs="Arial"/>
          <w:sz w:val="19"/>
          <w:szCs w:val="19"/>
          <w:lang w:val="sk-SK"/>
        </w:rPr>
        <w:t xml:space="preserve">; </w:t>
      </w:r>
      <w:r w:rsidR="00F44E20" w:rsidRPr="0073389C">
        <w:rPr>
          <w:rFonts w:ascii="Arial" w:hAnsi="Arial" w:cs="Arial"/>
          <w:sz w:val="19"/>
          <w:szCs w:val="19"/>
          <w:lang w:val="sk-SK"/>
        </w:rPr>
        <w:t>Označenie</w:t>
      </w:r>
      <w:r w:rsidRPr="0073389C">
        <w:rPr>
          <w:rFonts w:ascii="Arial" w:hAnsi="Arial" w:cs="Arial"/>
          <w:sz w:val="19"/>
          <w:szCs w:val="19"/>
          <w:lang w:val="sk-SK"/>
        </w:rPr>
        <w:t xml:space="preserve"> prílohy</w:t>
      </w:r>
      <w:r w:rsidR="002F11F2" w:rsidRPr="0073389C">
        <w:rPr>
          <w:rFonts w:ascii="Arial" w:hAnsi="Arial" w:cs="Arial"/>
          <w:sz w:val="19"/>
          <w:szCs w:val="19"/>
          <w:lang w:val="sk-SK"/>
        </w:rPr>
        <w:t xml:space="preserve"> bude nasledovné</w:t>
      </w:r>
      <w:r w:rsidRPr="0073389C">
        <w:rPr>
          <w:rFonts w:ascii="Arial" w:hAnsi="Arial" w:cs="Arial"/>
          <w:sz w:val="19"/>
          <w:szCs w:val="19"/>
          <w:lang w:val="sk-SK"/>
        </w:rPr>
        <w:t>: ZDV/1</w:t>
      </w:r>
      <w:r w:rsidR="00F44E20" w:rsidRPr="0073389C">
        <w:rPr>
          <w:rFonts w:ascii="Arial" w:hAnsi="Arial" w:cs="Arial"/>
          <w:sz w:val="19"/>
          <w:szCs w:val="19"/>
          <w:lang w:val="sk-SK"/>
        </w:rPr>
        <w:t>/1/A</w:t>
      </w:r>
      <w:r w:rsidRPr="0073389C">
        <w:rPr>
          <w:rFonts w:ascii="Arial" w:hAnsi="Arial" w:cs="Arial"/>
          <w:sz w:val="19"/>
          <w:szCs w:val="19"/>
          <w:lang w:val="sk-SK"/>
        </w:rPr>
        <w:t>, ZDV/1</w:t>
      </w:r>
      <w:r w:rsidR="00F44E20" w:rsidRPr="0073389C">
        <w:rPr>
          <w:rFonts w:ascii="Arial" w:hAnsi="Arial" w:cs="Arial"/>
          <w:sz w:val="19"/>
          <w:szCs w:val="19"/>
          <w:lang w:val="sk-SK"/>
        </w:rPr>
        <w:t>/1/</w:t>
      </w:r>
      <w:r w:rsidRPr="0073389C">
        <w:rPr>
          <w:rFonts w:ascii="Arial" w:hAnsi="Arial" w:cs="Arial"/>
          <w:sz w:val="19"/>
          <w:szCs w:val="19"/>
          <w:lang w:val="sk-SK"/>
        </w:rPr>
        <w:t>B, ZDV/1</w:t>
      </w:r>
      <w:r w:rsidR="00F44E20" w:rsidRPr="0073389C">
        <w:rPr>
          <w:rFonts w:ascii="Arial" w:hAnsi="Arial" w:cs="Arial"/>
          <w:sz w:val="19"/>
          <w:szCs w:val="19"/>
          <w:lang w:val="sk-SK"/>
        </w:rPr>
        <w:t>/1/</w:t>
      </w:r>
      <w:r w:rsidRPr="0073389C">
        <w:rPr>
          <w:rFonts w:ascii="Arial" w:hAnsi="Arial" w:cs="Arial"/>
          <w:sz w:val="19"/>
          <w:szCs w:val="19"/>
          <w:lang w:val="sk-SK"/>
        </w:rPr>
        <w:t>C,...</w:t>
      </w:r>
      <w:r w:rsidR="00301A14">
        <w:rPr>
          <w:rFonts w:ascii="Arial" w:hAnsi="Arial" w:cs="Arial"/>
          <w:sz w:val="19"/>
          <w:szCs w:val="19"/>
          <w:lang w:val="sk-SK"/>
        </w:rPr>
        <w:t xml:space="preserve"> Prijímateľ je povinný podpornú dokumentáciu predložiť </w:t>
      </w:r>
      <w:r w:rsidR="00453006">
        <w:rPr>
          <w:rFonts w:ascii="Arial" w:hAnsi="Arial" w:cs="Arial"/>
          <w:sz w:val="19"/>
          <w:szCs w:val="19"/>
          <w:lang w:val="sk-SK"/>
        </w:rPr>
        <w:t>v súlade so zoznamom deklarovaných výdavkov.</w:t>
      </w:r>
      <w:r w:rsidR="00301A14">
        <w:rPr>
          <w:rFonts w:ascii="Arial" w:hAnsi="Arial" w:cs="Arial"/>
          <w:sz w:val="19"/>
          <w:szCs w:val="19"/>
          <w:lang w:val="sk-SK"/>
        </w:rPr>
        <w:t xml:space="preserve"> </w:t>
      </w:r>
      <w:r w:rsidR="00453006">
        <w:rPr>
          <w:rFonts w:ascii="Arial" w:hAnsi="Arial" w:cs="Arial"/>
          <w:sz w:val="19"/>
          <w:szCs w:val="19"/>
          <w:lang w:val="sk-SK"/>
        </w:rPr>
        <w:t>V prípade, ak prijímateľ predloží ŽoP s podpornou dokumentáciou, ktorá nebude riadne zoradená, poskytovateľ si vyhradzuje právo ju zamietnuť.</w:t>
      </w:r>
    </w:p>
    <w:p w14:paraId="2C02CBE6" w14:textId="77777777" w:rsidR="007A0798" w:rsidRDefault="007A0798" w:rsidP="00CF7FC1">
      <w:pPr>
        <w:spacing w:before="120" w:after="120" w:line="288" w:lineRule="auto"/>
        <w:jc w:val="both"/>
      </w:pPr>
      <w:r w:rsidRPr="0073389C">
        <w:t>V zozname všeobecných príloh odporúčame uviesť bankové výpisy ako súčasť podpornej dokumentácie pri daných účtovných dokladoch alebo na konci zoznamu všeobecných príloh. V prípade žiadosti o zálohovú platbu sa účtovné doklady a všeobecné prílohy nepredkladajú.</w:t>
      </w:r>
    </w:p>
    <w:p w14:paraId="02551066" w14:textId="027A4EFC" w:rsidR="009417B0" w:rsidRPr="00AE7005" w:rsidRDefault="009417B0" w:rsidP="00AE7005">
      <w:pPr>
        <w:pStyle w:val="Zkladntext"/>
        <w:spacing w:before="120" w:after="120" w:line="288" w:lineRule="auto"/>
        <w:rPr>
          <w:rFonts w:ascii="Arial" w:hAnsi="Arial" w:cs="Arial"/>
          <w:sz w:val="19"/>
          <w:szCs w:val="19"/>
          <w:lang w:val="sk-SK"/>
        </w:rPr>
      </w:pPr>
      <w:r w:rsidRPr="00AE7005">
        <w:rPr>
          <w:rFonts w:ascii="Arial" w:hAnsi="Arial" w:cs="Arial"/>
          <w:sz w:val="19"/>
          <w:szCs w:val="19"/>
          <w:lang w:val="sk-SK"/>
        </w:rPr>
        <w:t xml:space="preserve">V zozname deklarovaných výdavkov </w:t>
      </w:r>
      <w:r w:rsidR="0041791C" w:rsidRPr="00AE7005">
        <w:rPr>
          <w:rFonts w:ascii="Arial" w:hAnsi="Arial" w:cs="Arial"/>
          <w:sz w:val="19"/>
          <w:szCs w:val="19"/>
          <w:lang w:val="sk-SK"/>
        </w:rPr>
        <w:t>(časť</w:t>
      </w:r>
      <w:r w:rsidRPr="00AE7005">
        <w:rPr>
          <w:rFonts w:ascii="Arial" w:hAnsi="Arial" w:cs="Arial"/>
          <w:sz w:val="19"/>
          <w:szCs w:val="19"/>
          <w:lang w:val="sk-SK"/>
        </w:rPr>
        <w:t xml:space="preserve"> A – A1</w:t>
      </w:r>
      <w:r w:rsidR="0041791C" w:rsidRPr="00AE7005">
        <w:rPr>
          <w:rFonts w:ascii="Arial" w:hAnsi="Arial" w:cs="Arial"/>
          <w:sz w:val="19"/>
          <w:szCs w:val="19"/>
          <w:lang w:val="sk-SK"/>
        </w:rPr>
        <w:t>)</w:t>
      </w:r>
      <w:r w:rsidRPr="00AE7005">
        <w:rPr>
          <w:rFonts w:ascii="Arial" w:hAnsi="Arial" w:cs="Arial"/>
          <w:sz w:val="19"/>
          <w:szCs w:val="19"/>
          <w:lang w:val="sk-SK"/>
        </w:rPr>
        <w:t xml:space="preserve"> vo formulári žiadosti o platbu </w:t>
      </w:r>
      <w:r w:rsidR="0041791C" w:rsidRPr="00AE7005">
        <w:rPr>
          <w:rFonts w:ascii="Arial" w:hAnsi="Arial" w:cs="Arial"/>
          <w:sz w:val="19"/>
          <w:szCs w:val="19"/>
          <w:lang w:val="sk-SK"/>
        </w:rPr>
        <w:t xml:space="preserve">prijímateľ uvedie </w:t>
      </w:r>
      <w:r w:rsidR="00790967" w:rsidRPr="00AE7005">
        <w:rPr>
          <w:rFonts w:ascii="Arial" w:hAnsi="Arial" w:cs="Arial"/>
          <w:sz w:val="19"/>
          <w:szCs w:val="19"/>
          <w:lang w:val="sk-SK"/>
        </w:rPr>
        <w:t xml:space="preserve">v stĺpci „Názov výdavku“ </w:t>
      </w:r>
      <w:r w:rsidR="0041791C" w:rsidRPr="00AE7005">
        <w:rPr>
          <w:rFonts w:ascii="Arial" w:hAnsi="Arial" w:cs="Arial"/>
          <w:sz w:val="19"/>
          <w:szCs w:val="19"/>
          <w:lang w:val="sk-SK"/>
        </w:rPr>
        <w:t xml:space="preserve">popis výdavku </w:t>
      </w:r>
      <w:r w:rsidR="00627C7E" w:rsidRPr="00AE7005">
        <w:rPr>
          <w:rFonts w:ascii="Arial" w:hAnsi="Arial" w:cs="Arial"/>
          <w:sz w:val="19"/>
          <w:szCs w:val="19"/>
          <w:lang w:val="sk-SK"/>
        </w:rPr>
        <w:t>(pri mzdových výdavkoch</w:t>
      </w:r>
      <w:r w:rsidR="00775636" w:rsidRPr="00AE7005">
        <w:rPr>
          <w:rFonts w:ascii="Arial" w:hAnsi="Arial" w:cs="Arial"/>
          <w:sz w:val="19"/>
          <w:szCs w:val="19"/>
          <w:lang w:val="sk-SK"/>
        </w:rPr>
        <w:t xml:space="preserve"> prijímateľ uvedie aj obdobie, za ktoré si nárokuje </w:t>
      </w:r>
      <w:r w:rsidR="00E6119B" w:rsidRPr="00AE7005">
        <w:rPr>
          <w:rFonts w:ascii="Arial" w:hAnsi="Arial" w:cs="Arial"/>
          <w:sz w:val="19"/>
          <w:szCs w:val="19"/>
          <w:lang w:val="sk-SK"/>
        </w:rPr>
        <w:t>tieto</w:t>
      </w:r>
      <w:r w:rsidR="00775636" w:rsidRPr="00AE7005">
        <w:rPr>
          <w:rFonts w:ascii="Arial" w:hAnsi="Arial" w:cs="Arial"/>
          <w:sz w:val="19"/>
          <w:szCs w:val="19"/>
          <w:lang w:val="sk-SK"/>
        </w:rPr>
        <w:t xml:space="preserve"> výdavky</w:t>
      </w:r>
      <w:r w:rsidR="00627C7E" w:rsidRPr="00AE7005">
        <w:rPr>
          <w:rFonts w:ascii="Arial" w:hAnsi="Arial" w:cs="Arial"/>
          <w:sz w:val="19"/>
          <w:szCs w:val="19"/>
          <w:lang w:val="sk-SK"/>
        </w:rPr>
        <w:t>)</w:t>
      </w:r>
      <w:r w:rsidR="009A6038">
        <w:rPr>
          <w:rFonts w:ascii="Arial" w:hAnsi="Arial" w:cs="Arial"/>
          <w:sz w:val="19"/>
          <w:szCs w:val="19"/>
          <w:lang w:val="sk-SK"/>
        </w:rPr>
        <w:t>.</w:t>
      </w:r>
      <w:r w:rsidR="00627C7E" w:rsidRPr="00AE7005">
        <w:rPr>
          <w:rFonts w:ascii="Arial" w:hAnsi="Arial" w:cs="Arial"/>
          <w:sz w:val="19"/>
          <w:szCs w:val="19"/>
          <w:lang w:val="sk-SK"/>
        </w:rPr>
        <w:t xml:space="preserve"> </w:t>
      </w:r>
    </w:p>
    <w:p w14:paraId="1462C45E" w14:textId="77777777" w:rsidR="00AE5A8F" w:rsidRPr="0073389C" w:rsidRDefault="00AE5A8F" w:rsidP="00CF7FC1">
      <w:pPr>
        <w:pStyle w:val="Zkladntext"/>
        <w:spacing w:before="120" w:after="120" w:line="288" w:lineRule="auto"/>
        <w:rPr>
          <w:rFonts w:ascii="Arial" w:hAnsi="Arial" w:cs="Arial"/>
          <w:sz w:val="20"/>
          <w:szCs w:val="20"/>
          <w:lang w:val="sk-SK"/>
        </w:rPr>
      </w:pPr>
    </w:p>
    <w:p w14:paraId="2C13FD2E" w14:textId="77777777" w:rsidR="009D7F63" w:rsidRPr="0073389C" w:rsidRDefault="009D7F63" w:rsidP="009D7F63">
      <w:pPr>
        <w:pStyle w:val="Nadpis3"/>
        <w:spacing w:line="288" w:lineRule="auto"/>
        <w:ind w:left="567" w:firstLine="0"/>
        <w:rPr>
          <w:lang w:val="sk-SK" w:eastAsia="cs-CZ"/>
        </w:rPr>
      </w:pPr>
      <w:bookmarkStart w:id="131" w:name="_Toc410907861"/>
      <w:bookmarkStart w:id="132" w:name="_Toc440372875"/>
      <w:bookmarkStart w:id="133" w:name="_Toc94683063"/>
      <w:r w:rsidRPr="0073389C">
        <w:rPr>
          <w:caps/>
          <w:lang w:val="sk-SK" w:eastAsia="cs-CZ"/>
        </w:rPr>
        <w:t>Ú</w:t>
      </w:r>
      <w:r w:rsidRPr="0073389C">
        <w:rPr>
          <w:lang w:val="sk-SK" w:eastAsia="cs-CZ"/>
        </w:rPr>
        <w:t>čtovné doklady a ich prílohy</w:t>
      </w:r>
      <w:bookmarkEnd w:id="131"/>
      <w:bookmarkEnd w:id="132"/>
      <w:bookmarkEnd w:id="133"/>
    </w:p>
    <w:p w14:paraId="15E48C94" w14:textId="77777777" w:rsidR="009D7F63" w:rsidRPr="0073389C" w:rsidRDefault="009D7F63" w:rsidP="009D7F63">
      <w:pPr>
        <w:pStyle w:val="Nadpis4"/>
        <w:spacing w:before="120" w:after="120" w:line="288" w:lineRule="auto"/>
        <w:ind w:left="1134" w:firstLine="0"/>
        <w:rPr>
          <w:sz w:val="19"/>
          <w:szCs w:val="19"/>
          <w:lang w:val="sk-SK"/>
        </w:rPr>
      </w:pPr>
      <w:r w:rsidRPr="0073389C">
        <w:rPr>
          <w:sz w:val="19"/>
          <w:szCs w:val="19"/>
          <w:lang w:val="sk-SK"/>
        </w:rPr>
        <w:t>Všeobecné pravidlá dokladovania a spracovania dokladov</w:t>
      </w:r>
    </w:p>
    <w:p w14:paraId="7BF1CC73"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Prijímateľ preukazuje oprávnené výdavky nárokované pre daný projekt príslušným účtovným dokladom, prípadne ďalšou podpornou dokumentáciou. Výdavky, ktoré sú z vecného hľadiska oprávnené, ale nie sú riadne doložené, sú považované za výdavky neoprávnené</w:t>
      </w:r>
      <w:r w:rsidRPr="0073389C">
        <w:rPr>
          <w:rStyle w:val="Odkaznapoznmkupodiarou"/>
          <w:rFonts w:cs="Arial"/>
          <w:sz w:val="19"/>
          <w:szCs w:val="19"/>
          <w:lang w:val="sk-SK" w:eastAsia="cs-CZ"/>
        </w:rPr>
        <w:footnoteReference w:id="108"/>
      </w:r>
      <w:r w:rsidRPr="0073389C">
        <w:rPr>
          <w:rFonts w:ascii="Arial" w:hAnsi="Arial" w:cs="Arial"/>
          <w:sz w:val="19"/>
          <w:szCs w:val="19"/>
          <w:lang w:val="sk-SK" w:eastAsia="cs-CZ"/>
        </w:rPr>
        <w:t xml:space="preserve">. </w:t>
      </w:r>
    </w:p>
    <w:p w14:paraId="063D4AF2"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Prostredníctvom účtovných dokladov a podpornej dokumentácie prijímateľ preukazuje vždy tri základné skutočnosti: </w:t>
      </w:r>
    </w:p>
    <w:p w14:paraId="7870E06E" w14:textId="77777777" w:rsidR="009D7F63" w:rsidRPr="0073389C" w:rsidRDefault="009D7F63" w:rsidP="009D7F63">
      <w:pPr>
        <w:pStyle w:val="Bulletslevel1"/>
        <w:ind w:left="567" w:hanging="283"/>
        <w:rPr>
          <w:lang w:val="sk-SK"/>
        </w:rPr>
      </w:pPr>
      <w:r w:rsidRPr="0073389C">
        <w:rPr>
          <w:lang w:val="sk-SK"/>
        </w:rPr>
        <w:t xml:space="preserve">časovú spôsobilosť z hľadiska vzniku výdavku, </w:t>
      </w:r>
    </w:p>
    <w:p w14:paraId="1D5ED6D9" w14:textId="150D9EDB" w:rsidR="009D7F63" w:rsidRPr="0073389C" w:rsidRDefault="009D7F63" w:rsidP="009D7F63">
      <w:pPr>
        <w:pStyle w:val="Bulletslevel1"/>
        <w:ind w:left="567" w:hanging="283"/>
        <w:rPr>
          <w:lang w:val="sk-SK"/>
        </w:rPr>
      </w:pPr>
      <w:r w:rsidRPr="0073389C">
        <w:rPr>
          <w:lang w:val="sk-SK"/>
        </w:rPr>
        <w:t>časovú spôsobilosť z hľadiska uhradenia výdavku</w:t>
      </w:r>
      <w:r w:rsidR="002C3795">
        <w:rPr>
          <w:lang w:val="sk-SK"/>
        </w:rPr>
        <w:t xml:space="preserve"> </w:t>
      </w:r>
      <w:r w:rsidR="002C3795" w:rsidRPr="002C3795">
        <w:rPr>
          <w:lang w:val="sk-SK"/>
        </w:rPr>
        <w:t>(upozorňujeme, že vystavenie účtovného dokladu, ako aj úhrada oprávneného výdavku nemusia z časového hľadiska nevyhnutne spadať do obdobia realizácie hlavných aktivít projektu</w:t>
      </w:r>
      <w:r w:rsidR="002C3795" w:rsidRPr="002C3795">
        <w:rPr>
          <w:vertAlign w:val="superscript"/>
          <w:lang w:val="sk-SK"/>
        </w:rPr>
        <w:footnoteReference w:id="109"/>
      </w:r>
      <w:r w:rsidR="002C3795" w:rsidRPr="002C3795">
        <w:rPr>
          <w:lang w:val="sk-SK"/>
        </w:rPr>
        <w:t>)</w:t>
      </w:r>
      <w:r w:rsidRPr="0073389C">
        <w:rPr>
          <w:lang w:val="sk-SK"/>
        </w:rPr>
        <w:t xml:space="preserve">, </w:t>
      </w:r>
    </w:p>
    <w:p w14:paraId="5A64F21C" w14:textId="77777777" w:rsidR="009D7F63" w:rsidRPr="0073389C" w:rsidRDefault="009D7F63" w:rsidP="00562E90">
      <w:pPr>
        <w:pStyle w:val="Bulletslevel1"/>
        <w:ind w:left="567" w:hanging="283"/>
        <w:jc w:val="both"/>
        <w:rPr>
          <w:lang w:val="sk-SK"/>
        </w:rPr>
      </w:pPr>
      <w:r w:rsidRPr="0073389C">
        <w:rPr>
          <w:lang w:val="sk-SK"/>
        </w:rPr>
        <w:t xml:space="preserve">priamu väzbu vynaloženého oprávneného výdavku na projekt a jeho nevyhnutnosť pri realizácii projektu. </w:t>
      </w:r>
    </w:p>
    <w:p w14:paraId="6DA90D9C"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Predložené účtovné doklady, ktoré nespĺňajú všetky vyššie uvedené podmienky súčasne, nemôžu preukázať oprávnený výdavok. </w:t>
      </w:r>
    </w:p>
    <w:p w14:paraId="097C1A07" w14:textId="77777777" w:rsidR="009D7F63" w:rsidRPr="0073389C" w:rsidRDefault="009D7F63" w:rsidP="009D7F63">
      <w:pPr>
        <w:tabs>
          <w:tab w:val="num" w:pos="426"/>
        </w:tabs>
        <w:spacing w:before="120" w:after="120" w:line="288" w:lineRule="auto"/>
        <w:jc w:val="both"/>
        <w:rPr>
          <w:b/>
          <w:u w:val="single"/>
          <w:lang w:eastAsia="cs-CZ"/>
        </w:rPr>
      </w:pPr>
      <w:bookmarkStart w:id="134" w:name="_Toc317864902"/>
      <w:bookmarkStart w:id="135" w:name="_Toc317865114"/>
      <w:bookmarkStart w:id="136" w:name="_Toc317865267"/>
      <w:bookmarkStart w:id="137" w:name="_Toc317865410"/>
      <w:bookmarkStart w:id="138" w:name="_Toc317865549"/>
      <w:bookmarkStart w:id="139" w:name="_Toc317865688"/>
      <w:bookmarkStart w:id="140" w:name="_Toc317866058"/>
      <w:bookmarkStart w:id="141" w:name="_Toc317866203"/>
      <w:bookmarkStart w:id="142" w:name="_Toc317866305"/>
      <w:bookmarkStart w:id="143" w:name="_Toc317866470"/>
      <w:bookmarkStart w:id="144" w:name="_Toc317866572"/>
      <w:bookmarkStart w:id="145" w:name="_Toc317866789"/>
      <w:bookmarkStart w:id="146" w:name="_Toc329084085"/>
      <w:bookmarkEnd w:id="134"/>
      <w:bookmarkEnd w:id="135"/>
      <w:bookmarkEnd w:id="136"/>
      <w:bookmarkEnd w:id="137"/>
      <w:bookmarkEnd w:id="138"/>
      <w:bookmarkEnd w:id="139"/>
      <w:bookmarkEnd w:id="140"/>
      <w:bookmarkEnd w:id="141"/>
      <w:bookmarkEnd w:id="142"/>
      <w:bookmarkEnd w:id="143"/>
      <w:bookmarkEnd w:id="144"/>
      <w:bookmarkEnd w:id="145"/>
      <w:bookmarkEnd w:id="146"/>
      <w:r w:rsidRPr="0073389C">
        <w:rPr>
          <w:b/>
          <w:lang w:eastAsia="cs-CZ"/>
        </w:rPr>
        <w:t xml:space="preserve">Každý účtovný doklad má obsahovať povinné identifikačné údaje prijímateľa a dodávateľa – </w:t>
      </w:r>
      <w:r w:rsidRPr="0073389C">
        <w:rPr>
          <w:lang w:eastAsia="cs-CZ"/>
        </w:rPr>
        <w:t>názov, právna forma, sídlo, IČO, DIČ, číslo bankového účtu</w:t>
      </w:r>
      <w:r w:rsidRPr="0073389C">
        <w:rPr>
          <w:b/>
          <w:lang w:eastAsia="cs-CZ"/>
        </w:rPr>
        <w:t xml:space="preserve"> – ktoré majú byť uvedené v súlade s údajmi v dodávateľských zmluvách v znení aktuálnych dodatkov. </w:t>
      </w:r>
      <w:r w:rsidRPr="0073389C">
        <w:rPr>
          <w:lang w:eastAsia="cs-CZ"/>
        </w:rPr>
        <w:t>Akúkoľvek zmenu v dodávateľskej zmluve prijímateľ preukazuje dodatkom k dodávateľskej zmluve.</w:t>
      </w:r>
    </w:p>
    <w:p w14:paraId="78FF37DC" w14:textId="77777777" w:rsidR="009D7F63" w:rsidRPr="0073389C" w:rsidRDefault="009D7F63" w:rsidP="009D7F63">
      <w:pPr>
        <w:tabs>
          <w:tab w:val="num" w:pos="426"/>
        </w:tabs>
        <w:spacing w:before="120" w:after="120" w:line="288" w:lineRule="auto"/>
        <w:jc w:val="both"/>
        <w:rPr>
          <w:lang w:eastAsia="cs-CZ"/>
        </w:rPr>
      </w:pPr>
      <w:r w:rsidRPr="0073389C">
        <w:rPr>
          <w:b/>
          <w:lang w:eastAsia="cs-CZ"/>
        </w:rPr>
        <w:t>Dodávateľská zmluva</w:t>
      </w:r>
      <w:r w:rsidRPr="0073389C">
        <w:rPr>
          <w:lang w:eastAsia="cs-CZ"/>
        </w:rPr>
        <w:t xml:space="preserve"> má okrem povinných identifikačných údajov dodávateľa a prijímateľa (Názov, právna forma, sídlo, IČO, DIČ, číslo bankového účtu), a ďalších povinných náležitostí obsahovať aj jednoznačnú informáciu, či dodávateľ je alebo nie je platiteľom DPH.</w:t>
      </w:r>
    </w:p>
    <w:p w14:paraId="720EF166" w14:textId="77777777" w:rsidR="009D7F63" w:rsidRPr="0073389C" w:rsidRDefault="009D7F63" w:rsidP="009D7F63">
      <w:pPr>
        <w:tabs>
          <w:tab w:val="num" w:pos="426"/>
        </w:tabs>
        <w:spacing w:before="120" w:after="120" w:line="288" w:lineRule="auto"/>
        <w:jc w:val="both"/>
        <w:rPr>
          <w:lang w:eastAsia="cs-CZ"/>
        </w:rPr>
      </w:pPr>
      <w:r w:rsidRPr="0073389C">
        <w:rPr>
          <w:lang w:eastAsia="cs-CZ"/>
        </w:rPr>
        <w:t xml:space="preserve">Podľa  §  10  ods.  1  zákona o účtovníctve je účtovný  doklad preukázateľný  účtovný  záznam,  ktorý musí obsahovať: </w:t>
      </w:r>
    </w:p>
    <w:p w14:paraId="424FC746"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označenie účtovného dokladu - slovné a číselné označenie účtovného dokladu;</w:t>
      </w:r>
    </w:p>
    <w:p w14:paraId="099C8D98"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obsah účtovného prípadu</w:t>
      </w:r>
      <w:r w:rsidRPr="0073389C">
        <w:rPr>
          <w:rStyle w:val="Odkaznapoznmkupodiarou"/>
          <w:rFonts w:cs="Arial"/>
          <w:bCs/>
          <w:sz w:val="19"/>
          <w:szCs w:val="19"/>
          <w:lang w:val="sk-SK" w:eastAsia="cs-CZ"/>
        </w:rPr>
        <w:footnoteReference w:id="110"/>
      </w:r>
      <w:r w:rsidRPr="0073389C">
        <w:rPr>
          <w:szCs w:val="19"/>
          <w:lang w:val="sk-SK"/>
        </w:rPr>
        <w:t xml:space="preserve"> a označenie jeho účastníkov;</w:t>
      </w:r>
    </w:p>
    <w:p w14:paraId="55F0A66E"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peňažnú sumu alebo údaj o cene za mernú jednotku a vyjadrenie množstva;</w:t>
      </w:r>
    </w:p>
    <w:p w14:paraId="0C2DBC3B"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dátum vyhotovenia účtovného dokladu;</w:t>
      </w:r>
    </w:p>
    <w:p w14:paraId="519AD6FC"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dátum uskutočnenia účtovného prípadu, ak nie je zhodný s dátumom vyhotovenia;</w:t>
      </w:r>
    </w:p>
    <w:p w14:paraId="3C365A30"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podpisový záznam osoby zodpovednej za účtovný prípad v účtovnej jednotke a podpisový záznam osoby zodpovednej za jeho zaúčtovanie,</w:t>
      </w:r>
    </w:p>
    <w:p w14:paraId="0C2EB8B6"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 xml:space="preserve">označenie  účtov,  na  ktorých  sa  účtovný  prípad  zaúčtuje  v účtovných  jednotkách účtujúcich v sústave podvojného účtovníctva, ak to nevyplýva z programového vybavenia. </w:t>
      </w:r>
    </w:p>
    <w:p w14:paraId="7770C65A" w14:textId="77777777" w:rsidR="009D7F63" w:rsidRPr="0073389C" w:rsidRDefault="009D7F63" w:rsidP="009D7F63">
      <w:pPr>
        <w:tabs>
          <w:tab w:val="num" w:pos="426"/>
        </w:tabs>
        <w:spacing w:before="120" w:after="120" w:line="288" w:lineRule="auto"/>
        <w:jc w:val="both"/>
        <w:rPr>
          <w:lang w:eastAsia="cs-CZ"/>
        </w:rPr>
      </w:pPr>
      <w:bookmarkStart w:id="147" w:name="_Toc317864908"/>
      <w:r w:rsidRPr="0073389C">
        <w:rPr>
          <w:lang w:eastAsia="cs-CZ"/>
        </w:rPr>
        <w:t>Celková účtovaná čiastka sa uvádza bez DPH, DPH a spolu s DPH</w:t>
      </w:r>
      <w:r w:rsidRPr="0073389C">
        <w:rPr>
          <w:b/>
          <w:lang w:eastAsia="cs-CZ"/>
        </w:rPr>
        <w:t xml:space="preserve"> s presnosťou na 2 desatinné miesta s matematickým zaokrúhlením. </w:t>
      </w:r>
      <w:bookmarkEnd w:id="147"/>
    </w:p>
    <w:p w14:paraId="3C76594A" w14:textId="77777777" w:rsidR="009D7F63" w:rsidRDefault="009D7F63" w:rsidP="009D7F63">
      <w:pPr>
        <w:tabs>
          <w:tab w:val="num" w:pos="426"/>
        </w:tabs>
        <w:spacing w:before="120" w:after="120" w:line="288" w:lineRule="auto"/>
        <w:jc w:val="both"/>
        <w:rPr>
          <w:lang w:eastAsia="cs-CZ"/>
        </w:rPr>
      </w:pPr>
      <w:r w:rsidRPr="0073389C">
        <w:rPr>
          <w:b/>
          <w:lang w:eastAsia="cs-CZ"/>
        </w:rPr>
        <w:t xml:space="preserve">Na každom účtovnom doklade prijímateľ potvrdí, že bola vykonaná </w:t>
      </w:r>
      <w:r w:rsidR="003B5B43">
        <w:rPr>
          <w:b/>
          <w:lang w:eastAsia="cs-CZ"/>
        </w:rPr>
        <w:t xml:space="preserve">základná </w:t>
      </w:r>
      <w:r w:rsidRPr="0073389C">
        <w:rPr>
          <w:b/>
          <w:lang w:eastAsia="cs-CZ"/>
        </w:rPr>
        <w:t xml:space="preserve"> finančná kontrola </w:t>
      </w:r>
      <w:r w:rsidR="00051598">
        <w:rPr>
          <w:b/>
          <w:lang w:eastAsia="cs-CZ"/>
        </w:rPr>
        <w:t xml:space="preserve">v zmysle § </w:t>
      </w:r>
      <w:r w:rsidR="003B5B43">
        <w:rPr>
          <w:b/>
          <w:lang w:eastAsia="cs-CZ"/>
        </w:rPr>
        <w:t xml:space="preserve">7 </w:t>
      </w:r>
      <w:r w:rsidR="00051598" w:rsidRPr="0073389C">
        <w:rPr>
          <w:b/>
          <w:lang w:eastAsia="cs-CZ"/>
        </w:rPr>
        <w:t xml:space="preserve"> </w:t>
      </w:r>
      <w:r w:rsidRPr="0073389C">
        <w:rPr>
          <w:b/>
          <w:lang w:eastAsia="cs-CZ"/>
        </w:rPr>
        <w:t xml:space="preserve">zákona o finančnej kontrole </w:t>
      </w:r>
      <w:r w:rsidRPr="0073389C">
        <w:rPr>
          <w:lang w:eastAsia="cs-CZ"/>
        </w:rPr>
        <w:t>s uvedením dátumu vykonania a podpisu pracovníka, ktorý kontrolu vykonal</w:t>
      </w:r>
      <w:r w:rsidR="00051598">
        <w:rPr>
          <w:lang w:eastAsia="cs-CZ"/>
        </w:rPr>
        <w:t xml:space="preserve"> </w:t>
      </w:r>
      <w:r w:rsidR="00051598">
        <w:rPr>
          <w:rFonts w:cs="Arial"/>
          <w:szCs w:val="19"/>
          <w:lang w:eastAsia="en-AU"/>
        </w:rPr>
        <w:t>a</w:t>
      </w:r>
      <w:r w:rsidR="008C2456">
        <w:rPr>
          <w:rFonts w:cs="Arial"/>
          <w:szCs w:val="19"/>
          <w:lang w:eastAsia="en-AU"/>
        </w:rPr>
        <w:t> je povinný predložiť</w:t>
      </w:r>
      <w:r w:rsidR="00051598">
        <w:rPr>
          <w:rFonts w:cs="Arial"/>
          <w:szCs w:val="19"/>
          <w:lang w:eastAsia="en-AU"/>
        </w:rPr>
        <w:t xml:space="preserve"> schvaľovaciu doložku k faktúre, resp. iný obdobný doklad (ak relevantné)</w:t>
      </w:r>
      <w:r w:rsidRPr="0073389C">
        <w:rPr>
          <w:lang w:eastAsia="cs-CZ"/>
        </w:rPr>
        <w:t>.</w:t>
      </w:r>
    </w:p>
    <w:p w14:paraId="234C499F" w14:textId="77777777" w:rsidR="002924ED" w:rsidRPr="0073389C" w:rsidRDefault="002924ED" w:rsidP="009D7F63">
      <w:pPr>
        <w:tabs>
          <w:tab w:val="num" w:pos="426"/>
        </w:tabs>
        <w:spacing w:before="120" w:after="120" w:line="288" w:lineRule="auto"/>
        <w:jc w:val="both"/>
        <w:rPr>
          <w:lang w:eastAsia="cs-CZ"/>
        </w:rPr>
      </w:pPr>
      <w:r>
        <w:rPr>
          <w:lang w:eastAsia="cs-CZ"/>
        </w:rPr>
        <w:t>Zaúčtovanie a schválenie jednotlivých účtovných dokladov musí byť v súlade s internými smernicami prijímateľa.</w:t>
      </w:r>
    </w:p>
    <w:p w14:paraId="40B11527" w14:textId="77777777" w:rsidR="009D7F63" w:rsidRPr="0073389C" w:rsidRDefault="009D7F63" w:rsidP="009D7F63">
      <w:pPr>
        <w:tabs>
          <w:tab w:val="num" w:pos="426"/>
        </w:tabs>
        <w:spacing w:before="120" w:after="120" w:line="288" w:lineRule="auto"/>
        <w:jc w:val="both"/>
        <w:rPr>
          <w:lang w:eastAsia="cs-CZ"/>
        </w:rPr>
      </w:pPr>
      <w:r w:rsidRPr="0073389C">
        <w:rPr>
          <w:lang w:eastAsia="cs-CZ"/>
        </w:rPr>
        <w:t>Ak je na faktúre uvedené, že faktúra je zároveň dodacím listom, (</w:t>
      </w:r>
      <w:r w:rsidRPr="0073389C">
        <w:t>vrátane podpisu zodpovednej osoby prijímateľa potvrdzujúci prevzatie a dátum prevzatia</w:t>
      </w:r>
      <w:r w:rsidRPr="0073389C">
        <w:rPr>
          <w:lang w:eastAsia="cs-CZ"/>
        </w:rPr>
        <w:t>), poskytovateľ požaduje predloženie osobitného dodacieho listu len v prípade, ak na účtovnom doklade, alebo preberacom protokole nie je uvedená dostatočná špecifikácia predmetu dodávky.</w:t>
      </w:r>
    </w:p>
    <w:p w14:paraId="64856271" w14:textId="77777777" w:rsidR="009D7F63" w:rsidRPr="0073389C" w:rsidRDefault="009D7F63" w:rsidP="009D7F63">
      <w:pPr>
        <w:tabs>
          <w:tab w:val="num" w:pos="426"/>
        </w:tabs>
        <w:spacing w:before="120" w:after="120" w:line="288" w:lineRule="auto"/>
        <w:jc w:val="both"/>
        <w:rPr>
          <w:lang w:eastAsia="cs-CZ"/>
        </w:rPr>
      </w:pPr>
      <w:bookmarkStart w:id="148" w:name="_Toc317864913"/>
      <w:r w:rsidRPr="0073389C">
        <w:rPr>
          <w:lang w:eastAsia="cs-CZ"/>
        </w:rPr>
        <w:t>Dobropis prijímateľ predkladá len ak nebola dodávateľovi uhradená celá fakturovaná suma, prípadne prijímateľ predloží iný dokument, preukazujúci vysporiadanie fakturovanej sumy</w:t>
      </w:r>
      <w:bookmarkEnd w:id="148"/>
      <w:r w:rsidRPr="0073389C">
        <w:rPr>
          <w:lang w:eastAsia="cs-CZ"/>
        </w:rPr>
        <w:t>.</w:t>
      </w:r>
    </w:p>
    <w:p w14:paraId="6C1E6AC1" w14:textId="77777777" w:rsidR="009D7F63" w:rsidRPr="0073389C" w:rsidRDefault="009D7F63" w:rsidP="009D7F63">
      <w:pPr>
        <w:pStyle w:val="Nadpis4"/>
        <w:spacing w:before="120" w:after="0" w:line="288" w:lineRule="auto"/>
        <w:ind w:left="1134" w:firstLine="0"/>
        <w:rPr>
          <w:rFonts w:cs="Arial"/>
          <w:sz w:val="19"/>
          <w:szCs w:val="19"/>
          <w:lang w:val="sk-SK"/>
        </w:rPr>
      </w:pPr>
      <w:bookmarkStart w:id="149" w:name="_Toc317864916"/>
      <w:r w:rsidRPr="0073389C">
        <w:rPr>
          <w:rFonts w:cs="Arial"/>
          <w:sz w:val="19"/>
          <w:szCs w:val="19"/>
          <w:lang w:val="sk-SK"/>
        </w:rPr>
        <w:t xml:space="preserve">Vznik a úhrada oprávneného výdavku </w:t>
      </w:r>
    </w:p>
    <w:p w14:paraId="65F268EB" w14:textId="77777777" w:rsidR="009D7F63" w:rsidRPr="0073389C" w:rsidRDefault="009D7F63" w:rsidP="009D7F63">
      <w:pPr>
        <w:pStyle w:val="Zkladntext"/>
        <w:spacing w:before="120" w:after="120" w:line="288" w:lineRule="auto"/>
        <w:rPr>
          <w:rFonts w:ascii="Arial" w:hAnsi="Arial" w:cs="Arial"/>
          <w:sz w:val="19"/>
          <w:szCs w:val="19"/>
          <w:lang w:val="sk-SK" w:eastAsia="cs-CZ"/>
        </w:rPr>
      </w:pPr>
      <w:bookmarkStart w:id="150" w:name="_Toc417050114"/>
      <w:bookmarkStart w:id="151" w:name="_Toc417155861"/>
      <w:bookmarkStart w:id="152" w:name="_Toc417156080"/>
      <w:bookmarkStart w:id="153" w:name="_Toc417050126"/>
      <w:bookmarkStart w:id="154" w:name="_Toc417155873"/>
      <w:bookmarkStart w:id="155" w:name="_Toc417156092"/>
      <w:bookmarkEnd w:id="150"/>
      <w:bookmarkEnd w:id="151"/>
      <w:bookmarkEnd w:id="152"/>
      <w:bookmarkEnd w:id="153"/>
      <w:bookmarkEnd w:id="154"/>
      <w:bookmarkEnd w:id="155"/>
      <w:r w:rsidRPr="0073389C">
        <w:rPr>
          <w:rFonts w:ascii="Arial" w:hAnsi="Arial" w:cs="Arial"/>
          <w:sz w:val="19"/>
          <w:szCs w:val="19"/>
          <w:lang w:val="sk-SK" w:eastAsia="cs-CZ"/>
        </w:rPr>
        <w:t>Pri posudzovaní oprávnenosti sa nehodnotí len povaha výdavku, ale tiež obdobie jeho vzniku a úhrady. Výdavok musí byť vynaložený a skutočne uhradený počas obdobia oprávnenosti výdavkov.</w:t>
      </w:r>
    </w:p>
    <w:p w14:paraId="1FAFF47C"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Za dátum vzniku výdavku sa považuje dátum uskutočnenia účtovného prípadu, ktorý je jednou z náležitostí účtovného dokladu. </w:t>
      </w:r>
    </w:p>
    <w:p w14:paraId="3C430F37"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Dňom uskutočnenia účtovného prípadu je deň splnenia dodávky, platby záväzku, inkasa pohľadávky, započítania pohľadávky, postúpenia pohľadávky, poskytnutia a prijatia preddavku,  pohybu majetku vo vnútri účtovnej jednotky a deň zistenia ďalších skutočností vyplývajúcich z osobitných predpisov alebo z vnútorných podmienok účtovnej jednotky, ktoré sú predmetom účtovníctva a ktoré v účtovnej jednotke nastali a účtovná jednotka má k dispozícii potrebné podklady, ktoré dokumentujú tieto skutočnosti.</w:t>
      </w:r>
    </w:p>
    <w:p w14:paraId="1652B377"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Pre účely posúdenia oprávnenosti výdavku je nevyhnutné, aby bola preukázaná úhrada všetkých výdavkov</w:t>
      </w:r>
      <w:r w:rsidRPr="0073389C">
        <w:rPr>
          <w:rFonts w:ascii="Arial" w:hAnsi="Arial" w:cs="Arial"/>
          <w:sz w:val="19"/>
          <w:szCs w:val="19"/>
          <w:vertAlign w:val="superscript"/>
          <w:lang w:val="sk-SK" w:eastAsia="cs-CZ"/>
        </w:rPr>
        <w:footnoteReference w:id="111"/>
      </w:r>
      <w:r w:rsidRPr="0073389C">
        <w:rPr>
          <w:rFonts w:ascii="Arial" w:hAnsi="Arial" w:cs="Arial"/>
          <w:sz w:val="19"/>
          <w:szCs w:val="19"/>
          <w:lang w:val="sk-SK" w:eastAsia="cs-CZ"/>
        </w:rPr>
        <w:t xml:space="preserve">. Úhradu možno dokladovať, napr. výpisom z bankového účtu, výdavkovým pokladničným dokladom, pokladničným blokom, zjednodušeným daňovými dokladom, potvrdením banky o úhrade účtovného dokladu dodávateľovi. </w:t>
      </w:r>
    </w:p>
    <w:p w14:paraId="7DBB9818" w14:textId="77777777" w:rsidR="009D7F63" w:rsidRPr="0073389C" w:rsidRDefault="009D7F63" w:rsidP="009D7F63">
      <w:pPr>
        <w:spacing w:before="120" w:after="120" w:line="288" w:lineRule="auto"/>
        <w:jc w:val="both"/>
        <w:rPr>
          <w:lang w:eastAsia="cs-CZ"/>
        </w:rPr>
      </w:pPr>
      <w:bookmarkStart w:id="156" w:name="_Toc317864930"/>
      <w:bookmarkStart w:id="157" w:name="_Toc317865142"/>
      <w:bookmarkStart w:id="158" w:name="_Toc317865295"/>
      <w:bookmarkStart w:id="159" w:name="_Toc317865438"/>
      <w:bookmarkStart w:id="160" w:name="_Toc317865577"/>
      <w:bookmarkStart w:id="161" w:name="_Toc317865703"/>
      <w:bookmarkStart w:id="162" w:name="_Toc317866072"/>
      <w:bookmarkStart w:id="163" w:name="_Toc317866217"/>
      <w:bookmarkStart w:id="164" w:name="_Toc317866319"/>
      <w:bookmarkStart w:id="165" w:name="_Toc317866484"/>
      <w:bookmarkStart w:id="166" w:name="_Toc317866586"/>
      <w:bookmarkStart w:id="167" w:name="_Toc317866803"/>
      <w:bookmarkStart w:id="168" w:name="_Toc329084100"/>
      <w:bookmarkStart w:id="169" w:name="_Toc410905147"/>
      <w:bookmarkStart w:id="170" w:name="_Toc410907875"/>
      <w:bookmarkStart w:id="171" w:name="_Toc410910215"/>
      <w:bookmarkStart w:id="172" w:name="_Toc413415834"/>
      <w:bookmarkStart w:id="173" w:name="_Toc413830211"/>
      <w:bookmarkStart w:id="174" w:name="_Toc413833999"/>
      <w:bookmarkStart w:id="175" w:name="_Toc413834102"/>
      <w:bookmarkStart w:id="176" w:name="_Toc415130210"/>
      <w:bookmarkStart w:id="177" w:name="_Toc415155540"/>
      <w:bookmarkStart w:id="178" w:name="_Toc417050140"/>
      <w:bookmarkStart w:id="179" w:name="_Toc417155887"/>
      <w:bookmarkStart w:id="180" w:name="_Toc417156106"/>
      <w:bookmarkEnd w:id="149"/>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r w:rsidRPr="0073389C">
        <w:rPr>
          <w:lang w:eastAsia="cs-CZ"/>
        </w:rPr>
        <w:t>Doklad o úhrade, resp. potvrdenie banky o úhrade musí spĺňať tieto náležitosti:</w:t>
      </w:r>
    </w:p>
    <w:p w14:paraId="20C6D5F2"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musí obsahovať názov a adresu prijímateľa v súlade so zmluvou o NFP;</w:t>
      </w:r>
    </w:p>
    <w:p w14:paraId="070A56E5"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musí preukázať úhradu celej sumy účtovného dokladu dodávateľovi a samostatnú úhradu každého účtovného dokladu;</w:t>
      </w:r>
    </w:p>
    <w:p w14:paraId="32B44896"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ak nebola uhradená celá suma faktúry, prijímateľ predkladá buď dobropis alebo doklad o úhrade neuhradenej časti faktúry;</w:t>
      </w:r>
    </w:p>
    <w:p w14:paraId="49518193"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variabilný symbol úhrady musí byť zhodný s číslom faktúry, alebo variabilným symbolom určeným dodávateľom v dodávateľskej zmluve alebo priamo na faktúre, prípadne s číslom iného druhu účtovného dokladu;</w:t>
      </w:r>
    </w:p>
    <w:p w14:paraId="56E4D17F"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bezhotovostná úhrada musí byť realizovaná z bankového účtu prijímateľa určeného na projekt v zmluve o NFP. Ak úhrada spolufinancovania z vlastných zdrojov prijímateľa, resp. v prípade refundácie a záverečnej platby úhrada celej sumy účtovného dokladu prebehla z iného účtu prijímateľa, prijímateľ predkladá v rámci ostatnej podpornej dokumentácie ŽoP aj overenú kópiu zmluvy o bankovom účte;</w:t>
      </w:r>
    </w:p>
    <w:p w14:paraId="2345E0F6"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číslo bankového účtu dodávateľa musí byť zhodné s údajom uvedeným v dodávateľskej zmluve a na faktúre. V prípade nesúladu prijímateľ predloží účinný dodatok k dodávateľskej zmluve s novým účtom dodávateľa, alebo overenú kópiu zmluvy o bankovom účte dodávateľa alebo čestné vyhlásenie dodávateľa potvrdené pečiatkou a podpisom dodávateľa a prijímateľa preukazujúce, že bankový účet je vo vlastníctve dodávateľa;</w:t>
      </w:r>
    </w:p>
    <w:p w14:paraId="4AD3FF74"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 xml:space="preserve">dátum úhrady musí byť po dátume prijatia NFP v prípade systému predfinancovania a zálohovej platby. Ak prijímateľ uhradil účtovné doklady pred prijatím NFP, ide o porušenie zmluvy o NFP (okrem prípadov, v ktorých poskytovateľ povolil výnimku na úhradu neoprávnených výdavkov a sumy zodpovedajúcej vlastným zdrojom spolufinancovania prijímateľa pri schválenej a ešte neuhradenej ŽoP typu predfinancovanie). Poskytovateľ upozorní na porušenie prijímateľa, vyžiada od neho stanovisko k zistenému nedostatku a prijatie opatrení na predchádzanie vzniku ďalších podobných porušení. Poskytovateľ po posúdení stanoviska prijímateľa a prijatých opatrení rozhodne, či musí prijímateľ poskytnutý NFP vrátiť a následne si uplatniť uhradené účtovné doklady systémom refundácie, alebo akceptuje vykonanú úhradu a schváli predloženú ŽoP;  </w:t>
      </w:r>
    </w:p>
    <w:p w14:paraId="41FBE6EC"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 xml:space="preserve">dátum úhrady účtovného dokladu musí byť pred dátumom vystavenia ŽoP v prípade ŽoP typu refundácia, záverečná, zúčtovanie predfinancovania a zúčtovanie zálohovej platby; </w:t>
      </w:r>
    </w:p>
    <w:p w14:paraId="77D6C725"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potvrdenie banky o úhrade musí obsahovať identifikačné údaje o banke, jednoznačnú identifikáciu úhrady, pečiatku a podpis zástupcu banky.</w:t>
      </w:r>
    </w:p>
    <w:p w14:paraId="05A2C75D" w14:textId="77777777" w:rsidR="009D7F63" w:rsidRPr="0073389C" w:rsidRDefault="009D7F63" w:rsidP="009D7F63">
      <w:pPr>
        <w:spacing w:before="120" w:after="120" w:line="288" w:lineRule="auto"/>
        <w:jc w:val="both"/>
        <w:rPr>
          <w:lang w:eastAsia="cs-CZ"/>
        </w:rPr>
      </w:pPr>
      <w:bookmarkStart w:id="181" w:name="_Toc317864944"/>
      <w:r w:rsidRPr="0073389C">
        <w:rPr>
          <w:lang w:eastAsia="cs-CZ"/>
        </w:rPr>
        <w:t xml:space="preserve">V prípade, že dodávateľ postúpil pohľadávku voči prijímateľovi tretej osobe v súlade s § 524 - 530 Občianskeho zákonníka, </w:t>
      </w:r>
      <w:r w:rsidR="00933C1D">
        <w:rPr>
          <w:lang w:eastAsia="cs-CZ"/>
        </w:rPr>
        <w:t>p</w:t>
      </w:r>
      <w:r w:rsidRPr="0073389C">
        <w:rPr>
          <w:lang w:eastAsia="cs-CZ"/>
        </w:rPr>
        <w:t>rijímateľ  v rámci dokumentácie ŽoP predloží:</w:t>
      </w:r>
      <w:bookmarkEnd w:id="181"/>
    </w:p>
    <w:p w14:paraId="50C6E412" w14:textId="77777777" w:rsidR="009D7F63" w:rsidRPr="0073389C" w:rsidRDefault="009D7F63" w:rsidP="00994D51">
      <w:pPr>
        <w:numPr>
          <w:ilvl w:val="1"/>
          <w:numId w:val="17"/>
        </w:numPr>
        <w:tabs>
          <w:tab w:val="num" w:pos="-1276"/>
        </w:tabs>
        <w:spacing w:before="120" w:after="120" w:line="288" w:lineRule="auto"/>
        <w:ind w:left="567" w:hanging="283"/>
        <w:jc w:val="both"/>
        <w:rPr>
          <w:lang w:eastAsia="cs-CZ"/>
        </w:rPr>
      </w:pPr>
      <w:r w:rsidRPr="0073389C">
        <w:rPr>
          <w:lang w:eastAsia="cs-CZ"/>
        </w:rPr>
        <w:t xml:space="preserve">doklady preukazujúce postúpenie pohľadávky dodávateľa (postupcu)  na postupníka (tretia osoba, napr. faktoringová spoločnosť), t. j. </w:t>
      </w:r>
      <w:r w:rsidRPr="0073389C">
        <w:rPr>
          <w:b/>
          <w:lang w:eastAsia="cs-CZ"/>
        </w:rPr>
        <w:t>oznámenie o postúpení pohľadávok</w:t>
      </w:r>
      <w:r w:rsidRPr="0073389C">
        <w:rPr>
          <w:lang w:eastAsia="cs-CZ"/>
        </w:rPr>
        <w:t xml:space="preserve">, ktoré poslal dodávateľ prijímateľovi, príp. </w:t>
      </w:r>
      <w:r w:rsidRPr="0073389C">
        <w:rPr>
          <w:b/>
          <w:lang w:eastAsia="cs-CZ"/>
        </w:rPr>
        <w:t>zmluvu o postúpení pohľadávky</w:t>
      </w:r>
      <w:r w:rsidRPr="0073389C">
        <w:rPr>
          <w:lang w:eastAsia="cs-CZ"/>
        </w:rPr>
        <w:t>. Predložené dokumenty musia obsahovať jednoznačnú špecifikáciu postupcu a postupníka,  postúpenej pohľadávky, jej výšku a číslo bankového účtu postupníka, na ktoré je prijímateľ povinný uhradiť záväzok vyplývajúci z faktúry, ktorá je predmetom ŽoP. Prijímateľ predloží poskytovateľovi aj zdôvodnenie postúpenia pohľadávky zo strany dodávateľa;</w:t>
      </w:r>
    </w:p>
    <w:p w14:paraId="79286399" w14:textId="77777777" w:rsidR="009D7F63" w:rsidRPr="0073389C" w:rsidRDefault="009D7F63" w:rsidP="00994D51">
      <w:pPr>
        <w:numPr>
          <w:ilvl w:val="1"/>
          <w:numId w:val="17"/>
        </w:numPr>
        <w:tabs>
          <w:tab w:val="num" w:pos="-1276"/>
        </w:tabs>
        <w:spacing w:before="120" w:after="120" w:line="288" w:lineRule="auto"/>
        <w:ind w:left="567" w:hanging="283"/>
        <w:jc w:val="both"/>
        <w:rPr>
          <w:lang w:eastAsia="cs-CZ"/>
        </w:rPr>
      </w:pPr>
      <w:r w:rsidRPr="0073389C">
        <w:rPr>
          <w:b/>
          <w:lang w:eastAsia="cs-CZ"/>
        </w:rPr>
        <w:t>výpis z účtu</w:t>
      </w:r>
      <w:r w:rsidRPr="0073389C">
        <w:rPr>
          <w:lang w:eastAsia="cs-CZ"/>
        </w:rPr>
        <w:t xml:space="preserve"> potvrdzujúci skutočné uhradenie účtovných dokladov postupníkovi;</w:t>
      </w:r>
    </w:p>
    <w:p w14:paraId="1D81D55A" w14:textId="77777777" w:rsidR="009D7F63" w:rsidRPr="0073389C" w:rsidRDefault="002924ED" w:rsidP="00994D51">
      <w:pPr>
        <w:numPr>
          <w:ilvl w:val="1"/>
          <w:numId w:val="17"/>
        </w:numPr>
        <w:tabs>
          <w:tab w:val="num" w:pos="-1276"/>
        </w:tabs>
        <w:spacing w:before="120" w:after="120" w:line="288" w:lineRule="auto"/>
        <w:ind w:left="567" w:hanging="283"/>
        <w:jc w:val="both"/>
        <w:rPr>
          <w:lang w:eastAsia="cs-CZ"/>
        </w:rPr>
      </w:pPr>
      <w:r>
        <w:rPr>
          <w:b/>
          <w:lang w:eastAsia="cs-CZ"/>
        </w:rPr>
        <w:t>p</w:t>
      </w:r>
      <w:r w:rsidR="009D7F63" w:rsidRPr="0073389C">
        <w:rPr>
          <w:b/>
          <w:lang w:eastAsia="cs-CZ"/>
        </w:rPr>
        <w:t xml:space="preserve">oskytovateľ preverí, či možnosť postúpenia pohľadávky </w:t>
      </w:r>
      <w:r w:rsidR="009D7F63" w:rsidRPr="0073389C">
        <w:rPr>
          <w:lang w:eastAsia="cs-CZ"/>
        </w:rPr>
        <w:t>nebola vylúčená v dodávateľskej zmluve.</w:t>
      </w:r>
    </w:p>
    <w:p w14:paraId="18E29F69" w14:textId="77777777" w:rsidR="009D7F63" w:rsidRPr="0073389C" w:rsidRDefault="009D7F63" w:rsidP="009D7F63">
      <w:pPr>
        <w:pStyle w:val="Nadpis4"/>
        <w:ind w:left="1134" w:firstLine="0"/>
        <w:rPr>
          <w:sz w:val="19"/>
          <w:szCs w:val="19"/>
          <w:lang w:val="sk-SK"/>
        </w:rPr>
      </w:pPr>
      <w:r w:rsidRPr="00462D28">
        <w:rPr>
          <w:sz w:val="19"/>
          <w:lang w:val="sk-SK"/>
        </w:rPr>
        <w:t>Dokladovanie oprávnených výdavkov podľa jednotlivých</w:t>
      </w:r>
      <w:r w:rsidRPr="0073389C">
        <w:rPr>
          <w:lang w:val="sk-SK"/>
        </w:rPr>
        <w:t xml:space="preserve"> </w:t>
      </w:r>
      <w:r w:rsidRPr="0073389C">
        <w:rPr>
          <w:sz w:val="19"/>
          <w:szCs w:val="19"/>
          <w:lang w:val="sk-SK"/>
        </w:rPr>
        <w:t>skupín výdavkov</w:t>
      </w:r>
    </w:p>
    <w:p w14:paraId="490A3E16" w14:textId="77777777" w:rsidR="009D7F63" w:rsidRPr="0073389C" w:rsidRDefault="009D7F63" w:rsidP="009D7F63">
      <w:pPr>
        <w:spacing w:before="120" w:after="120" w:line="288" w:lineRule="auto"/>
        <w:jc w:val="both"/>
      </w:pPr>
      <w:r w:rsidRPr="0073389C">
        <w:t>Uvedená dokumentácia bude vyžadovaná poskytovateľom od prijímateľa pri predkladaní jednotlivých ŽoP. Na posúdenie jednotlivých výdavkov, či sú oprávnené, môže poskytovateľ vyžiadať od prijímateľov aj ďalšiu dokumentáciu preukazujúcu oprávnenosť výdavku (napr. v prípade telekomunikačných poplatkov - výpisy hovorov, v prípade obstarania tovaru - príjemka alebo výdajka, pracovná dochádzka zamestnancov</w:t>
      </w:r>
      <w:r w:rsidR="008C2456">
        <w:t xml:space="preserve"> a iné</w:t>
      </w:r>
      <w:r w:rsidRPr="0073389C">
        <w:t>).</w:t>
      </w:r>
    </w:p>
    <w:p w14:paraId="28FC9BA6" w14:textId="77777777" w:rsidR="009D7F63" w:rsidRPr="0073389C" w:rsidRDefault="009D7F63" w:rsidP="009D7F63">
      <w:pPr>
        <w:spacing w:before="120" w:after="120" w:line="288" w:lineRule="auto"/>
        <w:jc w:val="both"/>
      </w:pPr>
      <w:r w:rsidRPr="0073389C">
        <w:t xml:space="preserve">Prijímateľ je povinný archivovať všetku relevantnú dokumentáciu, ktorá nie je súčasťou dokumentácie zasielanej poskytovateľovi v súlade so </w:t>
      </w:r>
      <w:r w:rsidR="0041610A">
        <w:t>z</w:t>
      </w:r>
      <w:r w:rsidRPr="0073389C">
        <w:t>mluvou o NFP. Prijímateľ je povinný na základe tejto dokumentácie umožniť overenie nárokovaných výdavkov prostredníctvom sumarizačných hárkov.</w:t>
      </w:r>
    </w:p>
    <w:p w14:paraId="7DEBF7FB" w14:textId="77777777" w:rsidR="0095601B" w:rsidRDefault="009D7F63" w:rsidP="0095601B">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Prijímateľ je povinný každý výdavok dokladovať výpisom z účtu prijímateľa, resp. dokladom deklarujúcim uhradenie výdavkov v hotovosti. Na výpise z účtu prijímateľa, prijímateľ čitateľne označí, že ide o predmetný druh výdavku.</w:t>
      </w:r>
    </w:p>
    <w:p w14:paraId="60955FBA" w14:textId="77777777" w:rsidR="0095601B" w:rsidRDefault="0095601B" w:rsidP="009D7F63">
      <w:pPr>
        <w:pStyle w:val="Default"/>
        <w:spacing w:before="120" w:after="120" w:line="288" w:lineRule="auto"/>
        <w:jc w:val="both"/>
        <w:rPr>
          <w:rFonts w:ascii="Arial" w:hAnsi="Arial" w:cs="Arial"/>
          <w:b/>
          <w:bCs/>
          <w:sz w:val="19"/>
          <w:szCs w:val="19"/>
          <w:lang w:val="sk-SK"/>
        </w:rPr>
      </w:pPr>
    </w:p>
    <w:p w14:paraId="5D865309" w14:textId="77777777" w:rsidR="009D7F63" w:rsidRPr="0073389C" w:rsidRDefault="009D7F63" w:rsidP="009D7F63">
      <w:pPr>
        <w:pStyle w:val="Default"/>
        <w:spacing w:before="120" w:after="120" w:line="288" w:lineRule="auto"/>
        <w:jc w:val="both"/>
        <w:rPr>
          <w:rFonts w:ascii="Arial" w:hAnsi="Arial" w:cs="Arial"/>
          <w:b/>
          <w:bCs/>
          <w:sz w:val="19"/>
          <w:szCs w:val="19"/>
          <w:lang w:val="sk-SK"/>
        </w:rPr>
      </w:pPr>
      <w:r w:rsidRPr="0073389C">
        <w:rPr>
          <w:rFonts w:ascii="Arial" w:hAnsi="Arial" w:cs="Arial"/>
          <w:b/>
          <w:bCs/>
          <w:sz w:val="19"/>
          <w:szCs w:val="19"/>
          <w:lang w:val="sk-SK"/>
        </w:rPr>
        <w:t xml:space="preserve">Účtovné doklady a iné doklady, ktoré je prijímateľ povinný predkladať poskytovateľovi </w:t>
      </w:r>
    </w:p>
    <w:p w14:paraId="052C72C4"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1. Personálne výdavky – interné</w:t>
      </w:r>
      <w:r w:rsidR="006A2DA0" w:rsidRPr="0073389C">
        <w:rPr>
          <w:rStyle w:val="Odkaznapoznmkupodiarou"/>
          <w:rFonts w:cs="Arial"/>
          <w:b/>
          <w:bCs/>
          <w:sz w:val="19"/>
          <w:szCs w:val="19"/>
          <w:lang w:val="sk-SK"/>
        </w:rPr>
        <w:footnoteReference w:id="112"/>
      </w:r>
      <w:r w:rsidR="006A2DA0" w:rsidRPr="00033E1E">
        <w:rPr>
          <w:rFonts w:ascii="Arial" w:hAnsi="Arial" w:cs="Arial"/>
          <w:b/>
          <w:bCs/>
          <w:sz w:val="19"/>
          <w:szCs w:val="19"/>
          <w:vertAlign w:val="superscript"/>
          <w:lang w:val="sk-SK"/>
        </w:rPr>
        <w:t>/</w:t>
      </w:r>
      <w:r w:rsidR="006A2DA0">
        <w:rPr>
          <w:rFonts w:ascii="Arial" w:hAnsi="Arial" w:cs="Arial"/>
          <w:b/>
          <w:bCs/>
          <w:sz w:val="19"/>
          <w:szCs w:val="19"/>
          <w:vertAlign w:val="superscript"/>
          <w:lang w:val="sk-SK"/>
        </w:rPr>
        <w:t xml:space="preserve"> </w:t>
      </w:r>
      <w:r w:rsidRPr="0073389C">
        <w:rPr>
          <w:rStyle w:val="Odkaznapoznmkupodiarou"/>
          <w:rFonts w:cs="Arial"/>
          <w:b/>
          <w:bCs/>
          <w:sz w:val="19"/>
          <w:szCs w:val="19"/>
          <w:lang w:val="sk-SK"/>
        </w:rPr>
        <w:footnoteReference w:id="113"/>
      </w:r>
      <w:r w:rsidRPr="0073389C">
        <w:rPr>
          <w:rFonts w:ascii="Arial" w:hAnsi="Arial" w:cs="Arial"/>
          <w:b/>
          <w:bCs/>
          <w:sz w:val="19"/>
          <w:szCs w:val="19"/>
          <w:lang w:val="sk-SK"/>
        </w:rPr>
        <w:t xml:space="preserve"> </w:t>
      </w:r>
      <w:r w:rsidRPr="0073389C">
        <w:rPr>
          <w:rFonts w:ascii="Arial" w:hAnsi="Arial" w:cs="Arial"/>
          <w:sz w:val="19"/>
          <w:szCs w:val="19"/>
          <w:lang w:val="sk-SK"/>
        </w:rPr>
        <w:t>(pracovnoprávne vzťahy - pracovný pomer, služobný pomer, dohody o prácach vykon</w:t>
      </w:r>
      <w:r w:rsidR="002924ED">
        <w:rPr>
          <w:rFonts w:ascii="Arial" w:hAnsi="Arial" w:cs="Arial"/>
          <w:sz w:val="19"/>
          <w:szCs w:val="19"/>
          <w:lang w:val="sk-SK"/>
        </w:rPr>
        <w:t>áv</w:t>
      </w:r>
      <w:r w:rsidRPr="0073389C">
        <w:rPr>
          <w:rFonts w:ascii="Arial" w:hAnsi="Arial" w:cs="Arial"/>
          <w:sz w:val="19"/>
          <w:szCs w:val="19"/>
          <w:lang w:val="sk-SK"/>
        </w:rPr>
        <w:t xml:space="preserve">aných mimo pracovného pomeru) </w:t>
      </w:r>
    </w:p>
    <w:p w14:paraId="153B6B4C" w14:textId="77777777" w:rsidR="009D7F63" w:rsidRPr="0073389C" w:rsidRDefault="009D7F63" w:rsidP="009D7F63">
      <w:pPr>
        <w:pStyle w:val="Default"/>
        <w:spacing w:before="120" w:after="120" w:line="288" w:lineRule="auto"/>
        <w:jc w:val="both"/>
        <w:rPr>
          <w:rFonts w:ascii="Arial" w:hAnsi="Arial" w:cs="Arial"/>
          <w:b/>
          <w:i/>
          <w:sz w:val="19"/>
          <w:szCs w:val="19"/>
          <w:lang w:val="sk-SK"/>
        </w:rPr>
      </w:pPr>
      <w:r w:rsidRPr="0073389C">
        <w:rPr>
          <w:rFonts w:ascii="Arial" w:hAnsi="Arial" w:cs="Arial"/>
          <w:b/>
          <w:i/>
          <w:iCs/>
          <w:sz w:val="19"/>
          <w:szCs w:val="19"/>
          <w:lang w:val="sk-SK"/>
        </w:rPr>
        <w:t xml:space="preserve">Pracovná zmluva </w:t>
      </w:r>
    </w:p>
    <w:p w14:paraId="23900EE3" w14:textId="4064B715" w:rsidR="009D7F63" w:rsidRPr="0073389C" w:rsidRDefault="009D7F63" w:rsidP="004C2382">
      <w:pPr>
        <w:pStyle w:val="Bulletslevel1"/>
        <w:spacing w:after="120" w:line="288" w:lineRule="auto"/>
        <w:ind w:left="0" w:firstLine="0"/>
        <w:jc w:val="both"/>
        <w:rPr>
          <w:lang w:val="sk-SK"/>
        </w:rPr>
      </w:pPr>
      <w:r w:rsidRPr="0073389C">
        <w:rPr>
          <w:lang w:val="sk-SK"/>
        </w:rPr>
        <w:t>pracovná zmluva, resp. vymenovanie do štátnej služby spolu s náplňou práce ( špecifikáci</w:t>
      </w:r>
      <w:r w:rsidR="00BE3FA2">
        <w:rPr>
          <w:lang w:val="sk-SK"/>
        </w:rPr>
        <w:t>a</w:t>
      </w:r>
      <w:r w:rsidR="004C2382">
        <w:rPr>
          <w:lang w:val="sk-SK"/>
        </w:rPr>
        <w:t xml:space="preserve"> </w:t>
      </w:r>
      <w:r w:rsidR="00BE3FA2">
        <w:rPr>
          <w:lang w:val="sk-SK"/>
        </w:rPr>
        <w:t xml:space="preserve">jej </w:t>
      </w:r>
      <w:r w:rsidRPr="0073389C">
        <w:rPr>
          <w:lang w:val="sk-SK"/>
        </w:rPr>
        <w:t xml:space="preserve">pracovnej náplne pre </w:t>
      </w:r>
      <w:r w:rsidR="009F5FB6">
        <w:rPr>
          <w:lang w:val="sk-SK"/>
        </w:rPr>
        <w:t xml:space="preserve">účely </w:t>
      </w:r>
      <w:r w:rsidRPr="0073389C">
        <w:rPr>
          <w:lang w:val="sk-SK"/>
        </w:rPr>
        <w:t>projekt</w:t>
      </w:r>
      <w:r w:rsidR="009F5FB6">
        <w:rPr>
          <w:lang w:val="sk-SK"/>
        </w:rPr>
        <w:t xml:space="preserve">u </w:t>
      </w:r>
      <w:r w:rsidR="00BE3FA2" w:rsidRPr="0073389C">
        <w:rPr>
          <w:lang w:val="sk-SK"/>
        </w:rPr>
        <w:t>m</w:t>
      </w:r>
      <w:r w:rsidR="00BE3FA2">
        <w:rPr>
          <w:lang w:val="sk-SK"/>
        </w:rPr>
        <w:t>usí byť zosúladená s opisom projektovej pozície podľa znenia v</w:t>
      </w:r>
      <w:r w:rsidR="009F5FB6">
        <w:rPr>
          <w:lang w:val="sk-SK"/>
        </w:rPr>
        <w:t> </w:t>
      </w:r>
      <w:r w:rsidR="004C2382">
        <w:rPr>
          <w:lang w:val="sk-SK"/>
        </w:rPr>
        <w:t>O</w:t>
      </w:r>
      <w:r w:rsidR="009F5FB6">
        <w:rPr>
          <w:lang w:val="sk-SK"/>
        </w:rPr>
        <w:t xml:space="preserve">pise </w:t>
      </w:r>
      <w:r w:rsidR="004C2382">
        <w:rPr>
          <w:lang w:val="sk-SK"/>
        </w:rPr>
        <w:t>P</w:t>
      </w:r>
      <w:r w:rsidR="009F5FB6">
        <w:rPr>
          <w:lang w:val="sk-SK"/>
        </w:rPr>
        <w:t>rojektu/</w:t>
      </w:r>
      <w:r w:rsidR="00BE3FA2">
        <w:rPr>
          <w:lang w:val="sk-SK"/>
        </w:rPr>
        <w:t> personálnej matici</w:t>
      </w:r>
      <w:r w:rsidR="004C2382">
        <w:rPr>
          <w:lang w:val="sk-SK"/>
        </w:rPr>
        <w:t>/ komentári položky</w:t>
      </w:r>
      <w:r w:rsidRPr="0073389C">
        <w:rPr>
          <w:lang w:val="sk-SK"/>
        </w:rPr>
        <w:t xml:space="preserve">), resp. opisom činnosti štátno-zamestnaneckého miesta </w:t>
      </w:r>
      <w:r w:rsidR="006B3DCE">
        <w:rPr>
          <w:lang w:val="sk-SK"/>
        </w:rPr>
        <w:t> </w:t>
      </w:r>
      <w:r w:rsidR="006B3DCE" w:rsidRPr="0073389C">
        <w:rPr>
          <w:lang w:val="sk-SK"/>
        </w:rPr>
        <w:t>a</w:t>
      </w:r>
      <w:r w:rsidR="006B3DCE">
        <w:rPr>
          <w:lang w:val="sk-SK"/>
        </w:rPr>
        <w:t> </w:t>
      </w:r>
      <w:r w:rsidRPr="0073389C">
        <w:rPr>
          <w:lang w:val="sk-SK"/>
        </w:rPr>
        <w:t>platový návrh (vrátane dodatkov), dodatok k pracovnej zmluve v prípade zmeny druhu práce alebo zmeny pracovnej náplne týkajúce sa pracovnej činnosti na projekte</w:t>
      </w:r>
      <w:r w:rsidRPr="0073389C">
        <w:rPr>
          <w:rStyle w:val="Odkaznapoznmkupodiarou"/>
          <w:rFonts w:cs="Arial"/>
          <w:sz w:val="19"/>
          <w:szCs w:val="19"/>
          <w:lang w:val="sk-SK"/>
        </w:rPr>
        <w:footnoteReference w:id="114"/>
      </w:r>
      <w:r w:rsidRPr="0073389C">
        <w:rPr>
          <w:lang w:val="sk-SK"/>
        </w:rPr>
        <w:t xml:space="preserve">, </w:t>
      </w:r>
      <w:r w:rsidR="00065C76">
        <w:rPr>
          <w:lang w:val="sk-SK"/>
        </w:rPr>
        <w:t xml:space="preserve">pričom </w:t>
      </w:r>
      <w:r w:rsidR="00BE3FA2">
        <w:rPr>
          <w:lang w:val="sk-SK"/>
        </w:rPr>
        <w:t>identifikácia pracovnej zmluvy</w:t>
      </w:r>
      <w:r w:rsidR="00065C76">
        <w:rPr>
          <w:lang w:val="sk-SK"/>
        </w:rPr>
        <w:t xml:space="preserve">, resp. jej prílohy </w:t>
      </w:r>
      <w:r w:rsidR="00BE3FA2">
        <w:rPr>
          <w:lang w:val="sk-SK"/>
        </w:rPr>
        <w:t>za účelom</w:t>
      </w:r>
      <w:r w:rsidR="00065C76">
        <w:rPr>
          <w:lang w:val="sk-SK"/>
        </w:rPr>
        <w:t xml:space="preserve"> </w:t>
      </w:r>
      <w:r w:rsidR="00BE3FA2" w:rsidRPr="00065C76">
        <w:rPr>
          <w:lang w:val="sk-SK"/>
        </w:rPr>
        <w:t>identifikáci</w:t>
      </w:r>
      <w:r w:rsidR="00BE3FA2">
        <w:rPr>
          <w:lang w:val="sk-SK"/>
        </w:rPr>
        <w:t>e</w:t>
      </w:r>
      <w:r w:rsidR="00BE3FA2" w:rsidRPr="00065C76">
        <w:rPr>
          <w:lang w:val="sk-SK"/>
        </w:rPr>
        <w:t xml:space="preserve"> </w:t>
      </w:r>
      <w:r w:rsidR="00065C76" w:rsidRPr="00065C76">
        <w:rPr>
          <w:lang w:val="sk-SK"/>
        </w:rPr>
        <w:t>projektu, do ktorého je zamestnanec zapojený</w:t>
      </w:r>
      <w:r w:rsidR="00065C76">
        <w:rPr>
          <w:lang w:val="sk-SK"/>
        </w:rPr>
        <w:t>,</w:t>
      </w:r>
      <w:r w:rsidR="00BE3FA2">
        <w:rPr>
          <w:lang w:val="sk-SK"/>
        </w:rPr>
        <w:t xml:space="preserve"> sa vykoná zaradením príslušného zamestnanca do personálnej matice projektu. Za súlad činností v </w:t>
      </w:r>
      <w:r w:rsidR="00BE3FA2" w:rsidRPr="0073389C">
        <w:rPr>
          <w:lang w:val="sk-SK"/>
        </w:rPr>
        <w:t>pracovnej nápln</w:t>
      </w:r>
      <w:r w:rsidR="00BE3FA2">
        <w:rPr>
          <w:lang w:val="sk-SK"/>
        </w:rPr>
        <w:t>i zmluvy so zamestnancom a príslušnou projektovou pozíciou v plnej miere zodpovedá zamestnávateľ, ktorý musí zároveň zabezpečiť, že pri výkone určenej činnosti zamestnancom nebude dochádzať k prekrývaniu výdavkov medzi projektami a ostatnými intervenčnými nástrojmi financovanými zo zdrojov SR a EÚ.</w:t>
      </w:r>
    </w:p>
    <w:p w14:paraId="6897F0DB" w14:textId="77777777" w:rsidR="009D7F63" w:rsidRPr="0073389C" w:rsidRDefault="009D7F63" w:rsidP="004B4384">
      <w:pPr>
        <w:pStyle w:val="Bulletslevel1"/>
        <w:spacing w:after="120" w:line="288" w:lineRule="auto"/>
        <w:ind w:left="568" w:hanging="284"/>
        <w:jc w:val="both"/>
        <w:rPr>
          <w:lang w:val="sk-SK"/>
        </w:rPr>
      </w:pPr>
      <w:r w:rsidRPr="0073389C">
        <w:rPr>
          <w:lang w:val="sk-SK"/>
        </w:rPr>
        <w:t>pracovný výkaz</w:t>
      </w:r>
      <w:bookmarkStart w:id="184" w:name="_Ref523225313"/>
      <w:r w:rsidRPr="0073389C">
        <w:rPr>
          <w:rStyle w:val="Odkaznapoznmkupodiarou"/>
          <w:rFonts w:cs="Arial"/>
          <w:i/>
          <w:iCs/>
          <w:sz w:val="19"/>
          <w:szCs w:val="19"/>
          <w:lang w:val="sk-SK"/>
        </w:rPr>
        <w:footnoteReference w:id="115"/>
      </w:r>
      <w:bookmarkEnd w:id="184"/>
      <w:r w:rsidRPr="0073389C">
        <w:rPr>
          <w:lang w:val="sk-SK"/>
        </w:rPr>
        <w:t xml:space="preserve"> </w:t>
      </w:r>
      <w:r w:rsidR="004056A2">
        <w:rPr>
          <w:lang w:val="sk-SK"/>
        </w:rPr>
        <w:t>(</w:t>
      </w:r>
      <w:r w:rsidRPr="0073389C">
        <w:rPr>
          <w:lang w:val="sk-SK"/>
        </w:rPr>
        <w:t xml:space="preserve">príloha č. </w:t>
      </w:r>
      <w:r w:rsidR="00D72CCC">
        <w:rPr>
          <w:lang w:val="sk-SK"/>
        </w:rPr>
        <w:t>6</w:t>
      </w:r>
      <w:r w:rsidRPr="0073389C">
        <w:rPr>
          <w:lang w:val="sk-SK"/>
        </w:rPr>
        <w:t xml:space="preserve">), </w:t>
      </w:r>
    </w:p>
    <w:p w14:paraId="27FFEBF5" w14:textId="77777777" w:rsidR="009D7F63" w:rsidRPr="0073389C" w:rsidRDefault="009D7F63" w:rsidP="009D7F63">
      <w:pPr>
        <w:pStyle w:val="Bulletslevel1"/>
        <w:spacing w:after="120" w:line="288" w:lineRule="auto"/>
        <w:ind w:left="568" w:hanging="284"/>
        <w:rPr>
          <w:lang w:val="sk-SK"/>
        </w:rPr>
      </w:pPr>
      <w:r w:rsidRPr="0073389C">
        <w:rPr>
          <w:lang w:val="sk-SK"/>
        </w:rPr>
        <w:t xml:space="preserve">účtovný doklad k zaúčtovaniu miezd (zúčtovacia a výplatná listina resp. iný obdobný účtovný doklad), </w:t>
      </w:r>
    </w:p>
    <w:p w14:paraId="200BED26" w14:textId="77777777" w:rsidR="009D7F63" w:rsidRDefault="009D7F63" w:rsidP="009D7F63">
      <w:pPr>
        <w:pStyle w:val="Bulletslevel1"/>
        <w:spacing w:after="120" w:line="288" w:lineRule="auto"/>
        <w:ind w:left="568" w:hanging="284"/>
        <w:rPr>
          <w:lang w:val="sk-SK"/>
        </w:rPr>
      </w:pPr>
      <w:r w:rsidRPr="0073389C">
        <w:rPr>
          <w:lang w:val="sk-SK"/>
        </w:rPr>
        <w:t xml:space="preserve">mzdový list, resp. výplatnú pásku, </w:t>
      </w:r>
    </w:p>
    <w:p w14:paraId="049587CD" w14:textId="77777777" w:rsidR="001217D9" w:rsidRDefault="001217D9" w:rsidP="001217D9">
      <w:pPr>
        <w:pStyle w:val="Bulletslevel1"/>
        <w:spacing w:after="120" w:line="288" w:lineRule="auto"/>
        <w:ind w:left="568" w:hanging="284"/>
        <w:rPr>
          <w:lang w:val="sk-SK"/>
        </w:rPr>
      </w:pPr>
      <w:r>
        <w:rPr>
          <w:lang w:val="sk-SK"/>
        </w:rPr>
        <w:t>mesačný výkaz poistného a príspevkov do Sociálnej poisťovne,</w:t>
      </w:r>
    </w:p>
    <w:p w14:paraId="77877167" w14:textId="77777777" w:rsidR="00184031" w:rsidRDefault="001217D9" w:rsidP="00247F9D">
      <w:pPr>
        <w:pStyle w:val="Bulletslevel1"/>
        <w:spacing w:after="120" w:line="288" w:lineRule="auto"/>
        <w:ind w:left="568" w:hanging="284"/>
        <w:rPr>
          <w:lang w:val="sk-SK"/>
        </w:rPr>
      </w:pPr>
      <w:r>
        <w:rPr>
          <w:lang w:val="sk-SK"/>
        </w:rPr>
        <w:t>výkaz preddavkov na poistné na verejné zdravotné poistenie,</w:t>
      </w:r>
    </w:p>
    <w:p w14:paraId="22166385" w14:textId="77777777" w:rsidR="003B28B1" w:rsidRPr="00247F9D" w:rsidRDefault="00F95F53" w:rsidP="00247F9D">
      <w:pPr>
        <w:pStyle w:val="Bulletslevel1"/>
        <w:spacing w:after="120" w:line="288" w:lineRule="auto"/>
        <w:ind w:left="568" w:hanging="284"/>
        <w:rPr>
          <w:lang w:val="sk-SK"/>
        </w:rPr>
      </w:pPr>
      <w:r>
        <w:rPr>
          <w:lang w:val="sk-SK"/>
        </w:rPr>
        <w:t>prehľad o zrazených a odvedených preddavkoch na daň,</w:t>
      </w:r>
    </w:p>
    <w:p w14:paraId="4FF4BCC2" w14:textId="77777777" w:rsidR="009D7F63" w:rsidRPr="001217D9" w:rsidRDefault="00933C1D" w:rsidP="00EC1621">
      <w:pPr>
        <w:pStyle w:val="Bulletslevel1"/>
        <w:spacing w:after="120" w:line="288" w:lineRule="auto"/>
        <w:ind w:left="567" w:hanging="283"/>
        <w:jc w:val="both"/>
        <w:rPr>
          <w:lang w:val="sk-SK"/>
        </w:rPr>
      </w:pPr>
      <w:r>
        <w:rPr>
          <w:lang w:val="sk-SK"/>
        </w:rPr>
        <w:t>s</w:t>
      </w:r>
      <w:r w:rsidR="009D7F63" w:rsidRPr="0073389C">
        <w:rPr>
          <w:lang w:val="sk-SK"/>
        </w:rPr>
        <w:t xml:space="preserve">úhlas s poukazovaním mzdy na účet </w:t>
      </w:r>
      <w:r w:rsidR="009D7F63" w:rsidRPr="0073389C">
        <w:rPr>
          <w:i/>
          <w:lang w:val="sk-SK"/>
        </w:rPr>
        <w:t>(</w:t>
      </w:r>
      <w:r w:rsidR="009D7F63" w:rsidRPr="0073389C">
        <w:rPr>
          <w:lang w:val="sk-SK"/>
        </w:rPr>
        <w:t xml:space="preserve">príloha č. </w:t>
      </w:r>
      <w:r w:rsidR="00EF414D">
        <w:rPr>
          <w:lang w:val="sk-SK"/>
        </w:rPr>
        <w:t>8</w:t>
      </w:r>
      <w:r w:rsidR="009D7F63" w:rsidRPr="0073389C">
        <w:rPr>
          <w:lang w:val="sk-SK"/>
        </w:rPr>
        <w:t>)</w:t>
      </w:r>
      <w:r w:rsidR="009D7F63" w:rsidRPr="0073389C">
        <w:rPr>
          <w:rStyle w:val="Odkaznapoznmkupodiarou"/>
          <w:sz w:val="19"/>
          <w:szCs w:val="19"/>
          <w:lang w:val="sk-SK"/>
        </w:rPr>
        <w:footnoteReference w:id="116"/>
      </w:r>
      <w:r w:rsidR="009D7F63" w:rsidRPr="0073389C">
        <w:rPr>
          <w:lang w:val="sk-SK"/>
        </w:rPr>
        <w:t>,</w:t>
      </w:r>
      <w:r w:rsidR="009D7F63" w:rsidRPr="0073389C">
        <w:rPr>
          <w:i/>
          <w:lang w:val="sk-SK"/>
        </w:rPr>
        <w:t xml:space="preserve"> </w:t>
      </w:r>
      <w:r w:rsidR="009D7F63" w:rsidRPr="0073389C">
        <w:rPr>
          <w:lang w:val="sk-SK"/>
        </w:rPr>
        <w:t>ak je účet identifikovaný v zmluvnom vzťahu (napr. v pracovnej zmluve), prijímateľ nie je povinný predkladať súhlas s poukazovaním mzdy na účet,</w:t>
      </w:r>
      <w:r w:rsidR="009D7F63" w:rsidRPr="0073389C">
        <w:rPr>
          <w:i/>
          <w:lang w:val="sk-SK"/>
        </w:rPr>
        <w:t xml:space="preserve"> </w:t>
      </w:r>
    </w:p>
    <w:p w14:paraId="7AFA3757" w14:textId="12F96B7C" w:rsidR="001217D9" w:rsidRPr="001217D9" w:rsidDel="00627183" w:rsidRDefault="001217D9" w:rsidP="001217D9">
      <w:pPr>
        <w:pStyle w:val="Bulletslevel1"/>
        <w:spacing w:after="120" w:line="288" w:lineRule="auto"/>
        <w:ind w:left="567" w:hanging="283"/>
        <w:jc w:val="both"/>
        <w:rPr>
          <w:del w:id="187" w:author="Autor"/>
          <w:lang w:val="sk-SK"/>
        </w:rPr>
      </w:pPr>
      <w:del w:id="188" w:author="Autor">
        <w:r w:rsidRPr="007E5812" w:rsidDel="00627183">
          <w:rPr>
            <w:lang w:val="sk-SK"/>
          </w:rPr>
          <w:delText xml:space="preserve">súhlas </w:delText>
        </w:r>
        <w:r w:rsidDel="00627183">
          <w:rPr>
            <w:lang w:val="sk-SK"/>
          </w:rPr>
          <w:delText>dotknutej osoby</w:delText>
        </w:r>
        <w:r w:rsidR="00EA04FB" w:rsidDel="00627183">
          <w:rPr>
            <w:lang w:val="sk-SK"/>
          </w:rPr>
          <w:delText xml:space="preserve"> so spracovaním osobných údajov</w:delText>
        </w:r>
        <w:r w:rsidDel="00627183">
          <w:rPr>
            <w:lang w:val="sk-SK"/>
          </w:rPr>
          <w:delText xml:space="preserve"> (</w:delText>
        </w:r>
        <w:r w:rsidR="007A4CA6" w:rsidDel="00627183">
          <w:rPr>
            <w:lang w:val="sk-SK"/>
          </w:rPr>
          <w:delText xml:space="preserve">odporúčaný vzor </w:delText>
        </w:r>
        <w:r w:rsidDel="00627183">
          <w:rPr>
            <w:lang w:val="sk-SK"/>
          </w:rPr>
          <w:delText xml:space="preserve">príloha č. </w:delText>
        </w:r>
        <w:r w:rsidR="009E23C2" w:rsidDel="00627183">
          <w:rPr>
            <w:lang w:val="sk-SK"/>
          </w:rPr>
          <w:delText>36</w:delText>
        </w:r>
        <w:r w:rsidDel="00627183">
          <w:rPr>
            <w:lang w:val="sk-SK"/>
          </w:rPr>
          <w:delText>)</w:delText>
        </w:r>
        <w:r w:rsidRPr="007E5812" w:rsidDel="00627183">
          <w:rPr>
            <w:lang w:val="sk-SK"/>
          </w:rPr>
          <w:delText>,</w:delText>
        </w:r>
      </w:del>
    </w:p>
    <w:p w14:paraId="6C29EEC7" w14:textId="2934CC0D" w:rsidR="009D7F63" w:rsidRPr="0073389C" w:rsidRDefault="00933C1D"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personálne výdavky </w:t>
      </w:r>
      <w:r w:rsidR="009D7F63" w:rsidRPr="0073389C">
        <w:rPr>
          <w:i/>
          <w:iCs/>
          <w:lang w:val="sk-SK"/>
        </w:rPr>
        <w:t>(</w:t>
      </w:r>
      <w:r w:rsidR="009D7F63" w:rsidRPr="0073389C">
        <w:rPr>
          <w:iCs/>
          <w:lang w:val="sk-SK"/>
        </w:rPr>
        <w:t xml:space="preserve">príloha č. </w:t>
      </w:r>
      <w:r w:rsidR="00F45144">
        <w:rPr>
          <w:iCs/>
          <w:lang w:val="sk-SK"/>
        </w:rPr>
        <w:t>9</w:t>
      </w:r>
      <w:r w:rsidR="009D7F63" w:rsidRPr="0073389C">
        <w:rPr>
          <w:i/>
          <w:iCs/>
          <w:lang w:val="sk-SK"/>
        </w:rPr>
        <w:t>)</w:t>
      </w:r>
      <w:r w:rsidR="00CA5224">
        <w:rPr>
          <w:i/>
          <w:iCs/>
          <w:lang w:val="sk-SK"/>
        </w:rPr>
        <w:t>,</w:t>
      </w:r>
      <w:r w:rsidR="009D7F63" w:rsidRPr="0073389C">
        <w:rPr>
          <w:i/>
          <w:iCs/>
          <w:lang w:val="sk-SK"/>
        </w:rPr>
        <w:t xml:space="preserve"> </w:t>
      </w:r>
    </w:p>
    <w:p w14:paraId="1FBA30F8" w14:textId="6984D288" w:rsidR="009D7F63" w:rsidRPr="0073389C" w:rsidRDefault="00933C1D"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personálne výdavky – platí pre </w:t>
      </w:r>
      <w:r w:rsidR="005B68B5">
        <w:rPr>
          <w:lang w:val="sk-SK"/>
        </w:rPr>
        <w:t xml:space="preserve"> projekty s aplikovanou š</w:t>
      </w:r>
      <w:r w:rsidR="005B68B5">
        <w:t>tandardnou stupnicou jednotkových nákladov</w:t>
      </w:r>
      <w:r w:rsidR="009D7F63" w:rsidRPr="0073389C">
        <w:rPr>
          <w:lang w:val="sk-SK"/>
        </w:rPr>
        <w:t xml:space="preserve"> </w:t>
      </w:r>
      <w:r w:rsidR="009D7F63" w:rsidRPr="00AF7279">
        <w:rPr>
          <w:iCs/>
          <w:lang w:val="sk-SK"/>
        </w:rPr>
        <w:t xml:space="preserve">(príloha č. </w:t>
      </w:r>
      <w:r w:rsidR="00F86DFA" w:rsidRPr="00AF7279">
        <w:rPr>
          <w:iCs/>
          <w:lang w:val="sk-SK"/>
        </w:rPr>
        <w:t>10</w:t>
      </w:r>
      <w:r w:rsidR="00E4456F">
        <w:rPr>
          <w:iCs/>
          <w:lang w:val="sk-SK"/>
        </w:rPr>
        <w:t>a</w:t>
      </w:r>
      <w:r w:rsidR="009D7F63" w:rsidRPr="00AF7279">
        <w:rPr>
          <w:iCs/>
          <w:lang w:val="sk-SK"/>
        </w:rPr>
        <w:t>)</w:t>
      </w:r>
      <w:r w:rsidR="00CA5224" w:rsidRPr="00AF7279">
        <w:rPr>
          <w:iCs/>
          <w:lang w:val="sk-SK"/>
        </w:rPr>
        <w:t>,</w:t>
      </w:r>
      <w:r w:rsidR="009D7F63" w:rsidRPr="0073389C">
        <w:rPr>
          <w:i/>
          <w:iCs/>
          <w:lang w:val="sk-SK"/>
        </w:rPr>
        <w:t xml:space="preserve"> </w:t>
      </w:r>
    </w:p>
    <w:p w14:paraId="44F56A7E" w14:textId="77777777" w:rsidR="009D7F63" w:rsidRPr="00AF7279" w:rsidRDefault="009D7F63" w:rsidP="009D7F63">
      <w:pPr>
        <w:pStyle w:val="Bulletslevel1"/>
        <w:ind w:left="567" w:hanging="283"/>
        <w:rPr>
          <w:lang w:val="sk-SK"/>
        </w:rPr>
      </w:pPr>
      <w:r w:rsidRPr="0073389C">
        <w:rPr>
          <w:lang w:val="sk-SK"/>
        </w:rPr>
        <w:t>prezenčná listina napr. zo školenia, z porady, pracovného stretnutia</w:t>
      </w:r>
      <w:r w:rsidR="001536FA">
        <w:rPr>
          <w:lang w:val="sk-SK"/>
        </w:rPr>
        <w:t>, konzultácií</w:t>
      </w:r>
      <w:r w:rsidRPr="0073389C">
        <w:rPr>
          <w:lang w:val="sk-SK"/>
        </w:rPr>
        <w:t xml:space="preserve"> atď. </w:t>
      </w:r>
      <w:r w:rsidRPr="00AF7279">
        <w:rPr>
          <w:iCs/>
          <w:lang w:val="sk-SK"/>
        </w:rPr>
        <w:t xml:space="preserve">(príloha č. </w:t>
      </w:r>
      <w:r w:rsidR="00412A84" w:rsidRPr="00AF7279">
        <w:rPr>
          <w:iCs/>
          <w:lang w:val="sk-SK"/>
        </w:rPr>
        <w:t>12</w:t>
      </w:r>
      <w:r w:rsidRPr="00AF7279">
        <w:rPr>
          <w:iCs/>
          <w:lang w:val="sk-SK"/>
        </w:rPr>
        <w:t>)</w:t>
      </w:r>
      <w:r w:rsidR="00E8058D" w:rsidRPr="00AF7279">
        <w:rPr>
          <w:iCs/>
          <w:lang w:val="sk-SK"/>
        </w:rPr>
        <w:t xml:space="preserve"> – ak relevantné</w:t>
      </w:r>
      <w:r w:rsidR="00CA5224" w:rsidRPr="00AF7279">
        <w:rPr>
          <w:iCs/>
          <w:lang w:val="sk-SK"/>
        </w:rPr>
        <w:t>,</w:t>
      </w:r>
      <w:r w:rsidRPr="00AF7279">
        <w:rPr>
          <w:iCs/>
          <w:lang w:val="sk-SK"/>
        </w:rPr>
        <w:t xml:space="preserve"> </w:t>
      </w:r>
    </w:p>
    <w:p w14:paraId="160339CB" w14:textId="77777777" w:rsidR="00F15CE3" w:rsidRPr="0073389C" w:rsidRDefault="00F15CE3" w:rsidP="009D7F63">
      <w:pPr>
        <w:pStyle w:val="Bulletslevel1"/>
        <w:ind w:left="567" w:hanging="283"/>
        <w:rPr>
          <w:lang w:val="sk-SK"/>
        </w:rPr>
      </w:pPr>
      <w:r>
        <w:rPr>
          <w:lang w:val="sk-SK"/>
        </w:rPr>
        <w:t>zápis z </w:t>
      </w:r>
      <w:r w:rsidR="00BD1D5F">
        <w:rPr>
          <w:lang w:val="sk-SK"/>
        </w:rPr>
        <w:t xml:space="preserve">porady, </w:t>
      </w:r>
      <w:r>
        <w:rPr>
          <w:lang w:val="sk-SK"/>
        </w:rPr>
        <w:t>pracovného stretnutia</w:t>
      </w:r>
      <w:r w:rsidR="00787F3A">
        <w:rPr>
          <w:lang w:val="sk-SK"/>
        </w:rPr>
        <w:t>, konzultácií a</w:t>
      </w:r>
      <w:r w:rsidR="00414167">
        <w:rPr>
          <w:lang w:val="sk-SK"/>
        </w:rPr>
        <w:t>tď</w:t>
      </w:r>
      <w:r w:rsidR="00787F3A">
        <w:rPr>
          <w:lang w:val="sk-SK"/>
        </w:rPr>
        <w:t>.</w:t>
      </w:r>
      <w:r>
        <w:rPr>
          <w:lang w:val="sk-SK"/>
        </w:rPr>
        <w:t xml:space="preserve"> </w:t>
      </w:r>
      <w:r w:rsidR="00DF5383">
        <w:rPr>
          <w:lang w:val="sk-SK"/>
        </w:rPr>
        <w:t>(</w:t>
      </w:r>
      <w:r>
        <w:rPr>
          <w:lang w:val="sk-SK"/>
        </w:rPr>
        <w:t>ak relevantné</w:t>
      </w:r>
      <w:r w:rsidR="00DF5383">
        <w:rPr>
          <w:lang w:val="sk-SK"/>
        </w:rPr>
        <w:t>)</w:t>
      </w:r>
      <w:r>
        <w:rPr>
          <w:lang w:val="sk-SK"/>
        </w:rPr>
        <w:t>,</w:t>
      </w:r>
    </w:p>
    <w:p w14:paraId="14CCE84E" w14:textId="0C24A289" w:rsidR="009D7F63" w:rsidRPr="0073389C" w:rsidRDefault="009D7F63" w:rsidP="009D7F63">
      <w:pPr>
        <w:pStyle w:val="Bulletslevel1"/>
        <w:ind w:left="567" w:hanging="283"/>
        <w:rPr>
          <w:lang w:val="sk-SK"/>
        </w:rPr>
      </w:pPr>
      <w:r w:rsidRPr="0073389C">
        <w:rPr>
          <w:lang w:val="sk-SK"/>
        </w:rPr>
        <w:t xml:space="preserve">spôsob výpočtu oprávnenej mzdy </w:t>
      </w:r>
      <w:r w:rsidR="00E8058D">
        <w:rPr>
          <w:lang w:val="sk-SK"/>
        </w:rPr>
        <w:t xml:space="preserve">– </w:t>
      </w:r>
      <w:r w:rsidR="00E8058D" w:rsidRPr="009C68E2">
        <w:rPr>
          <w:lang w:val="sk-SK"/>
        </w:rPr>
        <w:t xml:space="preserve">napr. príloha </w:t>
      </w:r>
      <w:r w:rsidR="001626D3">
        <w:rPr>
          <w:lang w:val="sk-SK"/>
        </w:rPr>
        <w:t>38</w:t>
      </w:r>
      <w:r w:rsidR="00FF43B1">
        <w:rPr>
          <w:lang w:val="sk-SK"/>
        </w:rPr>
        <w:t xml:space="preserve"> </w:t>
      </w:r>
      <w:r w:rsidRPr="0073389C">
        <w:rPr>
          <w:lang w:val="sk-SK"/>
        </w:rPr>
        <w:t xml:space="preserve">(ak relevantné), </w:t>
      </w:r>
    </w:p>
    <w:p w14:paraId="13F8BDB9" w14:textId="77777777" w:rsidR="009D7F63" w:rsidRPr="003911A6" w:rsidRDefault="00933C1D" w:rsidP="00944AE4">
      <w:pPr>
        <w:pStyle w:val="Bulletslevel1"/>
        <w:spacing w:after="120" w:line="288" w:lineRule="auto"/>
        <w:ind w:left="567" w:hanging="283"/>
        <w:jc w:val="both"/>
        <w:rPr>
          <w:lang w:val="sk-SK"/>
        </w:rPr>
      </w:pPr>
      <w:r>
        <w:rPr>
          <w:lang w:val="sk-SK"/>
        </w:rPr>
        <w:t xml:space="preserve">doklad o úhrade - </w:t>
      </w:r>
      <w:r w:rsidR="009D7F63" w:rsidRPr="0073389C">
        <w:rPr>
          <w:lang w:val="sk-SK"/>
        </w:rPr>
        <w:t xml:space="preserve">bankový výpis (originál alebo kópia označená pečiatkou a podpisom štatutárneho orgánu prijímateľa) </w:t>
      </w:r>
      <w:r w:rsidR="00E046D8">
        <w:rPr>
          <w:lang w:val="sk-SK"/>
        </w:rPr>
        <w:t xml:space="preserve">resp. iný doklad </w:t>
      </w:r>
      <w:r w:rsidR="009D7F63" w:rsidRPr="0073389C">
        <w:rPr>
          <w:lang w:val="sk-SK"/>
        </w:rPr>
        <w:t xml:space="preserve">dokumentujúci reálnu úhradu - </w:t>
      </w:r>
      <w:r w:rsidR="009D7F63" w:rsidRPr="0073389C">
        <w:rPr>
          <w:b/>
          <w:bCs/>
          <w:lang w:val="sk-SK"/>
        </w:rPr>
        <w:t>prijímateľ je povinný označiť na bankovom výpise úhradu oprávnenej mzdy zamestnancovi</w:t>
      </w:r>
      <w:r w:rsidR="00DA5757">
        <w:rPr>
          <w:b/>
          <w:bCs/>
          <w:lang w:val="sk-SK"/>
        </w:rPr>
        <w:t xml:space="preserve"> a</w:t>
      </w:r>
      <w:r w:rsidR="0076012A">
        <w:rPr>
          <w:b/>
          <w:bCs/>
          <w:lang w:val="sk-SK"/>
        </w:rPr>
        <w:t> úhradu odvodov</w:t>
      </w:r>
      <w:r w:rsidR="00DA5757">
        <w:rPr>
          <w:b/>
          <w:bCs/>
          <w:lang w:val="sk-SK"/>
        </w:rPr>
        <w:t xml:space="preserve"> vrátane dane z príjmov fyzických osôb</w:t>
      </w:r>
      <w:r w:rsidR="009D7F63" w:rsidRPr="0073389C">
        <w:rPr>
          <w:b/>
          <w:bCs/>
          <w:lang w:val="sk-SK"/>
        </w:rPr>
        <w:t>.</w:t>
      </w:r>
    </w:p>
    <w:p w14:paraId="48931D53"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i/>
          <w:iCs/>
          <w:sz w:val="19"/>
          <w:szCs w:val="19"/>
          <w:lang w:val="sk-SK"/>
        </w:rPr>
        <w:t xml:space="preserve">Dohody </w:t>
      </w:r>
    </w:p>
    <w:p w14:paraId="4ED8DF0E" w14:textId="77777777" w:rsidR="009D7F63" w:rsidRPr="0073389C" w:rsidRDefault="009D7F63" w:rsidP="00065C76">
      <w:pPr>
        <w:pStyle w:val="Bulletslevel1"/>
        <w:spacing w:after="120" w:line="288" w:lineRule="auto"/>
        <w:ind w:left="567" w:hanging="283"/>
        <w:jc w:val="both"/>
        <w:rPr>
          <w:lang w:val="sk-SK"/>
        </w:rPr>
      </w:pPr>
      <w:r w:rsidRPr="0073389C">
        <w:rPr>
          <w:lang w:val="sk-SK"/>
        </w:rPr>
        <w:t xml:space="preserve">dohoda o vykonaní práce, resp. iná dohoda v zmysle </w:t>
      </w:r>
      <w:r w:rsidR="00546E11">
        <w:rPr>
          <w:lang w:val="sk-SK"/>
        </w:rPr>
        <w:t>Z</w:t>
      </w:r>
      <w:r w:rsidRPr="0073389C">
        <w:rPr>
          <w:lang w:val="sk-SK"/>
        </w:rPr>
        <w:t>ákonníka práce</w:t>
      </w:r>
      <w:r w:rsidRPr="0073389C">
        <w:rPr>
          <w:rStyle w:val="Odkaznapoznmkupodiarou"/>
          <w:rFonts w:cs="Arial"/>
          <w:sz w:val="19"/>
          <w:szCs w:val="19"/>
          <w:lang w:val="sk-SK"/>
        </w:rPr>
        <w:footnoteReference w:id="117"/>
      </w:r>
      <w:r w:rsidRPr="0073389C">
        <w:rPr>
          <w:lang w:val="sk-SK"/>
        </w:rPr>
        <w:t xml:space="preserve">, </w:t>
      </w:r>
      <w:r w:rsidR="00065C76">
        <w:rPr>
          <w:lang w:val="sk-SK"/>
        </w:rPr>
        <w:t xml:space="preserve">pričom dohoda, resp. jej prílohy obsahujú aj </w:t>
      </w:r>
      <w:r w:rsidR="00065C76" w:rsidRPr="00065C76">
        <w:rPr>
          <w:lang w:val="sk-SK"/>
        </w:rPr>
        <w:t>identifikáciu projektu, do ktorého je zamestnanec zapojený</w:t>
      </w:r>
      <w:r w:rsidR="00065C76">
        <w:rPr>
          <w:lang w:val="sk-SK"/>
        </w:rPr>
        <w:t xml:space="preserve"> a </w:t>
      </w:r>
      <w:r w:rsidR="00065C76" w:rsidRPr="00065C76">
        <w:rPr>
          <w:lang w:val="sk-SK"/>
        </w:rPr>
        <w:t>opis pracovnej činnosti (t.</w:t>
      </w:r>
      <w:r w:rsidR="00065C76">
        <w:rPr>
          <w:lang w:val="sk-SK"/>
        </w:rPr>
        <w:t xml:space="preserve"> </w:t>
      </w:r>
      <w:r w:rsidR="00065C76" w:rsidRPr="00065C76">
        <w:rPr>
          <w:lang w:val="sk-SK"/>
        </w:rPr>
        <w:t>j. náplň práce) relevantnej pre projekt</w:t>
      </w:r>
      <w:r w:rsidR="00065C76">
        <w:rPr>
          <w:lang w:val="sk-SK"/>
        </w:rPr>
        <w:t>,</w:t>
      </w:r>
    </w:p>
    <w:p w14:paraId="70F1F71F" w14:textId="3D082C7C" w:rsidR="009D7F63" w:rsidRPr="0073389C" w:rsidRDefault="009D7F63" w:rsidP="00167090">
      <w:pPr>
        <w:pStyle w:val="Bulletslevel1"/>
        <w:spacing w:after="120" w:line="288" w:lineRule="auto"/>
        <w:ind w:left="567" w:hanging="283"/>
        <w:jc w:val="both"/>
        <w:rPr>
          <w:lang w:val="sk-SK"/>
        </w:rPr>
      </w:pPr>
      <w:r w:rsidRPr="0073389C">
        <w:rPr>
          <w:lang w:val="sk-SK"/>
        </w:rPr>
        <w:t xml:space="preserve">pracovný </w:t>
      </w:r>
      <w:r w:rsidRPr="00EE0795">
        <w:rPr>
          <w:lang w:val="sk-SK"/>
        </w:rPr>
        <w:t>výkaz</w:t>
      </w:r>
      <w:r w:rsidR="00A95633" w:rsidRPr="00C34924">
        <w:rPr>
          <w:vertAlign w:val="superscript"/>
          <w:lang w:val="sk-SK"/>
        </w:rPr>
        <w:t>112</w:t>
      </w:r>
      <w:r w:rsidRPr="0073389C">
        <w:rPr>
          <w:lang w:val="sk-SK"/>
        </w:rPr>
        <w:t xml:space="preserve"> </w:t>
      </w:r>
      <w:r w:rsidR="004056A2">
        <w:rPr>
          <w:lang w:val="sk-SK"/>
        </w:rPr>
        <w:t>(</w:t>
      </w:r>
      <w:r w:rsidRPr="0073389C">
        <w:rPr>
          <w:lang w:val="sk-SK"/>
        </w:rPr>
        <w:t xml:space="preserve">príloha č. </w:t>
      </w:r>
      <w:r w:rsidR="00627F92">
        <w:rPr>
          <w:lang w:val="sk-SK"/>
        </w:rPr>
        <w:t>6</w:t>
      </w:r>
      <w:r w:rsidR="00C3772E">
        <w:rPr>
          <w:lang w:val="sk-SK"/>
        </w:rPr>
        <w:t>)</w:t>
      </w:r>
      <w:r w:rsidR="00CA5224">
        <w:rPr>
          <w:lang w:val="sk-SK"/>
        </w:rPr>
        <w:t>,</w:t>
      </w:r>
    </w:p>
    <w:p w14:paraId="0DA254B4" w14:textId="77777777" w:rsidR="009D7F63" w:rsidRPr="00E33255" w:rsidRDefault="009D7F63" w:rsidP="00167090">
      <w:pPr>
        <w:pStyle w:val="Bulletslevel1"/>
        <w:spacing w:after="120" w:line="288" w:lineRule="auto"/>
        <w:ind w:left="567" w:hanging="283"/>
        <w:jc w:val="both"/>
        <w:rPr>
          <w:lang w:val="sk-SK"/>
        </w:rPr>
      </w:pPr>
      <w:r w:rsidRPr="0073389C">
        <w:rPr>
          <w:lang w:val="sk-SK"/>
        </w:rPr>
        <w:t>prezenčná listina napr. zo školenia, porady, pracovného stretnutia</w:t>
      </w:r>
      <w:r w:rsidR="00E33255">
        <w:rPr>
          <w:lang w:val="sk-SK"/>
        </w:rPr>
        <w:t>, konzultácií</w:t>
      </w:r>
      <w:r w:rsidRPr="0073389C">
        <w:rPr>
          <w:lang w:val="sk-SK"/>
        </w:rPr>
        <w:t xml:space="preserve"> atď. </w:t>
      </w:r>
      <w:r w:rsidRPr="0065174C">
        <w:rPr>
          <w:iCs/>
          <w:lang w:val="sk-SK"/>
        </w:rPr>
        <w:t xml:space="preserve">(príloha č. </w:t>
      </w:r>
      <w:r w:rsidR="00412A84" w:rsidRPr="0065174C">
        <w:rPr>
          <w:iCs/>
          <w:lang w:val="sk-SK"/>
        </w:rPr>
        <w:t>12</w:t>
      </w:r>
      <w:r w:rsidRPr="0065174C">
        <w:rPr>
          <w:iCs/>
          <w:lang w:val="sk-SK"/>
        </w:rPr>
        <w:t>)</w:t>
      </w:r>
      <w:r w:rsidR="00546E11" w:rsidRPr="0065174C">
        <w:rPr>
          <w:iCs/>
          <w:lang w:val="sk-SK"/>
        </w:rPr>
        <w:t xml:space="preserve"> – ak relevantné</w:t>
      </w:r>
      <w:r w:rsidR="00CA5224" w:rsidRPr="0065174C">
        <w:rPr>
          <w:iCs/>
          <w:lang w:val="sk-SK"/>
        </w:rPr>
        <w:t>,</w:t>
      </w:r>
      <w:r w:rsidRPr="0065174C">
        <w:rPr>
          <w:iCs/>
          <w:lang w:val="sk-SK"/>
        </w:rPr>
        <w:t xml:space="preserve"> </w:t>
      </w:r>
    </w:p>
    <w:p w14:paraId="27983B5C" w14:textId="77777777" w:rsidR="00E33255" w:rsidRPr="00E33255" w:rsidRDefault="00E33255" w:rsidP="00167090">
      <w:pPr>
        <w:pStyle w:val="Bulletslevel1"/>
        <w:spacing w:after="120" w:line="288" w:lineRule="auto"/>
        <w:ind w:left="567" w:hanging="283"/>
        <w:jc w:val="both"/>
        <w:rPr>
          <w:lang w:val="sk-SK"/>
        </w:rPr>
      </w:pPr>
      <w:r w:rsidRPr="00E33255">
        <w:rPr>
          <w:lang w:val="sk-SK"/>
        </w:rPr>
        <w:t xml:space="preserve">zápis </w:t>
      </w:r>
      <w:r w:rsidR="00394FFD">
        <w:rPr>
          <w:lang w:val="sk-SK"/>
        </w:rPr>
        <w:t xml:space="preserve">z porady, </w:t>
      </w:r>
      <w:r w:rsidRPr="00E33255">
        <w:rPr>
          <w:lang w:val="sk-SK"/>
        </w:rPr>
        <w:t>z pracovného stretnutia, konzultácií a</w:t>
      </w:r>
      <w:r w:rsidR="00FC21D9">
        <w:rPr>
          <w:lang w:val="sk-SK"/>
        </w:rPr>
        <w:t>tď</w:t>
      </w:r>
      <w:r w:rsidRPr="00E33255">
        <w:rPr>
          <w:lang w:val="sk-SK"/>
        </w:rPr>
        <w:t xml:space="preserve">. </w:t>
      </w:r>
      <w:r w:rsidR="0065174C">
        <w:rPr>
          <w:lang w:val="sk-SK"/>
        </w:rPr>
        <w:t>(</w:t>
      </w:r>
      <w:r w:rsidRPr="00E33255">
        <w:rPr>
          <w:lang w:val="sk-SK"/>
        </w:rPr>
        <w:t>ak relevantné</w:t>
      </w:r>
      <w:r w:rsidR="0065174C">
        <w:rPr>
          <w:lang w:val="sk-SK"/>
        </w:rPr>
        <w:t>)</w:t>
      </w:r>
      <w:r w:rsidRPr="00E33255">
        <w:rPr>
          <w:lang w:val="sk-SK"/>
        </w:rPr>
        <w:t>,</w:t>
      </w:r>
    </w:p>
    <w:p w14:paraId="1629F438" w14:textId="77777777" w:rsidR="009D7F63" w:rsidRDefault="009D7F63" w:rsidP="00167090">
      <w:pPr>
        <w:pStyle w:val="Bulletslevel1"/>
        <w:spacing w:after="120" w:line="288" w:lineRule="auto"/>
        <w:ind w:left="567" w:hanging="283"/>
        <w:jc w:val="both"/>
        <w:rPr>
          <w:lang w:val="sk-SK"/>
        </w:rPr>
      </w:pPr>
      <w:r w:rsidRPr="0073389C">
        <w:rPr>
          <w:lang w:val="sk-SK"/>
        </w:rPr>
        <w:t xml:space="preserve">mzdový list, resp. výplatná páska, </w:t>
      </w:r>
    </w:p>
    <w:p w14:paraId="628AB9DF" w14:textId="77777777" w:rsidR="00394FFD" w:rsidRDefault="00394FFD" w:rsidP="00167090">
      <w:pPr>
        <w:pStyle w:val="Bulletslevel1"/>
        <w:spacing w:after="120" w:line="288" w:lineRule="auto"/>
        <w:ind w:left="568" w:hanging="284"/>
        <w:jc w:val="both"/>
        <w:rPr>
          <w:lang w:val="sk-SK"/>
        </w:rPr>
      </w:pPr>
      <w:r>
        <w:rPr>
          <w:lang w:val="sk-SK"/>
        </w:rPr>
        <w:t>mesačný výkaz poistného a príspevkov do Sociálnej poisťovne,</w:t>
      </w:r>
    </w:p>
    <w:p w14:paraId="7F097C52" w14:textId="77777777" w:rsidR="0065174C" w:rsidRDefault="00394FFD" w:rsidP="00167090">
      <w:pPr>
        <w:pStyle w:val="Bulletslevel1"/>
        <w:spacing w:after="120" w:line="288" w:lineRule="auto"/>
        <w:ind w:left="568" w:hanging="284"/>
        <w:jc w:val="both"/>
        <w:rPr>
          <w:lang w:val="sk-SK"/>
        </w:rPr>
      </w:pPr>
      <w:r>
        <w:rPr>
          <w:lang w:val="sk-SK"/>
        </w:rPr>
        <w:t>výkaz preddavkov na poistné na verejné zdravotné poistenie,</w:t>
      </w:r>
    </w:p>
    <w:p w14:paraId="29F34D9A" w14:textId="77777777" w:rsidR="00FC21D9" w:rsidRPr="00FC21D9" w:rsidRDefault="00FC21D9" w:rsidP="00167090">
      <w:pPr>
        <w:pStyle w:val="Bulletslevel1"/>
        <w:spacing w:after="120" w:line="288" w:lineRule="auto"/>
        <w:ind w:left="568" w:hanging="284"/>
        <w:jc w:val="both"/>
        <w:rPr>
          <w:lang w:val="sk-SK"/>
        </w:rPr>
      </w:pPr>
      <w:r>
        <w:rPr>
          <w:lang w:val="sk-SK"/>
        </w:rPr>
        <w:t>prehľad o zrazených a odvedených preddavkoch na daň,</w:t>
      </w:r>
    </w:p>
    <w:p w14:paraId="75F4D180" w14:textId="34CD204D" w:rsidR="009D7F63" w:rsidRPr="00262267" w:rsidRDefault="009D7F63" w:rsidP="00167090">
      <w:pPr>
        <w:pStyle w:val="Bulletslevel1"/>
        <w:spacing w:after="120" w:line="288" w:lineRule="auto"/>
        <w:ind w:left="567" w:hanging="283"/>
        <w:jc w:val="both"/>
        <w:rPr>
          <w:rFonts w:cs="Arial"/>
          <w:szCs w:val="19"/>
          <w:lang w:val="sk-SK"/>
        </w:rPr>
      </w:pPr>
      <w:r w:rsidRPr="0073389C">
        <w:rPr>
          <w:lang w:val="sk-SK"/>
        </w:rPr>
        <w:t xml:space="preserve">spôsob výpočtu oprávnenej </w:t>
      </w:r>
      <w:r w:rsidR="004328C2">
        <w:rPr>
          <w:lang w:val="sk-SK"/>
        </w:rPr>
        <w:t xml:space="preserve">mzdy </w:t>
      </w:r>
      <w:r w:rsidR="00744070">
        <w:rPr>
          <w:lang w:val="sk-SK"/>
        </w:rPr>
        <w:t xml:space="preserve">– </w:t>
      </w:r>
      <w:r w:rsidR="00744070" w:rsidRPr="0093742B">
        <w:rPr>
          <w:lang w:val="sk-SK"/>
        </w:rPr>
        <w:t>napr. príloha č.</w:t>
      </w:r>
      <w:r w:rsidR="00744070">
        <w:rPr>
          <w:lang w:val="sk-SK"/>
        </w:rPr>
        <w:t xml:space="preserve"> </w:t>
      </w:r>
      <w:r w:rsidR="00D42E00">
        <w:rPr>
          <w:lang w:val="sk-SK"/>
        </w:rPr>
        <w:t>38</w:t>
      </w:r>
      <w:r w:rsidR="00744070">
        <w:rPr>
          <w:lang w:val="sk-SK"/>
        </w:rPr>
        <w:t xml:space="preserve"> </w:t>
      </w:r>
      <w:r w:rsidRPr="0073389C">
        <w:rPr>
          <w:lang w:val="sk-SK"/>
        </w:rPr>
        <w:t xml:space="preserve">(ak relevantné), </w:t>
      </w:r>
    </w:p>
    <w:p w14:paraId="4C16236B" w14:textId="77777777" w:rsidR="009D7F63" w:rsidRPr="00FE024C" w:rsidRDefault="00C9370F" w:rsidP="00167090">
      <w:pPr>
        <w:pStyle w:val="Bulletslevel1"/>
        <w:spacing w:after="120" w:line="288" w:lineRule="auto"/>
        <w:ind w:left="567" w:hanging="283"/>
        <w:jc w:val="both"/>
        <w:rPr>
          <w:lang w:val="sk-SK"/>
        </w:rPr>
      </w:pPr>
      <w:r>
        <w:rPr>
          <w:lang w:val="sk-SK"/>
        </w:rPr>
        <w:t>s</w:t>
      </w:r>
      <w:r w:rsidR="009D7F63" w:rsidRPr="0073389C">
        <w:rPr>
          <w:lang w:val="sk-SK"/>
        </w:rPr>
        <w:t xml:space="preserve">úhlas s poukazovaním mzdy na účet </w:t>
      </w:r>
      <w:r w:rsidR="009D7F63" w:rsidRPr="00FE024C">
        <w:rPr>
          <w:lang w:val="sk-SK"/>
        </w:rPr>
        <w:t xml:space="preserve">(príloha č. </w:t>
      </w:r>
      <w:r w:rsidR="00EF414D" w:rsidRPr="00FE024C">
        <w:rPr>
          <w:lang w:val="sk-SK"/>
        </w:rPr>
        <w:t>8</w:t>
      </w:r>
      <w:r w:rsidR="009D7F63" w:rsidRPr="00FE024C">
        <w:rPr>
          <w:lang w:val="sk-SK"/>
        </w:rPr>
        <w:t>)</w:t>
      </w:r>
      <w:r w:rsidR="009D7F63" w:rsidRPr="00FE024C">
        <w:rPr>
          <w:rStyle w:val="Odkaznapoznmkupodiarou"/>
          <w:rFonts w:cs="Arial"/>
          <w:iCs/>
          <w:sz w:val="19"/>
          <w:szCs w:val="19"/>
          <w:lang w:val="sk-SK"/>
        </w:rPr>
        <w:footnoteReference w:id="118"/>
      </w:r>
      <w:r w:rsidR="009D7F63" w:rsidRPr="00FE024C">
        <w:rPr>
          <w:lang w:val="sk-SK"/>
        </w:rPr>
        <w:t>, ak je účet identifikovaný v zmluvnom vzťahu (napr. v dohode), prijímateľ nie je povinný predkladať súhlas s poukazovaním mzdy na účet,</w:t>
      </w:r>
    </w:p>
    <w:p w14:paraId="0859ACE5" w14:textId="30AAFB6E" w:rsidR="001407FE" w:rsidRPr="001407FE" w:rsidDel="00627183" w:rsidRDefault="001407FE" w:rsidP="00167090">
      <w:pPr>
        <w:pStyle w:val="Bulletslevel1"/>
        <w:spacing w:after="120" w:line="288" w:lineRule="auto"/>
        <w:ind w:left="567" w:hanging="283"/>
        <w:jc w:val="both"/>
        <w:rPr>
          <w:del w:id="189" w:author="Autor"/>
          <w:lang w:val="sk-SK"/>
        </w:rPr>
      </w:pPr>
      <w:del w:id="190" w:author="Autor">
        <w:r w:rsidRPr="007E5812" w:rsidDel="00627183">
          <w:rPr>
            <w:lang w:val="sk-SK"/>
          </w:rPr>
          <w:delText xml:space="preserve">súhlas </w:delText>
        </w:r>
        <w:r w:rsidDel="00627183">
          <w:rPr>
            <w:lang w:val="sk-SK"/>
          </w:rPr>
          <w:delText>dotknutej osoby</w:delText>
        </w:r>
        <w:r w:rsidR="00744070" w:rsidDel="00627183">
          <w:rPr>
            <w:lang w:val="sk-SK"/>
          </w:rPr>
          <w:delText xml:space="preserve"> so spracovaním osobných údajov</w:delText>
        </w:r>
        <w:r w:rsidDel="00627183">
          <w:rPr>
            <w:lang w:val="sk-SK"/>
          </w:rPr>
          <w:delText xml:space="preserve"> (</w:delText>
        </w:r>
        <w:r w:rsidR="007A4CA6" w:rsidDel="00627183">
          <w:rPr>
            <w:lang w:val="sk-SK"/>
          </w:rPr>
          <w:delText xml:space="preserve">odporúčaný vzor </w:delText>
        </w:r>
        <w:r w:rsidDel="00627183">
          <w:rPr>
            <w:lang w:val="sk-SK"/>
          </w:rPr>
          <w:delText xml:space="preserve">príloha č. </w:delText>
        </w:r>
        <w:r w:rsidR="009E23C2" w:rsidDel="00627183">
          <w:rPr>
            <w:lang w:val="sk-SK"/>
          </w:rPr>
          <w:delText>36</w:delText>
        </w:r>
        <w:r w:rsidDel="00627183">
          <w:rPr>
            <w:lang w:val="sk-SK"/>
          </w:rPr>
          <w:delText>)</w:delText>
        </w:r>
        <w:r w:rsidRPr="007E5812" w:rsidDel="00627183">
          <w:rPr>
            <w:lang w:val="sk-SK"/>
          </w:rPr>
          <w:delText>,</w:delText>
        </w:r>
      </w:del>
    </w:p>
    <w:p w14:paraId="734A8BAE" w14:textId="278DAB03" w:rsidR="009D7F63" w:rsidRPr="0073389C" w:rsidRDefault="00C9370F" w:rsidP="00167090">
      <w:pPr>
        <w:pStyle w:val="Bulletslevel1"/>
        <w:spacing w:after="120" w:line="288" w:lineRule="auto"/>
        <w:ind w:left="567" w:hanging="283"/>
        <w:jc w:val="both"/>
        <w:rPr>
          <w:i/>
          <w:iCs/>
          <w:lang w:val="sk-SK"/>
        </w:rPr>
      </w:pPr>
      <w:r>
        <w:rPr>
          <w:lang w:val="sk-SK"/>
        </w:rPr>
        <w:t>s</w:t>
      </w:r>
      <w:r w:rsidR="009D7F63" w:rsidRPr="0073389C">
        <w:rPr>
          <w:lang w:val="sk-SK"/>
        </w:rPr>
        <w:t xml:space="preserve">umarizačný hárok – personálne výdavky </w:t>
      </w:r>
      <w:r w:rsidR="009D7F63" w:rsidRPr="00D272DE">
        <w:rPr>
          <w:iCs/>
          <w:lang w:val="sk-SK"/>
        </w:rPr>
        <w:t xml:space="preserve">(príloha č. </w:t>
      </w:r>
      <w:r w:rsidR="00F45144" w:rsidRPr="00D272DE">
        <w:rPr>
          <w:iCs/>
          <w:lang w:val="sk-SK"/>
        </w:rPr>
        <w:t>9</w:t>
      </w:r>
      <w:r w:rsidR="009D7F63" w:rsidRPr="00D272DE">
        <w:rPr>
          <w:iCs/>
          <w:lang w:val="sk-SK"/>
        </w:rPr>
        <w:t>)</w:t>
      </w:r>
      <w:r w:rsidR="00CA5224" w:rsidRPr="00D272DE">
        <w:rPr>
          <w:iCs/>
          <w:lang w:val="sk-SK"/>
        </w:rPr>
        <w:t>,</w:t>
      </w:r>
      <w:r w:rsidR="009D7F63" w:rsidRPr="0073389C">
        <w:rPr>
          <w:i/>
          <w:iCs/>
          <w:lang w:val="sk-SK"/>
        </w:rPr>
        <w:t xml:space="preserve"> </w:t>
      </w:r>
    </w:p>
    <w:p w14:paraId="0DDD7EC9" w14:textId="00E65262" w:rsidR="009D7F63" w:rsidRPr="0073389C" w:rsidRDefault="00C9370F" w:rsidP="00167090">
      <w:pPr>
        <w:pStyle w:val="Bulletslevel1"/>
        <w:spacing w:after="120" w:line="288" w:lineRule="auto"/>
        <w:ind w:left="567" w:hanging="283"/>
        <w:jc w:val="both"/>
        <w:rPr>
          <w:i/>
          <w:iCs/>
          <w:lang w:val="sk-SK"/>
        </w:rPr>
      </w:pPr>
      <w:r>
        <w:rPr>
          <w:lang w:val="sk-SK"/>
        </w:rPr>
        <w:t>s</w:t>
      </w:r>
      <w:r w:rsidR="009D7F63" w:rsidRPr="0073389C">
        <w:rPr>
          <w:lang w:val="sk-SK"/>
        </w:rPr>
        <w:t xml:space="preserve">umarizačný hárok – personálne výdavky – platí pre </w:t>
      </w:r>
      <w:r w:rsidR="00A57BEF" w:rsidRPr="00A57BEF">
        <w:rPr>
          <w:lang w:val="sk-SK"/>
        </w:rPr>
        <w:t>projekty s aplikovanou štandardnou stupnicou jednotkových nákladov</w:t>
      </w:r>
      <w:r w:rsidR="00A57BEF" w:rsidRPr="00A57BEF" w:rsidDel="00A57BEF">
        <w:rPr>
          <w:lang w:val="sk-SK"/>
        </w:rPr>
        <w:t xml:space="preserve"> </w:t>
      </w:r>
      <w:r w:rsidR="009D7F63" w:rsidRPr="00D272DE">
        <w:rPr>
          <w:iCs/>
          <w:lang w:val="sk-SK"/>
        </w:rPr>
        <w:t xml:space="preserve">(príloha č. </w:t>
      </w:r>
      <w:r w:rsidR="00F86DFA" w:rsidRPr="00D272DE">
        <w:rPr>
          <w:iCs/>
          <w:lang w:val="sk-SK"/>
        </w:rPr>
        <w:t>10</w:t>
      </w:r>
      <w:r w:rsidR="00A57BEF">
        <w:rPr>
          <w:iCs/>
          <w:lang w:val="sk-SK"/>
        </w:rPr>
        <w:t>a</w:t>
      </w:r>
      <w:r w:rsidR="009D7F63" w:rsidRPr="00D272DE">
        <w:rPr>
          <w:iCs/>
          <w:lang w:val="sk-SK"/>
        </w:rPr>
        <w:t>)</w:t>
      </w:r>
      <w:r w:rsidR="00CA5224" w:rsidRPr="00D272DE">
        <w:rPr>
          <w:iCs/>
          <w:lang w:val="sk-SK"/>
        </w:rPr>
        <w:t>,</w:t>
      </w:r>
    </w:p>
    <w:p w14:paraId="0555A024" w14:textId="77777777" w:rsidR="009D7F63" w:rsidRPr="0073389C" w:rsidRDefault="009D7F63" w:rsidP="00167090">
      <w:pPr>
        <w:pStyle w:val="Bulletslevel1"/>
        <w:spacing w:after="120" w:line="288" w:lineRule="auto"/>
        <w:ind w:left="567" w:hanging="283"/>
        <w:jc w:val="both"/>
        <w:rPr>
          <w:lang w:val="sk-SK"/>
        </w:rPr>
      </w:pPr>
      <w:r w:rsidRPr="0073389C">
        <w:rPr>
          <w:lang w:val="sk-SK"/>
        </w:rPr>
        <w:t>účtovný doklad</w:t>
      </w:r>
      <w:r w:rsidR="00C9370F">
        <w:rPr>
          <w:lang w:val="sk-SK"/>
        </w:rPr>
        <w:t xml:space="preserve"> </w:t>
      </w:r>
      <w:r w:rsidR="00C9370F" w:rsidRPr="0073389C">
        <w:rPr>
          <w:lang w:val="sk-SK"/>
        </w:rPr>
        <w:t>k zaúčtovaniu miezd (zúčtovacia a výplatná listina resp. iný obdobný účtovný doklad)</w:t>
      </w:r>
      <w:r w:rsidR="00CA5224">
        <w:rPr>
          <w:lang w:val="sk-SK"/>
        </w:rPr>
        <w:t>,</w:t>
      </w:r>
    </w:p>
    <w:p w14:paraId="40ED449E" w14:textId="77777777" w:rsidR="009D7F63" w:rsidRPr="003911A6" w:rsidRDefault="00737A7E" w:rsidP="00994D51">
      <w:pPr>
        <w:pStyle w:val="Bulletslevel1"/>
        <w:spacing w:after="120" w:line="288" w:lineRule="auto"/>
        <w:ind w:left="567" w:hanging="283"/>
        <w:jc w:val="both"/>
        <w:rPr>
          <w:rFonts w:cs="Arial"/>
          <w:szCs w:val="19"/>
          <w:lang w:val="sk-SK"/>
        </w:rPr>
      </w:pPr>
      <w:r>
        <w:rPr>
          <w:lang w:val="sk-SK"/>
        </w:rPr>
        <w:t xml:space="preserve">doklad o úhrade - </w:t>
      </w:r>
      <w:r w:rsidR="009D7F63" w:rsidRPr="0073389C">
        <w:rPr>
          <w:lang w:val="sk-SK"/>
        </w:rPr>
        <w:t>bankový výpis (originál alebo kópia označená pečiatkou a podpisom štatutárneho orgánu prijímateľa), výdavkový pokladničný doklad (originál alebo kópia označená pečiatkou a podpisom štatutárneho orgánu prijímateľa)</w:t>
      </w:r>
      <w:r w:rsidR="00731280">
        <w:rPr>
          <w:lang w:val="sk-SK"/>
        </w:rPr>
        <w:t>, resp. iný doklad</w:t>
      </w:r>
      <w:r w:rsidR="009D7F63" w:rsidRPr="0073389C">
        <w:rPr>
          <w:lang w:val="sk-SK"/>
        </w:rPr>
        <w:t xml:space="preserve"> dokumentujúci reálnu úhradu - </w:t>
      </w:r>
      <w:r w:rsidR="009D7F63" w:rsidRPr="00167090">
        <w:rPr>
          <w:b/>
          <w:lang w:val="sk-SK"/>
        </w:rPr>
        <w:t>prijímateľ je povinný označiť na bankovom výpise úhradu oprávnenej mzdy zamestnancovi</w:t>
      </w:r>
      <w:r w:rsidR="00B77BC5" w:rsidRPr="00167090">
        <w:rPr>
          <w:b/>
          <w:lang w:val="sk-SK"/>
        </w:rPr>
        <w:t xml:space="preserve"> a úhradu odvodov vrátane dane z príjmov fyzických osôb</w:t>
      </w:r>
      <w:r w:rsidR="009D7F63" w:rsidRPr="00167090">
        <w:rPr>
          <w:b/>
          <w:lang w:val="sk-SK"/>
        </w:rPr>
        <w:t>.</w:t>
      </w:r>
    </w:p>
    <w:p w14:paraId="696E3C6F" w14:textId="38519B7F" w:rsidR="006405AA" w:rsidRDefault="00501447" w:rsidP="008F3E68">
      <w:pPr>
        <w:pStyle w:val="Bulletslevel1"/>
        <w:spacing w:after="120" w:line="288" w:lineRule="auto"/>
        <w:ind w:left="0" w:firstLine="0"/>
        <w:jc w:val="both"/>
        <w:rPr>
          <w:rFonts w:eastAsia="Times New Roman" w:cs="Arial"/>
          <w:b/>
          <w:color w:val="auto"/>
          <w:szCs w:val="19"/>
          <w:lang w:val="sk-SK" w:eastAsia="en-US"/>
        </w:rPr>
      </w:pPr>
      <w:r>
        <w:rPr>
          <w:rFonts w:eastAsia="Times New Roman" w:cs="Arial"/>
          <w:b/>
          <w:color w:val="auto"/>
          <w:szCs w:val="19"/>
          <w:lang w:val="sk-SK" w:eastAsia="en-US"/>
        </w:rPr>
        <w:t>V prípade národných projektov</w:t>
      </w:r>
      <w:r w:rsidR="002226C6">
        <w:rPr>
          <w:rFonts w:eastAsia="Times New Roman" w:cs="Arial"/>
          <w:b/>
          <w:color w:val="auto"/>
          <w:szCs w:val="19"/>
          <w:lang w:val="sk-SK" w:eastAsia="en-US"/>
        </w:rPr>
        <w:t xml:space="preserve"> alebo dopytovo-orientovaných projektov prijímateľov</w:t>
      </w:r>
      <w:r w:rsidR="00C85DAE">
        <w:rPr>
          <w:rFonts w:eastAsia="Times New Roman" w:cs="Arial"/>
          <w:b/>
          <w:color w:val="auto"/>
          <w:szCs w:val="19"/>
          <w:lang w:val="sk-SK" w:eastAsia="en-US"/>
        </w:rPr>
        <w:t xml:space="preserve"> a partnerov</w:t>
      </w:r>
      <w:r w:rsidR="002226C6">
        <w:rPr>
          <w:rFonts w:eastAsia="Times New Roman" w:cs="Arial"/>
          <w:b/>
          <w:color w:val="auto"/>
          <w:szCs w:val="19"/>
          <w:lang w:val="sk-SK" w:eastAsia="en-US"/>
        </w:rPr>
        <w:t>, ktorí sú nositeľmi verejnej moci</w:t>
      </w:r>
      <w:ins w:id="191" w:author="Autor">
        <w:r w:rsidR="00692DA3">
          <w:rPr>
            <w:rStyle w:val="Odkaznapoznmkupodiarou"/>
            <w:rFonts w:eastAsia="Times New Roman" w:cs="Arial"/>
            <w:b/>
            <w:color w:val="auto"/>
            <w:szCs w:val="19"/>
            <w:lang w:val="sk-SK" w:eastAsia="en-US"/>
          </w:rPr>
          <w:footnoteReference w:id="119"/>
        </w:r>
      </w:ins>
      <w:r w:rsidR="002226C6">
        <w:rPr>
          <w:rFonts w:eastAsia="Times New Roman" w:cs="Arial"/>
          <w:b/>
          <w:color w:val="auto"/>
          <w:szCs w:val="19"/>
          <w:lang w:val="sk-SK" w:eastAsia="en-US"/>
        </w:rPr>
        <w:t xml:space="preserve"> (štát a jeho orgány, regionálne a miestne samosprávy)</w:t>
      </w:r>
      <w:r>
        <w:rPr>
          <w:rFonts w:eastAsia="Times New Roman" w:cs="Arial"/>
          <w:b/>
          <w:color w:val="auto"/>
          <w:szCs w:val="19"/>
          <w:lang w:val="sk-SK" w:eastAsia="en-US"/>
        </w:rPr>
        <w:t xml:space="preserve"> je možné p</w:t>
      </w:r>
      <w:r w:rsidR="006405AA">
        <w:rPr>
          <w:rFonts w:eastAsia="Times New Roman" w:cs="Arial"/>
          <w:b/>
          <w:color w:val="auto"/>
          <w:szCs w:val="19"/>
          <w:lang w:val="sk-SK" w:eastAsia="en-US"/>
        </w:rPr>
        <w:t>ersonálne výdavky – interné (pracovná zmluva, dohody</w:t>
      </w:r>
      <w:r w:rsidR="006405AA" w:rsidRPr="005668B8">
        <w:rPr>
          <w:rFonts w:eastAsia="Times New Roman" w:cs="Arial"/>
          <w:b/>
          <w:color w:val="auto"/>
          <w:szCs w:val="19"/>
          <w:lang w:val="sk-SK" w:eastAsia="en-US"/>
        </w:rPr>
        <w:t xml:space="preserve">) </w:t>
      </w:r>
      <w:r w:rsidR="006405AA" w:rsidRPr="008F3E68">
        <w:rPr>
          <w:rFonts w:eastAsia="Times New Roman" w:cs="Arial"/>
          <w:b/>
          <w:color w:val="auto"/>
          <w:szCs w:val="19"/>
          <w:lang w:val="sk-SK" w:eastAsia="en-US"/>
        </w:rPr>
        <w:t>predkladať</w:t>
      </w:r>
      <w:r w:rsidR="006405AA">
        <w:rPr>
          <w:rFonts w:eastAsia="Times New Roman" w:cs="Arial"/>
          <w:color w:val="auto"/>
          <w:szCs w:val="19"/>
          <w:lang w:val="sk-SK" w:eastAsia="en-US"/>
        </w:rPr>
        <w:t xml:space="preserve"> </w:t>
      </w:r>
      <w:r w:rsidR="006405AA" w:rsidRPr="008F3E68">
        <w:rPr>
          <w:rFonts w:eastAsia="Times New Roman" w:cs="Arial"/>
          <w:b/>
          <w:color w:val="auto"/>
          <w:szCs w:val="19"/>
          <w:lang w:val="sk-SK" w:eastAsia="en-US"/>
        </w:rPr>
        <w:t xml:space="preserve">prostredníctvom sumarizačných hárkov – personálne výdavky (príloha č. 9 </w:t>
      </w:r>
      <w:r w:rsidR="00DF17DB">
        <w:rPr>
          <w:rFonts w:eastAsia="Times New Roman" w:cs="Arial"/>
          <w:b/>
          <w:color w:val="auto"/>
          <w:szCs w:val="19"/>
          <w:lang w:val="sk-SK" w:eastAsia="en-US"/>
        </w:rPr>
        <w:t>resp.</w:t>
      </w:r>
      <w:r w:rsidR="006405AA" w:rsidRPr="00DB1B99">
        <w:rPr>
          <w:rFonts w:eastAsia="Times New Roman" w:cs="Arial"/>
          <w:b/>
          <w:color w:val="auto"/>
          <w:szCs w:val="19"/>
          <w:lang w:val="sk-SK" w:eastAsia="en-US"/>
        </w:rPr>
        <w:t> 10</w:t>
      </w:r>
      <w:r w:rsidR="005B68B5">
        <w:rPr>
          <w:rFonts w:eastAsia="Times New Roman" w:cs="Arial"/>
          <w:b/>
          <w:color w:val="auto"/>
          <w:szCs w:val="19"/>
          <w:lang w:val="sk-SK" w:eastAsia="en-US"/>
        </w:rPr>
        <w:t>a</w:t>
      </w:r>
      <w:r w:rsidR="006405AA" w:rsidRPr="00DB1B99">
        <w:rPr>
          <w:rFonts w:eastAsia="Times New Roman" w:cs="Arial"/>
          <w:b/>
          <w:color w:val="auto"/>
          <w:szCs w:val="19"/>
          <w:lang w:val="sk-SK" w:eastAsia="en-US"/>
        </w:rPr>
        <w:t>)</w:t>
      </w:r>
      <w:r w:rsidR="001E046B">
        <w:rPr>
          <w:rFonts w:eastAsia="Times New Roman" w:cs="Arial"/>
          <w:b/>
          <w:color w:val="auto"/>
          <w:szCs w:val="19"/>
          <w:lang w:val="sk-SK" w:eastAsia="en-US"/>
        </w:rPr>
        <w:t>,</w:t>
      </w:r>
      <w:r w:rsidR="006405AA">
        <w:rPr>
          <w:rFonts w:eastAsia="Times New Roman" w:cs="Arial"/>
          <w:b/>
          <w:color w:val="auto"/>
          <w:szCs w:val="19"/>
          <w:lang w:val="sk-SK" w:eastAsia="en-US"/>
        </w:rPr>
        <w:t xml:space="preserve"> </w:t>
      </w:r>
      <w:r w:rsidR="002226C6">
        <w:rPr>
          <w:rFonts w:eastAsia="Times New Roman" w:cs="Arial"/>
          <w:b/>
          <w:color w:val="auto"/>
          <w:szCs w:val="19"/>
          <w:lang w:val="sk-SK" w:eastAsia="en-US"/>
        </w:rPr>
        <w:t xml:space="preserve">za podmienky, že </w:t>
      </w:r>
      <w:r w:rsidR="00C85DAE">
        <w:rPr>
          <w:rFonts w:eastAsia="Times New Roman" w:cs="Arial"/>
          <w:b/>
          <w:color w:val="auto"/>
          <w:szCs w:val="19"/>
          <w:lang w:val="sk-SK" w:eastAsia="en-US"/>
        </w:rPr>
        <w:t>prijímateľ</w:t>
      </w:r>
      <w:r w:rsidR="000D06A7">
        <w:rPr>
          <w:rFonts w:eastAsia="Times New Roman" w:cs="Arial"/>
          <w:b/>
          <w:color w:val="auto"/>
          <w:szCs w:val="19"/>
          <w:lang w:val="sk-SK" w:eastAsia="en-US"/>
        </w:rPr>
        <w:t xml:space="preserve"> </w:t>
      </w:r>
      <w:r w:rsidR="00C85DAE">
        <w:rPr>
          <w:rFonts w:eastAsia="Times New Roman" w:cs="Arial"/>
          <w:b/>
          <w:color w:val="auto"/>
          <w:szCs w:val="19"/>
          <w:lang w:val="sk-SK" w:eastAsia="en-US"/>
        </w:rPr>
        <w:t>za seba alebo partnera/-ov predložil poskytovateľovi minimálne 2 po sebe idúce ŽoP typu refundácia alebo zúčtovanie zálohovej platby a tieto ŽoP sú v stave uhradená (t.j. majú ukončenú administratívnu finančnú kontrolu vydaním správy z kontroly poskytovateľom, ale sú schválené aj zo strany Certifikačného orgánu)</w:t>
      </w:r>
      <w:r w:rsidR="00B26D31">
        <w:rPr>
          <w:rStyle w:val="Odkaznapoznmkupodiarou"/>
          <w:rFonts w:eastAsia="Times New Roman" w:cs="Arial"/>
          <w:b/>
          <w:color w:val="auto"/>
          <w:szCs w:val="19"/>
          <w:lang w:val="sk-SK" w:eastAsia="en-US"/>
        </w:rPr>
        <w:footnoteReference w:id="120"/>
      </w:r>
      <w:r w:rsidR="000D06A7">
        <w:rPr>
          <w:rFonts w:eastAsia="Times New Roman" w:cs="Arial"/>
          <w:b/>
          <w:color w:val="auto"/>
          <w:szCs w:val="19"/>
          <w:lang w:val="sk-SK" w:eastAsia="en-US"/>
        </w:rPr>
        <w:t xml:space="preserve">. </w:t>
      </w:r>
      <w:r w:rsidR="00D830FC">
        <w:rPr>
          <w:rFonts w:eastAsia="Times New Roman" w:cs="Arial"/>
          <w:b/>
          <w:color w:val="auto"/>
          <w:szCs w:val="19"/>
          <w:lang w:val="sk-SK" w:eastAsia="en-US"/>
        </w:rPr>
        <w:t xml:space="preserve">Pokiaľ prijímateľ po splnení uvedenej podmienky bude naďalej predkladať personálne výdavky </w:t>
      </w:r>
      <w:r w:rsidR="000D06A7" w:rsidDel="004E08AB">
        <w:rPr>
          <w:rFonts w:eastAsia="Times New Roman" w:cs="Arial"/>
          <w:b/>
          <w:color w:val="auto"/>
          <w:szCs w:val="19"/>
          <w:lang w:val="sk-SK" w:eastAsia="en-US"/>
        </w:rPr>
        <w:t xml:space="preserve">– </w:t>
      </w:r>
      <w:r w:rsidR="00D830FC">
        <w:rPr>
          <w:rFonts w:eastAsia="Times New Roman" w:cs="Arial"/>
          <w:b/>
          <w:color w:val="auto"/>
          <w:szCs w:val="19"/>
          <w:lang w:val="sk-SK" w:eastAsia="en-US"/>
        </w:rPr>
        <w:t>interné</w:t>
      </w:r>
      <w:r w:rsidR="000D06A7" w:rsidDel="004E08AB">
        <w:rPr>
          <w:rFonts w:eastAsia="Times New Roman" w:cs="Arial"/>
          <w:b/>
          <w:color w:val="auto"/>
          <w:szCs w:val="19"/>
          <w:lang w:val="sk-SK" w:eastAsia="en-US"/>
        </w:rPr>
        <w:t xml:space="preserve"> </w:t>
      </w:r>
      <w:r w:rsidR="00D830FC">
        <w:rPr>
          <w:rFonts w:eastAsia="Times New Roman" w:cs="Arial"/>
          <w:b/>
          <w:color w:val="auto"/>
          <w:szCs w:val="19"/>
          <w:lang w:val="sk-SK" w:eastAsia="en-US"/>
        </w:rPr>
        <w:t xml:space="preserve">v režime reálneho vykazovania zo všetkou sprievodnou dokumentáciou, môže poskytovateľ po schválení niektorej nasledujúcej ŽoP s uvedeným typom výdavkov personálne výdavky – interné vyžadovať od prijímateľa predkladanie výdavkov </w:t>
      </w:r>
      <w:r w:rsidR="00D830FC" w:rsidRPr="008F3E68">
        <w:rPr>
          <w:rFonts w:eastAsia="Times New Roman" w:cs="Arial"/>
          <w:b/>
          <w:color w:val="auto"/>
          <w:szCs w:val="19"/>
          <w:lang w:val="sk-SK" w:eastAsia="en-US"/>
        </w:rPr>
        <w:t xml:space="preserve">prostredníctvom sumarizačných hárkov – personálne výdavky (príloha č. 9 </w:t>
      </w:r>
      <w:r w:rsidR="00D830FC">
        <w:rPr>
          <w:rFonts w:eastAsia="Times New Roman" w:cs="Arial"/>
          <w:b/>
          <w:color w:val="auto"/>
          <w:szCs w:val="19"/>
          <w:lang w:val="sk-SK" w:eastAsia="en-US"/>
        </w:rPr>
        <w:t>resp.</w:t>
      </w:r>
      <w:r w:rsidR="00D830FC" w:rsidRPr="00DB1B99">
        <w:rPr>
          <w:rFonts w:eastAsia="Times New Roman" w:cs="Arial"/>
          <w:b/>
          <w:color w:val="auto"/>
          <w:szCs w:val="19"/>
          <w:lang w:val="sk-SK" w:eastAsia="en-US"/>
        </w:rPr>
        <w:t> 10</w:t>
      </w:r>
      <w:r w:rsidR="00A57BEF">
        <w:rPr>
          <w:rFonts w:eastAsia="Times New Roman" w:cs="Arial"/>
          <w:b/>
          <w:color w:val="auto"/>
          <w:szCs w:val="19"/>
          <w:lang w:val="sk-SK" w:eastAsia="en-US"/>
        </w:rPr>
        <w:t>a</w:t>
      </w:r>
      <w:r w:rsidR="00D830FC" w:rsidRPr="00DB1B99">
        <w:rPr>
          <w:rFonts w:eastAsia="Times New Roman" w:cs="Arial"/>
          <w:b/>
          <w:color w:val="auto"/>
          <w:szCs w:val="19"/>
          <w:lang w:val="sk-SK" w:eastAsia="en-US"/>
        </w:rPr>
        <w:t>)</w:t>
      </w:r>
      <w:r w:rsidR="00D830FC">
        <w:rPr>
          <w:rFonts w:eastAsia="Times New Roman" w:cs="Arial"/>
          <w:b/>
          <w:color w:val="auto"/>
          <w:szCs w:val="19"/>
          <w:lang w:val="sk-SK" w:eastAsia="en-US"/>
        </w:rPr>
        <w:t xml:space="preserve">, o čom ho písomne upovedomí. V tomto prípade bude poskytovateľ akceptovať v nasledujúcich ŽoP predkladanie výdavkov výhradne na </w:t>
      </w:r>
      <w:r w:rsidR="00D830FC" w:rsidRPr="008F3E68">
        <w:rPr>
          <w:rFonts w:eastAsia="Times New Roman" w:cs="Arial"/>
          <w:b/>
          <w:color w:val="auto"/>
          <w:szCs w:val="19"/>
          <w:lang w:val="sk-SK" w:eastAsia="en-US"/>
        </w:rPr>
        <w:t>sumarizačných hárko</w:t>
      </w:r>
      <w:r w:rsidR="00D830FC">
        <w:rPr>
          <w:rFonts w:eastAsia="Times New Roman" w:cs="Arial"/>
          <w:b/>
          <w:color w:val="auto"/>
          <w:szCs w:val="19"/>
          <w:lang w:val="sk-SK" w:eastAsia="en-US"/>
        </w:rPr>
        <w:t>ch</w:t>
      </w:r>
      <w:r w:rsidR="00D830FC" w:rsidRPr="008F3E68">
        <w:rPr>
          <w:rFonts w:eastAsia="Times New Roman" w:cs="Arial"/>
          <w:b/>
          <w:color w:val="auto"/>
          <w:szCs w:val="19"/>
          <w:lang w:val="sk-SK" w:eastAsia="en-US"/>
        </w:rPr>
        <w:t xml:space="preserve"> – personálne výdavky (príloha č. 9 </w:t>
      </w:r>
      <w:r w:rsidR="00D830FC">
        <w:rPr>
          <w:rFonts w:eastAsia="Times New Roman" w:cs="Arial"/>
          <w:b/>
          <w:color w:val="auto"/>
          <w:szCs w:val="19"/>
          <w:lang w:val="sk-SK" w:eastAsia="en-US"/>
        </w:rPr>
        <w:t>resp.</w:t>
      </w:r>
      <w:r w:rsidR="00D830FC" w:rsidRPr="00DB1B99">
        <w:rPr>
          <w:rFonts w:eastAsia="Times New Roman" w:cs="Arial"/>
          <w:b/>
          <w:color w:val="auto"/>
          <w:szCs w:val="19"/>
          <w:lang w:val="sk-SK" w:eastAsia="en-US"/>
        </w:rPr>
        <w:t> 10</w:t>
      </w:r>
      <w:r w:rsidR="000278B3">
        <w:rPr>
          <w:rFonts w:eastAsia="Times New Roman" w:cs="Arial"/>
          <w:b/>
          <w:color w:val="auto"/>
          <w:szCs w:val="19"/>
          <w:lang w:val="sk-SK" w:eastAsia="en-US"/>
        </w:rPr>
        <w:t>a</w:t>
      </w:r>
      <w:r w:rsidR="00D830FC" w:rsidRPr="00DB1B99">
        <w:rPr>
          <w:rFonts w:eastAsia="Times New Roman" w:cs="Arial"/>
          <w:b/>
          <w:color w:val="auto"/>
          <w:szCs w:val="19"/>
          <w:lang w:val="sk-SK" w:eastAsia="en-US"/>
        </w:rPr>
        <w:t>)</w:t>
      </w:r>
      <w:r w:rsidR="00D830FC">
        <w:rPr>
          <w:rFonts w:eastAsia="Times New Roman" w:cs="Arial"/>
          <w:b/>
          <w:color w:val="auto"/>
          <w:szCs w:val="19"/>
          <w:lang w:val="sk-SK" w:eastAsia="en-US"/>
        </w:rPr>
        <w:t>, pokiaľ poskytovateľ nerozhodne inak.</w:t>
      </w:r>
      <w:r w:rsidR="0066158B">
        <w:rPr>
          <w:rFonts w:eastAsia="Times New Roman" w:cs="Arial"/>
          <w:b/>
          <w:color w:val="auto"/>
          <w:szCs w:val="19"/>
          <w:lang w:val="sk-SK" w:eastAsia="en-US"/>
        </w:rPr>
        <w:t xml:space="preserve"> </w:t>
      </w:r>
      <w:r w:rsidR="000D06A7">
        <w:rPr>
          <w:rFonts w:eastAsia="Times New Roman" w:cs="Arial"/>
          <w:b/>
          <w:color w:val="auto"/>
          <w:szCs w:val="19"/>
          <w:lang w:val="sk-SK" w:eastAsia="en-US"/>
        </w:rPr>
        <w:t>Prijímateľ predloží nasledovnú dokumentáciu:</w:t>
      </w:r>
    </w:p>
    <w:p w14:paraId="451162C3" w14:textId="1EF3273C" w:rsidR="000D06A7" w:rsidRPr="0073389C" w:rsidRDefault="000D06A7" w:rsidP="00B24995">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w:t>
      </w:r>
      <w:r w:rsidRPr="00D272DE">
        <w:rPr>
          <w:iCs/>
          <w:lang w:val="sk-SK"/>
        </w:rPr>
        <w:t>(príloha č. 9),</w:t>
      </w:r>
      <w:r w:rsidRPr="0073389C">
        <w:rPr>
          <w:i/>
          <w:iCs/>
          <w:lang w:val="sk-SK"/>
        </w:rPr>
        <w:t xml:space="preserve"> </w:t>
      </w:r>
    </w:p>
    <w:p w14:paraId="4706B705" w14:textId="7134F406" w:rsidR="000D06A7" w:rsidRPr="0073389C" w:rsidRDefault="000D06A7" w:rsidP="007C1B0C">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w:t>
      </w:r>
      <w:r w:rsidR="003173A2">
        <w:rPr>
          <w:lang w:val="sk-SK"/>
        </w:rPr>
        <w:t xml:space="preserve">platí pre </w:t>
      </w:r>
      <w:r w:rsidR="00A57BEF">
        <w:rPr>
          <w:lang w:val="sk-SK"/>
        </w:rPr>
        <w:t>projekty s aplikovanou š</w:t>
      </w:r>
      <w:r w:rsidR="00A57BEF">
        <w:t>tandardnou stupnicou jednotkových nákladov</w:t>
      </w:r>
      <w:r w:rsidRPr="0073389C">
        <w:rPr>
          <w:lang w:val="sk-SK"/>
        </w:rPr>
        <w:t xml:space="preserve"> </w:t>
      </w:r>
      <w:r w:rsidRPr="00D272DE">
        <w:rPr>
          <w:iCs/>
          <w:lang w:val="sk-SK"/>
        </w:rPr>
        <w:t>(príloha č. 10</w:t>
      </w:r>
      <w:r w:rsidR="00A57BEF">
        <w:rPr>
          <w:iCs/>
          <w:lang w:val="sk-SK"/>
        </w:rPr>
        <w:t>a</w:t>
      </w:r>
      <w:r w:rsidRPr="00D272DE">
        <w:rPr>
          <w:iCs/>
          <w:lang w:val="sk-SK"/>
        </w:rPr>
        <w:t>),</w:t>
      </w:r>
    </w:p>
    <w:p w14:paraId="67A80F09" w14:textId="77777777" w:rsidR="000D06A7" w:rsidRPr="00EB0B04" w:rsidRDefault="000D06A7" w:rsidP="001577F1">
      <w:pPr>
        <w:pStyle w:val="Bulletslevel1"/>
        <w:spacing w:after="120" w:line="288" w:lineRule="auto"/>
        <w:ind w:left="567" w:hanging="283"/>
        <w:jc w:val="both"/>
        <w:rPr>
          <w:rFonts w:cs="Arial"/>
          <w:szCs w:val="19"/>
          <w:lang w:val="sk-SK"/>
        </w:rPr>
      </w:pPr>
      <w:r>
        <w:rPr>
          <w:lang w:val="sk-SK"/>
        </w:rPr>
        <w:t xml:space="preserve">doklad o úhrade - </w:t>
      </w:r>
      <w:r w:rsidRPr="0073389C">
        <w:rPr>
          <w:lang w:val="sk-SK"/>
        </w:rPr>
        <w:t>bankový výpis (originál alebo kópia označená pečiatkou a podpisom štatutárneho orgánu prijímateľa), výdavkový pokladničný doklad (originál alebo kópia označená pečiatkou a podpisom štatutárneho orgánu prijímateľa)</w:t>
      </w:r>
      <w:r>
        <w:rPr>
          <w:lang w:val="sk-SK"/>
        </w:rPr>
        <w:t>, resp. iný doklad</w:t>
      </w:r>
      <w:r w:rsidRPr="0073389C">
        <w:rPr>
          <w:lang w:val="sk-SK"/>
        </w:rPr>
        <w:t xml:space="preserve"> dokumentujúci reálnu úhradu - </w:t>
      </w:r>
      <w:r w:rsidRPr="00167090">
        <w:rPr>
          <w:b/>
          <w:lang w:val="sk-SK"/>
        </w:rPr>
        <w:t>prijímateľ je povinný označiť na bankovom výpise úhradu oprávnenej mzdy zamestnancovi a úhradu odvodov vrátane dane z príjmov fyzických osôb</w:t>
      </w:r>
      <w:r>
        <w:rPr>
          <w:b/>
          <w:lang w:val="sk-SK"/>
        </w:rPr>
        <w:t>,</w:t>
      </w:r>
    </w:p>
    <w:p w14:paraId="3555AC67" w14:textId="77777777" w:rsidR="00E66C1E" w:rsidRPr="00667C12" w:rsidRDefault="000D06A7" w:rsidP="00DB1B99">
      <w:pPr>
        <w:pStyle w:val="Bulletslevel1"/>
        <w:spacing w:after="120" w:line="288" w:lineRule="auto"/>
        <w:ind w:left="567" w:hanging="283"/>
        <w:jc w:val="both"/>
        <w:rPr>
          <w:lang w:val="sk-SK"/>
        </w:rPr>
      </w:pPr>
      <w:r w:rsidRPr="00C87533">
        <w:rPr>
          <w:lang w:val="sk-SK"/>
        </w:rPr>
        <w:t xml:space="preserve">výpis z denníka, resp. z hlavnej knihy prijímateľa alebo peňažného denníka prijímateľa (jednoduché účtovníctvo) o zaúčtovaní účtovného </w:t>
      </w:r>
      <w:r>
        <w:rPr>
          <w:lang w:val="sk-SK"/>
        </w:rPr>
        <w:t>prípadu vrátane úhrady výdavku</w:t>
      </w:r>
      <w:r w:rsidR="00845F73">
        <w:rPr>
          <w:lang w:val="sk-SK"/>
        </w:rPr>
        <w:t>.</w:t>
      </w:r>
    </w:p>
    <w:p w14:paraId="32C3C6FB" w14:textId="77777777" w:rsidR="00204380" w:rsidRPr="00DB1B99" w:rsidRDefault="00204380" w:rsidP="00DB1B99">
      <w:pPr>
        <w:pStyle w:val="Bulletslevel1"/>
        <w:spacing w:after="120" w:line="288" w:lineRule="auto"/>
        <w:ind w:left="0" w:firstLine="0"/>
        <w:jc w:val="both"/>
        <w:rPr>
          <w:rFonts w:eastAsia="Times New Roman" w:cs="Arial"/>
          <w:b/>
          <w:color w:val="auto"/>
          <w:szCs w:val="19"/>
          <w:lang w:val="sk-SK" w:eastAsia="en-US"/>
        </w:rPr>
      </w:pPr>
      <w:r w:rsidRPr="00DB1B99">
        <w:rPr>
          <w:rFonts w:eastAsia="Times New Roman" w:cs="Arial"/>
          <w:b/>
          <w:color w:val="auto"/>
          <w:szCs w:val="19"/>
          <w:lang w:val="sk-SK" w:eastAsia="en-US"/>
        </w:rPr>
        <w:t>Prijímateľ je povinný archivovať relevantnú dokumentáciu (</w:t>
      </w:r>
      <w:r w:rsidR="00612704">
        <w:rPr>
          <w:rFonts w:eastAsia="Times New Roman" w:cs="Arial"/>
          <w:b/>
          <w:color w:val="auto"/>
          <w:szCs w:val="19"/>
          <w:lang w:val="sk-SK" w:eastAsia="en-US"/>
        </w:rPr>
        <w:t>výplatné pásky</w:t>
      </w:r>
      <w:r w:rsidRPr="00DB1B99">
        <w:rPr>
          <w:rFonts w:eastAsia="Times New Roman" w:cs="Arial"/>
          <w:b/>
          <w:color w:val="auto"/>
          <w:szCs w:val="19"/>
          <w:lang w:val="sk-SK" w:eastAsia="en-US"/>
        </w:rPr>
        <w:t xml:space="preserve">, spôsob výpočty mzdy zamestnanca, atď.), ktorá nie je súčasťou dokumentácie zasielanej </w:t>
      </w:r>
      <w:r w:rsidR="00572B5D">
        <w:rPr>
          <w:rFonts w:eastAsia="Times New Roman" w:cs="Arial"/>
          <w:b/>
          <w:color w:val="auto"/>
          <w:szCs w:val="19"/>
          <w:lang w:val="sk-SK" w:eastAsia="en-US"/>
        </w:rPr>
        <w:t>poskytovateľovi</w:t>
      </w:r>
      <w:r w:rsidRPr="00DB1B99">
        <w:rPr>
          <w:rFonts w:eastAsia="Times New Roman" w:cs="Arial"/>
          <w:b/>
          <w:color w:val="auto"/>
          <w:szCs w:val="19"/>
          <w:lang w:val="sk-SK" w:eastAsia="en-US"/>
        </w:rPr>
        <w:t xml:space="preserve"> v súlade so </w:t>
      </w:r>
      <w:r w:rsidR="00572B5D">
        <w:rPr>
          <w:rFonts w:eastAsia="Times New Roman" w:cs="Arial"/>
          <w:b/>
          <w:color w:val="auto"/>
          <w:szCs w:val="19"/>
          <w:lang w:val="sk-SK" w:eastAsia="en-US"/>
        </w:rPr>
        <w:t>z</w:t>
      </w:r>
      <w:r w:rsidRPr="00DB1B99">
        <w:rPr>
          <w:rFonts w:eastAsia="Times New Roman" w:cs="Arial"/>
          <w:b/>
          <w:color w:val="auto"/>
          <w:szCs w:val="19"/>
          <w:lang w:val="sk-SK" w:eastAsia="en-US"/>
        </w:rPr>
        <w:t>mluvou</w:t>
      </w:r>
      <w:r w:rsidR="00572B5D">
        <w:rPr>
          <w:rFonts w:eastAsia="Times New Roman" w:cs="Arial"/>
          <w:b/>
          <w:color w:val="auto"/>
          <w:szCs w:val="19"/>
          <w:lang w:val="sk-SK" w:eastAsia="en-US"/>
        </w:rPr>
        <w:t xml:space="preserve"> o NFP</w:t>
      </w:r>
      <w:r w:rsidRPr="00DB1B99">
        <w:rPr>
          <w:rFonts w:eastAsia="Times New Roman" w:cs="Arial"/>
          <w:b/>
          <w:color w:val="auto"/>
          <w:szCs w:val="19"/>
          <w:lang w:val="sk-SK" w:eastAsia="en-US"/>
        </w:rPr>
        <w:t>. Prijímateľ je povinný na základe tejto dokumentácie umožniť overenie nárokovaných výdavkov prostredníctvom sumarizačných hárkov</w:t>
      </w:r>
      <w:r w:rsidR="00572B5D">
        <w:rPr>
          <w:rFonts w:eastAsia="Times New Roman" w:cs="Arial"/>
          <w:b/>
          <w:color w:val="auto"/>
          <w:szCs w:val="19"/>
          <w:lang w:val="sk-SK" w:eastAsia="en-US"/>
        </w:rPr>
        <w:t xml:space="preserve"> – personálne výdavky</w:t>
      </w:r>
      <w:r w:rsidRPr="00DB1B99">
        <w:rPr>
          <w:rFonts w:eastAsia="Times New Roman" w:cs="Arial"/>
          <w:b/>
          <w:color w:val="auto"/>
          <w:szCs w:val="19"/>
          <w:lang w:val="sk-SK" w:eastAsia="en-US"/>
        </w:rPr>
        <w:t>.</w:t>
      </w:r>
    </w:p>
    <w:p w14:paraId="1BB563AD" w14:textId="77777777" w:rsidR="009D7F63" w:rsidRPr="0073389C" w:rsidRDefault="009D7F63" w:rsidP="009D7F63">
      <w:pPr>
        <w:spacing w:before="120" w:after="120" w:line="288" w:lineRule="auto"/>
        <w:jc w:val="both"/>
        <w:rPr>
          <w:lang w:eastAsia="cs-CZ"/>
        </w:rPr>
      </w:pPr>
      <w:r w:rsidRPr="0073389C">
        <w:rPr>
          <w:b/>
        </w:rPr>
        <w:t xml:space="preserve">2. Personálne výdavky - externé - dodávka služieb </w:t>
      </w:r>
      <w:r w:rsidRPr="0073389C">
        <w:t>(zmluvné vzťahy na základe napr. Obchodného zákonníka, Občianskeho zákonníka - zmluvné vzťahy mimo pracovnoprávnych vzťahov, služobných pomerov)</w:t>
      </w:r>
    </w:p>
    <w:p w14:paraId="18BDAB2F" w14:textId="77777777" w:rsidR="009D7F63" w:rsidRPr="0073389C" w:rsidRDefault="009D7F63" w:rsidP="00285EAC">
      <w:pPr>
        <w:pStyle w:val="Bulletslevel1"/>
        <w:ind w:left="567" w:hanging="283"/>
        <w:jc w:val="both"/>
        <w:rPr>
          <w:lang w:val="sk-SK"/>
        </w:rPr>
      </w:pPr>
      <w:r w:rsidRPr="0073389C">
        <w:rPr>
          <w:lang w:val="sk-SK"/>
        </w:rPr>
        <w:t>písomná dokumentácia k verejnému obstarávaniu (ak relevantné v zmysle zmluvy o NFP)</w:t>
      </w:r>
      <w:r w:rsidR="007039BD">
        <w:rPr>
          <w:lang w:val="sk-SK"/>
        </w:rPr>
        <w:t>,</w:t>
      </w:r>
      <w:r w:rsidRPr="0073389C">
        <w:rPr>
          <w:lang w:val="sk-SK"/>
        </w:rPr>
        <w:t xml:space="preserve"> </w:t>
      </w:r>
    </w:p>
    <w:p w14:paraId="3F5CDA8E" w14:textId="77777777" w:rsidR="009D7F63" w:rsidRPr="0073389C" w:rsidRDefault="009D7F63" w:rsidP="009D7F63">
      <w:pPr>
        <w:pStyle w:val="Bulletslevel1"/>
        <w:ind w:left="567" w:hanging="283"/>
        <w:rPr>
          <w:lang w:val="sk-SK"/>
        </w:rPr>
      </w:pPr>
      <w:r w:rsidRPr="0073389C">
        <w:rPr>
          <w:lang w:val="sk-SK"/>
        </w:rPr>
        <w:t xml:space="preserve">spôsob výpočtu oprávnenej výšky výdavku (ak relevantné), </w:t>
      </w:r>
    </w:p>
    <w:p w14:paraId="68394111" w14:textId="77777777" w:rsidR="009D7F63" w:rsidRPr="0073389C" w:rsidRDefault="009D7F63" w:rsidP="009D7F63">
      <w:pPr>
        <w:pStyle w:val="Bulletslevel1"/>
        <w:ind w:left="567" w:hanging="283"/>
        <w:rPr>
          <w:lang w:val="sk-SK"/>
        </w:rPr>
      </w:pPr>
      <w:r w:rsidRPr="0073389C">
        <w:rPr>
          <w:lang w:val="sk-SK"/>
        </w:rPr>
        <w:t xml:space="preserve">písomná zmluva v súlade s platným všeobecne záväzným právnym predpisom, </w:t>
      </w:r>
    </w:p>
    <w:p w14:paraId="77820DF4" w14:textId="77777777" w:rsidR="009D7F63" w:rsidRPr="0073389C" w:rsidRDefault="009D7F63" w:rsidP="009D7F63">
      <w:pPr>
        <w:pStyle w:val="Bulletslevel1"/>
        <w:ind w:left="567" w:hanging="283"/>
        <w:rPr>
          <w:lang w:val="sk-SK"/>
        </w:rPr>
      </w:pPr>
      <w:r w:rsidRPr="0073389C">
        <w:rPr>
          <w:lang w:val="sk-SK"/>
        </w:rPr>
        <w:t xml:space="preserve">faktúra (ak relevantné), </w:t>
      </w:r>
    </w:p>
    <w:p w14:paraId="535E2F3E" w14:textId="77777777" w:rsidR="009D7F63" w:rsidRPr="0073389C" w:rsidRDefault="009D7F63" w:rsidP="009D7F63">
      <w:pPr>
        <w:pStyle w:val="Bulletslevel1"/>
        <w:ind w:left="567" w:hanging="283"/>
        <w:rPr>
          <w:lang w:val="sk-SK"/>
        </w:rPr>
      </w:pPr>
      <w:r w:rsidRPr="0073389C">
        <w:rPr>
          <w:lang w:val="sk-SK"/>
        </w:rPr>
        <w:t xml:space="preserve">preberací protokol o vykonaní príslušných aktivít, prác (ak relevantné), </w:t>
      </w:r>
    </w:p>
    <w:p w14:paraId="5F47430D" w14:textId="77777777" w:rsidR="00B9414D" w:rsidRPr="0073389C" w:rsidRDefault="00B9414D" w:rsidP="00B9414D">
      <w:pPr>
        <w:pStyle w:val="Bulletslevel1"/>
        <w:spacing w:after="120" w:line="288" w:lineRule="auto"/>
        <w:ind w:left="567" w:hanging="283"/>
        <w:jc w:val="both"/>
        <w:rPr>
          <w:lang w:val="sk-SK"/>
        </w:rPr>
      </w:pPr>
      <w:r w:rsidRPr="0073389C">
        <w:rPr>
          <w:lang w:val="sk-SK"/>
        </w:rPr>
        <w:t>pracovný výkaz (</w:t>
      </w:r>
      <w:r w:rsidR="00C80E10">
        <w:rPr>
          <w:lang w:val="sk-SK"/>
        </w:rPr>
        <w:t>pracovný výkaz</w:t>
      </w:r>
      <w:bookmarkStart w:id="194" w:name="_Ref523227404"/>
      <w:r w:rsidR="00C80E10" w:rsidRPr="0073389C">
        <w:rPr>
          <w:rStyle w:val="Odkaznapoznmkupodiarou"/>
          <w:rFonts w:cs="Arial"/>
          <w:i/>
          <w:iCs/>
          <w:sz w:val="19"/>
          <w:szCs w:val="19"/>
          <w:lang w:val="sk-SK"/>
        </w:rPr>
        <w:footnoteReference w:id="121"/>
      </w:r>
      <w:bookmarkEnd w:id="194"/>
      <w:r w:rsidR="00C80E10" w:rsidRPr="0073389C">
        <w:rPr>
          <w:lang w:val="sk-SK"/>
        </w:rPr>
        <w:t xml:space="preserve"> príloha č. </w:t>
      </w:r>
      <w:r w:rsidR="003B71D1">
        <w:rPr>
          <w:lang w:val="sk-SK"/>
        </w:rPr>
        <w:t>6</w:t>
      </w:r>
      <w:r>
        <w:rPr>
          <w:lang w:val="sk-SK"/>
        </w:rPr>
        <w:t>),</w:t>
      </w:r>
    </w:p>
    <w:p w14:paraId="4BE42848" w14:textId="77777777" w:rsidR="009D7F63" w:rsidRPr="0073389C" w:rsidRDefault="009D7F63" w:rsidP="009D7F63">
      <w:pPr>
        <w:pStyle w:val="Bulletslevel1"/>
        <w:ind w:left="567" w:hanging="283"/>
        <w:rPr>
          <w:lang w:val="sk-SK"/>
        </w:rPr>
      </w:pPr>
      <w:r w:rsidRPr="0073389C">
        <w:rPr>
          <w:lang w:val="sk-SK"/>
        </w:rPr>
        <w:t xml:space="preserve">prezenčná listina napr. zo školenia, z porady, pracovného stretnutia atď. </w:t>
      </w:r>
      <w:r w:rsidRPr="00103131">
        <w:rPr>
          <w:iCs/>
          <w:lang w:val="sk-SK"/>
        </w:rPr>
        <w:t xml:space="preserve">(príloha č. </w:t>
      </w:r>
      <w:r w:rsidR="00412A84" w:rsidRPr="00103131">
        <w:rPr>
          <w:iCs/>
          <w:lang w:val="sk-SK"/>
        </w:rPr>
        <w:t>12</w:t>
      </w:r>
      <w:r w:rsidRPr="00103131">
        <w:rPr>
          <w:iCs/>
          <w:lang w:val="sk-SK"/>
        </w:rPr>
        <w:t>)</w:t>
      </w:r>
      <w:r w:rsidR="0042442A" w:rsidRPr="00103131">
        <w:rPr>
          <w:iCs/>
          <w:lang w:val="sk-SK"/>
        </w:rPr>
        <w:t xml:space="preserve"> – ak relevantné</w:t>
      </w:r>
      <w:r w:rsidR="007E247B" w:rsidRPr="00103131">
        <w:rPr>
          <w:iCs/>
          <w:lang w:val="sk-SK"/>
        </w:rPr>
        <w:t>,</w:t>
      </w:r>
      <w:r w:rsidRPr="00103131">
        <w:rPr>
          <w:iCs/>
          <w:lang w:val="sk-SK"/>
        </w:rPr>
        <w:t xml:space="preserve"> </w:t>
      </w:r>
    </w:p>
    <w:p w14:paraId="0AEA34D7" w14:textId="77777777" w:rsidR="00CA5CAB" w:rsidRPr="009719B7" w:rsidRDefault="00C74ED8" w:rsidP="006D565B">
      <w:pPr>
        <w:pStyle w:val="Bulletslevel1"/>
        <w:spacing w:after="120" w:line="288" w:lineRule="auto"/>
        <w:ind w:left="567" w:firstLine="0"/>
        <w:rPr>
          <w:rFonts w:cs="Arial"/>
          <w:b/>
          <w:bCs/>
          <w:color w:val="auto"/>
          <w:szCs w:val="19"/>
          <w:lang w:val="sk-SK"/>
        </w:rPr>
      </w:pPr>
      <w:r>
        <w:rPr>
          <w:lang w:val="sk-SK"/>
        </w:rPr>
        <w:t xml:space="preserve">doklad o úhrade - </w:t>
      </w:r>
      <w:r w:rsidR="009D7F63" w:rsidRPr="0073389C">
        <w:rPr>
          <w:lang w:val="sk-SK"/>
        </w:rPr>
        <w:t xml:space="preserve">bankový výpis (originál alebo kópia označená pečiatkou a podpisom štatutárneho orgánu prijímateľa), resp. </w:t>
      </w:r>
      <w:r>
        <w:rPr>
          <w:lang w:val="sk-SK"/>
        </w:rPr>
        <w:t xml:space="preserve">iný </w:t>
      </w:r>
      <w:r w:rsidR="009D7F63" w:rsidRPr="0073389C">
        <w:rPr>
          <w:lang w:val="sk-SK"/>
        </w:rPr>
        <w:t>doklad dokumentujúci reálnu úhradu</w:t>
      </w:r>
      <w:r>
        <w:rPr>
          <w:lang w:val="sk-SK"/>
        </w:rPr>
        <w:t xml:space="preserve"> </w:t>
      </w:r>
      <w:r w:rsidR="00D115B1">
        <w:rPr>
          <w:lang w:val="sk-SK"/>
        </w:rPr>
        <w:t xml:space="preserve">- </w:t>
      </w:r>
      <w:r w:rsidRPr="0073389C">
        <w:rPr>
          <w:b/>
          <w:bCs/>
          <w:lang w:val="sk-SK"/>
        </w:rPr>
        <w:t>prijímateľ je povinný označiť na bankovom výpise úhradu</w:t>
      </w:r>
      <w:r w:rsidR="005A1257">
        <w:rPr>
          <w:b/>
          <w:bCs/>
          <w:lang w:val="sk-SK"/>
        </w:rPr>
        <w:t xml:space="preserve"> výdavku</w:t>
      </w:r>
      <w:r>
        <w:rPr>
          <w:b/>
          <w:bCs/>
          <w:lang w:val="sk-SK"/>
        </w:rPr>
        <w:t>.</w:t>
      </w:r>
      <w:r w:rsidR="009D7F63" w:rsidRPr="0073389C">
        <w:rPr>
          <w:lang w:val="sk-SK"/>
        </w:rPr>
        <w:t xml:space="preserve"> </w:t>
      </w:r>
    </w:p>
    <w:p w14:paraId="55F9D80C" w14:textId="77777777" w:rsidR="0042442A" w:rsidRPr="0073389C" w:rsidRDefault="00CA6FBB" w:rsidP="00BE4A87">
      <w:pPr>
        <w:pStyle w:val="Default"/>
        <w:spacing w:before="120" w:after="120" w:line="288" w:lineRule="auto"/>
        <w:jc w:val="both"/>
        <w:rPr>
          <w:rFonts w:ascii="Arial" w:hAnsi="Arial" w:cs="Arial"/>
          <w:color w:val="auto"/>
          <w:sz w:val="19"/>
          <w:szCs w:val="19"/>
          <w:lang w:val="sk-SK"/>
        </w:rPr>
      </w:pPr>
      <w:r>
        <w:rPr>
          <w:rFonts w:ascii="Arial" w:hAnsi="Arial" w:cs="Arial"/>
          <w:b/>
          <w:bCs/>
          <w:color w:val="auto"/>
          <w:sz w:val="19"/>
          <w:szCs w:val="19"/>
          <w:lang w:val="sk-SK"/>
        </w:rPr>
        <w:t xml:space="preserve">3. </w:t>
      </w:r>
      <w:r w:rsidR="0042442A" w:rsidRPr="0073389C">
        <w:rPr>
          <w:rFonts w:ascii="Arial" w:hAnsi="Arial" w:cs="Arial"/>
          <w:b/>
          <w:bCs/>
          <w:color w:val="auto"/>
          <w:sz w:val="19"/>
          <w:szCs w:val="19"/>
          <w:lang w:val="sk-SK"/>
        </w:rPr>
        <w:t xml:space="preserve">Náhrada mzdy a platu </w:t>
      </w:r>
    </w:p>
    <w:p w14:paraId="6CE22A2F" w14:textId="77777777" w:rsidR="0042442A" w:rsidRDefault="0042442A" w:rsidP="005B7173">
      <w:pPr>
        <w:pStyle w:val="Default"/>
        <w:numPr>
          <w:ilvl w:val="1"/>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všetky dokumenty týkajúce sa výplaty náhrady mzdy a platu, t. j. vzniku nároku (pracovná zmluva, resp. vymenovanie do štátnej služby spolu s náplňou práce, resp. opisom činnosti štátno-zamestnaneckého miesta a platový návrh </w:t>
      </w:r>
      <w:r w:rsidR="00B77BC5">
        <w:rPr>
          <w:rFonts w:ascii="Arial" w:hAnsi="Arial" w:cs="Arial"/>
          <w:color w:val="auto"/>
          <w:sz w:val="19"/>
          <w:szCs w:val="19"/>
          <w:lang w:val="sk-SK"/>
        </w:rPr>
        <w:t>(</w:t>
      </w:r>
      <w:r w:rsidRPr="0073389C">
        <w:rPr>
          <w:rFonts w:ascii="Arial" w:hAnsi="Arial" w:cs="Arial"/>
          <w:color w:val="auto"/>
          <w:sz w:val="19"/>
          <w:szCs w:val="19"/>
          <w:lang w:val="sk-SK"/>
        </w:rPr>
        <w:t>vrátane dodatkov</w:t>
      </w:r>
      <w:r w:rsidR="00B77BC5">
        <w:rPr>
          <w:rFonts w:ascii="Arial" w:hAnsi="Arial" w:cs="Arial"/>
          <w:color w:val="auto"/>
          <w:sz w:val="19"/>
          <w:szCs w:val="19"/>
          <w:lang w:val="sk-SK"/>
        </w:rPr>
        <w:t>))</w:t>
      </w:r>
      <w:r w:rsidRPr="0073389C">
        <w:rPr>
          <w:rFonts w:ascii="Arial" w:hAnsi="Arial" w:cs="Arial"/>
          <w:color w:val="auto"/>
          <w:sz w:val="19"/>
          <w:szCs w:val="19"/>
          <w:lang w:val="sk-SK"/>
        </w:rPr>
        <w:t>,</w:t>
      </w:r>
    </w:p>
    <w:p w14:paraId="3B794782" w14:textId="77777777" w:rsidR="003F06E8" w:rsidRPr="0073389C" w:rsidRDefault="003F06E8" w:rsidP="005B7173">
      <w:pPr>
        <w:pStyle w:val="Bulletslevel1"/>
        <w:numPr>
          <w:ilvl w:val="1"/>
          <w:numId w:val="66"/>
        </w:numPr>
        <w:spacing w:after="120" w:line="288" w:lineRule="auto"/>
        <w:ind w:left="567" w:hanging="283"/>
        <w:jc w:val="both"/>
        <w:rPr>
          <w:lang w:val="sk-SK"/>
        </w:rPr>
      </w:pPr>
      <w:r w:rsidRPr="0073389C">
        <w:rPr>
          <w:lang w:val="sk-SK"/>
        </w:rPr>
        <w:t>účtovný doklad k zaúčtovaniu miezd (zúčtovacia a výplatná listina</w:t>
      </w:r>
      <w:r>
        <w:rPr>
          <w:lang w:val="sk-SK"/>
        </w:rPr>
        <w:t>,</w:t>
      </w:r>
      <w:r w:rsidRPr="0073389C">
        <w:rPr>
          <w:lang w:val="sk-SK"/>
        </w:rPr>
        <w:t xml:space="preserve"> resp. iný obdobný účtovný doklad), </w:t>
      </w:r>
    </w:p>
    <w:p w14:paraId="36B91893" w14:textId="77777777" w:rsidR="00AD5D29" w:rsidRDefault="003F06E8" w:rsidP="005B7173">
      <w:pPr>
        <w:pStyle w:val="Bulletslevel1"/>
        <w:numPr>
          <w:ilvl w:val="1"/>
          <w:numId w:val="66"/>
        </w:numPr>
        <w:spacing w:after="120" w:line="288" w:lineRule="auto"/>
        <w:ind w:left="567" w:hanging="283"/>
        <w:rPr>
          <w:lang w:val="sk-SK"/>
        </w:rPr>
      </w:pPr>
      <w:r w:rsidRPr="0073389C">
        <w:rPr>
          <w:lang w:val="sk-SK"/>
        </w:rPr>
        <w:t xml:space="preserve">mzdový list, resp. výplatnú pásku, </w:t>
      </w:r>
    </w:p>
    <w:p w14:paraId="75F08AC7" w14:textId="77777777" w:rsidR="007A65A7" w:rsidRPr="007A65A7" w:rsidRDefault="007A65A7" w:rsidP="005B7173">
      <w:pPr>
        <w:pStyle w:val="Bulletslevel1"/>
        <w:numPr>
          <w:ilvl w:val="1"/>
          <w:numId w:val="66"/>
        </w:numPr>
        <w:spacing w:after="120" w:line="288" w:lineRule="auto"/>
        <w:ind w:left="567" w:hanging="283"/>
        <w:rPr>
          <w:lang w:val="sk-SK"/>
        </w:rPr>
      </w:pPr>
      <w:r>
        <w:rPr>
          <w:lang w:val="sk-SK"/>
        </w:rPr>
        <w:t>mesačný výkaz poistného a príspevkov do Sociálnej poisťovne,</w:t>
      </w:r>
    </w:p>
    <w:p w14:paraId="2808EA28" w14:textId="77777777" w:rsidR="007A65A7" w:rsidRDefault="007A65A7" w:rsidP="005B7173">
      <w:pPr>
        <w:pStyle w:val="Bulletslevel1"/>
        <w:numPr>
          <w:ilvl w:val="1"/>
          <w:numId w:val="66"/>
        </w:numPr>
        <w:spacing w:after="120" w:line="288" w:lineRule="auto"/>
        <w:ind w:left="567" w:hanging="283"/>
        <w:rPr>
          <w:lang w:val="sk-SK"/>
        </w:rPr>
      </w:pPr>
      <w:r>
        <w:rPr>
          <w:lang w:val="sk-SK"/>
        </w:rPr>
        <w:t>výkaz preddavkov na poistné na verejné zdravotné poistenie,</w:t>
      </w:r>
    </w:p>
    <w:p w14:paraId="790BCFBA" w14:textId="77777777" w:rsidR="007A65A7" w:rsidRPr="007A65A7" w:rsidRDefault="007A65A7" w:rsidP="005B7173">
      <w:pPr>
        <w:pStyle w:val="Bulletslevel1"/>
        <w:numPr>
          <w:ilvl w:val="1"/>
          <w:numId w:val="66"/>
        </w:numPr>
        <w:spacing w:after="120" w:line="288" w:lineRule="auto"/>
        <w:ind w:left="567" w:hanging="283"/>
        <w:rPr>
          <w:lang w:val="sk-SK"/>
        </w:rPr>
      </w:pPr>
      <w:r>
        <w:rPr>
          <w:lang w:val="sk-SK"/>
        </w:rPr>
        <w:t>prehľad o zrazených a odvedených preddavkoch na daň,</w:t>
      </w:r>
    </w:p>
    <w:p w14:paraId="552D128C" w14:textId="17827D9C" w:rsidR="0042442A" w:rsidRPr="0073389C" w:rsidRDefault="0042442A" w:rsidP="005B7173">
      <w:pPr>
        <w:pStyle w:val="Default"/>
        <w:numPr>
          <w:ilvl w:val="1"/>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sumarizačný hárok – personálne výdavky (príloha č. </w:t>
      </w:r>
      <w:r w:rsidR="00D272DE">
        <w:rPr>
          <w:rFonts w:ascii="Arial" w:hAnsi="Arial" w:cs="Arial"/>
          <w:color w:val="auto"/>
          <w:sz w:val="19"/>
          <w:szCs w:val="19"/>
          <w:lang w:val="sk-SK"/>
        </w:rPr>
        <w:t>9</w:t>
      </w:r>
      <w:r w:rsidRPr="0073389C">
        <w:rPr>
          <w:rFonts w:ascii="Arial" w:hAnsi="Arial" w:cs="Arial"/>
          <w:color w:val="auto"/>
          <w:sz w:val="19"/>
          <w:szCs w:val="19"/>
          <w:lang w:val="sk-SK"/>
        </w:rPr>
        <w:t xml:space="preserve"> resp. č. </w:t>
      </w:r>
      <w:r w:rsidR="00D272DE">
        <w:rPr>
          <w:rFonts w:ascii="Arial" w:hAnsi="Arial" w:cs="Arial"/>
          <w:color w:val="auto"/>
          <w:sz w:val="19"/>
          <w:szCs w:val="19"/>
          <w:lang w:val="sk-SK"/>
        </w:rPr>
        <w:t>10</w:t>
      </w:r>
      <w:r w:rsidR="00A57BEF">
        <w:rPr>
          <w:rFonts w:ascii="Arial" w:hAnsi="Arial" w:cs="Arial"/>
          <w:color w:val="auto"/>
          <w:sz w:val="19"/>
          <w:szCs w:val="19"/>
          <w:lang w:val="sk-SK"/>
        </w:rPr>
        <w:t>a</w:t>
      </w:r>
      <w:r w:rsidRPr="0073389C">
        <w:rPr>
          <w:rFonts w:ascii="Arial" w:hAnsi="Arial" w:cs="Arial"/>
          <w:color w:val="auto"/>
          <w:sz w:val="19"/>
          <w:szCs w:val="19"/>
          <w:lang w:val="sk-SK"/>
        </w:rPr>
        <w:t>),</w:t>
      </w:r>
    </w:p>
    <w:p w14:paraId="3D2D67FD" w14:textId="77777777" w:rsidR="001407FE" w:rsidRDefault="0042442A" w:rsidP="005B7173">
      <w:pPr>
        <w:pStyle w:val="Default"/>
        <w:numPr>
          <w:ilvl w:val="1"/>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prezenčná listina (</w:t>
      </w:r>
      <w:r w:rsidRPr="0073389C">
        <w:rPr>
          <w:rFonts w:ascii="Arial" w:hAnsi="Arial" w:cs="Arial"/>
          <w:sz w:val="19"/>
          <w:szCs w:val="19"/>
          <w:lang w:val="sk-SK"/>
        </w:rPr>
        <w:t>dátum, miesto, čas trvania, názov aktivity a podpis</w:t>
      </w:r>
      <w:r w:rsidRPr="0073389C" w:rsidDel="009D4E1C">
        <w:rPr>
          <w:rFonts w:ascii="Arial" w:hAnsi="Arial" w:cs="Arial"/>
          <w:sz w:val="19"/>
          <w:szCs w:val="19"/>
          <w:lang w:val="sk-SK"/>
        </w:rPr>
        <w:t xml:space="preserve"> </w:t>
      </w:r>
      <w:r w:rsidRPr="0073389C">
        <w:rPr>
          <w:rFonts w:ascii="Arial" w:hAnsi="Arial" w:cs="Arial"/>
          <w:sz w:val="19"/>
          <w:szCs w:val="19"/>
          <w:lang w:val="sk-SK"/>
        </w:rPr>
        <w:t xml:space="preserve">účastníka projektu) - príloha č. </w:t>
      </w:r>
      <w:r w:rsidR="00412A84">
        <w:rPr>
          <w:rFonts w:ascii="Arial" w:hAnsi="Arial" w:cs="Arial"/>
          <w:sz w:val="19"/>
          <w:szCs w:val="19"/>
          <w:lang w:val="sk-SK"/>
        </w:rPr>
        <w:t>12</w:t>
      </w:r>
      <w:r w:rsidRPr="0073389C">
        <w:rPr>
          <w:rFonts w:ascii="Arial" w:hAnsi="Arial" w:cs="Arial"/>
          <w:sz w:val="19"/>
          <w:szCs w:val="19"/>
          <w:lang w:val="sk-SK"/>
        </w:rPr>
        <w:t>),</w:t>
      </w:r>
    </w:p>
    <w:p w14:paraId="11FB3AAA" w14:textId="77777777" w:rsidR="001407FE" w:rsidRPr="00747740" w:rsidRDefault="001407FE" w:rsidP="001407FE">
      <w:pPr>
        <w:pStyle w:val="Bulletslevel1"/>
        <w:spacing w:after="120" w:line="288" w:lineRule="auto"/>
        <w:ind w:left="567" w:hanging="283"/>
        <w:rPr>
          <w:lang w:val="sk-SK"/>
        </w:rPr>
      </w:pPr>
      <w:r>
        <w:rPr>
          <w:lang w:val="sk-SK"/>
        </w:rPr>
        <w:t>s</w:t>
      </w:r>
      <w:r w:rsidRPr="0073389C">
        <w:rPr>
          <w:lang w:val="sk-SK"/>
        </w:rPr>
        <w:t xml:space="preserve">úhlas s poukazovaním mzdy na účet </w:t>
      </w:r>
      <w:r w:rsidRPr="0073389C">
        <w:rPr>
          <w:i/>
          <w:lang w:val="sk-SK"/>
        </w:rPr>
        <w:t xml:space="preserve">(príloha č. </w:t>
      </w:r>
      <w:r w:rsidR="00EF414D">
        <w:rPr>
          <w:i/>
          <w:lang w:val="sk-SK"/>
        </w:rPr>
        <w:t>8</w:t>
      </w:r>
      <w:r w:rsidRPr="0073389C">
        <w:rPr>
          <w:i/>
          <w:lang w:val="sk-SK"/>
        </w:rPr>
        <w:t>)</w:t>
      </w:r>
      <w:r w:rsidRPr="0073389C">
        <w:rPr>
          <w:rStyle w:val="Odkaznapoznmkupodiarou"/>
          <w:rFonts w:cs="Arial"/>
          <w:i/>
          <w:iCs/>
          <w:sz w:val="19"/>
          <w:szCs w:val="19"/>
          <w:lang w:val="sk-SK"/>
        </w:rPr>
        <w:footnoteReference w:id="122"/>
      </w:r>
      <w:r w:rsidRPr="0073389C">
        <w:rPr>
          <w:i/>
          <w:lang w:val="sk-SK"/>
        </w:rPr>
        <w:t xml:space="preserve">, </w:t>
      </w:r>
      <w:r w:rsidRPr="0073389C">
        <w:rPr>
          <w:lang w:val="sk-SK"/>
        </w:rPr>
        <w:t>ak je účet  identifikovaný v zmluvnom vzťahu (napr. v dohode), prijímateľ nie je povinný predkladať súhlas s poukazovaním mzdy na účet,</w:t>
      </w:r>
    </w:p>
    <w:p w14:paraId="6E0658DB" w14:textId="53516AC2" w:rsidR="001407FE" w:rsidRPr="001407FE" w:rsidDel="00627183" w:rsidRDefault="001407FE" w:rsidP="001407FE">
      <w:pPr>
        <w:pStyle w:val="Bulletslevel1"/>
        <w:spacing w:after="120" w:line="288" w:lineRule="auto"/>
        <w:ind w:left="567" w:hanging="283"/>
        <w:jc w:val="both"/>
        <w:rPr>
          <w:del w:id="195" w:author="Autor"/>
          <w:lang w:val="sk-SK"/>
        </w:rPr>
      </w:pPr>
      <w:del w:id="196" w:author="Autor">
        <w:r w:rsidRPr="007E5812" w:rsidDel="00627183">
          <w:rPr>
            <w:lang w:val="sk-SK"/>
          </w:rPr>
          <w:delText xml:space="preserve">súhlas </w:delText>
        </w:r>
        <w:r w:rsidDel="00627183">
          <w:rPr>
            <w:lang w:val="sk-SK"/>
          </w:rPr>
          <w:delText xml:space="preserve">dotknutej osoby </w:delText>
        </w:r>
        <w:r w:rsidR="00185EA4" w:rsidDel="00627183">
          <w:rPr>
            <w:lang w:val="sk-SK"/>
          </w:rPr>
          <w:delText xml:space="preserve">so spracovaním osobných údajov </w:delText>
        </w:r>
        <w:r w:rsidDel="00627183">
          <w:rPr>
            <w:lang w:val="sk-SK"/>
          </w:rPr>
          <w:delText>(</w:delText>
        </w:r>
        <w:r w:rsidR="007A4CA6" w:rsidDel="00627183">
          <w:rPr>
            <w:lang w:val="sk-SK"/>
          </w:rPr>
          <w:delText xml:space="preserve">odporúčaný vzor </w:delText>
        </w:r>
        <w:r w:rsidDel="00627183">
          <w:rPr>
            <w:lang w:val="sk-SK"/>
          </w:rPr>
          <w:delText xml:space="preserve">príloha č. </w:delText>
        </w:r>
        <w:r w:rsidR="009E23C2" w:rsidDel="00627183">
          <w:rPr>
            <w:lang w:val="sk-SK"/>
          </w:rPr>
          <w:delText>36</w:delText>
        </w:r>
        <w:r w:rsidDel="00627183">
          <w:rPr>
            <w:lang w:val="sk-SK"/>
          </w:rPr>
          <w:delText>)</w:delText>
        </w:r>
        <w:r w:rsidRPr="007E5812" w:rsidDel="00627183">
          <w:rPr>
            <w:lang w:val="sk-SK"/>
          </w:rPr>
          <w:delText>,</w:delText>
        </w:r>
      </w:del>
    </w:p>
    <w:p w14:paraId="048BC63E" w14:textId="77777777" w:rsidR="0042442A" w:rsidRPr="0073389C" w:rsidRDefault="0042442A" w:rsidP="005B7173">
      <w:pPr>
        <w:pStyle w:val="Default"/>
        <w:numPr>
          <w:ilvl w:val="1"/>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Pr>
          <w:rFonts w:ascii="Arial" w:hAnsi="Arial" w:cs="Arial"/>
          <w:color w:val="auto"/>
          <w:sz w:val="19"/>
          <w:szCs w:val="19"/>
          <w:lang w:val="sk-SK"/>
        </w:rPr>
        <w:t xml:space="preserve">- </w:t>
      </w:r>
      <w:r w:rsidRPr="0073389C">
        <w:rPr>
          <w:rFonts w:ascii="Arial" w:hAnsi="Arial" w:cs="Arial"/>
          <w:color w:val="auto"/>
          <w:sz w:val="19"/>
          <w:szCs w:val="19"/>
          <w:lang w:val="sk-SK"/>
        </w:rPr>
        <w:t xml:space="preserve">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sidR="00FD1F0E">
        <w:rPr>
          <w:rFonts w:ascii="Arial" w:hAnsi="Arial" w:cs="Arial"/>
          <w:b/>
          <w:color w:val="auto"/>
          <w:sz w:val="19"/>
          <w:szCs w:val="19"/>
          <w:lang w:val="sk-SK"/>
        </w:rPr>
        <w:t xml:space="preserve"> </w:t>
      </w:r>
      <w:r w:rsidR="00FD1F0E" w:rsidRPr="00FD1F0E">
        <w:rPr>
          <w:rFonts w:ascii="Arial" w:hAnsi="Arial" w:cs="Arial"/>
          <w:b/>
          <w:color w:val="auto"/>
          <w:sz w:val="19"/>
          <w:szCs w:val="19"/>
          <w:lang w:val="sk-SK"/>
        </w:rPr>
        <w:t>a úhradu odvodov vrátane dane z príjmov fyzických osôb</w:t>
      </w:r>
      <w:r>
        <w:rPr>
          <w:rFonts w:ascii="Arial" w:hAnsi="Arial" w:cs="Arial"/>
          <w:color w:val="auto"/>
          <w:sz w:val="19"/>
          <w:szCs w:val="19"/>
          <w:lang w:val="sk-SK"/>
        </w:rPr>
        <w:t>,</w:t>
      </w:r>
    </w:p>
    <w:p w14:paraId="0140F598" w14:textId="3C5D04DC" w:rsidR="004A54D4" w:rsidRPr="00DD30A9" w:rsidRDefault="0042442A" w:rsidP="005B7173">
      <w:pPr>
        <w:pStyle w:val="Default"/>
        <w:numPr>
          <w:ilvl w:val="1"/>
          <w:numId w:val="66"/>
        </w:numPr>
        <w:spacing w:before="120" w:after="120" w:line="288" w:lineRule="auto"/>
        <w:ind w:left="567" w:hanging="283"/>
        <w:jc w:val="both"/>
        <w:rPr>
          <w:rFonts w:ascii="Arial" w:hAnsi="Arial" w:cs="Arial"/>
          <w:b/>
          <w:bCs/>
          <w:sz w:val="19"/>
          <w:szCs w:val="19"/>
          <w:lang w:val="sk-SK"/>
        </w:rPr>
      </w:pPr>
      <w:r w:rsidRPr="0073389C">
        <w:rPr>
          <w:rFonts w:ascii="Arial" w:hAnsi="Arial" w:cs="Arial"/>
          <w:color w:val="auto"/>
          <w:sz w:val="19"/>
          <w:szCs w:val="19"/>
          <w:lang w:val="sk-SK"/>
        </w:rPr>
        <w:t xml:space="preserve">výpočet </w:t>
      </w:r>
      <w:r>
        <w:rPr>
          <w:rFonts w:ascii="Arial" w:hAnsi="Arial" w:cs="Arial"/>
          <w:color w:val="auto"/>
          <w:sz w:val="19"/>
          <w:szCs w:val="19"/>
          <w:lang w:val="sk-SK"/>
        </w:rPr>
        <w:t xml:space="preserve">nárokovanej </w:t>
      </w:r>
      <w:r w:rsidRPr="0073389C">
        <w:rPr>
          <w:rFonts w:ascii="Arial" w:hAnsi="Arial" w:cs="Arial"/>
          <w:color w:val="auto"/>
          <w:sz w:val="19"/>
          <w:szCs w:val="19"/>
          <w:lang w:val="sk-SK"/>
        </w:rPr>
        <w:t xml:space="preserve">pomernej časti </w:t>
      </w:r>
      <w:r>
        <w:rPr>
          <w:rFonts w:ascii="Arial" w:hAnsi="Arial" w:cs="Arial"/>
          <w:color w:val="auto"/>
          <w:sz w:val="19"/>
          <w:szCs w:val="19"/>
          <w:lang w:val="sk-SK"/>
        </w:rPr>
        <w:t xml:space="preserve">pre účely projektu </w:t>
      </w:r>
      <w:r w:rsidR="008C07F7">
        <w:rPr>
          <w:rFonts w:ascii="Arial" w:hAnsi="Arial" w:cs="Arial"/>
          <w:color w:val="auto"/>
          <w:sz w:val="19"/>
          <w:szCs w:val="19"/>
          <w:lang w:val="sk-SK"/>
        </w:rPr>
        <w:t xml:space="preserve">– napr. príloha </w:t>
      </w:r>
      <w:r w:rsidR="004E415E">
        <w:rPr>
          <w:rFonts w:ascii="Arial" w:hAnsi="Arial" w:cs="Arial"/>
          <w:color w:val="auto"/>
          <w:sz w:val="19"/>
          <w:szCs w:val="19"/>
          <w:lang w:val="sk-SK"/>
        </w:rPr>
        <w:t>č.</w:t>
      </w:r>
      <w:r w:rsidR="008C07F7">
        <w:rPr>
          <w:rFonts w:ascii="Arial" w:hAnsi="Arial" w:cs="Arial"/>
          <w:color w:val="auto"/>
          <w:sz w:val="19"/>
          <w:szCs w:val="19"/>
          <w:lang w:val="sk-SK"/>
        </w:rPr>
        <w:t xml:space="preserve"> 38 </w:t>
      </w:r>
      <w:r>
        <w:rPr>
          <w:rFonts w:ascii="Arial" w:hAnsi="Arial" w:cs="Arial"/>
          <w:color w:val="auto"/>
          <w:sz w:val="19"/>
          <w:szCs w:val="19"/>
          <w:lang w:val="sk-SK"/>
        </w:rPr>
        <w:t>(ak relevantné).</w:t>
      </w:r>
    </w:p>
    <w:p w14:paraId="341A7D1F" w14:textId="5D3048C9" w:rsidR="004A54D4" w:rsidRDefault="00FC6468" w:rsidP="004A54D4">
      <w:pPr>
        <w:pStyle w:val="Bulletslevel1"/>
        <w:spacing w:after="120" w:line="288" w:lineRule="auto"/>
        <w:ind w:left="0" w:firstLine="0"/>
        <w:jc w:val="both"/>
        <w:rPr>
          <w:rFonts w:eastAsia="Times New Roman" w:cs="Arial"/>
          <w:b/>
          <w:color w:val="auto"/>
          <w:szCs w:val="19"/>
          <w:lang w:val="sk-SK" w:eastAsia="en-US"/>
        </w:rPr>
      </w:pPr>
      <w:r>
        <w:rPr>
          <w:rFonts w:eastAsia="Times New Roman" w:cs="Arial"/>
          <w:b/>
          <w:color w:val="auto"/>
          <w:szCs w:val="19"/>
          <w:lang w:val="sk-SK" w:eastAsia="en-US"/>
        </w:rPr>
        <w:t xml:space="preserve">V prípade národných projektov </w:t>
      </w:r>
      <w:r w:rsidR="00BF31BC">
        <w:rPr>
          <w:rFonts w:eastAsia="Times New Roman" w:cs="Arial"/>
          <w:b/>
          <w:color w:val="auto"/>
          <w:szCs w:val="19"/>
          <w:lang w:val="sk-SK" w:eastAsia="en-US"/>
        </w:rPr>
        <w:t>alebo dopytovo-orientovaných projektov prijímateľov a partnerov, ktorí sú nositeľmi verejnej moci</w:t>
      </w:r>
      <w:ins w:id="197" w:author="Autor">
        <w:r w:rsidR="00F7621D">
          <w:rPr>
            <w:rStyle w:val="Odkaznapoznmkupodiarou"/>
            <w:rFonts w:eastAsia="Times New Roman" w:cs="Arial"/>
            <w:b/>
            <w:color w:val="auto"/>
            <w:szCs w:val="19"/>
            <w:lang w:val="sk-SK" w:eastAsia="en-US"/>
          </w:rPr>
          <w:footnoteReference w:id="123"/>
        </w:r>
      </w:ins>
      <w:r w:rsidR="00BF31BC">
        <w:rPr>
          <w:rFonts w:eastAsia="Times New Roman" w:cs="Arial"/>
          <w:b/>
          <w:color w:val="auto"/>
          <w:szCs w:val="19"/>
          <w:lang w:val="sk-SK" w:eastAsia="en-US"/>
        </w:rPr>
        <w:t xml:space="preserve"> (štát a jeho orgány, regionálne a miestne samosprávy) </w:t>
      </w:r>
      <w:r>
        <w:rPr>
          <w:rFonts w:eastAsia="Times New Roman" w:cs="Arial"/>
          <w:b/>
          <w:color w:val="auto"/>
          <w:szCs w:val="19"/>
          <w:lang w:val="sk-SK" w:eastAsia="en-US"/>
        </w:rPr>
        <w:t>je možné p</w:t>
      </w:r>
      <w:r w:rsidR="004A54D4">
        <w:rPr>
          <w:rFonts w:eastAsia="Times New Roman" w:cs="Arial"/>
          <w:b/>
          <w:color w:val="auto"/>
          <w:szCs w:val="19"/>
          <w:lang w:val="sk-SK" w:eastAsia="en-US"/>
        </w:rPr>
        <w:t>ersonálne výdavky – náhrada mzdy a platu</w:t>
      </w:r>
      <w:r w:rsidR="004A54D4" w:rsidRPr="005668B8">
        <w:rPr>
          <w:rFonts w:eastAsia="Times New Roman" w:cs="Arial"/>
          <w:b/>
          <w:color w:val="auto"/>
          <w:szCs w:val="19"/>
          <w:lang w:val="sk-SK" w:eastAsia="en-US"/>
        </w:rPr>
        <w:t xml:space="preserve"> </w:t>
      </w:r>
      <w:r w:rsidR="004A54D4" w:rsidRPr="00EB0B04">
        <w:rPr>
          <w:rFonts w:eastAsia="Times New Roman" w:cs="Arial"/>
          <w:b/>
          <w:color w:val="auto"/>
          <w:szCs w:val="19"/>
          <w:lang w:val="sk-SK" w:eastAsia="en-US"/>
        </w:rPr>
        <w:t>predkladať</w:t>
      </w:r>
      <w:r w:rsidR="004A54D4">
        <w:rPr>
          <w:rFonts w:eastAsia="Times New Roman" w:cs="Arial"/>
          <w:color w:val="auto"/>
          <w:szCs w:val="19"/>
          <w:lang w:val="sk-SK" w:eastAsia="en-US"/>
        </w:rPr>
        <w:t xml:space="preserve"> </w:t>
      </w:r>
      <w:r w:rsidR="004A54D4" w:rsidRPr="00EB0B04">
        <w:rPr>
          <w:rFonts w:eastAsia="Times New Roman" w:cs="Arial"/>
          <w:b/>
          <w:color w:val="auto"/>
          <w:szCs w:val="19"/>
          <w:lang w:val="sk-SK" w:eastAsia="en-US"/>
        </w:rPr>
        <w:t xml:space="preserve">prostredníctvom sumarizačných hárkov – personálne výdavky (príloha č. 9 </w:t>
      </w:r>
      <w:r w:rsidR="00F97ECE">
        <w:rPr>
          <w:rFonts w:eastAsia="Times New Roman" w:cs="Arial"/>
          <w:b/>
          <w:color w:val="auto"/>
          <w:szCs w:val="19"/>
          <w:lang w:val="sk-SK" w:eastAsia="en-US"/>
        </w:rPr>
        <w:t>resp.</w:t>
      </w:r>
      <w:r w:rsidR="004A54D4" w:rsidRPr="00EB0B04">
        <w:rPr>
          <w:rFonts w:eastAsia="Times New Roman" w:cs="Arial"/>
          <w:b/>
          <w:color w:val="auto"/>
          <w:szCs w:val="19"/>
          <w:lang w:val="sk-SK" w:eastAsia="en-US"/>
        </w:rPr>
        <w:t> 10</w:t>
      </w:r>
      <w:r w:rsidR="00DE24BE">
        <w:rPr>
          <w:rFonts w:eastAsia="Times New Roman" w:cs="Arial"/>
          <w:b/>
          <w:color w:val="auto"/>
          <w:szCs w:val="19"/>
          <w:lang w:val="sk-SK" w:eastAsia="en-US"/>
        </w:rPr>
        <w:t>a</w:t>
      </w:r>
      <w:r w:rsidR="004A54D4" w:rsidRPr="00EB0B04">
        <w:rPr>
          <w:rFonts w:eastAsia="Times New Roman" w:cs="Arial"/>
          <w:b/>
          <w:color w:val="auto"/>
          <w:szCs w:val="19"/>
          <w:lang w:val="sk-SK" w:eastAsia="en-US"/>
        </w:rPr>
        <w:t>)</w:t>
      </w:r>
      <w:r w:rsidR="004A54D4">
        <w:rPr>
          <w:rFonts w:eastAsia="Times New Roman" w:cs="Arial"/>
          <w:b/>
          <w:color w:val="auto"/>
          <w:szCs w:val="19"/>
          <w:lang w:val="sk-SK" w:eastAsia="en-US"/>
        </w:rPr>
        <w:t>,</w:t>
      </w:r>
      <w:r w:rsidR="00BF31BC" w:rsidRPr="00BF31BC">
        <w:rPr>
          <w:rFonts w:eastAsia="Times New Roman" w:cs="Arial"/>
          <w:b/>
          <w:color w:val="auto"/>
          <w:szCs w:val="19"/>
          <w:lang w:val="sk-SK" w:eastAsia="en-US"/>
        </w:rPr>
        <w:t xml:space="preserve"> </w:t>
      </w:r>
      <w:r w:rsidR="00BF31BC">
        <w:rPr>
          <w:rFonts w:eastAsia="Times New Roman" w:cs="Arial"/>
          <w:b/>
          <w:color w:val="auto"/>
          <w:szCs w:val="19"/>
          <w:lang w:val="sk-SK" w:eastAsia="en-US"/>
        </w:rPr>
        <w:t>za podmienky, že prijímateľ za seba alebo partnera/-ov predložil poskytovateľovi minimálne 2 po sebe idúce ŽoP typu refundácia alebo zúčtovanie zálohovej platby a tieto ŽoP sú v stave uhradená (t.j. majú ukončenú administratívnu finančnú kontrolu vydaním správy z kontroly poskytovateľom, ale sú schválené aj zo strany Certifikačného orgánu)</w:t>
      </w:r>
      <w:r w:rsidR="002C66B3">
        <w:rPr>
          <w:rStyle w:val="Odkaznapoznmkupodiarou"/>
          <w:rFonts w:eastAsia="Times New Roman" w:cs="Arial"/>
          <w:b/>
          <w:color w:val="auto"/>
          <w:szCs w:val="19"/>
          <w:lang w:val="sk-SK" w:eastAsia="en-US"/>
        </w:rPr>
        <w:footnoteReference w:id="124"/>
      </w:r>
      <w:r w:rsidR="004A54D4">
        <w:rPr>
          <w:rFonts w:eastAsia="Times New Roman" w:cs="Arial"/>
          <w:b/>
          <w:color w:val="auto"/>
          <w:szCs w:val="19"/>
          <w:lang w:val="sk-SK" w:eastAsia="en-US"/>
        </w:rPr>
        <w:t xml:space="preserve">. </w:t>
      </w:r>
      <w:r w:rsidR="00CA5286">
        <w:rPr>
          <w:rFonts w:eastAsia="Times New Roman" w:cs="Arial"/>
          <w:b/>
          <w:color w:val="auto"/>
          <w:szCs w:val="19"/>
          <w:lang w:val="sk-SK" w:eastAsia="en-US"/>
        </w:rPr>
        <w:t xml:space="preserve">Pokiaľ prijímateľ po splnení uvedenej podmienky bude naďalej predkladať personálne výdavky – náhrady mzdy a platu v režime reálneho vykazovania zo všetkou sprievodnou dokumentáciou, môže poskytovateľ po schválení niektorej nasledujúcej ŽoP s uvedeným typom výdavkov personálne výdavky – náhrady mzdy a platu vyžadovať od prijímateľa predkladanie výdavkov </w:t>
      </w:r>
      <w:r w:rsidR="00CA5286" w:rsidRPr="008F3E68">
        <w:rPr>
          <w:rFonts w:eastAsia="Times New Roman" w:cs="Arial"/>
          <w:b/>
          <w:color w:val="auto"/>
          <w:szCs w:val="19"/>
          <w:lang w:val="sk-SK" w:eastAsia="en-US"/>
        </w:rPr>
        <w:t xml:space="preserve">prostredníctvom sumarizačných hárkov – personálne výdavky (príloha č. 9 </w:t>
      </w:r>
      <w:r w:rsidR="00CA5286">
        <w:rPr>
          <w:rFonts w:eastAsia="Times New Roman" w:cs="Arial"/>
          <w:b/>
          <w:color w:val="auto"/>
          <w:szCs w:val="19"/>
          <w:lang w:val="sk-SK" w:eastAsia="en-US"/>
        </w:rPr>
        <w:t>resp.</w:t>
      </w:r>
      <w:r w:rsidR="00CA5286" w:rsidRPr="00DB1B99">
        <w:rPr>
          <w:rFonts w:eastAsia="Times New Roman" w:cs="Arial"/>
          <w:b/>
          <w:color w:val="auto"/>
          <w:szCs w:val="19"/>
          <w:lang w:val="sk-SK" w:eastAsia="en-US"/>
        </w:rPr>
        <w:t> 10</w:t>
      </w:r>
      <w:r w:rsidR="00DE24BE">
        <w:rPr>
          <w:rFonts w:eastAsia="Times New Roman" w:cs="Arial"/>
          <w:b/>
          <w:color w:val="auto"/>
          <w:szCs w:val="19"/>
          <w:lang w:val="sk-SK" w:eastAsia="en-US"/>
        </w:rPr>
        <w:t>a</w:t>
      </w:r>
      <w:r w:rsidR="00CA5286" w:rsidRPr="00DB1B99">
        <w:rPr>
          <w:rFonts w:eastAsia="Times New Roman" w:cs="Arial"/>
          <w:b/>
          <w:color w:val="auto"/>
          <w:szCs w:val="19"/>
          <w:lang w:val="sk-SK" w:eastAsia="en-US"/>
        </w:rPr>
        <w:t>)</w:t>
      </w:r>
      <w:r w:rsidR="00CA5286">
        <w:rPr>
          <w:rFonts w:eastAsia="Times New Roman" w:cs="Arial"/>
          <w:b/>
          <w:color w:val="auto"/>
          <w:szCs w:val="19"/>
          <w:lang w:val="sk-SK" w:eastAsia="en-US"/>
        </w:rPr>
        <w:t xml:space="preserve">, o čom ho písomne upovedomí. V tomto prípade bude poskytovateľ akceptovať v nasledujúcich ŽoP predkladanie výdavkov výhradne na </w:t>
      </w:r>
      <w:r w:rsidR="00CA5286" w:rsidRPr="008F3E68">
        <w:rPr>
          <w:rFonts w:eastAsia="Times New Roman" w:cs="Arial"/>
          <w:b/>
          <w:color w:val="auto"/>
          <w:szCs w:val="19"/>
          <w:lang w:val="sk-SK" w:eastAsia="en-US"/>
        </w:rPr>
        <w:t>sumarizačných hárko</w:t>
      </w:r>
      <w:r w:rsidR="00CA5286">
        <w:rPr>
          <w:rFonts w:eastAsia="Times New Roman" w:cs="Arial"/>
          <w:b/>
          <w:color w:val="auto"/>
          <w:szCs w:val="19"/>
          <w:lang w:val="sk-SK" w:eastAsia="en-US"/>
        </w:rPr>
        <w:t>ch</w:t>
      </w:r>
      <w:r w:rsidR="00CA5286" w:rsidRPr="008F3E68">
        <w:rPr>
          <w:rFonts w:eastAsia="Times New Roman" w:cs="Arial"/>
          <w:b/>
          <w:color w:val="auto"/>
          <w:szCs w:val="19"/>
          <w:lang w:val="sk-SK" w:eastAsia="en-US"/>
        </w:rPr>
        <w:t xml:space="preserve"> – personálne výdavky (príloha č. 9 </w:t>
      </w:r>
      <w:r w:rsidR="00CA5286">
        <w:rPr>
          <w:rFonts w:eastAsia="Times New Roman" w:cs="Arial"/>
          <w:b/>
          <w:color w:val="auto"/>
          <w:szCs w:val="19"/>
          <w:lang w:val="sk-SK" w:eastAsia="en-US"/>
        </w:rPr>
        <w:t>resp.</w:t>
      </w:r>
      <w:r w:rsidR="00CA5286" w:rsidRPr="00DB1B99">
        <w:rPr>
          <w:rFonts w:eastAsia="Times New Roman" w:cs="Arial"/>
          <w:b/>
          <w:color w:val="auto"/>
          <w:szCs w:val="19"/>
          <w:lang w:val="sk-SK" w:eastAsia="en-US"/>
        </w:rPr>
        <w:t> 10</w:t>
      </w:r>
      <w:r w:rsidR="00DE24BE">
        <w:rPr>
          <w:rFonts w:eastAsia="Times New Roman" w:cs="Arial"/>
          <w:b/>
          <w:color w:val="auto"/>
          <w:szCs w:val="19"/>
          <w:lang w:val="sk-SK" w:eastAsia="en-US"/>
        </w:rPr>
        <w:t>a</w:t>
      </w:r>
      <w:r w:rsidR="00CA5286" w:rsidRPr="00DB1B99">
        <w:rPr>
          <w:rFonts w:eastAsia="Times New Roman" w:cs="Arial"/>
          <w:b/>
          <w:color w:val="auto"/>
          <w:szCs w:val="19"/>
          <w:lang w:val="sk-SK" w:eastAsia="en-US"/>
        </w:rPr>
        <w:t>)</w:t>
      </w:r>
      <w:r w:rsidR="00CA5286">
        <w:rPr>
          <w:rFonts w:eastAsia="Times New Roman" w:cs="Arial"/>
          <w:b/>
          <w:color w:val="auto"/>
          <w:szCs w:val="19"/>
          <w:lang w:val="sk-SK" w:eastAsia="en-US"/>
        </w:rPr>
        <w:t>, pokiaľ poskytovateľ nerozhodne inak.</w:t>
      </w:r>
      <w:r w:rsidR="00F36A2D">
        <w:rPr>
          <w:rFonts w:eastAsia="Times New Roman" w:cs="Arial"/>
          <w:b/>
          <w:color w:val="auto"/>
          <w:szCs w:val="19"/>
          <w:lang w:val="sk-SK" w:eastAsia="en-US"/>
        </w:rPr>
        <w:t xml:space="preserve"> </w:t>
      </w:r>
      <w:r w:rsidR="004A54D4">
        <w:rPr>
          <w:rFonts w:eastAsia="Times New Roman" w:cs="Arial"/>
          <w:b/>
          <w:color w:val="auto"/>
          <w:szCs w:val="19"/>
          <w:lang w:val="sk-SK" w:eastAsia="en-US"/>
        </w:rPr>
        <w:t>Prijímateľ predloží nasledovnú dokumentáciu:</w:t>
      </w:r>
    </w:p>
    <w:p w14:paraId="773ECAE0" w14:textId="0419894A" w:rsidR="004A54D4" w:rsidRPr="0073389C" w:rsidRDefault="004A54D4" w:rsidP="004A54D4">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w:t>
      </w:r>
      <w:r w:rsidRPr="00D272DE">
        <w:rPr>
          <w:iCs/>
          <w:lang w:val="sk-SK"/>
        </w:rPr>
        <w:t>(príloha č. 9),</w:t>
      </w:r>
      <w:r w:rsidRPr="0073389C">
        <w:rPr>
          <w:i/>
          <w:iCs/>
          <w:lang w:val="sk-SK"/>
        </w:rPr>
        <w:t xml:space="preserve"> </w:t>
      </w:r>
    </w:p>
    <w:p w14:paraId="3EF9FD0E" w14:textId="62B49786" w:rsidR="004A54D4" w:rsidRPr="0073389C" w:rsidRDefault="004A54D4" w:rsidP="004A54D4">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w:t>
      </w:r>
      <w:r w:rsidR="003173A2">
        <w:rPr>
          <w:lang w:val="sk-SK"/>
        </w:rPr>
        <w:t xml:space="preserve">platí pre </w:t>
      </w:r>
      <w:r w:rsidR="00DE24BE" w:rsidRPr="00DE24BE">
        <w:rPr>
          <w:lang w:val="sk-SK"/>
        </w:rPr>
        <w:t>projekty s aplikovanou štandardnou stupnicou jednotkových nákladov</w:t>
      </w:r>
      <w:r w:rsidR="00DE24BE">
        <w:rPr>
          <w:lang w:val="sk-SK"/>
        </w:rPr>
        <w:t xml:space="preserve"> </w:t>
      </w:r>
      <w:r w:rsidRPr="0073389C">
        <w:rPr>
          <w:lang w:val="sk-SK"/>
        </w:rPr>
        <w:t xml:space="preserve"> </w:t>
      </w:r>
      <w:r w:rsidRPr="00D272DE">
        <w:rPr>
          <w:iCs/>
          <w:lang w:val="sk-SK"/>
        </w:rPr>
        <w:t>(príloha č. 10</w:t>
      </w:r>
      <w:r w:rsidR="00DE24BE">
        <w:rPr>
          <w:iCs/>
          <w:lang w:val="sk-SK"/>
        </w:rPr>
        <w:t>a</w:t>
      </w:r>
      <w:r w:rsidRPr="00D272DE">
        <w:rPr>
          <w:iCs/>
          <w:lang w:val="sk-SK"/>
        </w:rPr>
        <w:t>),</w:t>
      </w:r>
    </w:p>
    <w:p w14:paraId="176DE61E" w14:textId="77777777" w:rsidR="004A54D4" w:rsidRPr="00EB0B04" w:rsidRDefault="004A54D4" w:rsidP="004A54D4">
      <w:pPr>
        <w:pStyle w:val="Bulletslevel1"/>
        <w:spacing w:after="120" w:line="288" w:lineRule="auto"/>
        <w:ind w:left="567" w:hanging="283"/>
        <w:jc w:val="both"/>
        <w:rPr>
          <w:rFonts w:cs="Arial"/>
          <w:szCs w:val="19"/>
          <w:lang w:val="sk-SK"/>
        </w:rPr>
      </w:pPr>
      <w:r>
        <w:rPr>
          <w:lang w:val="sk-SK"/>
        </w:rPr>
        <w:t xml:space="preserve">doklad o úhrade - </w:t>
      </w:r>
      <w:r w:rsidRPr="0073389C">
        <w:rPr>
          <w:lang w:val="sk-SK"/>
        </w:rPr>
        <w:t>bankový výpis (originál alebo kópia označená pečiatkou a podpisom štatutárneho orgánu prijímateľa), výdavkový pokladničný doklad (originál alebo kópia označená pečiatkou a podpisom štatutárneho orgánu prijímateľa)</w:t>
      </w:r>
      <w:r>
        <w:rPr>
          <w:lang w:val="sk-SK"/>
        </w:rPr>
        <w:t>, resp. iný doklad</w:t>
      </w:r>
      <w:r w:rsidRPr="0073389C">
        <w:rPr>
          <w:lang w:val="sk-SK"/>
        </w:rPr>
        <w:t xml:space="preserve"> dokumentujúci reálnu úhradu - </w:t>
      </w:r>
      <w:r w:rsidRPr="00167090">
        <w:rPr>
          <w:b/>
          <w:lang w:val="sk-SK"/>
        </w:rPr>
        <w:t>prijímateľ je povinný označiť na bankovom výpise úhradu oprávnenej mzdy zamestnancovi a úhradu odvodov vrátane dane z príjmov fyzických osôb</w:t>
      </w:r>
      <w:r>
        <w:rPr>
          <w:b/>
          <w:lang w:val="sk-SK"/>
        </w:rPr>
        <w:t>,</w:t>
      </w:r>
    </w:p>
    <w:p w14:paraId="6E21D32E" w14:textId="77777777" w:rsidR="004A54D4" w:rsidRDefault="004A54D4" w:rsidP="004A54D4">
      <w:pPr>
        <w:pStyle w:val="Bulletslevel1"/>
        <w:spacing w:after="120" w:line="288" w:lineRule="auto"/>
        <w:ind w:left="567" w:hanging="283"/>
        <w:rPr>
          <w:lang w:val="sk-SK"/>
        </w:rPr>
      </w:pPr>
      <w:r w:rsidRPr="00C87533">
        <w:rPr>
          <w:lang w:val="sk-SK"/>
        </w:rPr>
        <w:t xml:space="preserve">výpis z denníka, resp. z hlavnej knihy prijímateľa alebo peňažného denníka prijímateľa (jednoduché účtovníctvo) o zaúčtovaní účtovného </w:t>
      </w:r>
      <w:r>
        <w:rPr>
          <w:lang w:val="sk-SK"/>
        </w:rPr>
        <w:t>prípadu vrátane úhrady výdavku,</w:t>
      </w:r>
    </w:p>
    <w:p w14:paraId="22AF7417" w14:textId="77777777" w:rsidR="004A54D4" w:rsidRDefault="004A54D4" w:rsidP="004A54D4">
      <w:pPr>
        <w:pStyle w:val="Bulletslevel1"/>
        <w:spacing w:after="120" w:line="288" w:lineRule="auto"/>
        <w:ind w:left="567" w:hanging="283"/>
        <w:rPr>
          <w:lang w:val="sk-SK"/>
        </w:rPr>
      </w:pPr>
      <w:r w:rsidRPr="00EB0B04">
        <w:rPr>
          <w:lang w:val="sk-SK"/>
        </w:rPr>
        <w:t xml:space="preserve">prezenčná listina (dátum, miesto, čas trvania, názov aktivity a podpis </w:t>
      </w:r>
      <w:r>
        <w:rPr>
          <w:lang w:val="sk-SK"/>
        </w:rPr>
        <w:t xml:space="preserve">účastníka </w:t>
      </w:r>
      <w:r w:rsidR="00FE08C9">
        <w:rPr>
          <w:lang w:val="sk-SK"/>
        </w:rPr>
        <w:t>projektu</w:t>
      </w:r>
      <w:r w:rsidRPr="00EB0B04">
        <w:rPr>
          <w:lang w:val="sk-SK"/>
        </w:rPr>
        <w:t xml:space="preserve">) - príloha č. </w:t>
      </w:r>
      <w:r>
        <w:rPr>
          <w:lang w:val="sk-SK"/>
        </w:rPr>
        <w:t>12.</w:t>
      </w:r>
    </w:p>
    <w:p w14:paraId="40054AE1" w14:textId="77777777" w:rsidR="00BC103F" w:rsidRPr="00DD30A9" w:rsidRDefault="004A54D4" w:rsidP="00DD30A9">
      <w:pPr>
        <w:pStyle w:val="Default"/>
        <w:spacing w:before="120" w:after="120" w:line="288" w:lineRule="auto"/>
        <w:jc w:val="both"/>
        <w:rPr>
          <w:rFonts w:ascii="Arial" w:hAnsi="Arial" w:cs="Arial"/>
          <w:b/>
          <w:color w:val="auto"/>
          <w:sz w:val="19"/>
          <w:szCs w:val="19"/>
          <w:lang w:val="sk-SK"/>
        </w:rPr>
      </w:pPr>
      <w:r w:rsidRPr="00DD30A9">
        <w:rPr>
          <w:rFonts w:ascii="Arial" w:hAnsi="Arial" w:cs="Arial"/>
          <w:b/>
          <w:color w:val="auto"/>
          <w:sz w:val="19"/>
          <w:szCs w:val="19"/>
          <w:lang w:val="sk-SK"/>
        </w:rPr>
        <w:t>Prijímateľ je povinný archivovať relevantnú dokumentáciu (</w:t>
      </w:r>
      <w:r w:rsidR="00612704">
        <w:rPr>
          <w:rFonts w:ascii="Arial" w:hAnsi="Arial" w:cs="Arial"/>
          <w:b/>
          <w:color w:val="auto"/>
          <w:sz w:val="19"/>
          <w:szCs w:val="19"/>
          <w:lang w:val="sk-SK"/>
        </w:rPr>
        <w:t>výplatné pásky</w:t>
      </w:r>
      <w:r w:rsidRPr="00DD30A9">
        <w:rPr>
          <w:rFonts w:ascii="Arial" w:hAnsi="Arial" w:cs="Arial"/>
          <w:b/>
          <w:color w:val="auto"/>
          <w:sz w:val="19"/>
          <w:szCs w:val="19"/>
          <w:lang w:val="sk-SK"/>
        </w:rPr>
        <w:t>, spôsob výpočty mzdy zamestnanca, atď.), ktorá nie je súčasťou dokumentácie zasielanej poskytovateľovi v súlade so zmluvou o NFP. Prijímateľ je povinný na základe tejto dokumentácie umožniť overenie nárokovaných výdavkov prostredníctvom sumarizačných hárkov – personálne výdavky.</w:t>
      </w:r>
      <w:r w:rsidR="0042442A" w:rsidRPr="00DD30A9">
        <w:rPr>
          <w:rFonts w:ascii="Arial" w:hAnsi="Arial" w:cs="Arial"/>
          <w:b/>
          <w:color w:val="auto"/>
          <w:sz w:val="19"/>
          <w:szCs w:val="19"/>
          <w:lang w:val="sk-SK"/>
        </w:rPr>
        <w:t xml:space="preserve"> </w:t>
      </w:r>
    </w:p>
    <w:p w14:paraId="2616803E" w14:textId="77777777" w:rsidR="009D7F63" w:rsidRPr="0073389C" w:rsidRDefault="009D7F63" w:rsidP="009D7F63">
      <w:pPr>
        <w:pStyle w:val="Default"/>
        <w:spacing w:before="120" w:after="120" w:line="288" w:lineRule="auto"/>
        <w:jc w:val="both"/>
        <w:rPr>
          <w:rFonts w:ascii="Arial" w:hAnsi="Arial" w:cs="Arial"/>
          <w:b/>
          <w:bCs/>
          <w:sz w:val="19"/>
          <w:szCs w:val="19"/>
          <w:lang w:val="sk-SK"/>
        </w:rPr>
      </w:pPr>
      <w:r w:rsidRPr="0073389C">
        <w:rPr>
          <w:rFonts w:ascii="Arial" w:hAnsi="Arial" w:cs="Arial"/>
          <w:b/>
          <w:bCs/>
          <w:sz w:val="19"/>
          <w:szCs w:val="19"/>
          <w:lang w:val="sk-SK"/>
        </w:rPr>
        <w:t xml:space="preserve">Cestovné náhrady (tuzemské a zahraničné pracovné cesty) </w:t>
      </w:r>
    </w:p>
    <w:p w14:paraId="48429095" w14:textId="56B6E5A8" w:rsidR="009D7F63" w:rsidRPr="0073389C" w:rsidRDefault="009D7F63" w:rsidP="007E247B">
      <w:pPr>
        <w:pStyle w:val="Bulletslevel1"/>
        <w:spacing w:after="120" w:line="288" w:lineRule="auto"/>
        <w:ind w:left="567" w:hanging="283"/>
        <w:jc w:val="both"/>
        <w:rPr>
          <w:lang w:val="sk-SK"/>
        </w:rPr>
      </w:pPr>
      <w:r w:rsidRPr="0073389C">
        <w:rPr>
          <w:lang w:val="sk-SK"/>
        </w:rPr>
        <w:t>cestovný príkaz, ktorý obsahuje tieto údaje: meno a priezvisko zamestnanca, súhlas s vyslaním na služobnú cestu s podpisom zamestnanca</w:t>
      </w:r>
      <w:r w:rsidR="007355D0">
        <w:rPr>
          <w:lang w:val="sk-SK"/>
        </w:rPr>
        <w:t xml:space="preserve"> oprávneného na povolenie cesty</w:t>
      </w:r>
      <w:r w:rsidRPr="0073389C">
        <w:rPr>
          <w:lang w:val="sk-SK"/>
        </w:rPr>
        <w:t>, začiatok cesty, miesto konania, účel cesty, koniec cesty, určený dopravný prostriedok. Vyplnené vyúčtovanie pracovnej cesty obsahuje dátum, hodinu a miesto odchodu a príchodu, pri zahraničnej pracovnej ceste aj dátum a čas prechodu štátnych hraníc, v prípade použitia verejného dopravného prostriedku cenu cestovného, prípadne miestnej dopravy, v prípade použitia cestného motorového vozidla vzdialenosť v km, stravné počas trvania pracovnej cesty, nocľažné, nevyhnutné vedľajšie výdavky, celkovú čiastku cestovných náhrad, dátum a</w:t>
      </w:r>
      <w:r w:rsidR="00380495">
        <w:rPr>
          <w:lang w:val="sk-SK"/>
        </w:rPr>
        <w:t xml:space="preserve"> podpis osoby, ktorá schválila vyúčtovanie pracovnej cesty</w:t>
      </w:r>
      <w:r w:rsidRPr="0073389C">
        <w:rPr>
          <w:lang w:val="sk-SK"/>
        </w:rPr>
        <w:t xml:space="preserve">, </w:t>
      </w:r>
    </w:p>
    <w:p w14:paraId="3CB17799" w14:textId="7829B12F" w:rsidR="009D7F63" w:rsidRPr="0073389C" w:rsidRDefault="009D7F63" w:rsidP="009D7F63">
      <w:pPr>
        <w:pStyle w:val="Bulletslevel1"/>
        <w:spacing w:after="120" w:line="288" w:lineRule="auto"/>
        <w:ind w:left="567" w:hanging="283"/>
        <w:rPr>
          <w:lang w:val="sk-SK"/>
        </w:rPr>
      </w:pPr>
      <w:r w:rsidRPr="0073389C">
        <w:rPr>
          <w:lang w:val="sk-SK"/>
        </w:rPr>
        <w:t>cestovný lístok, palubný lístok</w:t>
      </w:r>
      <w:r w:rsidR="008F2415">
        <w:rPr>
          <w:rStyle w:val="Odkaznapoznmkupodiarou"/>
          <w:lang w:val="sk-SK"/>
        </w:rPr>
        <w:footnoteReference w:id="125"/>
      </w:r>
      <w:r w:rsidRPr="0073389C">
        <w:rPr>
          <w:lang w:val="sk-SK"/>
        </w:rPr>
        <w:t xml:space="preserve"> (ak relevantné), </w:t>
      </w:r>
    </w:p>
    <w:p w14:paraId="7F460FC1" w14:textId="77777777" w:rsidR="009D7F63" w:rsidRPr="0073389C" w:rsidRDefault="009D7F63" w:rsidP="009D7F63">
      <w:pPr>
        <w:pStyle w:val="Bulletslevel1"/>
        <w:spacing w:after="120" w:line="288" w:lineRule="auto"/>
        <w:ind w:left="567" w:hanging="283"/>
        <w:rPr>
          <w:lang w:val="sk-SK"/>
        </w:rPr>
      </w:pPr>
      <w:r w:rsidRPr="0073389C">
        <w:rPr>
          <w:lang w:val="sk-SK"/>
        </w:rPr>
        <w:t>doklad za ubytovanie</w:t>
      </w:r>
      <w:r w:rsidR="007355D0">
        <w:rPr>
          <w:lang w:val="sk-SK"/>
        </w:rPr>
        <w:t xml:space="preserve"> vrátane prieskumu trhu (ak relevantné)</w:t>
      </w:r>
      <w:r w:rsidRPr="0073389C">
        <w:rPr>
          <w:lang w:val="sk-SK"/>
        </w:rPr>
        <w:t xml:space="preserve">, </w:t>
      </w:r>
    </w:p>
    <w:p w14:paraId="3DD763E3" w14:textId="77777777" w:rsidR="009D7F63" w:rsidRPr="0073389C" w:rsidRDefault="00054333"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náhrady pri pracovnej ceste </w:t>
      </w:r>
      <w:r w:rsidR="009D7F63" w:rsidRPr="00211BF6">
        <w:rPr>
          <w:iCs/>
          <w:lang w:val="sk-SK"/>
        </w:rPr>
        <w:t xml:space="preserve">(príloha č. </w:t>
      </w:r>
      <w:r w:rsidR="00FB5549" w:rsidRPr="00211BF6">
        <w:rPr>
          <w:iCs/>
          <w:lang w:val="sk-SK"/>
        </w:rPr>
        <w:t>11</w:t>
      </w:r>
      <w:r w:rsidR="009D7F63" w:rsidRPr="00211BF6">
        <w:rPr>
          <w:iCs/>
          <w:lang w:val="sk-SK"/>
        </w:rPr>
        <w:t>),</w:t>
      </w:r>
      <w:r w:rsidR="009D7F63" w:rsidRPr="0073389C">
        <w:rPr>
          <w:i/>
          <w:iCs/>
          <w:lang w:val="sk-SK"/>
        </w:rPr>
        <w:t xml:space="preserve"> </w:t>
      </w:r>
    </w:p>
    <w:p w14:paraId="0B1FD036" w14:textId="77777777" w:rsidR="009D7F63" w:rsidRPr="0073389C" w:rsidRDefault="009D7F63" w:rsidP="006D062B">
      <w:pPr>
        <w:pStyle w:val="Bulletslevel1"/>
        <w:spacing w:after="120" w:line="288" w:lineRule="auto"/>
        <w:ind w:left="567" w:hanging="283"/>
        <w:jc w:val="both"/>
        <w:rPr>
          <w:lang w:val="sk-SK"/>
        </w:rPr>
      </w:pPr>
      <w:r w:rsidRPr="00211BF6">
        <w:rPr>
          <w:b/>
          <w:lang w:val="sk-SK"/>
        </w:rPr>
        <w:t>schválená písomná správa zo služobnej cesty</w:t>
      </w:r>
      <w:r w:rsidRPr="0073389C">
        <w:rPr>
          <w:lang w:val="sk-SK"/>
        </w:rPr>
        <w:t xml:space="preserve"> (stručná správa z každej pracovnej cesty, ktorá bude obsahovať kto, kedy a kam cestu vykonal, súvislosť cesty s realizáciou projektu, stručný popis výsledku cesty (závery z rokovania, realizácia aktivity – napr. školenie a</w:t>
      </w:r>
      <w:r w:rsidR="006D062B">
        <w:rPr>
          <w:lang w:val="sk-SK"/>
        </w:rPr>
        <w:t xml:space="preserve"> </w:t>
      </w:r>
      <w:r w:rsidRPr="0073389C">
        <w:rPr>
          <w:lang w:val="sk-SK"/>
        </w:rPr>
        <w:t xml:space="preserve">pod.)), </w:t>
      </w:r>
    </w:p>
    <w:p w14:paraId="5E836BCD" w14:textId="77777777" w:rsidR="009D7F63" w:rsidRPr="0073389C" w:rsidRDefault="009D7F63" w:rsidP="00A85003">
      <w:pPr>
        <w:pStyle w:val="Bulletslevel1"/>
        <w:spacing w:after="120" w:line="288" w:lineRule="auto"/>
        <w:ind w:left="567" w:hanging="283"/>
        <w:jc w:val="both"/>
        <w:rPr>
          <w:lang w:val="sk-SK"/>
        </w:rPr>
      </w:pPr>
      <w:r w:rsidRPr="0073389C">
        <w:rPr>
          <w:b/>
          <w:lang w:val="sk-SK"/>
        </w:rPr>
        <w:t>pri využití súkromného motorového vozidla pre služobné účely</w:t>
      </w:r>
      <w:r w:rsidR="005D7B9B">
        <w:rPr>
          <w:b/>
          <w:lang w:val="sk-SK"/>
        </w:rPr>
        <w:t>:</w:t>
      </w:r>
      <w:r w:rsidRPr="0073389C">
        <w:rPr>
          <w:lang w:val="sk-SK"/>
        </w:rPr>
        <w:t xml:space="preserve"> </w:t>
      </w:r>
      <w:r w:rsidR="005D7B9B">
        <w:rPr>
          <w:lang w:val="sk-SK"/>
        </w:rPr>
        <w:t xml:space="preserve">písomná dohoda so zamestnávateľom o využití súkromného motorového vozidla pre služobné účely, </w:t>
      </w:r>
      <w:r w:rsidR="005D7B9B" w:rsidRPr="0073389C">
        <w:rPr>
          <w:lang w:val="sk-SK"/>
        </w:rPr>
        <w:t xml:space="preserve">pokladničný blok ERP (elektronická registračná pokladňa) z nákupu PHM (pohonných hmôt), kópia technického preukazu, </w:t>
      </w:r>
      <w:r w:rsidR="00933C9A">
        <w:rPr>
          <w:lang w:val="sk-SK"/>
        </w:rPr>
        <w:t>Zmluva o</w:t>
      </w:r>
      <w:r w:rsidR="002A4AF5">
        <w:rPr>
          <w:lang w:val="sk-SK"/>
        </w:rPr>
        <w:t> povinnom zmluvnom poistení vozidla</w:t>
      </w:r>
      <w:r w:rsidR="005D7B9B" w:rsidRPr="0073389C">
        <w:rPr>
          <w:lang w:val="sk-SK"/>
        </w:rPr>
        <w:t>, spôsob výpočtu oprávnených výdavkov na pohonné hmoty,</w:t>
      </w:r>
      <w:r w:rsidRPr="0073389C">
        <w:rPr>
          <w:lang w:val="sk-SK"/>
        </w:rPr>
        <w:t xml:space="preserve"> </w:t>
      </w:r>
    </w:p>
    <w:p w14:paraId="72CB7C8C" w14:textId="77777777" w:rsidR="007355D0" w:rsidRPr="0073389C" w:rsidRDefault="007355D0" w:rsidP="007355D0">
      <w:pPr>
        <w:pStyle w:val="Bulletslevel1"/>
        <w:spacing w:after="120" w:line="288" w:lineRule="auto"/>
        <w:ind w:left="567" w:hanging="283"/>
        <w:jc w:val="both"/>
        <w:rPr>
          <w:lang w:val="sk-SK"/>
        </w:rPr>
      </w:pPr>
      <w:r w:rsidRPr="0073389C">
        <w:rPr>
          <w:b/>
          <w:bCs/>
          <w:lang w:val="sk-SK"/>
        </w:rPr>
        <w:t>pri využití motorového vozidla organizácie pre služobné účely</w:t>
      </w:r>
      <w:r w:rsidRPr="0073389C">
        <w:rPr>
          <w:rStyle w:val="Odkaznapoznmkupodiarou"/>
          <w:rFonts w:cs="Arial"/>
          <w:b/>
          <w:bCs/>
          <w:sz w:val="19"/>
          <w:szCs w:val="19"/>
          <w:lang w:val="sk-SK"/>
        </w:rPr>
        <w:footnoteReference w:id="126"/>
      </w:r>
      <w:r w:rsidRPr="0073389C">
        <w:rPr>
          <w:lang w:val="sk-SK"/>
        </w:rPr>
        <w:t xml:space="preserve">: žiadanka na prepravu (relevantná žiadanka na prepravu týkajúca sa projektu), kniha jázd (relevantné strany knihy jázd) s označenými pracovnými cestami súvisiacimi s projektom, faktúra alebo pokladničný blok ERP (elektronická registračná pokladňa) z nákupu PHM (pohonných hmôt), kópia technického preukazu označená pečiatkou a podpisom štatutárneho orgánu prijímateľa, </w:t>
      </w:r>
      <w:r w:rsidR="00DE419B">
        <w:rPr>
          <w:lang w:val="sk-SK"/>
        </w:rPr>
        <w:t>z</w:t>
      </w:r>
      <w:r w:rsidR="002A4AF5">
        <w:rPr>
          <w:lang w:val="sk-SK"/>
        </w:rPr>
        <w:t>mluva o povinnom zmluvnom poistení vozidla</w:t>
      </w:r>
      <w:r w:rsidRPr="0073389C">
        <w:rPr>
          <w:lang w:val="sk-SK"/>
        </w:rPr>
        <w:t>, spôsob výpočtu oprávnených výdavkov na pohonné hmoty,</w:t>
      </w:r>
    </w:p>
    <w:p w14:paraId="03760857" w14:textId="77777777" w:rsidR="009D7F63" w:rsidRPr="0073389C" w:rsidRDefault="00CA56B7" w:rsidP="00A85003">
      <w:pPr>
        <w:pStyle w:val="Bulletslevel1"/>
        <w:spacing w:after="120" w:line="288" w:lineRule="auto"/>
        <w:ind w:left="567" w:hanging="283"/>
        <w:jc w:val="both"/>
        <w:rPr>
          <w:lang w:val="sk-SK"/>
        </w:rPr>
      </w:pPr>
      <w:r>
        <w:rPr>
          <w:lang w:val="sk-SK"/>
        </w:rPr>
        <w:t xml:space="preserve">doklad o úhrade - </w:t>
      </w:r>
      <w:r w:rsidR="009D7F63" w:rsidRPr="0073389C">
        <w:rPr>
          <w:lang w:val="sk-SK"/>
        </w:rPr>
        <w:t>bankový výpis dokumentujúci reálnu úhradu, resp. výdavkový pokladničný doklad dokumentujúci reálnu úhradu (ak je to relevantné - cestovné príkazy môžu obsahovať pokladničný doklad)</w:t>
      </w:r>
      <w:r>
        <w:rPr>
          <w:lang w:val="sk-SK"/>
        </w:rPr>
        <w:t xml:space="preserve"> -</w:t>
      </w:r>
      <w:r w:rsidRPr="00CA56B7">
        <w:rPr>
          <w:b/>
          <w:bCs/>
          <w:lang w:val="sk-SK"/>
        </w:rPr>
        <w:t xml:space="preserve"> </w:t>
      </w:r>
      <w:r w:rsidRPr="0073389C">
        <w:rPr>
          <w:b/>
          <w:bCs/>
          <w:lang w:val="sk-SK"/>
        </w:rPr>
        <w:t>prijímateľ je povinný označiť na bankovom výpise úhradu</w:t>
      </w:r>
      <w:r>
        <w:rPr>
          <w:b/>
          <w:bCs/>
          <w:lang w:val="sk-SK"/>
        </w:rPr>
        <w:t xml:space="preserve"> výdavku</w:t>
      </w:r>
      <w:r w:rsidR="00296BB9">
        <w:rPr>
          <w:b/>
          <w:bCs/>
          <w:lang w:val="sk-SK"/>
        </w:rPr>
        <w:t>,</w:t>
      </w:r>
      <w:r>
        <w:rPr>
          <w:lang w:val="sk-SK"/>
        </w:rPr>
        <w:t xml:space="preserve"> </w:t>
      </w:r>
      <w:r w:rsidR="009D7F63" w:rsidRPr="0073389C">
        <w:rPr>
          <w:lang w:val="sk-SK"/>
        </w:rPr>
        <w:t xml:space="preserve"> </w:t>
      </w:r>
    </w:p>
    <w:p w14:paraId="622AA049" w14:textId="77777777" w:rsidR="009D7F63" w:rsidRPr="0073389C" w:rsidRDefault="009D7F63" w:rsidP="00A85003">
      <w:pPr>
        <w:pStyle w:val="Bulletslevel1"/>
        <w:spacing w:after="120" w:line="288" w:lineRule="auto"/>
        <w:ind w:left="567" w:hanging="283"/>
        <w:jc w:val="both"/>
        <w:rPr>
          <w:lang w:val="sk-SK"/>
        </w:rPr>
      </w:pPr>
      <w:r w:rsidRPr="0073389C">
        <w:rPr>
          <w:lang w:val="sk-SK"/>
        </w:rPr>
        <w:t xml:space="preserve">v prípade stravného, cestovného alebo ubytovacích služieb poskytnutých na faktúru (prílohami k faktúre je písomná objednávka alebo písomná zmluva, dodací list, resp. preberací protokol a písomná dokumentácia k verejnému obstarávaniu - ak relevantné), </w:t>
      </w:r>
    </w:p>
    <w:p w14:paraId="1853F095" w14:textId="77777777" w:rsidR="009D7F63" w:rsidRPr="0073389C" w:rsidRDefault="009D7F63" w:rsidP="00A85003">
      <w:pPr>
        <w:pStyle w:val="Bulletslevel1"/>
        <w:spacing w:after="120" w:line="288" w:lineRule="auto"/>
        <w:ind w:left="567" w:hanging="283"/>
        <w:jc w:val="both"/>
        <w:rPr>
          <w:lang w:val="sk-SK"/>
        </w:rPr>
      </w:pPr>
      <w:r w:rsidRPr="0073389C">
        <w:rPr>
          <w:lang w:val="sk-SK"/>
        </w:rPr>
        <w:t>doklady o ďalších nevyhnutných výdavkoch (napr., doklad o zaplatení parkovného, doklad o zaplatení úschovne batožiny a</w:t>
      </w:r>
      <w:r w:rsidR="00BF012D">
        <w:rPr>
          <w:lang w:val="sk-SK"/>
        </w:rPr>
        <w:t xml:space="preserve"> </w:t>
      </w:r>
      <w:r w:rsidRPr="0073389C">
        <w:rPr>
          <w:lang w:val="sk-SK"/>
        </w:rPr>
        <w:t xml:space="preserve">pod.), </w:t>
      </w:r>
    </w:p>
    <w:p w14:paraId="6741325C" w14:textId="77777777" w:rsidR="009D7F63" w:rsidRPr="0073389C" w:rsidRDefault="009D7F63" w:rsidP="009D7F63">
      <w:pPr>
        <w:pStyle w:val="Bulletslevel1"/>
        <w:spacing w:after="120" w:line="288" w:lineRule="auto"/>
        <w:ind w:left="567" w:hanging="283"/>
        <w:rPr>
          <w:lang w:val="sk-SK"/>
        </w:rPr>
      </w:pPr>
      <w:r w:rsidRPr="0073389C">
        <w:rPr>
          <w:lang w:val="sk-SK"/>
        </w:rPr>
        <w:t>spôsob výpočtu oprávnenej výšky výdavku (ak relevantné),</w:t>
      </w:r>
    </w:p>
    <w:p w14:paraId="4B35D008" w14:textId="77777777" w:rsidR="009D7F63" w:rsidRPr="0073389C" w:rsidRDefault="009D7F63" w:rsidP="009D7F63">
      <w:pPr>
        <w:pStyle w:val="Bulletslevel1"/>
        <w:spacing w:after="120" w:line="288" w:lineRule="auto"/>
        <w:ind w:left="567" w:hanging="283"/>
        <w:rPr>
          <w:lang w:val="sk-SK"/>
        </w:rPr>
      </w:pPr>
      <w:r w:rsidRPr="0073389C">
        <w:rPr>
          <w:lang w:val="sk-SK"/>
        </w:rPr>
        <w:t>dohoda o poskytovaní cestovných náhrad (ak relevantné),</w:t>
      </w:r>
    </w:p>
    <w:p w14:paraId="6A7AB039" w14:textId="77777777" w:rsidR="009D7F63" w:rsidRPr="0073389C" w:rsidRDefault="009D7F63" w:rsidP="009D7F63">
      <w:pPr>
        <w:pStyle w:val="Bulletslevel1"/>
        <w:spacing w:after="120" w:line="288" w:lineRule="auto"/>
        <w:ind w:left="567" w:hanging="283"/>
        <w:rPr>
          <w:lang w:val="sk-SK"/>
        </w:rPr>
      </w:pPr>
      <w:r w:rsidRPr="0073389C">
        <w:rPr>
          <w:lang w:val="sk-SK"/>
        </w:rPr>
        <w:t xml:space="preserve">účtovný doklad (ak cestovný príkaz nie je účtovným dokladom). </w:t>
      </w:r>
    </w:p>
    <w:p w14:paraId="7FC77B6E" w14:textId="662A0BA4"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sz w:val="19"/>
          <w:szCs w:val="19"/>
          <w:lang w:val="sk-SK"/>
        </w:rPr>
        <w:t xml:space="preserve">V ďalších ŽoP prijímateľ </w:t>
      </w:r>
      <w:ins w:id="202" w:author="Autor">
        <w:r w:rsidR="004858F1">
          <w:rPr>
            <w:rStyle w:val="Odkaznapoznmkupodiarou"/>
            <w:rFonts w:cs="Arial"/>
            <w:b/>
            <w:szCs w:val="19"/>
            <w:lang w:val="sk-SK"/>
          </w:rPr>
          <w:footnoteReference w:id="127"/>
        </w:r>
      </w:ins>
      <w:r w:rsidRPr="0073389C">
        <w:rPr>
          <w:rFonts w:ascii="Arial" w:hAnsi="Arial" w:cs="Arial"/>
          <w:b/>
          <w:sz w:val="19"/>
          <w:szCs w:val="19"/>
          <w:lang w:val="sk-SK"/>
        </w:rPr>
        <w:t>predkladá nasledovnú dokumentáciu</w:t>
      </w:r>
      <w:r w:rsidRPr="0073389C">
        <w:rPr>
          <w:rFonts w:ascii="Arial" w:hAnsi="Arial" w:cs="Arial"/>
          <w:sz w:val="19"/>
          <w:szCs w:val="19"/>
          <w:lang w:val="sk-SK"/>
        </w:rPr>
        <w:t xml:space="preserve"> (po tom ako si prijímateľ prvýkrát uplatnil výdavky na cestovné náhrady - administratívny, riadiaci, odborný a obslužný personál): </w:t>
      </w:r>
    </w:p>
    <w:p w14:paraId="22D72D6A" w14:textId="77777777" w:rsidR="009D7F63" w:rsidRPr="0073389C" w:rsidRDefault="0002069E" w:rsidP="00117BF4">
      <w:pPr>
        <w:pStyle w:val="Bulletslevel1"/>
        <w:spacing w:after="120" w:line="288" w:lineRule="auto"/>
        <w:ind w:left="567" w:hanging="283"/>
        <w:jc w:val="both"/>
        <w:rPr>
          <w:lang w:val="sk-SK"/>
        </w:rPr>
      </w:pPr>
      <w:r>
        <w:rPr>
          <w:lang w:val="sk-SK"/>
        </w:rPr>
        <w:t>s</w:t>
      </w:r>
      <w:r w:rsidR="009D7F63" w:rsidRPr="0073389C">
        <w:rPr>
          <w:lang w:val="sk-SK"/>
        </w:rPr>
        <w:t>umarizačný hárok</w:t>
      </w:r>
      <w:r w:rsidR="002025F9">
        <w:rPr>
          <w:lang w:val="sk-SK"/>
        </w:rPr>
        <w:t xml:space="preserve"> – náhrady pri pracovnej ceste </w:t>
      </w:r>
      <w:r w:rsidR="002025F9" w:rsidRPr="00F7192F">
        <w:rPr>
          <w:iCs/>
          <w:lang w:val="sk-SK"/>
        </w:rPr>
        <w:t xml:space="preserve">(príloha č. </w:t>
      </w:r>
      <w:r w:rsidR="00FB5549" w:rsidRPr="00F7192F">
        <w:rPr>
          <w:iCs/>
          <w:lang w:val="sk-SK"/>
        </w:rPr>
        <w:t>11</w:t>
      </w:r>
      <w:r w:rsidR="002025F9" w:rsidRPr="00F7192F">
        <w:rPr>
          <w:iCs/>
          <w:lang w:val="sk-SK"/>
        </w:rPr>
        <w:t>)</w:t>
      </w:r>
      <w:r w:rsidR="009D7F63" w:rsidRPr="00F7192F">
        <w:rPr>
          <w:lang w:val="sk-SK"/>
        </w:rPr>
        <w:t>;</w:t>
      </w:r>
      <w:r w:rsidR="009D7F63" w:rsidRPr="0073389C">
        <w:rPr>
          <w:lang w:val="sk-SK"/>
        </w:rPr>
        <w:t xml:space="preserve"> sumarizačné hárky sa nepredkladajú v prípade, keď ubytovanie, stravné alebo cestovné je poskytnuté dodávateľsky, </w:t>
      </w:r>
    </w:p>
    <w:p w14:paraId="33F5F820" w14:textId="77777777" w:rsidR="009D7F63" w:rsidRPr="0073389C" w:rsidRDefault="009D7F63" w:rsidP="009D7F63">
      <w:pPr>
        <w:pStyle w:val="Bulletslevel1"/>
        <w:spacing w:after="120" w:line="288" w:lineRule="auto"/>
        <w:ind w:left="567" w:hanging="283"/>
        <w:rPr>
          <w:lang w:val="sk-SK"/>
        </w:rPr>
      </w:pPr>
      <w:r w:rsidRPr="0073389C">
        <w:rPr>
          <w:lang w:val="sk-SK"/>
        </w:rPr>
        <w:t xml:space="preserve">schválená správa zo služobnej cesty, </w:t>
      </w:r>
    </w:p>
    <w:p w14:paraId="7E3CBB70" w14:textId="77777777" w:rsidR="002A57AB" w:rsidRPr="0073389C" w:rsidRDefault="002A57AB" w:rsidP="009D7F63">
      <w:pPr>
        <w:pStyle w:val="Bulletslevel1"/>
        <w:spacing w:after="120" w:line="288" w:lineRule="auto"/>
        <w:ind w:left="567" w:hanging="283"/>
        <w:rPr>
          <w:lang w:val="sk-SK"/>
        </w:rPr>
      </w:pPr>
      <w:r>
        <w:rPr>
          <w:lang w:val="sk-SK"/>
        </w:rPr>
        <w:t xml:space="preserve">doklad o úhrade - </w:t>
      </w:r>
      <w:r w:rsidRPr="0073389C">
        <w:rPr>
          <w:lang w:val="sk-SK"/>
        </w:rPr>
        <w:t>bankový výpis dokumentujúci reálnu úhradu, resp. výdavkový pokladničný doklad dokumentujúci reálnu úhradu (ak je to relevantné - cestovné príkazy môžu obsahovať pokladničný doklad)</w:t>
      </w:r>
      <w:r>
        <w:rPr>
          <w:lang w:val="sk-SK"/>
        </w:rPr>
        <w:t xml:space="preserve"> -</w:t>
      </w:r>
      <w:r w:rsidRPr="00CA56B7">
        <w:rPr>
          <w:b/>
          <w:bCs/>
          <w:lang w:val="sk-SK"/>
        </w:rPr>
        <w:t xml:space="preserve"> </w:t>
      </w:r>
      <w:r w:rsidRPr="0073389C">
        <w:rPr>
          <w:b/>
          <w:bCs/>
          <w:lang w:val="sk-SK"/>
        </w:rPr>
        <w:t>prijímateľ je povinný označiť na bankovom výpise úhradu</w:t>
      </w:r>
      <w:r>
        <w:rPr>
          <w:b/>
          <w:bCs/>
          <w:lang w:val="sk-SK"/>
        </w:rPr>
        <w:t xml:space="preserve"> výdavku</w:t>
      </w:r>
      <w:r w:rsidR="0065135E">
        <w:rPr>
          <w:b/>
          <w:bCs/>
          <w:lang w:val="sk-SK"/>
        </w:rPr>
        <w:t>,</w:t>
      </w:r>
    </w:p>
    <w:p w14:paraId="7AEFB364" w14:textId="77777777" w:rsidR="000D06A7" w:rsidRDefault="009D7F63" w:rsidP="00E65E97">
      <w:pPr>
        <w:pStyle w:val="Bulletslevel1"/>
        <w:spacing w:after="120" w:line="288" w:lineRule="auto"/>
        <w:ind w:left="567" w:hanging="283"/>
        <w:rPr>
          <w:lang w:val="sk-SK"/>
        </w:rPr>
      </w:pPr>
      <w:r w:rsidRPr="00C87533">
        <w:rPr>
          <w:lang w:val="sk-SK"/>
        </w:rPr>
        <w:t xml:space="preserve">výpis z denníka, resp. z hlavnej knihy prijímateľa alebo peňažného denníka prijímateľa (jednoduché účtovníctvo) o zaúčtovaní účtovného prípadu vrátane úhrady výdavku, </w:t>
      </w:r>
    </w:p>
    <w:p w14:paraId="58C1FF55" w14:textId="77777777" w:rsidR="00D502D1" w:rsidRDefault="009D7F63" w:rsidP="00E65E97">
      <w:pPr>
        <w:pStyle w:val="Bulletslevel1"/>
        <w:spacing w:after="120" w:line="288" w:lineRule="auto"/>
        <w:ind w:left="567" w:hanging="283"/>
        <w:rPr>
          <w:lang w:val="sk-SK"/>
        </w:rPr>
      </w:pPr>
      <w:r w:rsidRPr="00C87533">
        <w:rPr>
          <w:lang w:val="sk-SK"/>
        </w:rPr>
        <w:t>spôsob výpočtu oprávnenej výšky výdavku (ak relevantné).</w:t>
      </w:r>
    </w:p>
    <w:p w14:paraId="256D5166" w14:textId="77777777" w:rsidR="007E243E" w:rsidRPr="00DD30A9" w:rsidRDefault="00D502D1" w:rsidP="00DD30A9">
      <w:pPr>
        <w:pStyle w:val="Bulletslevel1"/>
        <w:spacing w:after="120" w:line="288" w:lineRule="auto"/>
        <w:ind w:left="0" w:firstLine="0"/>
        <w:jc w:val="both"/>
        <w:rPr>
          <w:b/>
          <w:lang w:val="sk-SK"/>
        </w:rPr>
      </w:pPr>
      <w:r w:rsidRPr="00DD30A9">
        <w:rPr>
          <w:b/>
          <w:lang w:val="sk-SK"/>
        </w:rPr>
        <w:t>Prijímateľ je povinný archivovať relevantnú dokumentáciu (</w:t>
      </w:r>
      <w:r>
        <w:rPr>
          <w:b/>
          <w:lang w:val="sk-SK"/>
        </w:rPr>
        <w:t>napr. cestovný lístok, doklad o ubytovaní, cestovný príkaz,</w:t>
      </w:r>
      <w:r w:rsidRPr="00DD30A9">
        <w:rPr>
          <w:b/>
          <w:lang w:val="sk-SK"/>
        </w:rPr>
        <w:t xml:space="preserve"> atď.), ktorá nie je súčasťou dokumentácie zasielanej poskytovateľovi v súlade so zmluvou o NFP. Prijímateľ je povinný na základe tejto dokumentácie umožniť overenie nárokovaných výdavkov prostredníctvom sumarizačných hárkov – </w:t>
      </w:r>
      <w:r>
        <w:rPr>
          <w:b/>
          <w:lang w:val="sk-SK"/>
        </w:rPr>
        <w:t>náhrady pri pracovnej ceste</w:t>
      </w:r>
      <w:r w:rsidRPr="00DD30A9">
        <w:rPr>
          <w:b/>
          <w:lang w:val="sk-SK"/>
        </w:rPr>
        <w:t>.</w:t>
      </w:r>
    </w:p>
    <w:p w14:paraId="6DD870A5" w14:textId="77777777" w:rsidR="008B19F7" w:rsidRPr="0073389C" w:rsidRDefault="008B19F7" w:rsidP="008B19F7">
      <w:pPr>
        <w:pStyle w:val="Default"/>
        <w:spacing w:before="120" w:after="120" w:line="288" w:lineRule="auto"/>
        <w:jc w:val="both"/>
        <w:rPr>
          <w:rFonts w:ascii="Arial" w:hAnsi="Arial" w:cs="Arial"/>
          <w:b/>
          <w:color w:val="auto"/>
          <w:sz w:val="19"/>
          <w:szCs w:val="19"/>
          <w:lang w:val="sk-SK"/>
        </w:rPr>
      </w:pPr>
      <w:r w:rsidRPr="0073389C">
        <w:rPr>
          <w:rFonts w:ascii="Arial" w:hAnsi="Arial" w:cs="Arial"/>
          <w:b/>
          <w:color w:val="auto"/>
          <w:sz w:val="19"/>
          <w:szCs w:val="19"/>
          <w:lang w:val="sk-SK"/>
        </w:rPr>
        <w:t xml:space="preserve">Cestovné náhrady </w:t>
      </w:r>
      <w:r>
        <w:rPr>
          <w:rFonts w:ascii="Arial" w:hAnsi="Arial" w:cs="Arial"/>
          <w:b/>
          <w:color w:val="auto"/>
          <w:sz w:val="19"/>
          <w:szCs w:val="19"/>
          <w:lang w:val="sk-SK"/>
        </w:rPr>
        <w:t>zahraničným expertom (per diems)</w:t>
      </w:r>
    </w:p>
    <w:p w14:paraId="23666BCB" w14:textId="77777777"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zmluva uzatvorená so zahraničným expertom alebo podpísané čestné prehlásenie zahraničného experta, kde je uvedená identifikácia aktivity/podujatia (konferencia, seminár), termín konania, prehlásenie, že identické výdavky na túto aktivitu/podujatie neboli a nebudú hradené expertovi žiadnym iným subjektom, číslo bankového účtu, na ktorý majú byť prostriedky vyplatené a pod. </w:t>
      </w:r>
    </w:p>
    <w:p w14:paraId="2B421C58" w14:textId="77777777"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vyúčtovanie pracovnej cesty, </w:t>
      </w:r>
    </w:p>
    <w:p w14:paraId="22462E64" w14:textId="77777777"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správa o priebehu zahraničnej pracovnej cesty s uvedenou informáciou o dosiahnutých výsledkoch aktivity (závery z konferencie, seminára, vzdelávacieho podujatia a pod.) s potvrdením zástupcu hostiteľskej krajiny, že výmena sa konala, </w:t>
      </w:r>
    </w:p>
    <w:p w14:paraId="796E84AC" w14:textId="77777777"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doklad za dopravu experta (cestovný lístok/faktúra, palubný lístok, v prípade on-line rezervácií – výtlačok elektronických rezervácií a pod.), </w:t>
      </w:r>
    </w:p>
    <w:p w14:paraId="1FE4AC3A" w14:textId="77777777"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doklad za ubytovanie – faktúra, resp. iný relevantný doklad, </w:t>
      </w:r>
    </w:p>
    <w:p w14:paraId="22AFFCB9" w14:textId="77777777"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doklad o úhrade.</w:t>
      </w:r>
    </w:p>
    <w:p w14:paraId="547EFBE7" w14:textId="77777777" w:rsidR="00C87533" w:rsidRPr="0073389C" w:rsidRDefault="00C87533" w:rsidP="007E243E">
      <w:pPr>
        <w:pStyle w:val="Default"/>
        <w:spacing w:before="120" w:after="120" w:line="288" w:lineRule="auto"/>
        <w:jc w:val="both"/>
        <w:rPr>
          <w:rFonts w:ascii="Arial" w:hAnsi="Arial" w:cs="Arial"/>
          <w:b/>
          <w:color w:val="auto"/>
          <w:sz w:val="19"/>
          <w:szCs w:val="19"/>
          <w:lang w:val="sk-SK"/>
        </w:rPr>
      </w:pPr>
      <w:r w:rsidRPr="0073389C">
        <w:rPr>
          <w:rFonts w:ascii="Arial" w:hAnsi="Arial" w:cs="Arial"/>
          <w:b/>
          <w:color w:val="auto"/>
          <w:sz w:val="19"/>
          <w:szCs w:val="19"/>
          <w:lang w:val="sk-SK"/>
        </w:rPr>
        <w:t>Cestovné náhrady (iným než vlastným zamestnancom)</w:t>
      </w:r>
    </w:p>
    <w:p w14:paraId="2692BDB0"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cestovný príkaz, </w:t>
      </w:r>
    </w:p>
    <w:p w14:paraId="6683CA93"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sumarizačný hárok - náhrady pri pracovnej ceste (príloha č. </w:t>
      </w:r>
      <w:r w:rsidR="00FB5549">
        <w:rPr>
          <w:rFonts w:ascii="Arial" w:hAnsi="Arial" w:cs="Arial"/>
          <w:sz w:val="19"/>
          <w:szCs w:val="19"/>
          <w:lang w:val="sk-SK"/>
        </w:rPr>
        <w:t>11</w:t>
      </w:r>
      <w:r w:rsidRPr="0073389C">
        <w:rPr>
          <w:rFonts w:ascii="Arial" w:hAnsi="Arial" w:cs="Arial"/>
          <w:sz w:val="19"/>
          <w:szCs w:val="19"/>
          <w:lang w:val="sk-SK"/>
        </w:rPr>
        <w:t>)</w:t>
      </w:r>
      <w:r>
        <w:rPr>
          <w:rFonts w:ascii="Arial" w:hAnsi="Arial" w:cs="Arial"/>
          <w:sz w:val="19"/>
          <w:szCs w:val="19"/>
          <w:lang w:val="sk-SK"/>
        </w:rPr>
        <w:t>,</w:t>
      </w:r>
    </w:p>
    <w:p w14:paraId="68FF47BC"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doklad za ubytovanie</w:t>
      </w:r>
      <w:r w:rsidR="00004F58">
        <w:rPr>
          <w:rFonts w:ascii="Arial" w:hAnsi="Arial" w:cs="Arial"/>
          <w:sz w:val="19"/>
          <w:szCs w:val="19"/>
          <w:lang w:val="sk-SK"/>
        </w:rPr>
        <w:t xml:space="preserve"> vrátane prieskumu trhu – ak relevantné</w:t>
      </w:r>
      <w:r w:rsidRPr="0073389C">
        <w:rPr>
          <w:rFonts w:ascii="Arial" w:hAnsi="Arial" w:cs="Arial"/>
          <w:sz w:val="19"/>
          <w:szCs w:val="19"/>
          <w:lang w:val="sk-SK"/>
        </w:rPr>
        <w:t xml:space="preserve">, </w:t>
      </w:r>
    </w:p>
    <w:p w14:paraId="246FEB70"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cestovný lístok (resp. iný doklad o zaplatení cestovného)</w:t>
      </w:r>
      <w:r w:rsidR="00004F58">
        <w:rPr>
          <w:rFonts w:ascii="Arial" w:hAnsi="Arial" w:cs="Arial"/>
          <w:sz w:val="19"/>
          <w:szCs w:val="19"/>
          <w:lang w:val="sk-SK"/>
        </w:rPr>
        <w:t xml:space="preserve"> – ak relevantné</w:t>
      </w:r>
      <w:r w:rsidRPr="0073389C">
        <w:rPr>
          <w:rFonts w:ascii="Arial" w:hAnsi="Arial" w:cs="Arial"/>
          <w:sz w:val="19"/>
          <w:szCs w:val="19"/>
          <w:lang w:val="sk-SK"/>
        </w:rPr>
        <w:t xml:space="preserve">, </w:t>
      </w:r>
    </w:p>
    <w:p w14:paraId="74A7EFFE"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prezenčná listina (dátum, miesto, čas trvania, názov aktivity a podpis</w:t>
      </w:r>
      <w:r w:rsidR="006945CA">
        <w:rPr>
          <w:rFonts w:ascii="Arial" w:hAnsi="Arial" w:cs="Arial"/>
          <w:sz w:val="19"/>
          <w:szCs w:val="19"/>
          <w:lang w:val="sk-SK"/>
        </w:rPr>
        <w:t xml:space="preserve"> osoby, ktorá sa zúčastnila pracovnej cesty</w:t>
      </w:r>
      <w:r w:rsidRPr="0073389C">
        <w:rPr>
          <w:rFonts w:ascii="Arial" w:hAnsi="Arial" w:cs="Arial"/>
          <w:sz w:val="19"/>
          <w:szCs w:val="19"/>
          <w:lang w:val="sk-SK"/>
        </w:rPr>
        <w:t xml:space="preserve">) - príloha č. </w:t>
      </w:r>
      <w:r w:rsidR="00412A84">
        <w:rPr>
          <w:rFonts w:ascii="Arial" w:hAnsi="Arial" w:cs="Arial"/>
          <w:sz w:val="19"/>
          <w:szCs w:val="19"/>
          <w:lang w:val="sk-SK"/>
        </w:rPr>
        <w:t>12</w:t>
      </w:r>
      <w:r w:rsidRPr="0073389C">
        <w:rPr>
          <w:rFonts w:ascii="Arial" w:hAnsi="Arial" w:cs="Arial"/>
          <w:sz w:val="19"/>
          <w:szCs w:val="19"/>
          <w:lang w:val="sk-SK"/>
        </w:rPr>
        <w:t xml:space="preserve">, </w:t>
      </w:r>
    </w:p>
    <w:p w14:paraId="69AEC7FA"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Pr="0073389C">
        <w:rPr>
          <w:rFonts w:ascii="Arial" w:hAnsi="Arial" w:cs="Arial"/>
          <w:sz w:val="19"/>
          <w:szCs w:val="19"/>
          <w:lang w:val="sk-SK"/>
        </w:rPr>
        <w:t xml:space="preserve">bankový výpis </w:t>
      </w:r>
      <w:r w:rsidRPr="00D543C8">
        <w:rPr>
          <w:rFonts w:ascii="Arial" w:hAnsi="Arial" w:cs="Arial"/>
          <w:color w:val="auto"/>
          <w:sz w:val="19"/>
          <w:szCs w:val="19"/>
          <w:lang w:val="sk-SK"/>
        </w:rPr>
        <w:t>(originál alebo kópia označená pečiatkou a podpisom štatutárneho orgánu prijímateľa)</w:t>
      </w:r>
      <w:r>
        <w:rPr>
          <w:rFonts w:ascii="Arial" w:hAnsi="Arial" w:cs="Arial"/>
          <w:color w:val="auto"/>
          <w:sz w:val="19"/>
          <w:szCs w:val="19"/>
          <w:lang w:val="sk-SK"/>
        </w:rPr>
        <w:t xml:space="preserve"> resp. iný doklad </w:t>
      </w:r>
      <w:r w:rsidRPr="0073389C">
        <w:rPr>
          <w:rFonts w:ascii="Arial" w:hAnsi="Arial" w:cs="Arial"/>
          <w:sz w:val="19"/>
          <w:szCs w:val="19"/>
          <w:lang w:val="sk-SK"/>
        </w:rPr>
        <w:t xml:space="preserve">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p>
    <w:p w14:paraId="713AA074" w14:textId="77777777" w:rsidR="0046756F" w:rsidRDefault="00531F46"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531F46">
        <w:rPr>
          <w:rFonts w:ascii="Arial" w:hAnsi="Arial" w:cs="Arial"/>
          <w:b/>
          <w:sz w:val="19"/>
          <w:szCs w:val="19"/>
          <w:lang w:val="sk-SK"/>
        </w:rPr>
        <w:t>pri využití súkromného motorového vozidla</w:t>
      </w:r>
      <w:r>
        <w:rPr>
          <w:rFonts w:ascii="Arial" w:hAnsi="Arial" w:cs="Arial"/>
          <w:b/>
          <w:sz w:val="19"/>
          <w:szCs w:val="19"/>
          <w:lang w:val="sk-SK"/>
        </w:rPr>
        <w:t xml:space="preserve"> -</w:t>
      </w:r>
      <w:r w:rsidRPr="00531F46">
        <w:rPr>
          <w:rFonts w:ascii="Arial" w:hAnsi="Arial" w:cs="Arial"/>
          <w:sz w:val="19"/>
          <w:szCs w:val="19"/>
          <w:lang w:val="sk-SK"/>
        </w:rPr>
        <w:t xml:space="preserve"> písomná dohoda so zamestnávateľom o využití súkromného motorového vozidla pre služobné účely, pokladničný blok ERP (elektronická registračná pokladňa) z nákupu PHM (pohonných hmôt), kópia technického preukazu, Zmluva o povinnom zmluvnom poistení vozidla, spôsob výpočtu oprávnených výdavkov na pohonné hmoty,</w:t>
      </w:r>
      <w:r>
        <w:rPr>
          <w:rFonts w:ascii="Arial" w:hAnsi="Arial" w:cs="Arial"/>
          <w:sz w:val="19"/>
          <w:szCs w:val="19"/>
          <w:lang w:val="sk-SK"/>
        </w:rPr>
        <w:t xml:space="preserve"> </w:t>
      </w:r>
    </w:p>
    <w:p w14:paraId="712A6BC9"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prípade stravného, cestovného alebo ubytovacích služieb poskytnutých na faktúru (prílohami k faktúre je písomná objednávka alebo písomná zmluva, dodací list, resp. preberací protokol a písomná dokumentácia k verejnému obstarávaniu - ak relevantné) ako podporná dokumentácia sa predloží aj </w:t>
      </w:r>
      <w:r w:rsidRPr="0073389C">
        <w:rPr>
          <w:rFonts w:ascii="Arial" w:hAnsi="Arial" w:cs="Arial"/>
          <w:iCs/>
          <w:sz w:val="19"/>
          <w:szCs w:val="19"/>
          <w:lang w:val="sk-SK"/>
        </w:rPr>
        <w:t>prezenčná listina</w:t>
      </w:r>
      <w:r w:rsidRPr="0073389C">
        <w:rPr>
          <w:rFonts w:ascii="Arial" w:hAnsi="Arial" w:cs="Arial"/>
          <w:sz w:val="19"/>
          <w:szCs w:val="19"/>
          <w:lang w:val="sk-SK"/>
        </w:rPr>
        <w:t>, na ktorej bude uvedené prebratie stravného, cestovného alebo poskytnutie ubytovania účastníkmi a presný termín a čas konania aktivity,</w:t>
      </w:r>
    </w:p>
    <w:p w14:paraId="037602B9"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doklady o ďalších nevyhnutných výdavkoch. </w:t>
      </w:r>
    </w:p>
    <w:p w14:paraId="61531AB1" w14:textId="77777777" w:rsidR="00C87533" w:rsidRPr="0073389C" w:rsidRDefault="00C87533" w:rsidP="00C87533">
      <w:pPr>
        <w:pStyle w:val="Default"/>
        <w:spacing w:before="120" w:after="120" w:line="288" w:lineRule="auto"/>
        <w:jc w:val="both"/>
        <w:rPr>
          <w:rFonts w:ascii="Arial" w:hAnsi="Arial" w:cs="Arial"/>
          <w:sz w:val="19"/>
          <w:szCs w:val="19"/>
          <w:lang w:val="sk-SK"/>
        </w:rPr>
      </w:pPr>
      <w:r w:rsidRPr="00BA3ECA">
        <w:rPr>
          <w:rFonts w:ascii="Arial" w:hAnsi="Arial" w:cs="Arial"/>
          <w:b/>
          <w:sz w:val="19"/>
          <w:szCs w:val="19"/>
          <w:lang w:val="sk-SK"/>
        </w:rPr>
        <w:t>V ďalších ŽoP prijímateľ predkladá nasledovnú dokumentáciu</w:t>
      </w:r>
      <w:r w:rsidRPr="0073389C">
        <w:rPr>
          <w:rFonts w:ascii="Arial" w:hAnsi="Arial" w:cs="Arial"/>
          <w:sz w:val="19"/>
          <w:szCs w:val="19"/>
          <w:lang w:val="sk-SK"/>
        </w:rPr>
        <w:t xml:space="preserve"> (po tom ako prijímateľ si prvýkrát uplatnil výdavky na cestovné náhrady –</w:t>
      </w:r>
      <w:r>
        <w:rPr>
          <w:rFonts w:ascii="Arial" w:hAnsi="Arial" w:cs="Arial"/>
          <w:sz w:val="19"/>
          <w:szCs w:val="19"/>
          <w:lang w:val="sk-SK"/>
        </w:rPr>
        <w:t xml:space="preserve"> </w:t>
      </w:r>
      <w:r w:rsidR="00120A50">
        <w:rPr>
          <w:rFonts w:ascii="Arial" w:hAnsi="Arial" w:cs="Arial"/>
          <w:sz w:val="19"/>
          <w:szCs w:val="19"/>
          <w:lang w:val="sk-SK"/>
        </w:rPr>
        <w:t>iným než vlastným zamestnancom</w:t>
      </w:r>
      <w:r w:rsidRPr="0073389C">
        <w:rPr>
          <w:rFonts w:ascii="Arial" w:hAnsi="Arial" w:cs="Arial"/>
          <w:sz w:val="19"/>
          <w:szCs w:val="19"/>
          <w:lang w:val="sk-SK"/>
        </w:rPr>
        <w:t>)</w:t>
      </w:r>
      <w:r w:rsidR="00004F58">
        <w:rPr>
          <w:rFonts w:ascii="Arial" w:hAnsi="Arial" w:cs="Arial"/>
          <w:sz w:val="19"/>
          <w:szCs w:val="19"/>
          <w:lang w:val="sk-SK"/>
        </w:rPr>
        <w:t xml:space="preserve"> – netýka sa zahraničných pracovných ciest</w:t>
      </w:r>
      <w:r w:rsidRPr="0073389C">
        <w:rPr>
          <w:rFonts w:ascii="Arial" w:hAnsi="Arial" w:cs="Arial"/>
          <w:sz w:val="19"/>
          <w:szCs w:val="19"/>
          <w:lang w:val="sk-SK"/>
        </w:rPr>
        <w:t xml:space="preserve">: </w:t>
      </w:r>
    </w:p>
    <w:p w14:paraId="4C33EDF0" w14:textId="77777777" w:rsidR="00C87533" w:rsidRPr="0073389C" w:rsidRDefault="00C87533" w:rsidP="005B7173">
      <w:pPr>
        <w:pStyle w:val="Default"/>
        <w:numPr>
          <w:ilvl w:val="0"/>
          <w:numId w:val="65"/>
        </w:numPr>
        <w:spacing w:before="120" w:after="120" w:line="288" w:lineRule="auto"/>
        <w:ind w:left="567" w:hanging="283"/>
        <w:jc w:val="both"/>
        <w:rPr>
          <w:rFonts w:ascii="Arial" w:hAnsi="Arial" w:cs="Arial"/>
          <w:bCs/>
          <w:sz w:val="19"/>
          <w:szCs w:val="19"/>
          <w:lang w:val="sk-SK"/>
        </w:rPr>
      </w:pPr>
      <w:r w:rsidRPr="0073389C">
        <w:rPr>
          <w:rFonts w:ascii="Arial" w:hAnsi="Arial" w:cs="Arial"/>
          <w:sz w:val="19"/>
          <w:szCs w:val="19"/>
          <w:lang w:val="sk-SK"/>
        </w:rPr>
        <w:t>sumarizačný hárok – náhrady pri pracovnej ceste  (príloh</w:t>
      </w:r>
      <w:r w:rsidR="009222A7">
        <w:rPr>
          <w:rFonts w:ascii="Arial" w:hAnsi="Arial" w:cs="Arial"/>
          <w:sz w:val="19"/>
          <w:szCs w:val="19"/>
          <w:lang w:val="sk-SK"/>
        </w:rPr>
        <w:t>a</w:t>
      </w:r>
      <w:r w:rsidRPr="0073389C">
        <w:rPr>
          <w:rFonts w:ascii="Arial" w:hAnsi="Arial" w:cs="Arial"/>
          <w:sz w:val="19"/>
          <w:szCs w:val="19"/>
          <w:lang w:val="sk-SK"/>
        </w:rPr>
        <w:t xml:space="preserve"> č. </w:t>
      </w:r>
      <w:r w:rsidR="00FB5549">
        <w:rPr>
          <w:rFonts w:ascii="Arial" w:hAnsi="Arial" w:cs="Arial"/>
          <w:sz w:val="19"/>
          <w:szCs w:val="19"/>
          <w:lang w:val="sk-SK"/>
        </w:rPr>
        <w:t>11</w:t>
      </w:r>
      <w:r w:rsidRPr="0073389C">
        <w:rPr>
          <w:rFonts w:ascii="Arial" w:hAnsi="Arial" w:cs="Arial"/>
          <w:sz w:val="19"/>
          <w:szCs w:val="19"/>
          <w:lang w:val="sk-SK"/>
        </w:rPr>
        <w:t xml:space="preserve">) - </w:t>
      </w:r>
      <w:r w:rsidRPr="0073389C">
        <w:rPr>
          <w:rFonts w:ascii="Arial" w:hAnsi="Arial"/>
          <w:sz w:val="19"/>
          <w:szCs w:val="19"/>
          <w:lang w:val="sk-SK"/>
        </w:rPr>
        <w:t>sumarizačné hárky sa nepredkladajú v prípade, keď ubytovanie, stravné alebo cestovné je poskytnuté dodávateľsky,</w:t>
      </w:r>
    </w:p>
    <w:p w14:paraId="7F3BF0C4" w14:textId="77777777" w:rsidR="00C87533" w:rsidRPr="0073389C" w:rsidRDefault="00C87533" w:rsidP="005B7173">
      <w:pPr>
        <w:pStyle w:val="Default"/>
        <w:numPr>
          <w:ilvl w:val="0"/>
          <w:numId w:val="65"/>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prezenčn</w:t>
      </w:r>
      <w:r w:rsidR="008D4E08">
        <w:rPr>
          <w:rFonts w:ascii="Arial" w:hAnsi="Arial" w:cs="Arial"/>
          <w:sz w:val="19"/>
          <w:szCs w:val="19"/>
          <w:lang w:val="sk-SK"/>
        </w:rPr>
        <w:t>á</w:t>
      </w:r>
      <w:r w:rsidRPr="0073389C">
        <w:rPr>
          <w:rFonts w:ascii="Arial" w:hAnsi="Arial" w:cs="Arial"/>
          <w:sz w:val="19"/>
          <w:szCs w:val="19"/>
          <w:lang w:val="sk-SK"/>
        </w:rPr>
        <w:t xml:space="preserve"> listin</w:t>
      </w:r>
      <w:r w:rsidR="008D4E08">
        <w:rPr>
          <w:rFonts w:ascii="Arial" w:hAnsi="Arial" w:cs="Arial"/>
          <w:sz w:val="19"/>
          <w:szCs w:val="19"/>
          <w:lang w:val="sk-SK"/>
        </w:rPr>
        <w:t>a</w:t>
      </w:r>
      <w:r w:rsidRPr="0073389C">
        <w:rPr>
          <w:rFonts w:ascii="Arial" w:hAnsi="Arial" w:cs="Arial"/>
          <w:sz w:val="19"/>
          <w:szCs w:val="19"/>
          <w:lang w:val="sk-SK"/>
        </w:rPr>
        <w:t xml:space="preserve"> (dátum, miesto, čas trvania, názov aktivity a podpis </w:t>
      </w:r>
      <w:r w:rsidR="00920FE8">
        <w:rPr>
          <w:rFonts w:ascii="Arial" w:hAnsi="Arial" w:cs="Arial"/>
          <w:sz w:val="19"/>
          <w:szCs w:val="19"/>
          <w:lang w:val="sk-SK"/>
        </w:rPr>
        <w:t>osoby, ktorá sa zúčastnila pracovnej cesty</w:t>
      </w:r>
      <w:r w:rsidRPr="0073389C">
        <w:rPr>
          <w:rFonts w:ascii="Arial" w:hAnsi="Arial" w:cs="Arial"/>
          <w:sz w:val="19"/>
          <w:szCs w:val="19"/>
          <w:lang w:val="sk-SK"/>
        </w:rPr>
        <w:t xml:space="preserve">) - príloha č. </w:t>
      </w:r>
      <w:r w:rsidR="00412A84">
        <w:rPr>
          <w:rFonts w:ascii="Arial" w:hAnsi="Arial" w:cs="Arial"/>
          <w:sz w:val="19"/>
          <w:szCs w:val="19"/>
          <w:lang w:val="sk-SK"/>
        </w:rPr>
        <w:t>12</w:t>
      </w:r>
      <w:r w:rsidRPr="0073389C">
        <w:rPr>
          <w:rFonts w:ascii="Arial" w:hAnsi="Arial" w:cs="Arial"/>
          <w:sz w:val="19"/>
          <w:szCs w:val="19"/>
          <w:lang w:val="sk-SK"/>
        </w:rPr>
        <w:t xml:space="preserve">, </w:t>
      </w:r>
    </w:p>
    <w:p w14:paraId="39909494" w14:textId="77777777" w:rsidR="00C87533" w:rsidRPr="0073389C" w:rsidRDefault="00C87533" w:rsidP="005B7173">
      <w:pPr>
        <w:pStyle w:val="Default"/>
        <w:numPr>
          <w:ilvl w:val="0"/>
          <w:numId w:val="65"/>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p>
    <w:p w14:paraId="7AA0B187" w14:textId="77777777" w:rsidR="009D7F63" w:rsidRPr="00515B75" w:rsidRDefault="00C87533" w:rsidP="005B7173">
      <w:pPr>
        <w:pStyle w:val="Default"/>
        <w:numPr>
          <w:ilvl w:val="0"/>
          <w:numId w:val="65"/>
        </w:numPr>
        <w:spacing w:before="120" w:after="120" w:line="288" w:lineRule="auto"/>
        <w:ind w:left="567" w:hanging="283"/>
        <w:jc w:val="both"/>
        <w:rPr>
          <w:lang w:val="sk-SK"/>
        </w:rPr>
      </w:pPr>
      <w:r w:rsidRPr="0073389C">
        <w:rPr>
          <w:rFonts w:ascii="Arial" w:hAnsi="Arial" w:cs="Arial"/>
          <w:sz w:val="19"/>
          <w:szCs w:val="19"/>
          <w:lang w:val="sk-SK"/>
        </w:rPr>
        <w:t xml:space="preserve">výpis z denníka, resp. z hlavnej knihy prijímateľa alebo peňažného denníka prijímateľa (jednoduché účtovníctvo) o zaúčtovaní účtovného prípadu vrátane úhrady výdavku. </w:t>
      </w:r>
    </w:p>
    <w:p w14:paraId="01C777FD" w14:textId="77777777" w:rsidR="00F02967" w:rsidRDefault="009D7F63" w:rsidP="009719B7">
      <w:pPr>
        <w:pStyle w:val="Default"/>
        <w:pBdr>
          <w:top w:val="single" w:sz="4" w:space="1" w:color="auto"/>
          <w:left w:val="single" w:sz="4" w:space="3" w:color="auto"/>
          <w:bottom w:val="single" w:sz="4" w:space="1" w:color="auto"/>
          <w:right w:val="single" w:sz="4" w:space="4" w:color="auto"/>
        </w:pBdr>
        <w:shd w:val="clear" w:color="auto" w:fill="00A1DE"/>
        <w:spacing w:before="120" w:after="120" w:line="288" w:lineRule="auto"/>
        <w:jc w:val="both"/>
        <w:rPr>
          <w:rFonts w:ascii="Arial" w:hAnsi="Arial" w:cs="Arial"/>
          <w:b/>
          <w:bCs/>
          <w:sz w:val="19"/>
          <w:szCs w:val="19"/>
          <w:lang w:val="sk-SK"/>
        </w:rPr>
      </w:pPr>
      <w:r w:rsidRPr="0073389C">
        <w:rPr>
          <w:rFonts w:ascii="Arial" w:hAnsi="Arial" w:cs="Arial"/>
          <w:b/>
          <w:bCs/>
          <w:i/>
          <w:sz w:val="19"/>
          <w:szCs w:val="19"/>
          <w:lang w:val="sk-SK"/>
        </w:rPr>
        <w:t>Dôležité upozornenie:</w:t>
      </w:r>
      <w:r w:rsidRPr="0073389C">
        <w:rPr>
          <w:rFonts w:ascii="Arial" w:hAnsi="Arial" w:cs="Arial"/>
          <w:bCs/>
          <w:sz w:val="19"/>
          <w:szCs w:val="19"/>
          <w:lang w:val="sk-SK"/>
        </w:rPr>
        <w:t xml:space="preserve"> Limity cestovných náhrad musia byť v súlade s aktuálnymi opatreniami k zákonu o cestovných náhradách</w:t>
      </w:r>
      <w:r w:rsidR="003F036D">
        <w:rPr>
          <w:rFonts w:ascii="Arial" w:hAnsi="Arial" w:cs="Arial"/>
          <w:bCs/>
          <w:sz w:val="19"/>
          <w:szCs w:val="19"/>
          <w:lang w:val="sk-SK"/>
        </w:rPr>
        <w:t xml:space="preserve">, resp. </w:t>
      </w:r>
      <w:r w:rsidR="00C87533">
        <w:rPr>
          <w:rFonts w:ascii="Arial" w:hAnsi="Arial" w:cs="Arial"/>
          <w:bCs/>
          <w:sz w:val="19"/>
          <w:szCs w:val="19"/>
          <w:lang w:val="sk-SK"/>
        </w:rPr>
        <w:t>riadiacou dokumentáciou RO pre OP EVS</w:t>
      </w:r>
      <w:r w:rsidRPr="0073389C">
        <w:rPr>
          <w:rFonts w:ascii="Arial" w:hAnsi="Arial" w:cs="Arial"/>
          <w:bCs/>
          <w:sz w:val="19"/>
          <w:szCs w:val="19"/>
          <w:lang w:val="sk-SK"/>
        </w:rPr>
        <w:t xml:space="preserve">. </w:t>
      </w:r>
      <w:r w:rsidR="003F036D" w:rsidRPr="0073389C">
        <w:rPr>
          <w:rFonts w:ascii="Arial" w:hAnsi="Arial" w:cs="Arial"/>
          <w:sz w:val="19"/>
          <w:szCs w:val="19"/>
          <w:lang w:val="sk-SK"/>
        </w:rPr>
        <w:t>Prijímatelia môžu dokumentáciu k cestovným náhradám predkladať v rámci žiadosti o platbu až po vyúčtovaní cestovných náhrad (vyčíslenie reálnych výdavkov na služobnú cestu), t. j. po zúčtovaní preplatku/nedoplatku.</w:t>
      </w:r>
    </w:p>
    <w:p w14:paraId="5C52E6C5" w14:textId="77777777" w:rsidR="009D7F63" w:rsidRPr="0073389C" w:rsidRDefault="009D7F63" w:rsidP="00BE4A87">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 xml:space="preserve">Energie </w:t>
      </w:r>
    </w:p>
    <w:p w14:paraId="736C06CE" w14:textId="77777777" w:rsidR="009D7F63" w:rsidRPr="0073389C" w:rsidRDefault="009D7F63" w:rsidP="00117BF4">
      <w:pPr>
        <w:pStyle w:val="Bulletslevel1"/>
        <w:ind w:left="567" w:hanging="283"/>
        <w:jc w:val="both"/>
        <w:rPr>
          <w:lang w:val="sk-SK"/>
        </w:rPr>
      </w:pPr>
      <w:r w:rsidRPr="0073389C">
        <w:rPr>
          <w:lang w:val="sk-SK"/>
        </w:rPr>
        <w:t xml:space="preserve">doklad o úhrade </w:t>
      </w:r>
      <w:r w:rsidR="00F35371">
        <w:rPr>
          <w:lang w:val="sk-SK"/>
        </w:rPr>
        <w:t>–</w:t>
      </w:r>
      <w:r w:rsidRPr="0073389C">
        <w:rPr>
          <w:lang w:val="sk-SK"/>
        </w:rPr>
        <w:t xml:space="preserve"> </w:t>
      </w:r>
      <w:r w:rsidR="00F35371">
        <w:rPr>
          <w:lang w:val="sk-SK"/>
        </w:rPr>
        <w:t>bankový</w:t>
      </w:r>
      <w:r w:rsidRPr="0073389C">
        <w:rPr>
          <w:lang w:val="sk-SK"/>
        </w:rPr>
        <w:t xml:space="preserve"> výpis</w:t>
      </w:r>
      <w:r w:rsidR="00F35371" w:rsidRPr="0073389C" w:rsidDel="00F35371">
        <w:rPr>
          <w:lang w:val="sk-SK"/>
        </w:rPr>
        <w:t xml:space="preserve"> </w:t>
      </w:r>
      <w:r w:rsidRPr="0073389C">
        <w:rPr>
          <w:lang w:val="sk-SK"/>
        </w:rPr>
        <w:t>/výdavkový pokladničný doklad (originál alebo kópia označená pečiatkou a podpisom štatutárneho orgánu prijímateľa) dokumentujúci reálnu úhradu</w:t>
      </w:r>
      <w:r w:rsidR="00F35371">
        <w:rPr>
          <w:lang w:val="sk-SK"/>
        </w:rPr>
        <w:t xml:space="preserve"> -</w:t>
      </w:r>
      <w:r w:rsidR="00F35371" w:rsidRPr="00CA56B7">
        <w:rPr>
          <w:b/>
          <w:bCs/>
          <w:lang w:val="sk-SK"/>
        </w:rPr>
        <w:t xml:space="preserve"> </w:t>
      </w:r>
      <w:r w:rsidR="00F35371" w:rsidRPr="0073389C">
        <w:rPr>
          <w:b/>
          <w:bCs/>
          <w:lang w:val="sk-SK"/>
        </w:rPr>
        <w:t>prijímateľ je povinný označiť na bankovom výpise úhradu</w:t>
      </w:r>
      <w:r w:rsidR="00F35371">
        <w:rPr>
          <w:b/>
          <w:bCs/>
          <w:lang w:val="sk-SK"/>
        </w:rPr>
        <w:t xml:space="preserve"> výdavku</w:t>
      </w:r>
      <w:r w:rsidR="00117BF4">
        <w:rPr>
          <w:lang w:val="sk-SK"/>
        </w:rPr>
        <w:t>,</w:t>
      </w:r>
      <w:r w:rsidRPr="0073389C">
        <w:rPr>
          <w:lang w:val="sk-SK"/>
        </w:rPr>
        <w:t xml:space="preserve"> </w:t>
      </w:r>
    </w:p>
    <w:p w14:paraId="124E0B9E" w14:textId="77777777" w:rsidR="009D7F63" w:rsidRPr="0073389C" w:rsidRDefault="009D7F63" w:rsidP="009D7F63">
      <w:pPr>
        <w:pStyle w:val="Bulletslevel1"/>
        <w:ind w:left="567" w:hanging="283"/>
        <w:rPr>
          <w:lang w:val="sk-SK"/>
        </w:rPr>
      </w:pPr>
      <w:r w:rsidRPr="0073389C">
        <w:rPr>
          <w:lang w:val="sk-SK"/>
        </w:rPr>
        <w:t>faktúra (nie vnútroorganizačná)</w:t>
      </w:r>
      <w:r w:rsidR="00182CBF">
        <w:rPr>
          <w:lang w:val="sk-SK"/>
        </w:rPr>
        <w:t xml:space="preserve"> </w:t>
      </w:r>
      <w:r w:rsidR="00182CBF">
        <w:rPr>
          <w:rFonts w:cs="Arial"/>
          <w:szCs w:val="19"/>
          <w:lang w:val="sk-SK"/>
        </w:rPr>
        <w:t>alebo rovnocenný účtovný doklad</w:t>
      </w:r>
      <w:r w:rsidRPr="0073389C">
        <w:rPr>
          <w:lang w:val="sk-SK"/>
        </w:rPr>
        <w:t>,</w:t>
      </w:r>
    </w:p>
    <w:p w14:paraId="57206CC3" w14:textId="77777777" w:rsidR="009D7F63" w:rsidRPr="0073389C" w:rsidRDefault="009D7F63" w:rsidP="009D7F63">
      <w:pPr>
        <w:pStyle w:val="Bulletslevel1"/>
        <w:ind w:left="567" w:hanging="283"/>
        <w:rPr>
          <w:lang w:val="sk-SK"/>
        </w:rPr>
      </w:pPr>
      <w:r w:rsidRPr="0073389C">
        <w:rPr>
          <w:lang w:val="sk-SK"/>
        </w:rPr>
        <w:t>spôsob výpočtu oprávnenej výšky výdavku (ak relevantné)</w:t>
      </w:r>
      <w:r w:rsidR="00CA5224">
        <w:rPr>
          <w:lang w:val="sk-SK"/>
        </w:rPr>
        <w:t>,</w:t>
      </w:r>
      <w:r w:rsidRPr="0073389C">
        <w:rPr>
          <w:lang w:val="sk-SK"/>
        </w:rPr>
        <w:t xml:space="preserve"> </w:t>
      </w:r>
    </w:p>
    <w:p w14:paraId="11F94FCE" w14:textId="7C52CA1F" w:rsidR="00227E16" w:rsidRPr="00515B75" w:rsidRDefault="009D7F63" w:rsidP="00365D81">
      <w:pPr>
        <w:pStyle w:val="Bulletslevel1"/>
        <w:spacing w:after="120" w:line="288" w:lineRule="auto"/>
        <w:ind w:left="567" w:hanging="283"/>
        <w:jc w:val="both"/>
        <w:rPr>
          <w:rFonts w:cs="Arial"/>
          <w:b/>
          <w:bCs/>
          <w:szCs w:val="19"/>
          <w:lang w:val="sk-SK"/>
        </w:rPr>
      </w:pPr>
      <w:r w:rsidRPr="0073389C">
        <w:rPr>
          <w:lang w:val="sk-SK"/>
        </w:rPr>
        <w:t>písomná zmluva</w:t>
      </w:r>
      <w:r w:rsidR="00182CBF">
        <w:rPr>
          <w:lang w:val="sk-SK"/>
        </w:rPr>
        <w:t xml:space="preserve"> </w:t>
      </w:r>
      <w:r w:rsidR="00182CBF" w:rsidRPr="00585E09">
        <w:rPr>
          <w:lang w:val="sk-SK"/>
        </w:rPr>
        <w:t>vrátane dodatkov k uzavretej písomnej zmluve</w:t>
      </w:r>
      <w:r w:rsidR="00E402A4" w:rsidRPr="00E402A4">
        <w:rPr>
          <w:rFonts w:ascii="Times New Roman" w:eastAsia="Times New Roman" w:hAnsi="Times New Roman"/>
          <w:color w:val="auto"/>
          <w:sz w:val="24"/>
          <w:szCs w:val="24"/>
          <w:lang w:val="sk-SK" w:eastAsia="en-AU"/>
        </w:rPr>
        <w:t xml:space="preserve"> </w:t>
      </w:r>
      <w:r w:rsidR="00E402A4" w:rsidRPr="00E402A4">
        <w:rPr>
          <w:lang w:val="sk-SK"/>
        </w:rPr>
        <w:t>v prípadoch, ak</w:t>
      </w:r>
      <w:r w:rsidR="00E402A4" w:rsidRPr="00E402A4">
        <w:rPr>
          <w:rFonts w:ascii="Times New Roman" w:eastAsia="Times New Roman" w:hAnsi="Times New Roman"/>
          <w:color w:val="auto"/>
          <w:sz w:val="24"/>
          <w:szCs w:val="24"/>
          <w:lang w:val="sk-SK" w:eastAsia="en-AU"/>
        </w:rPr>
        <w:t xml:space="preserve"> </w:t>
      </w:r>
      <w:r w:rsidR="00E402A4" w:rsidRPr="00E402A4">
        <w:rPr>
          <w:lang w:val="sk-SK"/>
        </w:rPr>
        <w:t>ide o nadlimitnú alebo podlimitnú zákazku verejného obstarávania</w:t>
      </w:r>
      <w:r w:rsidR="00E402A4" w:rsidRPr="00E402A4">
        <w:rPr>
          <w:vertAlign w:val="superscript"/>
          <w:lang w:val="sk-SK"/>
        </w:rPr>
        <w:footnoteReference w:id="128"/>
      </w:r>
      <w:r w:rsidRPr="0073389C">
        <w:rPr>
          <w:lang w:val="sk-SK"/>
        </w:rPr>
        <w:t>, resp. objednávka</w:t>
      </w:r>
      <w:r w:rsidR="00B23BB8">
        <w:rPr>
          <w:lang w:val="sk-SK"/>
        </w:rPr>
        <w:t>.</w:t>
      </w:r>
    </w:p>
    <w:p w14:paraId="247758F2" w14:textId="77777777" w:rsidR="009D7F63" w:rsidRPr="0073389C" w:rsidRDefault="009D7F63" w:rsidP="00BE4A87">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Poštové služby</w:t>
      </w:r>
      <w:r w:rsidR="00F11FEB">
        <w:rPr>
          <w:rFonts w:ascii="Arial" w:hAnsi="Arial" w:cs="Arial"/>
          <w:b/>
          <w:bCs/>
          <w:sz w:val="19"/>
          <w:szCs w:val="19"/>
          <w:lang w:val="sk-SK"/>
        </w:rPr>
        <w:t xml:space="preserve">, </w:t>
      </w:r>
      <w:r w:rsidRPr="0073389C">
        <w:rPr>
          <w:rFonts w:ascii="Arial" w:hAnsi="Arial" w:cs="Arial"/>
          <w:b/>
          <w:bCs/>
          <w:sz w:val="19"/>
          <w:szCs w:val="19"/>
          <w:lang w:val="sk-SK"/>
        </w:rPr>
        <w:t>telekomunikačné služby</w:t>
      </w:r>
      <w:r w:rsidR="00227E16">
        <w:rPr>
          <w:rFonts w:ascii="Arial" w:hAnsi="Arial" w:cs="Arial"/>
          <w:b/>
          <w:bCs/>
          <w:sz w:val="19"/>
          <w:szCs w:val="19"/>
          <w:lang w:val="sk-SK"/>
        </w:rPr>
        <w:t xml:space="preserve"> </w:t>
      </w:r>
      <w:r w:rsidR="00F11FEB">
        <w:rPr>
          <w:rFonts w:ascii="Arial" w:hAnsi="Arial" w:cs="Arial"/>
          <w:b/>
          <w:bCs/>
          <w:sz w:val="19"/>
          <w:szCs w:val="19"/>
          <w:lang w:val="sk-SK"/>
        </w:rPr>
        <w:t>a k</w:t>
      </w:r>
      <w:r w:rsidRPr="0073389C">
        <w:rPr>
          <w:rFonts w:ascii="Arial" w:hAnsi="Arial" w:cs="Arial"/>
          <w:b/>
          <w:bCs/>
          <w:sz w:val="19"/>
          <w:szCs w:val="19"/>
          <w:lang w:val="sk-SK"/>
        </w:rPr>
        <w:t xml:space="preserve">omunikačná infraštruktúra (internet) </w:t>
      </w:r>
    </w:p>
    <w:p w14:paraId="119BFDDB" w14:textId="77777777" w:rsidR="009D7F63" w:rsidRPr="0073389C" w:rsidRDefault="009D7F63" w:rsidP="005B7173">
      <w:pPr>
        <w:pStyle w:val="Default"/>
        <w:numPr>
          <w:ilvl w:val="1"/>
          <w:numId w:val="55"/>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doklad o úhrade t. j. doklad o zaplatení poštovného – potvrdenie, resp. </w:t>
      </w:r>
      <w:r w:rsidR="002A5EF9">
        <w:rPr>
          <w:rFonts w:ascii="Arial" w:hAnsi="Arial" w:cs="Arial"/>
          <w:sz w:val="19"/>
          <w:szCs w:val="19"/>
          <w:lang w:val="sk-SK"/>
        </w:rPr>
        <w:t> bankový výpis</w:t>
      </w:r>
      <w:r w:rsidRPr="0073389C">
        <w:rPr>
          <w:rFonts w:ascii="Arial" w:hAnsi="Arial" w:cs="Arial"/>
          <w:sz w:val="19"/>
          <w:szCs w:val="19"/>
          <w:lang w:val="sk-SK"/>
        </w:rPr>
        <w:t xml:space="preserve"> / príjmový / výdavkový pokladničný doklad (originál alebo kópia označená pečiatkou a podpisom štatutárneho orgánu prijímateľa) dokumentujúci reálnu úhradu </w:t>
      </w:r>
      <w:r w:rsidR="002A5EF9" w:rsidRPr="002A5EF9">
        <w:rPr>
          <w:rFonts w:ascii="Arial" w:hAnsi="Arial" w:cs="Arial"/>
          <w:b/>
          <w:sz w:val="19"/>
          <w:szCs w:val="19"/>
          <w:lang w:val="sk-SK"/>
        </w:rPr>
        <w:t>- prijímateľ je povinný označiť na bankovom výpise úhradu výdavku</w:t>
      </w:r>
      <w:r w:rsidR="00F662AB">
        <w:rPr>
          <w:rFonts w:ascii="Arial" w:hAnsi="Arial" w:cs="Arial"/>
          <w:b/>
          <w:sz w:val="19"/>
          <w:szCs w:val="19"/>
          <w:lang w:val="sk-SK"/>
        </w:rPr>
        <w:t>,</w:t>
      </w:r>
    </w:p>
    <w:p w14:paraId="2866680B" w14:textId="77777777" w:rsidR="009D7F63" w:rsidRPr="0073389C" w:rsidRDefault="009D7F63" w:rsidP="005B7173">
      <w:pPr>
        <w:pStyle w:val="Default"/>
        <w:numPr>
          <w:ilvl w:val="1"/>
          <w:numId w:val="55"/>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podací lístok alebo výpis z podacieho hárku s</w:t>
      </w:r>
      <w:r w:rsidR="00182CBF">
        <w:rPr>
          <w:rFonts w:ascii="Arial" w:hAnsi="Arial" w:cs="Arial"/>
          <w:sz w:val="19"/>
          <w:szCs w:val="19"/>
          <w:lang w:val="sk-SK"/>
        </w:rPr>
        <w:t> </w:t>
      </w:r>
      <w:r w:rsidRPr="0073389C">
        <w:rPr>
          <w:rFonts w:ascii="Arial" w:hAnsi="Arial" w:cs="Arial"/>
          <w:sz w:val="19"/>
          <w:szCs w:val="19"/>
          <w:lang w:val="sk-SK"/>
        </w:rPr>
        <w:t>adresami</w:t>
      </w:r>
      <w:r w:rsidR="00182CBF">
        <w:rPr>
          <w:rFonts w:ascii="Arial" w:hAnsi="Arial" w:cs="Arial"/>
          <w:sz w:val="19"/>
          <w:szCs w:val="19"/>
          <w:lang w:val="sk-SK"/>
        </w:rPr>
        <w:t xml:space="preserve"> (v prípade poštovného)</w:t>
      </w:r>
      <w:r w:rsidR="00F662AB">
        <w:rPr>
          <w:rFonts w:ascii="Arial" w:hAnsi="Arial" w:cs="Arial"/>
          <w:sz w:val="19"/>
          <w:szCs w:val="19"/>
          <w:lang w:val="sk-SK"/>
        </w:rPr>
        <w:t>,</w:t>
      </w:r>
      <w:r w:rsidRPr="0073389C">
        <w:rPr>
          <w:rFonts w:ascii="Arial" w:hAnsi="Arial" w:cs="Arial"/>
          <w:sz w:val="19"/>
          <w:szCs w:val="19"/>
          <w:lang w:val="sk-SK"/>
        </w:rPr>
        <w:t xml:space="preserve"> </w:t>
      </w:r>
    </w:p>
    <w:p w14:paraId="7BB22B49" w14:textId="77777777" w:rsidR="009D7F63" w:rsidRDefault="00182CBF" w:rsidP="005B7173">
      <w:pPr>
        <w:pStyle w:val="Default"/>
        <w:numPr>
          <w:ilvl w:val="1"/>
          <w:numId w:val="55"/>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f</w:t>
      </w:r>
      <w:r w:rsidR="009D7F63" w:rsidRPr="0073389C">
        <w:rPr>
          <w:rFonts w:ascii="Arial" w:hAnsi="Arial" w:cs="Arial"/>
          <w:sz w:val="19"/>
          <w:szCs w:val="19"/>
          <w:lang w:val="sk-SK"/>
        </w:rPr>
        <w:t>aktúra</w:t>
      </w:r>
      <w:r>
        <w:rPr>
          <w:rFonts w:ascii="Arial" w:hAnsi="Arial" w:cs="Arial"/>
          <w:sz w:val="19"/>
          <w:szCs w:val="19"/>
          <w:lang w:val="sk-SK"/>
        </w:rPr>
        <w:t xml:space="preserve"> alebo rovnocenný účtovný doklad</w:t>
      </w:r>
      <w:r w:rsidR="00F662AB">
        <w:rPr>
          <w:rFonts w:ascii="Arial" w:hAnsi="Arial" w:cs="Arial"/>
          <w:sz w:val="19"/>
          <w:szCs w:val="19"/>
          <w:lang w:val="sk-SK"/>
        </w:rPr>
        <w:t>,</w:t>
      </w:r>
      <w:r w:rsidR="009D7F63" w:rsidRPr="0073389C">
        <w:rPr>
          <w:rFonts w:ascii="Arial" w:hAnsi="Arial" w:cs="Arial"/>
          <w:sz w:val="19"/>
          <w:szCs w:val="19"/>
          <w:lang w:val="sk-SK"/>
        </w:rPr>
        <w:t xml:space="preserve"> </w:t>
      </w:r>
    </w:p>
    <w:p w14:paraId="7D337FAF" w14:textId="1440E917" w:rsidR="00182CBF" w:rsidRPr="00365D81" w:rsidRDefault="00182CBF" w:rsidP="00365D81">
      <w:pPr>
        <w:pStyle w:val="Default"/>
        <w:numPr>
          <w:ilvl w:val="1"/>
          <w:numId w:val="55"/>
        </w:numPr>
        <w:spacing w:before="120" w:after="120" w:line="288" w:lineRule="auto"/>
        <w:ind w:left="567" w:hanging="283"/>
        <w:jc w:val="both"/>
        <w:rPr>
          <w:rFonts w:ascii="Arial" w:hAnsi="Arial" w:cs="Arial"/>
          <w:sz w:val="19"/>
          <w:szCs w:val="19"/>
        </w:rPr>
      </w:pPr>
      <w:r w:rsidRPr="0073389C">
        <w:rPr>
          <w:rFonts w:ascii="Arial" w:hAnsi="Arial" w:cs="Arial"/>
          <w:color w:val="auto"/>
          <w:sz w:val="19"/>
          <w:szCs w:val="19"/>
          <w:lang w:val="sk-SK"/>
        </w:rPr>
        <w:t>písomná zmluva</w:t>
      </w:r>
      <w:r>
        <w:rPr>
          <w:rFonts w:ascii="Arial" w:hAnsi="Arial" w:cs="Arial"/>
          <w:color w:val="auto"/>
          <w:sz w:val="19"/>
          <w:szCs w:val="19"/>
          <w:lang w:val="sk-SK"/>
        </w:rPr>
        <w:t xml:space="preserve"> </w:t>
      </w:r>
      <w:r w:rsidRPr="00896103">
        <w:rPr>
          <w:rFonts w:ascii="Arial" w:hAnsi="Arial" w:cs="Arial"/>
          <w:color w:val="auto"/>
          <w:sz w:val="19"/>
          <w:szCs w:val="19"/>
          <w:lang w:val="sk-SK"/>
        </w:rPr>
        <w:t>vrátane dodatkov k uzavretej písomnej zmluve</w:t>
      </w:r>
      <w:r w:rsidR="007856B5" w:rsidRPr="007856B5">
        <w:rPr>
          <w:lang w:eastAsia="en-AU"/>
        </w:rPr>
        <w:t xml:space="preserve"> </w:t>
      </w:r>
      <w:r w:rsidR="007856B5" w:rsidRPr="007856B5">
        <w:rPr>
          <w:rFonts w:ascii="Arial" w:hAnsi="Arial" w:cs="Arial"/>
          <w:sz w:val="19"/>
          <w:szCs w:val="19"/>
        </w:rPr>
        <w:t>v prípadoch, ak ide o nadlimitnú alebo podlimitnú zákazku verejného obstarávania</w:t>
      </w:r>
      <w:r w:rsidR="007856B5" w:rsidRPr="007856B5">
        <w:rPr>
          <w:rFonts w:ascii="Arial" w:hAnsi="Arial" w:cs="Arial"/>
          <w:sz w:val="19"/>
          <w:szCs w:val="19"/>
          <w:vertAlign w:val="superscript"/>
        </w:rPr>
        <w:footnoteReference w:id="129"/>
      </w:r>
      <w:r w:rsidRPr="0073389C">
        <w:rPr>
          <w:rFonts w:ascii="Arial" w:hAnsi="Arial" w:cs="Arial"/>
          <w:color w:val="auto"/>
          <w:sz w:val="19"/>
          <w:szCs w:val="19"/>
          <w:lang w:val="sk-SK"/>
        </w:rPr>
        <w:t>, resp. objednávka</w:t>
      </w:r>
      <w:r>
        <w:rPr>
          <w:rFonts w:ascii="Arial" w:hAnsi="Arial" w:cs="Arial"/>
          <w:color w:val="auto"/>
          <w:sz w:val="19"/>
          <w:szCs w:val="19"/>
          <w:lang w:val="sk-SK"/>
        </w:rPr>
        <w:t>,</w:t>
      </w:r>
    </w:p>
    <w:p w14:paraId="3BB659A1" w14:textId="77777777" w:rsidR="00376C28" w:rsidRDefault="009D7F63" w:rsidP="005B7173">
      <w:pPr>
        <w:pStyle w:val="Default"/>
        <w:numPr>
          <w:ilvl w:val="1"/>
          <w:numId w:val="55"/>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čestné vyhlásenie o používaní telefónu výhradne na účely projektu (ak relevantné), </w:t>
      </w:r>
    </w:p>
    <w:p w14:paraId="5D995578" w14:textId="77777777" w:rsidR="009D7F63" w:rsidRPr="0073389C" w:rsidRDefault="009D7F63" w:rsidP="005B7173">
      <w:pPr>
        <w:pStyle w:val="Default"/>
        <w:numPr>
          <w:ilvl w:val="1"/>
          <w:numId w:val="55"/>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výpočet uplatnenej alikvotnej časti</w:t>
      </w:r>
      <w:r w:rsidR="00376C28">
        <w:rPr>
          <w:rFonts w:ascii="Arial" w:hAnsi="Arial" w:cs="Arial"/>
          <w:sz w:val="19"/>
          <w:szCs w:val="19"/>
          <w:lang w:val="sk-SK"/>
        </w:rPr>
        <w:t xml:space="preserve"> (ak relevantné)</w:t>
      </w:r>
      <w:r w:rsidR="000E468E">
        <w:rPr>
          <w:rFonts w:ascii="Arial" w:hAnsi="Arial" w:cs="Arial"/>
          <w:sz w:val="19"/>
          <w:szCs w:val="19"/>
          <w:lang w:val="sk-SK"/>
        </w:rPr>
        <w:t>,</w:t>
      </w:r>
      <w:r w:rsidRPr="0073389C">
        <w:rPr>
          <w:rFonts w:ascii="Arial" w:hAnsi="Arial" w:cs="Arial"/>
          <w:sz w:val="19"/>
          <w:szCs w:val="19"/>
          <w:lang w:val="sk-SK"/>
        </w:rPr>
        <w:t xml:space="preserve"> </w:t>
      </w:r>
    </w:p>
    <w:p w14:paraId="5E70D095" w14:textId="77777777" w:rsidR="00E5084E" w:rsidRPr="00CB2A99" w:rsidRDefault="009D7F63" w:rsidP="005B7173">
      <w:pPr>
        <w:pStyle w:val="Default"/>
        <w:numPr>
          <w:ilvl w:val="1"/>
          <w:numId w:val="55"/>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sz w:val="19"/>
          <w:szCs w:val="19"/>
          <w:lang w:val="sk-SK"/>
        </w:rPr>
        <w:t xml:space="preserve">overiteľný doklad o spôsobe výpočtu </w:t>
      </w:r>
      <w:r w:rsidR="00D26E37">
        <w:rPr>
          <w:rFonts w:ascii="Arial" w:hAnsi="Arial" w:cs="Arial"/>
          <w:sz w:val="19"/>
          <w:szCs w:val="19"/>
          <w:lang w:val="sk-SK"/>
        </w:rPr>
        <w:t xml:space="preserve">oprávnenej výšky výdavku, napr. </w:t>
      </w:r>
      <w:r w:rsidRPr="0073389C">
        <w:rPr>
          <w:rFonts w:ascii="Arial" w:hAnsi="Arial" w:cs="Arial"/>
          <w:sz w:val="19"/>
          <w:szCs w:val="19"/>
          <w:lang w:val="sk-SK"/>
        </w:rPr>
        <w:t>v prípade čiastočnej úhrady faktúr</w:t>
      </w:r>
      <w:r w:rsidR="00D26E37">
        <w:rPr>
          <w:rFonts w:ascii="Arial" w:hAnsi="Arial" w:cs="Arial"/>
          <w:sz w:val="19"/>
          <w:szCs w:val="19"/>
          <w:lang w:val="sk-SK"/>
        </w:rPr>
        <w:t>y (ak relevantné)</w:t>
      </w:r>
      <w:r w:rsidR="00415FC3">
        <w:rPr>
          <w:rFonts w:ascii="Arial" w:hAnsi="Arial" w:cs="Arial"/>
          <w:sz w:val="19"/>
          <w:szCs w:val="19"/>
          <w:lang w:val="sk-SK"/>
        </w:rPr>
        <w:t>.</w:t>
      </w:r>
      <w:r w:rsidRPr="0073389C">
        <w:rPr>
          <w:rFonts w:ascii="Arial" w:hAnsi="Arial" w:cs="Arial"/>
          <w:sz w:val="19"/>
          <w:szCs w:val="19"/>
          <w:lang w:val="sk-SK"/>
        </w:rPr>
        <w:t xml:space="preserve"> </w:t>
      </w:r>
    </w:p>
    <w:p w14:paraId="28FEC4DD" w14:textId="77777777" w:rsidR="009D7F63" w:rsidRPr="0073389C" w:rsidRDefault="009D7F63" w:rsidP="00BE4A8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Materiál </w:t>
      </w:r>
    </w:p>
    <w:p w14:paraId="50D318DE" w14:textId="77777777" w:rsidR="009D7F63" w:rsidRPr="0073389C" w:rsidRDefault="009D7F63" w:rsidP="005B7173">
      <w:pPr>
        <w:pStyle w:val="Default"/>
        <w:numPr>
          <w:ilvl w:val="0"/>
          <w:numId w:val="5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7D54BB">
        <w:rPr>
          <w:rFonts w:ascii="Arial" w:hAnsi="Arial" w:cs="Arial"/>
          <w:color w:val="auto"/>
          <w:sz w:val="19"/>
          <w:szCs w:val="19"/>
          <w:lang w:val="sk-SK"/>
        </w:rPr>
        <w:t xml:space="preserve">- </w:t>
      </w:r>
      <w:r w:rsidRPr="0073389C">
        <w:rPr>
          <w:rFonts w:ascii="Arial" w:hAnsi="Arial" w:cs="Arial"/>
          <w:color w:val="auto"/>
          <w:sz w:val="19"/>
          <w:szCs w:val="19"/>
          <w:lang w:val="sk-SK"/>
        </w:rPr>
        <w:t>pokladničný blok alebo bankový výpis (</w:t>
      </w:r>
      <w:r w:rsidRPr="0073389C">
        <w:rPr>
          <w:rFonts w:ascii="Arial" w:hAnsi="Arial"/>
          <w:sz w:val="19"/>
          <w:lang w:val="sk-SK"/>
        </w:rPr>
        <w:t xml:space="preserve">originál alebo </w:t>
      </w:r>
      <w:r w:rsidR="00623209" w:rsidRPr="0073389C">
        <w:rPr>
          <w:rFonts w:ascii="Arial" w:hAnsi="Arial" w:cs="Arial"/>
          <w:sz w:val="19"/>
          <w:szCs w:val="19"/>
          <w:lang w:val="sk-SK"/>
        </w:rPr>
        <w:t>kópia označená pečiatkou a podpisom štatutárneho orgánu prijímateľa</w:t>
      </w:r>
      <w:r w:rsidRPr="0073389C">
        <w:rPr>
          <w:rFonts w:ascii="Arial" w:hAnsi="Arial" w:cs="Arial"/>
          <w:color w:val="auto"/>
          <w:sz w:val="19"/>
          <w:szCs w:val="19"/>
          <w:lang w:val="sk-SK"/>
        </w:rPr>
        <w:t>), resp. výdavkový pokladničný doklad (</w:t>
      </w:r>
      <w:r w:rsidR="002E4316" w:rsidRPr="0073389C">
        <w:rPr>
          <w:rFonts w:ascii="Arial" w:hAnsi="Arial" w:cs="Arial"/>
          <w:sz w:val="19"/>
          <w:szCs w:val="19"/>
          <w:lang w:val="sk-SK"/>
        </w:rPr>
        <w:t>originál alebo kópia označená pečiatkou a podpisom štatutárneho orgánu prijímateľa</w:t>
      </w:r>
      <w:r w:rsidRPr="0073389C">
        <w:rPr>
          <w:rFonts w:ascii="Arial" w:hAnsi="Arial" w:cs="Arial"/>
          <w:color w:val="auto"/>
          <w:sz w:val="19"/>
          <w:szCs w:val="19"/>
          <w:lang w:val="sk-SK"/>
        </w:rPr>
        <w:t>) dokumentujúci reálnu úhradu</w:t>
      </w:r>
      <w:r w:rsidR="00E717DB">
        <w:rPr>
          <w:rFonts w:ascii="Arial" w:hAnsi="Arial" w:cs="Arial"/>
          <w:color w:val="auto"/>
          <w:sz w:val="19"/>
          <w:szCs w:val="19"/>
          <w:lang w:val="sk-SK"/>
        </w:rPr>
        <w:t xml:space="preserve"> - </w:t>
      </w:r>
      <w:r w:rsidRPr="0073389C">
        <w:rPr>
          <w:rFonts w:ascii="Arial" w:hAnsi="Arial" w:cs="Arial"/>
          <w:color w:val="auto"/>
          <w:sz w:val="19"/>
          <w:szCs w:val="19"/>
          <w:lang w:val="sk-SK"/>
        </w:rPr>
        <w:t xml:space="preserve"> </w:t>
      </w:r>
      <w:r w:rsidR="00E717DB" w:rsidRPr="002A5EF9">
        <w:rPr>
          <w:rFonts w:ascii="Arial" w:hAnsi="Arial" w:cs="Arial"/>
          <w:b/>
          <w:sz w:val="19"/>
          <w:szCs w:val="19"/>
          <w:lang w:val="sk-SK"/>
        </w:rPr>
        <w:t>prijímateľ je povinný označiť na bankovom výpise úhradu výdavku</w:t>
      </w:r>
      <w:r w:rsidR="00E717DB">
        <w:rPr>
          <w:rFonts w:ascii="Arial" w:hAnsi="Arial" w:cs="Arial"/>
          <w:b/>
          <w:sz w:val="19"/>
          <w:szCs w:val="19"/>
          <w:lang w:val="sk-SK"/>
        </w:rPr>
        <w:t>,</w:t>
      </w:r>
    </w:p>
    <w:p w14:paraId="4D6DDA88" w14:textId="77777777" w:rsidR="009D7F63" w:rsidRPr="0073389C" w:rsidRDefault="009D7F63" w:rsidP="005B7173">
      <w:pPr>
        <w:pStyle w:val="Default"/>
        <w:numPr>
          <w:ilvl w:val="2"/>
          <w:numId w:val="57"/>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doklad o zaradení majetku do používania (ak relevantn</w:t>
      </w:r>
      <w:r w:rsidR="00623209">
        <w:rPr>
          <w:rFonts w:ascii="Arial" w:hAnsi="Arial" w:cs="Arial"/>
          <w:color w:val="auto"/>
          <w:sz w:val="19"/>
          <w:szCs w:val="19"/>
          <w:lang w:val="sk-SK"/>
        </w:rPr>
        <w:t>é</w:t>
      </w:r>
      <w:r w:rsidRPr="0073389C">
        <w:rPr>
          <w:rFonts w:ascii="Arial" w:hAnsi="Arial" w:cs="Arial"/>
          <w:color w:val="auto"/>
          <w:sz w:val="19"/>
          <w:szCs w:val="19"/>
          <w:lang w:val="sk-SK"/>
        </w:rPr>
        <w:t>)</w:t>
      </w:r>
      <w:r w:rsidR="00E717DB">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0A65841A" w14:textId="77777777" w:rsidR="009D7F63" w:rsidRPr="0073389C" w:rsidRDefault="00E717DB" w:rsidP="005B7173">
      <w:pPr>
        <w:pStyle w:val="Default"/>
        <w:numPr>
          <w:ilvl w:val="2"/>
          <w:numId w:val="57"/>
        </w:numPr>
        <w:spacing w:before="120" w:after="120" w:line="288" w:lineRule="auto"/>
        <w:ind w:left="568" w:hanging="284"/>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D26E37">
        <w:rPr>
          <w:rFonts w:ascii="Arial" w:hAnsi="Arial" w:cs="Arial"/>
          <w:color w:val="auto"/>
          <w:sz w:val="19"/>
          <w:szCs w:val="19"/>
          <w:lang w:val="sk-SK"/>
        </w:rPr>
        <w:t xml:space="preserve"> </w:t>
      </w:r>
      <w:r w:rsidR="00D26E37">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389941D" w14:textId="77777777" w:rsidR="009D7F63" w:rsidRPr="0073389C" w:rsidRDefault="009D7F63" w:rsidP="005B7173">
      <w:pPr>
        <w:pStyle w:val="Default"/>
        <w:numPr>
          <w:ilvl w:val="2"/>
          <w:numId w:val="57"/>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 resp. preberací protokol</w:t>
      </w:r>
      <w:r w:rsidRPr="0073389C">
        <w:rPr>
          <w:sz w:val="19"/>
          <w:szCs w:val="19"/>
          <w:lang w:val="sk-SK"/>
        </w:rPr>
        <w:t xml:space="preserve"> </w:t>
      </w:r>
      <w:r w:rsidRPr="0073389C">
        <w:rPr>
          <w:rFonts w:ascii="Arial" w:hAnsi="Arial" w:cs="Arial"/>
          <w:color w:val="auto"/>
          <w:sz w:val="19"/>
          <w:szCs w:val="19"/>
          <w:lang w:val="sk-SK"/>
        </w:rPr>
        <w:t>vrátane podpisu zodpovednej osoby prijímateľa potvrdzujúci prevzatie a dátum prevzatia</w:t>
      </w:r>
      <w:r w:rsidR="00E717DB">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0003FEFF" w14:textId="77777777" w:rsidR="009D7F63" w:rsidRPr="0073389C" w:rsidRDefault="009D7F63" w:rsidP="005B7173">
      <w:pPr>
        <w:pStyle w:val="Default"/>
        <w:numPr>
          <w:ilvl w:val="2"/>
          <w:numId w:val="57"/>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D26E37" w:rsidRPr="00585E09">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resp. objednávka,</w:t>
      </w:r>
    </w:p>
    <w:p w14:paraId="345A23D3" w14:textId="77777777" w:rsidR="00EA7E3A" w:rsidRPr="00CA3395" w:rsidRDefault="009D7F63" w:rsidP="005B7173">
      <w:pPr>
        <w:pStyle w:val="Default"/>
        <w:numPr>
          <w:ilvl w:val="2"/>
          <w:numId w:val="57"/>
        </w:numPr>
        <w:spacing w:before="120" w:after="120" w:line="288" w:lineRule="auto"/>
        <w:ind w:left="568" w:hanging="284"/>
        <w:jc w:val="both"/>
        <w:rPr>
          <w:rFonts w:ascii="Arial" w:hAnsi="Arial"/>
          <w:b/>
          <w:color w:val="auto"/>
          <w:sz w:val="19"/>
          <w:lang w:val="sk-SK"/>
        </w:rPr>
      </w:pPr>
      <w:r w:rsidRPr="0073389C">
        <w:rPr>
          <w:rFonts w:ascii="Arial" w:hAnsi="Arial" w:cs="Arial"/>
          <w:color w:val="auto"/>
          <w:sz w:val="19"/>
          <w:szCs w:val="19"/>
          <w:lang w:val="sk-SK"/>
        </w:rPr>
        <w:t>výpočet nárokovanej pomernej časti pre účely projektu (ak relevantn</w:t>
      </w:r>
      <w:r w:rsidR="00623D70">
        <w:rPr>
          <w:rFonts w:ascii="Arial" w:hAnsi="Arial" w:cs="Arial"/>
          <w:color w:val="auto"/>
          <w:sz w:val="19"/>
          <w:szCs w:val="19"/>
          <w:lang w:val="sk-SK"/>
        </w:rPr>
        <w:t>é</w:t>
      </w:r>
      <w:r w:rsidRPr="0073389C">
        <w:rPr>
          <w:rFonts w:ascii="Arial" w:hAnsi="Arial" w:cs="Arial"/>
          <w:color w:val="auto"/>
          <w:sz w:val="19"/>
          <w:szCs w:val="19"/>
          <w:lang w:val="sk-SK"/>
        </w:rPr>
        <w:t>)</w:t>
      </w:r>
      <w:r w:rsidR="00DE0B56">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011D2F6C" w14:textId="77777777"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9C3F6C">
        <w:rPr>
          <w:rFonts w:ascii="Arial" w:hAnsi="Arial"/>
          <w:b/>
          <w:color w:val="auto"/>
          <w:sz w:val="19"/>
          <w:lang w:val="sk-SK"/>
        </w:rPr>
        <w:t xml:space="preserve">Prepravné </w:t>
      </w:r>
    </w:p>
    <w:p w14:paraId="57B0F466" w14:textId="77777777" w:rsidR="009D7F63" w:rsidRPr="0073389C"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50375E">
        <w:rPr>
          <w:rFonts w:ascii="Arial" w:hAnsi="Arial" w:cs="Arial"/>
          <w:color w:val="auto"/>
          <w:sz w:val="19"/>
          <w:szCs w:val="19"/>
          <w:lang w:val="sk-SK"/>
        </w:rPr>
        <w:t xml:space="preserve">- </w:t>
      </w:r>
      <w:r w:rsidR="0050375E"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50375E" w:rsidRPr="00D543C8">
        <w:rPr>
          <w:rFonts w:ascii="Arial" w:hAnsi="Arial" w:cs="Arial"/>
          <w:b/>
          <w:color w:val="auto"/>
          <w:sz w:val="19"/>
          <w:szCs w:val="19"/>
          <w:lang w:val="sk-SK"/>
        </w:rPr>
        <w:t>- prijímateľ je povinný označiť na bankovom výpise úhradu výdavku</w:t>
      </w:r>
      <w:r w:rsidR="0050375E">
        <w:rPr>
          <w:rFonts w:ascii="Arial" w:hAnsi="Arial" w:cs="Arial"/>
          <w:color w:val="auto"/>
          <w:sz w:val="19"/>
          <w:szCs w:val="19"/>
          <w:lang w:val="sk-SK"/>
        </w:rPr>
        <w:t>,</w:t>
      </w:r>
    </w:p>
    <w:p w14:paraId="3A9CCB0E" w14:textId="77777777" w:rsidR="009D7F63" w:rsidRPr="0073389C" w:rsidRDefault="0050375E"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5E643E">
        <w:rPr>
          <w:rFonts w:ascii="Arial" w:hAnsi="Arial" w:cs="Arial"/>
          <w:color w:val="auto"/>
          <w:sz w:val="19"/>
          <w:szCs w:val="19"/>
          <w:lang w:val="sk-SK"/>
        </w:rPr>
        <w:t xml:space="preserve"> </w:t>
      </w:r>
      <w:r w:rsidR="005E643E">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2C26A530" w14:textId="77777777" w:rsidR="009D7F63" w:rsidRPr="0073389C"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CE6552">
        <w:rPr>
          <w:rFonts w:ascii="Arial" w:hAnsi="Arial" w:cs="Arial"/>
          <w:color w:val="auto"/>
          <w:sz w:val="19"/>
          <w:szCs w:val="19"/>
          <w:lang w:val="sk-SK"/>
        </w:rPr>
        <w:t>é</w:t>
      </w:r>
      <w:r w:rsidRPr="0073389C">
        <w:rPr>
          <w:rFonts w:ascii="Arial" w:hAnsi="Arial" w:cs="Arial"/>
          <w:color w:val="auto"/>
          <w:sz w:val="19"/>
          <w:szCs w:val="19"/>
          <w:lang w:val="sk-SK"/>
        </w:rPr>
        <w:t>)</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619BF8C1" w14:textId="77777777" w:rsidR="009D7F63" w:rsidRPr="0073389C"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5E643E" w:rsidRPr="00263FAA">
        <w:rPr>
          <w:rFonts w:ascii="Arial" w:hAnsi="Arial" w:cs="Arial"/>
          <w:color w:val="auto"/>
          <w:sz w:val="19"/>
          <w:szCs w:val="19"/>
          <w:lang w:val="sk-SK"/>
        </w:rPr>
        <w:t>vrátane dodatkov k uzavretej písomnej zmluve</w:t>
      </w:r>
      <w:r w:rsidR="005E643E">
        <w:rPr>
          <w:rFonts w:ascii="Arial" w:hAnsi="Arial" w:cs="Arial"/>
          <w:color w:val="auto"/>
          <w:sz w:val="19"/>
          <w:szCs w:val="19"/>
          <w:lang w:val="sk-SK"/>
        </w:rPr>
        <w:t>, resp.</w:t>
      </w:r>
      <w:r w:rsidR="005E643E" w:rsidRPr="0073389C">
        <w:rPr>
          <w:rFonts w:ascii="Arial" w:hAnsi="Arial" w:cs="Arial"/>
          <w:color w:val="auto"/>
          <w:sz w:val="19"/>
          <w:szCs w:val="19"/>
          <w:lang w:val="sk-SK"/>
        </w:rPr>
        <w:t xml:space="preserve"> </w:t>
      </w:r>
      <w:r w:rsidRPr="0073389C">
        <w:rPr>
          <w:rFonts w:ascii="Arial" w:hAnsi="Arial" w:cs="Arial"/>
          <w:color w:val="auto"/>
          <w:sz w:val="19"/>
          <w:szCs w:val="19"/>
          <w:lang w:val="sk-SK"/>
        </w:rPr>
        <w:t>objednávka</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37A2E78B" w14:textId="77777777" w:rsidR="009D7F63" w:rsidRPr="0073389C"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zoznam prepravovaných osôb s potvrdením prepravy – podpis</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F999AC1" w14:textId="77777777" w:rsidR="009D7F63" w:rsidRPr="0073389C"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vrátane podpisu zodpovednej osoby prijímateľa potvrdzujúci prevzatie a dátum prevzatia (ak relevantné)</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42D2E775" w14:textId="77777777" w:rsidR="003324C5"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zdôvodnenie potreby v súvislosti s aktivitou (buď ako súčasť faktúry alebo zmluvy)</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30064B65" w14:textId="77777777"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Nájom</w:t>
      </w:r>
      <w:r w:rsidR="00693310">
        <w:rPr>
          <w:rFonts w:ascii="Arial" w:hAnsi="Arial" w:cs="Arial"/>
          <w:b/>
          <w:bCs/>
          <w:color w:val="auto"/>
          <w:sz w:val="19"/>
          <w:szCs w:val="19"/>
          <w:lang w:val="sk-SK"/>
        </w:rPr>
        <w:t xml:space="preserve"> priestorov</w:t>
      </w:r>
    </w:p>
    <w:p w14:paraId="7C873E00" w14:textId="77777777" w:rsidR="005E643E" w:rsidRPr="0073389C" w:rsidRDefault="005E643E" w:rsidP="005B7173">
      <w:pPr>
        <w:pStyle w:val="Default"/>
        <w:numPr>
          <w:ilvl w:val="2"/>
          <w:numId w:val="7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faktúra (s uvedením predmetu nájmu, obdobia nájmu, veľkosti objektu nájmu v m</w:t>
      </w:r>
      <w:r w:rsidRPr="0073389C">
        <w:rPr>
          <w:rFonts w:ascii="Arial" w:hAnsi="Arial"/>
          <w:color w:val="auto"/>
          <w:sz w:val="19"/>
          <w:szCs w:val="19"/>
          <w:lang w:val="sk-SK"/>
        </w:rPr>
        <w:t>2</w:t>
      </w:r>
      <w:r w:rsidRPr="0073389C">
        <w:rPr>
          <w:rFonts w:ascii="Arial" w:hAnsi="Arial" w:cs="Arial"/>
          <w:color w:val="auto"/>
          <w:sz w:val="19"/>
          <w:szCs w:val="19"/>
          <w:lang w:val="sk-SK"/>
        </w:rPr>
        <w:t xml:space="preserve"> a ceny za m</w:t>
      </w:r>
      <w:r w:rsidRPr="0073389C">
        <w:rPr>
          <w:rFonts w:ascii="Arial" w:hAnsi="Arial"/>
          <w:color w:val="auto"/>
          <w:sz w:val="19"/>
          <w:szCs w:val="19"/>
          <w:lang w:val="sk-SK"/>
        </w:rPr>
        <w:t>2</w:t>
      </w:r>
      <w:r w:rsidRPr="0073389C">
        <w:rPr>
          <w:rFonts w:ascii="Arial" w:hAnsi="Arial" w:cs="Arial"/>
          <w:color w:val="auto"/>
          <w:sz w:val="19"/>
          <w:szCs w:val="19"/>
          <w:lang w:val="sk-SK"/>
        </w:rPr>
        <w:t>, prípadne aj ďalších nákladov, ktoré sú zahrnuté do ceny nájmu, ako je napr. upratovanie, energie a pod., ak tieto údaje neobsahuje zmluva)</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6B627DCF" w14:textId="41953180" w:rsidR="005E643E" w:rsidRPr="0073389C" w:rsidRDefault="005E643E" w:rsidP="005B7173">
      <w:pPr>
        <w:pStyle w:val="Default"/>
        <w:numPr>
          <w:ilvl w:val="2"/>
          <w:numId w:val="7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w:t>
      </w:r>
      <w:r w:rsidRPr="00817CE2">
        <w:rPr>
          <w:rFonts w:ascii="Arial" w:hAnsi="Arial" w:cs="Arial"/>
          <w:color w:val="auto"/>
          <w:sz w:val="19"/>
          <w:szCs w:val="19"/>
          <w:lang w:val="sk-SK"/>
        </w:rPr>
        <w:t xml:space="preserve">zmluva </w:t>
      </w:r>
      <w:r w:rsidR="00817CE2" w:rsidRPr="00817CE2">
        <w:rPr>
          <w:rFonts w:ascii="Arial" w:hAnsi="Arial" w:cs="Arial"/>
          <w:sz w:val="19"/>
          <w:szCs w:val="19"/>
          <w:lang w:val="sk-SK"/>
        </w:rPr>
        <w:t>v prípadoch, ak</w:t>
      </w:r>
      <w:r w:rsidR="00817CE2" w:rsidRPr="00817CE2">
        <w:rPr>
          <w:rFonts w:ascii="Arial" w:hAnsi="Arial" w:cs="Arial"/>
          <w:color w:val="auto"/>
          <w:sz w:val="19"/>
          <w:szCs w:val="19"/>
          <w:lang w:val="sk-SK" w:eastAsia="en-AU"/>
        </w:rPr>
        <w:t xml:space="preserve"> </w:t>
      </w:r>
      <w:r w:rsidR="00817CE2" w:rsidRPr="00817CE2">
        <w:rPr>
          <w:rFonts w:ascii="Arial" w:hAnsi="Arial" w:cs="Arial"/>
          <w:sz w:val="19"/>
          <w:szCs w:val="19"/>
          <w:lang w:val="sk-SK"/>
        </w:rPr>
        <w:t>ide o nadlimitnú alebo podlimitnú zákazku verejného obstarávania</w:t>
      </w:r>
      <w:r w:rsidR="00817CE2" w:rsidRPr="00817CE2">
        <w:rPr>
          <w:rFonts w:ascii="Arial" w:hAnsi="Arial" w:cs="Arial"/>
          <w:sz w:val="19"/>
          <w:szCs w:val="19"/>
          <w:vertAlign w:val="superscript"/>
          <w:lang w:val="sk-SK"/>
        </w:rPr>
        <w:footnoteReference w:id="130"/>
      </w:r>
      <w:r w:rsidR="00817CE2" w:rsidRPr="00817CE2">
        <w:rPr>
          <w:rFonts w:ascii="Arial" w:hAnsi="Arial" w:cs="Arial"/>
          <w:color w:val="auto"/>
          <w:sz w:val="19"/>
          <w:szCs w:val="19"/>
          <w:lang w:val="sk-SK"/>
        </w:rPr>
        <w:t xml:space="preserve"> </w:t>
      </w:r>
      <w:r w:rsidRPr="00817CE2">
        <w:rPr>
          <w:rFonts w:ascii="Arial" w:hAnsi="Arial" w:cs="Arial"/>
          <w:color w:val="auto"/>
          <w:sz w:val="19"/>
          <w:szCs w:val="19"/>
          <w:lang w:val="sk-SK"/>
        </w:rPr>
        <w:t xml:space="preserve">(v prípade, ak je priestor prenajímaný tretej osobe, je potrebné doložiť </w:t>
      </w:r>
      <w:r w:rsidRPr="000A76AD">
        <w:rPr>
          <w:rFonts w:ascii="Arial" w:hAnsi="Arial" w:cs="Arial"/>
          <w:color w:val="auto"/>
          <w:sz w:val="19"/>
          <w:szCs w:val="19"/>
          <w:lang w:val="sk-SK"/>
        </w:rPr>
        <w:t xml:space="preserve">aj </w:t>
      </w:r>
      <w:r w:rsidR="001B0812" w:rsidRPr="000A76AD">
        <w:rPr>
          <w:rFonts w:ascii="Arial" w:hAnsi="Arial" w:cs="Arial"/>
          <w:color w:val="auto"/>
          <w:sz w:val="19"/>
          <w:szCs w:val="19"/>
          <w:lang w:val="sk-SK"/>
        </w:rPr>
        <w:t>z</w:t>
      </w:r>
      <w:r w:rsidRPr="000A76AD">
        <w:rPr>
          <w:rFonts w:ascii="Arial" w:hAnsi="Arial" w:cs="Arial"/>
          <w:color w:val="auto"/>
          <w:sz w:val="19"/>
          <w:szCs w:val="19"/>
          <w:lang w:val="sk-SK"/>
        </w:rPr>
        <w:t>mluvu medzi majiteľom</w:t>
      </w:r>
      <w:r w:rsidRPr="0073389C">
        <w:rPr>
          <w:rFonts w:ascii="Arial" w:hAnsi="Arial" w:cs="Arial"/>
          <w:color w:val="auto"/>
          <w:sz w:val="19"/>
          <w:szCs w:val="19"/>
          <w:lang w:val="sk-SK"/>
        </w:rPr>
        <w:t xml:space="preserve"> budovy/ objektu a nájomcom, ktorá mu ustanovuje možnosť prenájmu tretej osobe v súlade s občianskym zákonníkom</w:t>
      </w:r>
      <w:r>
        <w:rPr>
          <w:rFonts w:ascii="Arial" w:hAnsi="Arial" w:cs="Arial"/>
          <w:color w:val="auto"/>
          <w:sz w:val="19"/>
          <w:szCs w:val="19"/>
          <w:lang w:val="sk-SK"/>
        </w:rPr>
        <w:t>,</w:t>
      </w:r>
    </w:p>
    <w:p w14:paraId="3C81591F" w14:textId="77777777" w:rsidR="005507D4" w:rsidRPr="0073389C" w:rsidRDefault="009D7F63" w:rsidP="005B7173">
      <w:pPr>
        <w:pStyle w:val="Default"/>
        <w:numPr>
          <w:ilvl w:val="0"/>
          <w:numId w:val="6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AB39EA">
        <w:rPr>
          <w:rFonts w:ascii="Arial" w:hAnsi="Arial" w:cs="Arial"/>
          <w:color w:val="auto"/>
          <w:sz w:val="19"/>
          <w:szCs w:val="19"/>
          <w:lang w:val="sk-SK"/>
        </w:rPr>
        <w:t>é</w:t>
      </w:r>
      <w:r w:rsidRPr="0073389C">
        <w:rPr>
          <w:rFonts w:ascii="Arial" w:hAnsi="Arial" w:cs="Arial"/>
          <w:color w:val="auto"/>
          <w:sz w:val="19"/>
          <w:szCs w:val="19"/>
          <w:lang w:val="sk-SK"/>
        </w:rPr>
        <w:t>)</w:t>
      </w:r>
      <w:r w:rsidR="003859BF">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4944DBE5" w14:textId="77777777" w:rsidR="009D7F63" w:rsidRPr="005507D4" w:rsidRDefault="009D7F63" w:rsidP="005B7173">
      <w:pPr>
        <w:pStyle w:val="Default"/>
        <w:numPr>
          <w:ilvl w:val="0"/>
          <w:numId w:val="60"/>
        </w:numPr>
        <w:spacing w:before="120" w:after="120" w:line="288" w:lineRule="auto"/>
        <w:ind w:left="567" w:hanging="283"/>
        <w:jc w:val="both"/>
        <w:rPr>
          <w:rFonts w:ascii="Arial" w:hAnsi="Arial" w:cs="Arial"/>
          <w:color w:val="auto"/>
          <w:sz w:val="19"/>
          <w:szCs w:val="19"/>
          <w:lang w:val="sk-SK"/>
        </w:rPr>
      </w:pPr>
      <w:r w:rsidRPr="005507D4">
        <w:rPr>
          <w:rFonts w:ascii="Arial" w:hAnsi="Arial" w:cs="Arial"/>
          <w:color w:val="auto"/>
          <w:sz w:val="19"/>
          <w:szCs w:val="19"/>
          <w:lang w:val="sk-SK"/>
        </w:rPr>
        <w:t xml:space="preserve">doklad o úhrade </w:t>
      </w:r>
      <w:r w:rsidR="003859BF" w:rsidRPr="005507D4">
        <w:rPr>
          <w:rFonts w:ascii="Arial" w:hAnsi="Arial" w:cs="Arial"/>
          <w:color w:val="auto"/>
          <w:sz w:val="19"/>
          <w:szCs w:val="19"/>
          <w:lang w:val="sk-SK"/>
        </w:rPr>
        <w:t xml:space="preserve">- bankový výpis (originál alebo kópia označená pečiatkou a podpisom štatutárneho orgánu prijímateľa), resp. iný doklad dokumentujúci reálnu úhradu </w:t>
      </w:r>
      <w:r w:rsidR="003859BF" w:rsidRPr="005507D4">
        <w:rPr>
          <w:rFonts w:ascii="Arial" w:hAnsi="Arial" w:cs="Arial"/>
          <w:b/>
          <w:color w:val="auto"/>
          <w:sz w:val="19"/>
          <w:szCs w:val="19"/>
          <w:lang w:val="sk-SK"/>
        </w:rPr>
        <w:t>- prijímateľ je povinný označiť na bankovom výpise úhradu výdavku</w:t>
      </w:r>
      <w:r w:rsidR="00D20C43">
        <w:rPr>
          <w:rFonts w:ascii="Arial" w:hAnsi="Arial" w:cs="Arial"/>
          <w:color w:val="auto"/>
          <w:sz w:val="19"/>
          <w:szCs w:val="19"/>
          <w:lang w:val="sk-SK"/>
        </w:rPr>
        <w:t>.</w:t>
      </w:r>
    </w:p>
    <w:p w14:paraId="71B4ADAA" w14:textId="77777777" w:rsidR="009D7F63" w:rsidRPr="0073389C" w:rsidRDefault="009D7F63" w:rsidP="00D20978">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Školenia, kurzy, semináre, porady, konferencie, sympóziá</w:t>
      </w:r>
    </w:p>
    <w:p w14:paraId="3B774BEB" w14:textId="77777777" w:rsidR="009D7F63" w:rsidRPr="0073389C" w:rsidRDefault="00346752"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FC06C2">
        <w:rPr>
          <w:rFonts w:ascii="Arial" w:hAnsi="Arial" w:cs="Arial"/>
          <w:color w:val="auto"/>
          <w:sz w:val="19"/>
          <w:szCs w:val="19"/>
          <w:lang w:val="sk-SK"/>
        </w:rPr>
        <w:t xml:space="preserve"> </w:t>
      </w:r>
      <w:r w:rsidR="00FC06C2">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6AA84545" w14:textId="77777777" w:rsidR="009D7F63" w:rsidRPr="0073389C" w:rsidRDefault="009D7F63"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resp. preberací protokol s podrobným rozpisom fakturovaných položiek s uvedením ich množstva a jednotkovej ceny vrátane podpisu zodpovednej osoby prijímateľa potvrdzujúci prevzatie a dátum prevzatia</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54764C2B" w14:textId="77777777" w:rsidR="009D7F63" w:rsidRPr="0073389C" w:rsidRDefault="009D7F63"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FC06C2" w:rsidRPr="00263FAA">
        <w:rPr>
          <w:rFonts w:ascii="Arial" w:hAnsi="Arial" w:cs="Arial"/>
          <w:color w:val="auto"/>
          <w:sz w:val="19"/>
          <w:szCs w:val="19"/>
          <w:lang w:val="sk-SK"/>
        </w:rPr>
        <w:t>vrátane dodatkov k uzavretej písomnej zmluve</w:t>
      </w:r>
      <w:r w:rsidR="00FC06C2" w:rsidRPr="0073389C">
        <w:rPr>
          <w:rFonts w:ascii="Arial" w:hAnsi="Arial" w:cs="Arial"/>
          <w:color w:val="auto"/>
          <w:sz w:val="19"/>
          <w:szCs w:val="19"/>
          <w:lang w:val="sk-SK"/>
        </w:rPr>
        <w:t xml:space="preserve"> </w:t>
      </w:r>
      <w:r w:rsidRPr="0073389C">
        <w:rPr>
          <w:rFonts w:ascii="Arial" w:hAnsi="Arial" w:cs="Arial"/>
          <w:color w:val="auto"/>
          <w:sz w:val="19"/>
          <w:szCs w:val="19"/>
          <w:lang w:val="sk-SK"/>
        </w:rPr>
        <w:t>(odporúčame uzatvárať písomnú zmluvu aj keď nevznikla povinnosť uzatvoriť takúto zmluvu) s podrobným popisom predmetu podľa jednotlivých položiek, ktoré tvoria výslednú cenu za dodávku, t. j. podrobný popis vykonaných prác, úhrada súvisiacich výdavkov napr. poskytnutý materiál (množstvo, jednotková cena)</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r w:rsidR="00FC06C2">
        <w:rPr>
          <w:rFonts w:ascii="Arial" w:hAnsi="Arial" w:cs="Arial"/>
          <w:color w:val="auto"/>
          <w:sz w:val="19"/>
          <w:szCs w:val="19"/>
          <w:lang w:val="sk-SK"/>
        </w:rPr>
        <w:t xml:space="preserve"> resp. objednávka,</w:t>
      </w:r>
    </w:p>
    <w:p w14:paraId="5955013C" w14:textId="77777777" w:rsidR="009D7F63" w:rsidRPr="0073389C" w:rsidRDefault="009D7F63"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prezenčná listina </w:t>
      </w:r>
      <w:r w:rsidRPr="00EB0D0B">
        <w:rPr>
          <w:rFonts w:ascii="Arial" w:hAnsi="Arial" w:cs="Arial"/>
          <w:iCs/>
          <w:color w:val="auto"/>
          <w:sz w:val="19"/>
          <w:szCs w:val="19"/>
          <w:lang w:val="sk-SK"/>
        </w:rPr>
        <w:t xml:space="preserve">(príloha č. </w:t>
      </w:r>
      <w:r w:rsidR="00412A84" w:rsidRPr="00EB0D0B">
        <w:rPr>
          <w:rFonts w:ascii="Arial" w:hAnsi="Arial" w:cs="Arial"/>
          <w:iCs/>
          <w:color w:val="auto"/>
          <w:sz w:val="19"/>
          <w:szCs w:val="19"/>
          <w:lang w:val="sk-SK"/>
        </w:rPr>
        <w:t>12</w:t>
      </w:r>
      <w:r w:rsidRPr="00EB0D0B">
        <w:rPr>
          <w:rFonts w:ascii="Arial" w:hAnsi="Arial" w:cs="Arial"/>
          <w:iCs/>
          <w:color w:val="auto"/>
          <w:sz w:val="19"/>
          <w:szCs w:val="19"/>
          <w:lang w:val="sk-SK"/>
        </w:rPr>
        <w:t>)</w:t>
      </w:r>
      <w:r w:rsidR="00346752" w:rsidRPr="00EB0D0B">
        <w:rPr>
          <w:rFonts w:ascii="Arial" w:hAnsi="Arial" w:cs="Arial"/>
          <w:iCs/>
          <w:color w:val="auto"/>
          <w:sz w:val="19"/>
          <w:szCs w:val="19"/>
          <w:lang w:val="sk-SK"/>
        </w:rPr>
        <w:t>,</w:t>
      </w:r>
      <w:r w:rsidRPr="0073389C">
        <w:rPr>
          <w:rFonts w:ascii="Arial" w:hAnsi="Arial" w:cs="Arial"/>
          <w:i/>
          <w:iCs/>
          <w:color w:val="auto"/>
          <w:sz w:val="19"/>
          <w:szCs w:val="19"/>
          <w:lang w:val="sk-SK"/>
        </w:rPr>
        <w:t xml:space="preserve"> </w:t>
      </w:r>
    </w:p>
    <w:p w14:paraId="2D1D3F0D" w14:textId="77777777" w:rsidR="00BC5336" w:rsidRPr="00BC5336" w:rsidRDefault="00E72207"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potvrdenie o účasti na školení,</w:t>
      </w:r>
      <w:r w:rsidR="00A6328C">
        <w:rPr>
          <w:rFonts w:ascii="Arial" w:hAnsi="Arial" w:cs="Arial"/>
          <w:color w:val="auto"/>
          <w:sz w:val="19"/>
          <w:szCs w:val="19"/>
          <w:lang w:val="sk-SK"/>
        </w:rPr>
        <w:t xml:space="preserve"> </w:t>
      </w:r>
      <w:r>
        <w:rPr>
          <w:rFonts w:ascii="Arial" w:hAnsi="Arial" w:cs="Arial"/>
          <w:color w:val="auto"/>
          <w:sz w:val="19"/>
          <w:szCs w:val="19"/>
          <w:lang w:val="sk-SK"/>
        </w:rPr>
        <w:t>certifikát</w:t>
      </w:r>
      <w:r w:rsidR="00E17FCD">
        <w:rPr>
          <w:rFonts w:ascii="Arial" w:hAnsi="Arial" w:cs="Arial"/>
          <w:color w:val="auto"/>
          <w:sz w:val="19"/>
          <w:szCs w:val="19"/>
          <w:lang w:val="sk-SK"/>
        </w:rPr>
        <w:t xml:space="preserve"> resp. iný </w:t>
      </w:r>
      <w:r w:rsidR="001759EA">
        <w:rPr>
          <w:rFonts w:ascii="Arial" w:hAnsi="Arial" w:cs="Arial"/>
          <w:color w:val="auto"/>
          <w:sz w:val="19"/>
          <w:szCs w:val="19"/>
          <w:lang w:val="sk-SK"/>
        </w:rPr>
        <w:t>relevantný</w:t>
      </w:r>
      <w:r w:rsidR="00E17FCD" w:rsidRPr="001759EA">
        <w:rPr>
          <w:rFonts w:ascii="Arial" w:hAnsi="Arial" w:cs="Arial"/>
          <w:color w:val="auto"/>
          <w:sz w:val="19"/>
          <w:szCs w:val="19"/>
          <w:lang w:val="sk-SK"/>
        </w:rPr>
        <w:t xml:space="preserve"> </w:t>
      </w:r>
      <w:r w:rsidR="00E17FCD">
        <w:rPr>
          <w:rFonts w:ascii="Arial" w:hAnsi="Arial" w:cs="Arial"/>
          <w:color w:val="auto"/>
          <w:sz w:val="19"/>
          <w:szCs w:val="19"/>
          <w:lang w:val="sk-SK"/>
        </w:rPr>
        <w:t>doklad o absolvovaní školenia</w:t>
      </w:r>
      <w:r w:rsidR="001759EA">
        <w:rPr>
          <w:rFonts w:ascii="Arial" w:hAnsi="Arial" w:cs="Arial"/>
          <w:color w:val="auto"/>
          <w:sz w:val="19"/>
          <w:szCs w:val="19"/>
          <w:lang w:val="sk-SK"/>
        </w:rPr>
        <w:t>,</w:t>
      </w:r>
      <w:r w:rsidR="0078296F">
        <w:rPr>
          <w:rFonts w:ascii="Arial" w:hAnsi="Arial" w:cs="Arial"/>
          <w:color w:val="auto"/>
          <w:sz w:val="19"/>
          <w:szCs w:val="19"/>
          <w:lang w:val="sk-SK"/>
        </w:rPr>
        <w:t xml:space="preserve"> </w:t>
      </w:r>
    </w:p>
    <w:p w14:paraId="5608B0E9" w14:textId="77777777" w:rsidR="009D7F63" w:rsidRPr="0073389C" w:rsidRDefault="009D7F63"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346752">
        <w:rPr>
          <w:rFonts w:ascii="Arial" w:hAnsi="Arial" w:cs="Arial"/>
          <w:color w:val="auto"/>
          <w:sz w:val="19"/>
          <w:szCs w:val="19"/>
          <w:lang w:val="sk-SK"/>
        </w:rPr>
        <w:t xml:space="preserve">- </w:t>
      </w:r>
      <w:r w:rsidR="00346752"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346752" w:rsidRPr="00D543C8">
        <w:rPr>
          <w:rFonts w:ascii="Arial" w:hAnsi="Arial" w:cs="Arial"/>
          <w:b/>
          <w:color w:val="auto"/>
          <w:sz w:val="19"/>
          <w:szCs w:val="19"/>
          <w:lang w:val="sk-SK"/>
        </w:rPr>
        <w:t>- prijímateľ je povinný označiť na bankovom výpise úhradu výdavku</w:t>
      </w:r>
      <w:r w:rsidR="00346752">
        <w:rPr>
          <w:rFonts w:ascii="Arial" w:hAnsi="Arial" w:cs="Arial"/>
          <w:color w:val="auto"/>
          <w:sz w:val="19"/>
          <w:szCs w:val="19"/>
          <w:lang w:val="sk-SK"/>
        </w:rPr>
        <w:t>,</w:t>
      </w:r>
    </w:p>
    <w:p w14:paraId="2677B6A9" w14:textId="77777777" w:rsidR="00D20978" w:rsidRPr="00017C8D" w:rsidRDefault="009D7F63" w:rsidP="005B7173">
      <w:pPr>
        <w:pStyle w:val="Default"/>
        <w:numPr>
          <w:ilvl w:val="1"/>
          <w:numId w:val="61"/>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7E01AC">
        <w:rPr>
          <w:rFonts w:ascii="Arial" w:hAnsi="Arial" w:cs="Arial"/>
          <w:color w:val="auto"/>
          <w:sz w:val="19"/>
          <w:szCs w:val="19"/>
          <w:lang w:val="sk-SK"/>
        </w:rPr>
        <w:t>é</w:t>
      </w:r>
      <w:r w:rsidRPr="0073389C">
        <w:rPr>
          <w:rFonts w:ascii="Arial" w:hAnsi="Arial" w:cs="Arial"/>
          <w:color w:val="auto"/>
          <w:sz w:val="19"/>
          <w:szCs w:val="19"/>
          <w:lang w:val="sk-SK"/>
        </w:rPr>
        <w:t>)</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59A726F8" w14:textId="77777777" w:rsidR="0050522F" w:rsidRPr="00EB0D0B" w:rsidRDefault="0050522F" w:rsidP="00017C8D">
      <w:pPr>
        <w:pStyle w:val="Default"/>
        <w:spacing w:before="120" w:after="120" w:line="288" w:lineRule="auto"/>
        <w:ind w:left="567"/>
        <w:jc w:val="both"/>
        <w:rPr>
          <w:rFonts w:ascii="Arial" w:hAnsi="Arial" w:cs="Arial"/>
          <w:b/>
          <w:bCs/>
          <w:color w:val="auto"/>
          <w:sz w:val="19"/>
          <w:szCs w:val="19"/>
          <w:lang w:val="sk-SK"/>
        </w:rPr>
      </w:pPr>
    </w:p>
    <w:p w14:paraId="7C8ECD0F" w14:textId="77777777" w:rsidR="009D7F63" w:rsidRPr="0073389C" w:rsidRDefault="009D7F63" w:rsidP="009719B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Propagácia, reklama a inzercia </w:t>
      </w:r>
    </w:p>
    <w:p w14:paraId="0D5DB7E8" w14:textId="77777777" w:rsidR="009D7F63" w:rsidRPr="0073389C" w:rsidRDefault="009D7F63" w:rsidP="005B7173">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kópia inzercie v tlači, príp. fotodokumentácia</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5F64F1B5" w14:textId="77777777" w:rsidR="009D7F63" w:rsidRPr="0073389C" w:rsidRDefault="00407A10" w:rsidP="005B7173">
      <w:pPr>
        <w:pStyle w:val="Default"/>
        <w:numPr>
          <w:ilvl w:val="1"/>
          <w:numId w:val="62"/>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1C7C81">
        <w:rPr>
          <w:rFonts w:ascii="Arial" w:hAnsi="Arial" w:cs="Arial"/>
          <w:color w:val="auto"/>
          <w:sz w:val="19"/>
          <w:szCs w:val="19"/>
          <w:lang w:val="sk-SK"/>
        </w:rPr>
        <w:t xml:space="preserve"> </w:t>
      </w:r>
      <w:r w:rsidR="001C7C81">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3E998FF6" w14:textId="77777777" w:rsidR="009D7F63" w:rsidRPr="0073389C" w:rsidRDefault="009D7F63" w:rsidP="005B7173">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 vrátane podpisu zodpovednej osoby prijímateľa potvrdzujúci prevzatie a dátum prevzatia (ak relevantné)</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243496BA" w14:textId="77777777" w:rsidR="009D7F63" w:rsidRPr="0073389C" w:rsidRDefault="009D7F63" w:rsidP="005B7173">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písomná zmluva</w:t>
      </w:r>
      <w:r w:rsidR="001C7C81">
        <w:rPr>
          <w:rFonts w:ascii="Arial" w:hAnsi="Arial" w:cs="Arial"/>
          <w:color w:val="auto"/>
          <w:sz w:val="19"/>
          <w:szCs w:val="19"/>
          <w:lang w:val="sk-SK"/>
        </w:rPr>
        <w:t xml:space="preserve"> </w:t>
      </w:r>
      <w:r w:rsidR="001C7C81" w:rsidRPr="00263FAA">
        <w:rPr>
          <w:rFonts w:ascii="Arial" w:hAnsi="Arial" w:cs="Arial"/>
          <w:color w:val="auto"/>
          <w:sz w:val="19"/>
          <w:szCs w:val="19"/>
          <w:lang w:val="sk-SK"/>
        </w:rPr>
        <w:t>vrátane dodatkov k uzavretej písomnej zmluve</w:t>
      </w:r>
      <w:r w:rsidR="001C7C81">
        <w:rPr>
          <w:rFonts w:ascii="Arial" w:hAnsi="Arial" w:cs="Arial"/>
          <w:color w:val="auto"/>
          <w:sz w:val="19"/>
          <w:szCs w:val="19"/>
          <w:lang w:val="sk-SK"/>
        </w:rPr>
        <w:t>, resp. objednávka</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1087268E" w14:textId="77777777" w:rsidR="00D20C43" w:rsidRPr="0073389C" w:rsidRDefault="009D7F63" w:rsidP="005B7173">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407A10">
        <w:rPr>
          <w:rFonts w:ascii="Arial" w:hAnsi="Arial" w:cs="Arial"/>
          <w:color w:val="auto"/>
          <w:sz w:val="19"/>
          <w:szCs w:val="19"/>
          <w:lang w:val="sk-SK"/>
        </w:rPr>
        <w:t xml:space="preserve">- </w:t>
      </w:r>
      <w:r w:rsidR="00407A10"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407A10" w:rsidRPr="00D543C8">
        <w:rPr>
          <w:rFonts w:ascii="Arial" w:hAnsi="Arial" w:cs="Arial"/>
          <w:b/>
          <w:color w:val="auto"/>
          <w:sz w:val="19"/>
          <w:szCs w:val="19"/>
          <w:lang w:val="sk-SK"/>
        </w:rPr>
        <w:t>- prijímateľ je povinný označiť na bankovom výpise úhradu výdavku</w:t>
      </w:r>
      <w:r w:rsidR="00407A10">
        <w:rPr>
          <w:rFonts w:ascii="Arial" w:hAnsi="Arial" w:cs="Arial"/>
          <w:color w:val="auto"/>
          <w:sz w:val="19"/>
          <w:szCs w:val="19"/>
          <w:lang w:val="sk-SK"/>
        </w:rPr>
        <w:t>,</w:t>
      </w:r>
    </w:p>
    <w:p w14:paraId="2BDEC5EB" w14:textId="77777777" w:rsidR="00D20978" w:rsidRPr="00D20C43" w:rsidRDefault="009D7F63" w:rsidP="005B7173">
      <w:pPr>
        <w:pStyle w:val="Default"/>
        <w:numPr>
          <w:ilvl w:val="1"/>
          <w:numId w:val="62"/>
        </w:numPr>
        <w:spacing w:before="120" w:after="120" w:line="288" w:lineRule="auto"/>
        <w:ind w:left="567" w:hanging="283"/>
        <w:jc w:val="both"/>
        <w:rPr>
          <w:rFonts w:ascii="Arial" w:hAnsi="Arial" w:cs="Arial"/>
          <w:b/>
          <w:bCs/>
          <w:color w:val="auto"/>
          <w:sz w:val="19"/>
          <w:szCs w:val="19"/>
          <w:lang w:val="sk-SK"/>
        </w:rPr>
      </w:pPr>
      <w:r w:rsidRPr="00D20C43">
        <w:rPr>
          <w:rFonts w:ascii="Arial" w:hAnsi="Arial" w:cs="Arial"/>
          <w:color w:val="auto"/>
          <w:sz w:val="19"/>
          <w:szCs w:val="19"/>
          <w:lang w:val="sk-SK"/>
        </w:rPr>
        <w:t>výpočet nárokovanej pomernej časti pre účely projektu (ak  relevantn</w:t>
      </w:r>
      <w:r w:rsidR="00BE0B38" w:rsidRPr="00D20C43">
        <w:rPr>
          <w:rFonts w:ascii="Arial" w:hAnsi="Arial" w:cs="Arial"/>
          <w:color w:val="auto"/>
          <w:sz w:val="19"/>
          <w:szCs w:val="19"/>
          <w:lang w:val="sk-SK"/>
        </w:rPr>
        <w:t>é</w:t>
      </w:r>
      <w:r w:rsidRPr="00D20C43">
        <w:rPr>
          <w:rFonts w:ascii="Arial" w:hAnsi="Arial" w:cs="Arial"/>
          <w:color w:val="auto"/>
          <w:sz w:val="19"/>
          <w:szCs w:val="19"/>
          <w:lang w:val="sk-SK"/>
        </w:rPr>
        <w:t>)</w:t>
      </w:r>
      <w:r w:rsidR="00407A10" w:rsidRPr="00D20C43">
        <w:rPr>
          <w:rFonts w:ascii="Arial" w:hAnsi="Arial" w:cs="Arial"/>
          <w:color w:val="auto"/>
          <w:sz w:val="19"/>
          <w:szCs w:val="19"/>
          <w:lang w:val="sk-SK"/>
        </w:rPr>
        <w:t>.</w:t>
      </w:r>
      <w:r w:rsidRPr="00D20C43">
        <w:rPr>
          <w:rFonts w:ascii="Arial" w:hAnsi="Arial" w:cs="Arial"/>
          <w:color w:val="auto"/>
          <w:sz w:val="19"/>
          <w:szCs w:val="19"/>
          <w:lang w:val="sk-SK"/>
        </w:rPr>
        <w:t xml:space="preserve"> </w:t>
      </w:r>
    </w:p>
    <w:p w14:paraId="1C5B81EB" w14:textId="77777777" w:rsidR="009D7F63" w:rsidRPr="0073389C" w:rsidRDefault="001C7C81" w:rsidP="009719B7">
      <w:pPr>
        <w:pStyle w:val="Default"/>
        <w:spacing w:before="120" w:after="120" w:line="288" w:lineRule="auto"/>
        <w:jc w:val="both"/>
        <w:rPr>
          <w:rFonts w:ascii="Arial" w:hAnsi="Arial" w:cs="Arial"/>
          <w:color w:val="auto"/>
          <w:sz w:val="19"/>
          <w:szCs w:val="19"/>
          <w:lang w:val="sk-SK"/>
        </w:rPr>
      </w:pPr>
      <w:r>
        <w:rPr>
          <w:rFonts w:ascii="Arial" w:hAnsi="Arial" w:cs="Arial"/>
          <w:b/>
          <w:bCs/>
          <w:color w:val="auto"/>
          <w:sz w:val="19"/>
          <w:szCs w:val="19"/>
          <w:lang w:val="sk-SK"/>
        </w:rPr>
        <w:t>S</w:t>
      </w:r>
      <w:r w:rsidR="009D7F63" w:rsidRPr="0073389C">
        <w:rPr>
          <w:rFonts w:ascii="Arial" w:hAnsi="Arial" w:cs="Arial"/>
          <w:b/>
          <w:bCs/>
          <w:color w:val="auto"/>
          <w:sz w:val="19"/>
          <w:szCs w:val="19"/>
          <w:lang w:val="sk-SK"/>
        </w:rPr>
        <w:t xml:space="preserve">lužby </w:t>
      </w:r>
    </w:p>
    <w:p w14:paraId="7D93DB06" w14:textId="77777777" w:rsidR="009D7F63" w:rsidRPr="0073389C" w:rsidRDefault="009D7F63"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faktúra </w:t>
      </w:r>
      <w:r w:rsidR="001C7C81">
        <w:rPr>
          <w:rFonts w:ascii="Arial" w:hAnsi="Arial" w:cs="Arial"/>
          <w:sz w:val="19"/>
          <w:szCs w:val="19"/>
          <w:lang w:val="sk-SK"/>
        </w:rPr>
        <w:t>alebo rovnocenný účtovný doklad</w:t>
      </w:r>
      <w:r w:rsidR="001C7C81" w:rsidRPr="0073389C">
        <w:rPr>
          <w:rFonts w:ascii="Arial" w:hAnsi="Arial" w:cs="Arial"/>
          <w:color w:val="auto"/>
          <w:sz w:val="19"/>
          <w:szCs w:val="19"/>
          <w:lang w:val="sk-SK"/>
        </w:rPr>
        <w:t xml:space="preserve"> </w:t>
      </w:r>
      <w:r w:rsidRPr="0073389C">
        <w:rPr>
          <w:rFonts w:ascii="Arial" w:hAnsi="Arial" w:cs="Arial"/>
          <w:color w:val="auto"/>
          <w:sz w:val="19"/>
          <w:szCs w:val="19"/>
          <w:lang w:val="sk-SK"/>
        </w:rPr>
        <w:t xml:space="preserve">s podrobným rozpisom fakturovaných položiek s uvedením ich množstva a jednotkovej ceny, </w:t>
      </w:r>
    </w:p>
    <w:p w14:paraId="2C468066" w14:textId="77777777" w:rsidR="001C7C81" w:rsidRDefault="009D7F63" w:rsidP="005B7173">
      <w:pPr>
        <w:pStyle w:val="Default"/>
        <w:numPr>
          <w:ilvl w:val="1"/>
          <w:numId w:val="8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1C7C81" w:rsidRPr="00263FAA">
        <w:rPr>
          <w:rFonts w:ascii="Arial" w:hAnsi="Arial" w:cs="Arial"/>
          <w:color w:val="auto"/>
          <w:sz w:val="19"/>
          <w:szCs w:val="19"/>
          <w:lang w:val="sk-SK"/>
        </w:rPr>
        <w:t>vrátane dodatkov k uzavretej písomnej zmluve</w:t>
      </w:r>
      <w:r w:rsidR="001C7C81" w:rsidRPr="0073389C">
        <w:rPr>
          <w:rFonts w:ascii="Arial" w:hAnsi="Arial" w:cs="Arial"/>
          <w:color w:val="auto"/>
          <w:sz w:val="19"/>
          <w:szCs w:val="19"/>
          <w:lang w:val="sk-SK"/>
        </w:rPr>
        <w:t xml:space="preserve"> </w:t>
      </w:r>
      <w:r w:rsidRPr="0073389C">
        <w:rPr>
          <w:rFonts w:ascii="Arial" w:hAnsi="Arial" w:cs="Arial"/>
          <w:color w:val="auto"/>
          <w:sz w:val="19"/>
          <w:szCs w:val="19"/>
          <w:lang w:val="sk-SK"/>
        </w:rPr>
        <w:t>(odporúčame uzatvárať písomnú zmluvu aj keď prijímateľovi nevznikla povinnosť uzatvoriť takúto zmluvu) s podrobným popisom predmetu podľa jednotlivých položiek, ktoré tvoria výslednú cenu za dodávku služby, t.</w:t>
      </w:r>
      <w:r w:rsidR="00A03EFC">
        <w:rPr>
          <w:rFonts w:ascii="Arial" w:hAnsi="Arial" w:cs="Arial"/>
          <w:color w:val="auto"/>
          <w:sz w:val="19"/>
          <w:szCs w:val="19"/>
          <w:lang w:val="sk-SK"/>
        </w:rPr>
        <w:t xml:space="preserve"> </w:t>
      </w:r>
      <w:r w:rsidRPr="0073389C">
        <w:rPr>
          <w:rFonts w:ascii="Arial" w:hAnsi="Arial" w:cs="Arial"/>
          <w:color w:val="auto"/>
          <w:sz w:val="19"/>
          <w:szCs w:val="19"/>
          <w:lang w:val="sk-SK"/>
        </w:rPr>
        <w:t>j. podrobný popis vykonaných prác, úhrada súvisiacich výdavkov, napr. poskytnutý materiál (množstvo, jednotková cena)</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r w:rsidR="001C7C81">
        <w:rPr>
          <w:rFonts w:ascii="Arial" w:hAnsi="Arial" w:cs="Arial"/>
          <w:color w:val="auto"/>
          <w:sz w:val="19"/>
          <w:szCs w:val="19"/>
          <w:lang w:val="sk-SK"/>
        </w:rPr>
        <w:t xml:space="preserve">resp. objednávka, </w:t>
      </w:r>
    </w:p>
    <w:p w14:paraId="27B88F6A" w14:textId="77777777" w:rsidR="001C7C81" w:rsidRPr="0073389C" w:rsidRDefault="001C7C81" w:rsidP="005B7173">
      <w:pPr>
        <w:pStyle w:val="Default"/>
        <w:numPr>
          <w:ilvl w:val="0"/>
          <w:numId w:val="8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w:t>
      </w:r>
      <w:r w:rsidR="008D4874">
        <w:rPr>
          <w:rFonts w:ascii="Arial" w:hAnsi="Arial" w:cs="Arial"/>
          <w:color w:val="auto"/>
          <w:sz w:val="19"/>
          <w:szCs w:val="19"/>
          <w:lang w:val="sk-SK"/>
        </w:rPr>
        <w:t>/preberací protokol</w:t>
      </w:r>
      <w:r w:rsidR="008D4874">
        <w:rPr>
          <w:rStyle w:val="Odkaznapoznmkupodiarou"/>
          <w:rFonts w:cs="Arial"/>
          <w:color w:val="auto"/>
          <w:szCs w:val="19"/>
          <w:lang w:val="sk-SK"/>
        </w:rPr>
        <w:footnoteReference w:id="131"/>
      </w:r>
      <w:r w:rsidRPr="0073389C">
        <w:rPr>
          <w:rFonts w:ascii="Arial" w:hAnsi="Arial" w:cs="Arial"/>
          <w:color w:val="auto"/>
          <w:sz w:val="19"/>
          <w:szCs w:val="19"/>
          <w:lang w:val="sk-SK"/>
        </w:rPr>
        <w:t xml:space="preserve"> vrátane podpisu zodpovednej osoby prijímateľa potvrdzujúci prevzatie a dátum prevzatia</w:t>
      </w:r>
      <w:r>
        <w:rPr>
          <w:rFonts w:ascii="Arial" w:hAnsi="Arial" w:cs="Arial"/>
          <w:color w:val="auto"/>
          <w:sz w:val="19"/>
          <w:szCs w:val="19"/>
          <w:lang w:val="sk-SK"/>
        </w:rPr>
        <w:t xml:space="preserve"> (ak relevantné),</w:t>
      </w:r>
      <w:r w:rsidRPr="0073389C">
        <w:rPr>
          <w:rFonts w:ascii="Arial" w:hAnsi="Arial" w:cs="Arial"/>
          <w:color w:val="auto"/>
          <w:sz w:val="19"/>
          <w:szCs w:val="19"/>
          <w:lang w:val="sk-SK"/>
        </w:rPr>
        <w:t xml:space="preserve"> </w:t>
      </w:r>
    </w:p>
    <w:p w14:paraId="6E629E7C" w14:textId="77777777" w:rsidR="009D7F63" w:rsidRPr="0073389C" w:rsidRDefault="009D7F63"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A7391F">
        <w:rPr>
          <w:rFonts w:ascii="Arial" w:hAnsi="Arial" w:cs="Arial"/>
          <w:color w:val="auto"/>
          <w:sz w:val="19"/>
          <w:szCs w:val="19"/>
          <w:lang w:val="sk-SK"/>
        </w:rPr>
        <w:t>é</w:t>
      </w:r>
      <w:r w:rsidRPr="0073389C">
        <w:rPr>
          <w:rFonts w:ascii="Arial" w:hAnsi="Arial" w:cs="Arial"/>
          <w:color w:val="auto"/>
          <w:sz w:val="19"/>
          <w:szCs w:val="19"/>
          <w:lang w:val="sk-SK"/>
        </w:rPr>
        <w:t>)</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5866F81A" w14:textId="77777777" w:rsidR="009D7F63" w:rsidRPr="0073389C" w:rsidRDefault="009D7F63"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EC3F60">
        <w:rPr>
          <w:rFonts w:ascii="Arial" w:hAnsi="Arial" w:cs="Arial"/>
          <w:color w:val="auto"/>
          <w:sz w:val="19"/>
          <w:szCs w:val="19"/>
          <w:lang w:val="sk-SK"/>
        </w:rPr>
        <w:t xml:space="preserve">- </w:t>
      </w:r>
      <w:r w:rsidR="00EC3F60"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EC3F60" w:rsidRPr="00D543C8">
        <w:rPr>
          <w:rFonts w:ascii="Arial" w:hAnsi="Arial" w:cs="Arial"/>
          <w:b/>
          <w:color w:val="auto"/>
          <w:sz w:val="19"/>
          <w:szCs w:val="19"/>
          <w:lang w:val="sk-SK"/>
        </w:rPr>
        <w:t>- prijímateľ je povinný označiť na bankovom výpise úhradu výdavku</w:t>
      </w:r>
      <w:r w:rsidR="00EC3F60">
        <w:rPr>
          <w:rFonts w:ascii="Arial" w:hAnsi="Arial" w:cs="Arial"/>
          <w:color w:val="auto"/>
          <w:sz w:val="19"/>
          <w:szCs w:val="19"/>
          <w:lang w:val="sk-SK"/>
        </w:rPr>
        <w:t>,</w:t>
      </w:r>
    </w:p>
    <w:p w14:paraId="0148DD6F" w14:textId="77777777" w:rsidR="009D7F63" w:rsidRPr="0073389C" w:rsidRDefault="009D7F63"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prezenčná </w:t>
      </w:r>
      <w:r w:rsidRPr="00FD7BC6">
        <w:rPr>
          <w:rFonts w:ascii="Arial" w:hAnsi="Arial" w:cs="Arial"/>
          <w:color w:val="auto"/>
          <w:sz w:val="19"/>
          <w:szCs w:val="19"/>
          <w:lang w:val="sk-SK"/>
        </w:rPr>
        <w:t xml:space="preserve">listina </w:t>
      </w:r>
      <w:r w:rsidRPr="00FD7BC6">
        <w:rPr>
          <w:rFonts w:ascii="Arial" w:hAnsi="Arial" w:cs="Arial"/>
          <w:iCs/>
          <w:color w:val="auto"/>
          <w:sz w:val="19"/>
          <w:szCs w:val="19"/>
          <w:lang w:val="sk-SK"/>
        </w:rPr>
        <w:t xml:space="preserve">(príloha č. </w:t>
      </w:r>
      <w:r w:rsidR="00412A84" w:rsidRPr="00FD7BC6">
        <w:rPr>
          <w:rFonts w:ascii="Arial" w:hAnsi="Arial" w:cs="Arial"/>
          <w:iCs/>
          <w:color w:val="auto"/>
          <w:sz w:val="19"/>
          <w:szCs w:val="19"/>
          <w:lang w:val="sk-SK"/>
        </w:rPr>
        <w:t>12</w:t>
      </w:r>
      <w:r w:rsidRPr="00FD7BC6">
        <w:rPr>
          <w:rFonts w:ascii="Arial" w:hAnsi="Arial" w:cs="Arial"/>
          <w:iCs/>
          <w:color w:val="auto"/>
          <w:sz w:val="19"/>
          <w:szCs w:val="19"/>
          <w:lang w:val="sk-SK"/>
        </w:rPr>
        <w:t xml:space="preserve">) </w:t>
      </w:r>
      <w:r w:rsidRPr="00FD7BC6">
        <w:rPr>
          <w:rFonts w:ascii="Arial" w:hAnsi="Arial" w:cs="Arial"/>
          <w:color w:val="auto"/>
          <w:sz w:val="19"/>
          <w:szCs w:val="19"/>
          <w:lang w:val="sk-SK"/>
        </w:rPr>
        <w:t>-</w:t>
      </w:r>
      <w:r w:rsidRPr="0073389C">
        <w:rPr>
          <w:rFonts w:ascii="Arial" w:hAnsi="Arial" w:cs="Arial"/>
          <w:color w:val="auto"/>
          <w:sz w:val="19"/>
          <w:szCs w:val="19"/>
          <w:lang w:val="sk-SK"/>
        </w:rPr>
        <w:t xml:space="preserve"> ak relevantné </w:t>
      </w:r>
    </w:p>
    <w:p w14:paraId="63639296" w14:textId="77777777" w:rsidR="009D7F63" w:rsidRPr="0073389C" w:rsidRDefault="009D7F63"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fotodokumentácia – </w:t>
      </w:r>
      <w:r w:rsidR="004847D0">
        <w:rPr>
          <w:rFonts w:ascii="Arial" w:hAnsi="Arial" w:cs="Arial"/>
          <w:color w:val="auto"/>
          <w:sz w:val="19"/>
          <w:szCs w:val="19"/>
          <w:lang w:val="sk-SK"/>
        </w:rPr>
        <w:t>(</w:t>
      </w:r>
      <w:r w:rsidR="00490135">
        <w:rPr>
          <w:rFonts w:ascii="Arial" w:hAnsi="Arial" w:cs="Arial"/>
          <w:color w:val="auto"/>
          <w:sz w:val="19"/>
          <w:szCs w:val="19"/>
          <w:lang w:val="sk-SK"/>
        </w:rPr>
        <w:t xml:space="preserve">ak </w:t>
      </w:r>
      <w:r w:rsidRPr="0073389C">
        <w:rPr>
          <w:rFonts w:ascii="Arial" w:hAnsi="Arial" w:cs="Arial"/>
          <w:color w:val="auto"/>
          <w:sz w:val="19"/>
          <w:szCs w:val="19"/>
          <w:lang w:val="sk-SK"/>
        </w:rPr>
        <w:t>relevantné</w:t>
      </w:r>
      <w:r w:rsidR="004847D0">
        <w:rPr>
          <w:rFonts w:ascii="Arial" w:hAnsi="Arial" w:cs="Arial"/>
          <w:color w:val="auto"/>
          <w:sz w:val="19"/>
          <w:szCs w:val="19"/>
          <w:lang w:val="sk-SK"/>
        </w:rPr>
        <w:t>)</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DFB6539" w14:textId="77777777" w:rsidR="000C520E" w:rsidRDefault="001C7C81"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poskytnutie výstupu - postačuje predloženie elektronicky (ak poskytovateľ nepožiada prijímateľa o predloženie v písomnej forme)</w:t>
      </w:r>
      <w:r>
        <w:rPr>
          <w:rFonts w:ascii="Arial" w:hAnsi="Arial" w:cs="Arial"/>
          <w:color w:val="auto"/>
          <w:sz w:val="19"/>
          <w:szCs w:val="19"/>
          <w:lang w:val="sk-SK"/>
        </w:rPr>
        <w:t xml:space="preserve"> – ak relevantné,</w:t>
      </w:r>
      <w:r w:rsidRPr="0073389C">
        <w:rPr>
          <w:rFonts w:ascii="Arial" w:hAnsi="Arial" w:cs="Arial"/>
          <w:color w:val="auto"/>
          <w:sz w:val="19"/>
          <w:szCs w:val="19"/>
          <w:lang w:val="sk-SK"/>
        </w:rPr>
        <w:t xml:space="preserve"> </w:t>
      </w:r>
    </w:p>
    <w:p w14:paraId="3067341E" w14:textId="435251CB" w:rsidR="009D7F63" w:rsidRPr="000C520E" w:rsidRDefault="00EC3F60"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0C520E">
        <w:rPr>
          <w:rFonts w:ascii="Arial" w:hAnsi="Arial" w:cs="Arial"/>
          <w:color w:val="auto"/>
          <w:sz w:val="19"/>
          <w:szCs w:val="19"/>
          <w:lang w:val="sk-SK"/>
        </w:rPr>
        <w:t>pracovný výkaz</w:t>
      </w:r>
      <w:r w:rsidR="00C34924" w:rsidRPr="00C34924">
        <w:rPr>
          <w:rFonts w:ascii="Arial" w:hAnsi="Arial" w:cs="Arial"/>
          <w:color w:val="auto"/>
          <w:sz w:val="19"/>
          <w:szCs w:val="19"/>
          <w:vertAlign w:val="superscript"/>
          <w:lang w:val="sk-SK"/>
        </w:rPr>
        <w:t>117</w:t>
      </w:r>
      <w:r w:rsidR="002A3AA2">
        <w:rPr>
          <w:rFonts w:ascii="Arial" w:hAnsi="Arial" w:cs="Arial"/>
          <w:color w:val="auto"/>
          <w:sz w:val="19"/>
          <w:szCs w:val="19"/>
          <w:lang w:val="sk-SK"/>
        </w:rPr>
        <w:t xml:space="preserve"> (</w:t>
      </w:r>
      <w:r w:rsidR="00E238FE" w:rsidRPr="000C520E">
        <w:rPr>
          <w:rFonts w:ascii="Arial" w:hAnsi="Arial" w:cs="Arial"/>
          <w:color w:val="auto"/>
          <w:sz w:val="19"/>
          <w:szCs w:val="19"/>
          <w:lang w:val="sk-SK"/>
        </w:rPr>
        <w:t xml:space="preserve">príloha č. </w:t>
      </w:r>
      <w:r w:rsidR="003B71D1">
        <w:rPr>
          <w:rFonts w:ascii="Arial" w:hAnsi="Arial" w:cs="Arial"/>
          <w:color w:val="auto"/>
          <w:sz w:val="19"/>
          <w:szCs w:val="19"/>
          <w:lang w:val="sk-SK"/>
        </w:rPr>
        <w:t>6</w:t>
      </w:r>
      <w:r w:rsidR="009D7F63" w:rsidRPr="000C520E">
        <w:rPr>
          <w:rFonts w:ascii="Arial" w:hAnsi="Arial" w:cs="Arial"/>
          <w:color w:val="auto"/>
          <w:sz w:val="19"/>
          <w:szCs w:val="19"/>
          <w:lang w:val="sk-SK"/>
        </w:rPr>
        <w:t xml:space="preserve"> ak relevantné</w:t>
      </w:r>
      <w:r w:rsidR="004847D0" w:rsidRPr="000C520E">
        <w:rPr>
          <w:rFonts w:ascii="Arial" w:hAnsi="Arial" w:cs="Arial"/>
          <w:color w:val="auto"/>
          <w:sz w:val="19"/>
          <w:szCs w:val="19"/>
          <w:lang w:val="sk-SK"/>
        </w:rPr>
        <w:t>)</w:t>
      </w:r>
      <w:r w:rsidRPr="000C520E">
        <w:rPr>
          <w:rFonts w:ascii="Arial" w:hAnsi="Arial" w:cs="Arial"/>
          <w:color w:val="auto"/>
          <w:sz w:val="19"/>
          <w:szCs w:val="19"/>
          <w:lang w:val="sk-SK"/>
        </w:rPr>
        <w:t>.</w:t>
      </w:r>
      <w:r w:rsidR="009D7F63" w:rsidRPr="000C520E">
        <w:rPr>
          <w:rFonts w:ascii="Arial" w:hAnsi="Arial" w:cs="Arial"/>
          <w:color w:val="auto"/>
          <w:sz w:val="19"/>
          <w:szCs w:val="19"/>
          <w:lang w:val="sk-SK"/>
        </w:rPr>
        <w:t xml:space="preserve"> </w:t>
      </w:r>
    </w:p>
    <w:p w14:paraId="024738D8" w14:textId="77777777" w:rsidR="001B74CF" w:rsidRDefault="00194ACF" w:rsidP="008B67B6">
      <w:pPr>
        <w:pStyle w:val="Default"/>
        <w:spacing w:before="120" w:after="120" w:line="288" w:lineRule="auto"/>
        <w:jc w:val="both"/>
        <w:rPr>
          <w:rFonts w:ascii="Arial" w:hAnsi="Arial" w:cs="Arial"/>
          <w:b/>
          <w:bCs/>
          <w:color w:val="auto"/>
          <w:sz w:val="19"/>
          <w:szCs w:val="19"/>
          <w:lang w:val="sk-SK"/>
        </w:rPr>
      </w:pPr>
      <w:r>
        <w:rPr>
          <w:rFonts w:ascii="Arial" w:hAnsi="Arial" w:cs="Arial"/>
          <w:b/>
          <w:bCs/>
          <w:color w:val="auto"/>
          <w:sz w:val="19"/>
          <w:szCs w:val="19"/>
          <w:lang w:val="sk-SK"/>
        </w:rPr>
        <w:t>A</w:t>
      </w:r>
      <w:r w:rsidRPr="00194ACF">
        <w:rPr>
          <w:rFonts w:ascii="Arial" w:hAnsi="Arial" w:cs="Arial"/>
          <w:b/>
          <w:bCs/>
          <w:color w:val="auto"/>
          <w:sz w:val="19"/>
          <w:szCs w:val="19"/>
          <w:lang w:val="sk-SK"/>
        </w:rPr>
        <w:t>nalýz</w:t>
      </w:r>
      <w:r>
        <w:rPr>
          <w:rFonts w:ascii="Arial" w:hAnsi="Arial" w:cs="Arial"/>
          <w:b/>
          <w:bCs/>
          <w:color w:val="auto"/>
          <w:sz w:val="19"/>
          <w:szCs w:val="19"/>
          <w:lang w:val="sk-SK"/>
        </w:rPr>
        <w:t>y</w:t>
      </w:r>
      <w:r w:rsidRPr="00194ACF">
        <w:rPr>
          <w:rFonts w:ascii="Arial" w:hAnsi="Arial" w:cs="Arial"/>
          <w:b/>
          <w:bCs/>
          <w:color w:val="auto"/>
          <w:sz w:val="19"/>
          <w:szCs w:val="19"/>
          <w:lang w:val="sk-SK"/>
        </w:rPr>
        <w:t>/</w:t>
      </w:r>
      <w:r>
        <w:rPr>
          <w:rFonts w:ascii="Arial" w:hAnsi="Arial" w:cs="Arial"/>
          <w:b/>
          <w:bCs/>
          <w:color w:val="auto"/>
          <w:sz w:val="19"/>
          <w:szCs w:val="19"/>
          <w:lang w:val="sk-SK"/>
        </w:rPr>
        <w:t>stratégie</w:t>
      </w:r>
      <w:r w:rsidRPr="00194ACF">
        <w:rPr>
          <w:rFonts w:ascii="Arial" w:hAnsi="Arial" w:cs="Arial"/>
          <w:b/>
          <w:bCs/>
          <w:color w:val="auto"/>
          <w:sz w:val="19"/>
          <w:szCs w:val="19"/>
          <w:lang w:val="sk-SK"/>
        </w:rPr>
        <w:t>/</w:t>
      </w:r>
      <w:r>
        <w:rPr>
          <w:rFonts w:ascii="Arial" w:hAnsi="Arial" w:cs="Arial"/>
          <w:b/>
          <w:bCs/>
          <w:color w:val="auto"/>
          <w:sz w:val="19"/>
          <w:szCs w:val="19"/>
          <w:lang w:val="sk-SK"/>
        </w:rPr>
        <w:t>štúdie</w:t>
      </w:r>
      <w:r w:rsidRPr="00194ACF">
        <w:rPr>
          <w:rFonts w:ascii="Arial" w:hAnsi="Arial" w:cs="Arial"/>
          <w:b/>
          <w:bCs/>
          <w:color w:val="auto"/>
          <w:sz w:val="19"/>
          <w:szCs w:val="19"/>
          <w:lang w:val="sk-SK"/>
        </w:rPr>
        <w:t>/expertíz</w:t>
      </w:r>
      <w:r>
        <w:rPr>
          <w:rFonts w:ascii="Arial" w:hAnsi="Arial" w:cs="Arial"/>
          <w:b/>
          <w:bCs/>
          <w:color w:val="auto"/>
          <w:sz w:val="19"/>
          <w:szCs w:val="19"/>
          <w:lang w:val="sk-SK"/>
        </w:rPr>
        <w:t>y</w:t>
      </w:r>
      <w:r w:rsidRPr="00194ACF">
        <w:rPr>
          <w:rFonts w:ascii="Arial" w:hAnsi="Arial" w:cs="Arial"/>
          <w:b/>
          <w:bCs/>
          <w:color w:val="auto"/>
          <w:sz w:val="19"/>
          <w:szCs w:val="19"/>
          <w:lang w:val="sk-SK"/>
        </w:rPr>
        <w:t>/</w:t>
      </w:r>
      <w:r w:rsidR="008B1A7B">
        <w:rPr>
          <w:rFonts w:ascii="Arial" w:hAnsi="Arial" w:cs="Arial"/>
          <w:b/>
          <w:bCs/>
          <w:color w:val="auto"/>
          <w:sz w:val="19"/>
          <w:szCs w:val="19"/>
          <w:lang w:val="sk-SK"/>
        </w:rPr>
        <w:t>audity/</w:t>
      </w:r>
      <w:r>
        <w:rPr>
          <w:rFonts w:ascii="Arial" w:hAnsi="Arial" w:cs="Arial"/>
          <w:b/>
          <w:bCs/>
          <w:color w:val="auto"/>
          <w:sz w:val="19"/>
          <w:szCs w:val="19"/>
          <w:lang w:val="sk-SK"/>
        </w:rPr>
        <w:t>plány</w:t>
      </w:r>
      <w:r w:rsidR="008B1A7B">
        <w:rPr>
          <w:rFonts w:ascii="Arial" w:hAnsi="Arial" w:cs="Arial"/>
          <w:b/>
          <w:bCs/>
          <w:color w:val="auto"/>
          <w:sz w:val="19"/>
          <w:szCs w:val="19"/>
          <w:lang w:val="sk-SK"/>
        </w:rPr>
        <w:t>/posudky/koncepcie</w:t>
      </w:r>
      <w:r>
        <w:rPr>
          <w:rFonts w:ascii="Arial" w:hAnsi="Arial" w:cs="Arial"/>
          <w:b/>
          <w:bCs/>
          <w:color w:val="auto"/>
          <w:sz w:val="19"/>
          <w:szCs w:val="19"/>
          <w:lang w:val="sk-SK"/>
        </w:rPr>
        <w:t xml:space="preserve"> a iné odborné</w:t>
      </w:r>
      <w:r w:rsidRPr="00194ACF">
        <w:rPr>
          <w:rFonts w:ascii="Arial" w:hAnsi="Arial" w:cs="Arial"/>
          <w:b/>
          <w:bCs/>
          <w:color w:val="auto"/>
          <w:sz w:val="19"/>
          <w:szCs w:val="19"/>
          <w:lang w:val="sk-SK"/>
        </w:rPr>
        <w:t xml:space="preserve"> </w:t>
      </w:r>
      <w:r>
        <w:rPr>
          <w:rFonts w:ascii="Arial" w:hAnsi="Arial" w:cs="Arial"/>
          <w:b/>
          <w:bCs/>
          <w:color w:val="auto"/>
          <w:sz w:val="19"/>
          <w:szCs w:val="19"/>
          <w:lang w:val="sk-SK"/>
        </w:rPr>
        <w:t>vyjadrenia</w:t>
      </w:r>
      <w:r w:rsidRPr="0073389C" w:rsidDel="00194ACF">
        <w:rPr>
          <w:rFonts w:ascii="Arial" w:hAnsi="Arial" w:cs="Arial"/>
          <w:b/>
          <w:bCs/>
          <w:color w:val="auto"/>
          <w:sz w:val="19"/>
          <w:szCs w:val="19"/>
          <w:lang w:val="sk-SK"/>
        </w:rPr>
        <w:t xml:space="preserve"> </w:t>
      </w:r>
    </w:p>
    <w:p w14:paraId="015C7710" w14:textId="77777777" w:rsidR="00A60E8A" w:rsidRDefault="00A60E8A" w:rsidP="005B7173">
      <w:pPr>
        <w:pStyle w:val="Default"/>
        <w:numPr>
          <w:ilvl w:val="1"/>
          <w:numId w:val="80"/>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 xml:space="preserve">písomná </w:t>
      </w:r>
      <w:r w:rsidRPr="0073389C">
        <w:rPr>
          <w:rFonts w:ascii="Arial" w:hAnsi="Arial" w:cs="Arial"/>
          <w:color w:val="auto"/>
          <w:sz w:val="19"/>
          <w:szCs w:val="19"/>
          <w:lang w:val="sk-SK"/>
        </w:rPr>
        <w:t xml:space="preserve">zmluva </w:t>
      </w:r>
      <w:r w:rsidRPr="00007692">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xml:space="preserve"> (odporúčame uzatvárať písomnú zmluvu aj keď prijímateľovi nevznikla povinnosť uzatvoriť písomnú zmluvu) s podrobným popisom predmetu podľa jednotlivých položiek, ktoré tvoria výslednú cenu za štúdie, expertízy a posudky, t.</w:t>
      </w:r>
      <w:r w:rsidR="00450EC1">
        <w:rPr>
          <w:rFonts w:ascii="Arial" w:hAnsi="Arial" w:cs="Arial"/>
          <w:color w:val="auto"/>
          <w:sz w:val="19"/>
          <w:szCs w:val="19"/>
          <w:lang w:val="sk-SK"/>
        </w:rPr>
        <w:t xml:space="preserve"> </w:t>
      </w:r>
      <w:r w:rsidRPr="0073389C">
        <w:rPr>
          <w:rFonts w:ascii="Arial" w:hAnsi="Arial" w:cs="Arial"/>
          <w:color w:val="auto"/>
          <w:sz w:val="19"/>
          <w:szCs w:val="19"/>
          <w:lang w:val="sk-SK"/>
        </w:rPr>
        <w:t>j. podrobný popis vykonaných prác, úhrada súvisiacich výdavkov, (množstvo, jednotková cena)</w:t>
      </w:r>
      <w:r>
        <w:rPr>
          <w:rFonts w:ascii="Arial" w:hAnsi="Arial" w:cs="Arial"/>
          <w:color w:val="auto"/>
          <w:sz w:val="19"/>
          <w:szCs w:val="19"/>
          <w:lang w:val="sk-SK"/>
        </w:rPr>
        <w:t>, resp. objednávka,</w:t>
      </w:r>
    </w:p>
    <w:p w14:paraId="535043F5" w14:textId="77777777" w:rsidR="009D7F63" w:rsidRPr="0073389C" w:rsidRDefault="009D7F63" w:rsidP="005B7173">
      <w:pPr>
        <w:pStyle w:val="Default"/>
        <w:numPr>
          <w:ilvl w:val="1"/>
          <w:numId w:val="67"/>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faktúra </w:t>
      </w:r>
      <w:r w:rsidR="00007692">
        <w:rPr>
          <w:rFonts w:ascii="Arial" w:hAnsi="Arial" w:cs="Arial"/>
          <w:sz w:val="19"/>
          <w:szCs w:val="19"/>
          <w:lang w:val="sk-SK"/>
        </w:rPr>
        <w:t>alebo rovnocenný účtovný doklad</w:t>
      </w:r>
      <w:r w:rsidR="00007692" w:rsidRPr="0073389C">
        <w:rPr>
          <w:rFonts w:ascii="Arial" w:hAnsi="Arial" w:cs="Arial"/>
          <w:color w:val="auto"/>
          <w:sz w:val="19"/>
          <w:szCs w:val="19"/>
          <w:lang w:val="sk-SK"/>
        </w:rPr>
        <w:t xml:space="preserve"> </w:t>
      </w:r>
      <w:r w:rsidRPr="0073389C">
        <w:rPr>
          <w:rFonts w:ascii="Arial" w:hAnsi="Arial" w:cs="Arial"/>
          <w:color w:val="auto"/>
          <w:sz w:val="19"/>
          <w:szCs w:val="19"/>
          <w:lang w:val="sk-SK"/>
        </w:rPr>
        <w:t>s podrobným rozpisom fakturovaných položiek s uvedením ich množstva a jednotkovej ceny</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494BDFBF" w14:textId="77777777" w:rsidR="009D7F63" w:rsidRPr="0073389C" w:rsidRDefault="009D7F63" w:rsidP="005B7173">
      <w:pPr>
        <w:pStyle w:val="Default"/>
        <w:numPr>
          <w:ilvl w:val="1"/>
          <w:numId w:val="67"/>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w:t>
      </w:r>
      <w:r w:rsidR="003B3EF8">
        <w:rPr>
          <w:rFonts w:ascii="Arial" w:hAnsi="Arial" w:cs="Arial"/>
          <w:color w:val="auto"/>
          <w:sz w:val="19"/>
          <w:szCs w:val="19"/>
          <w:lang w:val="sk-SK"/>
        </w:rPr>
        <w:t>/preberací protokol</w:t>
      </w:r>
      <w:r w:rsidR="00A9227A">
        <w:rPr>
          <w:rStyle w:val="Odkaznapoznmkupodiarou"/>
          <w:rFonts w:cs="Arial"/>
          <w:color w:val="auto"/>
          <w:szCs w:val="19"/>
          <w:lang w:val="sk-SK"/>
        </w:rPr>
        <w:footnoteReference w:id="132"/>
      </w:r>
      <w:r w:rsidRPr="0073389C">
        <w:rPr>
          <w:rFonts w:ascii="Arial" w:hAnsi="Arial" w:cs="Arial"/>
          <w:color w:val="auto"/>
          <w:sz w:val="19"/>
          <w:szCs w:val="19"/>
          <w:lang w:val="sk-SK"/>
        </w:rPr>
        <w:t xml:space="preserve"> vrátane podpisu zodpovednej osoby prijímateľa potvrdzujúci prevzatie a dátum prevzatia</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ED36FA2" w14:textId="77777777" w:rsidR="009D7F63" w:rsidRPr="0073389C" w:rsidRDefault="009D7F63" w:rsidP="005B7173">
      <w:pPr>
        <w:pStyle w:val="Default"/>
        <w:numPr>
          <w:ilvl w:val="1"/>
          <w:numId w:val="67"/>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8B42B8">
        <w:rPr>
          <w:rFonts w:ascii="Arial" w:hAnsi="Arial" w:cs="Arial"/>
          <w:color w:val="auto"/>
          <w:sz w:val="19"/>
          <w:szCs w:val="19"/>
          <w:lang w:val="sk-SK"/>
        </w:rPr>
        <w:t xml:space="preserve">- </w:t>
      </w:r>
      <w:r w:rsidR="008B42B8"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8B42B8" w:rsidRPr="00D543C8">
        <w:rPr>
          <w:rFonts w:ascii="Arial" w:hAnsi="Arial" w:cs="Arial"/>
          <w:b/>
          <w:color w:val="auto"/>
          <w:sz w:val="19"/>
          <w:szCs w:val="19"/>
          <w:lang w:val="sk-SK"/>
        </w:rPr>
        <w:t>- prijímateľ je povinný označiť na bankovom výpise úhradu výdavku</w:t>
      </w:r>
      <w:r w:rsidR="008B42B8">
        <w:rPr>
          <w:rFonts w:ascii="Arial" w:hAnsi="Arial" w:cs="Arial"/>
          <w:color w:val="auto"/>
          <w:sz w:val="19"/>
          <w:szCs w:val="19"/>
          <w:lang w:val="sk-SK"/>
        </w:rPr>
        <w:t>,</w:t>
      </w:r>
    </w:p>
    <w:p w14:paraId="106EA479" w14:textId="77777777" w:rsidR="00093A3C" w:rsidRDefault="00093A3C" w:rsidP="005B7173">
      <w:pPr>
        <w:pStyle w:val="Default"/>
        <w:numPr>
          <w:ilvl w:val="1"/>
          <w:numId w:val="68"/>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Pr>
          <w:rFonts w:ascii="Arial" w:hAnsi="Arial" w:cs="Arial"/>
          <w:color w:val="auto"/>
          <w:sz w:val="19"/>
          <w:szCs w:val="19"/>
          <w:lang w:val="sk-SK"/>
        </w:rPr>
        <w:t>é</w:t>
      </w:r>
      <w:r w:rsidRPr="0073389C">
        <w:rPr>
          <w:rFonts w:ascii="Arial" w:hAnsi="Arial" w:cs="Arial"/>
          <w:color w:val="auto"/>
          <w:sz w:val="19"/>
          <w:szCs w:val="19"/>
          <w:lang w:val="sk-SK"/>
        </w:rPr>
        <w:t>)</w:t>
      </w:r>
      <w:r>
        <w:rPr>
          <w:rFonts w:ascii="Arial" w:hAnsi="Arial" w:cs="Arial"/>
          <w:color w:val="auto"/>
          <w:sz w:val="19"/>
          <w:szCs w:val="19"/>
          <w:lang w:val="sk-SK"/>
        </w:rPr>
        <w:t>,</w:t>
      </w:r>
    </w:p>
    <w:p w14:paraId="7FA86AEE" w14:textId="77777777" w:rsidR="00216A51" w:rsidRPr="00216A51" w:rsidRDefault="00326847" w:rsidP="005B7173">
      <w:pPr>
        <w:pStyle w:val="Normlnywebov"/>
        <w:numPr>
          <w:ilvl w:val="0"/>
          <w:numId w:val="68"/>
        </w:numPr>
        <w:spacing w:before="120" w:after="120" w:line="288" w:lineRule="auto"/>
        <w:ind w:left="567" w:hanging="283"/>
        <w:jc w:val="both"/>
        <w:rPr>
          <w:rFonts w:ascii="Arial" w:hAnsi="Arial" w:cs="Arial"/>
          <w:sz w:val="19"/>
          <w:szCs w:val="19"/>
          <w:lang w:eastAsia="en-US"/>
        </w:rPr>
      </w:pPr>
      <w:r w:rsidRPr="00326847">
        <w:rPr>
          <w:rFonts w:ascii="Arial" w:hAnsi="Arial" w:cs="Arial"/>
          <w:sz w:val="19"/>
          <w:szCs w:val="19"/>
          <w:lang w:eastAsia="en-US"/>
        </w:rPr>
        <w:t>záverečné stanovisko expertnej komisie,</w:t>
      </w:r>
    </w:p>
    <w:p w14:paraId="7B1B1668" w14:textId="77777777" w:rsidR="007E6877" w:rsidRDefault="009D7F63" w:rsidP="005B7173">
      <w:pPr>
        <w:pStyle w:val="Normlnywebov"/>
        <w:numPr>
          <w:ilvl w:val="0"/>
          <w:numId w:val="68"/>
        </w:numPr>
        <w:spacing w:before="120" w:after="120" w:line="288" w:lineRule="auto"/>
        <w:ind w:left="567" w:hanging="283"/>
        <w:jc w:val="both"/>
        <w:rPr>
          <w:rFonts w:ascii="Arial" w:hAnsi="Arial" w:cs="Arial"/>
          <w:sz w:val="19"/>
          <w:szCs w:val="19"/>
          <w:lang w:eastAsia="en-US"/>
        </w:rPr>
      </w:pPr>
      <w:r w:rsidRPr="0073389C">
        <w:rPr>
          <w:rFonts w:ascii="Arial" w:hAnsi="Arial" w:cs="Arial"/>
          <w:sz w:val="19"/>
          <w:szCs w:val="19"/>
        </w:rPr>
        <w:t xml:space="preserve">poskytnutie výstupu - štúdie, </w:t>
      </w:r>
      <w:r w:rsidR="00486549">
        <w:rPr>
          <w:rFonts w:ascii="Arial" w:hAnsi="Arial" w:cs="Arial"/>
          <w:sz w:val="19"/>
          <w:szCs w:val="19"/>
        </w:rPr>
        <w:t xml:space="preserve">analýzy, </w:t>
      </w:r>
      <w:r w:rsidRPr="0073389C">
        <w:rPr>
          <w:rFonts w:ascii="Arial" w:hAnsi="Arial" w:cs="Arial"/>
          <w:sz w:val="19"/>
          <w:szCs w:val="19"/>
        </w:rPr>
        <w:t xml:space="preserve">expertízy, posudku </w:t>
      </w:r>
      <w:r w:rsidR="00486549">
        <w:rPr>
          <w:rFonts w:ascii="Arial" w:hAnsi="Arial" w:cs="Arial"/>
          <w:sz w:val="19"/>
          <w:szCs w:val="19"/>
        </w:rPr>
        <w:t>a pod.</w:t>
      </w:r>
      <w:r w:rsidRPr="0073389C">
        <w:rPr>
          <w:rFonts w:ascii="Arial" w:hAnsi="Arial" w:cs="Arial"/>
          <w:sz w:val="19"/>
          <w:szCs w:val="19"/>
        </w:rPr>
        <w:t xml:space="preserve"> </w:t>
      </w:r>
      <w:r w:rsidR="000B3DA3">
        <w:rPr>
          <w:rFonts w:ascii="Arial" w:hAnsi="Arial" w:cs="Arial"/>
          <w:sz w:val="19"/>
          <w:szCs w:val="19"/>
        </w:rPr>
        <w:t xml:space="preserve">v elektronickej forme </w:t>
      </w:r>
      <w:r w:rsidRPr="0073389C">
        <w:rPr>
          <w:rFonts w:ascii="Arial" w:hAnsi="Arial" w:cs="Arial"/>
          <w:sz w:val="19"/>
          <w:szCs w:val="19"/>
        </w:rPr>
        <w:t>(ak poskytovateľ nepožiada prijímateľa o predloženie v písomnej forme)</w:t>
      </w:r>
      <w:r w:rsidR="008B42B8">
        <w:rPr>
          <w:rFonts w:ascii="Arial" w:hAnsi="Arial" w:cs="Arial"/>
          <w:sz w:val="19"/>
          <w:szCs w:val="19"/>
        </w:rPr>
        <w:t>,</w:t>
      </w:r>
      <w:r w:rsidRPr="0073389C">
        <w:rPr>
          <w:rFonts w:ascii="Arial" w:hAnsi="Arial" w:cs="Arial"/>
          <w:sz w:val="19"/>
          <w:szCs w:val="19"/>
        </w:rPr>
        <w:t xml:space="preserve"> </w:t>
      </w:r>
    </w:p>
    <w:p w14:paraId="59378DFD" w14:textId="66A6533C" w:rsidR="001F2A24" w:rsidRPr="001F2A24" w:rsidRDefault="002A3AA2" w:rsidP="005B7173">
      <w:pPr>
        <w:pStyle w:val="Normlnywebov"/>
        <w:numPr>
          <w:ilvl w:val="0"/>
          <w:numId w:val="68"/>
        </w:numPr>
        <w:spacing w:before="120" w:after="120" w:line="288" w:lineRule="auto"/>
        <w:ind w:left="567" w:hanging="283"/>
        <w:jc w:val="both"/>
        <w:rPr>
          <w:rFonts w:ascii="Arial" w:hAnsi="Arial" w:cs="Arial"/>
          <w:b/>
          <w:bCs/>
          <w:sz w:val="19"/>
          <w:szCs w:val="19"/>
        </w:rPr>
      </w:pPr>
      <w:r w:rsidRPr="000C520E">
        <w:rPr>
          <w:rFonts w:ascii="Arial" w:hAnsi="Arial" w:cs="Arial"/>
          <w:sz w:val="19"/>
          <w:szCs w:val="19"/>
        </w:rPr>
        <w:t>pracovný výkaz</w:t>
      </w:r>
      <w:r w:rsidR="00503BF2" w:rsidRPr="00503BF2">
        <w:rPr>
          <w:rFonts w:ascii="Arial" w:hAnsi="Arial" w:cs="Arial"/>
          <w:sz w:val="19"/>
          <w:szCs w:val="19"/>
          <w:vertAlign w:val="superscript"/>
        </w:rPr>
        <w:t>117</w:t>
      </w:r>
      <w:r w:rsidRPr="000C520E">
        <w:rPr>
          <w:rFonts w:ascii="Arial" w:hAnsi="Arial" w:cs="Arial"/>
          <w:sz w:val="19"/>
          <w:szCs w:val="19"/>
        </w:rPr>
        <w:t xml:space="preserve"> </w:t>
      </w:r>
      <w:r>
        <w:rPr>
          <w:rFonts w:ascii="Arial" w:hAnsi="Arial" w:cs="Arial"/>
          <w:sz w:val="19"/>
          <w:szCs w:val="19"/>
        </w:rPr>
        <w:t>(</w:t>
      </w:r>
      <w:r w:rsidRPr="000C520E">
        <w:rPr>
          <w:rFonts w:ascii="Arial" w:hAnsi="Arial" w:cs="Arial"/>
          <w:sz w:val="19"/>
          <w:szCs w:val="19"/>
        </w:rPr>
        <w:t xml:space="preserve">príloha č. </w:t>
      </w:r>
      <w:r w:rsidR="00407B17">
        <w:rPr>
          <w:rFonts w:ascii="Arial" w:hAnsi="Arial" w:cs="Arial"/>
          <w:sz w:val="19"/>
          <w:szCs w:val="19"/>
        </w:rPr>
        <w:t>6</w:t>
      </w:r>
      <w:r w:rsidRPr="000C520E">
        <w:rPr>
          <w:rFonts w:ascii="Arial" w:hAnsi="Arial" w:cs="Arial"/>
          <w:sz w:val="19"/>
          <w:szCs w:val="19"/>
        </w:rPr>
        <w:t xml:space="preserve"> ak relevantné)</w:t>
      </w:r>
      <w:r w:rsidR="001F2A24">
        <w:rPr>
          <w:rFonts w:ascii="Arial" w:hAnsi="Arial" w:cs="Arial"/>
          <w:sz w:val="19"/>
          <w:szCs w:val="19"/>
        </w:rPr>
        <w:t>,</w:t>
      </w:r>
    </w:p>
    <w:p w14:paraId="434F06A4" w14:textId="77777777" w:rsidR="00486549" w:rsidRPr="001F2A24" w:rsidRDefault="001F2A24" w:rsidP="005B7173">
      <w:pPr>
        <w:pStyle w:val="Odsekzoznamu"/>
        <w:numPr>
          <w:ilvl w:val="0"/>
          <w:numId w:val="68"/>
        </w:numPr>
        <w:autoSpaceDE w:val="0"/>
        <w:autoSpaceDN w:val="0"/>
        <w:adjustRightInd w:val="0"/>
        <w:spacing w:before="120" w:line="288" w:lineRule="auto"/>
        <w:ind w:left="567" w:hanging="283"/>
        <w:jc w:val="both"/>
        <w:rPr>
          <w:szCs w:val="19"/>
        </w:rPr>
      </w:pPr>
      <w:r w:rsidRPr="008B1F4F">
        <w:rPr>
          <w:color w:val="000000"/>
          <w:szCs w:val="19"/>
        </w:rPr>
        <w:t xml:space="preserve">čestné vyhlásenie </w:t>
      </w:r>
      <w:r>
        <w:rPr>
          <w:color w:val="000000"/>
          <w:szCs w:val="19"/>
        </w:rPr>
        <w:t>prijímateľa</w:t>
      </w:r>
      <w:r w:rsidRPr="008B1F4F">
        <w:rPr>
          <w:color w:val="000000"/>
          <w:szCs w:val="19"/>
        </w:rPr>
        <w:t>, že nemá vedomosť o tom, že by dokument s rovnakým obsahom a zameraním bol už v pre</w:t>
      </w:r>
      <w:r>
        <w:rPr>
          <w:color w:val="000000"/>
          <w:szCs w:val="19"/>
        </w:rPr>
        <w:t>dchádzajúcom období vypracovaný.</w:t>
      </w:r>
      <w:r w:rsidRPr="008B1F4F">
        <w:rPr>
          <w:color w:val="000000"/>
          <w:szCs w:val="19"/>
        </w:rPr>
        <w:t xml:space="preserve"> </w:t>
      </w:r>
    </w:p>
    <w:p w14:paraId="49BE925A" w14:textId="77777777" w:rsidR="009D7F63" w:rsidRPr="0073389C" w:rsidRDefault="009D7F63" w:rsidP="00BE4A8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Stravovanie </w:t>
      </w:r>
    </w:p>
    <w:p w14:paraId="2F015931" w14:textId="77777777" w:rsidR="009D7F63" w:rsidRPr="0073389C" w:rsidRDefault="009D7F63" w:rsidP="005B7173">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evidencia cenín</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61C7861D" w14:textId="77777777" w:rsidR="009D7F63" w:rsidRPr="0073389C" w:rsidRDefault="009D7F63" w:rsidP="005B7173">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potvrdenie o prevzatí stravných lístkov zamestnancami</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3E70F428" w14:textId="77777777" w:rsidR="009D7F63" w:rsidRPr="0073389C" w:rsidRDefault="009D7F63" w:rsidP="005B7173">
      <w:pPr>
        <w:pStyle w:val="Default"/>
        <w:numPr>
          <w:ilvl w:val="1"/>
          <w:numId w:val="69"/>
        </w:numPr>
        <w:spacing w:before="120" w:after="120" w:line="288" w:lineRule="auto"/>
        <w:ind w:left="567" w:hanging="283"/>
        <w:jc w:val="both"/>
        <w:rPr>
          <w:rFonts w:ascii="Arial" w:hAnsi="Arial"/>
          <w:color w:val="auto"/>
          <w:sz w:val="19"/>
          <w:szCs w:val="19"/>
          <w:lang w:val="sk-SK"/>
        </w:rPr>
      </w:pPr>
      <w:r w:rsidRPr="0073389C">
        <w:rPr>
          <w:rFonts w:ascii="Arial" w:hAnsi="Arial"/>
          <w:color w:val="auto"/>
          <w:sz w:val="19"/>
          <w:szCs w:val="19"/>
          <w:lang w:val="sk-SK"/>
        </w:rPr>
        <w:t>doklad o</w:t>
      </w:r>
      <w:r w:rsidR="001D6639">
        <w:rPr>
          <w:rFonts w:ascii="Arial" w:hAnsi="Arial"/>
          <w:color w:val="auto"/>
          <w:sz w:val="19"/>
          <w:szCs w:val="19"/>
          <w:lang w:val="sk-SK"/>
        </w:rPr>
        <w:t> </w:t>
      </w:r>
      <w:r w:rsidRPr="0073389C">
        <w:rPr>
          <w:rFonts w:ascii="Arial" w:hAnsi="Arial"/>
          <w:color w:val="auto"/>
          <w:sz w:val="19"/>
          <w:szCs w:val="19"/>
          <w:lang w:val="sk-SK"/>
        </w:rPr>
        <w:t>úhrade</w:t>
      </w:r>
      <w:r w:rsidR="001D6639">
        <w:rPr>
          <w:rFonts w:ascii="Arial" w:hAnsi="Arial"/>
          <w:color w:val="auto"/>
          <w:sz w:val="19"/>
          <w:szCs w:val="19"/>
          <w:lang w:val="sk-SK"/>
        </w:rPr>
        <w:t xml:space="preserve"> - </w:t>
      </w:r>
      <w:r w:rsidR="001D6639" w:rsidRPr="0073389C">
        <w:rPr>
          <w:rFonts w:ascii="Arial" w:hAnsi="Arial"/>
          <w:color w:val="auto"/>
          <w:sz w:val="19"/>
          <w:szCs w:val="19"/>
          <w:lang w:val="sk-SK"/>
        </w:rPr>
        <w:t xml:space="preserve"> </w:t>
      </w:r>
      <w:r w:rsidR="001D6639" w:rsidRPr="00D543C8">
        <w:rPr>
          <w:rFonts w:ascii="Arial" w:hAnsi="Arial" w:cs="Arial"/>
          <w:color w:val="auto"/>
          <w:sz w:val="19"/>
          <w:szCs w:val="19"/>
          <w:lang w:val="sk-SK"/>
        </w:rPr>
        <w:t>bankový výpis (originál alebo kópia označená pečiatkou a podpisom štatutárneho orgánu prijímateľa), resp. iný doklad dokumentujúci reálnu úhradu</w:t>
      </w:r>
      <w:r w:rsidRPr="0073389C">
        <w:rPr>
          <w:rFonts w:ascii="Arial" w:hAnsi="Arial"/>
          <w:color w:val="auto"/>
          <w:sz w:val="19"/>
          <w:szCs w:val="19"/>
          <w:lang w:val="sk-SK"/>
        </w:rPr>
        <w:t xml:space="preserve"> (v prípade vlastnej jedálne časti sumy úhrady zamestnanca a ostatných príspevkov k cene jedla) </w:t>
      </w:r>
      <w:r w:rsidR="008B42B8" w:rsidRPr="00D543C8">
        <w:rPr>
          <w:rFonts w:ascii="Arial" w:hAnsi="Arial" w:cs="Arial"/>
          <w:b/>
          <w:color w:val="auto"/>
          <w:sz w:val="19"/>
          <w:szCs w:val="19"/>
          <w:lang w:val="sk-SK"/>
        </w:rPr>
        <w:t xml:space="preserve"> prijímateľ je povinný označiť na bankovom výpise úhradu výdavku</w:t>
      </w:r>
      <w:r w:rsidR="008B42B8">
        <w:rPr>
          <w:rFonts w:ascii="Arial" w:hAnsi="Arial" w:cs="Arial"/>
          <w:color w:val="auto"/>
          <w:sz w:val="19"/>
          <w:szCs w:val="19"/>
          <w:lang w:val="sk-SK"/>
        </w:rPr>
        <w:t>,</w:t>
      </w:r>
    </w:p>
    <w:p w14:paraId="0E537268" w14:textId="77777777" w:rsidR="00941A40" w:rsidRDefault="00DD72C5" w:rsidP="005B7173">
      <w:pPr>
        <w:pStyle w:val="Default"/>
        <w:numPr>
          <w:ilvl w:val="1"/>
          <w:numId w:val="69"/>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f</w:t>
      </w:r>
      <w:r w:rsidR="009D7F63" w:rsidRPr="0073389C">
        <w:rPr>
          <w:rFonts w:ascii="Arial" w:hAnsi="Arial"/>
          <w:color w:val="auto"/>
          <w:sz w:val="19"/>
          <w:szCs w:val="19"/>
          <w:lang w:val="sk-SK"/>
        </w:rPr>
        <w:t>aktúra</w:t>
      </w:r>
      <w:r w:rsidR="00941A40">
        <w:rPr>
          <w:rFonts w:ascii="Arial" w:hAnsi="Arial"/>
          <w:color w:val="auto"/>
          <w:sz w:val="19"/>
          <w:szCs w:val="19"/>
          <w:lang w:val="sk-SK"/>
        </w:rPr>
        <w:t xml:space="preserve"> alebo iný rovnocenný doklad</w:t>
      </w:r>
      <w:r w:rsidR="009D7F63" w:rsidRPr="0073389C">
        <w:rPr>
          <w:rFonts w:ascii="Arial" w:hAnsi="Arial"/>
          <w:color w:val="auto"/>
          <w:sz w:val="19"/>
          <w:szCs w:val="19"/>
          <w:lang w:val="sk-SK"/>
        </w:rPr>
        <w:t xml:space="preserve">, </w:t>
      </w:r>
    </w:p>
    <w:p w14:paraId="3258CB63" w14:textId="77777777" w:rsidR="009D7F63" w:rsidRPr="0073389C" w:rsidRDefault="00941A40" w:rsidP="005B7173">
      <w:pPr>
        <w:pStyle w:val="Default"/>
        <w:numPr>
          <w:ilvl w:val="1"/>
          <w:numId w:val="69"/>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 xml:space="preserve">písomná </w:t>
      </w:r>
      <w:r w:rsidR="009D7F63" w:rsidRPr="0073389C">
        <w:rPr>
          <w:rFonts w:ascii="Arial" w:hAnsi="Arial"/>
          <w:color w:val="auto"/>
          <w:sz w:val="19"/>
          <w:szCs w:val="19"/>
          <w:lang w:val="sk-SK"/>
        </w:rPr>
        <w:t xml:space="preserve">zmluva </w:t>
      </w:r>
      <w:r w:rsidRPr="00263FAA">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xml:space="preserve"> </w:t>
      </w:r>
      <w:r w:rsidR="009D7F63" w:rsidRPr="0073389C">
        <w:rPr>
          <w:rFonts w:ascii="Arial" w:hAnsi="Arial"/>
          <w:color w:val="auto"/>
          <w:sz w:val="19"/>
          <w:szCs w:val="19"/>
          <w:lang w:val="sk-SK"/>
        </w:rPr>
        <w:t>(pri zabezpečení stravovania dodávateľsky)</w:t>
      </w:r>
      <w:r w:rsidR="008B42B8">
        <w:rPr>
          <w:rFonts w:ascii="Arial" w:hAnsi="Arial"/>
          <w:color w:val="auto"/>
          <w:sz w:val="19"/>
          <w:szCs w:val="19"/>
          <w:lang w:val="sk-SK"/>
        </w:rPr>
        <w:t>,</w:t>
      </w:r>
      <w:r w:rsidR="009D7F63" w:rsidRPr="0073389C">
        <w:rPr>
          <w:rFonts w:ascii="Arial" w:hAnsi="Arial"/>
          <w:color w:val="auto"/>
          <w:sz w:val="19"/>
          <w:szCs w:val="19"/>
          <w:lang w:val="sk-SK"/>
        </w:rPr>
        <w:t xml:space="preserve"> </w:t>
      </w:r>
      <w:r>
        <w:rPr>
          <w:rFonts w:ascii="Arial" w:hAnsi="Arial"/>
          <w:color w:val="auto"/>
          <w:sz w:val="19"/>
          <w:szCs w:val="19"/>
          <w:lang w:val="sk-SK"/>
        </w:rPr>
        <w:t>resp. objednávka,</w:t>
      </w:r>
    </w:p>
    <w:p w14:paraId="137F5302" w14:textId="77777777" w:rsidR="00941A40" w:rsidRDefault="00DD72C5" w:rsidP="005B7173">
      <w:pPr>
        <w:pStyle w:val="Default"/>
        <w:numPr>
          <w:ilvl w:val="1"/>
          <w:numId w:val="69"/>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v</w:t>
      </w:r>
      <w:r w:rsidR="009D7F63" w:rsidRPr="0073389C">
        <w:rPr>
          <w:rFonts w:ascii="Arial" w:hAnsi="Arial"/>
          <w:color w:val="auto"/>
          <w:sz w:val="19"/>
          <w:szCs w:val="19"/>
          <w:lang w:val="sk-SK"/>
        </w:rPr>
        <w:t>ýpočet ceny jedla (vnútropodniková cena) - pri zabezpečení stravovania vo vlastnej réžii (ak relevantné)</w:t>
      </w:r>
      <w:r w:rsidR="00836835">
        <w:rPr>
          <w:rFonts w:ascii="Arial" w:hAnsi="Arial"/>
          <w:color w:val="auto"/>
          <w:sz w:val="19"/>
          <w:szCs w:val="19"/>
          <w:lang w:val="sk-SK"/>
        </w:rPr>
        <w:t>,</w:t>
      </w:r>
      <w:r w:rsidR="00941A40">
        <w:rPr>
          <w:rFonts w:ascii="Arial" w:hAnsi="Arial"/>
          <w:color w:val="auto"/>
          <w:sz w:val="19"/>
          <w:szCs w:val="19"/>
          <w:lang w:val="sk-SK"/>
        </w:rPr>
        <w:t xml:space="preserve"> </w:t>
      </w:r>
    </w:p>
    <w:p w14:paraId="16A0367E" w14:textId="77777777" w:rsidR="00485275" w:rsidRPr="005238C1" w:rsidRDefault="00941A40" w:rsidP="005B7173">
      <w:pPr>
        <w:pStyle w:val="Default"/>
        <w:numPr>
          <w:ilvl w:val="1"/>
          <w:numId w:val="69"/>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w:t>
      </w:r>
      <w:r w:rsidR="008B42B8" w:rsidRPr="00941A40">
        <w:rPr>
          <w:rFonts w:ascii="Arial" w:hAnsi="Arial"/>
          <w:color w:val="auto"/>
          <w:sz w:val="19"/>
          <w:szCs w:val="19"/>
          <w:lang w:val="sk-SK"/>
        </w:rPr>
        <w:t>.</w:t>
      </w:r>
      <w:r w:rsidR="009D7F63" w:rsidRPr="00941A40">
        <w:rPr>
          <w:rFonts w:ascii="Arial" w:hAnsi="Arial"/>
          <w:color w:val="auto"/>
          <w:sz w:val="19"/>
          <w:szCs w:val="19"/>
          <w:lang w:val="sk-SK"/>
        </w:rPr>
        <w:t xml:space="preserve"> </w:t>
      </w:r>
    </w:p>
    <w:p w14:paraId="1B572D2F" w14:textId="77777777"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Na nemocenské dávky </w:t>
      </w:r>
    </w:p>
    <w:p w14:paraId="7A6D1A65" w14:textId="77777777" w:rsidR="00485275" w:rsidRPr="005238C1" w:rsidRDefault="009D7F63" w:rsidP="005B7173">
      <w:pPr>
        <w:pStyle w:val="Default"/>
        <w:numPr>
          <w:ilvl w:val="1"/>
          <w:numId w:val="70"/>
        </w:numPr>
        <w:spacing w:before="120" w:after="120" w:line="288" w:lineRule="auto"/>
        <w:ind w:left="567" w:hanging="283"/>
        <w:jc w:val="both"/>
        <w:rPr>
          <w:rFonts w:ascii="Arial" w:hAnsi="Arial" w:cs="Arial"/>
          <w:b/>
          <w:bCs/>
          <w:sz w:val="19"/>
          <w:szCs w:val="19"/>
          <w:lang w:val="sk-SK"/>
        </w:rPr>
      </w:pPr>
      <w:r w:rsidRPr="0073389C">
        <w:rPr>
          <w:rFonts w:ascii="Arial" w:hAnsi="Arial" w:cs="Arial"/>
          <w:color w:val="auto"/>
          <w:sz w:val="19"/>
          <w:szCs w:val="19"/>
          <w:lang w:val="sk-SK"/>
        </w:rPr>
        <w:t>kolektívna zmluva v prípade, že je dohodnutá vyššia percentuálna sadzba z vymeriavacieho základu pre náhradu príjmu za dočasnú PN</w:t>
      </w:r>
      <w:r w:rsidR="00EA733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469A88FB"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Zariadenie/vybavenie</w:t>
      </w:r>
      <w:r w:rsidRPr="0073389C">
        <w:rPr>
          <w:rStyle w:val="Odkaznapoznmkupodiarou"/>
          <w:rFonts w:cs="Arial"/>
          <w:b/>
          <w:bCs/>
          <w:sz w:val="19"/>
          <w:szCs w:val="19"/>
          <w:lang w:val="sk-SK"/>
        </w:rPr>
        <w:footnoteReference w:id="133"/>
      </w:r>
      <w:r w:rsidRPr="0073389C">
        <w:rPr>
          <w:rFonts w:ascii="Arial" w:hAnsi="Arial" w:cs="Arial"/>
          <w:b/>
          <w:bCs/>
          <w:position w:val="8"/>
          <w:sz w:val="19"/>
          <w:szCs w:val="19"/>
          <w:vertAlign w:val="superscript"/>
          <w:lang w:val="sk-SK"/>
        </w:rPr>
        <w:t xml:space="preserve"> </w:t>
      </w:r>
    </w:p>
    <w:p w14:paraId="3185DB6D" w14:textId="77777777" w:rsidR="009D7F63" w:rsidRDefault="009D7F63" w:rsidP="005B7173">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písomná zmluva</w:t>
      </w:r>
      <w:r w:rsidRPr="0073389C">
        <w:rPr>
          <w:rFonts w:ascii="Arial" w:hAnsi="Arial" w:cs="Arial"/>
          <w:position w:val="8"/>
          <w:sz w:val="19"/>
          <w:szCs w:val="19"/>
          <w:vertAlign w:val="superscript"/>
          <w:lang w:val="sk-SK"/>
        </w:rPr>
        <w:t xml:space="preserve"> </w:t>
      </w:r>
      <w:r w:rsidRPr="0073389C">
        <w:rPr>
          <w:rFonts w:ascii="Arial" w:hAnsi="Arial" w:cs="Arial"/>
          <w:sz w:val="19"/>
          <w:szCs w:val="19"/>
          <w:lang w:val="sk-SK"/>
        </w:rPr>
        <w:t xml:space="preserve">(zmluva musí byť v súlade s platným všeobecne záväzným právnym predpisom) vrátane dodatkov k uzavretej písomnej zmluve, </w:t>
      </w:r>
      <w:r w:rsidR="004C2130">
        <w:rPr>
          <w:rFonts w:ascii="Arial" w:hAnsi="Arial" w:cs="Arial"/>
          <w:sz w:val="19"/>
          <w:szCs w:val="19"/>
          <w:lang w:val="sk-SK"/>
        </w:rPr>
        <w:t>resp. objednávka,</w:t>
      </w:r>
    </w:p>
    <w:p w14:paraId="773FC10E" w14:textId="77777777" w:rsidR="009D7F63" w:rsidRPr="0073389C" w:rsidRDefault="009D7F63" w:rsidP="005B7173">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poistná zmluva</w:t>
      </w:r>
      <w:r w:rsidRPr="0073389C">
        <w:rPr>
          <w:rStyle w:val="Odkaznapoznmkupodiarou"/>
          <w:rFonts w:cs="Arial"/>
          <w:sz w:val="19"/>
          <w:szCs w:val="19"/>
          <w:lang w:val="sk-SK"/>
        </w:rPr>
        <w:footnoteReference w:id="134"/>
      </w:r>
      <w:r w:rsidRPr="0073389C">
        <w:rPr>
          <w:rFonts w:ascii="Arial" w:hAnsi="Arial" w:cs="Arial"/>
          <w:sz w:val="19"/>
          <w:szCs w:val="19"/>
          <w:lang w:val="sk-SK"/>
        </w:rPr>
        <w:t xml:space="preserve"> (preukázanie poistenia obstaraného majetku – ak relevantné), </w:t>
      </w:r>
    </w:p>
    <w:p w14:paraId="63DE3BD5" w14:textId="77777777" w:rsidR="009D7F63" w:rsidRPr="0073389C" w:rsidRDefault="009D7F63" w:rsidP="005B7173">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evidencia o daňových odpisoch (napr. odpisový plán, ktorý zahŕňa daňové odpisy) alebo evidencia o účtovných odpisoch - odpisový plán (v prípade nehmotného majetku a zariadenia/vybavenia, ktorého obstarávacia cena nepresiahne výšku uvedenú v zákone o dani z príjmov a uvedené zariadenie/vybavenie je evidované u prijímateľa ako (drobný) dlhodobý hmotný/nehmotný majetok)</w:t>
      </w:r>
      <w:r w:rsidR="004C2130">
        <w:rPr>
          <w:rFonts w:ascii="Arial" w:hAnsi="Arial" w:cs="Arial"/>
          <w:sz w:val="19"/>
          <w:szCs w:val="19"/>
          <w:lang w:val="sk-SK"/>
        </w:rPr>
        <w:t xml:space="preserve"> – ak relevantné</w:t>
      </w:r>
      <w:r w:rsidRPr="0073389C">
        <w:rPr>
          <w:rFonts w:ascii="Arial" w:hAnsi="Arial" w:cs="Arial"/>
          <w:sz w:val="19"/>
          <w:szCs w:val="19"/>
          <w:lang w:val="sk-SK"/>
        </w:rPr>
        <w:t xml:space="preserve">, </w:t>
      </w:r>
    </w:p>
    <w:p w14:paraId="5FAA3D0F" w14:textId="77777777" w:rsidR="009D7F63" w:rsidRPr="0073389C" w:rsidRDefault="004C2130" w:rsidP="005B7173">
      <w:pPr>
        <w:pStyle w:val="Default"/>
        <w:numPr>
          <w:ilvl w:val="0"/>
          <w:numId w:val="71"/>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f</w:t>
      </w:r>
      <w:r w:rsidR="009D7F63" w:rsidRPr="0073389C">
        <w:rPr>
          <w:rFonts w:ascii="Arial" w:hAnsi="Arial" w:cs="Arial"/>
          <w:sz w:val="19"/>
          <w:szCs w:val="19"/>
          <w:lang w:val="sk-SK"/>
        </w:rPr>
        <w:t>aktúra</w:t>
      </w:r>
      <w:r>
        <w:rPr>
          <w:rFonts w:ascii="Arial" w:hAnsi="Arial" w:cs="Arial"/>
          <w:sz w:val="19"/>
          <w:szCs w:val="19"/>
          <w:lang w:val="sk-SK"/>
        </w:rPr>
        <w:t xml:space="preserve"> </w:t>
      </w:r>
      <w:r>
        <w:rPr>
          <w:rFonts w:ascii="Arial" w:hAnsi="Arial"/>
          <w:color w:val="auto"/>
          <w:sz w:val="19"/>
          <w:szCs w:val="19"/>
          <w:lang w:val="sk-SK"/>
        </w:rPr>
        <w:t>alebo iný rovnocenný doklad</w:t>
      </w:r>
      <w:r w:rsidR="009D7F63" w:rsidRPr="0073389C">
        <w:rPr>
          <w:rFonts w:ascii="Arial" w:hAnsi="Arial" w:cs="Arial"/>
          <w:sz w:val="19"/>
          <w:szCs w:val="19"/>
          <w:lang w:val="sk-SK"/>
        </w:rPr>
        <w:t xml:space="preserve">, </w:t>
      </w:r>
    </w:p>
    <w:p w14:paraId="20F54AC2" w14:textId="77777777" w:rsidR="009D7F63" w:rsidRPr="0073389C" w:rsidRDefault="009D7F63" w:rsidP="005B7173">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dodací list alebo preberací protokol vrátane podpisu osoby prijímateľa potvrdzujúci prevzatie a dátum prevzatia, </w:t>
      </w:r>
    </w:p>
    <w:p w14:paraId="7D41B3F0" w14:textId="77777777" w:rsidR="009D7F63" w:rsidRPr="0073389C" w:rsidRDefault="009D7F63" w:rsidP="005B7173">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doklad o zaradení majetku,</w:t>
      </w:r>
      <w:r w:rsidR="004C2130">
        <w:rPr>
          <w:rFonts w:ascii="Arial" w:hAnsi="Arial" w:cs="Arial"/>
          <w:sz w:val="19"/>
          <w:szCs w:val="19"/>
          <w:lang w:val="sk-SK"/>
        </w:rPr>
        <w:t xml:space="preserve"> </w:t>
      </w:r>
      <w:r w:rsidR="004C2130" w:rsidRPr="0073389C">
        <w:rPr>
          <w:rFonts w:ascii="Arial" w:hAnsi="Arial" w:cs="Arial"/>
          <w:sz w:val="19"/>
          <w:szCs w:val="19"/>
          <w:lang w:val="sk-SK"/>
        </w:rPr>
        <w:t>resp. doklad o evidencii majetku</w:t>
      </w:r>
      <w:r w:rsidR="004C2130">
        <w:rPr>
          <w:rFonts w:ascii="Arial" w:hAnsi="Arial" w:cs="Arial"/>
          <w:sz w:val="19"/>
          <w:szCs w:val="19"/>
          <w:lang w:val="sk-SK"/>
        </w:rPr>
        <w:t>,</w:t>
      </w:r>
    </w:p>
    <w:p w14:paraId="5CA0F89E" w14:textId="77777777" w:rsidR="009D7F63" w:rsidRPr="0073389C" w:rsidRDefault="00AC1F3D" w:rsidP="005B7173">
      <w:pPr>
        <w:pStyle w:val="Default"/>
        <w:numPr>
          <w:ilvl w:val="0"/>
          <w:numId w:val="71"/>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009D7F63" w:rsidRPr="0073389C">
        <w:rPr>
          <w:rFonts w:ascii="Arial" w:hAnsi="Arial" w:cs="Arial"/>
          <w:sz w:val="19"/>
          <w:szCs w:val="19"/>
          <w:lang w:val="sk-SK"/>
        </w:rPr>
        <w:t>bankový výpis (originál alebo overená kópia), resp. výdavkový pokladničný doklad (originál alebo overená kópia) dokumentujúci reálnu úhradu</w:t>
      </w:r>
      <w:r>
        <w:rPr>
          <w:rFonts w:ascii="Arial" w:hAnsi="Arial" w:cs="Arial"/>
          <w:sz w:val="19"/>
          <w:szCs w:val="19"/>
          <w:lang w:val="sk-SK"/>
        </w:rPr>
        <w:t xml:space="preserve"> - </w:t>
      </w:r>
      <w:r w:rsidRPr="00D543C8">
        <w:rPr>
          <w:rFonts w:ascii="Arial" w:hAnsi="Arial" w:cs="Arial"/>
          <w:b/>
          <w:color w:val="auto"/>
          <w:sz w:val="19"/>
          <w:szCs w:val="19"/>
          <w:lang w:val="sk-SK"/>
        </w:rPr>
        <w:t>prijímateľ je povinný označiť na bankovom výpise úhradu výdavku</w:t>
      </w:r>
      <w:r w:rsidRPr="0073389C">
        <w:rPr>
          <w:rFonts w:ascii="Arial" w:hAnsi="Arial" w:cs="Arial"/>
          <w:sz w:val="19"/>
          <w:szCs w:val="19"/>
          <w:lang w:val="sk-SK"/>
        </w:rPr>
        <w:t>,</w:t>
      </w:r>
      <w:r w:rsidR="009D7F63" w:rsidRPr="0073389C">
        <w:rPr>
          <w:rFonts w:ascii="Arial" w:hAnsi="Arial" w:cs="Arial"/>
          <w:sz w:val="19"/>
          <w:szCs w:val="19"/>
          <w:lang w:val="sk-SK"/>
        </w:rPr>
        <w:t xml:space="preserve"> </w:t>
      </w:r>
    </w:p>
    <w:p w14:paraId="266EBE1C" w14:textId="77777777" w:rsidR="00D06CBA" w:rsidRPr="00ED3C74" w:rsidRDefault="00040457" w:rsidP="005B7173">
      <w:pPr>
        <w:pStyle w:val="Default"/>
        <w:numPr>
          <w:ilvl w:val="0"/>
          <w:numId w:val="71"/>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w:t>
      </w:r>
      <w:r w:rsidR="009D7F63" w:rsidRPr="0073389C">
        <w:rPr>
          <w:rFonts w:ascii="Arial" w:hAnsi="Arial" w:cs="Arial"/>
          <w:sz w:val="19"/>
          <w:szCs w:val="19"/>
          <w:lang w:val="sk-SK"/>
        </w:rPr>
        <w:t xml:space="preserve"> (ak relevantné). </w:t>
      </w:r>
    </w:p>
    <w:p w14:paraId="0180038E" w14:textId="77777777" w:rsidR="009D7F63" w:rsidRPr="0073389C" w:rsidRDefault="009D7F63" w:rsidP="009D7F63">
      <w:pPr>
        <w:pStyle w:val="Default"/>
        <w:spacing w:before="120" w:after="120" w:line="288" w:lineRule="auto"/>
        <w:jc w:val="both"/>
        <w:rPr>
          <w:rFonts w:ascii="Arial" w:hAnsi="Arial" w:cs="Arial"/>
          <w:b/>
          <w:bCs/>
          <w:color w:val="auto"/>
          <w:sz w:val="19"/>
          <w:szCs w:val="19"/>
          <w:lang w:val="sk-SK"/>
        </w:rPr>
      </w:pPr>
      <w:r w:rsidRPr="0073389C">
        <w:rPr>
          <w:rFonts w:ascii="Arial" w:hAnsi="Arial" w:cs="Arial"/>
          <w:b/>
          <w:bCs/>
          <w:color w:val="auto"/>
          <w:sz w:val="19"/>
          <w:szCs w:val="19"/>
          <w:lang w:val="sk-SK"/>
        </w:rPr>
        <w:t xml:space="preserve">Odpisy majetku </w:t>
      </w:r>
    </w:p>
    <w:p w14:paraId="271507B9"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Prijímateľ, ktorý uplatňuje odpisy ako oprávnený výdavok, je povinný doložiť obstarávaciu cenu odpisovaného majetku prostredníctvom inventárnej karty majetku. Inventárna karta majetku spravidla obsahuje informácie nielen o obstarávacej cene majetku a jej jednotlivých zložkách, ale tiež o začiatku odpisovania, dobe odpisovania majetku podľa priradenej odpisovej skupiny a o sadzbách pre účely výpočtu odpisov. V prípade, že inventárna karta neobsahuje informácie o zložkách obstarávacej ceny majetku, je nutné doložiť obstarávaciu cenu napríklad faktúrou alebo dokladom o nadobudnutí majetku s rovnakou preukaznou hodnotou.</w:t>
      </w:r>
    </w:p>
    <w:p w14:paraId="6CD61354"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Dokladovanie odpisov je popri inventárnej karte majetku možné najmä na základe nasledovných dokladov:</w:t>
      </w:r>
    </w:p>
    <w:p w14:paraId="6BB08206" w14:textId="77777777" w:rsidR="009D7F63" w:rsidRPr="0073389C" w:rsidRDefault="009D7F63" w:rsidP="005B7173">
      <w:pPr>
        <w:pStyle w:val="Default"/>
        <w:numPr>
          <w:ilvl w:val="0"/>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sz w:val="19"/>
          <w:szCs w:val="19"/>
          <w:lang w:val="sk-SK"/>
        </w:rPr>
        <w:t xml:space="preserve">protokol o zaradení odpisovaného majetku, </w:t>
      </w:r>
    </w:p>
    <w:p w14:paraId="6D791630" w14:textId="77777777" w:rsidR="009D7F63" w:rsidRPr="0073389C" w:rsidRDefault="009D7F63" w:rsidP="005B7173">
      <w:pPr>
        <w:pStyle w:val="Default"/>
        <w:numPr>
          <w:ilvl w:val="0"/>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denník, resp. hlavná kniha alebo peňažný denník - účtovné prípady týkajúce sa zaúčtovania majetku v evidencii prijímateľa a úhrady majetku, </w:t>
      </w:r>
    </w:p>
    <w:p w14:paraId="595532EF" w14:textId="77777777" w:rsidR="009D7F63" w:rsidRPr="0073389C" w:rsidRDefault="009D7F63" w:rsidP="005B7173">
      <w:pPr>
        <w:pStyle w:val="Default"/>
        <w:numPr>
          <w:ilvl w:val="0"/>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stanovená metóda odpisovania (odpisový plán), </w:t>
      </w:r>
    </w:p>
    <w:p w14:paraId="348FF2A3" w14:textId="77777777" w:rsidR="009D7F63" w:rsidRPr="0073389C" w:rsidRDefault="009D7F63" w:rsidP="005B7173">
      <w:pPr>
        <w:pStyle w:val="Default"/>
        <w:numPr>
          <w:ilvl w:val="0"/>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výpočet výšky oprávnených odpisov (za oprávnené výdavky sa považujú účtovné odpisy, maximálne však do výšky daňových odpisov v zmysle zákona o dani z príjmov, </w:t>
      </w:r>
    </w:p>
    <w:p w14:paraId="115C1BB4" w14:textId="77777777" w:rsidR="009D7F63" w:rsidRPr="0073389C" w:rsidRDefault="009D7F63" w:rsidP="005B7173">
      <w:pPr>
        <w:pStyle w:val="Default"/>
        <w:numPr>
          <w:ilvl w:val="0"/>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čestné vyhlásenie o finančných zdrojoch odpisovaného majetku. </w:t>
      </w:r>
    </w:p>
    <w:p w14:paraId="159F7C9E" w14:textId="77777777" w:rsidR="00D06CBA" w:rsidRDefault="009D7F63" w:rsidP="009B3269">
      <w:pPr>
        <w:pStyle w:val="Default"/>
        <w:pBdr>
          <w:top w:val="single" w:sz="4" w:space="1" w:color="auto"/>
          <w:left w:val="single" w:sz="4" w:space="4" w:color="auto"/>
          <w:bottom w:val="single" w:sz="4" w:space="1" w:color="auto"/>
          <w:right w:val="single" w:sz="4" w:space="4" w:color="auto"/>
        </w:pBdr>
        <w:shd w:val="clear" w:color="auto" w:fill="00A1DE"/>
        <w:spacing w:before="120" w:after="120" w:line="288" w:lineRule="auto"/>
        <w:ind w:left="142"/>
        <w:jc w:val="both"/>
        <w:rPr>
          <w:rFonts w:ascii="Arial" w:hAnsi="Arial" w:cs="Arial"/>
          <w:b/>
          <w:bCs/>
          <w:color w:val="auto"/>
          <w:sz w:val="19"/>
          <w:szCs w:val="19"/>
          <w:lang w:val="sk-SK"/>
        </w:rPr>
      </w:pPr>
      <w:r w:rsidRPr="0073389C">
        <w:rPr>
          <w:rFonts w:ascii="Arial" w:hAnsi="Arial" w:cs="Arial"/>
          <w:b/>
          <w:i/>
          <w:color w:val="auto"/>
          <w:sz w:val="19"/>
          <w:szCs w:val="19"/>
          <w:lang w:val="sk-SK"/>
        </w:rPr>
        <w:t>Dôležité upozornenie:</w:t>
      </w:r>
      <w:r w:rsidRPr="0073389C">
        <w:rPr>
          <w:rFonts w:ascii="Arial" w:hAnsi="Arial" w:cs="Arial"/>
          <w:color w:val="auto"/>
          <w:sz w:val="19"/>
          <w:szCs w:val="19"/>
          <w:lang w:val="sk-SK"/>
        </w:rPr>
        <w:t xml:space="preserve"> Za oprávnený odpis možno považovať odpis, ktorý je vypočítaný po dobu trvania projektu s presnosťou na mesiace. Pokiaľ nie je majetok využívaný výhradne na účely projektu, je nutná korekcia/krátenie vypočítaného mesačného odpisu v závislosti na časovom rozsahu a miere využitia majetku pre daný projekt (metodika výpočtu nemôže byť v priebehu projektu ani pri finančnom vyúčtovaní zmenená). Prijímateľ je povinný ďalej doložiť trvanie a mieru využitia majetku pre daný projekt (napr. formou čestného vyhlásenia, denníka, resp. čiastkových správ o prebiehajúcich prácach na projekte dokladujúcich údaje o časovom rozpätí a miere využitia odpisovaného majetku)</w:t>
      </w:r>
      <w:r w:rsidR="006325AF">
        <w:rPr>
          <w:rFonts w:ascii="Arial" w:hAnsi="Arial" w:cs="Arial"/>
          <w:color w:val="auto"/>
          <w:sz w:val="19"/>
          <w:szCs w:val="19"/>
          <w:lang w:val="sk-SK"/>
        </w:rPr>
        <w:t>.</w:t>
      </w:r>
    </w:p>
    <w:p w14:paraId="227C8407" w14:textId="77777777" w:rsidR="009D7F63" w:rsidRPr="0073389C" w:rsidRDefault="009D7F63" w:rsidP="009D7F63">
      <w:pPr>
        <w:pStyle w:val="Default"/>
        <w:spacing w:before="120" w:after="120" w:line="288" w:lineRule="auto"/>
        <w:jc w:val="both"/>
        <w:rPr>
          <w:rFonts w:ascii="Arial" w:hAnsi="Arial" w:cs="Arial"/>
          <w:b/>
          <w:bCs/>
          <w:color w:val="auto"/>
          <w:sz w:val="19"/>
          <w:szCs w:val="19"/>
          <w:lang w:val="sk-SK"/>
        </w:rPr>
      </w:pPr>
      <w:r w:rsidRPr="0073389C">
        <w:rPr>
          <w:rFonts w:ascii="Arial" w:hAnsi="Arial" w:cs="Arial"/>
          <w:b/>
          <w:bCs/>
          <w:color w:val="auto"/>
          <w:sz w:val="19"/>
          <w:szCs w:val="19"/>
          <w:lang w:val="sk-SK"/>
        </w:rPr>
        <w:t>Nákup použitého zariadenia</w:t>
      </w:r>
    </w:p>
    <w:p w14:paraId="1DE1D716" w14:textId="77777777" w:rsidR="009D7F63" w:rsidRPr="0073389C" w:rsidRDefault="009D7F63" w:rsidP="009D7F63">
      <w:pPr>
        <w:pStyle w:val="Zkladntext"/>
        <w:spacing w:before="120" w:after="120" w:line="288" w:lineRule="auto"/>
        <w:rPr>
          <w:rFonts w:ascii="Arial" w:hAnsi="Arial" w:cs="Arial"/>
          <w:sz w:val="19"/>
          <w:szCs w:val="19"/>
          <w:lang w:val="sk-SK" w:eastAsia="en-AU"/>
        </w:rPr>
      </w:pPr>
      <w:r w:rsidRPr="0073389C">
        <w:rPr>
          <w:rFonts w:ascii="Arial" w:hAnsi="Arial" w:cs="Arial"/>
          <w:color w:val="000000"/>
          <w:sz w:val="19"/>
          <w:szCs w:val="19"/>
          <w:lang w:val="sk-SK" w:eastAsia="en-AU"/>
        </w:rPr>
        <w:t xml:space="preserve">V prípade projektov, ktorých súčasťou je </w:t>
      </w:r>
      <w:r w:rsidRPr="0073389C">
        <w:rPr>
          <w:rFonts w:ascii="Arial" w:hAnsi="Arial" w:cs="Arial"/>
          <w:sz w:val="19"/>
          <w:szCs w:val="19"/>
          <w:lang w:val="sk-SK" w:eastAsia="en-AU"/>
        </w:rPr>
        <w:t>nákup použitého zariadenia, sa tieto výdavky dokladujú najmä nasledovnou dokumentáciou:</w:t>
      </w:r>
    </w:p>
    <w:p w14:paraId="7C0538F6" w14:textId="77777777"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 xml:space="preserve">znalecký posudok </w:t>
      </w:r>
      <w:r w:rsidRPr="0073389C">
        <w:rPr>
          <w:rFonts w:ascii="Arial" w:hAnsi="Arial" w:cs="Arial"/>
          <w:sz w:val="19"/>
          <w:szCs w:val="19"/>
        </w:rPr>
        <w:t>vyhotovený znalcom podľa zákona o znalcoch, tlmočníkoch a prekladateľoch</w:t>
      </w:r>
      <w:r w:rsidRPr="0073389C">
        <w:rPr>
          <w:rFonts w:ascii="Arial" w:hAnsi="Arial" w:cs="Arial"/>
          <w:sz w:val="19"/>
          <w:szCs w:val="19"/>
          <w:lang w:eastAsia="en-AU"/>
        </w:rPr>
        <w:t xml:space="preserve">, </w:t>
      </w:r>
    </w:p>
    <w:p w14:paraId="1CF64B73" w14:textId="77777777" w:rsidR="00426FE3" w:rsidRPr="00426FE3" w:rsidRDefault="009D7F63" w:rsidP="00426FE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 xml:space="preserve">písomná zmluva, </w:t>
      </w:r>
      <w:r w:rsidR="00426FE3" w:rsidRPr="00426FE3">
        <w:rPr>
          <w:rFonts w:ascii="Arial" w:hAnsi="Arial" w:cs="Arial"/>
          <w:sz w:val="19"/>
          <w:szCs w:val="19"/>
          <w:lang w:eastAsia="en-AU"/>
        </w:rPr>
        <w:t>v prípadoch, ak ide o nadlimitnú alebo podlimitnú zákazku verejného obstarávania</w:t>
      </w:r>
      <w:r w:rsidR="00426FE3" w:rsidRPr="00426FE3">
        <w:rPr>
          <w:rFonts w:ascii="Arial" w:hAnsi="Arial" w:cs="Arial"/>
          <w:sz w:val="19"/>
          <w:szCs w:val="19"/>
          <w:vertAlign w:val="superscript"/>
          <w:lang w:eastAsia="en-AU"/>
        </w:rPr>
        <w:footnoteReference w:id="135"/>
      </w:r>
      <w:r w:rsidR="00426FE3" w:rsidRPr="00426FE3">
        <w:rPr>
          <w:rFonts w:ascii="Arial" w:hAnsi="Arial" w:cs="Arial"/>
          <w:sz w:val="19"/>
          <w:szCs w:val="19"/>
          <w:lang w:eastAsia="en-AU"/>
        </w:rPr>
        <w:t>;</w:t>
      </w:r>
    </w:p>
    <w:p w14:paraId="6F672AA1" w14:textId="77777777" w:rsidR="009D7F63" w:rsidRPr="0073389C" w:rsidRDefault="009D7F63" w:rsidP="00817CE2">
      <w:pPr>
        <w:pStyle w:val="Zoznamsodrkami"/>
        <w:spacing w:before="120" w:after="120" w:line="288" w:lineRule="auto"/>
        <w:ind w:left="567"/>
        <w:rPr>
          <w:rFonts w:ascii="Arial" w:hAnsi="Arial" w:cs="Arial"/>
          <w:sz w:val="19"/>
          <w:szCs w:val="19"/>
          <w:lang w:eastAsia="en-AU"/>
        </w:rPr>
      </w:pPr>
      <w:r w:rsidRPr="0073389C">
        <w:rPr>
          <w:rFonts w:ascii="Arial" w:hAnsi="Arial" w:cs="Arial"/>
          <w:sz w:val="19"/>
          <w:szCs w:val="19"/>
          <w:lang w:eastAsia="en-AU"/>
        </w:rPr>
        <w:t>resp. objednávka,</w:t>
      </w:r>
    </w:p>
    <w:p w14:paraId="63DB46AA" w14:textId="77777777"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faktúra alebo rovnocenný účtovný doklad,</w:t>
      </w:r>
    </w:p>
    <w:p w14:paraId="6E32E26A" w14:textId="77777777"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dodací list alebo preberací protokol (ak relevantné) vrátane podpisu osoby prijímateľa potvrdzujúci prevzatie a dátum prevzatia,</w:t>
      </w:r>
    </w:p>
    <w:p w14:paraId="3124E39C" w14:textId="77777777"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doklad o zaradení použitého zariadenia do majetku,</w:t>
      </w:r>
    </w:p>
    <w:p w14:paraId="6F3CAF1C" w14:textId="77777777"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doklad o</w:t>
      </w:r>
      <w:r w:rsidR="000E5038">
        <w:rPr>
          <w:rFonts w:ascii="Arial" w:hAnsi="Arial" w:cs="Arial"/>
          <w:sz w:val="19"/>
          <w:szCs w:val="19"/>
          <w:lang w:eastAsia="en-AU"/>
        </w:rPr>
        <w:t> </w:t>
      </w:r>
      <w:r w:rsidRPr="0073389C">
        <w:rPr>
          <w:rFonts w:ascii="Arial" w:hAnsi="Arial" w:cs="Arial"/>
          <w:sz w:val="19"/>
          <w:szCs w:val="19"/>
          <w:lang w:eastAsia="en-AU"/>
        </w:rPr>
        <w:t>úhrade</w:t>
      </w:r>
      <w:r w:rsidR="000E5038" w:rsidRPr="000E5038">
        <w:rPr>
          <w:rFonts w:ascii="Arial" w:hAnsi="Arial" w:cs="Arial"/>
          <w:sz w:val="19"/>
          <w:szCs w:val="19"/>
        </w:rPr>
        <w:t xml:space="preserve"> </w:t>
      </w:r>
      <w:r w:rsidR="000E5038">
        <w:rPr>
          <w:rFonts w:ascii="Arial" w:hAnsi="Arial" w:cs="Arial"/>
          <w:sz w:val="19"/>
          <w:szCs w:val="19"/>
        </w:rPr>
        <w:t xml:space="preserve">- </w:t>
      </w:r>
      <w:r w:rsidR="000E5038" w:rsidRPr="00D543C8">
        <w:rPr>
          <w:rFonts w:ascii="Arial" w:hAnsi="Arial" w:cs="Arial"/>
          <w:sz w:val="19"/>
          <w:szCs w:val="19"/>
        </w:rPr>
        <w:t xml:space="preserve">bankový výpis (originál alebo kópia označená pečiatkou a podpisom štatutárneho orgánu prijímateľa), resp. iný doklad dokumentujúci reálnu úhradu </w:t>
      </w:r>
      <w:r w:rsidR="000E5038" w:rsidRPr="00D543C8">
        <w:rPr>
          <w:rFonts w:ascii="Arial" w:hAnsi="Arial" w:cs="Arial"/>
          <w:b/>
          <w:sz w:val="19"/>
          <w:szCs w:val="19"/>
        </w:rPr>
        <w:t>- prijímateľ je povinný označiť na bankovom výpise úhradu výdavku</w:t>
      </w:r>
      <w:r w:rsidR="000E5038">
        <w:rPr>
          <w:rFonts w:ascii="Arial" w:hAnsi="Arial" w:cs="Arial"/>
          <w:sz w:val="19"/>
          <w:szCs w:val="19"/>
        </w:rPr>
        <w:t>,</w:t>
      </w:r>
      <w:r w:rsidR="000E5038">
        <w:rPr>
          <w:rFonts w:ascii="Arial" w:hAnsi="Arial" w:cs="Arial"/>
          <w:sz w:val="19"/>
          <w:szCs w:val="19"/>
          <w:lang w:eastAsia="en-AU"/>
        </w:rPr>
        <w:t xml:space="preserve"> </w:t>
      </w:r>
    </w:p>
    <w:p w14:paraId="0616C467" w14:textId="77777777" w:rsidR="008879F8"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spôsob výpočtu oprávnenej výšky výdavku (ak relevantné),</w:t>
      </w:r>
    </w:p>
    <w:p w14:paraId="32796761" w14:textId="77777777" w:rsidR="00D06CBA" w:rsidRPr="005260D8" w:rsidRDefault="009D7F63" w:rsidP="005B7173">
      <w:pPr>
        <w:pStyle w:val="Zoznamsodrkami"/>
        <w:numPr>
          <w:ilvl w:val="0"/>
          <w:numId w:val="73"/>
        </w:numPr>
        <w:spacing w:before="120" w:after="120" w:line="288" w:lineRule="auto"/>
        <w:ind w:left="567" w:hanging="283"/>
        <w:rPr>
          <w:rFonts w:ascii="Arial" w:hAnsi="Arial" w:cs="Arial"/>
          <w:b/>
          <w:bCs/>
          <w:sz w:val="19"/>
          <w:szCs w:val="19"/>
        </w:rPr>
      </w:pPr>
      <w:r w:rsidRPr="008879F8">
        <w:rPr>
          <w:rFonts w:ascii="Arial" w:hAnsi="Arial" w:cs="Arial"/>
          <w:color w:val="000000"/>
          <w:sz w:val="19"/>
          <w:szCs w:val="19"/>
          <w:lang w:eastAsia="en-AU"/>
        </w:rPr>
        <w:t>doklad, že súčasný či niektorý z predchádzajúcich vlastníkov použitého zariadenia nezískal pred registráciou žiadosti o NFP príspevok z verejných zdrojov na nákup tohto zariadenia, napr. formou čestného vyhlásenia.</w:t>
      </w:r>
    </w:p>
    <w:p w14:paraId="767FC469" w14:textId="77777777" w:rsidR="003B4868" w:rsidRPr="0073389C" w:rsidRDefault="003B4868" w:rsidP="003B4868">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Poistenie </w:t>
      </w:r>
    </w:p>
    <w:p w14:paraId="1E9ED79F" w14:textId="77777777" w:rsidR="003B4868" w:rsidRPr="0073389C" w:rsidRDefault="003B4868" w:rsidP="005B7173">
      <w:pPr>
        <w:pStyle w:val="Default"/>
        <w:numPr>
          <w:ilvl w:val="1"/>
          <w:numId w:val="58"/>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doklad o</w:t>
      </w:r>
      <w:r>
        <w:rPr>
          <w:rFonts w:ascii="Arial" w:hAnsi="Arial" w:cs="Arial"/>
          <w:color w:val="auto"/>
          <w:sz w:val="19"/>
          <w:szCs w:val="19"/>
          <w:lang w:val="sk-SK"/>
        </w:rPr>
        <w:t> </w:t>
      </w:r>
      <w:r w:rsidRPr="0073389C">
        <w:rPr>
          <w:rFonts w:ascii="Arial" w:hAnsi="Arial" w:cs="Arial"/>
          <w:color w:val="auto"/>
          <w:sz w:val="19"/>
          <w:szCs w:val="19"/>
          <w:lang w:val="sk-SK"/>
        </w:rPr>
        <w:t>úhrade</w:t>
      </w:r>
      <w:r>
        <w:rPr>
          <w:rFonts w:ascii="Arial" w:hAnsi="Arial" w:cs="Arial"/>
          <w:color w:val="auto"/>
          <w:sz w:val="19"/>
          <w:szCs w:val="19"/>
          <w:lang w:val="sk-SK"/>
        </w:rPr>
        <w:t xml:space="preserve"> -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4EC2C2C1" w14:textId="77777777" w:rsidR="003B4868" w:rsidRPr="0073389C" w:rsidRDefault="003B4868" w:rsidP="005B7173">
      <w:pPr>
        <w:pStyle w:val="Default"/>
        <w:numPr>
          <w:ilvl w:val="1"/>
          <w:numId w:val="58"/>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poistná zmluva a zmluvné podmienky</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20B657B5" w14:textId="77777777" w:rsidR="009D7F63" w:rsidRPr="00666AC8" w:rsidRDefault="003B4868" w:rsidP="005B7173">
      <w:pPr>
        <w:pStyle w:val="Default"/>
        <w:numPr>
          <w:ilvl w:val="1"/>
          <w:numId w:val="58"/>
        </w:numPr>
        <w:spacing w:before="120" w:after="120" w:line="288" w:lineRule="auto"/>
        <w:ind w:left="567" w:hanging="283"/>
        <w:jc w:val="both"/>
        <w:rPr>
          <w:rFonts w:ascii="Arial" w:hAnsi="Arial"/>
          <w:sz w:val="19"/>
          <w:lang w:val="sk-SK" w:eastAsia="en-AU"/>
        </w:rPr>
      </w:pPr>
      <w:r w:rsidRPr="0073389C">
        <w:rPr>
          <w:rFonts w:ascii="Arial" w:hAnsi="Arial" w:cs="Arial"/>
          <w:color w:val="auto"/>
          <w:sz w:val="19"/>
          <w:szCs w:val="19"/>
          <w:lang w:val="sk-SK"/>
        </w:rPr>
        <w:t>výpočet nárokovanej pomernej časti pre účely projektu (ak relevantn</w:t>
      </w:r>
      <w:r>
        <w:rPr>
          <w:rFonts w:ascii="Arial" w:hAnsi="Arial" w:cs="Arial"/>
          <w:color w:val="auto"/>
          <w:sz w:val="19"/>
          <w:szCs w:val="19"/>
          <w:lang w:val="sk-SK"/>
        </w:rPr>
        <w:t>é</w:t>
      </w:r>
      <w:r w:rsidRPr="0073389C">
        <w:rPr>
          <w:rFonts w:ascii="Arial" w:hAnsi="Arial" w:cs="Arial"/>
          <w:color w:val="auto"/>
          <w:sz w:val="19"/>
          <w:szCs w:val="19"/>
          <w:lang w:val="sk-SK"/>
        </w:rPr>
        <w:t>)</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0E4F7C52"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Za písomnú zmluvu sa nepovažuje objednávka. Uvedený pojem „písomná zmluva“ je chápaná ako dokument, ktorý upravuje podstatné, pravidelné a iné náležitosti dohodnuté v písomnej forme uzatvorené v jednom dokumente. Na rozdiel od objednávky, písomná zmluva obsahuje aj práva a povinnosti zmluvných strán a ďalšie skutočnosti. </w:t>
      </w:r>
    </w:p>
    <w:p w14:paraId="1A6106CB"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t>Za písomnú zmluvu sa považuje aj zmluva uzatvorená podľa osobitného zákona – zákon o verejnom obstarávaní (podlimitné zákazky s využitím elektronického trhoviska).</w:t>
      </w:r>
    </w:p>
    <w:p w14:paraId="174E6BA5"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t xml:space="preserve">Písomná zmluva sa vyžaduje pri výdavkoch, ktoré sa viažu na zákazky s </w:t>
      </w:r>
      <w:r w:rsidR="008121D0">
        <w:t>predpokladanou hodnotou zákazky</w:t>
      </w:r>
      <w:r w:rsidR="008121D0" w:rsidRPr="0073389C">
        <w:t xml:space="preserve"> </w:t>
      </w:r>
      <w:r w:rsidRPr="0073389C">
        <w:t xml:space="preserve">rovnou alebo vyššou ako </w:t>
      </w:r>
      <w:r w:rsidR="008121D0">
        <w:t>5</w:t>
      </w:r>
      <w:r w:rsidRPr="0073389C">
        <w:t> 000,00 EUR</w:t>
      </w:r>
      <w:r w:rsidR="008121D0">
        <w:t>.</w:t>
      </w:r>
      <w:r w:rsidRPr="0073389C">
        <w:t xml:space="preserve"> </w:t>
      </w:r>
      <w:r w:rsidR="008121D0">
        <w:t>P</w:t>
      </w:r>
      <w:r w:rsidRPr="0073389C">
        <w:t>od písomnou zmluvou sa na účely preukazovania oprávnenosti výdavkov rozumie právny úkon dvoch, resp. viacerých zmluvných strán, ktorý obsahuje podstatné náležitostí právneho úkonu a podpisy zmluvných strán sú na rovnakej listine. V prípade, ak písomná zmluva bola predložená v rámci kontroly obstarávania tovarov alebo služieb, nie je potrebné ju opätovne predkladať so žiadosťou o platbu</w:t>
      </w:r>
      <w:r w:rsidR="008121D0">
        <w:t>.</w:t>
      </w:r>
      <w:r w:rsidRPr="0073389C">
        <w:t xml:space="preserve"> Prijímateľ uvedie v Zozname všeobecných príloh ŽoP, že predmetná zmluva bola súčasťou dokumentácie verejného obstarávania. </w:t>
      </w:r>
    </w:p>
    <w:p w14:paraId="368460E0" w14:textId="77777777" w:rsidR="009D7F63" w:rsidRPr="0073389C" w:rsidRDefault="009D7F63" w:rsidP="009D7F63">
      <w:pPr>
        <w:spacing w:line="288" w:lineRule="auto"/>
      </w:pPr>
    </w:p>
    <w:p w14:paraId="0F85333E" w14:textId="77777777" w:rsidR="009D7F63" w:rsidRPr="0073389C" w:rsidRDefault="00927EBE" w:rsidP="009D7F63">
      <w:pPr>
        <w:pStyle w:val="Nadpis3"/>
        <w:spacing w:before="120" w:after="120" w:line="288" w:lineRule="auto"/>
        <w:ind w:left="567" w:firstLine="0"/>
        <w:rPr>
          <w:lang w:val="sk-SK"/>
        </w:rPr>
      </w:pPr>
      <w:bookmarkStart w:id="208" w:name="_Toc410907876"/>
      <w:r>
        <w:rPr>
          <w:lang w:val="sk-SK"/>
        </w:rPr>
        <w:t xml:space="preserve"> </w:t>
      </w:r>
      <w:bookmarkStart w:id="209" w:name="_Toc440372876"/>
      <w:bookmarkStart w:id="210" w:name="_Toc94683064"/>
      <w:r w:rsidR="009D7F63" w:rsidRPr="0073389C">
        <w:rPr>
          <w:lang w:val="sk-SK"/>
        </w:rPr>
        <w:t>Nezrovnalosti a vysporiadanie finančných vzťahov</w:t>
      </w:r>
      <w:bookmarkEnd w:id="208"/>
      <w:bookmarkEnd w:id="209"/>
      <w:bookmarkEnd w:id="210"/>
    </w:p>
    <w:p w14:paraId="040B780A" w14:textId="77777777" w:rsidR="00CC0C60" w:rsidRPr="00E8012F" w:rsidRDefault="00CC0C60" w:rsidP="0099542E">
      <w:pPr>
        <w:autoSpaceDE w:val="0"/>
        <w:autoSpaceDN w:val="0"/>
        <w:adjustRightInd w:val="0"/>
        <w:spacing w:line="276" w:lineRule="auto"/>
        <w:jc w:val="both"/>
        <w:rPr>
          <w:rFonts w:cs="Arial"/>
          <w:bCs/>
          <w:szCs w:val="19"/>
        </w:rPr>
      </w:pPr>
      <w:r w:rsidRPr="00E8012F">
        <w:rPr>
          <w:rFonts w:cs="Arial"/>
          <w:b/>
          <w:szCs w:val="19"/>
        </w:rPr>
        <w:t>Nezrovnalosť</w:t>
      </w:r>
      <w:r w:rsidRPr="00E8012F">
        <w:rPr>
          <w:rFonts w:cs="Arial"/>
          <w:szCs w:val="19"/>
        </w:rPr>
        <w:t xml:space="preserve"> - </w:t>
      </w:r>
      <w:r w:rsidRPr="00E8012F">
        <w:rPr>
          <w:rFonts w:cs="Arial"/>
          <w:bCs/>
          <w:szCs w:val="19"/>
        </w:rPr>
        <w:t xml:space="preserve">akékoľvek porušenie práva </w:t>
      </w:r>
      <w:r w:rsidRPr="00E8012F">
        <w:rPr>
          <w:rFonts w:cs="Arial"/>
          <w:szCs w:val="19"/>
        </w:rPr>
        <w:t xml:space="preserve">Európskej únie </w:t>
      </w:r>
      <w:r w:rsidRPr="00E8012F">
        <w:rPr>
          <w:rFonts w:cs="Arial"/>
          <w:bCs/>
          <w:szCs w:val="19"/>
        </w:rPr>
        <w:t xml:space="preserve">vyplývajúce z konania alebo opomenutia konania hospodárskeho subjektu, dôsledkom čoho je alebo by mohlo byť poškodenie všeobecného rozpočtu </w:t>
      </w:r>
      <w:r w:rsidRPr="00E8012F">
        <w:rPr>
          <w:rFonts w:cs="Arial"/>
          <w:szCs w:val="19"/>
        </w:rPr>
        <w:t xml:space="preserve">Európskej únie </w:t>
      </w:r>
      <w:r w:rsidRPr="00E8012F">
        <w:rPr>
          <w:rFonts w:cs="Arial"/>
          <w:bCs/>
          <w:szCs w:val="19"/>
        </w:rPr>
        <w:t xml:space="preserve">alebo rozpočtov nimi spravovaných, a to buď znížením alebo stratou výnosov plynúcich z vlastných zdrojov vyberaných v mene </w:t>
      </w:r>
      <w:r w:rsidRPr="00E8012F">
        <w:rPr>
          <w:rFonts w:cs="Arial"/>
          <w:szCs w:val="19"/>
        </w:rPr>
        <w:t xml:space="preserve">Európskej únie </w:t>
      </w:r>
      <w:r w:rsidRPr="00E8012F">
        <w:rPr>
          <w:rFonts w:cs="Arial"/>
          <w:bCs/>
          <w:szCs w:val="19"/>
        </w:rPr>
        <w:t xml:space="preserve">alebo započítaním neoprávnenej výdavkovej položky do rozpočtu </w:t>
      </w:r>
      <w:r w:rsidRPr="00E8012F">
        <w:rPr>
          <w:rFonts w:cs="Arial"/>
          <w:szCs w:val="19"/>
        </w:rPr>
        <w:t>Európskej únie</w:t>
      </w:r>
      <w:r w:rsidRPr="00E8012F">
        <w:rPr>
          <w:rFonts w:cs="Arial"/>
          <w:bCs/>
          <w:szCs w:val="19"/>
        </w:rPr>
        <w:t>.</w:t>
      </w:r>
    </w:p>
    <w:p w14:paraId="4708D90C" w14:textId="77777777" w:rsidR="00CC0C60" w:rsidRPr="00E8012F" w:rsidRDefault="00CC0C60" w:rsidP="0099542E">
      <w:pPr>
        <w:autoSpaceDE w:val="0"/>
        <w:autoSpaceDN w:val="0"/>
        <w:adjustRightInd w:val="0"/>
        <w:spacing w:line="276" w:lineRule="auto"/>
        <w:jc w:val="both"/>
        <w:rPr>
          <w:rFonts w:cs="Arial"/>
          <w:bCs/>
          <w:szCs w:val="19"/>
        </w:rPr>
      </w:pPr>
      <w:r w:rsidRPr="00E8012F">
        <w:rPr>
          <w:rFonts w:cs="Arial"/>
          <w:bCs/>
          <w:szCs w:val="19"/>
        </w:rPr>
        <w:t xml:space="preserve">Táto definícia pokrýva všetky typy konania, </w:t>
      </w:r>
      <w:r w:rsidRPr="00E8012F">
        <w:rPr>
          <w:rFonts w:cs="Arial"/>
          <w:b/>
          <w:bCs/>
          <w:szCs w:val="19"/>
        </w:rPr>
        <w:t>úmyselné</w:t>
      </w:r>
      <w:r w:rsidRPr="00E8012F">
        <w:rPr>
          <w:rFonts w:cs="Arial"/>
          <w:bCs/>
          <w:szCs w:val="19"/>
        </w:rPr>
        <w:t xml:space="preserve"> alebo </w:t>
      </w:r>
      <w:r w:rsidRPr="00E8012F">
        <w:rPr>
          <w:rFonts w:cs="Arial"/>
          <w:b/>
          <w:bCs/>
          <w:szCs w:val="19"/>
        </w:rPr>
        <w:t xml:space="preserve">neúmyselné konanie (nedbanlivosť) </w:t>
      </w:r>
      <w:r w:rsidRPr="00E8012F">
        <w:rPr>
          <w:rFonts w:cs="Arial"/>
          <w:bCs/>
          <w:szCs w:val="19"/>
        </w:rPr>
        <w:t xml:space="preserve">hospodárskeho subjektu, ktoré </w:t>
      </w:r>
      <w:r w:rsidRPr="00E8012F">
        <w:rPr>
          <w:rFonts w:cs="Arial"/>
          <w:b/>
          <w:bCs/>
          <w:szCs w:val="19"/>
        </w:rPr>
        <w:t xml:space="preserve">malo </w:t>
      </w:r>
      <w:r w:rsidRPr="00E8012F">
        <w:rPr>
          <w:rFonts w:cs="Arial"/>
          <w:bCs/>
          <w:szCs w:val="19"/>
        </w:rPr>
        <w:t>alebo</w:t>
      </w:r>
      <w:r w:rsidRPr="00E8012F">
        <w:rPr>
          <w:rFonts w:cs="Arial"/>
          <w:b/>
          <w:bCs/>
          <w:szCs w:val="19"/>
        </w:rPr>
        <w:t xml:space="preserve"> by malo </w:t>
      </w:r>
      <w:r w:rsidRPr="00E8012F">
        <w:rPr>
          <w:rFonts w:cs="Arial"/>
          <w:bCs/>
          <w:szCs w:val="19"/>
        </w:rPr>
        <w:t>efekt poškodenia všeobecného rozpočtu EÚ.</w:t>
      </w:r>
    </w:p>
    <w:p w14:paraId="397B6ACA" w14:textId="77777777" w:rsidR="00CC0C60" w:rsidRPr="00CC0C60" w:rsidRDefault="00CC0C60" w:rsidP="0099542E">
      <w:pPr>
        <w:autoSpaceDE w:val="0"/>
        <w:autoSpaceDN w:val="0"/>
        <w:adjustRightInd w:val="0"/>
        <w:spacing w:line="276" w:lineRule="auto"/>
        <w:jc w:val="both"/>
        <w:rPr>
          <w:rFonts w:cs="Arial"/>
          <w:bCs/>
          <w:szCs w:val="19"/>
        </w:rPr>
      </w:pPr>
    </w:p>
    <w:p w14:paraId="4EBCA185" w14:textId="77777777" w:rsidR="00CC0C60" w:rsidRPr="00E8012F" w:rsidRDefault="00CC0C60" w:rsidP="00CC0C60">
      <w:pPr>
        <w:autoSpaceDE w:val="0"/>
        <w:autoSpaceDN w:val="0"/>
        <w:adjustRightInd w:val="0"/>
        <w:jc w:val="both"/>
        <w:rPr>
          <w:rFonts w:cs="Arial"/>
          <w:bCs/>
          <w:szCs w:val="19"/>
        </w:rPr>
      </w:pPr>
      <w:r w:rsidRPr="00E8012F">
        <w:rPr>
          <w:rFonts w:cs="Arial"/>
          <w:bCs/>
          <w:szCs w:val="19"/>
        </w:rPr>
        <w:t>Pojem nezrovnalosť pre PO 2014 – 2020 je definovaný:</w:t>
      </w:r>
    </w:p>
    <w:p w14:paraId="358D58DD" w14:textId="77777777" w:rsidR="00CC0C60" w:rsidRPr="00E8012F" w:rsidRDefault="00CC0C60" w:rsidP="00CC0C60">
      <w:pPr>
        <w:autoSpaceDE w:val="0"/>
        <w:autoSpaceDN w:val="0"/>
        <w:adjustRightInd w:val="0"/>
        <w:jc w:val="both"/>
        <w:rPr>
          <w:rFonts w:cs="Arial"/>
          <w:bCs/>
          <w:szCs w:val="19"/>
        </w:rPr>
      </w:pPr>
    </w:p>
    <w:p w14:paraId="0A96DF32" w14:textId="77777777" w:rsidR="00CC0C60" w:rsidRPr="00E8012F" w:rsidRDefault="00CC0C60" w:rsidP="0099542E">
      <w:pPr>
        <w:autoSpaceDE w:val="0"/>
        <w:autoSpaceDN w:val="0"/>
        <w:adjustRightInd w:val="0"/>
        <w:spacing w:line="276" w:lineRule="auto"/>
        <w:jc w:val="both"/>
        <w:rPr>
          <w:rFonts w:cs="Arial"/>
          <w:i/>
          <w:szCs w:val="19"/>
        </w:rPr>
      </w:pPr>
      <w:r w:rsidRPr="00E8012F">
        <w:rPr>
          <w:rFonts w:cs="Arial"/>
          <w:b/>
          <w:i/>
          <w:szCs w:val="19"/>
        </w:rPr>
        <w:t>Nezrovnalosť</w:t>
      </w:r>
      <w:r w:rsidRPr="00E8012F">
        <w:rPr>
          <w:rFonts w:cs="Arial"/>
          <w:i/>
          <w:szCs w:val="19"/>
        </w:rPr>
        <w:t xml:space="preserve"> - </w:t>
      </w:r>
      <w:r w:rsidRPr="00E8012F">
        <w:rPr>
          <w:rFonts w:cs="Arial"/>
          <w:bCs/>
          <w:szCs w:val="19"/>
        </w:rPr>
        <w:t>akékoľvek porušenie práva Únie alebo vnútroštátneho práva týkajúceho sa jeho uplatňovania, vyplývajúce z konania alebo opomenutia hospodárskeho subjektu, ktorý sa zúčastňuje na vykonávaní EŠIF, dôsledkom čoho je alebo by bol negatívny dopad na rozpočet Únie zaťažením všeobecného rozpočtu neoprávneným výdavkom.</w:t>
      </w:r>
    </w:p>
    <w:p w14:paraId="58FD2A86" w14:textId="77777777" w:rsidR="00AC0EAB" w:rsidRDefault="00AC0EAB" w:rsidP="00AE7CC2">
      <w:pPr>
        <w:spacing w:line="276" w:lineRule="auto"/>
        <w:jc w:val="both"/>
        <w:rPr>
          <w:rFonts w:cs="Arial"/>
          <w:szCs w:val="16"/>
        </w:rPr>
      </w:pPr>
    </w:p>
    <w:p w14:paraId="03553AB7" w14:textId="77777777" w:rsidR="00AC0EAB" w:rsidRPr="00B22662" w:rsidRDefault="00AC0EAB" w:rsidP="0099542E">
      <w:pPr>
        <w:spacing w:line="276" w:lineRule="auto"/>
        <w:jc w:val="both"/>
      </w:pPr>
      <w:r w:rsidRPr="00B22662">
        <w:t xml:space="preserve">Z pohľadu legislatívy Slovenskej republiky má na vznik nezrovnalosti priamy dopad najmä: </w:t>
      </w:r>
    </w:p>
    <w:p w14:paraId="77BA1E66" w14:textId="77777777" w:rsidR="00AC0EAB" w:rsidRPr="00B22662" w:rsidRDefault="00AC0EAB" w:rsidP="005B7173">
      <w:pPr>
        <w:numPr>
          <w:ilvl w:val="0"/>
          <w:numId w:val="90"/>
        </w:numPr>
        <w:spacing w:line="276" w:lineRule="auto"/>
        <w:jc w:val="both"/>
      </w:pPr>
      <w:r w:rsidRPr="00B22662">
        <w:rPr>
          <w:b/>
        </w:rPr>
        <w:t>porušenie finančnej disciplíny</w:t>
      </w:r>
      <w:r w:rsidRPr="00B22662">
        <w:t xml:space="preserve"> podľa </w:t>
      </w:r>
      <w:r>
        <w:t xml:space="preserve">ustanovenia </w:t>
      </w:r>
      <w:r w:rsidRPr="00B22662">
        <w:t xml:space="preserve">zákona </w:t>
      </w:r>
      <w:r w:rsidR="00A44133">
        <w:t xml:space="preserve">523/2004 Z.z. </w:t>
      </w:r>
      <w:r w:rsidRPr="00B22662">
        <w:t xml:space="preserve">o rozpočtových pravidlách verejnej správy, pričom </w:t>
      </w:r>
      <w:r w:rsidR="00F847DF">
        <w:t>toto ustanovenie definuje</w:t>
      </w:r>
      <w:r w:rsidRPr="00B22662">
        <w:t xml:space="preserve"> jednotlivé skutkové podstaty porušenia finančnej disciplíny. Nezrovnalosť nemusí vždy predstavovať porušenie finančnej disciplíny a naopak porušenie finančnej disciplíny nemusí vždy zodpovedať nezrovnalosti;</w:t>
      </w:r>
    </w:p>
    <w:p w14:paraId="3A2D176F" w14:textId="77777777" w:rsidR="00AC0EAB" w:rsidRDefault="00AC0EAB" w:rsidP="005B7173">
      <w:pPr>
        <w:numPr>
          <w:ilvl w:val="0"/>
          <w:numId w:val="90"/>
        </w:numPr>
        <w:spacing w:line="276" w:lineRule="auto"/>
        <w:jc w:val="both"/>
      </w:pPr>
      <w:r w:rsidRPr="00B22662">
        <w:rPr>
          <w:b/>
        </w:rPr>
        <w:t xml:space="preserve">porušenie pravidiel a postupov verejného obstarávania </w:t>
      </w:r>
      <w:r w:rsidRPr="00B22662">
        <w:t>podľa</w:t>
      </w:r>
      <w:r>
        <w:t xml:space="preserve"> </w:t>
      </w:r>
      <w:r w:rsidRPr="002677A8">
        <w:t>zákona o verejnom obstarávaní</w:t>
      </w:r>
      <w:r w:rsidRPr="00B22662">
        <w:t xml:space="preserve"> </w:t>
      </w:r>
      <w:r>
        <w:t xml:space="preserve">a </w:t>
      </w:r>
      <w:r w:rsidRPr="00B22662">
        <w:t xml:space="preserve">rozhodnutia </w:t>
      </w:r>
      <w:r w:rsidR="00DE330E">
        <w:t xml:space="preserve">EK </w:t>
      </w:r>
      <w:r w:rsidRPr="00B22662">
        <w:t>č. C(201</w:t>
      </w:r>
      <w:r w:rsidR="00A44133">
        <w:t>9</w:t>
      </w:r>
      <w:r w:rsidRPr="00B22662">
        <w:t xml:space="preserve">) </w:t>
      </w:r>
      <w:r w:rsidR="00A44133">
        <w:t>3452 z 14.05.2019</w:t>
      </w:r>
      <w:r w:rsidR="00A44133" w:rsidRPr="00EA0002">
        <w:t>, ktorým sa stanovujú usmernenia o určovaní finančných opráv, ktoré je potrebné uplatňovať na výdavky financované Úniou pri nedodržaní platných pravidiel verejného obstarávania</w:t>
      </w:r>
      <w:r w:rsidRPr="00B22662">
        <w:t xml:space="preserve">. </w:t>
      </w:r>
    </w:p>
    <w:p w14:paraId="6EE8C8C6" w14:textId="77777777" w:rsidR="00AC0EAB" w:rsidRPr="00561705" w:rsidRDefault="00AC0EAB" w:rsidP="005B7173">
      <w:pPr>
        <w:widowControl w:val="0"/>
        <w:numPr>
          <w:ilvl w:val="0"/>
          <w:numId w:val="90"/>
        </w:numPr>
        <w:autoSpaceDE w:val="0"/>
        <w:autoSpaceDN w:val="0"/>
        <w:adjustRightInd w:val="0"/>
        <w:spacing w:before="120" w:line="276" w:lineRule="auto"/>
        <w:ind w:left="357" w:hanging="357"/>
        <w:jc w:val="both"/>
        <w:rPr>
          <w:rFonts w:cs="Arial"/>
          <w:szCs w:val="16"/>
        </w:rPr>
      </w:pPr>
      <w:r w:rsidRPr="00DE1E35">
        <w:rPr>
          <w:rFonts w:cs="Arial"/>
          <w:b/>
          <w:szCs w:val="16"/>
        </w:rPr>
        <w:t xml:space="preserve">porušenie ochrany hospodárskej súťaže </w:t>
      </w:r>
      <w:r w:rsidRPr="00DE1E35">
        <w:rPr>
          <w:rFonts w:cs="Arial"/>
          <w:szCs w:val="16"/>
        </w:rPr>
        <w:t xml:space="preserve">podľa zákona </w:t>
      </w:r>
      <w:r w:rsidRPr="00561705">
        <w:rPr>
          <w:rFonts w:cs="Arial"/>
          <w:szCs w:val="16"/>
        </w:rPr>
        <w:t xml:space="preserve">o ochrane hospodárskej súťaže a o zmene a doplnení niektorých zákonov v znení neskorších predpisov najmä pre prípady kartelov, zneužívania dominantného postavenia, vertikálnych dohôd, koncentrácie alebo obmedzenia hospodárskej súťaže; </w:t>
      </w:r>
    </w:p>
    <w:p w14:paraId="736B50C2" w14:textId="77777777" w:rsidR="00C15DDE" w:rsidRDefault="00AC0EAB" w:rsidP="005B7173">
      <w:pPr>
        <w:widowControl w:val="0"/>
        <w:numPr>
          <w:ilvl w:val="0"/>
          <w:numId w:val="90"/>
        </w:numPr>
        <w:autoSpaceDE w:val="0"/>
        <w:autoSpaceDN w:val="0"/>
        <w:adjustRightInd w:val="0"/>
        <w:spacing w:before="120" w:line="276" w:lineRule="auto"/>
        <w:ind w:left="357" w:hanging="357"/>
        <w:jc w:val="both"/>
        <w:rPr>
          <w:rFonts w:cs="Arial"/>
          <w:szCs w:val="16"/>
        </w:rPr>
      </w:pPr>
      <w:r w:rsidRPr="00561705">
        <w:rPr>
          <w:rFonts w:cs="Arial"/>
          <w:b/>
          <w:szCs w:val="16"/>
        </w:rPr>
        <w:t xml:space="preserve">protiprávne konanie ako trestný čin </w:t>
      </w:r>
      <w:r w:rsidRPr="00561705">
        <w:rPr>
          <w:rFonts w:cs="Arial"/>
          <w:szCs w:val="16"/>
        </w:rPr>
        <w:t xml:space="preserve">podľa </w:t>
      </w:r>
      <w:r>
        <w:rPr>
          <w:rFonts w:cs="Arial"/>
          <w:szCs w:val="16"/>
        </w:rPr>
        <w:t xml:space="preserve">trestného </w:t>
      </w:r>
      <w:r w:rsidRPr="00561705">
        <w:rPr>
          <w:rFonts w:cs="Arial"/>
          <w:szCs w:val="16"/>
        </w:rPr>
        <w:t>zákona v znení neskorších predpisov najmä pre trestné činy poškodzovania finančných záujmov E</w:t>
      </w:r>
      <w:r w:rsidR="005918D7">
        <w:rPr>
          <w:rFonts w:cs="Arial"/>
          <w:szCs w:val="16"/>
        </w:rPr>
        <w:t>U</w:t>
      </w:r>
      <w:r w:rsidRPr="00561705">
        <w:rPr>
          <w:rFonts w:cs="Arial"/>
          <w:szCs w:val="16"/>
        </w:rPr>
        <w:t>, subvenčný podvod alebo machinácie pri verejnom obstarávaní a verejnej dražbe</w:t>
      </w:r>
      <w:r w:rsidR="00CC0C60">
        <w:rPr>
          <w:rFonts w:cs="Arial"/>
          <w:szCs w:val="16"/>
        </w:rPr>
        <w:t>;</w:t>
      </w:r>
    </w:p>
    <w:p w14:paraId="3F39D84E" w14:textId="77777777" w:rsidR="00CC0C60" w:rsidRDefault="00CC0C60" w:rsidP="001F303B">
      <w:pPr>
        <w:spacing w:line="276" w:lineRule="auto"/>
        <w:jc w:val="both"/>
      </w:pPr>
    </w:p>
    <w:p w14:paraId="292C0ADE" w14:textId="77777777" w:rsidR="00AB6EC5" w:rsidRP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Zistenie nezrovnalosti</w:t>
      </w:r>
    </w:p>
    <w:p w14:paraId="19A9BB05" w14:textId="77777777" w:rsidR="009D7F63" w:rsidRDefault="009D7F63" w:rsidP="001F303B">
      <w:pPr>
        <w:pStyle w:val="Zkladntext"/>
        <w:tabs>
          <w:tab w:val="num" w:pos="3087"/>
        </w:tabs>
        <w:spacing w:before="120" w:after="120" w:line="288" w:lineRule="auto"/>
        <w:rPr>
          <w:rFonts w:ascii="Arial" w:hAnsi="Arial" w:cs="Arial"/>
          <w:sz w:val="19"/>
          <w:szCs w:val="19"/>
          <w:lang w:val="sk-SK"/>
        </w:rPr>
      </w:pPr>
      <w:r w:rsidRPr="0073389C">
        <w:rPr>
          <w:rFonts w:ascii="Arial" w:hAnsi="Arial" w:cs="Arial"/>
          <w:sz w:val="19"/>
          <w:szCs w:val="19"/>
          <w:lang w:val="sk-SK"/>
        </w:rPr>
        <w:t xml:space="preserve">Nezrovnalosť môžu zistiť všetky subjekty SR a EÚ, ktoré sú zapojené do riadenia a kontroly štrukturálnych fondov v zmysle SR EŠIF a SFR. V prípade, že </w:t>
      </w:r>
      <w:r w:rsidRPr="0073389C">
        <w:rPr>
          <w:rFonts w:ascii="Arial" w:hAnsi="Arial" w:cs="Arial"/>
          <w:b/>
          <w:sz w:val="19"/>
          <w:szCs w:val="19"/>
          <w:lang w:val="sk-SK"/>
        </w:rPr>
        <w:t>nezrovnalosť</w:t>
      </w:r>
      <w:r w:rsidRPr="0073389C">
        <w:rPr>
          <w:rFonts w:ascii="Arial" w:hAnsi="Arial" w:cs="Arial"/>
          <w:sz w:val="19"/>
          <w:szCs w:val="19"/>
          <w:lang w:val="sk-SK"/>
        </w:rPr>
        <w:t xml:space="preserve"> </w:t>
      </w:r>
      <w:r w:rsidRPr="0073389C">
        <w:rPr>
          <w:rFonts w:ascii="Arial" w:hAnsi="Arial" w:cs="Arial"/>
          <w:b/>
          <w:sz w:val="19"/>
          <w:szCs w:val="19"/>
          <w:lang w:val="sk-SK"/>
        </w:rPr>
        <w:t xml:space="preserve">zistí </w:t>
      </w:r>
      <w:r w:rsidRPr="0073389C">
        <w:rPr>
          <w:rFonts w:ascii="Arial" w:hAnsi="Arial" w:cs="Arial"/>
          <w:sz w:val="19"/>
          <w:szCs w:val="19"/>
          <w:lang w:val="sk-SK"/>
        </w:rPr>
        <w:t xml:space="preserve">samotný </w:t>
      </w:r>
      <w:r w:rsidRPr="0073389C">
        <w:rPr>
          <w:rFonts w:ascii="Arial" w:hAnsi="Arial" w:cs="Arial"/>
          <w:b/>
          <w:sz w:val="19"/>
          <w:szCs w:val="19"/>
          <w:lang w:val="sk-SK"/>
        </w:rPr>
        <w:t>prijímateľ</w:t>
      </w:r>
      <w:r w:rsidRPr="0073389C">
        <w:rPr>
          <w:rFonts w:ascii="Arial" w:hAnsi="Arial" w:cs="Arial"/>
          <w:sz w:val="19"/>
          <w:szCs w:val="19"/>
          <w:lang w:val="sk-SK"/>
        </w:rPr>
        <w:t xml:space="preserve">, partner alebo tretí subjekt, </w:t>
      </w:r>
      <w:r w:rsidRPr="0073389C">
        <w:rPr>
          <w:rFonts w:ascii="Arial" w:hAnsi="Arial" w:cs="Arial"/>
          <w:b/>
          <w:sz w:val="19"/>
          <w:szCs w:val="19"/>
          <w:lang w:val="sk-SK"/>
        </w:rPr>
        <w:t xml:space="preserve">je povinný bezodkladne </w:t>
      </w:r>
      <w:r w:rsidR="00F15623">
        <w:rPr>
          <w:rFonts w:cs="Arial"/>
          <w:szCs w:val="19"/>
          <w:lang w:val="sk-SK"/>
        </w:rPr>
        <w:t>(</w:t>
      </w:r>
      <w:r w:rsidR="00F15623" w:rsidRPr="00097124">
        <w:rPr>
          <w:rFonts w:cs="Arial"/>
          <w:sz w:val="19"/>
          <w:szCs w:val="19"/>
          <w:lang w:val="sk-SK"/>
        </w:rPr>
        <w:t>najneskôr však do 3 pracovných dní)</w:t>
      </w:r>
      <w:r w:rsidR="00F15623">
        <w:rPr>
          <w:rFonts w:cs="Arial"/>
          <w:szCs w:val="19"/>
          <w:lang w:val="sk-SK"/>
        </w:rPr>
        <w:t xml:space="preserve"> </w:t>
      </w:r>
      <w:r w:rsidRPr="0073389C">
        <w:rPr>
          <w:rFonts w:ascii="Arial" w:hAnsi="Arial" w:cs="Arial"/>
          <w:b/>
          <w:sz w:val="19"/>
          <w:szCs w:val="19"/>
          <w:lang w:val="sk-SK"/>
        </w:rPr>
        <w:t>oznámiť</w:t>
      </w:r>
      <w:r w:rsidRPr="0073389C">
        <w:rPr>
          <w:rFonts w:ascii="Arial" w:hAnsi="Arial" w:cs="Arial"/>
          <w:sz w:val="19"/>
          <w:szCs w:val="19"/>
          <w:lang w:val="sk-SK"/>
        </w:rPr>
        <w:t xml:space="preserve"> </w:t>
      </w:r>
      <w:r w:rsidRPr="0073389C">
        <w:rPr>
          <w:rFonts w:ascii="Arial" w:hAnsi="Arial" w:cs="Arial"/>
          <w:b/>
          <w:sz w:val="19"/>
          <w:szCs w:val="19"/>
          <w:lang w:val="sk-SK"/>
        </w:rPr>
        <w:t>zistenú nezrovnalosť</w:t>
      </w:r>
      <w:r w:rsidRPr="0073389C">
        <w:rPr>
          <w:rFonts w:ascii="Arial" w:hAnsi="Arial" w:cs="Arial"/>
          <w:sz w:val="19"/>
          <w:szCs w:val="19"/>
          <w:lang w:val="sk-SK"/>
        </w:rPr>
        <w:t xml:space="preserve"> a predložiť dokumenty preukazujúce zistenú nezrovnalosť </w:t>
      </w:r>
      <w:r w:rsidRPr="0073389C">
        <w:rPr>
          <w:rFonts w:ascii="Arial" w:hAnsi="Arial" w:cs="Arial"/>
          <w:b/>
          <w:sz w:val="19"/>
          <w:szCs w:val="19"/>
          <w:lang w:val="sk-SK"/>
        </w:rPr>
        <w:t>poskytovateľovi</w:t>
      </w:r>
      <w:r w:rsidRPr="0073389C">
        <w:rPr>
          <w:rFonts w:ascii="Arial" w:hAnsi="Arial" w:cs="Arial"/>
          <w:sz w:val="19"/>
          <w:szCs w:val="19"/>
          <w:lang w:val="sk-SK"/>
        </w:rPr>
        <w:t>.</w:t>
      </w:r>
    </w:p>
    <w:p w14:paraId="1F787686" w14:textId="77777777" w:rsidR="00AB6EC5" w:rsidRDefault="00AB6EC5" w:rsidP="009D0EE3">
      <w:pPr>
        <w:spacing w:before="60" w:after="60" w:line="288" w:lineRule="auto"/>
        <w:jc w:val="both"/>
      </w:pPr>
      <w:r w:rsidRPr="00CB1BAB">
        <w:t xml:space="preserve">Nezrovnalosť sa na národnej úrovni formálne zdokumentuje </w:t>
      </w:r>
      <w:r w:rsidRPr="00EE0532">
        <w:rPr>
          <w:b/>
        </w:rPr>
        <w:t>schválením správy o zistenej nezrovnalosti</w:t>
      </w:r>
      <w:r w:rsidRPr="00CB1BAB">
        <w:t>, a to v </w:t>
      </w:r>
      <w:r w:rsidR="005918D7">
        <w:t xml:space="preserve">najmä </w:t>
      </w:r>
      <w:r w:rsidRPr="00CB1BAB">
        <w:t>nadväznosti na schválenie/prerokovanie/zaslanie/oboznámenie/doručenie oficiálneho dokumentu podľa typu vykonanej kontroly/auditu/overovania</w:t>
      </w:r>
      <w:r w:rsidR="005918D7">
        <w:t>/ vyšetrovania/ konania</w:t>
      </w:r>
      <w:r w:rsidRPr="00CB1BAB">
        <w:t>, resp. nadobudnuti</w:t>
      </w:r>
      <w:r w:rsidR="005918D7">
        <w:t>a</w:t>
      </w:r>
      <w:r w:rsidRPr="00CB1BAB">
        <w:t xml:space="preserve"> právoplatnosti rozhodnutia vydaného v</w:t>
      </w:r>
      <w:r>
        <w:t> </w:t>
      </w:r>
      <w:r w:rsidRPr="00CB1BAB">
        <w:t>správnom</w:t>
      </w:r>
      <w:r>
        <w:t>/súdnom</w:t>
      </w:r>
      <w:r w:rsidRPr="00CB1BAB">
        <w:t xml:space="preserve"> konaní.</w:t>
      </w:r>
    </w:p>
    <w:p w14:paraId="6B67C5FF" w14:textId="77777777" w:rsidR="00AB6EC5" w:rsidRP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Riešenie nezrovnalosti</w:t>
      </w:r>
    </w:p>
    <w:p w14:paraId="0723C73E" w14:textId="77777777" w:rsidR="00AB6EC5" w:rsidRPr="00CB1BAB" w:rsidRDefault="00AB6EC5" w:rsidP="009D0EE3">
      <w:pPr>
        <w:spacing w:before="60" w:after="60" w:line="288" w:lineRule="auto"/>
        <w:jc w:val="both"/>
      </w:pPr>
      <w:r w:rsidRPr="00CB1BAB">
        <w:t>Na účely riešenia nezrovnalostí je nevyhnutná súčinnosť subjektov zapojených do systému implementácie EŠIF na národnej úrovni pri oznamovacej povinnosti, a to formou štandardizovaného formulára - Správa o zistenej nezrovnalosti.</w:t>
      </w:r>
    </w:p>
    <w:p w14:paraId="029F55E4" w14:textId="71569A39" w:rsidR="00AB6EC5" w:rsidRPr="00CB1BAB" w:rsidRDefault="00AB6EC5" w:rsidP="009D0EE3">
      <w:pPr>
        <w:spacing w:before="60" w:after="60" w:line="288" w:lineRule="auto"/>
        <w:jc w:val="both"/>
      </w:pPr>
      <w:r>
        <w:t>Ak má P</w:t>
      </w:r>
      <w:r w:rsidRPr="00CB1BAB">
        <w:t xml:space="preserve">oskytovateľ podozrenie z nezrovnalosti alebo zistená nezrovnalosť má finančný dopad na realizáciu projektu, </w:t>
      </w:r>
      <w:r>
        <w:t>P</w:t>
      </w:r>
      <w:r w:rsidRPr="00CB1BAB">
        <w:t xml:space="preserve">oskytovateľ spolu so správou o zistenej nezrovnalosti predkladá </w:t>
      </w:r>
      <w:r w:rsidRPr="00CB1BAB">
        <w:rPr>
          <w:b/>
        </w:rPr>
        <w:t>do 1</w:t>
      </w:r>
      <w:r w:rsidR="004A6F5D">
        <w:rPr>
          <w:b/>
        </w:rPr>
        <w:t>5</w:t>
      </w:r>
      <w:r w:rsidRPr="00CB1BAB">
        <w:rPr>
          <w:b/>
        </w:rPr>
        <w:t> pracovných dní</w:t>
      </w:r>
      <w:r w:rsidRPr="00CB1BAB">
        <w:t xml:space="preserve"> odo dňa skončenia vykonanej kontroly/overenia aj žiadosť o vrátenie finančných prostriedkov </w:t>
      </w:r>
      <w:r>
        <w:t>( ďalej aj ako ŽoV ).</w:t>
      </w:r>
    </w:p>
    <w:p w14:paraId="35AEC06E" w14:textId="77777777" w:rsidR="00AB6EC5" w:rsidRDefault="00AB6EC5" w:rsidP="009D0EE3">
      <w:pPr>
        <w:spacing w:before="60" w:after="60" w:line="288" w:lineRule="auto"/>
        <w:jc w:val="both"/>
      </w:pPr>
      <w:r w:rsidRPr="00C059AD">
        <w:t xml:space="preserve">Prijímateľ </w:t>
      </w:r>
      <w:r w:rsidR="0076410A" w:rsidRPr="00C059AD">
        <w:t>sa zaväzuje</w:t>
      </w:r>
      <w:r w:rsidRPr="00C059AD">
        <w:t xml:space="preserve"> vrátiť NFP alebo jeho časť uvedený v ŽoV do 60 dní odo dňa </w:t>
      </w:r>
      <w:r w:rsidR="0076410A" w:rsidRPr="00C059AD">
        <w:t>doručenia</w:t>
      </w:r>
      <w:r w:rsidRPr="00C059AD">
        <w:t xml:space="preserve"> ŽoV </w:t>
      </w:r>
      <w:r w:rsidR="0076410A" w:rsidRPr="00C059AD">
        <w:t xml:space="preserve">Prijímateľovi vo verejnej časti ITMS2014+ </w:t>
      </w:r>
      <w:r w:rsidRPr="00C059AD">
        <w:t>v zmysle článku 10 VZP k Zmluve o NFP.</w:t>
      </w:r>
      <w:r w:rsidRPr="00CB1BAB">
        <w:t xml:space="preserve"> </w:t>
      </w:r>
    </w:p>
    <w:p w14:paraId="0C190313" w14:textId="77777777" w:rsidR="00525BD3" w:rsidRDefault="00525BD3" w:rsidP="001F303B">
      <w:pPr>
        <w:autoSpaceDE w:val="0"/>
        <w:autoSpaceDN w:val="0"/>
        <w:adjustRightInd w:val="0"/>
        <w:spacing w:before="120" w:after="120" w:line="288" w:lineRule="auto"/>
        <w:ind w:right="-57"/>
        <w:jc w:val="both"/>
      </w:pPr>
      <w:r>
        <w:t xml:space="preserve">V jednotlivých prípadoch </w:t>
      </w:r>
      <w:r w:rsidRPr="0073389C">
        <w:t xml:space="preserve">vrátenia finančných prostriedkov na základe podnetu prijímateľa, </w:t>
      </w:r>
      <w:r>
        <w:t>p</w:t>
      </w:r>
      <w:r w:rsidRPr="0073389C">
        <w:t xml:space="preserve">oskytovateľ žiadosť o vrátenie finančných prostriedkov prijímateľovi </w:t>
      </w:r>
      <w:r>
        <w:t>nezasiela.</w:t>
      </w:r>
    </w:p>
    <w:p w14:paraId="3697A27B" w14:textId="77777777" w:rsidR="00AB6EC5" w:rsidRPr="00CB1BAB" w:rsidRDefault="00AB6EC5" w:rsidP="009D0EE3">
      <w:pPr>
        <w:spacing w:before="60" w:after="60" w:line="288" w:lineRule="auto"/>
        <w:jc w:val="both"/>
      </w:pPr>
      <w:r w:rsidRPr="00CB1BAB">
        <w:t xml:space="preserve">V prípade, že </w:t>
      </w:r>
      <w:r>
        <w:t>P</w:t>
      </w:r>
      <w:r w:rsidRPr="00CB1BAB">
        <w:t xml:space="preserve">rijímateľ túto povinnosť nesplní, ani nedôjde k uzatvoreniu dohody o splátkach alebo dohody o odklade plnenia, </w:t>
      </w:r>
      <w:r>
        <w:t>P</w:t>
      </w:r>
      <w:r w:rsidRPr="00CB1BAB">
        <w:t xml:space="preserve">oskytovateľ oznámi porušenie finančnej disciplíny </w:t>
      </w:r>
      <w:r>
        <w:t>Úradu vládneho auditu</w:t>
      </w:r>
      <w:r w:rsidRPr="00CB1BAB">
        <w:t xml:space="preserve"> (ak ide o porušenie finančnej disciplíny) alebo ÚVO (ak ide o porušenie pravidiel a postupov verejného obstarávania) alebo postupuje podľa § 41 ods. 5 </w:t>
      </w:r>
      <w:r w:rsidR="00874D3F">
        <w:t xml:space="preserve">alebo podľa § 41a ods. 3 </w:t>
      </w:r>
      <w:r w:rsidRPr="00CB1BAB">
        <w:t>zákona o príspevku z</w:t>
      </w:r>
      <w:r>
        <w:t> </w:t>
      </w:r>
      <w:r w:rsidRPr="00CB1BAB">
        <w:t>EŠIF</w:t>
      </w:r>
      <w:r>
        <w:t xml:space="preserve"> ale</w:t>
      </w:r>
      <w:r w:rsidRPr="00CB1BAB">
        <w:t xml:space="preserve">bo, ak nie je možné postupovať ani jedným z uvedených spôsobov, postupuje podľa osobitného predpisu (napr. Občiansky súdny poriadok). </w:t>
      </w:r>
    </w:p>
    <w:p w14:paraId="72411376" w14:textId="77777777" w:rsid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 xml:space="preserve">Vysporiadanie </w:t>
      </w:r>
      <w:r>
        <w:rPr>
          <w:rFonts w:ascii="Arial" w:hAnsi="Arial" w:cs="Arial"/>
          <w:b/>
          <w:sz w:val="19"/>
          <w:szCs w:val="19"/>
          <w:lang w:val="sk-SK"/>
        </w:rPr>
        <w:t xml:space="preserve">nezrovnalostí </w:t>
      </w:r>
    </w:p>
    <w:p w14:paraId="45947A59" w14:textId="77777777" w:rsidR="00AB6EC5" w:rsidRDefault="00AB6EC5" w:rsidP="009D0EE3">
      <w:pPr>
        <w:spacing w:line="288" w:lineRule="auto"/>
        <w:jc w:val="both"/>
      </w:pPr>
      <w:r w:rsidRPr="00B22662">
        <w:t>Za dátum vysporiadania nezrovnalosti sa považuje</w:t>
      </w:r>
      <w:r>
        <w:t xml:space="preserve"> </w:t>
      </w:r>
      <w:r w:rsidRPr="00B22662">
        <w:t xml:space="preserve">dátum pripísania finančných prostriedkov na príslušnom účte </w:t>
      </w:r>
      <w:r>
        <w:t>CO</w:t>
      </w:r>
      <w:r w:rsidRPr="00B22662">
        <w:t xml:space="preserve">, </w:t>
      </w:r>
      <w:r>
        <w:t>PJ</w:t>
      </w:r>
      <w:r w:rsidRPr="00B22662">
        <w:t xml:space="preserve"> alebo </w:t>
      </w:r>
      <w:r>
        <w:t>Úradu vládneho auditu</w:t>
      </w:r>
      <w:r w:rsidR="00CC0C60">
        <w:t xml:space="preserve"> (ďalej aj ako ÚVA)</w:t>
      </w:r>
      <w:r w:rsidRPr="00B22662">
        <w:t>, pričom splnenie povinnosti vysporiadať nezrovnalosť zo strany Prijímateľa</w:t>
      </w:r>
      <w:r>
        <w:t>/Partnera</w:t>
      </w:r>
      <w:r w:rsidRPr="00B22662">
        <w:t xml:space="preserve"> sa viaže ku dňu odpísania finančných prostriedkov z jeho účtu</w:t>
      </w:r>
      <w:r>
        <w:t>.</w:t>
      </w:r>
    </w:p>
    <w:p w14:paraId="6C267222" w14:textId="77777777" w:rsidR="003A2A71" w:rsidRPr="00AB6EC5" w:rsidRDefault="00AB6EC5" w:rsidP="001F303B">
      <w:pPr>
        <w:pStyle w:val="Zkladntext"/>
        <w:tabs>
          <w:tab w:val="num" w:pos="3087"/>
        </w:tabs>
        <w:spacing w:before="120" w:after="120" w:line="276" w:lineRule="auto"/>
        <w:rPr>
          <w:rFonts w:ascii="Arial" w:hAnsi="Arial" w:cs="Arial"/>
          <w:b/>
          <w:sz w:val="19"/>
          <w:szCs w:val="19"/>
          <w:lang w:val="sk-SK"/>
        </w:rPr>
      </w:pPr>
      <w:r w:rsidRPr="00AB6EC5">
        <w:rPr>
          <w:rFonts w:ascii="Arial" w:hAnsi="Arial" w:cs="Arial"/>
          <w:b/>
          <w:sz w:val="19"/>
          <w:szCs w:val="19"/>
          <w:lang w:val="sk-SK"/>
        </w:rPr>
        <w:t xml:space="preserve"> </w:t>
      </w:r>
      <w:r>
        <w:rPr>
          <w:rFonts w:ascii="Arial" w:hAnsi="Arial" w:cs="Arial"/>
          <w:b/>
          <w:sz w:val="19"/>
          <w:szCs w:val="19"/>
          <w:lang w:val="sk-SK"/>
        </w:rPr>
        <w:t>Vysporiadanie finančných vzťahov</w:t>
      </w:r>
    </w:p>
    <w:p w14:paraId="19F57F56" w14:textId="77777777" w:rsidR="009D7F63" w:rsidRPr="0073389C" w:rsidRDefault="009D7F63" w:rsidP="001F303B">
      <w:pPr>
        <w:autoSpaceDE w:val="0"/>
        <w:autoSpaceDN w:val="0"/>
        <w:adjustRightInd w:val="0"/>
        <w:spacing w:before="120" w:after="120" w:line="288" w:lineRule="auto"/>
        <w:jc w:val="both"/>
      </w:pPr>
      <w:r w:rsidRPr="0073389C">
        <w:t>Vysporiadanie finančných vzťahov sa vykonáva:</w:t>
      </w:r>
    </w:p>
    <w:p w14:paraId="7A22B8D1" w14:textId="77777777" w:rsidR="009D7F63" w:rsidRPr="0073389C" w:rsidRDefault="009D7F63" w:rsidP="001F303B">
      <w:pPr>
        <w:numPr>
          <w:ilvl w:val="0"/>
          <w:numId w:val="29"/>
        </w:numPr>
        <w:autoSpaceDE w:val="0"/>
        <w:autoSpaceDN w:val="0"/>
        <w:adjustRightInd w:val="0"/>
        <w:spacing w:before="120" w:after="120" w:line="288" w:lineRule="auto"/>
        <w:ind w:left="284" w:hanging="284"/>
        <w:jc w:val="both"/>
      </w:pPr>
      <w:r w:rsidRPr="0073389C">
        <w:t>vzájomným započítaním pohľadávky z príspevku voči pohľadávke prijímateľa / partnera podľa zmluvy o</w:t>
      </w:r>
      <w:r w:rsidR="00403E06">
        <w:t> </w:t>
      </w:r>
      <w:r w:rsidRPr="0073389C">
        <w:t>NFP</w:t>
      </w:r>
      <w:r w:rsidR="00403E06">
        <w:t xml:space="preserve"> </w:t>
      </w:r>
      <w:r w:rsidRPr="0073389C">
        <w:t>alebo jeho časti;</w:t>
      </w:r>
    </w:p>
    <w:p w14:paraId="21191B12" w14:textId="77777777" w:rsidR="009D7F63" w:rsidRPr="0073389C" w:rsidRDefault="009D7F63" w:rsidP="001F303B">
      <w:pPr>
        <w:numPr>
          <w:ilvl w:val="0"/>
          <w:numId w:val="29"/>
        </w:numPr>
        <w:autoSpaceDE w:val="0"/>
        <w:autoSpaceDN w:val="0"/>
        <w:adjustRightInd w:val="0"/>
        <w:spacing w:before="120" w:after="120" w:line="288" w:lineRule="auto"/>
        <w:ind w:left="284" w:hanging="284"/>
        <w:jc w:val="both"/>
      </w:pPr>
      <w:r w:rsidRPr="0073389C">
        <w:t>vzájomným započítaním pohľadávky z rozhodnutia voči pohľadávke prijímateľa / partnera podľa zmluvy o NFP alebo jeho časti alebo</w:t>
      </w:r>
    </w:p>
    <w:p w14:paraId="5B303FCE" w14:textId="77777777" w:rsidR="009D7F63" w:rsidRPr="0073389C" w:rsidRDefault="009D7F63" w:rsidP="00D2517B">
      <w:pPr>
        <w:numPr>
          <w:ilvl w:val="0"/>
          <w:numId w:val="29"/>
        </w:numPr>
        <w:autoSpaceDE w:val="0"/>
        <w:autoSpaceDN w:val="0"/>
        <w:adjustRightInd w:val="0"/>
        <w:spacing w:before="120" w:after="120" w:line="288" w:lineRule="auto"/>
        <w:ind w:left="284" w:hanging="284"/>
        <w:jc w:val="both"/>
      </w:pPr>
      <w:r w:rsidRPr="0073389C">
        <w:t xml:space="preserve">vrátením </w:t>
      </w:r>
      <w:r w:rsidR="00D2517B">
        <w:t>nezrovnalosti</w:t>
      </w:r>
      <w:r w:rsidRPr="0073389C">
        <w:t>, ak sa nevykoná vzájomné započítanie pohľadávok. Na základe zmluvy o NFP/rozhodnutia o schválení žiadosti sa vrátenie finančných prostriedkov EÚ a ŠR na spolufinancovanie, ktoré boli poskytnuté prijímateľovi/partnerovi uskutočňuje v nasledovných prípadoch:</w:t>
      </w:r>
    </w:p>
    <w:p w14:paraId="650C9980" w14:textId="77777777" w:rsidR="009D7F63" w:rsidRPr="0073389C" w:rsidRDefault="009D7F63" w:rsidP="005B7173">
      <w:pPr>
        <w:numPr>
          <w:ilvl w:val="0"/>
          <w:numId w:val="96"/>
        </w:numPr>
        <w:autoSpaceDE w:val="0"/>
        <w:autoSpaceDN w:val="0"/>
        <w:adjustRightInd w:val="0"/>
        <w:spacing w:before="120" w:after="120" w:line="288" w:lineRule="auto"/>
        <w:jc w:val="both"/>
      </w:pPr>
      <w:r w:rsidRPr="0073389C">
        <w:t>prijímateľ</w:t>
      </w:r>
      <w:r w:rsidR="001A33B4">
        <w:t xml:space="preserve"> </w:t>
      </w:r>
      <w:r w:rsidRPr="0073389C">
        <w:rPr>
          <w:b/>
        </w:rPr>
        <w:t xml:space="preserve">nevyčerpal </w:t>
      </w:r>
      <w:r w:rsidRPr="0073389C">
        <w:t>poskytnuté prostriedky EÚ a ŠR na spolufinancovanie;</w:t>
      </w:r>
    </w:p>
    <w:p w14:paraId="2F69B145" w14:textId="77777777" w:rsidR="009D7F63" w:rsidRPr="0073389C" w:rsidRDefault="009D7F63" w:rsidP="005B7173">
      <w:pPr>
        <w:numPr>
          <w:ilvl w:val="0"/>
          <w:numId w:val="96"/>
        </w:numPr>
        <w:autoSpaceDE w:val="0"/>
        <w:autoSpaceDN w:val="0"/>
        <w:adjustRightInd w:val="0"/>
        <w:spacing w:before="120" w:after="120" w:line="288" w:lineRule="auto"/>
        <w:jc w:val="both"/>
      </w:pPr>
      <w:r w:rsidRPr="0073389C">
        <w:t>prijímateľ</w:t>
      </w:r>
      <w:r w:rsidR="00DC7385">
        <w:t xml:space="preserve"> </w:t>
      </w:r>
      <w:r w:rsidR="00524982">
        <w:t>/partner</w:t>
      </w:r>
      <w:r w:rsidRPr="0073389C">
        <w:t xml:space="preserve"> </w:t>
      </w:r>
      <w:r w:rsidRPr="0073389C">
        <w:rPr>
          <w:b/>
        </w:rPr>
        <w:t>vyčerpal</w:t>
      </w:r>
      <w:r w:rsidRPr="0073389C">
        <w:t xml:space="preserve"> poskytnuté prostriedky EÚ a ŠR na spolufinancovanie v rozpore so všeobecne záväznými predpismi SR alebo právne záväznými predpismi EÚ (najmä porušenie finančnej disciplíny alebo vznik nezrovnalosti);</w:t>
      </w:r>
    </w:p>
    <w:p w14:paraId="04C281E1" w14:textId="77777777" w:rsidR="009D7F63" w:rsidRPr="0073389C" w:rsidRDefault="00524982" w:rsidP="005B7173">
      <w:pPr>
        <w:numPr>
          <w:ilvl w:val="0"/>
          <w:numId w:val="96"/>
        </w:numPr>
        <w:autoSpaceDE w:val="0"/>
        <w:autoSpaceDN w:val="0"/>
        <w:adjustRightInd w:val="0"/>
        <w:spacing w:before="120" w:after="120" w:line="288" w:lineRule="auto"/>
        <w:jc w:val="both"/>
      </w:pPr>
      <w:r>
        <w:t>p</w:t>
      </w:r>
      <w:r w:rsidR="009D7F63" w:rsidRPr="0073389C">
        <w:t>rijímateľ</w:t>
      </w:r>
      <w:r w:rsidR="00DC7385">
        <w:t xml:space="preserve"> </w:t>
      </w:r>
      <w:r>
        <w:t>/partner</w:t>
      </w:r>
      <w:r w:rsidR="009D7F63" w:rsidRPr="0073389C">
        <w:t xml:space="preserve"> </w:t>
      </w:r>
      <w:r w:rsidR="009D7F63" w:rsidRPr="0073389C">
        <w:rPr>
          <w:b/>
        </w:rPr>
        <w:t xml:space="preserve">vyčerpal </w:t>
      </w:r>
      <w:r w:rsidR="009D7F63" w:rsidRPr="0073389C">
        <w:t xml:space="preserve">poskytnuté prostriedky EÚ a ŠR na spolufinancovanie </w:t>
      </w:r>
      <w:r w:rsidR="009D7F63" w:rsidRPr="0073389C">
        <w:rPr>
          <w:b/>
        </w:rPr>
        <w:t>v rozpore s podmienkami zmluvy</w:t>
      </w:r>
      <w:r w:rsidR="009D7F63" w:rsidRPr="0073389C">
        <w:t xml:space="preserve"> o NFP, resp. prijímateľ porušil alebo nesplnil povinnosti stanovené v zmluve o NFP (najmä porušenie finančnej disciplíny alebo vznik nezrovnalosti) a porušenie týchto povinností, resp. nesplnenie týchto povinností je spojené s povinnosťou vrátenia finančných prostriedkov;</w:t>
      </w:r>
    </w:p>
    <w:p w14:paraId="34FD581A" w14:textId="77777777" w:rsidR="009D7F63" w:rsidRPr="0073389C" w:rsidRDefault="00FC31BD" w:rsidP="005B7173">
      <w:pPr>
        <w:numPr>
          <w:ilvl w:val="0"/>
          <w:numId w:val="96"/>
        </w:numPr>
        <w:autoSpaceDE w:val="0"/>
        <w:autoSpaceDN w:val="0"/>
        <w:adjustRightInd w:val="0"/>
        <w:spacing w:before="120" w:after="120" w:line="288" w:lineRule="auto"/>
        <w:jc w:val="both"/>
      </w:pPr>
      <w:r>
        <w:t>p</w:t>
      </w:r>
      <w:r w:rsidR="009D7F63" w:rsidRPr="0073389C">
        <w:t>rijímateľovi</w:t>
      </w:r>
      <w:r w:rsidR="00DC7385">
        <w:t xml:space="preserve"> </w:t>
      </w:r>
      <w:r w:rsidR="00524982">
        <w:t>/partnerovi</w:t>
      </w:r>
      <w:r w:rsidR="009D7F63" w:rsidRPr="0073389C">
        <w:t xml:space="preserve"> boli poskytnuté finančné prostriedky EÚ a ŠR na spolufinancovanie z titulu mylnej platby;</w:t>
      </w:r>
    </w:p>
    <w:p w14:paraId="76299C3B" w14:textId="77777777" w:rsidR="009D7F63" w:rsidRPr="0073389C" w:rsidRDefault="009D7F63" w:rsidP="005B7173">
      <w:pPr>
        <w:numPr>
          <w:ilvl w:val="0"/>
          <w:numId w:val="96"/>
        </w:numPr>
        <w:autoSpaceDE w:val="0"/>
        <w:autoSpaceDN w:val="0"/>
        <w:adjustRightInd w:val="0"/>
        <w:spacing w:before="120" w:after="120" w:line="288" w:lineRule="auto"/>
        <w:jc w:val="both"/>
      </w:pPr>
      <w:r w:rsidRPr="0073389C">
        <w:t>a iných (napr. bol vytvorený príjem z projektu).</w:t>
      </w:r>
    </w:p>
    <w:p w14:paraId="355B8BE1" w14:textId="77777777" w:rsidR="00525BD3" w:rsidRDefault="009D7F63" w:rsidP="009D7F63">
      <w:pPr>
        <w:autoSpaceDE w:val="0"/>
        <w:autoSpaceDN w:val="0"/>
        <w:adjustRightInd w:val="0"/>
        <w:spacing w:before="120" w:after="120" w:line="288" w:lineRule="auto"/>
        <w:jc w:val="both"/>
      </w:pPr>
      <w:r w:rsidRPr="0073389C">
        <w:t xml:space="preserve">V súlade s § 33 ods. 2 zákona o príspevku z EŠIF je prijímateľ/partner podľa zmluvy o NFP povinný vrátiť NFP alebo jeho časť za podmienok a spôsobom uvedeným v zmluve o NFP/ v rozhodnutí o schválení žiadosti. Ak suma NFP alebo jeho časti, ktorá sa má vrátiť, nepresiahne </w:t>
      </w:r>
      <w:r w:rsidR="005918D7" w:rsidRPr="005918D7">
        <w:t xml:space="preserve">bez úrokov sumu </w:t>
      </w:r>
      <w:r w:rsidRPr="0073389C">
        <w:t>40,00 EUR, tento NFP alebo jeho časť poskytovateľ</w:t>
      </w:r>
      <w:r w:rsidR="005918D7" w:rsidRPr="005918D7">
        <w:t xml:space="preserve"> </w:t>
      </w:r>
      <w:r w:rsidR="005918D7">
        <w:t>neuplatňuje a</w:t>
      </w:r>
      <w:r w:rsidRPr="0073389C">
        <w:t xml:space="preserve"> nevymáha. </w:t>
      </w:r>
    </w:p>
    <w:p w14:paraId="141207BD" w14:textId="77777777" w:rsidR="00FC4DC2" w:rsidRDefault="006433ED" w:rsidP="009D7F63">
      <w:pPr>
        <w:autoSpaceDE w:val="0"/>
        <w:autoSpaceDN w:val="0"/>
        <w:adjustRightInd w:val="0"/>
        <w:spacing w:before="120" w:after="120" w:line="288" w:lineRule="auto"/>
        <w:jc w:val="both"/>
        <w:rPr>
          <w:rFonts w:cs="Arial"/>
          <w:szCs w:val="16"/>
        </w:rPr>
      </w:pPr>
      <w:r>
        <w:t xml:space="preserve"> </w:t>
      </w:r>
      <w:r>
        <w:rPr>
          <w:rFonts w:cs="Arial"/>
          <w:szCs w:val="16"/>
        </w:rPr>
        <w:t>Poskytovateľ</w:t>
      </w:r>
      <w:r w:rsidRPr="00561705">
        <w:rPr>
          <w:rFonts w:cs="Arial"/>
          <w:szCs w:val="16"/>
        </w:rPr>
        <w:t xml:space="preserve"> sa môže rozhodnúť podľa charakteru projektu alebo typu prijímateľa, či priebežne kumuluje nezúčtovaný nenávratný finančný príspevok vrátane súm do 40,00 EUR a súčasne ho aj priebežne vymáha v momente prekročenia sumy 40,00 EUR alebo uplatní a vymáha úhrnnú sumu takto nezúčtovaného nenávratného finančného príspevku po prekročení sumy 40,00 EUR pri poslednom zúčtovaní zálohovej platby.</w:t>
      </w:r>
      <w:r>
        <w:rPr>
          <w:rFonts w:cs="Arial"/>
          <w:szCs w:val="16"/>
        </w:rPr>
        <w:t xml:space="preserve"> </w:t>
      </w:r>
    </w:p>
    <w:p w14:paraId="12BF9EB3" w14:textId="77777777" w:rsidR="009D7F63" w:rsidRDefault="009D7F63" w:rsidP="009D7F63">
      <w:pPr>
        <w:autoSpaceDE w:val="0"/>
        <w:autoSpaceDN w:val="0"/>
        <w:adjustRightInd w:val="0"/>
        <w:spacing w:before="120" w:after="120" w:line="288" w:lineRule="auto"/>
        <w:jc w:val="both"/>
      </w:pPr>
      <w:r w:rsidRPr="0073389C">
        <w:t xml:space="preserve">Poskytovateľ voči finančnému limitu 40,00 EUR posudzuje iba sumu príspevku, ktorý podľa definície príspevku v § 3 ods. 1 písm. a) zákona o príspevku </w:t>
      </w:r>
      <w:r w:rsidR="001A3AD2">
        <w:t>z</w:t>
      </w:r>
      <w:r w:rsidR="00DE0BAD">
        <w:t xml:space="preserve"> </w:t>
      </w:r>
      <w:r w:rsidRPr="0073389C">
        <w:t>EŠIF tvoria len prostriedky EÚ a ŠR na spolufinancovanie poskytnuté poskytovateľom podľa zmluvy o NFP/ rozhodnutia o schválení žiadosti bez možnosti zahrnutia sankcie alebo úroku z omeškania.</w:t>
      </w:r>
    </w:p>
    <w:p w14:paraId="5C3805FA" w14:textId="77777777" w:rsidR="00A26354" w:rsidRDefault="00034716" w:rsidP="009234C3">
      <w:pPr>
        <w:spacing w:line="288" w:lineRule="auto"/>
        <w:jc w:val="both"/>
      </w:pPr>
      <w:r w:rsidRPr="00BB2709">
        <w:t>V jednotlivých prípadoch vrátenia finančných p</w:t>
      </w:r>
      <w:r>
        <w:t xml:space="preserve">rostriedkov </w:t>
      </w:r>
      <w:r w:rsidR="003C3480">
        <w:t>p</w:t>
      </w:r>
      <w:r>
        <w:t xml:space="preserve">oskytovateľ zašle </w:t>
      </w:r>
      <w:r w:rsidR="003C3480">
        <w:t>p</w:t>
      </w:r>
      <w:r>
        <w:t xml:space="preserve">rijímateľovi </w:t>
      </w:r>
      <w:r w:rsidRPr="00BB2709">
        <w:t xml:space="preserve"> </w:t>
      </w:r>
      <w:r>
        <w:t xml:space="preserve">ŽoV podľa zmluvy o NFP / zmluvy o financovaní / zmluvy o spolufinancovaní </w:t>
      </w:r>
      <w:r w:rsidR="003C3480">
        <w:t xml:space="preserve">. </w:t>
      </w:r>
      <w:r w:rsidRPr="00882870">
        <w:t>Poskytovateľ oznámi výzvou na úhradu dlžníkovi, že eviduje voči nemu pohľadávku a upozorní ho na následky neuhradenia pohľadávky</w:t>
      </w:r>
      <w:r w:rsidR="0014162C">
        <w:t>.</w:t>
      </w:r>
    </w:p>
    <w:p w14:paraId="6C4A3690" w14:textId="77777777" w:rsidR="00A26354" w:rsidRPr="00F5767E" w:rsidRDefault="00A26354" w:rsidP="0099542E">
      <w:pPr>
        <w:autoSpaceDE w:val="0"/>
        <w:autoSpaceDN w:val="0"/>
        <w:adjustRightInd w:val="0"/>
        <w:spacing w:before="120" w:line="276" w:lineRule="auto"/>
        <w:jc w:val="both"/>
      </w:pPr>
      <w:r w:rsidRPr="0099542E">
        <w:t xml:space="preserve">V prípade vysporiadania finančných vzťahov na </w:t>
      </w:r>
      <w:r w:rsidRPr="00F5767E">
        <w:t>základe vlastnej iniciatívy P</w:t>
      </w:r>
      <w:r w:rsidRPr="0099542E">
        <w:t xml:space="preserve">rijímateľa, </w:t>
      </w:r>
      <w:r w:rsidRPr="00F5767E">
        <w:t>P</w:t>
      </w:r>
      <w:r w:rsidRPr="0099542E">
        <w:t xml:space="preserve">rijímateľ oznámi zodpovedajúcu sumu vrátenia </w:t>
      </w:r>
      <w:r>
        <w:t>RO pre O</w:t>
      </w:r>
      <w:r w:rsidR="00DC044B">
        <w:t>P</w:t>
      </w:r>
      <w:r>
        <w:t xml:space="preserve"> EVS</w:t>
      </w:r>
      <w:r w:rsidRPr="0099542E">
        <w:t xml:space="preserve">  prostredníctvom verejnej časti ITMS, čím sa zabezpečí aj evidencia pohľadávky</w:t>
      </w:r>
      <w:r w:rsidRPr="00F5767E">
        <w:t xml:space="preserve"> v ISUF. Pri realizácii úhrady P</w:t>
      </w:r>
      <w:r w:rsidRPr="0099542E">
        <w:t xml:space="preserve">rijímateľ postupuje v zmysle podmienok zmluvy o poskytnutí </w:t>
      </w:r>
      <w:r>
        <w:t>NFP</w:t>
      </w:r>
      <w:r w:rsidRPr="0099542E">
        <w:t>.</w:t>
      </w:r>
      <w:r w:rsidRPr="00BB2709">
        <w:t xml:space="preserve"> </w:t>
      </w:r>
    </w:p>
    <w:p w14:paraId="761C1DFB" w14:textId="77777777" w:rsidR="00034716" w:rsidRPr="00BB2709" w:rsidRDefault="00034716" w:rsidP="0099542E">
      <w:pPr>
        <w:spacing w:line="288" w:lineRule="auto"/>
        <w:jc w:val="both"/>
      </w:pPr>
    </w:p>
    <w:p w14:paraId="2FB72723" w14:textId="5B8F29C3" w:rsidR="00DB4BBC" w:rsidRDefault="00DB4BBC" w:rsidP="009234C3">
      <w:pPr>
        <w:spacing w:line="288" w:lineRule="auto"/>
        <w:jc w:val="both"/>
      </w:pPr>
      <w:r w:rsidRPr="00BB2709">
        <w:t>Vrátenie finančných prostriedk</w:t>
      </w:r>
      <w:r>
        <w:t xml:space="preserve">ov oznamuje </w:t>
      </w:r>
      <w:r w:rsidR="003C3480">
        <w:t>p</w:t>
      </w:r>
      <w:r>
        <w:t>rijímateľ</w:t>
      </w:r>
      <w:r w:rsidRPr="00BB2709">
        <w:t xml:space="preserve"> cez verejnú časť ITMS a </w:t>
      </w:r>
      <w:r>
        <w:t>zároveň aj písomne P</w:t>
      </w:r>
      <w:r w:rsidRPr="00BB2709">
        <w:t>oskytovateľovi</w:t>
      </w:r>
      <w:r w:rsidR="004A6F5D">
        <w:t>.</w:t>
      </w:r>
    </w:p>
    <w:p w14:paraId="2065346C" w14:textId="40E4C485" w:rsidR="00D52444" w:rsidRPr="00561705" w:rsidRDefault="003734BD" w:rsidP="001A33B4">
      <w:pPr>
        <w:autoSpaceDE w:val="0"/>
        <w:autoSpaceDN w:val="0"/>
        <w:adjustRightInd w:val="0"/>
        <w:spacing w:before="120" w:after="120" w:line="288" w:lineRule="auto"/>
        <w:ind w:right="-57"/>
        <w:jc w:val="both"/>
        <w:rPr>
          <w:rFonts w:cs="Arial"/>
          <w:szCs w:val="16"/>
        </w:rPr>
      </w:pPr>
      <w:r>
        <w:t>P</w:t>
      </w:r>
      <w:r w:rsidR="009D7F63" w:rsidRPr="0073389C">
        <w:t>re splnenie právnych záväzkov prijímateľa/partnera vo vzťahu k vysporiadaniu finančných vzťahov sa vyžaduje</w:t>
      </w:r>
      <w:r>
        <w:t xml:space="preserve"> </w:t>
      </w:r>
      <w:r w:rsidRPr="0073389C">
        <w:t>uved</w:t>
      </w:r>
      <w:r>
        <w:t>enie</w:t>
      </w:r>
      <w:r w:rsidRPr="0073389C">
        <w:t xml:space="preserve"> </w:t>
      </w:r>
      <w:r w:rsidR="009D7F63" w:rsidRPr="0073389C">
        <w:t>správny</w:t>
      </w:r>
      <w:r>
        <w:t>ch bankových účtov a správneho</w:t>
      </w:r>
      <w:r w:rsidR="009D7F63" w:rsidRPr="0073389C">
        <w:t>, ITMS automaticky generovan</w:t>
      </w:r>
      <w:r>
        <w:t>ého</w:t>
      </w:r>
      <w:r w:rsidR="009D7F63" w:rsidRPr="0073389C">
        <w:t xml:space="preserve"> variabiln</w:t>
      </w:r>
      <w:r>
        <w:t>ého</w:t>
      </w:r>
      <w:r w:rsidR="009D7F63" w:rsidRPr="0073389C">
        <w:t xml:space="preserve"> symbol</w:t>
      </w:r>
      <w:r>
        <w:t>u</w:t>
      </w:r>
      <w:r w:rsidR="009D7F63" w:rsidRPr="0073389C">
        <w:t xml:space="preserve"> pri uskutočnení úhrady prostriedkov </w:t>
      </w:r>
      <w:r w:rsidR="00D52444" w:rsidRPr="001A33B4">
        <w:rPr>
          <w:b/>
        </w:rPr>
        <w:t>platobným príkazom v banke</w:t>
      </w:r>
      <w:r w:rsidR="00D52444" w:rsidRPr="00561705">
        <w:t xml:space="preserve"> podľa podmienok uvedených v zmluve uzatvorenej medzi poskytovateľom a prijímateľom / partnerom.</w:t>
      </w:r>
    </w:p>
    <w:p w14:paraId="6598CA61" w14:textId="4525DFFF" w:rsidR="001A33B4" w:rsidRDefault="009D7F63" w:rsidP="003A2A71">
      <w:pPr>
        <w:autoSpaceDE w:val="0"/>
        <w:autoSpaceDN w:val="0"/>
        <w:adjustRightInd w:val="0"/>
        <w:spacing w:before="120" w:after="120" w:line="288" w:lineRule="auto"/>
        <w:jc w:val="both"/>
      </w:pPr>
      <w:r w:rsidRPr="0073389C">
        <w:t xml:space="preserve">Ak prijímateľ/partner </w:t>
      </w:r>
      <w:r w:rsidR="00D52444" w:rsidRPr="00561705">
        <w:rPr>
          <w:rFonts w:cs="Arial"/>
          <w:szCs w:val="16"/>
        </w:rPr>
        <w:t xml:space="preserve">nevráti NFP alebo jeho časť na správne účty alebo </w:t>
      </w:r>
      <w:r w:rsidRPr="0073389C">
        <w:t xml:space="preserve">pri uskutočnení úhrady </w:t>
      </w:r>
      <w:r w:rsidR="00D52444" w:rsidRPr="00561705">
        <w:rPr>
          <w:rFonts w:cs="Arial"/>
          <w:szCs w:val="16"/>
        </w:rPr>
        <w:t>neuvedie správny automaticky ITMS generovaný variabilný symbol, príslušný záväzok prijímateľa</w:t>
      </w:r>
      <w:r w:rsidR="00D52444">
        <w:rPr>
          <w:rFonts w:cs="Arial"/>
          <w:szCs w:val="16"/>
        </w:rPr>
        <w:t>/</w:t>
      </w:r>
      <w:r w:rsidR="00D52444" w:rsidRPr="00561705">
        <w:rPr>
          <w:rFonts w:cs="Arial"/>
          <w:szCs w:val="16"/>
        </w:rPr>
        <w:t>partnera zostáva nesplnený a finančné vzťahy voči poskytovateľovi</w:t>
      </w:r>
      <w:r w:rsidR="00D52444" w:rsidRPr="0073389C">
        <w:t xml:space="preserve"> </w:t>
      </w:r>
      <w:r w:rsidRPr="0073389C">
        <w:t>sa považujú za nevysporiadané. Mylná platba bude vrátená odosielateľovi do konca mesiaca nasledujúceho po mesiaci, v ktorom bola úhrada prijatá na účet certifikačného orgánu alebo platobnej jednotky.</w:t>
      </w:r>
    </w:p>
    <w:p w14:paraId="3198DF74" w14:textId="77777777" w:rsidR="00C327E3" w:rsidRPr="00561705" w:rsidRDefault="00350973" w:rsidP="001A33B4">
      <w:pPr>
        <w:spacing w:before="120" w:line="276" w:lineRule="auto"/>
        <w:jc w:val="both"/>
        <w:rPr>
          <w:rFonts w:cs="Arial"/>
        </w:rPr>
      </w:pPr>
      <w:r>
        <w:t xml:space="preserve"> </w:t>
      </w:r>
      <w:r w:rsidR="00C327E3" w:rsidRPr="00561705">
        <w:rPr>
          <w:rFonts w:cs="Arial"/>
          <w:szCs w:val="16"/>
        </w:rPr>
        <w:t xml:space="preserve">Na účely zabezpečenia správnych a jednoznačných administratívnych, finančných a účtovných postupov pre spracovanie spätných tokov (vysporiadania finančných vzťahov) pri implementácii a realizácii prostriedkov EÚ a prostriedkov štátneho rozpočtu na spolufinancovanie, zabezpečenia triedenia príjmov a výdavkov podľa ekonomickej klasifikácie rozpočtovej klasifikácie pre správne sledovanie a vykazovanie aktuálneho dopadu finančných opráv a vrátených finančných prostriedkov v rámci realizácie spoločných programov Slovenskej republiky a Európskej únie financovaných z fondov Európskej únie a prostriedkov štátneho rozpočtu na schodok verejnej správy </w:t>
      </w:r>
      <w:r w:rsidR="00C327E3" w:rsidRPr="00561705">
        <w:rPr>
          <w:rFonts w:cs="Arial"/>
          <w:b/>
          <w:szCs w:val="16"/>
        </w:rPr>
        <w:t>sú schémy a popis schém</w:t>
      </w:r>
      <w:r w:rsidR="00C327E3" w:rsidRPr="00561705">
        <w:rPr>
          <w:rFonts w:cs="Arial"/>
          <w:szCs w:val="16"/>
        </w:rPr>
        <w:t xml:space="preserve"> k vráteniu finančných prostriedkov upravené v metodickom usmernení Ministerstva financií SR č. 3/2015-U k schéme procesov vrátenia finančných prostriedkov v rámci finančného riadenia štrukturálnych fondov, Kohézneho fondu, Európskeho fondu pre rybné hospodárstvo a Európskeho námorného a rybárskeho fondu. </w:t>
      </w:r>
    </w:p>
    <w:p w14:paraId="50C1346A" w14:textId="77777777" w:rsidR="00577450" w:rsidRPr="0073389C" w:rsidRDefault="009D7F63" w:rsidP="00C327E3">
      <w:pPr>
        <w:autoSpaceDE w:val="0"/>
        <w:autoSpaceDN w:val="0"/>
        <w:adjustRightInd w:val="0"/>
        <w:spacing w:before="120" w:after="120" w:line="288" w:lineRule="auto"/>
        <w:jc w:val="both"/>
        <w:rPr>
          <w:rFonts w:cs="Arial"/>
          <w:b/>
          <w:szCs w:val="19"/>
        </w:rPr>
      </w:pPr>
      <w:r w:rsidRPr="0073389C">
        <w:rPr>
          <w:rFonts w:cs="Arial"/>
          <w:bCs/>
          <w:szCs w:val="19"/>
        </w:rPr>
        <w:t>Vysporiadanie finančných vzťahov vzájomným započítaním pohľadávok z príspevku alebo jeho časti prostredníctvom žiadosti o platbu je možné uplatniť v súlade s § 40 až 42 a § 45 zákona o príspevku z EŠIF.</w:t>
      </w:r>
      <w:r w:rsidRPr="0073389C">
        <w:rPr>
          <w:rFonts w:cs="Arial"/>
          <w:szCs w:val="19"/>
        </w:rPr>
        <w:t xml:space="preserve"> </w:t>
      </w:r>
      <w:r w:rsidR="00170D3E" w:rsidRPr="00561705">
        <w:rPr>
          <w:rFonts w:cs="Arial"/>
          <w:szCs w:val="16"/>
        </w:rPr>
        <w:t>Dokladom, na základe ktorého možno vyhotoviť účtovný doklad je dohoda o započítaní, resp. jednostranný započítací prejav. Týmto sa nevylučuje vzájomné započítanie pohľadávok na strane dodávateľa.</w:t>
      </w:r>
      <w:r w:rsidR="00170D3E">
        <w:rPr>
          <w:rFonts w:cs="Arial"/>
          <w:szCs w:val="16"/>
        </w:rPr>
        <w:t xml:space="preserve"> </w:t>
      </w:r>
      <w:r w:rsidRPr="0073389C">
        <w:rPr>
          <w:rFonts w:cs="Arial"/>
          <w:szCs w:val="19"/>
        </w:rPr>
        <w:t xml:space="preserve">Vzájomné započítanie pohľadávok z príspevku alebo jeho časti </w:t>
      </w:r>
      <w:r w:rsidRPr="0073389C">
        <w:rPr>
          <w:rFonts w:cs="Arial"/>
          <w:b/>
          <w:szCs w:val="19"/>
        </w:rPr>
        <w:t xml:space="preserve">nie je možné vykonať, ak je prijímateľom/partnerom podľa zmluvy o NFP štátna rozpočtová organizácia. </w:t>
      </w:r>
    </w:p>
    <w:p w14:paraId="1F04A718" w14:textId="77777777" w:rsidR="009D7F63" w:rsidRDefault="009D7F63" w:rsidP="009D7F63">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eastAsia="en-US"/>
        </w:rPr>
        <w:t xml:space="preserve">Poskytovateľ môže </w:t>
      </w:r>
      <w:r w:rsidR="005F4F3D">
        <w:rPr>
          <w:rFonts w:ascii="Arial" w:hAnsi="Arial" w:cs="Arial"/>
          <w:sz w:val="19"/>
          <w:szCs w:val="19"/>
          <w:lang w:val="sk-SK" w:eastAsia="en-US"/>
        </w:rPr>
        <w:t>na písomné požiadanie prijímateľa</w:t>
      </w:r>
      <w:r w:rsidR="00BE1988">
        <w:rPr>
          <w:rFonts w:ascii="Arial" w:hAnsi="Arial" w:cs="Arial"/>
          <w:sz w:val="19"/>
          <w:szCs w:val="19"/>
          <w:lang w:val="sk-SK" w:eastAsia="en-US"/>
        </w:rPr>
        <w:t>, ktorý nemôže vrátiť príspevok alebo jeho časť a včas,</w:t>
      </w:r>
      <w:r w:rsidR="005F4F3D">
        <w:rPr>
          <w:rFonts w:ascii="Arial" w:hAnsi="Arial" w:cs="Arial"/>
          <w:sz w:val="19"/>
          <w:szCs w:val="19"/>
          <w:lang w:val="sk-SK" w:eastAsia="en-US"/>
        </w:rPr>
        <w:t xml:space="preserve"> </w:t>
      </w:r>
      <w:r w:rsidRPr="0073389C">
        <w:rPr>
          <w:rFonts w:ascii="Arial" w:hAnsi="Arial" w:cs="Arial"/>
          <w:sz w:val="19"/>
          <w:szCs w:val="19"/>
          <w:lang w:val="sk-SK" w:eastAsia="en-US"/>
        </w:rPr>
        <w:t xml:space="preserve">uzavrieť dohodu o splátkach </w:t>
      </w:r>
      <w:r w:rsidR="00E04C93">
        <w:rPr>
          <w:rFonts w:ascii="Arial" w:hAnsi="Arial" w:cs="Arial"/>
          <w:sz w:val="19"/>
          <w:szCs w:val="19"/>
          <w:lang w:val="sk-SK" w:eastAsia="en-US"/>
        </w:rPr>
        <w:t>(príloha č.</w:t>
      </w:r>
      <w:r w:rsidR="00067CDC">
        <w:rPr>
          <w:rFonts w:ascii="Arial" w:hAnsi="Arial" w:cs="Arial"/>
          <w:sz w:val="19"/>
          <w:szCs w:val="19"/>
          <w:lang w:val="sk-SK" w:eastAsia="en-US"/>
        </w:rPr>
        <w:t xml:space="preserve"> </w:t>
      </w:r>
      <w:r w:rsidR="00E04C93">
        <w:rPr>
          <w:rFonts w:ascii="Arial" w:hAnsi="Arial" w:cs="Arial"/>
          <w:sz w:val="19"/>
          <w:szCs w:val="19"/>
          <w:lang w:val="sk-SK" w:eastAsia="en-US"/>
        </w:rPr>
        <w:t xml:space="preserve">34) </w:t>
      </w:r>
      <w:r w:rsidRPr="0073389C">
        <w:rPr>
          <w:rFonts w:ascii="Arial" w:hAnsi="Arial" w:cs="Arial"/>
          <w:sz w:val="19"/>
          <w:szCs w:val="19"/>
          <w:lang w:val="sk-SK" w:eastAsia="en-US"/>
        </w:rPr>
        <w:t>a dohodu o odklade plnenia</w:t>
      </w:r>
      <w:r w:rsidR="00E04C93">
        <w:rPr>
          <w:rFonts w:ascii="Arial" w:hAnsi="Arial" w:cs="Arial"/>
          <w:sz w:val="19"/>
          <w:szCs w:val="19"/>
          <w:lang w:val="sk-SK" w:eastAsia="en-US"/>
        </w:rPr>
        <w:t xml:space="preserve"> (príloha č. 35) </w:t>
      </w:r>
      <w:r w:rsidRPr="0073389C">
        <w:rPr>
          <w:rFonts w:ascii="Arial" w:hAnsi="Arial" w:cs="Arial"/>
          <w:sz w:val="19"/>
          <w:szCs w:val="19"/>
          <w:lang w:val="sk-SK" w:eastAsia="en-US"/>
        </w:rPr>
        <w:t>podľa postupov a za splnenia podmienok ustanovených v § 45 zákona o príspevku z</w:t>
      </w:r>
      <w:r w:rsidRPr="0073389C">
        <w:rPr>
          <w:rFonts w:ascii="Arial" w:hAnsi="Arial" w:cs="Arial"/>
          <w:bCs/>
          <w:sz w:val="19"/>
          <w:szCs w:val="19"/>
          <w:lang w:val="sk-SK" w:eastAsia="en-US"/>
        </w:rPr>
        <w:t> EŠIF.</w:t>
      </w:r>
      <w:r w:rsidR="008067C4">
        <w:rPr>
          <w:rFonts w:ascii="Arial" w:hAnsi="Arial" w:cs="Arial"/>
          <w:bCs/>
          <w:sz w:val="19"/>
          <w:szCs w:val="19"/>
          <w:lang w:val="sk-SK" w:eastAsia="en-US"/>
        </w:rPr>
        <w:t xml:space="preserve"> </w:t>
      </w:r>
      <w:r w:rsidRPr="0073389C">
        <w:rPr>
          <w:rFonts w:ascii="Arial" w:hAnsi="Arial" w:cs="Arial"/>
          <w:sz w:val="19"/>
          <w:szCs w:val="19"/>
          <w:lang w:val="sk-SK"/>
        </w:rPr>
        <w:t>Dohodu o splátkach alebo dohodu o odklade plnenia možno uzavrieť najneskôr do dňa určeného na vrátenie príspevku alebo jeho časti uvedeného v žiadosti o vrátenie finančných prostriedkov.</w:t>
      </w:r>
    </w:p>
    <w:p w14:paraId="108AFC5E" w14:textId="5712BFA0" w:rsidR="009D7F63" w:rsidRPr="0073389C" w:rsidRDefault="00460E83" w:rsidP="009D7F63">
      <w:pPr>
        <w:autoSpaceDE w:val="0"/>
        <w:autoSpaceDN w:val="0"/>
        <w:adjustRightInd w:val="0"/>
        <w:spacing w:before="120" w:after="120" w:line="288" w:lineRule="auto"/>
        <w:jc w:val="both"/>
      </w:pPr>
      <w:r>
        <w:rPr>
          <w:rFonts w:cs="Arial"/>
          <w:szCs w:val="19"/>
        </w:rPr>
        <w:t>Ak poskytovateľ uzavrie s prijímateľom dohodu o splátkach a</w:t>
      </w:r>
      <w:r w:rsidR="00FE2865">
        <w:rPr>
          <w:rFonts w:cs="Arial"/>
          <w:szCs w:val="19"/>
        </w:rPr>
        <w:t>lebo</w:t>
      </w:r>
      <w:r>
        <w:rPr>
          <w:rFonts w:cs="Arial"/>
          <w:szCs w:val="19"/>
        </w:rPr>
        <w:t xml:space="preserve"> dohodu o odklade plnenia, prijímateľ je povinný zaslať podpísanú dohodu o splátkach alebo dohodu o odklade plnenia poskytovateľovi </w:t>
      </w:r>
      <w:r w:rsidR="004A6F5D">
        <w:rPr>
          <w:rFonts w:cs="Arial"/>
          <w:szCs w:val="19"/>
        </w:rPr>
        <w:t xml:space="preserve">v dvoch vyhotoveniach </w:t>
      </w:r>
      <w:r>
        <w:rPr>
          <w:rFonts w:cs="Arial"/>
          <w:szCs w:val="19"/>
        </w:rPr>
        <w:t xml:space="preserve">do </w:t>
      </w:r>
      <w:r w:rsidRPr="00060C6C">
        <w:rPr>
          <w:b/>
        </w:rPr>
        <w:t>7 pracovných dní</w:t>
      </w:r>
      <w:r>
        <w:rPr>
          <w:rFonts w:cs="Arial"/>
          <w:szCs w:val="19"/>
        </w:rPr>
        <w:t xml:space="preserve"> odo dňa doručenia.</w:t>
      </w:r>
      <w:r w:rsidR="0099097C">
        <w:rPr>
          <w:rFonts w:cs="Arial"/>
          <w:szCs w:val="19"/>
        </w:rPr>
        <w:t xml:space="preserve"> </w:t>
      </w:r>
      <w:r w:rsidR="009D7F63" w:rsidRPr="0073389C">
        <w:t>Osobitný režim vysporiadania finančných vzťahov stanovený v § 41</w:t>
      </w:r>
      <w:r w:rsidR="00874D3F">
        <w:t xml:space="preserve"> alebo § 41a</w:t>
      </w:r>
      <w:r w:rsidR="009D7F63" w:rsidRPr="0073389C">
        <w:t xml:space="preserve"> zákona o príspevku z EŠIF</w:t>
      </w:r>
      <w:r w:rsidR="009D7F63" w:rsidRPr="0073389C" w:rsidDel="00800F52">
        <w:t xml:space="preserve"> </w:t>
      </w:r>
      <w:r w:rsidR="009D7F63" w:rsidRPr="0073389C">
        <w:t xml:space="preserve">pri zistení porušenia pravidiel a postupov VO je bližšie popísaný v kapitole č. 2.5.7 VO časť finančné opravy. </w:t>
      </w:r>
    </w:p>
    <w:p w14:paraId="3F0061EA" w14:textId="77777777" w:rsidR="009D7F63" w:rsidRPr="0073389C" w:rsidRDefault="009D7F63" w:rsidP="009D7F63">
      <w:pPr>
        <w:autoSpaceDE w:val="0"/>
        <w:autoSpaceDN w:val="0"/>
        <w:adjustRightInd w:val="0"/>
        <w:spacing w:before="120" w:after="120" w:line="288" w:lineRule="auto"/>
        <w:jc w:val="both"/>
      </w:pPr>
      <w:r w:rsidRPr="0073389C">
        <w:t xml:space="preserve">Ak ide o porušenie finančnej disciplíny, </w:t>
      </w:r>
      <w:r w:rsidRPr="0073389C">
        <w:rPr>
          <w:b/>
        </w:rPr>
        <w:t>odvod, penále a pokutu</w:t>
      </w:r>
      <w:r w:rsidRPr="0073389C">
        <w:t xml:space="preserve"> za porušenie finančnej disciplíny pri nakladaní s finančnými prostriedkami ŠR a s finančnými prostriedkami EÚ </w:t>
      </w:r>
      <w:r w:rsidRPr="0073389C">
        <w:rPr>
          <w:b/>
        </w:rPr>
        <w:t xml:space="preserve">ukladá a vymáha </w:t>
      </w:r>
      <w:r w:rsidR="00354E64">
        <w:t>Úrad vládneho auditu</w:t>
      </w:r>
      <w:r w:rsidRPr="0073389C">
        <w:t>, prípadne MF SR v súlade s § 31 zákona o rozpočtových pravidlách verejnej správy.</w:t>
      </w:r>
    </w:p>
    <w:p w14:paraId="0CB91797" w14:textId="77777777" w:rsidR="009D7F63" w:rsidRPr="0073389C" w:rsidRDefault="009D7F63" w:rsidP="009D7F63">
      <w:pPr>
        <w:autoSpaceDE w:val="0"/>
        <w:autoSpaceDN w:val="0"/>
        <w:adjustRightInd w:val="0"/>
        <w:spacing w:before="120" w:after="120" w:line="288" w:lineRule="auto"/>
        <w:jc w:val="both"/>
      </w:pPr>
      <w:r w:rsidRPr="0073389C">
        <w:t>Subjekt, ktorý porušil finančnú disciplínu, je povinný vrátiť finančné prostriedky EÚ a finančné prostriedky ŠR</w:t>
      </w:r>
      <w:r w:rsidR="005A6D66">
        <w:t xml:space="preserve"> </w:t>
      </w:r>
      <w:r w:rsidRPr="0073389C">
        <w:t xml:space="preserve">na spolufinancovanie podľa § 42 ods. 8 a 9 zákona o príspevku z EŠIF, ak ide odvod za porušenie finančnej disciplíny, pre ktorý rozhodnutie nadobudlo právoplatnosť od 1. januára 2015. </w:t>
      </w:r>
    </w:p>
    <w:p w14:paraId="33CABD92" w14:textId="77777777" w:rsidR="00513A1A" w:rsidRPr="00513A1A" w:rsidRDefault="00513A1A" w:rsidP="00513A1A">
      <w:pPr>
        <w:pStyle w:val="paragraph"/>
        <w:spacing w:before="120" w:beforeAutospacing="0" w:after="120" w:afterAutospacing="0" w:line="288" w:lineRule="auto"/>
        <w:jc w:val="both"/>
        <w:textAlignment w:val="baseline"/>
        <w:rPr>
          <w:rFonts w:ascii="Arial" w:hAnsi="Arial" w:cs="Arial"/>
          <w:b/>
          <w:bCs/>
          <w:iCs/>
          <w:sz w:val="19"/>
          <w:szCs w:val="19"/>
        </w:rPr>
      </w:pPr>
      <w:bookmarkStart w:id="211" w:name="_Toc415497561"/>
      <w:r w:rsidRPr="00513A1A">
        <w:rPr>
          <w:rStyle w:val="normaltextrun"/>
          <w:rFonts w:ascii="Arial" w:hAnsi="Arial" w:cs="Arial"/>
          <w:b/>
          <w:bCs/>
          <w:iCs/>
          <w:sz w:val="19"/>
          <w:szCs w:val="19"/>
        </w:rPr>
        <w:t>Zabezpečenie pohľadávok</w:t>
      </w:r>
    </w:p>
    <w:p w14:paraId="03D748FC"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RO pre OP EVS pri zabezpečení pohľadávky pri uzavretých </w:t>
      </w:r>
      <w:r w:rsidR="00C826AF">
        <w:rPr>
          <w:rStyle w:val="normaltextrun"/>
          <w:rFonts w:ascii="Arial" w:hAnsi="Arial" w:cs="Arial"/>
          <w:sz w:val="19"/>
          <w:szCs w:val="19"/>
        </w:rPr>
        <w:t>z</w:t>
      </w:r>
      <w:r w:rsidRPr="000628E2">
        <w:rPr>
          <w:rStyle w:val="normaltextrun"/>
          <w:rFonts w:ascii="Arial" w:hAnsi="Arial" w:cs="Arial"/>
          <w:sz w:val="19"/>
          <w:szCs w:val="19"/>
        </w:rPr>
        <w:t xml:space="preserve">mluvách o NFP, resp. </w:t>
      </w:r>
      <w:r w:rsidR="00003B82">
        <w:rPr>
          <w:rStyle w:val="normaltextrun"/>
          <w:rFonts w:ascii="Arial" w:hAnsi="Arial" w:cs="Arial"/>
          <w:sz w:val="19"/>
          <w:szCs w:val="19"/>
        </w:rPr>
        <w:t>r</w:t>
      </w:r>
      <w:r w:rsidRPr="000628E2">
        <w:rPr>
          <w:rStyle w:val="normaltextrun"/>
          <w:rFonts w:ascii="Arial" w:hAnsi="Arial" w:cs="Arial"/>
          <w:sz w:val="19"/>
          <w:szCs w:val="19"/>
        </w:rPr>
        <w:t>ozhodnutiach o schválení (v prípade, ak je prijímateľ a poskytovateľ tá istá osoba) vyberie vhodný spôsob zabezpečenia pohľadávky. Podľa charakteru prijímateľa sa RO pre OP EVS rozhodne o spôsobe zabezpečenia pohľadávky:</w:t>
      </w:r>
      <w:r w:rsidRPr="000628E2">
        <w:rPr>
          <w:rStyle w:val="eop"/>
          <w:rFonts w:ascii="Arial" w:hAnsi="Arial" w:cs="Arial"/>
          <w:sz w:val="19"/>
          <w:szCs w:val="19"/>
        </w:rPr>
        <w:t xml:space="preserve"> </w:t>
      </w:r>
    </w:p>
    <w:p w14:paraId="75178ED6" w14:textId="77777777" w:rsidR="00513A1A" w:rsidRPr="000628E2" w:rsidRDefault="00513A1A" w:rsidP="005B7173">
      <w:pPr>
        <w:pStyle w:val="paragraph"/>
        <w:numPr>
          <w:ilvl w:val="0"/>
          <w:numId w:val="85"/>
        </w:numPr>
        <w:spacing w:before="120" w:beforeAutospacing="0" w:after="120" w:afterAutospacing="0" w:line="288" w:lineRule="auto"/>
        <w:ind w:left="1440" w:firstLine="0"/>
        <w:jc w:val="both"/>
        <w:textAlignment w:val="baseline"/>
        <w:rPr>
          <w:rFonts w:ascii="Arial" w:hAnsi="Arial" w:cs="Arial"/>
          <w:sz w:val="19"/>
          <w:szCs w:val="19"/>
        </w:rPr>
      </w:pPr>
      <w:r w:rsidRPr="000628E2">
        <w:rPr>
          <w:rStyle w:val="normaltextrun"/>
          <w:rFonts w:ascii="Arial" w:hAnsi="Arial" w:cs="Arial"/>
          <w:sz w:val="19"/>
          <w:szCs w:val="19"/>
        </w:rPr>
        <w:t>zmluvnou pokutou,</w:t>
      </w:r>
      <w:r w:rsidRPr="000628E2">
        <w:rPr>
          <w:rStyle w:val="eop"/>
          <w:rFonts w:ascii="Arial" w:hAnsi="Arial" w:cs="Arial"/>
          <w:sz w:val="19"/>
          <w:szCs w:val="19"/>
        </w:rPr>
        <w:t xml:space="preserve"> </w:t>
      </w:r>
    </w:p>
    <w:p w14:paraId="23CF96CA" w14:textId="77777777" w:rsidR="00513A1A" w:rsidRPr="000628E2" w:rsidRDefault="00513A1A" w:rsidP="005B7173">
      <w:pPr>
        <w:pStyle w:val="paragraph"/>
        <w:numPr>
          <w:ilvl w:val="0"/>
          <w:numId w:val="85"/>
        </w:numPr>
        <w:spacing w:before="120" w:beforeAutospacing="0" w:after="120" w:afterAutospacing="0" w:line="288" w:lineRule="auto"/>
        <w:ind w:left="1440" w:firstLine="0"/>
        <w:jc w:val="both"/>
        <w:textAlignment w:val="baseline"/>
        <w:rPr>
          <w:rFonts w:ascii="Arial" w:hAnsi="Arial" w:cs="Arial"/>
          <w:sz w:val="19"/>
          <w:szCs w:val="19"/>
        </w:rPr>
      </w:pPr>
      <w:r w:rsidRPr="000628E2">
        <w:rPr>
          <w:rStyle w:val="normaltextrun"/>
          <w:rFonts w:ascii="Arial" w:hAnsi="Arial" w:cs="Arial"/>
          <w:sz w:val="19"/>
          <w:szCs w:val="19"/>
        </w:rPr>
        <w:t>záložným právom.</w:t>
      </w:r>
      <w:r w:rsidRPr="000628E2">
        <w:rPr>
          <w:rStyle w:val="eop"/>
          <w:rFonts w:ascii="Arial" w:hAnsi="Arial" w:cs="Arial"/>
          <w:sz w:val="19"/>
          <w:szCs w:val="19"/>
        </w:rPr>
        <w:t xml:space="preserve"> </w:t>
      </w:r>
    </w:p>
    <w:p w14:paraId="6DD87E59"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RO pre OP EVS bude pri zabezpečovaní pohľadávky pri uzatvorených </w:t>
      </w:r>
      <w:r w:rsidR="003F54AC">
        <w:rPr>
          <w:rStyle w:val="normaltextrun"/>
          <w:rFonts w:ascii="Arial" w:hAnsi="Arial" w:cs="Arial"/>
          <w:sz w:val="19"/>
          <w:szCs w:val="19"/>
        </w:rPr>
        <w:t>z</w:t>
      </w:r>
      <w:r w:rsidRPr="000628E2">
        <w:rPr>
          <w:rStyle w:val="normaltextrun"/>
          <w:rFonts w:ascii="Arial" w:hAnsi="Arial" w:cs="Arial"/>
          <w:sz w:val="19"/>
          <w:szCs w:val="19"/>
        </w:rPr>
        <w:t xml:space="preserve">mluvách o NFP resp. </w:t>
      </w:r>
      <w:r w:rsidR="003F54AC">
        <w:rPr>
          <w:rStyle w:val="normaltextrun"/>
          <w:rFonts w:ascii="Arial" w:hAnsi="Arial" w:cs="Arial"/>
          <w:sz w:val="19"/>
          <w:szCs w:val="19"/>
        </w:rPr>
        <w:t>r</w:t>
      </w:r>
      <w:r w:rsidRPr="000628E2">
        <w:rPr>
          <w:rStyle w:val="normaltextrun"/>
          <w:rFonts w:ascii="Arial" w:hAnsi="Arial" w:cs="Arial"/>
          <w:sz w:val="19"/>
          <w:szCs w:val="19"/>
        </w:rPr>
        <w:t xml:space="preserve">ozhodnutiach o schválení postupovať v zmysle príslušných ustanovení Občianskeho zákonníka, resp. Obchodného zákonníka, pričom zváži odporúčania CKO uvedené v metodickom pokyne CKO č. 19. </w:t>
      </w:r>
    </w:p>
    <w:p w14:paraId="25741AAA"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b/>
          <w:bCs/>
          <w:sz w:val="19"/>
          <w:szCs w:val="19"/>
        </w:rPr>
      </w:pPr>
      <w:r w:rsidRPr="000628E2">
        <w:rPr>
          <w:rStyle w:val="normaltextrun"/>
          <w:rFonts w:ascii="Arial" w:hAnsi="Arial" w:cs="Arial"/>
          <w:b/>
          <w:bCs/>
          <w:sz w:val="19"/>
          <w:szCs w:val="19"/>
        </w:rPr>
        <w:t xml:space="preserve">Zmluvná pokuta </w:t>
      </w:r>
    </w:p>
    <w:p w14:paraId="722FA8D2"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Poskytovateľ je oprávnený uplatniť voči prijímateľovi za porušenie jednotlivej povinnosti uvedenej v čl. 13 ods. 5 písm. a) až d) VZP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ozhodnutiach o schválení zmluvnú pokutu za každý, aj začatý deň omeškania, až do doby splnenia porušenej povinnosti alebo do zániku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ozhodnutiach o schválení, maximálne však do výšky NFP uvedeného v článku 3 bod 1 písm. c). </w:t>
      </w:r>
    </w:p>
    <w:p w14:paraId="296C81EB"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Poskytovateľ je oprávnený uplatniť zmluvnú pokutu v prípade, ak za takéto porušenie povinnosti nebola uložená iná sankcia podľa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ani nebolo odstúpené od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 o schválení a súčasne, ak poskytovateľ vyzval prijímateľa na dodatočné splnenie povinnosti, k porušeniu ktorej sa viaže zmluvná pokuta a prijímateľ uvedenú povinnosť nesplnil ani v poskytnutej dodatočnej lehote, ktorá nesmie byť kratšia ako lehota pre bezodkladné plnenie podľa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ozhodnutia o schválení.</w:t>
      </w:r>
      <w:r w:rsidRPr="000628E2">
        <w:rPr>
          <w:rStyle w:val="eop"/>
          <w:rFonts w:ascii="Arial" w:hAnsi="Arial" w:cs="Arial"/>
          <w:sz w:val="19"/>
          <w:szCs w:val="19"/>
        </w:rPr>
        <w:t xml:space="preserve"> </w:t>
      </w:r>
    </w:p>
    <w:p w14:paraId="42C0D123"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b/>
          <w:bCs/>
          <w:sz w:val="19"/>
          <w:szCs w:val="19"/>
        </w:rPr>
      </w:pPr>
      <w:r w:rsidRPr="000628E2">
        <w:rPr>
          <w:rStyle w:val="normaltextrun"/>
          <w:rFonts w:ascii="Arial" w:hAnsi="Arial" w:cs="Arial"/>
          <w:b/>
          <w:bCs/>
          <w:sz w:val="19"/>
          <w:szCs w:val="19"/>
        </w:rPr>
        <w:t xml:space="preserve">Záložné právo </w:t>
      </w:r>
    </w:p>
    <w:p w14:paraId="7A241177"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RO pre OP EVS je oprávnený vo výzve/</w:t>
      </w:r>
      <w:r w:rsidR="00C17135">
        <w:rPr>
          <w:rStyle w:val="normaltextrun"/>
          <w:rFonts w:ascii="Arial" w:hAnsi="Arial" w:cs="Arial"/>
          <w:sz w:val="19"/>
          <w:szCs w:val="19"/>
        </w:rPr>
        <w:t>z</w:t>
      </w:r>
      <w:r w:rsidRPr="000628E2">
        <w:rPr>
          <w:rStyle w:val="normaltextrun"/>
          <w:rFonts w:ascii="Arial" w:hAnsi="Arial" w:cs="Arial"/>
          <w:sz w:val="19"/>
          <w:szCs w:val="19"/>
        </w:rPr>
        <w:t xml:space="preserve">mluve o NFP resp. počas jej účinnosti určiť, že prijímateľ bude povinný zabezpečiť budúcu pohľadávku RO pre OP EVS zo </w:t>
      </w:r>
      <w:r w:rsidR="00C17135">
        <w:rPr>
          <w:rStyle w:val="normaltextrun"/>
          <w:rFonts w:ascii="Arial" w:hAnsi="Arial" w:cs="Arial"/>
          <w:sz w:val="19"/>
          <w:szCs w:val="19"/>
        </w:rPr>
        <w:t>z</w:t>
      </w:r>
      <w:r w:rsidRPr="000628E2">
        <w:rPr>
          <w:rStyle w:val="normaltextrun"/>
          <w:rFonts w:ascii="Arial" w:hAnsi="Arial" w:cs="Arial"/>
          <w:sz w:val="19"/>
          <w:szCs w:val="19"/>
        </w:rPr>
        <w:t xml:space="preserve">mluvy o NFP, a  prijímateľ je povinný takéto zabezpečenie poskytnúť vo forme, spôsobom a za podmienok stanovených v </w:t>
      </w:r>
      <w:r w:rsidR="00C17135">
        <w:rPr>
          <w:rStyle w:val="normaltextrun"/>
          <w:rFonts w:ascii="Arial" w:hAnsi="Arial" w:cs="Arial"/>
          <w:sz w:val="19"/>
          <w:szCs w:val="19"/>
        </w:rPr>
        <w:t>z</w:t>
      </w:r>
      <w:r w:rsidRPr="000628E2">
        <w:rPr>
          <w:rStyle w:val="normaltextrun"/>
          <w:rFonts w:ascii="Arial" w:hAnsi="Arial" w:cs="Arial"/>
          <w:sz w:val="19"/>
          <w:szCs w:val="19"/>
        </w:rPr>
        <w:t xml:space="preserve">mluve o NFP. </w:t>
      </w:r>
    </w:p>
    <w:p w14:paraId="54BEF5B2"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Predmet záložného práva upravuje MP CKO č. 19 a  Občiansky zákonník. Ak sa poskytovateľ rozhodne využiť inštitút záložného práva, poskytovateľ vyzve prijímateľa na predloženie relevantných dokladov potrebných k uzavretiu záložnej zmluvy a k registrácii záložného práva.</w:t>
      </w:r>
      <w:r w:rsidRPr="000628E2">
        <w:rPr>
          <w:rStyle w:val="eop"/>
          <w:rFonts w:ascii="Arial" w:hAnsi="Arial" w:cs="Arial"/>
          <w:sz w:val="19"/>
          <w:szCs w:val="19"/>
        </w:rPr>
        <w:t xml:space="preserve"> </w:t>
      </w:r>
    </w:p>
    <w:p w14:paraId="3CE4840F"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Na základe </w:t>
      </w:r>
      <w:r w:rsidR="00D01551">
        <w:rPr>
          <w:rStyle w:val="normaltextrun"/>
          <w:rFonts w:ascii="Arial" w:hAnsi="Arial" w:cs="Arial"/>
          <w:sz w:val="19"/>
          <w:szCs w:val="19"/>
        </w:rPr>
        <w:t xml:space="preserve"> prijatých </w:t>
      </w:r>
      <w:r w:rsidRPr="000628E2">
        <w:rPr>
          <w:rStyle w:val="normaltextrun"/>
          <w:rFonts w:ascii="Arial" w:hAnsi="Arial" w:cs="Arial"/>
          <w:sz w:val="19"/>
          <w:szCs w:val="19"/>
        </w:rPr>
        <w:t xml:space="preserve">dokumentov od prijímateľa RO pre OP EVS vypracuje záložnú zmluvu. Po podpísaní záložných zmlúv poskytovateľ zverejní zmluvu v Centrálnom registri zmlúv. </w:t>
      </w:r>
    </w:p>
    <w:p w14:paraId="25AAF77C"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sz w:val="19"/>
          <w:szCs w:val="19"/>
        </w:rPr>
        <w:t xml:space="preserve">V prípade, ak je predmetom zálohu hnuteľná vec, pohľadávka a pod., po doručení podpísaných zmlúv o zriadení záložného práva od prijímateľa, prijímateľ zabezpečí registráciu záložného práva v Notárskom centrálnom registri záložných práv. Po zápise v Notárskom centrálnom registri záložných práv prijímateľ je povinný </w:t>
      </w:r>
      <w:r w:rsidRPr="000628E2">
        <w:rPr>
          <w:rStyle w:val="normaltextrun"/>
          <w:rFonts w:ascii="Arial" w:hAnsi="Arial" w:cs="Arial"/>
          <w:b/>
          <w:bCs/>
          <w:sz w:val="19"/>
          <w:szCs w:val="19"/>
          <w:u w:val="single"/>
        </w:rPr>
        <w:t>doručiť</w:t>
      </w:r>
      <w:r w:rsidRPr="000628E2">
        <w:rPr>
          <w:rStyle w:val="normaltextrun"/>
          <w:rFonts w:ascii="Arial" w:hAnsi="Arial" w:cs="Arial"/>
          <w:b/>
          <w:bCs/>
          <w:sz w:val="19"/>
          <w:szCs w:val="19"/>
        </w:rPr>
        <w:t xml:space="preserve"> poskytovateľovi </w:t>
      </w:r>
      <w:r w:rsidRPr="000628E2">
        <w:rPr>
          <w:rStyle w:val="normaltextrun"/>
          <w:rFonts w:ascii="Arial" w:hAnsi="Arial" w:cs="Arial"/>
          <w:b/>
          <w:bCs/>
          <w:sz w:val="19"/>
          <w:szCs w:val="19"/>
          <w:u w:val="single"/>
        </w:rPr>
        <w:t xml:space="preserve">Úradný výpis z Notárskeho centrálneho registra záložných práv do 3 pracovných dní. </w:t>
      </w:r>
    </w:p>
    <w:p w14:paraId="2AE52731"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sz w:val="19"/>
          <w:szCs w:val="19"/>
        </w:rPr>
        <w:t xml:space="preserve">V prípade, ak je predmetom zálohu nehnuteľná vec, po doručení podpísaných zmlúv o zriadení záložného práva od prijímateľa, prijímateľ zabezpečí registráciu záložného práva v Katastri nehnuteľností. Po zápise v Katastri nehnuteľnosti prijímateľ je povinný </w:t>
      </w:r>
      <w:r w:rsidRPr="000628E2">
        <w:rPr>
          <w:rStyle w:val="normaltextrun"/>
          <w:rFonts w:ascii="Arial" w:hAnsi="Arial" w:cs="Arial"/>
          <w:b/>
          <w:bCs/>
          <w:sz w:val="19"/>
          <w:szCs w:val="19"/>
          <w:u w:val="single"/>
        </w:rPr>
        <w:t>doručiť</w:t>
      </w:r>
      <w:r w:rsidRPr="000628E2">
        <w:rPr>
          <w:rStyle w:val="normaltextrun"/>
          <w:rFonts w:ascii="Arial" w:hAnsi="Arial" w:cs="Arial"/>
          <w:b/>
          <w:bCs/>
          <w:sz w:val="19"/>
          <w:szCs w:val="19"/>
        </w:rPr>
        <w:t xml:space="preserve"> poskytovateľovi </w:t>
      </w:r>
      <w:r w:rsidRPr="000628E2">
        <w:rPr>
          <w:rStyle w:val="normaltextrun"/>
          <w:rFonts w:ascii="Arial" w:hAnsi="Arial" w:cs="Arial"/>
          <w:b/>
          <w:bCs/>
          <w:sz w:val="19"/>
          <w:szCs w:val="19"/>
          <w:u w:val="single"/>
        </w:rPr>
        <w:t>List vlastníctva do 3 pracovných dní.</w:t>
      </w:r>
      <w:r w:rsidRPr="000628E2">
        <w:rPr>
          <w:rStyle w:val="eop"/>
          <w:rFonts w:ascii="Arial" w:hAnsi="Arial" w:cs="Arial"/>
          <w:sz w:val="19"/>
          <w:szCs w:val="19"/>
        </w:rPr>
        <w:t xml:space="preserve"> </w:t>
      </w:r>
    </w:p>
    <w:p w14:paraId="341D3FCB"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color w:val="FF0000"/>
          <w:sz w:val="19"/>
          <w:szCs w:val="19"/>
        </w:rPr>
        <w:t>Upozornenie!</w:t>
      </w:r>
      <w:r w:rsidRPr="000628E2">
        <w:rPr>
          <w:rStyle w:val="eop"/>
          <w:rFonts w:ascii="Arial" w:hAnsi="Arial" w:cs="Arial"/>
          <w:sz w:val="19"/>
          <w:szCs w:val="19"/>
        </w:rPr>
        <w:t xml:space="preserve"> </w:t>
      </w:r>
    </w:p>
    <w:p w14:paraId="6125230A"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RO pre OP EVS</w:t>
      </w:r>
      <w:r w:rsidRPr="000628E2">
        <w:rPr>
          <w:rStyle w:val="normaltextrun"/>
          <w:rFonts w:ascii="Arial" w:hAnsi="Arial" w:cs="Arial"/>
          <w:b/>
          <w:bCs/>
          <w:sz w:val="19"/>
          <w:szCs w:val="19"/>
        </w:rPr>
        <w:t xml:space="preserve"> upozorňuje prijímateľa, že výdavky spojené s preukázaním záložného práva sú neoprávnené v plnom rozsahu.</w:t>
      </w:r>
      <w:r w:rsidRPr="000628E2">
        <w:rPr>
          <w:rStyle w:val="eop"/>
          <w:rFonts w:ascii="Arial" w:hAnsi="Arial" w:cs="Arial"/>
          <w:sz w:val="19"/>
          <w:szCs w:val="19"/>
        </w:rPr>
        <w:t xml:space="preserve"> </w:t>
      </w:r>
    </w:p>
    <w:p w14:paraId="68BE1DBB" w14:textId="77777777" w:rsidR="00C67387" w:rsidRPr="00C67387" w:rsidRDefault="00DA665E" w:rsidP="00C67387">
      <w:pPr>
        <w:widowControl w:val="0"/>
        <w:autoSpaceDE w:val="0"/>
        <w:autoSpaceDN w:val="0"/>
        <w:adjustRightInd w:val="0"/>
        <w:spacing w:before="120" w:after="120" w:line="288" w:lineRule="auto"/>
        <w:jc w:val="both"/>
        <w:rPr>
          <w:rFonts w:cs="Arial"/>
          <w:b/>
          <w:iCs/>
          <w:color w:val="92D400"/>
          <w:kern w:val="32"/>
          <w:sz w:val="20"/>
          <w:szCs w:val="20"/>
        </w:rPr>
      </w:pPr>
      <w:r>
        <w:rPr>
          <w:rFonts w:cs="Arial"/>
          <w:b/>
          <w:iCs/>
          <w:color w:val="92D400"/>
          <w:kern w:val="32"/>
          <w:sz w:val="20"/>
          <w:szCs w:val="20"/>
        </w:rPr>
        <w:t>Odvod</w:t>
      </w:r>
      <w:r w:rsidR="00C67387" w:rsidRPr="00C67387">
        <w:rPr>
          <w:rFonts w:cs="Arial"/>
          <w:b/>
          <w:iCs/>
          <w:color w:val="92D400"/>
          <w:kern w:val="32"/>
          <w:sz w:val="20"/>
          <w:szCs w:val="20"/>
        </w:rPr>
        <w:t xml:space="preserve"> výnosov</w:t>
      </w:r>
      <w:bookmarkEnd w:id="211"/>
    </w:p>
    <w:p w14:paraId="60878CBD" w14:textId="77777777" w:rsid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 xml:space="preserve">Prijímateľ, ktorému bol poskytnutý NFP formou zálohovej platby alebo predfinancovania na účet, ktorý bol úročený, je povinný podľa § 7 ods. 1 písm. m) zákona č. 523/2004 Z. z. o rozpočtových pravidlách verejnej správy a o zmene a doplnení niektorých zákonov v znení neskorších predpisov odviesť do príjmov štátneho rozpočtu </w:t>
      </w:r>
      <w:r w:rsidR="007B4A12" w:rsidRPr="00C67387">
        <w:rPr>
          <w:rFonts w:cs="Arial"/>
          <w:bCs/>
          <w:szCs w:val="19"/>
        </w:rPr>
        <w:t xml:space="preserve">na príjmový účet platobnej jednotky MV SR </w:t>
      </w:r>
      <w:r w:rsidRPr="00C67387">
        <w:rPr>
          <w:rFonts w:cs="Arial"/>
          <w:bCs/>
          <w:szCs w:val="19"/>
        </w:rPr>
        <w:t>skutočný výnos, ktorý vznikol z prostriedkov EÚ a z prostriedkov štátneho rozpočtu na spolufinancovanie, t.</w:t>
      </w:r>
      <w:r w:rsidR="003D1052">
        <w:rPr>
          <w:rFonts w:cs="Arial"/>
          <w:bCs/>
          <w:szCs w:val="19"/>
        </w:rPr>
        <w:t xml:space="preserve"> </w:t>
      </w:r>
      <w:r w:rsidRPr="00C67387">
        <w:rPr>
          <w:rFonts w:cs="Arial"/>
          <w:bCs/>
          <w:szCs w:val="19"/>
        </w:rPr>
        <w:t>j. po odpočítaní alikvotnej časti poplatkov za vedenie účtu, resp. celého poplatku v prípade osobitného účtu pre projekt</w:t>
      </w:r>
      <w:r w:rsidR="007B4A12" w:rsidRPr="007B4A12">
        <w:rPr>
          <w:rFonts w:cs="Arial"/>
          <w:bCs/>
          <w:szCs w:val="19"/>
        </w:rPr>
        <w:t xml:space="preserve"> </w:t>
      </w:r>
      <w:r w:rsidR="007B4A12" w:rsidRPr="00C67387">
        <w:rPr>
          <w:rFonts w:cs="Arial"/>
          <w:bCs/>
          <w:szCs w:val="19"/>
        </w:rPr>
        <w:t>v termíne do 31. januára nasledujúceho roka po roku, v ktorom výnos vznikol</w:t>
      </w:r>
      <w:r w:rsidRPr="00C67387">
        <w:rPr>
          <w:rFonts w:cs="Arial"/>
          <w:bCs/>
          <w:szCs w:val="19"/>
        </w:rPr>
        <w:t>.</w:t>
      </w:r>
    </w:p>
    <w:p w14:paraId="4B2F0786" w14:textId="77777777" w:rsidR="00DB2AD2" w:rsidRPr="00C67387" w:rsidRDefault="00DB2AD2" w:rsidP="00C67387">
      <w:pPr>
        <w:overflowPunct w:val="0"/>
        <w:autoSpaceDE w:val="0"/>
        <w:autoSpaceDN w:val="0"/>
        <w:adjustRightInd w:val="0"/>
        <w:jc w:val="both"/>
        <w:textAlignment w:val="baseline"/>
        <w:rPr>
          <w:rFonts w:cs="Arial"/>
          <w:bCs/>
          <w:szCs w:val="19"/>
        </w:rPr>
      </w:pPr>
    </w:p>
    <w:p w14:paraId="54F558CB" w14:textId="61237CCB" w:rsidR="00DB2AD2" w:rsidRPr="00203E5D" w:rsidRDefault="00DB2AD2" w:rsidP="00203E5D">
      <w:pPr>
        <w:pStyle w:val="PJOdsek"/>
        <w:rPr>
          <w:rFonts w:ascii="Arial" w:hAnsi="Arial" w:cs="Arial"/>
          <w:sz w:val="19"/>
          <w:szCs w:val="19"/>
          <w:lang w:eastAsia="en-US"/>
        </w:rPr>
      </w:pPr>
      <w:r w:rsidRPr="00DB2AD2">
        <w:rPr>
          <w:rFonts w:ascii="Arial" w:hAnsi="Arial" w:cs="Arial"/>
          <w:sz w:val="19"/>
          <w:szCs w:val="19"/>
          <w:lang w:eastAsia="en-US"/>
        </w:rPr>
        <w:t>Prijímateľ podľa zmluvy</w:t>
      </w:r>
      <w:r w:rsidR="00BB0EBF">
        <w:rPr>
          <w:rFonts w:ascii="Arial" w:hAnsi="Arial" w:cs="Arial"/>
          <w:sz w:val="19"/>
          <w:szCs w:val="19"/>
          <w:lang w:eastAsia="en-US"/>
        </w:rPr>
        <w:t xml:space="preserve"> o NFP</w:t>
      </w:r>
      <w:r w:rsidRPr="00DB2AD2">
        <w:rPr>
          <w:rFonts w:ascii="Arial" w:hAnsi="Arial" w:cs="Arial"/>
          <w:sz w:val="19"/>
          <w:szCs w:val="19"/>
          <w:lang w:eastAsia="en-US"/>
        </w:rPr>
        <w:t xml:space="preserve"> je povinný bezodkladne (od kedy sa o tejto skutočnosti dozvedel) požiadať riadiaci orgán o informáciu k podrobnostiam odvodu výnosu</w:t>
      </w:r>
      <w:r w:rsidRPr="00DB2AD2" w:rsidDel="00D74EDD">
        <w:rPr>
          <w:rFonts w:ascii="Arial" w:hAnsi="Arial" w:cs="Arial"/>
          <w:sz w:val="19"/>
          <w:szCs w:val="19"/>
          <w:lang w:eastAsia="en-US"/>
        </w:rPr>
        <w:t xml:space="preserve"> </w:t>
      </w:r>
      <w:r w:rsidRPr="00DB2AD2">
        <w:rPr>
          <w:rFonts w:ascii="Arial" w:hAnsi="Arial" w:cs="Arial"/>
          <w:sz w:val="19"/>
          <w:szCs w:val="19"/>
          <w:lang w:eastAsia="en-US"/>
        </w:rPr>
        <w:t xml:space="preserve">podľa podmienok </w:t>
      </w:r>
      <w:r w:rsidR="00BB0EBF">
        <w:rPr>
          <w:rFonts w:ascii="Arial" w:hAnsi="Arial" w:cs="Arial"/>
          <w:sz w:val="19"/>
          <w:szCs w:val="19"/>
          <w:lang w:eastAsia="en-US"/>
        </w:rPr>
        <w:t xml:space="preserve">tejto </w:t>
      </w:r>
      <w:r w:rsidRPr="00DB2AD2">
        <w:rPr>
          <w:rFonts w:ascii="Arial" w:hAnsi="Arial" w:cs="Arial"/>
          <w:sz w:val="19"/>
          <w:szCs w:val="19"/>
          <w:lang w:eastAsia="en-US"/>
        </w:rPr>
        <w:t xml:space="preserve">zmluvy. </w:t>
      </w:r>
    </w:p>
    <w:p w14:paraId="635C5376" w14:textId="77777777" w:rsidR="00C67387" w:rsidRPr="00C67387" w:rsidRDefault="00C67387" w:rsidP="00C67387">
      <w:pPr>
        <w:overflowPunct w:val="0"/>
        <w:autoSpaceDE w:val="0"/>
        <w:autoSpaceDN w:val="0"/>
        <w:adjustRightInd w:val="0"/>
        <w:jc w:val="both"/>
        <w:textAlignment w:val="baseline"/>
        <w:rPr>
          <w:rFonts w:cs="Arial"/>
          <w:bCs/>
          <w:szCs w:val="19"/>
        </w:rPr>
      </w:pPr>
    </w:p>
    <w:p w14:paraId="67FACF66" w14:textId="77777777" w:rsidR="00C67387" w:rsidRPr="00C67387" w:rsidRDefault="00C67387" w:rsidP="00C67387">
      <w:pPr>
        <w:overflowPunct w:val="0"/>
        <w:autoSpaceDE w:val="0"/>
        <w:autoSpaceDN w:val="0"/>
        <w:adjustRightInd w:val="0"/>
        <w:jc w:val="both"/>
        <w:textAlignment w:val="baseline"/>
        <w:rPr>
          <w:rFonts w:cs="Arial"/>
          <w:bCs/>
          <w:szCs w:val="19"/>
        </w:rPr>
      </w:pPr>
      <w:r w:rsidRPr="00C67387">
        <w:rPr>
          <w:rFonts w:cs="Arial"/>
          <w:bCs/>
          <w:szCs w:val="19"/>
        </w:rPr>
        <w:t>Identifikácia účtu platobnej jednotky pre účely odvodu výnosov</w:t>
      </w:r>
    </w:p>
    <w:tbl>
      <w:tblPr>
        <w:tblStyle w:val="Mriekatabuky1"/>
        <w:tblW w:w="0" w:type="auto"/>
        <w:tblInd w:w="108" w:type="dxa"/>
        <w:tblLook w:val="04A0" w:firstRow="1" w:lastRow="0" w:firstColumn="1" w:lastColumn="0" w:noHBand="0" w:noVBand="1"/>
      </w:tblPr>
      <w:tblGrid>
        <w:gridCol w:w="2093"/>
        <w:gridCol w:w="4678"/>
      </w:tblGrid>
      <w:tr w:rsidR="00C67387" w:rsidRPr="00C67387" w14:paraId="789F97E7" w14:textId="77777777" w:rsidTr="00DB2AD2">
        <w:trPr>
          <w:trHeight w:val="445"/>
        </w:trPr>
        <w:tc>
          <w:tcPr>
            <w:tcW w:w="2093" w:type="dxa"/>
            <w:vAlign w:val="center"/>
          </w:tcPr>
          <w:p w14:paraId="1BF36DB9" w14:textId="77777777" w:rsidR="00C67387" w:rsidRPr="00C67387" w:rsidRDefault="00C67387" w:rsidP="00C67387">
            <w:pPr>
              <w:rPr>
                <w:rFonts w:eastAsia="Times New Roman" w:cs="Arial"/>
                <w:bCs/>
                <w:szCs w:val="19"/>
              </w:rPr>
            </w:pPr>
            <w:r w:rsidRPr="00C67387">
              <w:rPr>
                <w:rFonts w:eastAsia="Times New Roman" w:cs="Arial"/>
                <w:bCs/>
                <w:szCs w:val="19"/>
              </w:rPr>
              <w:t>Názov účtu:</w:t>
            </w:r>
          </w:p>
        </w:tc>
        <w:tc>
          <w:tcPr>
            <w:tcW w:w="4678" w:type="dxa"/>
            <w:vAlign w:val="center"/>
          </w:tcPr>
          <w:p w14:paraId="64C51ABC" w14:textId="77777777" w:rsidR="00C67387" w:rsidRPr="00C67387" w:rsidRDefault="00C67387" w:rsidP="00C67387">
            <w:pPr>
              <w:rPr>
                <w:rFonts w:eastAsia="Times New Roman" w:cs="Arial"/>
                <w:bCs/>
                <w:szCs w:val="19"/>
              </w:rPr>
            </w:pPr>
            <w:r w:rsidRPr="00C67387">
              <w:rPr>
                <w:rFonts w:eastAsia="Times New Roman" w:cs="Arial"/>
                <w:bCs/>
                <w:szCs w:val="19"/>
              </w:rPr>
              <w:t>PÚ - Výnosy ŠR, Platobná jednotka MV SR</w:t>
            </w:r>
          </w:p>
        </w:tc>
      </w:tr>
      <w:tr w:rsidR="00C67387" w:rsidRPr="00C67387" w14:paraId="666981FF" w14:textId="77777777" w:rsidTr="00DB2AD2">
        <w:trPr>
          <w:trHeight w:val="407"/>
        </w:trPr>
        <w:tc>
          <w:tcPr>
            <w:tcW w:w="2093" w:type="dxa"/>
            <w:vAlign w:val="center"/>
          </w:tcPr>
          <w:p w14:paraId="1D93718E" w14:textId="77777777" w:rsidR="00C67387" w:rsidRPr="00C67387" w:rsidRDefault="00C67387" w:rsidP="00C67387">
            <w:pPr>
              <w:rPr>
                <w:rFonts w:eastAsia="Times New Roman" w:cs="Arial"/>
                <w:bCs/>
                <w:szCs w:val="19"/>
              </w:rPr>
            </w:pPr>
            <w:r w:rsidRPr="00C67387">
              <w:rPr>
                <w:rFonts w:eastAsia="Times New Roman" w:cs="Arial"/>
                <w:bCs/>
                <w:szCs w:val="19"/>
              </w:rPr>
              <w:t>IBAN:</w:t>
            </w:r>
          </w:p>
        </w:tc>
        <w:tc>
          <w:tcPr>
            <w:tcW w:w="4678" w:type="dxa"/>
            <w:vAlign w:val="center"/>
          </w:tcPr>
          <w:p w14:paraId="3C781925" w14:textId="77777777" w:rsidR="00C67387" w:rsidRPr="00C67387" w:rsidRDefault="00C67387" w:rsidP="00C67387">
            <w:pPr>
              <w:rPr>
                <w:rFonts w:eastAsia="Times New Roman" w:cs="Arial"/>
                <w:bCs/>
                <w:szCs w:val="19"/>
              </w:rPr>
            </w:pPr>
            <w:r w:rsidRPr="00C67387">
              <w:rPr>
                <w:rFonts w:eastAsia="Times New Roman" w:cs="Arial"/>
                <w:bCs/>
                <w:szCs w:val="19"/>
              </w:rPr>
              <w:t>SK11 8180 0000 0070 0052 3057</w:t>
            </w:r>
          </w:p>
        </w:tc>
      </w:tr>
      <w:tr w:rsidR="00C67387" w:rsidRPr="00C67387" w14:paraId="3AD123E4" w14:textId="77777777" w:rsidTr="00DB2AD2">
        <w:trPr>
          <w:trHeight w:val="557"/>
        </w:trPr>
        <w:tc>
          <w:tcPr>
            <w:tcW w:w="2093" w:type="dxa"/>
            <w:vAlign w:val="center"/>
          </w:tcPr>
          <w:p w14:paraId="78AD0081" w14:textId="77777777" w:rsidR="00C67387" w:rsidRPr="00C67387" w:rsidRDefault="00C67387" w:rsidP="00C67387">
            <w:pPr>
              <w:rPr>
                <w:rFonts w:eastAsia="Times New Roman" w:cs="Arial"/>
                <w:bCs/>
                <w:szCs w:val="19"/>
              </w:rPr>
            </w:pPr>
            <w:r w:rsidRPr="00C67387">
              <w:rPr>
                <w:rFonts w:eastAsia="Times New Roman" w:cs="Arial"/>
                <w:bCs/>
                <w:szCs w:val="19"/>
              </w:rPr>
              <w:t>Adresa banky:</w:t>
            </w:r>
          </w:p>
        </w:tc>
        <w:tc>
          <w:tcPr>
            <w:tcW w:w="4678" w:type="dxa"/>
            <w:vAlign w:val="center"/>
          </w:tcPr>
          <w:p w14:paraId="1FF95225" w14:textId="77777777" w:rsidR="00C67387" w:rsidRPr="00C67387" w:rsidRDefault="00C67387" w:rsidP="00C67387">
            <w:pPr>
              <w:tabs>
                <w:tab w:val="left" w:pos="2622"/>
                <w:tab w:val="left" w:pos="2977"/>
              </w:tabs>
              <w:rPr>
                <w:rFonts w:eastAsia="Times New Roman" w:cs="Arial"/>
                <w:bCs/>
                <w:szCs w:val="19"/>
              </w:rPr>
            </w:pPr>
            <w:r w:rsidRPr="00C67387">
              <w:rPr>
                <w:rFonts w:eastAsia="Times New Roman" w:cs="Arial"/>
                <w:bCs/>
                <w:szCs w:val="19"/>
              </w:rPr>
              <w:t>Štátna pokladnica, Radlinského 32, 810 05 Bratislava 15</w:t>
            </w:r>
          </w:p>
        </w:tc>
      </w:tr>
      <w:tr w:rsidR="00C67387" w:rsidRPr="00C67387" w14:paraId="4C3BC92F" w14:textId="77777777" w:rsidTr="00DB2AD2">
        <w:trPr>
          <w:trHeight w:val="403"/>
        </w:trPr>
        <w:tc>
          <w:tcPr>
            <w:tcW w:w="2093" w:type="dxa"/>
            <w:vAlign w:val="center"/>
          </w:tcPr>
          <w:p w14:paraId="045AC27D" w14:textId="77777777" w:rsidR="00C67387" w:rsidRPr="00C67387" w:rsidRDefault="00C67387" w:rsidP="00C67387">
            <w:pPr>
              <w:rPr>
                <w:rFonts w:eastAsia="Times New Roman" w:cs="Arial"/>
                <w:bCs/>
                <w:szCs w:val="19"/>
              </w:rPr>
            </w:pPr>
            <w:r w:rsidRPr="00C67387">
              <w:rPr>
                <w:rFonts w:eastAsia="Times New Roman" w:cs="Arial"/>
                <w:bCs/>
                <w:szCs w:val="19"/>
              </w:rPr>
              <w:t>Variabilný  symbol:</w:t>
            </w:r>
          </w:p>
        </w:tc>
        <w:tc>
          <w:tcPr>
            <w:tcW w:w="4678" w:type="dxa"/>
            <w:vAlign w:val="center"/>
          </w:tcPr>
          <w:p w14:paraId="28E3F507" w14:textId="77777777" w:rsidR="00C67387" w:rsidRPr="00C67387" w:rsidRDefault="00C67387" w:rsidP="00C75340">
            <w:pPr>
              <w:rPr>
                <w:rFonts w:eastAsia="Times New Roman" w:cs="Arial"/>
                <w:bCs/>
                <w:szCs w:val="19"/>
              </w:rPr>
            </w:pPr>
            <w:r w:rsidRPr="00C67387">
              <w:rPr>
                <w:rFonts w:eastAsia="Times New Roman" w:cs="Arial"/>
                <w:bCs/>
                <w:szCs w:val="19"/>
              </w:rPr>
              <w:t>automaticky generovaný ITMS2014+</w:t>
            </w:r>
          </w:p>
        </w:tc>
      </w:tr>
    </w:tbl>
    <w:p w14:paraId="2CA20065" w14:textId="77777777" w:rsidR="00C67387" w:rsidRPr="00C67387" w:rsidRDefault="00C67387" w:rsidP="00C67387">
      <w:pPr>
        <w:overflowPunct w:val="0"/>
        <w:autoSpaceDE w:val="0"/>
        <w:autoSpaceDN w:val="0"/>
        <w:adjustRightInd w:val="0"/>
        <w:jc w:val="both"/>
        <w:textAlignment w:val="baseline"/>
        <w:rPr>
          <w:rFonts w:cs="Arial"/>
          <w:bCs/>
          <w:szCs w:val="19"/>
        </w:rPr>
      </w:pPr>
    </w:p>
    <w:p w14:paraId="5DF5E0E1" w14:textId="77777777"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Podľa § 31 ods. 1 písm. d) zákona č. 523/2004 o rozpočtových pravidlách verejnej správy a o zmene a doplnení niektorých zákonov v znení neskorších predpisov je neodvedenie výnosu z verejných prostriedkov (t.j. z prostriedkov EÚ a ŠR) porušením finančnej disciplíny.</w:t>
      </w:r>
    </w:p>
    <w:p w14:paraId="3CC10ECD" w14:textId="77777777" w:rsidR="00C67387" w:rsidRDefault="00C67387" w:rsidP="00C67387">
      <w:pPr>
        <w:overflowPunct w:val="0"/>
        <w:autoSpaceDE w:val="0"/>
        <w:autoSpaceDN w:val="0"/>
        <w:adjustRightInd w:val="0"/>
        <w:jc w:val="both"/>
        <w:textAlignment w:val="baseline"/>
        <w:rPr>
          <w:rFonts w:cs="Arial"/>
          <w:bCs/>
          <w:szCs w:val="19"/>
        </w:rPr>
      </w:pPr>
    </w:p>
    <w:p w14:paraId="55619A00" w14:textId="77777777" w:rsidR="00C75340" w:rsidRPr="00C75340" w:rsidRDefault="00C75340" w:rsidP="000124A2">
      <w:pPr>
        <w:pStyle w:val="PJOdsek"/>
        <w:spacing w:line="288" w:lineRule="auto"/>
        <w:rPr>
          <w:rFonts w:ascii="Arial" w:hAnsi="Arial" w:cs="Arial"/>
          <w:sz w:val="19"/>
          <w:szCs w:val="19"/>
          <w:lang w:eastAsia="en-US"/>
        </w:rPr>
      </w:pPr>
      <w:r w:rsidRPr="00C75340">
        <w:rPr>
          <w:rFonts w:ascii="Arial" w:hAnsi="Arial" w:cs="Arial"/>
          <w:sz w:val="19"/>
          <w:szCs w:val="19"/>
          <w:lang w:eastAsia="en-US"/>
        </w:rPr>
        <w:t>V prípade, ak prijímateľ podľa zmluvy</w:t>
      </w:r>
      <w:r w:rsidR="00FC0E93">
        <w:rPr>
          <w:rFonts w:ascii="Arial" w:hAnsi="Arial" w:cs="Arial"/>
          <w:sz w:val="19"/>
          <w:szCs w:val="19"/>
          <w:lang w:eastAsia="en-US"/>
        </w:rPr>
        <w:t xml:space="preserve"> o NFP</w:t>
      </w:r>
      <w:r w:rsidRPr="00C75340">
        <w:rPr>
          <w:rFonts w:ascii="Arial" w:hAnsi="Arial" w:cs="Arial"/>
          <w:sz w:val="19"/>
          <w:szCs w:val="19"/>
          <w:lang w:eastAsia="en-US"/>
        </w:rPr>
        <w:t xml:space="preserve"> výnos riadne a včas neodvedie, riadiaci orgán postupuje prostredníctvom žiadosti o vrátenie finančných prostriedkov.</w:t>
      </w:r>
    </w:p>
    <w:p w14:paraId="1C5DCF70" w14:textId="77777777" w:rsidR="00C75340" w:rsidRPr="00C67387" w:rsidRDefault="00C75340" w:rsidP="00C67387">
      <w:pPr>
        <w:overflowPunct w:val="0"/>
        <w:autoSpaceDE w:val="0"/>
        <w:autoSpaceDN w:val="0"/>
        <w:adjustRightInd w:val="0"/>
        <w:jc w:val="both"/>
        <w:textAlignment w:val="baseline"/>
        <w:rPr>
          <w:rFonts w:cs="Arial"/>
          <w:bCs/>
          <w:szCs w:val="19"/>
        </w:rPr>
      </w:pPr>
    </w:p>
    <w:p w14:paraId="55EBC292" w14:textId="77777777"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 xml:space="preserve">V prípade, že prijímateľ neuvedie správny, automaticky ITMS2014+ generovaný variabilný symbol </w:t>
      </w:r>
      <w:r w:rsidR="00C75340">
        <w:rPr>
          <w:rFonts w:cs="Arial"/>
          <w:bCs/>
          <w:szCs w:val="19"/>
        </w:rPr>
        <w:t xml:space="preserve">a správu pre prijímateľa </w:t>
      </w:r>
      <w:r w:rsidRPr="00C67387">
        <w:rPr>
          <w:rFonts w:cs="Arial"/>
          <w:bCs/>
          <w:szCs w:val="19"/>
        </w:rPr>
        <w:t>pri uskutočnení úhrady prostriedkov, takto prijaté prostriedky na účet platobnej jednotky sa posudzujú ako mylná platba a právne záväzky prijímateľa zostávajú nezmenené, čím sa považujú naďalej za nevysporiadané. Mylná platba bude vrátená odosielateľovi do konca mesiaca nasledujúceho po mesiaci, v ktorom bola úhrada prijatá na účet platobnej jednotky.</w:t>
      </w:r>
    </w:p>
    <w:p w14:paraId="50942E6F" w14:textId="77777777" w:rsidR="00C67387" w:rsidRPr="00C67387" w:rsidRDefault="00C67387" w:rsidP="00C67387">
      <w:pPr>
        <w:rPr>
          <w:rFonts w:cs="Arial"/>
          <w:bCs/>
          <w:szCs w:val="19"/>
        </w:rPr>
      </w:pPr>
    </w:p>
    <w:p w14:paraId="5FC63888" w14:textId="77777777" w:rsidR="00C67387" w:rsidRDefault="00C67387" w:rsidP="000124A2">
      <w:pPr>
        <w:spacing w:after="120" w:line="288" w:lineRule="auto"/>
        <w:jc w:val="both"/>
        <w:rPr>
          <w:rFonts w:cs="Arial"/>
          <w:bCs/>
          <w:szCs w:val="19"/>
        </w:rPr>
      </w:pPr>
      <w:r w:rsidRPr="00C67387">
        <w:rPr>
          <w:rFonts w:cs="Arial"/>
          <w:bCs/>
          <w:szCs w:val="19"/>
        </w:rPr>
        <w:t xml:space="preserve">Prijímateľ je v zmysle </w:t>
      </w:r>
      <w:r w:rsidR="00DB01A3">
        <w:rPr>
          <w:rFonts w:cs="Arial"/>
          <w:bCs/>
          <w:szCs w:val="19"/>
        </w:rPr>
        <w:t>zmluvy o NFP</w:t>
      </w:r>
      <w:r w:rsidRPr="00C67387">
        <w:rPr>
          <w:rFonts w:cs="Arial"/>
          <w:bCs/>
          <w:szCs w:val="19"/>
        </w:rPr>
        <w:t xml:space="preserve"> povinný bezodkladne informovať poskytovateľa NFP o akejkoľvek zmene týkajúcej sa bankového účtu prijímateľa (napr. zmena úrokovej sadzby, </w:t>
      </w:r>
      <w:r w:rsidR="006A3BBA">
        <w:rPr>
          <w:rFonts w:cs="Arial"/>
          <w:bCs/>
          <w:szCs w:val="19"/>
        </w:rPr>
        <w:t>zmena IBAN</w:t>
      </w:r>
      <w:r w:rsidRPr="00C67387">
        <w:rPr>
          <w:rFonts w:cs="Arial"/>
          <w:bCs/>
          <w:szCs w:val="19"/>
        </w:rPr>
        <w:t>, zrušenie účtu).</w:t>
      </w:r>
    </w:p>
    <w:p w14:paraId="52739BF0" w14:textId="77777777" w:rsidR="00DB2AD2" w:rsidRPr="00C67387" w:rsidRDefault="00DB2AD2" w:rsidP="00E8012F">
      <w:pPr>
        <w:rPr>
          <w:rFonts w:cs="Arial"/>
          <w:bCs/>
          <w:szCs w:val="19"/>
        </w:rPr>
      </w:pPr>
    </w:p>
    <w:p w14:paraId="38321A8F" w14:textId="77777777" w:rsidR="00C67387" w:rsidRPr="00C67387" w:rsidRDefault="00C67387" w:rsidP="000124A2">
      <w:pPr>
        <w:spacing w:after="120" w:line="288" w:lineRule="auto"/>
        <w:jc w:val="both"/>
        <w:rPr>
          <w:rFonts w:cs="Arial"/>
          <w:bCs/>
          <w:szCs w:val="19"/>
        </w:rPr>
      </w:pPr>
      <w:r w:rsidRPr="00C67387">
        <w:rPr>
          <w:rFonts w:cs="Arial"/>
          <w:bCs/>
          <w:szCs w:val="19"/>
        </w:rPr>
        <w:t>Kontaktné údaje platobnej jednotky MV SR:</w:t>
      </w:r>
    </w:p>
    <w:p w14:paraId="7531A7A7" w14:textId="77777777" w:rsidR="00C67387" w:rsidRPr="00C67387" w:rsidRDefault="00C67387" w:rsidP="000124A2">
      <w:pPr>
        <w:spacing w:before="120" w:line="288" w:lineRule="auto"/>
        <w:rPr>
          <w:rFonts w:cs="Arial"/>
          <w:bCs/>
          <w:szCs w:val="19"/>
        </w:rPr>
      </w:pPr>
      <w:r w:rsidRPr="00C67387">
        <w:rPr>
          <w:rFonts w:cs="Arial"/>
          <w:bCs/>
          <w:szCs w:val="19"/>
        </w:rPr>
        <w:t>Ministerstvo vnútra SR</w:t>
      </w:r>
    </w:p>
    <w:p w14:paraId="0CF9AB5B" w14:textId="77777777" w:rsidR="00C67387" w:rsidRPr="00C67387" w:rsidRDefault="00C67387" w:rsidP="000124A2">
      <w:pPr>
        <w:spacing w:line="288" w:lineRule="auto"/>
        <w:rPr>
          <w:rFonts w:cs="Arial"/>
          <w:bCs/>
          <w:szCs w:val="19"/>
        </w:rPr>
      </w:pPr>
      <w:r w:rsidRPr="00C67387">
        <w:rPr>
          <w:rFonts w:cs="Arial"/>
          <w:bCs/>
          <w:szCs w:val="19"/>
        </w:rPr>
        <w:t>Sekcia ekonomiky</w:t>
      </w:r>
    </w:p>
    <w:p w14:paraId="612F74EF" w14:textId="590F1E30" w:rsidR="00C67387" w:rsidRPr="00C67387" w:rsidRDefault="00C67387" w:rsidP="000124A2">
      <w:pPr>
        <w:spacing w:line="288" w:lineRule="auto"/>
        <w:rPr>
          <w:rFonts w:cs="Arial"/>
          <w:bCs/>
          <w:szCs w:val="19"/>
        </w:rPr>
      </w:pPr>
      <w:r w:rsidRPr="00C67387">
        <w:rPr>
          <w:rFonts w:cs="Arial"/>
          <w:bCs/>
          <w:szCs w:val="19"/>
        </w:rPr>
        <w:t xml:space="preserve">Odbor </w:t>
      </w:r>
      <w:r w:rsidR="009A6038">
        <w:rPr>
          <w:rFonts w:cs="Arial"/>
          <w:bCs/>
          <w:szCs w:val="19"/>
        </w:rPr>
        <w:t>účtovníctva</w:t>
      </w:r>
    </w:p>
    <w:p w14:paraId="74A5DB79" w14:textId="77777777" w:rsidR="00C67387" w:rsidRPr="00C67387" w:rsidRDefault="00C67387" w:rsidP="000124A2">
      <w:pPr>
        <w:spacing w:line="288" w:lineRule="auto"/>
        <w:rPr>
          <w:rFonts w:cs="Arial"/>
          <w:bCs/>
          <w:szCs w:val="19"/>
        </w:rPr>
      </w:pPr>
      <w:r w:rsidRPr="00C67387">
        <w:rPr>
          <w:rFonts w:cs="Arial"/>
          <w:bCs/>
          <w:szCs w:val="19"/>
        </w:rPr>
        <w:t>Oddelenie platieb projektov štrukturálnych fondov</w:t>
      </w:r>
    </w:p>
    <w:p w14:paraId="19E1AB51" w14:textId="77777777" w:rsidR="00C67387" w:rsidRPr="00C67387" w:rsidRDefault="00C67387" w:rsidP="000124A2">
      <w:pPr>
        <w:spacing w:line="288" w:lineRule="auto"/>
        <w:rPr>
          <w:rFonts w:cs="Arial"/>
          <w:bCs/>
          <w:szCs w:val="19"/>
        </w:rPr>
      </w:pPr>
      <w:r w:rsidRPr="00C67387">
        <w:rPr>
          <w:rFonts w:cs="Arial"/>
          <w:bCs/>
          <w:szCs w:val="19"/>
        </w:rPr>
        <w:t>Pribinova 2</w:t>
      </w:r>
    </w:p>
    <w:p w14:paraId="01760DBC" w14:textId="77777777" w:rsidR="009D7F63" w:rsidRPr="0073389C" w:rsidRDefault="00C67387" w:rsidP="000124A2">
      <w:pPr>
        <w:spacing w:line="288" w:lineRule="auto"/>
      </w:pPr>
      <w:r w:rsidRPr="00C67387">
        <w:rPr>
          <w:rFonts w:cs="Arial"/>
          <w:bCs/>
          <w:szCs w:val="19"/>
        </w:rPr>
        <w:t>812 72</w:t>
      </w:r>
      <w:r w:rsidR="0060536C">
        <w:rPr>
          <w:rFonts w:cs="Arial"/>
          <w:bCs/>
          <w:szCs w:val="19"/>
        </w:rPr>
        <w:t xml:space="preserve"> </w:t>
      </w:r>
      <w:r w:rsidRPr="00C67387">
        <w:rPr>
          <w:rFonts w:cs="Arial"/>
          <w:bCs/>
          <w:szCs w:val="19"/>
        </w:rPr>
        <w:t xml:space="preserve"> Bratislava</w:t>
      </w:r>
    </w:p>
    <w:p w14:paraId="28F98777" w14:textId="77777777" w:rsidR="009D7F63" w:rsidRPr="0073389C" w:rsidRDefault="009D7F63" w:rsidP="009D7F63">
      <w:pPr>
        <w:pStyle w:val="Nadpis2"/>
        <w:spacing w:line="288" w:lineRule="auto"/>
        <w:ind w:left="0" w:firstLine="0"/>
        <w:rPr>
          <w:lang w:val="sk-SK"/>
        </w:rPr>
      </w:pPr>
      <w:bookmarkStart w:id="212" w:name="_Toc410905149"/>
      <w:bookmarkStart w:id="213" w:name="_Toc410907877"/>
      <w:bookmarkStart w:id="214" w:name="_Toc440372877"/>
      <w:bookmarkStart w:id="215" w:name="_Toc94683065"/>
      <w:bookmarkEnd w:id="212"/>
      <w:r w:rsidRPr="0073389C">
        <w:rPr>
          <w:lang w:val="sk-SK"/>
        </w:rPr>
        <w:t>Verejné obstarávanie</w:t>
      </w:r>
      <w:bookmarkEnd w:id="213"/>
      <w:bookmarkEnd w:id="214"/>
      <w:bookmarkEnd w:id="215"/>
    </w:p>
    <w:p w14:paraId="07CEB37B" w14:textId="77777777" w:rsidR="009D7F63" w:rsidRPr="0073389C" w:rsidRDefault="009D7F63" w:rsidP="00A10CB2">
      <w:pPr>
        <w:autoSpaceDE w:val="0"/>
        <w:autoSpaceDN w:val="0"/>
        <w:adjustRightInd w:val="0"/>
        <w:spacing w:before="120" w:after="120" w:line="288" w:lineRule="auto"/>
        <w:jc w:val="both"/>
      </w:pPr>
      <w:bookmarkStart w:id="216" w:name="p22-2-a"/>
      <w:bookmarkStart w:id="217" w:name="p23-5"/>
      <w:bookmarkStart w:id="218" w:name="p23-6"/>
      <w:bookmarkStart w:id="219" w:name="p24"/>
      <w:bookmarkStart w:id="220" w:name="_Toc409190739"/>
      <w:bookmarkStart w:id="221" w:name="_Toc360031225"/>
      <w:bookmarkEnd w:id="216"/>
      <w:bookmarkEnd w:id="217"/>
      <w:bookmarkEnd w:id="218"/>
      <w:bookmarkEnd w:id="219"/>
      <w:r w:rsidRPr="0073389C">
        <w:t>Verejné obstarávanie a jeho správne nastavenie tvorí jednu z najpodstatnejších súčastí implementácie projektu.  Verejné obstarávanie upravuje ZVO. Tento zákon je predmetom častých novelizácií a preto prijímateľovi odporúčame priebežne sledovať stránku Úradu pre verejné obstarávanie (ďalej len „ÚVO“), ktorý informuje o každej novele ZVO</w:t>
      </w:r>
      <w:r w:rsidRPr="0073389C">
        <w:rPr>
          <w:rStyle w:val="Odkaznapoznmkupodiarou"/>
          <w:sz w:val="19"/>
        </w:rPr>
        <w:footnoteReference w:id="136"/>
      </w:r>
      <w:r w:rsidRPr="0073389C">
        <w:t xml:space="preserve">. Zároveň </w:t>
      </w:r>
      <w:r w:rsidR="00A10CB2">
        <w:t>dávame</w:t>
      </w:r>
      <w:r w:rsidR="00A10CB2" w:rsidRPr="0073389C">
        <w:t xml:space="preserve"> </w:t>
      </w:r>
      <w:r w:rsidRPr="0073389C">
        <w:t>prijímateľovi</w:t>
      </w:r>
      <w:r w:rsidR="00A10CB2">
        <w:t xml:space="preserve"> do pozornosti publikáciu </w:t>
      </w:r>
      <w:r w:rsidR="00A737D2">
        <w:t xml:space="preserve">vypracovanú </w:t>
      </w:r>
      <w:r w:rsidR="00A10CB2">
        <w:t xml:space="preserve">EK „Usmernenie k verejnému obstarávaniu pre odborníkov z praxe </w:t>
      </w:r>
      <w:r w:rsidR="00A10CB2" w:rsidRPr="00A10CB2">
        <w:t>na zabránenie vzniku najbežnejších chýb v rámci projektov financovaných z európskych štrukturálnych a investičných fondov</w:t>
      </w:r>
      <w:r w:rsidR="00A10CB2">
        <w:t>“</w:t>
      </w:r>
      <w:r w:rsidRPr="0073389C">
        <w:rPr>
          <w:rStyle w:val="Odkaznapoznmkupodiarou"/>
          <w:sz w:val="19"/>
        </w:rPr>
        <w:footnoteReference w:id="137"/>
      </w:r>
      <w:r w:rsidRPr="0073389C">
        <w:t>.</w:t>
      </w:r>
    </w:p>
    <w:p w14:paraId="6A775486" w14:textId="3B450530" w:rsidR="00574D6F" w:rsidRDefault="0091544E" w:rsidP="00A10CB2">
      <w:pPr>
        <w:autoSpaceDE w:val="0"/>
        <w:autoSpaceDN w:val="0"/>
        <w:adjustRightInd w:val="0"/>
        <w:spacing w:before="120" w:after="120" w:line="288" w:lineRule="auto"/>
        <w:jc w:val="both"/>
        <w:rPr>
          <w:sz w:val="20"/>
          <w:szCs w:val="20"/>
        </w:rPr>
      </w:pPr>
      <w:r>
        <w:rPr>
          <w:rFonts w:cs="Arial"/>
          <w:szCs w:val="19"/>
        </w:rPr>
        <w:t>Záväzné p</w:t>
      </w:r>
      <w:r w:rsidR="00574D6F" w:rsidRPr="00A30713">
        <w:rPr>
          <w:rFonts w:cs="Arial"/>
          <w:szCs w:val="19"/>
        </w:rPr>
        <w:t xml:space="preserve">ravidlá a postupy pri VO sú špecifikované v </w:t>
      </w:r>
      <w:r w:rsidR="00A30713" w:rsidRPr="00A30713">
        <w:rPr>
          <w:rFonts w:cs="Arial"/>
          <w:szCs w:val="19"/>
          <w:lang w:eastAsia="sk-SK"/>
        </w:rPr>
        <w:t>Jednotn</w:t>
      </w:r>
      <w:r>
        <w:rPr>
          <w:rFonts w:cs="Arial"/>
          <w:szCs w:val="19"/>
          <w:lang w:eastAsia="sk-SK"/>
        </w:rPr>
        <w:t>ej</w:t>
      </w:r>
      <w:r w:rsidR="00A30713" w:rsidRPr="00A30713">
        <w:rPr>
          <w:rFonts w:cs="Arial"/>
          <w:szCs w:val="19"/>
          <w:lang w:eastAsia="sk-SK"/>
        </w:rPr>
        <w:t xml:space="preserve"> príručk</w:t>
      </w:r>
      <w:r>
        <w:rPr>
          <w:rFonts w:cs="Arial"/>
          <w:szCs w:val="19"/>
          <w:lang w:eastAsia="sk-SK"/>
        </w:rPr>
        <w:t>e k VO</w:t>
      </w:r>
      <w:r w:rsidR="00574D6F" w:rsidRPr="00A30713">
        <w:rPr>
          <w:rFonts w:cs="Arial"/>
          <w:szCs w:val="19"/>
        </w:rPr>
        <w:t>,</w:t>
      </w:r>
      <w:r w:rsidR="00574D6F" w:rsidRPr="00A30713">
        <w:rPr>
          <w:szCs w:val="19"/>
        </w:rPr>
        <w:t xml:space="preserve"> zverejnenej na webovom sídle poskytovateľa</w:t>
      </w:r>
      <w:r w:rsidR="00574D6F">
        <w:rPr>
          <w:sz w:val="20"/>
          <w:szCs w:val="20"/>
        </w:rPr>
        <w:t xml:space="preserve">: </w:t>
      </w:r>
      <w:hyperlink r:id="rId16" w:history="1">
        <w:r w:rsidR="00574D6F" w:rsidRPr="0073704D">
          <w:rPr>
            <w:rStyle w:val="Hypertextovprepojenie"/>
            <w:sz w:val="20"/>
            <w:szCs w:val="20"/>
          </w:rPr>
          <w:t>http://www.reformuj.sk/dokument/projektove-dokumenty/</w:t>
        </w:r>
      </w:hyperlink>
    </w:p>
    <w:p w14:paraId="4F12D829" w14:textId="14158FE7" w:rsidR="00A30713" w:rsidRDefault="00574D6F" w:rsidP="00A10CB2">
      <w:pPr>
        <w:autoSpaceDE w:val="0"/>
        <w:autoSpaceDN w:val="0"/>
        <w:adjustRightInd w:val="0"/>
        <w:spacing w:before="120" w:after="120" w:line="288" w:lineRule="auto"/>
        <w:jc w:val="both"/>
      </w:pPr>
      <w:r>
        <w:t>Zoznam príloh</w:t>
      </w:r>
      <w:r w:rsidR="00F136C2">
        <w:t xml:space="preserve">, ktoré sú súčasťou </w:t>
      </w:r>
      <w:r w:rsidR="00A30713" w:rsidRPr="00A30713">
        <w:rPr>
          <w:rFonts w:cs="Arial"/>
          <w:szCs w:val="19"/>
          <w:lang w:eastAsia="sk-SK"/>
        </w:rPr>
        <w:t>Jednotn</w:t>
      </w:r>
      <w:r w:rsidR="00817CE2">
        <w:rPr>
          <w:rFonts w:cs="Arial"/>
          <w:szCs w:val="19"/>
          <w:lang w:eastAsia="sk-SK"/>
        </w:rPr>
        <w:t>ej</w:t>
      </w:r>
      <w:r w:rsidR="00A30713" w:rsidRPr="00A30713">
        <w:rPr>
          <w:rFonts w:cs="Arial"/>
          <w:szCs w:val="19"/>
          <w:lang w:eastAsia="sk-SK"/>
        </w:rPr>
        <w:t xml:space="preserve"> príručk</w:t>
      </w:r>
      <w:r w:rsidR="00817CE2">
        <w:rPr>
          <w:rFonts w:cs="Arial"/>
          <w:szCs w:val="19"/>
          <w:lang w:eastAsia="sk-SK"/>
        </w:rPr>
        <w:t>y</w:t>
      </w:r>
      <w:r w:rsidR="00A30713" w:rsidRPr="00A30713">
        <w:rPr>
          <w:rFonts w:cs="Arial"/>
          <w:szCs w:val="19"/>
          <w:lang w:eastAsia="sk-SK"/>
        </w:rPr>
        <w:t xml:space="preserve"> </w:t>
      </w:r>
      <w:r w:rsidR="0091544E">
        <w:rPr>
          <w:rFonts w:cs="Arial"/>
          <w:szCs w:val="19"/>
          <w:lang w:eastAsia="sk-SK"/>
        </w:rPr>
        <w:t xml:space="preserve">k VO </w:t>
      </w:r>
      <w:r w:rsidR="00A30713">
        <w:rPr>
          <w:rFonts w:cs="Arial"/>
          <w:szCs w:val="19"/>
          <w:lang w:eastAsia="sk-SK"/>
        </w:rPr>
        <w:t xml:space="preserve">sú aj súčasťou </w:t>
      </w:r>
      <w:r w:rsidR="000F1F94">
        <w:rPr>
          <w:rFonts w:cs="Arial"/>
          <w:szCs w:val="19"/>
          <w:lang w:eastAsia="sk-SK"/>
        </w:rPr>
        <w:t xml:space="preserve">príloh </w:t>
      </w:r>
      <w:r w:rsidR="00A30713">
        <w:rPr>
          <w:rFonts w:cs="Arial"/>
          <w:szCs w:val="19"/>
          <w:lang w:eastAsia="sk-SK"/>
        </w:rPr>
        <w:t>Príručky pre prijímateľa</w:t>
      </w:r>
      <w:r w:rsidR="000F1F94">
        <w:rPr>
          <w:rFonts w:cs="Arial"/>
          <w:szCs w:val="19"/>
          <w:lang w:eastAsia="sk-SK"/>
        </w:rPr>
        <w:t>, ktoré sú doplnené o publicitu (logo OP EVS a ESF)</w:t>
      </w:r>
      <w:r w:rsidR="00A30713">
        <w:t>:</w:t>
      </w:r>
    </w:p>
    <w:tbl>
      <w:tblPr>
        <w:tblStyle w:val="Mriekatabuky"/>
        <w:tblW w:w="0" w:type="auto"/>
        <w:tblLook w:val="04A0" w:firstRow="1" w:lastRow="0" w:firstColumn="1" w:lastColumn="0" w:noHBand="0" w:noVBand="1"/>
      </w:tblPr>
      <w:tblGrid>
        <w:gridCol w:w="6799"/>
        <w:gridCol w:w="2263"/>
      </w:tblGrid>
      <w:tr w:rsidR="000F1F94" w:rsidRPr="00D8307A" w14:paraId="3D7B342F" w14:textId="77777777" w:rsidTr="000F1F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99" w:type="dxa"/>
            <w:shd w:val="clear" w:color="auto" w:fill="00B0F0"/>
          </w:tcPr>
          <w:p w14:paraId="7B95D9C0" w14:textId="77777777" w:rsidR="000F1F94" w:rsidRPr="00D8307A" w:rsidRDefault="000F1F94" w:rsidP="000F1F94">
            <w:pPr>
              <w:jc w:val="center"/>
              <w:rPr>
                <w:rFonts w:cs="Arial"/>
                <w:b w:val="0"/>
                <w:color w:val="FFFFFF" w:themeColor="background1"/>
                <w:sz w:val="16"/>
                <w:szCs w:val="16"/>
              </w:rPr>
            </w:pPr>
            <w:r w:rsidRPr="00D8307A">
              <w:rPr>
                <w:rFonts w:cs="Arial"/>
                <w:b w:val="0"/>
                <w:color w:val="FFFFFF" w:themeColor="background1"/>
                <w:sz w:val="16"/>
                <w:szCs w:val="16"/>
                <w:lang w:eastAsia="sk-SK"/>
              </w:rPr>
              <w:t xml:space="preserve">Jednotná príručka pre žiadateľov/prijímateľov k procesu a kontrole </w:t>
            </w:r>
            <w:r w:rsidRPr="00D8307A">
              <w:rPr>
                <w:rFonts w:cs="Arial"/>
                <w:b w:val="0"/>
                <w:color w:val="FFFFFF" w:themeColor="background1"/>
                <w:sz w:val="16"/>
                <w:szCs w:val="16"/>
              </w:rPr>
              <w:t>verejného obstarávania/</w:t>
            </w:r>
            <w:r w:rsidRPr="00D8307A">
              <w:rPr>
                <w:rFonts w:cs="Arial"/>
                <w:b w:val="0"/>
                <w:color w:val="FFFFFF" w:themeColor="background1"/>
                <w:sz w:val="16"/>
                <w:szCs w:val="16"/>
                <w:lang w:eastAsia="sk-SK"/>
              </w:rPr>
              <w:t>obstarávania</w:t>
            </w:r>
          </w:p>
        </w:tc>
        <w:tc>
          <w:tcPr>
            <w:tcW w:w="2263" w:type="dxa"/>
            <w:shd w:val="clear" w:color="auto" w:fill="00B0F0"/>
          </w:tcPr>
          <w:p w14:paraId="3ECF9B07" w14:textId="77777777" w:rsidR="000F1F94" w:rsidRPr="00D8307A" w:rsidRDefault="000F1F94" w:rsidP="000F1F94">
            <w:pPr>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6"/>
                <w:szCs w:val="16"/>
              </w:rPr>
            </w:pPr>
            <w:r w:rsidRPr="00D8307A">
              <w:rPr>
                <w:rFonts w:cs="Arial"/>
                <w:b w:val="0"/>
                <w:color w:val="FFFFFF" w:themeColor="background1"/>
                <w:sz w:val="16"/>
                <w:szCs w:val="16"/>
              </w:rPr>
              <w:t>Poradové číslo prílohy v Príručke pre prijímateľa</w:t>
            </w:r>
          </w:p>
        </w:tc>
      </w:tr>
      <w:tr w:rsidR="000F1F94" w:rsidRPr="00D8307A" w14:paraId="2E4AD345"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3A8DC458" w14:textId="77777777" w:rsidR="000F1F94" w:rsidRPr="00D8307A" w:rsidRDefault="000F1F94" w:rsidP="000F1F94">
            <w:pPr>
              <w:pStyle w:val="Zkladntext"/>
              <w:tabs>
                <w:tab w:val="left" w:pos="1418"/>
              </w:tabs>
              <w:rPr>
                <w:rFonts w:ascii="Arial" w:hAnsi="Arial" w:cs="Arial"/>
                <w:sz w:val="16"/>
                <w:szCs w:val="16"/>
                <w:lang w:val="sk-SK"/>
              </w:rPr>
            </w:pPr>
            <w:r w:rsidRPr="00D8307A">
              <w:rPr>
                <w:rFonts w:ascii="Arial" w:hAnsi="Arial" w:cs="Arial"/>
                <w:sz w:val="16"/>
                <w:szCs w:val="16"/>
                <w:lang w:val="sk-SK"/>
              </w:rPr>
              <w:t xml:space="preserve">Príloha č. 1 </w:t>
            </w:r>
            <w:r w:rsidRPr="00D8307A">
              <w:rPr>
                <w:rFonts w:ascii="Arial" w:hAnsi="Arial" w:cs="Arial"/>
                <w:sz w:val="16"/>
                <w:szCs w:val="16"/>
                <w:lang w:val="sk-SK"/>
              </w:rPr>
              <w:tab/>
              <w:t>Vzorový formulár na určenie PHZ</w:t>
            </w:r>
          </w:p>
        </w:tc>
        <w:tc>
          <w:tcPr>
            <w:tcW w:w="2263" w:type="dxa"/>
          </w:tcPr>
          <w:p w14:paraId="6BB23291" w14:textId="77777777" w:rsidR="000F1F94" w:rsidRPr="00D8307A" w:rsidRDefault="000F1F94" w:rsidP="000F1F94">
            <w:pPr>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Pr>
                <w:rFonts w:cs="Arial"/>
                <w:sz w:val="16"/>
                <w:szCs w:val="16"/>
              </w:rPr>
              <w:t>Príloha č. 21</w:t>
            </w:r>
          </w:p>
        </w:tc>
      </w:tr>
      <w:tr w:rsidR="000F1F94" w:rsidRPr="00D8307A" w14:paraId="6AD8DC58"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0797DBCE" w14:textId="77777777" w:rsidR="000F1F94" w:rsidRPr="00D8307A" w:rsidRDefault="000F1F94" w:rsidP="000F1F94">
            <w:pPr>
              <w:pStyle w:val="Zkladntext"/>
              <w:tabs>
                <w:tab w:val="left" w:pos="1418"/>
              </w:tabs>
              <w:ind w:left="1447" w:hanging="1447"/>
              <w:rPr>
                <w:rFonts w:ascii="Arial" w:hAnsi="Arial" w:cs="Arial"/>
                <w:sz w:val="16"/>
                <w:szCs w:val="16"/>
                <w:lang w:val="sk-SK"/>
              </w:rPr>
            </w:pPr>
            <w:r w:rsidRPr="00D8307A">
              <w:rPr>
                <w:rFonts w:ascii="Arial" w:hAnsi="Arial" w:cs="Arial"/>
                <w:sz w:val="16"/>
                <w:szCs w:val="16"/>
                <w:lang w:val="sk-SK"/>
              </w:rPr>
              <w:t xml:space="preserve">Príloha č. 2 </w:t>
            </w:r>
            <w:r w:rsidRPr="00D8307A">
              <w:rPr>
                <w:rFonts w:ascii="Arial" w:hAnsi="Arial" w:cs="Arial"/>
                <w:sz w:val="16"/>
                <w:szCs w:val="16"/>
                <w:lang w:val="sk-SK"/>
              </w:rPr>
              <w:tab/>
              <w:t>Vzor zápisnice z vyhodnotenia podmienok účasti</w:t>
            </w:r>
          </w:p>
        </w:tc>
        <w:tc>
          <w:tcPr>
            <w:tcW w:w="2263" w:type="dxa"/>
          </w:tcPr>
          <w:p w14:paraId="67D82A3A" w14:textId="77777777" w:rsidR="000F1F94" w:rsidRDefault="000F1F94" w:rsidP="000F1F94">
            <w:pPr>
              <w:jc w:val="center"/>
              <w:cnfStyle w:val="000000000000" w:firstRow="0" w:lastRow="0" w:firstColumn="0" w:lastColumn="0" w:oddVBand="0" w:evenVBand="0" w:oddHBand="0" w:evenHBand="0" w:firstRowFirstColumn="0" w:firstRowLastColumn="0" w:lastRowFirstColumn="0" w:lastRowLastColumn="0"/>
            </w:pPr>
            <w:r>
              <w:rPr>
                <w:rFonts w:cs="Arial"/>
                <w:sz w:val="16"/>
                <w:szCs w:val="16"/>
              </w:rPr>
              <w:t>Príloha č. 26</w:t>
            </w:r>
          </w:p>
        </w:tc>
      </w:tr>
      <w:tr w:rsidR="000F1F94" w:rsidRPr="00D8307A" w14:paraId="43F2CDEC"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1C89FDAD" w14:textId="77777777" w:rsidR="000F1F94" w:rsidRPr="00D8307A" w:rsidRDefault="000F1F94" w:rsidP="000F1F94">
            <w:pPr>
              <w:pStyle w:val="Zkladntext"/>
              <w:tabs>
                <w:tab w:val="left" w:pos="1418"/>
              </w:tabs>
              <w:rPr>
                <w:rFonts w:ascii="Arial" w:hAnsi="Arial" w:cs="Arial"/>
                <w:sz w:val="16"/>
                <w:szCs w:val="16"/>
                <w:lang w:val="sk-SK"/>
              </w:rPr>
            </w:pPr>
            <w:r w:rsidRPr="00D8307A">
              <w:rPr>
                <w:rFonts w:ascii="Arial" w:hAnsi="Arial" w:cs="Arial"/>
                <w:sz w:val="16"/>
                <w:szCs w:val="16"/>
                <w:lang w:val="sk-SK"/>
              </w:rPr>
              <w:t xml:space="preserve">Príloha č. 3 </w:t>
            </w:r>
            <w:r w:rsidRPr="00D8307A">
              <w:rPr>
                <w:rFonts w:ascii="Arial" w:hAnsi="Arial" w:cs="Arial"/>
                <w:sz w:val="16"/>
                <w:szCs w:val="16"/>
                <w:lang w:val="sk-SK"/>
              </w:rPr>
              <w:tab/>
              <w:t>Vzor zápisnice z vyhodnotenia ponúk</w:t>
            </w:r>
          </w:p>
        </w:tc>
        <w:tc>
          <w:tcPr>
            <w:tcW w:w="2263" w:type="dxa"/>
          </w:tcPr>
          <w:p w14:paraId="74D5AA4A" w14:textId="77777777" w:rsidR="000F1F94" w:rsidRDefault="000F1F94" w:rsidP="000F1F94">
            <w:pPr>
              <w:jc w:val="center"/>
              <w:cnfStyle w:val="000000000000" w:firstRow="0" w:lastRow="0" w:firstColumn="0" w:lastColumn="0" w:oddVBand="0" w:evenVBand="0" w:oddHBand="0" w:evenHBand="0" w:firstRowFirstColumn="0" w:firstRowLastColumn="0" w:lastRowFirstColumn="0" w:lastRowLastColumn="0"/>
            </w:pPr>
            <w:r>
              <w:rPr>
                <w:rFonts w:cs="Arial"/>
                <w:sz w:val="16"/>
                <w:szCs w:val="16"/>
              </w:rPr>
              <w:t>Príloha č. 27</w:t>
            </w:r>
          </w:p>
        </w:tc>
      </w:tr>
      <w:tr w:rsidR="000F1F94" w:rsidRPr="00D8307A" w14:paraId="49C8CE99"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54D2A615" w14:textId="77777777" w:rsidR="000F1F94" w:rsidRPr="00D8307A" w:rsidRDefault="000F1F94" w:rsidP="000F1F94">
            <w:pPr>
              <w:pStyle w:val="Zkladntext"/>
              <w:tabs>
                <w:tab w:val="left" w:pos="1418"/>
              </w:tabs>
              <w:rPr>
                <w:rFonts w:ascii="Arial" w:hAnsi="Arial" w:cs="Arial"/>
                <w:sz w:val="16"/>
                <w:szCs w:val="16"/>
                <w:lang w:val="sk-SK"/>
              </w:rPr>
            </w:pPr>
            <w:r w:rsidRPr="00D8307A">
              <w:rPr>
                <w:rFonts w:ascii="Arial" w:hAnsi="Arial" w:cs="Arial"/>
                <w:sz w:val="16"/>
                <w:szCs w:val="16"/>
                <w:lang w:val="sk-SK"/>
              </w:rPr>
              <w:t xml:space="preserve">Príloha č. 4 </w:t>
            </w:r>
            <w:r w:rsidRPr="00D8307A">
              <w:rPr>
                <w:rFonts w:ascii="Arial" w:hAnsi="Arial" w:cs="Arial"/>
                <w:sz w:val="16"/>
                <w:szCs w:val="16"/>
                <w:lang w:val="sk-SK"/>
              </w:rPr>
              <w:tab/>
              <w:t>Záznam z prieskumu trhu</w:t>
            </w:r>
          </w:p>
        </w:tc>
        <w:tc>
          <w:tcPr>
            <w:tcW w:w="2263" w:type="dxa"/>
          </w:tcPr>
          <w:p w14:paraId="303A5B2E" w14:textId="77777777" w:rsidR="000F1F94" w:rsidRDefault="000F1F94" w:rsidP="000F1F94">
            <w:pPr>
              <w:jc w:val="center"/>
              <w:cnfStyle w:val="000000000000" w:firstRow="0" w:lastRow="0" w:firstColumn="0" w:lastColumn="0" w:oddVBand="0" w:evenVBand="0" w:oddHBand="0" w:evenHBand="0" w:firstRowFirstColumn="0" w:firstRowLastColumn="0" w:lastRowFirstColumn="0" w:lastRowLastColumn="0"/>
            </w:pPr>
            <w:r>
              <w:rPr>
                <w:rFonts w:cs="Arial"/>
                <w:sz w:val="16"/>
                <w:szCs w:val="16"/>
              </w:rPr>
              <w:t>Príloha č. 25</w:t>
            </w:r>
          </w:p>
        </w:tc>
      </w:tr>
      <w:tr w:rsidR="000F1F94" w:rsidRPr="00D8307A" w14:paraId="5D12CA31"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37AAAA16" w14:textId="77777777" w:rsidR="000F1F94" w:rsidRPr="00D8307A" w:rsidRDefault="000F1F94" w:rsidP="000F1F94">
            <w:pPr>
              <w:pStyle w:val="Zkladntext"/>
              <w:tabs>
                <w:tab w:val="left" w:pos="1418"/>
              </w:tabs>
              <w:ind w:left="1418" w:hanging="1418"/>
              <w:rPr>
                <w:rFonts w:ascii="Arial" w:hAnsi="Arial" w:cs="Arial"/>
                <w:sz w:val="16"/>
                <w:szCs w:val="16"/>
                <w:lang w:val="sk-SK"/>
              </w:rPr>
            </w:pPr>
            <w:r w:rsidRPr="00D8307A">
              <w:rPr>
                <w:rFonts w:ascii="Arial" w:hAnsi="Arial" w:cs="Arial"/>
                <w:sz w:val="16"/>
                <w:szCs w:val="16"/>
                <w:lang w:val="sk-SK"/>
              </w:rPr>
              <w:t xml:space="preserve">Príloha č. 5 </w:t>
            </w:r>
            <w:r w:rsidRPr="00D8307A">
              <w:rPr>
                <w:rFonts w:ascii="Arial" w:hAnsi="Arial" w:cs="Arial"/>
                <w:sz w:val="16"/>
                <w:szCs w:val="16"/>
                <w:lang w:val="sk-SK"/>
              </w:rPr>
              <w:tab/>
              <w:t xml:space="preserve">Informácia o zverejnení výzvy na predkladanie ponúk na webovom sídle www.partnerskadohoda.gov.sk v prípade zákaziek s nízkou hodnotou </w:t>
            </w:r>
          </w:p>
        </w:tc>
        <w:tc>
          <w:tcPr>
            <w:tcW w:w="2263" w:type="dxa"/>
          </w:tcPr>
          <w:p w14:paraId="294BD40D" w14:textId="52761BF7" w:rsidR="000F1F94" w:rsidRDefault="0089506D" w:rsidP="000F1F94">
            <w:pPr>
              <w:jc w:val="center"/>
              <w:cnfStyle w:val="000000000000" w:firstRow="0" w:lastRow="0" w:firstColumn="0" w:lastColumn="0" w:oddVBand="0" w:evenVBand="0" w:oddHBand="0" w:evenHBand="0" w:firstRowFirstColumn="0" w:firstRowLastColumn="0" w:lastRowFirstColumn="0" w:lastRowLastColumn="0"/>
            </w:pPr>
            <w:r>
              <w:rPr>
                <w:rFonts w:cs="Arial"/>
                <w:sz w:val="16"/>
                <w:szCs w:val="16"/>
              </w:rPr>
              <w:t xml:space="preserve">   </w:t>
            </w:r>
            <w:r w:rsidR="000F1F94">
              <w:rPr>
                <w:rFonts w:cs="Arial"/>
                <w:sz w:val="16"/>
                <w:szCs w:val="16"/>
              </w:rPr>
              <w:t>Príloha č. 23 a</w:t>
            </w:r>
          </w:p>
        </w:tc>
      </w:tr>
      <w:tr w:rsidR="000F1F94" w:rsidRPr="00D8307A" w14:paraId="68D52D2D"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34E3A0FA" w14:textId="77777777" w:rsidR="000F1F94" w:rsidRPr="00D8307A" w:rsidRDefault="000F1F94" w:rsidP="000F1F94">
            <w:pPr>
              <w:pStyle w:val="Zkladntext"/>
              <w:tabs>
                <w:tab w:val="left" w:pos="1418"/>
              </w:tabs>
              <w:ind w:left="1418" w:hanging="1418"/>
              <w:rPr>
                <w:rFonts w:ascii="Arial" w:hAnsi="Arial" w:cs="Arial"/>
                <w:sz w:val="16"/>
                <w:szCs w:val="16"/>
                <w:lang w:val="sk-SK"/>
              </w:rPr>
            </w:pPr>
            <w:r w:rsidRPr="00D8307A">
              <w:rPr>
                <w:rFonts w:ascii="Arial" w:hAnsi="Arial" w:cs="Arial"/>
                <w:sz w:val="16"/>
                <w:szCs w:val="16"/>
                <w:lang w:val="sk-SK"/>
              </w:rPr>
              <w:t xml:space="preserve">Príloha č. 6 </w:t>
            </w:r>
            <w:r w:rsidRPr="00D8307A">
              <w:rPr>
                <w:rFonts w:ascii="Arial" w:hAnsi="Arial" w:cs="Arial"/>
                <w:sz w:val="16"/>
                <w:szCs w:val="16"/>
                <w:lang w:val="sk-SK"/>
              </w:rPr>
              <w:tab/>
              <w:t xml:space="preserve">Informácia o zverejnení výzvy na predkladanie ponúk na webovom sídle </w:t>
            </w:r>
            <w:hyperlink r:id="rId17" w:history="1">
              <w:r w:rsidRPr="00D8307A">
                <w:rPr>
                  <w:rFonts w:ascii="Arial" w:hAnsi="Arial" w:cs="Arial"/>
                  <w:sz w:val="16"/>
                  <w:szCs w:val="16"/>
                  <w:lang w:val="sk-SK"/>
                </w:rPr>
                <w:t>www.partnerskadohoda.gov.sk</w:t>
              </w:r>
            </w:hyperlink>
            <w:r w:rsidRPr="00D8307A">
              <w:rPr>
                <w:rFonts w:ascii="Arial" w:hAnsi="Arial" w:cs="Arial"/>
                <w:sz w:val="16"/>
                <w:szCs w:val="16"/>
                <w:lang w:val="sk-SK"/>
              </w:rPr>
              <w:t xml:space="preserve"> v prípade zákaziek vyhlásených osobou, ktorej verejný obstarávateľ poskytne 50% a menej finančných prostriedkov na dodanie tovaru, uskutočnenie stavebných prác a poskytnutie služieb z NFP</w:t>
            </w:r>
          </w:p>
        </w:tc>
        <w:tc>
          <w:tcPr>
            <w:tcW w:w="2263" w:type="dxa"/>
          </w:tcPr>
          <w:p w14:paraId="1BA3753C" w14:textId="181BBDF5" w:rsidR="000F1F94" w:rsidRDefault="0089506D" w:rsidP="000F1F94">
            <w:pPr>
              <w:jc w:val="center"/>
              <w:cnfStyle w:val="000000000000" w:firstRow="0" w:lastRow="0" w:firstColumn="0" w:lastColumn="0" w:oddVBand="0" w:evenVBand="0" w:oddHBand="0" w:evenHBand="0" w:firstRowFirstColumn="0" w:firstRowLastColumn="0" w:lastRowFirstColumn="0" w:lastRowLastColumn="0"/>
            </w:pPr>
            <w:r>
              <w:rPr>
                <w:rFonts w:cs="Arial"/>
                <w:sz w:val="16"/>
                <w:szCs w:val="16"/>
              </w:rPr>
              <w:t xml:space="preserve">   </w:t>
            </w:r>
            <w:r w:rsidR="000F1F94">
              <w:rPr>
                <w:rFonts w:cs="Arial"/>
                <w:sz w:val="16"/>
                <w:szCs w:val="16"/>
              </w:rPr>
              <w:t>Príloha č. 23 b</w:t>
            </w:r>
          </w:p>
        </w:tc>
      </w:tr>
      <w:tr w:rsidR="000F1F94" w:rsidRPr="00D8307A" w14:paraId="490A992E"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553301E5" w14:textId="77777777" w:rsidR="000F1F94" w:rsidRPr="00D8307A" w:rsidRDefault="000F1F94" w:rsidP="000F1F94">
            <w:pPr>
              <w:pStyle w:val="Zkladntext"/>
              <w:tabs>
                <w:tab w:val="left" w:pos="1418"/>
              </w:tabs>
              <w:ind w:left="1418" w:hanging="1418"/>
              <w:rPr>
                <w:rFonts w:ascii="Arial" w:hAnsi="Arial" w:cs="Arial"/>
                <w:sz w:val="16"/>
                <w:szCs w:val="16"/>
                <w:lang w:val="sk-SK"/>
              </w:rPr>
            </w:pPr>
            <w:r w:rsidRPr="00D8307A">
              <w:rPr>
                <w:rFonts w:ascii="Arial" w:hAnsi="Arial" w:cs="Arial"/>
                <w:sz w:val="16"/>
                <w:szCs w:val="16"/>
                <w:lang w:val="sk-SK"/>
              </w:rPr>
              <w:t>Príloha č. 7</w:t>
            </w:r>
            <w:r w:rsidRPr="00D8307A">
              <w:rPr>
                <w:rFonts w:ascii="Arial" w:hAnsi="Arial" w:cs="Arial"/>
                <w:sz w:val="16"/>
                <w:szCs w:val="16"/>
                <w:lang w:val="sk-SK"/>
              </w:rPr>
              <w:tab/>
              <w:t>Výzva na predkladanie ponúk (zákazka s nízkou hodnotou)</w:t>
            </w:r>
          </w:p>
        </w:tc>
        <w:tc>
          <w:tcPr>
            <w:tcW w:w="2263" w:type="dxa"/>
          </w:tcPr>
          <w:p w14:paraId="20DC9346" w14:textId="77777777" w:rsidR="000F1F94" w:rsidRDefault="000F1F94" w:rsidP="000F1F94">
            <w:pPr>
              <w:jc w:val="center"/>
              <w:cnfStyle w:val="000000000000" w:firstRow="0" w:lastRow="0" w:firstColumn="0" w:lastColumn="0" w:oddVBand="0" w:evenVBand="0" w:oddHBand="0" w:evenHBand="0" w:firstRowFirstColumn="0" w:firstRowLastColumn="0" w:lastRowFirstColumn="0" w:lastRowLastColumn="0"/>
            </w:pPr>
            <w:r>
              <w:rPr>
                <w:rFonts w:cs="Arial"/>
                <w:sz w:val="16"/>
                <w:szCs w:val="16"/>
              </w:rPr>
              <w:t>Príloha č. 24</w:t>
            </w:r>
          </w:p>
        </w:tc>
      </w:tr>
      <w:tr w:rsidR="000F1F94" w:rsidRPr="00D8307A" w14:paraId="5658C694"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36A34EC1" w14:textId="77777777" w:rsidR="000F1F94" w:rsidRPr="00D8307A" w:rsidRDefault="000F1F94" w:rsidP="000F1F94">
            <w:pPr>
              <w:pStyle w:val="Zkladntext"/>
              <w:tabs>
                <w:tab w:val="left" w:pos="1418"/>
              </w:tabs>
              <w:ind w:left="1418" w:hanging="1418"/>
              <w:rPr>
                <w:rFonts w:ascii="Arial" w:hAnsi="Arial" w:cs="Arial"/>
                <w:sz w:val="16"/>
                <w:szCs w:val="16"/>
                <w:lang w:val="sk-SK"/>
              </w:rPr>
            </w:pPr>
            <w:r w:rsidRPr="00D8307A">
              <w:rPr>
                <w:rFonts w:ascii="Arial" w:hAnsi="Arial" w:cs="Arial"/>
                <w:sz w:val="16"/>
                <w:szCs w:val="16"/>
                <w:lang w:val="sk-SK"/>
              </w:rPr>
              <w:t xml:space="preserve">Príloha č. 8 </w:t>
            </w:r>
            <w:r w:rsidRPr="00D8307A">
              <w:rPr>
                <w:rFonts w:ascii="Arial" w:hAnsi="Arial" w:cs="Arial"/>
                <w:sz w:val="16"/>
                <w:szCs w:val="16"/>
                <w:lang w:val="sk-SK"/>
              </w:rPr>
              <w:tab/>
              <w:t>Čestné vyhlásenie prijímateľa k úplnosti a súladu predkladanej dokumentácie s originálnou dokumentáciou z VO alebo obstarávania</w:t>
            </w:r>
          </w:p>
        </w:tc>
        <w:tc>
          <w:tcPr>
            <w:tcW w:w="2263" w:type="dxa"/>
          </w:tcPr>
          <w:p w14:paraId="3211222C" w14:textId="77777777" w:rsidR="000F1F94" w:rsidRDefault="000F1F94" w:rsidP="000F1F94">
            <w:pPr>
              <w:jc w:val="center"/>
              <w:cnfStyle w:val="000000000000" w:firstRow="0" w:lastRow="0" w:firstColumn="0" w:lastColumn="0" w:oddVBand="0" w:evenVBand="0" w:oddHBand="0" w:evenHBand="0" w:firstRowFirstColumn="0" w:firstRowLastColumn="0" w:lastRowFirstColumn="0" w:lastRowLastColumn="0"/>
            </w:pPr>
            <w:r>
              <w:rPr>
                <w:rFonts w:cs="Arial"/>
                <w:sz w:val="16"/>
                <w:szCs w:val="16"/>
              </w:rPr>
              <w:t>Príloha č. 29</w:t>
            </w:r>
          </w:p>
        </w:tc>
      </w:tr>
      <w:tr w:rsidR="000F1F94" w:rsidRPr="00D8307A" w14:paraId="61312087"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26C6F861" w14:textId="77777777" w:rsidR="000F1F94" w:rsidRPr="00D8307A" w:rsidRDefault="000F1F94" w:rsidP="000F1F94">
            <w:pPr>
              <w:pStyle w:val="Zkladntext"/>
              <w:tabs>
                <w:tab w:val="left" w:pos="1418"/>
              </w:tabs>
              <w:ind w:left="1416" w:hanging="1416"/>
              <w:rPr>
                <w:rFonts w:ascii="Arial" w:hAnsi="Arial" w:cs="Arial"/>
                <w:sz w:val="16"/>
                <w:szCs w:val="16"/>
                <w:lang w:val="sk-SK"/>
              </w:rPr>
            </w:pPr>
            <w:bookmarkStart w:id="222" w:name="_Ref418020975"/>
            <w:bookmarkStart w:id="223" w:name="_Ref418020987"/>
            <w:bookmarkStart w:id="224" w:name="_Ref418021052"/>
            <w:bookmarkStart w:id="225" w:name="_Ref418021057"/>
            <w:bookmarkStart w:id="226" w:name="_Ref418021061"/>
            <w:bookmarkStart w:id="227" w:name="_Ref418021067"/>
            <w:r w:rsidRPr="00D8307A">
              <w:rPr>
                <w:rFonts w:ascii="Arial" w:hAnsi="Arial" w:cs="Arial"/>
                <w:sz w:val="16"/>
                <w:szCs w:val="16"/>
                <w:lang w:val="sk-SK"/>
              </w:rPr>
              <w:t xml:space="preserve">Príloha č. 9 </w:t>
            </w:r>
            <w:r w:rsidRPr="00D8307A">
              <w:rPr>
                <w:rFonts w:ascii="Arial" w:hAnsi="Arial" w:cs="Arial"/>
                <w:sz w:val="16"/>
                <w:szCs w:val="16"/>
                <w:lang w:val="sk-SK"/>
              </w:rPr>
              <w:tab/>
              <w:t>Čestné vyhlásenie žiadateľa/prijímateľa o vylúčení konfliktu záujmov v procese VO</w:t>
            </w:r>
            <w:bookmarkEnd w:id="222"/>
            <w:bookmarkEnd w:id="223"/>
            <w:bookmarkEnd w:id="224"/>
            <w:bookmarkEnd w:id="225"/>
            <w:bookmarkEnd w:id="226"/>
            <w:bookmarkEnd w:id="227"/>
            <w:r w:rsidRPr="00D8307A">
              <w:rPr>
                <w:rFonts w:ascii="Arial" w:hAnsi="Arial" w:cs="Arial"/>
                <w:sz w:val="16"/>
                <w:szCs w:val="16"/>
                <w:lang w:val="sk-SK"/>
              </w:rPr>
              <w:t xml:space="preserve"> alebo obstarávania</w:t>
            </w:r>
          </w:p>
        </w:tc>
        <w:tc>
          <w:tcPr>
            <w:tcW w:w="2263" w:type="dxa"/>
          </w:tcPr>
          <w:p w14:paraId="3A336832" w14:textId="77777777" w:rsidR="000F1F94" w:rsidRDefault="000F1F94" w:rsidP="000F1F94">
            <w:pPr>
              <w:jc w:val="center"/>
              <w:cnfStyle w:val="000000000000" w:firstRow="0" w:lastRow="0" w:firstColumn="0" w:lastColumn="0" w:oddVBand="0" w:evenVBand="0" w:oddHBand="0" w:evenHBand="0" w:firstRowFirstColumn="0" w:firstRowLastColumn="0" w:lastRowFirstColumn="0" w:lastRowLastColumn="0"/>
            </w:pPr>
            <w:r>
              <w:rPr>
                <w:rFonts w:cs="Arial"/>
                <w:sz w:val="16"/>
                <w:szCs w:val="16"/>
              </w:rPr>
              <w:t>Príloha č. 28</w:t>
            </w:r>
          </w:p>
        </w:tc>
      </w:tr>
      <w:tr w:rsidR="000F1F94" w:rsidRPr="00D8307A" w14:paraId="210CD50B"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34B9B721" w14:textId="77777777" w:rsidR="000F1F94" w:rsidRPr="00D8307A" w:rsidRDefault="000F1F94" w:rsidP="000F1F94">
            <w:pPr>
              <w:pStyle w:val="Zkladntext"/>
              <w:tabs>
                <w:tab w:val="left" w:pos="1418"/>
              </w:tabs>
              <w:ind w:left="1416" w:hanging="1416"/>
              <w:rPr>
                <w:rFonts w:ascii="Arial" w:hAnsi="Arial" w:cs="Arial"/>
                <w:sz w:val="16"/>
                <w:szCs w:val="16"/>
                <w:lang w:val="sk-SK"/>
              </w:rPr>
            </w:pPr>
            <w:r w:rsidRPr="00D8307A">
              <w:rPr>
                <w:rFonts w:ascii="Arial" w:hAnsi="Arial" w:cs="Arial"/>
                <w:sz w:val="16"/>
                <w:szCs w:val="16"/>
                <w:lang w:val="sk-SK"/>
              </w:rPr>
              <w:t xml:space="preserve">Príloha č. 10 </w:t>
            </w:r>
            <w:r w:rsidRPr="00D8307A">
              <w:rPr>
                <w:rFonts w:ascii="Arial" w:hAnsi="Arial" w:cs="Arial"/>
                <w:sz w:val="16"/>
                <w:szCs w:val="16"/>
                <w:lang w:val="sk-SK"/>
              </w:rPr>
              <w:tab/>
              <w:t>Test bežnej dostupnosti (v prípade zákaziek zadávaných s využitím elektronického trhoviska alebo v rámci dynamického nákupného systému)</w:t>
            </w:r>
          </w:p>
        </w:tc>
        <w:tc>
          <w:tcPr>
            <w:tcW w:w="2263" w:type="dxa"/>
          </w:tcPr>
          <w:p w14:paraId="53B34FE5" w14:textId="77777777" w:rsidR="000F1F94" w:rsidRDefault="000F1F94" w:rsidP="000F1F94">
            <w:pPr>
              <w:jc w:val="center"/>
              <w:cnfStyle w:val="000000000000" w:firstRow="0" w:lastRow="0" w:firstColumn="0" w:lastColumn="0" w:oddVBand="0" w:evenVBand="0" w:oddHBand="0" w:evenHBand="0" w:firstRowFirstColumn="0" w:firstRowLastColumn="0" w:lastRowFirstColumn="0" w:lastRowLastColumn="0"/>
            </w:pPr>
            <w:r>
              <w:rPr>
                <w:rFonts w:cs="Arial"/>
                <w:sz w:val="16"/>
                <w:szCs w:val="16"/>
              </w:rPr>
              <w:t>Príloha č. 19</w:t>
            </w:r>
          </w:p>
        </w:tc>
      </w:tr>
      <w:tr w:rsidR="000F1F94" w:rsidRPr="00D8307A" w14:paraId="5DB6396C" w14:textId="77777777" w:rsidTr="000F1F94">
        <w:tc>
          <w:tcPr>
            <w:tcW w:w="6799" w:type="dxa"/>
          </w:tcPr>
          <w:p w14:paraId="0455BA1A" w14:textId="77777777" w:rsidR="000F1F94" w:rsidRPr="00D8307A" w:rsidRDefault="000F1F94" w:rsidP="000F1F94">
            <w:pPr>
              <w:pStyle w:val="Zkladntext"/>
              <w:tabs>
                <w:tab w:val="left" w:pos="1418"/>
              </w:tabs>
              <w:ind w:left="1418" w:hanging="1418"/>
              <w:cnfStyle w:val="001000000000" w:firstRow="0" w:lastRow="0" w:firstColumn="1" w:lastColumn="0" w:oddVBand="0" w:evenVBand="0" w:oddHBand="0" w:evenHBand="0" w:firstRowFirstColumn="0" w:firstRowLastColumn="0" w:lastRowFirstColumn="0" w:lastRowLastColumn="0"/>
              <w:rPr>
                <w:rFonts w:ascii="Arial" w:hAnsi="Arial" w:cs="Arial"/>
                <w:sz w:val="16"/>
                <w:szCs w:val="16"/>
                <w:lang w:val="sk-SK"/>
              </w:rPr>
            </w:pPr>
            <w:r w:rsidRPr="00D8307A">
              <w:rPr>
                <w:rFonts w:ascii="Arial" w:hAnsi="Arial" w:cs="Arial"/>
                <w:sz w:val="16"/>
                <w:szCs w:val="16"/>
                <w:lang w:val="sk-SK"/>
              </w:rPr>
              <w:t>Príloha č. 11</w:t>
            </w:r>
            <w:r w:rsidRPr="00D8307A">
              <w:rPr>
                <w:rFonts w:ascii="Arial" w:hAnsi="Arial" w:cs="Arial"/>
                <w:sz w:val="16"/>
                <w:szCs w:val="16"/>
                <w:lang w:val="sk-SK"/>
              </w:rPr>
              <w:tab/>
              <w:t>Pomocné kontrolné zoznamy pre prijímateľa k predkladanej dokumentácii na kontrolu VO (účelom pomocných kontrolných zoznamov je zabezpečiť kompletnosť predloženej dokumentácie)</w:t>
            </w:r>
          </w:p>
        </w:tc>
        <w:tc>
          <w:tcPr>
            <w:tcW w:w="2263" w:type="dxa"/>
          </w:tcPr>
          <w:p w14:paraId="67D12646" w14:textId="57A77AE3" w:rsidR="000F1F94" w:rsidRDefault="000F1F94" w:rsidP="000F1F94">
            <w:pPr>
              <w:jc w:val="center"/>
            </w:pPr>
            <w:r>
              <w:rPr>
                <w:rFonts w:cs="Arial"/>
                <w:sz w:val="16"/>
                <w:szCs w:val="16"/>
              </w:rPr>
              <w:t>Príloha č. 4</w:t>
            </w:r>
            <w:ins w:id="228" w:author="Autor">
              <w:r w:rsidR="0045620B">
                <w:rPr>
                  <w:rFonts w:cs="Arial"/>
                  <w:sz w:val="16"/>
                  <w:szCs w:val="16"/>
                </w:rPr>
                <w:t>5</w:t>
              </w:r>
            </w:ins>
            <w:del w:id="229" w:author="Autor">
              <w:r w:rsidDel="0045620B">
                <w:rPr>
                  <w:rFonts w:cs="Arial"/>
                  <w:sz w:val="16"/>
                  <w:szCs w:val="16"/>
                </w:rPr>
                <w:delText>4</w:delText>
              </w:r>
            </w:del>
          </w:p>
        </w:tc>
      </w:tr>
      <w:tr w:rsidR="000F1F94" w:rsidRPr="00D8307A" w14:paraId="62E9247D" w14:textId="77777777" w:rsidTr="000F1F94">
        <w:tc>
          <w:tcPr>
            <w:tcW w:w="6799" w:type="dxa"/>
          </w:tcPr>
          <w:p w14:paraId="32C5D6F3" w14:textId="77777777" w:rsidR="000F1F94" w:rsidRPr="00D8307A" w:rsidRDefault="000F1F94" w:rsidP="000F1F94">
            <w:pPr>
              <w:pStyle w:val="Zkladntext"/>
              <w:tabs>
                <w:tab w:val="left" w:pos="1588"/>
              </w:tabs>
              <w:ind w:left="1418" w:hanging="1418"/>
              <w:cnfStyle w:val="001000000000" w:firstRow="0" w:lastRow="0" w:firstColumn="1" w:lastColumn="0" w:oddVBand="0" w:evenVBand="0" w:oddHBand="0" w:evenHBand="0" w:firstRowFirstColumn="0" w:firstRowLastColumn="0" w:lastRowFirstColumn="0" w:lastRowLastColumn="0"/>
              <w:rPr>
                <w:rFonts w:ascii="Arial" w:hAnsi="Arial" w:cs="Arial"/>
                <w:sz w:val="16"/>
                <w:szCs w:val="16"/>
                <w:lang w:val="sk-SK"/>
              </w:rPr>
            </w:pPr>
            <w:bookmarkStart w:id="230" w:name="_Toc71812165"/>
            <w:r w:rsidRPr="00D8307A">
              <w:rPr>
                <w:rFonts w:ascii="Arial" w:hAnsi="Arial" w:cs="Arial"/>
                <w:sz w:val="16"/>
                <w:szCs w:val="16"/>
                <w:lang w:val="sk-SK"/>
              </w:rPr>
              <w:t xml:space="preserve">Príloha č. 12 </w:t>
            </w:r>
            <w:r>
              <w:rPr>
                <w:rFonts w:ascii="Arial" w:hAnsi="Arial" w:cs="Arial"/>
                <w:sz w:val="16"/>
                <w:szCs w:val="16"/>
                <w:lang w:val="sk-SK"/>
              </w:rPr>
              <w:t xml:space="preserve">      </w:t>
            </w:r>
            <w:r w:rsidRPr="00D8307A">
              <w:rPr>
                <w:rFonts w:ascii="Arial" w:hAnsi="Arial" w:cs="Arial"/>
                <w:sz w:val="16"/>
                <w:szCs w:val="16"/>
                <w:lang w:val="sk-SK"/>
              </w:rPr>
              <w:t>Finančné opravy za porušenie pravidiel a postupov VO a obstarávania (Príloha č. 1 Metodického pokynu CKO č. 5)</w:t>
            </w:r>
            <w:bookmarkEnd w:id="230"/>
          </w:p>
        </w:tc>
        <w:tc>
          <w:tcPr>
            <w:tcW w:w="2263" w:type="dxa"/>
          </w:tcPr>
          <w:p w14:paraId="6AD405A3" w14:textId="27F39490" w:rsidR="000F1F94" w:rsidRDefault="000F1F94" w:rsidP="000F1F94">
            <w:pPr>
              <w:jc w:val="center"/>
            </w:pPr>
            <w:r>
              <w:rPr>
                <w:rFonts w:cs="Arial"/>
                <w:sz w:val="16"/>
                <w:szCs w:val="16"/>
              </w:rPr>
              <w:t>Príloha č. 4</w:t>
            </w:r>
            <w:ins w:id="231" w:author="Autor">
              <w:r w:rsidR="0045620B">
                <w:rPr>
                  <w:rFonts w:cs="Arial"/>
                  <w:sz w:val="16"/>
                  <w:szCs w:val="16"/>
                </w:rPr>
                <w:t>6</w:t>
              </w:r>
            </w:ins>
            <w:del w:id="232" w:author="Autor">
              <w:r w:rsidDel="0045620B">
                <w:rPr>
                  <w:rFonts w:cs="Arial"/>
                  <w:sz w:val="16"/>
                  <w:szCs w:val="16"/>
                </w:rPr>
                <w:delText>5</w:delText>
              </w:r>
            </w:del>
          </w:p>
        </w:tc>
      </w:tr>
    </w:tbl>
    <w:p w14:paraId="142F8479" w14:textId="77777777" w:rsidR="000F1F94" w:rsidRDefault="000F1F94" w:rsidP="00A10CB2">
      <w:pPr>
        <w:autoSpaceDE w:val="0"/>
        <w:autoSpaceDN w:val="0"/>
        <w:adjustRightInd w:val="0"/>
        <w:spacing w:before="120" w:after="120" w:line="288" w:lineRule="auto"/>
        <w:jc w:val="both"/>
      </w:pPr>
    </w:p>
    <w:p w14:paraId="49F95D1A" w14:textId="417D6B77" w:rsidR="00CE277C" w:rsidRDefault="00CE277C" w:rsidP="00A10CB2">
      <w:pPr>
        <w:autoSpaceDE w:val="0"/>
        <w:autoSpaceDN w:val="0"/>
        <w:adjustRightInd w:val="0"/>
        <w:spacing w:before="120" w:after="120" w:line="288" w:lineRule="auto"/>
        <w:jc w:val="both"/>
      </w:pPr>
      <w:r w:rsidRPr="00CE277C">
        <w:t>Podľa Jednotnej príručky k VO je prijímateľ povinný pri evidovaní príslušného VO v systéme ITMS2014+ postupovať v zmysle Usmernenia CKO č. 7, ktoré upravuje spôsob využívania funkcionalít v evidencii „Verejné obstarávanie“  v systéme ITMS2014+. V súvislosti s vyššie uvedeným si riadiaci orgán dovoľuje prijímateľov požiadať o dôslednú evidenciu údajov o verejných obstarávaniach v ITMS2014+, a to najmä o stave VO a metóde zákazky podľa finančného limitu.</w:t>
      </w:r>
    </w:p>
    <w:p w14:paraId="4DB686D7" w14:textId="77777777" w:rsidR="00CE277C" w:rsidRPr="0073389C" w:rsidRDefault="00CE277C" w:rsidP="00A10CB2">
      <w:pPr>
        <w:autoSpaceDE w:val="0"/>
        <w:autoSpaceDN w:val="0"/>
        <w:adjustRightInd w:val="0"/>
        <w:spacing w:before="120" w:after="120" w:line="288" w:lineRule="auto"/>
        <w:jc w:val="both"/>
      </w:pPr>
    </w:p>
    <w:p w14:paraId="7B999114" w14:textId="77777777" w:rsidR="009D7F63" w:rsidRPr="0073389C" w:rsidRDefault="009D7F63" w:rsidP="009D7F63">
      <w:pPr>
        <w:pStyle w:val="Nadpis1"/>
        <w:spacing w:before="120" w:after="120" w:line="288" w:lineRule="auto"/>
        <w:ind w:left="0" w:firstLine="0"/>
        <w:rPr>
          <w:rFonts w:ascii="Arial" w:hAnsi="Arial"/>
          <w:lang w:val="sk-SK"/>
        </w:rPr>
      </w:pPr>
      <w:bookmarkStart w:id="233" w:name="_Toc359942925"/>
      <w:bookmarkStart w:id="234" w:name="_Toc359943221"/>
      <w:bookmarkStart w:id="235" w:name="_Toc359943517"/>
      <w:bookmarkStart w:id="236" w:name="_Toc359943819"/>
      <w:bookmarkStart w:id="237" w:name="_Toc359944121"/>
      <w:bookmarkStart w:id="238" w:name="_Toc359944421"/>
      <w:bookmarkStart w:id="239" w:name="_Toc360024481"/>
      <w:bookmarkStart w:id="240" w:name="_Toc360030476"/>
      <w:bookmarkStart w:id="241" w:name="_Toc360031226"/>
      <w:bookmarkStart w:id="242" w:name="_Toc360109828"/>
      <w:bookmarkStart w:id="243" w:name="_Toc360110138"/>
      <w:bookmarkStart w:id="244" w:name="_Toc360118328"/>
      <w:bookmarkStart w:id="245" w:name="_Toc360118643"/>
      <w:bookmarkStart w:id="246" w:name="_Toc359942927"/>
      <w:bookmarkStart w:id="247" w:name="_Toc359943223"/>
      <w:bookmarkStart w:id="248" w:name="_Toc359943519"/>
      <w:bookmarkStart w:id="249" w:name="_Toc359943821"/>
      <w:bookmarkStart w:id="250" w:name="_Toc359944123"/>
      <w:bookmarkStart w:id="251" w:name="_Toc359944423"/>
      <w:bookmarkStart w:id="252" w:name="_Toc360024483"/>
      <w:bookmarkStart w:id="253" w:name="_Toc360030478"/>
      <w:bookmarkStart w:id="254" w:name="_Toc360031228"/>
      <w:bookmarkStart w:id="255" w:name="_Toc360109830"/>
      <w:bookmarkStart w:id="256" w:name="_Toc360110140"/>
      <w:bookmarkStart w:id="257" w:name="_Toc360118330"/>
      <w:bookmarkStart w:id="258" w:name="_Toc360118645"/>
      <w:bookmarkStart w:id="259" w:name="_Toc418000109"/>
      <w:bookmarkStart w:id="260" w:name="_Toc440372890"/>
      <w:bookmarkStart w:id="261" w:name="_Toc94683066"/>
      <w:bookmarkStart w:id="262" w:name="_Toc410907880"/>
      <w:bookmarkEnd w:id="220"/>
      <w:bookmarkEnd w:id="221"/>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r w:rsidRPr="0073389C">
        <w:rPr>
          <w:rFonts w:ascii="Arial" w:hAnsi="Arial"/>
          <w:lang w:val="sk-SK"/>
        </w:rPr>
        <w:t>Kontrola a overovanie oprávnenosti výdavkov</w:t>
      </w:r>
      <w:bookmarkEnd w:id="260"/>
      <w:bookmarkEnd w:id="261"/>
      <w:r w:rsidRPr="0073389C">
        <w:rPr>
          <w:rFonts w:ascii="Arial" w:hAnsi="Arial"/>
          <w:lang w:val="sk-SK"/>
        </w:rPr>
        <w:t xml:space="preserve"> </w:t>
      </w:r>
      <w:bookmarkEnd w:id="262"/>
    </w:p>
    <w:p w14:paraId="4D5F94DD"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Kontrolou projektu sa rozumie súhrn činností poskytovateľa a ním prizvaných osôb, ktorými sa overuje plnenie podmienok poskytnutia príspevku v súlade so zmluvou o NFP, súlad deklarovaných výdavkov a ostatných údajov predložených zo strany prijímateľa a súvisiacej dokumentácie s legislatívou EÚ a SR, dodržiavanie hospodárnosti, efektívnosti, účinnosti a účelnosti poskytnutého NFP, dôsledné a pravidelné overenie dosiahnutého pokroku realizácie aktivít a výstupov projektu a ďalšie povinnosti stanovené prijímateľovi v zmluve o NFP. Cieľom kontroly je aj predchádzanie podvodom a nezrovnalostiam, ich odhaľovanie, náprava a s nimi súvisiace nápravné opatrenia, primerané riadenie rizík súvisiacich so zákonnosťou, oprávnenosťou a správnosťou finančných operácií, </w:t>
      </w:r>
      <w:r w:rsidR="008C4194" w:rsidRPr="0073389C">
        <w:t>spoľahlivos</w:t>
      </w:r>
      <w:r w:rsidR="005263F5">
        <w:t>ť</w:t>
      </w:r>
      <w:r w:rsidRPr="0073389C">
        <w:t xml:space="preserve"> výkazníctva, ochrana majetku a informácií. Poskytovateľ v rámci kontroly overí taktiež súlad ŽoP prijímateľa a podpornej dokumentácie s legislatívou EÚ a SR najmä s ohľadom na zásadu riadneho finančného hospodárenia, správnosti nárokovaných výdavkov a ostatných povinností vyplývajúcich prijímateľovi zo zmluvy o NFP a z legislatívy EÚ a SR.</w:t>
      </w:r>
    </w:p>
    <w:p w14:paraId="66DED200" w14:textId="77777777"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color w:val="auto"/>
          <w:sz w:val="19"/>
          <w:szCs w:val="19"/>
          <w:lang w:val="sk-SK"/>
        </w:rPr>
        <w:t xml:space="preserve">Kontrolovanou osobou je vo vzťahu k aplikácii zákona o finančnej kontrole </w:t>
      </w:r>
      <w:r w:rsidR="00614746">
        <w:rPr>
          <w:rFonts w:ascii="Arial" w:hAnsi="Arial" w:cs="Arial"/>
          <w:color w:val="auto"/>
          <w:sz w:val="19"/>
          <w:szCs w:val="19"/>
          <w:lang w:val="sk-SK"/>
        </w:rPr>
        <w:t xml:space="preserve">a zákona o príspevku EŠIF </w:t>
      </w:r>
      <w:r w:rsidRPr="0073389C">
        <w:rPr>
          <w:rFonts w:ascii="Arial" w:hAnsi="Arial" w:cs="Arial"/>
          <w:color w:val="auto"/>
          <w:sz w:val="19"/>
          <w:szCs w:val="19"/>
          <w:lang w:val="sk-SK"/>
        </w:rPr>
        <w:t xml:space="preserve">vždy </w:t>
      </w:r>
      <w:r w:rsidR="002D4DD9" w:rsidRPr="0073389C">
        <w:rPr>
          <w:rFonts w:ascii="Arial" w:hAnsi="Arial" w:cs="Arial"/>
          <w:color w:val="auto"/>
          <w:sz w:val="19"/>
          <w:szCs w:val="19"/>
          <w:lang w:val="sk-SK"/>
        </w:rPr>
        <w:t>prijímateľ</w:t>
      </w:r>
      <w:r w:rsidRPr="0073389C">
        <w:rPr>
          <w:rFonts w:ascii="Arial" w:hAnsi="Arial" w:cs="Arial"/>
          <w:color w:val="auto"/>
          <w:sz w:val="19"/>
          <w:szCs w:val="19"/>
          <w:lang w:val="sk-SK"/>
        </w:rPr>
        <w:t>̌, alebo osoba, ktorá požiada o vykonanie kontroly (budúci žiadateľ v zmysle § 26 - § 28 zákona o príspevku z EŠIF)</w:t>
      </w:r>
      <w:r w:rsidRPr="0073389C">
        <w:rPr>
          <w:rFonts w:ascii="Arial" w:hAnsi="Arial" w:cs="Arial"/>
          <w:sz w:val="19"/>
          <w:szCs w:val="19"/>
          <w:lang w:val="sk-SK"/>
        </w:rPr>
        <w:t xml:space="preserve">. </w:t>
      </w:r>
      <w:r w:rsidRPr="0073389C">
        <w:rPr>
          <w:rFonts w:ascii="Arial" w:hAnsi="Arial" w:cs="Arial"/>
          <w:color w:val="auto"/>
          <w:sz w:val="19"/>
          <w:szCs w:val="19"/>
          <w:lang w:val="sk-SK"/>
        </w:rPr>
        <w:t xml:space="preserve">Kontrola ostatných osôb </w:t>
      </w:r>
      <w:r w:rsidR="002D4DD9" w:rsidRPr="0073389C">
        <w:rPr>
          <w:rFonts w:ascii="Arial" w:hAnsi="Arial" w:cs="Arial"/>
          <w:color w:val="auto"/>
          <w:sz w:val="19"/>
          <w:szCs w:val="19"/>
          <w:lang w:val="sk-SK"/>
        </w:rPr>
        <w:t>podieľajúcich</w:t>
      </w:r>
      <w:r w:rsidRPr="0073389C">
        <w:rPr>
          <w:rFonts w:ascii="Arial" w:hAnsi="Arial" w:cs="Arial"/>
          <w:color w:val="auto"/>
          <w:sz w:val="19"/>
          <w:szCs w:val="19"/>
          <w:lang w:val="sk-SK"/>
        </w:rPr>
        <w:t xml:space="preserve"> sa na implementácii projektu sa vykonáva vždy cez kontrolu </w:t>
      </w:r>
      <w:r w:rsidR="002D4DD9" w:rsidRPr="0073389C">
        <w:rPr>
          <w:rFonts w:ascii="Arial" w:hAnsi="Arial" w:cs="Arial"/>
          <w:color w:val="auto"/>
          <w:sz w:val="19"/>
          <w:szCs w:val="19"/>
          <w:lang w:val="sk-SK"/>
        </w:rPr>
        <w:t>prijímateľa</w:t>
      </w:r>
      <w:r w:rsidRPr="0073389C">
        <w:rPr>
          <w:rFonts w:ascii="Arial" w:hAnsi="Arial" w:cs="Arial"/>
          <w:color w:val="auto"/>
          <w:sz w:val="19"/>
          <w:szCs w:val="19"/>
          <w:lang w:val="sk-SK"/>
        </w:rPr>
        <w:t xml:space="preserve">, t.j. napr. kontrola partnera, </w:t>
      </w:r>
      <w:r w:rsidR="002D4DD9" w:rsidRPr="0073389C">
        <w:rPr>
          <w:rFonts w:ascii="Arial" w:hAnsi="Arial" w:cs="Arial"/>
          <w:color w:val="auto"/>
          <w:sz w:val="19"/>
          <w:szCs w:val="19"/>
          <w:lang w:val="sk-SK"/>
        </w:rPr>
        <w:t>užívateľa</w:t>
      </w:r>
      <w:r w:rsidRPr="0073389C">
        <w:rPr>
          <w:rFonts w:ascii="Arial" w:hAnsi="Arial" w:cs="Arial"/>
          <w:color w:val="auto"/>
          <w:sz w:val="19"/>
          <w:szCs w:val="19"/>
          <w:lang w:val="sk-SK"/>
        </w:rPr>
        <w:t xml:space="preserve"> alebo inej právnickej a/alebo fyzickej osoby, ktorá má k </w:t>
      </w:r>
      <w:r w:rsidR="002D4DD9" w:rsidRPr="0073389C">
        <w:rPr>
          <w:rFonts w:ascii="Arial" w:hAnsi="Arial" w:cs="Arial"/>
          <w:color w:val="auto"/>
          <w:sz w:val="19"/>
          <w:szCs w:val="19"/>
          <w:lang w:val="sk-SK"/>
        </w:rPr>
        <w:t>prijímateľovi</w:t>
      </w:r>
      <w:r w:rsidRPr="0073389C">
        <w:rPr>
          <w:rFonts w:ascii="Arial" w:hAnsi="Arial" w:cs="Arial"/>
          <w:color w:val="auto"/>
          <w:sz w:val="19"/>
          <w:szCs w:val="19"/>
          <w:lang w:val="sk-SK"/>
        </w:rPr>
        <w:t xml:space="preserve"> alebo partnerovi </w:t>
      </w:r>
      <w:r w:rsidR="002D4DD9" w:rsidRPr="0073389C">
        <w:rPr>
          <w:rFonts w:ascii="Arial" w:hAnsi="Arial" w:cs="Arial"/>
          <w:color w:val="auto"/>
          <w:sz w:val="19"/>
          <w:szCs w:val="19"/>
          <w:lang w:val="sk-SK"/>
        </w:rPr>
        <w:t>vzťah</w:t>
      </w:r>
      <w:r w:rsidRPr="0073389C">
        <w:rPr>
          <w:rFonts w:ascii="Arial" w:hAnsi="Arial" w:cs="Arial"/>
          <w:color w:val="auto"/>
          <w:sz w:val="19"/>
          <w:szCs w:val="19"/>
          <w:lang w:val="sk-SK"/>
        </w:rPr>
        <w:t xml:space="preserve"> </w:t>
      </w:r>
      <w:r w:rsidR="002D4DD9" w:rsidRPr="0073389C">
        <w:rPr>
          <w:rFonts w:ascii="Arial" w:hAnsi="Arial" w:cs="Arial"/>
          <w:color w:val="auto"/>
          <w:sz w:val="19"/>
          <w:szCs w:val="19"/>
          <w:lang w:val="sk-SK"/>
        </w:rPr>
        <w:t>dodávateľa</w:t>
      </w:r>
      <w:r w:rsidRPr="0073389C">
        <w:rPr>
          <w:rFonts w:ascii="Arial" w:hAnsi="Arial" w:cs="Arial"/>
          <w:color w:val="auto"/>
          <w:sz w:val="19"/>
          <w:szCs w:val="19"/>
          <w:lang w:val="sk-SK"/>
        </w:rPr>
        <w:t xml:space="preserve"> výkonov, tovaru, poskytnutia služby alebo vykonania prác, alebo </w:t>
      </w:r>
      <w:r w:rsidR="002D4DD9" w:rsidRPr="0073389C">
        <w:rPr>
          <w:rFonts w:ascii="Arial" w:hAnsi="Arial" w:cs="Arial"/>
          <w:color w:val="auto"/>
          <w:sz w:val="19"/>
          <w:szCs w:val="19"/>
          <w:lang w:val="sk-SK"/>
        </w:rPr>
        <w:t>akejkoľvek</w:t>
      </w:r>
      <w:r w:rsidRPr="0073389C">
        <w:rPr>
          <w:rFonts w:ascii="Arial" w:hAnsi="Arial" w:cs="Arial"/>
          <w:color w:val="auto"/>
          <w:sz w:val="19"/>
          <w:szCs w:val="19"/>
          <w:lang w:val="sk-SK"/>
        </w:rPr>
        <w:t xml:space="preserve"> inej právnickej alebo fyzickej osoby, ktorá má informácie, doklady alebo iné podklady, ktoré sú potrebné na výkon kontroly projektu (</w:t>
      </w:r>
      <w:r w:rsidR="002D4DD9" w:rsidRPr="0073389C">
        <w:rPr>
          <w:rFonts w:ascii="Arial" w:hAnsi="Arial" w:cs="Arial"/>
          <w:color w:val="auto"/>
          <w:sz w:val="19"/>
          <w:szCs w:val="19"/>
          <w:lang w:val="sk-SK"/>
        </w:rPr>
        <w:t>ďalej</w:t>
      </w:r>
      <w:r w:rsidRPr="0073389C">
        <w:rPr>
          <w:rFonts w:ascii="Arial" w:hAnsi="Arial" w:cs="Arial"/>
          <w:color w:val="auto"/>
          <w:sz w:val="19"/>
          <w:szCs w:val="19"/>
          <w:lang w:val="sk-SK"/>
        </w:rPr>
        <w:t xml:space="preserve"> len „tretia osoba“).</w:t>
      </w:r>
      <w:r w:rsidRPr="0073389C">
        <w:rPr>
          <w:rFonts w:ascii="Arial" w:hAnsi="Arial" w:cs="Arial"/>
          <w:sz w:val="19"/>
          <w:szCs w:val="19"/>
          <w:lang w:val="sk-SK"/>
        </w:rPr>
        <w:t xml:space="preserve"> </w:t>
      </w:r>
    </w:p>
    <w:p w14:paraId="0D2B438A"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Poskytovateľ  je oprávnený požadovať pri plnení svojich úloh od prijímateľa, partnera, užívateľa, dodávateľa alebo iných osôb </w:t>
      </w:r>
      <w:r w:rsidRPr="0073389C">
        <w:rPr>
          <w:b/>
        </w:rPr>
        <w:t>súčinnosť</w:t>
      </w:r>
      <w:r w:rsidRPr="0073389C">
        <w:t xml:space="preserve"> a tieto subjekty sú povinné v súlade s § 7 ods. 7 zákona o príspevku z EŠIF požadovanú súčinnosť poskytnúť. Táto podmienka sa rozširuje aj na audity EK, vládny audit, NKÚ, </w:t>
      </w:r>
      <w:r w:rsidR="00614746">
        <w:t>ÚVA</w:t>
      </w:r>
      <w:r w:rsidRPr="0073389C">
        <w:t xml:space="preserve">. </w:t>
      </w:r>
    </w:p>
    <w:p w14:paraId="4FCAAA12"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Kontrola projektu môže byť vykonávaná formou</w:t>
      </w:r>
      <w:r w:rsidRPr="0073389C">
        <w:rPr>
          <w:b/>
        </w:rPr>
        <w:t xml:space="preserve"> administratívnej </w:t>
      </w:r>
      <w:r w:rsidR="00614746">
        <w:rPr>
          <w:b/>
        </w:rPr>
        <w:t>finančnej</w:t>
      </w:r>
      <w:r w:rsidRPr="0073389C">
        <w:rPr>
          <w:b/>
        </w:rPr>
        <w:t xml:space="preserve"> kontroly a</w:t>
      </w:r>
      <w:r w:rsidR="00614746">
        <w:rPr>
          <w:b/>
        </w:rPr>
        <w:t xml:space="preserve"> finančnej </w:t>
      </w:r>
      <w:r w:rsidRPr="0073389C">
        <w:rPr>
          <w:b/>
        </w:rPr>
        <w:t>kontroly na mieste</w:t>
      </w:r>
      <w:r w:rsidR="00614746">
        <w:t>, pričom sa súbežne vykonáva aj základná finančná kontrola pripravovanej/</w:t>
      </w:r>
      <w:r w:rsidR="007D1B5A">
        <w:t xml:space="preserve"> </w:t>
      </w:r>
      <w:r w:rsidR="00614746">
        <w:t>prebieh</w:t>
      </w:r>
      <w:r w:rsidR="00891AE5">
        <w:t>a</w:t>
      </w:r>
      <w:r w:rsidR="00614746">
        <w:t>júcej finančnej operácie, resp. vymáhania už poskytnutého plnenia, ak sa finančná operácia alebo jej časť už vykonala</w:t>
      </w:r>
      <w:r w:rsidRPr="00614746">
        <w:t>.</w:t>
      </w:r>
      <w:r w:rsidRPr="0073389C">
        <w:rPr>
          <w:b/>
        </w:rPr>
        <w:t xml:space="preserve"> </w:t>
      </w:r>
    </w:p>
    <w:p w14:paraId="2CEB636F"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Právnym titulom na výkon kontroly projektu je </w:t>
      </w:r>
      <w:r w:rsidR="002D4DD9" w:rsidRPr="0073389C">
        <w:t>účinná</w:t>
      </w:r>
      <w:r w:rsidRPr="0073389C">
        <w:t xml:space="preserve"> zmluva o NFP a legislatíva EÚ a SR, najmä zákon o </w:t>
      </w:r>
      <w:r w:rsidR="002D4DD9" w:rsidRPr="0073389C">
        <w:t>finančnej</w:t>
      </w:r>
      <w:r w:rsidRPr="0073389C">
        <w:t xml:space="preserve"> kontrole. </w:t>
      </w:r>
    </w:p>
    <w:p w14:paraId="5D526C91"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p>
    <w:p w14:paraId="3E1BEF50" w14:textId="77777777" w:rsidR="009D7F63" w:rsidRPr="0073389C" w:rsidRDefault="009D7F63" w:rsidP="009D7F63">
      <w:pPr>
        <w:pStyle w:val="Nadpis2"/>
        <w:spacing w:line="288" w:lineRule="auto"/>
        <w:rPr>
          <w:lang w:val="sk-SK"/>
        </w:rPr>
      </w:pPr>
      <w:bookmarkStart w:id="263" w:name="_Toc410907881"/>
      <w:bookmarkStart w:id="264" w:name="_Toc440372891"/>
      <w:bookmarkStart w:id="265" w:name="_Toc94683067"/>
      <w:r w:rsidRPr="0073389C">
        <w:rPr>
          <w:lang w:val="sk-SK"/>
        </w:rPr>
        <w:t xml:space="preserve">Administratívna </w:t>
      </w:r>
      <w:r w:rsidR="00F17DE9">
        <w:rPr>
          <w:lang w:val="sk-SK"/>
        </w:rPr>
        <w:t xml:space="preserve">finančná </w:t>
      </w:r>
      <w:r w:rsidRPr="0073389C">
        <w:rPr>
          <w:lang w:val="sk-SK"/>
        </w:rPr>
        <w:t>kontrola</w:t>
      </w:r>
      <w:bookmarkEnd w:id="263"/>
      <w:bookmarkEnd w:id="264"/>
      <w:bookmarkEnd w:id="265"/>
    </w:p>
    <w:p w14:paraId="50B89479"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V súvislosti s aplikáciou zákona o </w:t>
      </w:r>
      <w:r w:rsidR="002D4DD9" w:rsidRPr="0073389C">
        <w:t>finančnej</w:t>
      </w:r>
      <w:r w:rsidRPr="0073389C">
        <w:t xml:space="preserve"> kontrole je poskytovateľ pri vykonávaní kontroly formou administratívnej </w:t>
      </w:r>
      <w:r w:rsidR="00614746">
        <w:t xml:space="preserve">finančnej </w:t>
      </w:r>
      <w:r w:rsidRPr="0073389C">
        <w:t xml:space="preserve">kontroly v nevyhnutnom rozsahu </w:t>
      </w:r>
      <w:r w:rsidRPr="0073389C">
        <w:rPr>
          <w:b/>
        </w:rPr>
        <w:t>oprávnený</w:t>
      </w:r>
      <w:r w:rsidRPr="0073389C">
        <w:t xml:space="preserve"> od </w:t>
      </w:r>
      <w:r w:rsidR="00912ECF">
        <w:t>kontrolovanej osoby (</w:t>
      </w:r>
      <w:r w:rsidR="002D4DD9" w:rsidRPr="0073389C">
        <w:t>prijímateľa</w:t>
      </w:r>
      <w:r w:rsidR="00912ECF">
        <w:t>)</w:t>
      </w:r>
      <w:r w:rsidR="00614746">
        <w:t xml:space="preserve"> alebo od osoby, ktorá je vo vzťahu k finančnej operácii alebo jej časti dodávateľom výkonov, tovarov, prác alebo služieb alebo akejkoľvek inej osoby, ktorá má informácie, doklady alebo iné podklady, ktoré sú potrebné pre výkon finančnej kontroly, ak ich poskytnutiu nebráni osobitný predpis (ďalej aj „tretia osoba“)</w:t>
      </w:r>
      <w:r w:rsidRPr="0073389C">
        <w:t xml:space="preserve">: </w:t>
      </w:r>
    </w:p>
    <w:p w14:paraId="5424B993" w14:textId="77777777" w:rsidR="009D7F63" w:rsidRPr="0073389C" w:rsidRDefault="00F17DE9" w:rsidP="00994D51">
      <w:pPr>
        <w:widowControl w:val="0"/>
        <w:numPr>
          <w:ilvl w:val="1"/>
          <w:numId w:val="19"/>
        </w:numPr>
        <w:tabs>
          <w:tab w:val="left" w:pos="0"/>
          <w:tab w:val="left" w:pos="426"/>
          <w:tab w:val="left" w:pos="1440"/>
        </w:tabs>
        <w:autoSpaceDE w:val="0"/>
        <w:autoSpaceDN w:val="0"/>
        <w:adjustRightInd w:val="0"/>
        <w:spacing w:before="120" w:after="120" w:line="288" w:lineRule="auto"/>
        <w:ind w:left="567" w:hanging="284"/>
        <w:jc w:val="both"/>
      </w:pPr>
      <w:r>
        <w:t>vyžadovať a odoberať, v určenej lehote originály alebo úradne osvedčené kópie dokladov,</w:t>
      </w:r>
      <w:r w:rsidR="009D7F63" w:rsidRPr="0073389C">
        <w:t xml:space="preserve"> písomnost</w:t>
      </w:r>
      <w:r>
        <w:t>i</w:t>
      </w:r>
      <w:r w:rsidR="009D7F63" w:rsidRPr="0073389C">
        <w:t>, záznam</w:t>
      </w:r>
      <w:r>
        <w:t>y</w:t>
      </w:r>
      <w:r w:rsidR="009D7F63" w:rsidRPr="0073389C">
        <w:t xml:space="preserve"> dát na </w:t>
      </w:r>
      <w:r w:rsidR="002D4DD9" w:rsidRPr="0073389C">
        <w:t>pamäťových</w:t>
      </w:r>
      <w:r w:rsidR="009D7F63" w:rsidRPr="0073389C">
        <w:t xml:space="preserve"> médiách prostriedkov </w:t>
      </w:r>
      <w:r w:rsidR="002D4DD9" w:rsidRPr="0073389C">
        <w:t>výpočtovej</w:t>
      </w:r>
      <w:r w:rsidR="009D7F63" w:rsidRPr="0073389C">
        <w:t xml:space="preserve"> techniky, ich výpisov, výstupov, </w:t>
      </w:r>
      <w:r>
        <w:t xml:space="preserve">vyjadrenia, </w:t>
      </w:r>
      <w:r w:rsidR="009D7F63" w:rsidRPr="0073389C">
        <w:t>informáci</w:t>
      </w:r>
      <w:r>
        <w:t>e</w:t>
      </w:r>
      <w:r w:rsidR="009D7F63" w:rsidRPr="0073389C">
        <w:t>, dokument</w:t>
      </w:r>
      <w:r>
        <w:t>y</w:t>
      </w:r>
      <w:r w:rsidR="009D7F63" w:rsidRPr="0073389C">
        <w:t xml:space="preserve"> a in</w:t>
      </w:r>
      <w:r>
        <w:t>é</w:t>
      </w:r>
      <w:r w:rsidR="009D7F63" w:rsidRPr="0073389C">
        <w:t xml:space="preserve"> podklad</w:t>
      </w:r>
      <w:r>
        <w:t>y</w:t>
      </w:r>
      <w:r w:rsidR="009D7F63" w:rsidRPr="0073389C">
        <w:t xml:space="preserve"> súvisiac</w:t>
      </w:r>
      <w:r>
        <w:t>e</w:t>
      </w:r>
      <w:r w:rsidR="009D7F63" w:rsidRPr="0073389C">
        <w:t xml:space="preserve"> s </w:t>
      </w:r>
      <w:r>
        <w:t>administratívnou finančnou kontrolou</w:t>
      </w:r>
      <w:r w:rsidR="009D7F63" w:rsidRPr="0073389C">
        <w:t xml:space="preserve">, </w:t>
      </w:r>
    </w:p>
    <w:p w14:paraId="1FF03184" w14:textId="77777777" w:rsidR="009D7F63" w:rsidRPr="0073389C" w:rsidRDefault="00F17DE9" w:rsidP="00994D51">
      <w:pPr>
        <w:widowControl w:val="0"/>
        <w:numPr>
          <w:ilvl w:val="1"/>
          <w:numId w:val="19"/>
        </w:numPr>
        <w:tabs>
          <w:tab w:val="left" w:pos="0"/>
          <w:tab w:val="left" w:pos="284"/>
          <w:tab w:val="left" w:pos="426"/>
          <w:tab w:val="left" w:pos="1440"/>
        </w:tabs>
        <w:autoSpaceDE w:val="0"/>
        <w:autoSpaceDN w:val="0"/>
        <w:adjustRightInd w:val="0"/>
        <w:spacing w:before="120" w:after="120" w:line="288" w:lineRule="auto"/>
        <w:ind w:left="567" w:hanging="284"/>
        <w:jc w:val="both"/>
      </w:pPr>
      <w:r>
        <w:t>vyžadovať od kontrolovanej osoby (prijímateľa) alebo od tretej osoby súčinnosť v rozsahu oprávnení podľa zákona o finančnej kontrole</w:t>
      </w:r>
      <w:r w:rsidR="009D7F63" w:rsidRPr="0073389C">
        <w:t xml:space="preserve">, </w:t>
      </w:r>
    </w:p>
    <w:p w14:paraId="5CA86B1F" w14:textId="77777777" w:rsidR="009D7F63" w:rsidRPr="0073389C" w:rsidRDefault="00F17DE9" w:rsidP="00994D51">
      <w:pPr>
        <w:widowControl w:val="0"/>
        <w:numPr>
          <w:ilvl w:val="1"/>
          <w:numId w:val="19"/>
        </w:numPr>
        <w:tabs>
          <w:tab w:val="left" w:pos="0"/>
          <w:tab w:val="left" w:pos="284"/>
          <w:tab w:val="left" w:pos="426"/>
          <w:tab w:val="left" w:pos="1440"/>
        </w:tabs>
        <w:autoSpaceDE w:val="0"/>
        <w:autoSpaceDN w:val="0"/>
        <w:adjustRightInd w:val="0"/>
        <w:spacing w:before="120" w:after="120" w:line="288" w:lineRule="auto"/>
        <w:ind w:left="567" w:hanging="284"/>
        <w:jc w:val="both"/>
      </w:pPr>
      <w:r>
        <w:t>vyžadovať od prijímateľa prepracovanie prijatých opatrení na nápravu nedostatkov a na odstránenie príčin ich vzniku ak RO pre OP EVS odôvodnene predpokladá vzhľadom na závažnosť nedostatkov, že prijaté opatrenia nie sú účinné, a vyžadovať predloženie nového písomného zoznamu opatrení v lehote určenej RO pre OP EVS</w:t>
      </w:r>
      <w:r w:rsidR="009D7F63" w:rsidRPr="0073389C">
        <w:t xml:space="preserve">. </w:t>
      </w:r>
    </w:p>
    <w:p w14:paraId="442259C1" w14:textId="77777777" w:rsidR="009D7F63" w:rsidRPr="0073389C" w:rsidRDefault="009D7F63" w:rsidP="009D7F63">
      <w:pPr>
        <w:widowControl w:val="0"/>
        <w:tabs>
          <w:tab w:val="left" w:pos="0"/>
          <w:tab w:val="left" w:pos="1440"/>
        </w:tabs>
        <w:autoSpaceDE w:val="0"/>
        <w:autoSpaceDN w:val="0"/>
        <w:adjustRightInd w:val="0"/>
        <w:spacing w:before="120" w:after="120" w:line="288" w:lineRule="auto"/>
        <w:jc w:val="both"/>
      </w:pPr>
      <w:r w:rsidRPr="0073389C">
        <w:t xml:space="preserve">V súvislosti s aplikáciou zákona o </w:t>
      </w:r>
      <w:r w:rsidR="002D4DD9" w:rsidRPr="0073389C">
        <w:t>finančnej</w:t>
      </w:r>
      <w:r w:rsidRPr="0073389C">
        <w:t xml:space="preserve"> kontrole je poskytovateľ pri vykonávaní kontroly formou administratívnej </w:t>
      </w:r>
      <w:r w:rsidR="00F17DE9">
        <w:t>finančnej</w:t>
      </w:r>
      <w:r w:rsidRPr="0073389C">
        <w:t xml:space="preserve"> kontrol</w:t>
      </w:r>
      <w:r w:rsidR="008011E2">
        <w:t>y</w:t>
      </w:r>
      <w:r w:rsidRPr="0073389C">
        <w:t xml:space="preserve"> </w:t>
      </w:r>
      <w:r w:rsidRPr="0073389C">
        <w:rPr>
          <w:b/>
        </w:rPr>
        <w:t>povinný:</w:t>
      </w:r>
      <w:r w:rsidRPr="0073389C">
        <w:t xml:space="preserve"> </w:t>
      </w:r>
    </w:p>
    <w:p w14:paraId="74DA249D" w14:textId="77777777" w:rsidR="009D7F63" w:rsidRPr="0073389C" w:rsidRDefault="002D4DD9" w:rsidP="00994D51">
      <w:pPr>
        <w:pStyle w:val="Odsekzoznamu"/>
        <w:widowControl w:val="0"/>
        <w:numPr>
          <w:ilvl w:val="0"/>
          <w:numId w:val="18"/>
        </w:numPr>
        <w:tabs>
          <w:tab w:val="left" w:pos="851"/>
        </w:tabs>
        <w:autoSpaceDE w:val="0"/>
        <w:autoSpaceDN w:val="0"/>
        <w:adjustRightInd w:val="0"/>
        <w:spacing w:before="120" w:after="120" w:line="288" w:lineRule="auto"/>
        <w:ind w:left="567" w:hanging="283"/>
        <w:contextualSpacing w:val="0"/>
        <w:jc w:val="both"/>
      </w:pPr>
      <w:r w:rsidRPr="0073389C">
        <w:t>potvrdi</w:t>
      </w:r>
      <w:r w:rsidR="009D23D6">
        <w:t>ť</w:t>
      </w:r>
      <w:r w:rsidR="009D7F63" w:rsidRPr="0073389C">
        <w:t xml:space="preserve"> </w:t>
      </w:r>
      <w:r w:rsidRPr="0073389C">
        <w:t>prijímateľovi</w:t>
      </w:r>
      <w:r w:rsidR="009D7F63" w:rsidRPr="0073389C">
        <w:t xml:space="preserve"> alebo tretej osobe </w:t>
      </w:r>
      <w:r w:rsidR="00F17DE9">
        <w:t>odobratie</w:t>
      </w:r>
      <w:r w:rsidR="00F17DE9" w:rsidRPr="0073389C">
        <w:t xml:space="preserve"> </w:t>
      </w:r>
      <w:r w:rsidR="009D7F63" w:rsidRPr="0073389C">
        <w:t xml:space="preserve">poskytnutých originálov alebo </w:t>
      </w:r>
      <w:r w:rsidR="00F17DE9">
        <w:t>úradne osvedčených</w:t>
      </w:r>
      <w:r w:rsidR="00F17DE9" w:rsidRPr="0073389C">
        <w:t xml:space="preserve"> </w:t>
      </w:r>
      <w:r w:rsidR="009D7F63" w:rsidRPr="0073389C">
        <w:t xml:space="preserve">kópií dokladov, písomností, záznamov dát na </w:t>
      </w:r>
      <w:r w:rsidRPr="0073389C">
        <w:t>pamäťových</w:t>
      </w:r>
      <w:r w:rsidR="009D7F63" w:rsidRPr="0073389C">
        <w:t xml:space="preserve"> médiách prostriedkov </w:t>
      </w:r>
      <w:r w:rsidRPr="0073389C">
        <w:t>výpočtovej</w:t>
      </w:r>
      <w:r w:rsidR="009D7F63" w:rsidRPr="0073389C">
        <w:t xml:space="preserve"> techniky, ich výpisov, výstupov, </w:t>
      </w:r>
      <w:r w:rsidR="00F17DE9">
        <w:t xml:space="preserve">vyjadrení, informácií, </w:t>
      </w:r>
      <w:r w:rsidR="009D7F63" w:rsidRPr="0073389C">
        <w:t>dokumentov a iných podkladov</w:t>
      </w:r>
      <w:r w:rsidR="00F17DE9">
        <w:t xml:space="preserve"> súvisiacich s administratívnou finančnou kontrolou </w:t>
      </w:r>
      <w:r w:rsidR="009D7F63" w:rsidRPr="0073389C">
        <w:t xml:space="preserve">a </w:t>
      </w:r>
      <w:r w:rsidRPr="0073389C">
        <w:t>zabezpeči</w:t>
      </w:r>
      <w:r w:rsidR="000B1D63">
        <w:t>ť</w:t>
      </w:r>
      <w:r w:rsidR="009D7F63" w:rsidRPr="0073389C">
        <w:t xml:space="preserve"> ich riadnu ochranu pred stratou, </w:t>
      </w:r>
      <w:r w:rsidRPr="0073389C">
        <w:t>zničením</w:t>
      </w:r>
      <w:r w:rsidR="009D7F63" w:rsidRPr="0073389C">
        <w:t xml:space="preserve">, poškodením a zneužitím (uvedené potvrdenie sa vydáva, ak poskytovateľ žiada o poskytnutie podkladov nad rámec definovaný </w:t>
      </w:r>
      <w:r w:rsidR="000B1D63">
        <w:t>Z</w:t>
      </w:r>
      <w:r w:rsidR="009D7F63" w:rsidRPr="0073389C">
        <w:t xml:space="preserve">mluvou o NFP); tieto veci poskytovateľ vráti bezodkladne tomu, od koho sa vyžiadali, ak nie sú potrebné na </w:t>
      </w:r>
      <w:r w:rsidR="00F17DE9">
        <w:t xml:space="preserve">konanie podľa </w:t>
      </w:r>
      <w:r w:rsidR="00A13BEB">
        <w:t>t</w:t>
      </w:r>
      <w:r w:rsidR="00F17DE9">
        <w:t>restného poriadku</w:t>
      </w:r>
      <w:r w:rsidR="003D2B51">
        <w:t>,</w:t>
      </w:r>
      <w:r w:rsidR="009D7F63" w:rsidRPr="0073389C">
        <w:t xml:space="preserve"> alebo na iné konanie </w:t>
      </w:r>
      <w:r w:rsidRPr="0073389C">
        <w:t>podľa</w:t>
      </w:r>
      <w:r w:rsidR="009D7F63" w:rsidRPr="0073389C">
        <w:t xml:space="preserve"> osobitných predpisov, </w:t>
      </w:r>
    </w:p>
    <w:p w14:paraId="6FBBA3A0" w14:textId="77777777" w:rsidR="009D7F63" w:rsidRPr="0073389C" w:rsidRDefault="002D4DD9" w:rsidP="00994D5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73389C">
        <w:t>oboznámi</w:t>
      </w:r>
      <w:r w:rsidR="009D23D6">
        <w:t>ť</w:t>
      </w:r>
      <w:r w:rsidR="009D7F63" w:rsidRPr="0073389C">
        <w:t xml:space="preserve"> </w:t>
      </w:r>
      <w:r w:rsidRPr="0073389C">
        <w:t>prijímateľa</w:t>
      </w:r>
      <w:r w:rsidR="009D7F63" w:rsidRPr="0073389C">
        <w:t xml:space="preserve"> s</w:t>
      </w:r>
      <w:r w:rsidR="00F17DE9">
        <w:t> návrhom čiastkovej správy</w:t>
      </w:r>
      <w:r w:rsidR="003D2B51">
        <w:t xml:space="preserve"> z kontroly</w:t>
      </w:r>
      <w:r w:rsidR="00F17DE9">
        <w:t>/</w:t>
      </w:r>
      <w:r w:rsidR="009D7F63" w:rsidRPr="0073389C">
        <w:t xml:space="preserve">návrhom správy z </w:t>
      </w:r>
      <w:r w:rsidR="002E278D">
        <w:t>kontroly</w:t>
      </w:r>
      <w:r w:rsidR="009D7F63" w:rsidRPr="0073389C">
        <w:t xml:space="preserve"> jeho </w:t>
      </w:r>
      <w:r w:rsidRPr="0073389C">
        <w:t>doručením</w:t>
      </w:r>
      <w:r w:rsidR="009D7F63" w:rsidRPr="0073389C">
        <w:t xml:space="preserve">, ak boli zistené nedostatky a </w:t>
      </w:r>
      <w:r w:rsidRPr="0073389C">
        <w:t>vyžiada</w:t>
      </w:r>
      <w:r w:rsidR="000B1D63">
        <w:t>ť</w:t>
      </w:r>
      <w:r w:rsidR="009D7F63" w:rsidRPr="0073389C">
        <w:t xml:space="preserve"> od neho v lehote </w:t>
      </w:r>
      <w:r w:rsidRPr="0073389C">
        <w:t>určenej</w:t>
      </w:r>
      <w:r w:rsidR="009D7F63" w:rsidRPr="0073389C">
        <w:t xml:space="preserve"> poskytovateľom písomné </w:t>
      </w:r>
      <w:r w:rsidR="002E278D">
        <w:t>námietky</w:t>
      </w:r>
      <w:r w:rsidR="002E278D" w:rsidRPr="0073389C">
        <w:t xml:space="preserve"> </w:t>
      </w:r>
      <w:r w:rsidR="009D7F63" w:rsidRPr="0073389C">
        <w:t xml:space="preserve">k zisteným nedostatkom, navrhnutým </w:t>
      </w:r>
      <w:r w:rsidR="002E278D">
        <w:t xml:space="preserve">odporúčaniam alebo k </w:t>
      </w:r>
      <w:r w:rsidR="009D7F63" w:rsidRPr="0073389C">
        <w:t xml:space="preserve">opatreniam a k lehote na </w:t>
      </w:r>
      <w:r w:rsidR="002E278D">
        <w:t>predloženie písomného zoznamu splnených</w:t>
      </w:r>
      <w:r w:rsidR="002E278D" w:rsidRPr="0073389C">
        <w:t xml:space="preserve"> </w:t>
      </w:r>
      <w:r w:rsidR="009D7F63" w:rsidRPr="0073389C">
        <w:t xml:space="preserve">opatrení </w:t>
      </w:r>
      <w:r w:rsidR="002E278D">
        <w:t xml:space="preserve">prijatých na nápravu zistených nedostatkov a na odstránenie príčin ich vzniku </w:t>
      </w:r>
      <w:r w:rsidR="009D7F63" w:rsidRPr="0073389C">
        <w:t>uvedených v</w:t>
      </w:r>
      <w:r w:rsidR="002E278D">
        <w:t> </w:t>
      </w:r>
      <w:r w:rsidR="009D7F63" w:rsidRPr="0073389C">
        <w:t xml:space="preserve">návrhu </w:t>
      </w:r>
      <w:r w:rsidR="002E278D">
        <w:t>čiastkovej správy</w:t>
      </w:r>
      <w:r w:rsidR="003314F6">
        <w:t xml:space="preserve"> z kontroly</w:t>
      </w:r>
      <w:r w:rsidR="002E278D">
        <w:t>/</w:t>
      </w:r>
      <w:r w:rsidR="009D7F63" w:rsidRPr="0073389C">
        <w:t>návrhu správy</w:t>
      </w:r>
      <w:r w:rsidR="002E278D">
        <w:t xml:space="preserve"> z kontroly</w:t>
      </w:r>
      <w:r w:rsidR="009D7F63" w:rsidRPr="0073389C">
        <w:t xml:space="preserve">, </w:t>
      </w:r>
    </w:p>
    <w:p w14:paraId="0C81366D" w14:textId="77777777" w:rsidR="009D7F63" w:rsidRPr="0073389C" w:rsidRDefault="002D4DD9" w:rsidP="00994D5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73389C">
        <w:t>preveri</w:t>
      </w:r>
      <w:r w:rsidR="009D23D6">
        <w:t>ť</w:t>
      </w:r>
      <w:r w:rsidR="009D7F63" w:rsidRPr="0073389C">
        <w:t xml:space="preserve"> </w:t>
      </w:r>
      <w:r w:rsidRPr="0073389C">
        <w:t>opodstatnenos</w:t>
      </w:r>
      <w:r w:rsidR="009D23D6">
        <w:t>ť</w:t>
      </w:r>
      <w:r w:rsidR="009D7F63" w:rsidRPr="0073389C">
        <w:t xml:space="preserve"> námietok k zisteným nedostatkom, navrhnutým </w:t>
      </w:r>
      <w:r w:rsidR="002E278D">
        <w:t xml:space="preserve">odporúčaniam alebo k </w:t>
      </w:r>
      <w:r w:rsidR="009D7F63" w:rsidRPr="0073389C">
        <w:t xml:space="preserve">opatreniam a k lehote na </w:t>
      </w:r>
      <w:r w:rsidR="002E278D">
        <w:t>predloženie písomného zoznamu splnených</w:t>
      </w:r>
      <w:r w:rsidR="002E278D" w:rsidRPr="0073389C">
        <w:t xml:space="preserve"> </w:t>
      </w:r>
      <w:r w:rsidR="009D7F63" w:rsidRPr="0073389C">
        <w:t>opatrení</w:t>
      </w:r>
      <w:r w:rsidR="002E278D">
        <w:t xml:space="preserve"> prijatých na nápravu zistených nedostatkov a na odstránenie príčin ich vzniku</w:t>
      </w:r>
      <w:r w:rsidR="009D7F63" w:rsidRPr="0073389C">
        <w:t xml:space="preserve"> uvedených v</w:t>
      </w:r>
      <w:r w:rsidR="002E278D">
        <w:t> návrhu čiastkovej správy</w:t>
      </w:r>
      <w:r w:rsidR="003D2B51">
        <w:t xml:space="preserve"> z kontroly</w:t>
      </w:r>
      <w:r w:rsidR="002E278D">
        <w:t>/</w:t>
      </w:r>
      <w:r w:rsidR="009D7F63" w:rsidRPr="0073389C">
        <w:t>návrhu správy z kontroly</w:t>
      </w:r>
      <w:r w:rsidR="002E278D">
        <w:t xml:space="preserve"> a neopodstatnenosť námietok spolu s odôvodnením neopodstatnenosti oznámiť prijímateľovi v čiastkovej správe</w:t>
      </w:r>
      <w:r w:rsidR="00AA5523">
        <w:t xml:space="preserve"> z kontroly</w:t>
      </w:r>
      <w:r w:rsidR="002E278D">
        <w:t>/správe z kontroly</w:t>
      </w:r>
      <w:r w:rsidR="009D7F63" w:rsidRPr="0073389C">
        <w:t xml:space="preserve">, </w:t>
      </w:r>
    </w:p>
    <w:p w14:paraId="5411AC78" w14:textId="77777777" w:rsidR="009D7F63" w:rsidRPr="0073389C" w:rsidRDefault="002E278D" w:rsidP="00A44714">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t>zaslať čiastkovú správu</w:t>
      </w:r>
      <w:r w:rsidR="007846A8">
        <w:t xml:space="preserve"> z kontroly</w:t>
      </w:r>
      <w:r>
        <w:t>/správu z kontroly prijímateľovi</w:t>
      </w:r>
      <w:r w:rsidR="00A44714">
        <w:t>.</w:t>
      </w:r>
    </w:p>
    <w:p w14:paraId="45124C43" w14:textId="77777777" w:rsidR="00B67A31" w:rsidRPr="00B67A31" w:rsidRDefault="00B67A31" w:rsidP="00B67A3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B67A31">
        <w:t>oznámiť podozrenie zo spáchania trestného činu, priestupku alebo zo spáchania iného správneho deliktu orgánom príslušným podľa trestného poriadku, alebo osobitných predpisov, pričom tieto podozrenia sa v návrhu čiastkovej správy</w:t>
      </w:r>
      <w:r w:rsidR="00D372BF">
        <w:t xml:space="preserve"> z kontroly, </w:t>
      </w:r>
      <w:r w:rsidRPr="00B67A31">
        <w:t>návrhu správy</w:t>
      </w:r>
      <w:r w:rsidR="00D372BF">
        <w:t xml:space="preserve"> z kontroly</w:t>
      </w:r>
      <w:r w:rsidRPr="00B67A31">
        <w:t>, čiastkovej správe</w:t>
      </w:r>
      <w:r w:rsidR="00D372BF">
        <w:t xml:space="preserve"> z kontroly</w:t>
      </w:r>
      <w:r w:rsidRPr="00B67A31">
        <w:t xml:space="preserve"> alebo v správe z kontroly neuvádzajú.</w:t>
      </w:r>
    </w:p>
    <w:p w14:paraId="6A0489EB"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Všetky prijaté ŽoP </w:t>
      </w:r>
      <w:r w:rsidR="002D4DD9" w:rsidRPr="0073389C">
        <w:t>prijímateľa</w:t>
      </w:r>
      <w:r w:rsidRPr="0073389C">
        <w:t xml:space="preserve"> (vrátane relevantnej podpornej dokumentácie, ktorá tvorí prílohu ŽoP) musia byť podrobené administratívnej </w:t>
      </w:r>
      <w:r w:rsidR="002E278D">
        <w:t xml:space="preserve">finančnej </w:t>
      </w:r>
      <w:r w:rsidRPr="0073389C">
        <w:t>kontrole v plnom rozsahu.</w:t>
      </w:r>
    </w:p>
    <w:p w14:paraId="4B2BE592"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Poskytovateľ v rámci kontroly správnosti predložených nárokovaných </w:t>
      </w:r>
      <w:r w:rsidR="002D4DD9" w:rsidRPr="0073389C">
        <w:t>finančných</w:t>
      </w:r>
      <w:r w:rsidRPr="0073389C">
        <w:t xml:space="preserve"> prostriedkov/deklarovaných výdavkov a ostatných </w:t>
      </w:r>
      <w:r w:rsidR="002D4DD9" w:rsidRPr="0073389C">
        <w:t>skutočností</w:t>
      </w:r>
      <w:r w:rsidRPr="0073389C">
        <w:t xml:space="preserve"> uvedených v ŽoP overí, či vo </w:t>
      </w:r>
      <w:r w:rsidR="002D4DD9" w:rsidRPr="0073389C">
        <w:t>vzťahu</w:t>
      </w:r>
      <w:r w:rsidRPr="0073389C">
        <w:t xml:space="preserve"> k zmluve o NFP sú predmetné výdavky a ostatné </w:t>
      </w:r>
      <w:r w:rsidR="002D4DD9" w:rsidRPr="0073389C">
        <w:t>skutočnosti</w:t>
      </w:r>
      <w:r w:rsidRPr="0073389C">
        <w:t xml:space="preserve"> uvedené v ŽoP správne zaevidované vo všetkých relevantných poliach, kompletné, správne v zmysle S</w:t>
      </w:r>
      <w:r w:rsidR="00D32840">
        <w:t>FR</w:t>
      </w:r>
      <w:r w:rsidR="001038CE">
        <w:t xml:space="preserve"> </w:t>
      </w:r>
      <w:r w:rsidRPr="0073389C">
        <w:t xml:space="preserve">a či sú výdavky v súlade s vecnou, </w:t>
      </w:r>
      <w:r w:rsidR="002D4DD9" w:rsidRPr="0073389C">
        <w:t>časovou</w:t>
      </w:r>
      <w:r w:rsidRPr="0073389C">
        <w:t xml:space="preserve"> a územnou </w:t>
      </w:r>
      <w:r w:rsidR="002D4DD9" w:rsidRPr="0073389C">
        <w:t>oprávnenosťou</w:t>
      </w:r>
      <w:r w:rsidRPr="0073389C">
        <w:t xml:space="preserve"> uvedenou v zmluve o NFP, </w:t>
      </w:r>
      <w:r w:rsidR="001038CE">
        <w:t>SR</w:t>
      </w:r>
      <w:r w:rsidRPr="0073389C">
        <w:t xml:space="preserve"> EŠIF a metodickými usmerneniami RO, CKO, MF SR a to najmä z </w:t>
      </w:r>
      <w:r w:rsidR="002D4DD9" w:rsidRPr="0073389C">
        <w:t>hľadiska</w:t>
      </w:r>
      <w:r w:rsidRPr="0073389C">
        <w:t xml:space="preserve">: </w:t>
      </w:r>
    </w:p>
    <w:p w14:paraId="6E12ECC6" w14:textId="77777777" w:rsidR="009D7F63" w:rsidRPr="0073389C" w:rsidRDefault="002D4DD9"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jednoznačnej</w:t>
      </w:r>
      <w:r w:rsidR="009D7F63" w:rsidRPr="0073389C">
        <w:t xml:space="preserve"> identifikácie </w:t>
      </w:r>
      <w:r w:rsidRPr="0073389C">
        <w:t>prijímateľa</w:t>
      </w:r>
      <w:r w:rsidR="009D7F63" w:rsidRPr="0073389C">
        <w:t xml:space="preserve">, údajov a ostatných </w:t>
      </w:r>
      <w:r w:rsidRPr="0073389C">
        <w:t>skutočností</w:t>
      </w:r>
      <w:r w:rsidR="009D7F63" w:rsidRPr="0073389C">
        <w:t xml:space="preserve"> uvedených k deklarovaným výdavkom, </w:t>
      </w:r>
    </w:p>
    <w:p w14:paraId="671266DB"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väzbe na príslušnú aktivitu projektu, </w:t>
      </w:r>
    </w:p>
    <w:p w14:paraId="4800D45F"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w:t>
      </w:r>
      <w:r w:rsidR="002D4DD9" w:rsidRPr="0073389C">
        <w:t>vzťahu</w:t>
      </w:r>
      <w:r w:rsidRPr="0073389C">
        <w:t xml:space="preserve"> k miestu realizácie projektu, </w:t>
      </w:r>
    </w:p>
    <w:p w14:paraId="62E0212B"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kontroly hospodárnosti, efektívnosti, </w:t>
      </w:r>
      <w:r w:rsidR="002D4DD9" w:rsidRPr="0073389C">
        <w:t>účinnosti</w:t>
      </w:r>
      <w:r w:rsidRPr="0073389C">
        <w:t xml:space="preserve"> a </w:t>
      </w:r>
      <w:r w:rsidR="002D4DD9" w:rsidRPr="0073389C">
        <w:t>účelnosti</w:t>
      </w:r>
      <w:r w:rsidRPr="0073389C">
        <w:t xml:space="preserve"> výdavkov, </w:t>
      </w:r>
    </w:p>
    <w:p w14:paraId="4B655499" w14:textId="77777777" w:rsidR="009D7F63" w:rsidRPr="0073389C" w:rsidRDefault="002D4DD9"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časovej</w:t>
      </w:r>
      <w:r w:rsidR="009D7F63" w:rsidRPr="0073389C">
        <w:t xml:space="preserve"> oprávnenosti výdavkov, </w:t>
      </w:r>
    </w:p>
    <w:p w14:paraId="096B5398"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w:t>
      </w:r>
      <w:r w:rsidR="002D4DD9" w:rsidRPr="0073389C">
        <w:t>vzťahu</w:t>
      </w:r>
      <w:r w:rsidRPr="0073389C">
        <w:t xml:space="preserve"> k </w:t>
      </w:r>
      <w:r w:rsidR="002D4DD9" w:rsidRPr="0073389C">
        <w:t>cieľovej</w:t>
      </w:r>
      <w:r w:rsidRPr="0073389C">
        <w:t xml:space="preserve"> skupine,</w:t>
      </w:r>
    </w:p>
    <w:p w14:paraId="757291CF"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realizácie VO alebo obstarávania a overenie oprávnenosti výdavkov z </w:t>
      </w:r>
      <w:r w:rsidR="002D4DD9" w:rsidRPr="0073389C">
        <w:t>pohľadu</w:t>
      </w:r>
      <w:r w:rsidRPr="0073389C">
        <w:t xml:space="preserve"> záverov už vykonanej </w:t>
      </w:r>
      <w:r w:rsidR="002E278D">
        <w:t>finančnej</w:t>
      </w:r>
      <w:r w:rsidR="002E278D" w:rsidRPr="0073389C">
        <w:t xml:space="preserve"> </w:t>
      </w:r>
      <w:r w:rsidRPr="0073389C">
        <w:t xml:space="preserve">kontroly VO alebo obstarávania, </w:t>
      </w:r>
    </w:p>
    <w:p w14:paraId="475096C1" w14:textId="77777777"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preukázateľnej</w:t>
      </w:r>
      <w:r w:rsidR="009D7F63" w:rsidRPr="0073389C">
        <w:t xml:space="preserve"> matematickej správnosti </w:t>
      </w:r>
      <w:r w:rsidRPr="0073389C">
        <w:t>výpočtu</w:t>
      </w:r>
      <w:r w:rsidR="009D7F63" w:rsidRPr="0073389C">
        <w:t xml:space="preserve"> výdavkov, </w:t>
      </w:r>
    </w:p>
    <w:p w14:paraId="79B43AF5" w14:textId="77777777"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finančnej</w:t>
      </w:r>
      <w:r w:rsidR="009D7F63" w:rsidRPr="0073389C">
        <w:t xml:space="preserve"> správnosti výdavkov vo </w:t>
      </w:r>
      <w:r w:rsidRPr="0073389C">
        <w:t>vzťahu</w:t>
      </w:r>
      <w:r w:rsidR="009D7F63" w:rsidRPr="0073389C">
        <w:t xml:space="preserve"> k </w:t>
      </w:r>
      <w:r w:rsidRPr="0073389C">
        <w:t>rozpočtu</w:t>
      </w:r>
      <w:r w:rsidR="009D7F63" w:rsidRPr="0073389C">
        <w:t xml:space="preserve"> projektu (t.j. vo </w:t>
      </w:r>
      <w:r w:rsidRPr="0073389C">
        <w:t>vzťahu</w:t>
      </w:r>
      <w:r w:rsidR="009D7F63" w:rsidRPr="0073389C">
        <w:t xml:space="preserve"> k </w:t>
      </w:r>
      <w:r w:rsidRPr="0073389C">
        <w:t>čerpaniu</w:t>
      </w:r>
      <w:r w:rsidR="009D7F63" w:rsidRPr="0073389C">
        <w:t xml:space="preserve"> </w:t>
      </w:r>
      <w:r w:rsidRPr="0073389C">
        <w:t>rozpočtu</w:t>
      </w:r>
      <w:r w:rsidR="009D7F63" w:rsidRPr="0073389C">
        <w:t xml:space="preserve"> a v prípade, že je </w:t>
      </w:r>
      <w:r w:rsidRPr="0073389C">
        <w:t>rozpočet</w:t>
      </w:r>
      <w:r w:rsidR="009D7F63" w:rsidRPr="0073389C">
        <w:t xml:space="preserve"> stanovený v jednotkových cenách aj kontrola </w:t>
      </w:r>
      <w:r w:rsidRPr="0073389C">
        <w:t>neprekročenia</w:t>
      </w:r>
      <w:r w:rsidR="009D7F63" w:rsidRPr="0073389C">
        <w:t xml:space="preserve"> jednotkovej ceny), </w:t>
      </w:r>
    </w:p>
    <w:p w14:paraId="1246C8D6" w14:textId="77777777"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preukázateľnosti</w:t>
      </w:r>
      <w:r w:rsidR="009D7F63" w:rsidRPr="0073389C">
        <w:t xml:space="preserve"> a reálnosti predloženia dokladov súvisiacich s deklarovanými výdavkami – napr. doklady súvisiace s dodaním tovaru, poskytnutím služby, vykonaním prác (napr. </w:t>
      </w:r>
      <w:r w:rsidRPr="0073389C">
        <w:t>účtovné</w:t>
      </w:r>
      <w:r w:rsidR="009D7F63" w:rsidRPr="0073389C">
        <w:t xml:space="preserve"> doklady - faktúry, </w:t>
      </w:r>
      <w:r w:rsidRPr="0073389C">
        <w:t>pokladničné</w:t>
      </w:r>
      <w:r w:rsidR="009D7F63" w:rsidRPr="0073389C">
        <w:t xml:space="preserve"> bloky, dodacie listy v prípadoch, že dodanie tovaru nie je zdokladované priamo na faktúre, dodávateľsko</w:t>
      </w:r>
      <w:r w:rsidR="005E6061">
        <w:t xml:space="preserve"> </w:t>
      </w:r>
      <w:r w:rsidR="009D7F63" w:rsidRPr="0073389C">
        <w:t>-</w:t>
      </w:r>
      <w:r w:rsidR="005E6061">
        <w:t xml:space="preserve"> </w:t>
      </w:r>
      <w:r w:rsidR="001F7F84" w:rsidRPr="0073389C">
        <w:t>odberateľské</w:t>
      </w:r>
      <w:r w:rsidR="009D7F63" w:rsidRPr="0073389C">
        <w:t xml:space="preserve"> zmluvy a pod.), </w:t>
      </w:r>
    </w:p>
    <w:p w14:paraId="409368B9"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preukázanie zverejnenia zmluvy s úspešným </w:t>
      </w:r>
      <w:r w:rsidR="0017330F" w:rsidRPr="0073389C">
        <w:t>uchádzačom</w:t>
      </w:r>
      <w:r w:rsidRPr="0073389C">
        <w:t xml:space="preserve"> v zmysle § 5a zákona o slobode informácií (aplikuje sa v prípade, ak toto overenie nebolo predmetom </w:t>
      </w:r>
      <w:r w:rsidR="003C2E2F">
        <w:t xml:space="preserve">finančnej </w:t>
      </w:r>
      <w:r w:rsidRPr="0073389C">
        <w:t xml:space="preserve"> kontroly VO alebo obstarávania), </w:t>
      </w:r>
    </w:p>
    <w:p w14:paraId="722556C6" w14:textId="77777777" w:rsidR="009D7F63" w:rsidRPr="0073389C" w:rsidRDefault="00D62B87"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preukázateľnosti</w:t>
      </w:r>
      <w:r w:rsidR="009D7F63" w:rsidRPr="0073389C">
        <w:t xml:space="preserve"> reálneho vyplatenia výdavku </w:t>
      </w:r>
      <w:r w:rsidRPr="0073389C">
        <w:t>prijímateľom</w:t>
      </w:r>
      <w:r w:rsidR="009D7F63" w:rsidRPr="0073389C">
        <w:t xml:space="preserve"> (napr. potvrdenie výdavkovými </w:t>
      </w:r>
      <w:r w:rsidRPr="0073389C">
        <w:t>pokladničnými</w:t>
      </w:r>
      <w:r w:rsidR="009D7F63" w:rsidRPr="0073389C">
        <w:t xml:space="preserve"> blokmi, výpismi z bankového </w:t>
      </w:r>
      <w:r w:rsidRPr="0073389C">
        <w:t>účtu</w:t>
      </w:r>
      <w:r w:rsidR="009D7F63" w:rsidRPr="0073389C">
        <w:t xml:space="preserve">) ak je relevantné, </w:t>
      </w:r>
    </w:p>
    <w:p w14:paraId="1D7ED468"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súladu predloženého výdavku so štandardnou stupnicou jednotkových výdavkov v prípade využitia zjednodušeného vykazovania výdavkov formou štandardnej stupnice jednotkových výdavkov, </w:t>
      </w:r>
    </w:p>
    <w:p w14:paraId="25A7519B"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súladu aplikovania </w:t>
      </w:r>
      <w:r w:rsidR="00D62B87" w:rsidRPr="0073389C">
        <w:t>výpočtu</w:t>
      </w:r>
      <w:r w:rsidRPr="0073389C">
        <w:t xml:space="preserve"> paušálnej sadzby s</w:t>
      </w:r>
      <w:r w:rsidR="00601351">
        <w:t xml:space="preserve"> </w:t>
      </w:r>
      <w:r w:rsidRPr="0073389C">
        <w:t xml:space="preserve">pravidlami </w:t>
      </w:r>
      <w:r w:rsidR="00D62B87" w:rsidRPr="0073389C">
        <w:t>výpočtu</w:t>
      </w:r>
      <w:r w:rsidRPr="0073389C">
        <w:t xml:space="preserve"> stanovenými poskytovateľom v riadiacej dokumentácii v prípade využitia zjednodušeného vykazovania výdavkov formou paušálnej sadzby, </w:t>
      </w:r>
    </w:p>
    <w:p w14:paraId="1EF26726"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súladu nárokovanej paušálnej sumy s dosiahnutými výstupmi/výsledkami/</w:t>
      </w:r>
      <w:r w:rsidR="00D62B87" w:rsidRPr="0073389C">
        <w:t>cieľmi</w:t>
      </w:r>
      <w:r w:rsidRPr="0073389C">
        <w:t xml:space="preserve"> projektu v prípade využitia zjednodušeného vykazovania výdavkov formou paušálnej sumy, </w:t>
      </w:r>
    </w:p>
    <w:p w14:paraId="546BED5A"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dodržania harmonogramu realizácie aktivít projektu, </w:t>
      </w:r>
    </w:p>
    <w:p w14:paraId="4B7D79A6"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realizácie oprávnených aktivít v zmysle zmluvy o NFP, resp. dokumentu, na ktorý sa zmluva o NFP odkazuje, </w:t>
      </w:r>
    </w:p>
    <w:p w14:paraId="27B0BAFC"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dosiahnutia </w:t>
      </w:r>
      <w:r w:rsidR="00D62B87" w:rsidRPr="0073389C">
        <w:t>merateľných</w:t>
      </w:r>
      <w:r w:rsidRPr="0073389C">
        <w:t xml:space="preserve"> </w:t>
      </w:r>
      <w:r w:rsidR="00D62B87" w:rsidRPr="0073389C">
        <w:t>ukazovateľov</w:t>
      </w:r>
      <w:r w:rsidRPr="0073389C">
        <w:t xml:space="preserve"> projektu v zmysle zmluvy o NFP (ak je relevantné), </w:t>
      </w:r>
    </w:p>
    <w:p w14:paraId="42021BAE"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neprekrývania sa výdavkov vo väzbe na výdavky toho istého </w:t>
      </w:r>
      <w:r w:rsidR="00D62B87" w:rsidRPr="0073389C">
        <w:t>prijímateľa</w:t>
      </w:r>
      <w:r w:rsidRPr="0073389C">
        <w:t xml:space="preserve"> v rámci aj mimo daného OP, iných OP a iných programov EÚ, iných </w:t>
      </w:r>
      <w:r w:rsidR="00D62B87" w:rsidRPr="0073389C">
        <w:t>finančných</w:t>
      </w:r>
      <w:r w:rsidRPr="0073389C">
        <w:t xml:space="preserve"> nástrojov alebo vnútroštátnych programov a v iných programových obdobiach, </w:t>
      </w:r>
    </w:p>
    <w:p w14:paraId="65ECBCA6"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prijatia opatrení </w:t>
      </w:r>
      <w:r w:rsidR="00D62B87" w:rsidRPr="0073389C">
        <w:t>prijímateľom</w:t>
      </w:r>
      <w:r w:rsidRPr="0073389C">
        <w:t xml:space="preserve"> na odstránenie nedostatkov zistených pri inej kontrole alebo audite vykonaných do </w:t>
      </w:r>
      <w:r w:rsidR="00D62B87" w:rsidRPr="0073389C">
        <w:t>času</w:t>
      </w:r>
      <w:r w:rsidRPr="0073389C">
        <w:t xml:space="preserve"> </w:t>
      </w:r>
      <w:r w:rsidR="00D62B87" w:rsidRPr="0073389C">
        <w:t>ukončenia</w:t>
      </w:r>
      <w:r w:rsidRPr="0073389C">
        <w:t xml:space="preserve"> kontroly deklarovaných výdavkov (ak je relevantné), </w:t>
      </w:r>
    </w:p>
    <w:p w14:paraId="460E0F5C"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dodržania zníženia oprávnených výdavkov z dôvodu vykonania </w:t>
      </w:r>
      <w:r w:rsidR="00D62B87" w:rsidRPr="0073389C">
        <w:t>finančnej</w:t>
      </w:r>
      <w:r w:rsidRPr="0073389C">
        <w:t xml:space="preserve"> opravy a pod., </w:t>
      </w:r>
    </w:p>
    <w:p w14:paraId="24701B35"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kontroly iných </w:t>
      </w:r>
      <w:r w:rsidR="00D62B87" w:rsidRPr="0073389C">
        <w:t>skutočností</w:t>
      </w:r>
      <w:r w:rsidRPr="0073389C">
        <w:t xml:space="preserve"> stanovených poskytovateľom. </w:t>
      </w:r>
    </w:p>
    <w:p w14:paraId="7BD09179" w14:textId="77777777" w:rsidR="009D7F63" w:rsidRPr="0073389C" w:rsidRDefault="009D7F63" w:rsidP="009D7F63">
      <w:pPr>
        <w:widowControl w:val="0"/>
        <w:tabs>
          <w:tab w:val="left" w:pos="709"/>
        </w:tabs>
        <w:autoSpaceDE w:val="0"/>
        <w:autoSpaceDN w:val="0"/>
        <w:adjustRightInd w:val="0"/>
        <w:spacing w:before="120" w:after="120" w:line="288" w:lineRule="auto"/>
        <w:jc w:val="both"/>
      </w:pPr>
      <w:r w:rsidRPr="0073389C">
        <w:t xml:space="preserve">Výdavky </w:t>
      </w:r>
      <w:r w:rsidR="00D62B87" w:rsidRPr="0073389C">
        <w:t>prijímateľa</w:t>
      </w:r>
      <w:r w:rsidRPr="0073389C">
        <w:t xml:space="preserve"> deklarované v ŽoP musia </w:t>
      </w:r>
      <w:r w:rsidR="00D62B87" w:rsidRPr="0073389C">
        <w:t>spĺňať</w:t>
      </w:r>
      <w:r w:rsidRPr="0073389C">
        <w:t xml:space="preserve">̌ najmä tieto podmienky: </w:t>
      </w:r>
    </w:p>
    <w:p w14:paraId="0B69CB44"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v súlade s platnými všeobecne záväznými právnymi predpismi (napr. zákon o </w:t>
      </w:r>
      <w:r w:rsidR="00D62B87" w:rsidRPr="0073389C">
        <w:t>rozpočtových</w:t>
      </w:r>
      <w:r w:rsidRPr="0073389C">
        <w:t xml:space="preserve"> pravidlách, zákon o verejnom obstarávaní, zákon o štátnej pomoci, zákonník práce, zákon o slobodnom prístupe k informáciám); </w:t>
      </w:r>
    </w:p>
    <w:p w14:paraId="74A7B05D"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vynaložený na projekt (existencia priameho spojenia s projektom), schválený poskytovateľom a realizovaný v zmysle podmienok výzvy na predkladanie ŽoNFP, podmienok schémy pomoci de minimis, príp. schémy štátnej pomoci, ktoré tvoria </w:t>
      </w:r>
      <w:r w:rsidR="00D62B87" w:rsidRPr="0073389C">
        <w:t>neoddeliteľnú</w:t>
      </w:r>
      <w:r w:rsidRPr="0073389C">
        <w:t xml:space="preserve"> </w:t>
      </w:r>
      <w:r w:rsidR="00D62B87" w:rsidRPr="0073389C">
        <w:t>súčasť</w:t>
      </w:r>
      <w:r w:rsidRPr="0073389C">
        <w:t xml:space="preserve">̌ výzvy, podmienok zmluvy o NFP; </w:t>
      </w:r>
    </w:p>
    <w:p w14:paraId="6025D69F"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výdavky sú vynaložené v súlade s pravidlami OP na aktivity v súlade s obsahovou stránkou projektu, zodpovedajú </w:t>
      </w:r>
      <w:r w:rsidR="00D62B87" w:rsidRPr="0073389C">
        <w:t>časovej</w:t>
      </w:r>
      <w:r w:rsidRPr="0073389C">
        <w:t xml:space="preserve"> následnosti aktivít projektu, sú plne v súlade s </w:t>
      </w:r>
      <w:r w:rsidR="00D62B87" w:rsidRPr="0073389C">
        <w:t>cieľmi</w:t>
      </w:r>
      <w:r w:rsidRPr="0073389C">
        <w:t xml:space="preserve"> projektu a prispievajú k dosiahnutiu plánovaných </w:t>
      </w:r>
      <w:r w:rsidR="00D62B87" w:rsidRPr="0073389C">
        <w:t>cieľov</w:t>
      </w:r>
      <w:r w:rsidRPr="0073389C">
        <w:t xml:space="preserve"> projektu; </w:t>
      </w:r>
    </w:p>
    <w:p w14:paraId="26A76EE6"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primeraný, t.j. zodpovedá obvyklým cenám v danom mieste a </w:t>
      </w:r>
      <w:r w:rsidR="00D62B87" w:rsidRPr="0073389C">
        <w:t>čase</w:t>
      </w:r>
      <w:r w:rsidRPr="0073389C">
        <w:t xml:space="preserve"> a zodpovedá potrebám projektu;</w:t>
      </w:r>
    </w:p>
    <w:p w14:paraId="00563EEE"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w:t>
      </w:r>
      <w:r w:rsidR="00D62B87" w:rsidRPr="0073389C">
        <w:t>spĺňa</w:t>
      </w:r>
      <w:r w:rsidRPr="0073389C">
        <w:t xml:space="preserve"> podmienky hospodárnosti, efektívnosti, </w:t>
      </w:r>
      <w:r w:rsidR="00D62B87" w:rsidRPr="0073389C">
        <w:t>účelnosti</w:t>
      </w:r>
      <w:r w:rsidRPr="0073389C">
        <w:t xml:space="preserve"> a </w:t>
      </w:r>
      <w:r w:rsidR="00D62B87" w:rsidRPr="0073389C">
        <w:t>účinnosti</w:t>
      </w:r>
      <w:r w:rsidRPr="0073389C">
        <w:t xml:space="preserve">; </w:t>
      </w:r>
      <w:r w:rsidRPr="0073389C">
        <w:rPr>
          <w:color w:val="FFFFFF"/>
        </w:rPr>
        <w:t xml:space="preserve">x. 2014 </w:t>
      </w:r>
    </w:p>
    <w:p w14:paraId="07B8EDFB" w14:textId="77777777" w:rsidR="002E278D" w:rsidRPr="00A11D9F" w:rsidRDefault="009D7F63" w:rsidP="00994D51">
      <w:pPr>
        <w:pStyle w:val="Zkladntext"/>
        <w:numPr>
          <w:ilvl w:val="1"/>
          <w:numId w:val="20"/>
        </w:numPr>
        <w:tabs>
          <w:tab w:val="left" w:pos="567"/>
        </w:tabs>
        <w:spacing w:before="120" w:after="120" w:line="288" w:lineRule="auto"/>
        <w:ind w:left="567" w:hanging="283"/>
        <w:rPr>
          <w:rFonts w:ascii="Arial" w:hAnsi="Arial" w:cs="Arial"/>
          <w:sz w:val="19"/>
          <w:szCs w:val="19"/>
          <w:lang w:val="sk-SK"/>
        </w:rPr>
      </w:pPr>
      <w:r w:rsidRPr="00A11D9F">
        <w:rPr>
          <w:rFonts w:ascii="Arial" w:hAnsi="Arial" w:cs="Arial"/>
          <w:sz w:val="19"/>
          <w:szCs w:val="19"/>
          <w:lang w:val="sk-SK"/>
        </w:rPr>
        <w:t xml:space="preserve">výdavky musia byť </w:t>
      </w:r>
      <w:r w:rsidR="00D62B87" w:rsidRPr="00A11D9F">
        <w:rPr>
          <w:rFonts w:ascii="Arial" w:hAnsi="Arial" w:cs="Arial"/>
          <w:sz w:val="19"/>
          <w:szCs w:val="19"/>
          <w:lang w:val="sk-SK"/>
        </w:rPr>
        <w:t>identifikovateľné</w:t>
      </w:r>
      <w:r w:rsidRPr="00A11D9F">
        <w:rPr>
          <w:rFonts w:ascii="Arial" w:hAnsi="Arial" w:cs="Arial"/>
          <w:sz w:val="19"/>
          <w:szCs w:val="19"/>
          <w:lang w:val="sk-SK"/>
        </w:rPr>
        <w:t xml:space="preserve"> a </w:t>
      </w:r>
      <w:r w:rsidR="00D62B87" w:rsidRPr="00A11D9F">
        <w:rPr>
          <w:rFonts w:ascii="Arial" w:hAnsi="Arial" w:cs="Arial"/>
          <w:sz w:val="19"/>
          <w:szCs w:val="19"/>
          <w:lang w:val="sk-SK"/>
        </w:rPr>
        <w:t>preukázateľné</w:t>
      </w:r>
      <w:r w:rsidRPr="00A11D9F">
        <w:rPr>
          <w:rFonts w:ascii="Arial" w:hAnsi="Arial" w:cs="Arial"/>
          <w:sz w:val="19"/>
          <w:szCs w:val="19"/>
          <w:lang w:val="sk-SK"/>
        </w:rPr>
        <w:t xml:space="preserve"> a musia byť doložené </w:t>
      </w:r>
      <w:r w:rsidR="00D62B87" w:rsidRPr="00A11D9F">
        <w:rPr>
          <w:rFonts w:ascii="Arial" w:hAnsi="Arial" w:cs="Arial"/>
          <w:sz w:val="19"/>
          <w:szCs w:val="19"/>
          <w:lang w:val="sk-SK"/>
        </w:rPr>
        <w:t>účtovnými</w:t>
      </w:r>
      <w:r w:rsidRPr="00A11D9F">
        <w:rPr>
          <w:rFonts w:ascii="Arial" w:hAnsi="Arial" w:cs="Arial"/>
          <w:sz w:val="19"/>
          <w:szCs w:val="19"/>
          <w:lang w:val="sk-SK"/>
        </w:rPr>
        <w:t xml:space="preserve"> dokladmi, ktoré sú riadne evidované u </w:t>
      </w:r>
      <w:r w:rsidR="00D62B87" w:rsidRPr="00A11D9F">
        <w:rPr>
          <w:rFonts w:ascii="Arial" w:hAnsi="Arial" w:cs="Arial"/>
          <w:sz w:val="19"/>
          <w:szCs w:val="19"/>
          <w:lang w:val="sk-SK"/>
        </w:rPr>
        <w:t>prijímateľa</w:t>
      </w:r>
      <w:r w:rsidRPr="00A11D9F">
        <w:rPr>
          <w:rFonts w:ascii="Arial" w:hAnsi="Arial" w:cs="Arial"/>
          <w:sz w:val="19"/>
          <w:szCs w:val="19"/>
          <w:lang w:val="sk-SK"/>
        </w:rPr>
        <w:t xml:space="preserve"> v súlade s platnou legislatívou; výdavok je preukázaný faktúrami alebo inými </w:t>
      </w:r>
      <w:r w:rsidR="00D62B87" w:rsidRPr="00A11D9F">
        <w:rPr>
          <w:rFonts w:ascii="Arial" w:hAnsi="Arial" w:cs="Arial"/>
          <w:sz w:val="19"/>
          <w:szCs w:val="19"/>
          <w:lang w:val="sk-SK"/>
        </w:rPr>
        <w:t>účtovnými</w:t>
      </w:r>
      <w:r w:rsidRPr="00A11D9F">
        <w:rPr>
          <w:rFonts w:ascii="Arial" w:hAnsi="Arial" w:cs="Arial"/>
          <w:sz w:val="19"/>
          <w:szCs w:val="19"/>
          <w:lang w:val="sk-SK"/>
        </w:rPr>
        <w:t xml:space="preserve"> dokladmi rovnocennej preukaznej hodnoty, ktoré sú riadne evidované v </w:t>
      </w:r>
      <w:r w:rsidR="00D62B87" w:rsidRPr="00A11D9F">
        <w:rPr>
          <w:rFonts w:ascii="Arial" w:hAnsi="Arial" w:cs="Arial"/>
          <w:sz w:val="19"/>
          <w:szCs w:val="19"/>
          <w:lang w:val="sk-SK"/>
        </w:rPr>
        <w:t>účtovníctve</w:t>
      </w:r>
      <w:r w:rsidRPr="00A11D9F">
        <w:rPr>
          <w:rFonts w:ascii="Arial" w:hAnsi="Arial" w:cs="Arial"/>
          <w:sz w:val="19"/>
          <w:szCs w:val="19"/>
          <w:lang w:val="sk-SK"/>
        </w:rPr>
        <w:t xml:space="preserve"> </w:t>
      </w:r>
      <w:r w:rsidR="00D62B87" w:rsidRPr="00A11D9F">
        <w:rPr>
          <w:rFonts w:ascii="Arial" w:hAnsi="Arial" w:cs="Arial"/>
          <w:sz w:val="19"/>
          <w:szCs w:val="19"/>
          <w:lang w:val="sk-SK"/>
        </w:rPr>
        <w:t>prijímateľa</w:t>
      </w:r>
      <w:r w:rsidRPr="00A11D9F">
        <w:rPr>
          <w:rFonts w:ascii="Arial" w:hAnsi="Arial" w:cs="Arial"/>
          <w:sz w:val="19"/>
          <w:szCs w:val="19"/>
          <w:lang w:val="sk-SK"/>
        </w:rPr>
        <w:t xml:space="preserve"> v súlade s platnými všeobecne záväznými právnymi predpismi a zmluvou o NFP. Preukázanie výdavkov faktúrami alebo </w:t>
      </w:r>
      <w:r w:rsidR="00D62B87" w:rsidRPr="00A11D9F">
        <w:rPr>
          <w:rFonts w:ascii="Arial" w:hAnsi="Arial" w:cs="Arial"/>
          <w:sz w:val="19"/>
          <w:szCs w:val="19"/>
          <w:lang w:val="sk-SK"/>
        </w:rPr>
        <w:t>účtovnými</w:t>
      </w:r>
      <w:r w:rsidRPr="00A11D9F">
        <w:rPr>
          <w:rFonts w:ascii="Arial" w:hAnsi="Arial" w:cs="Arial"/>
          <w:sz w:val="19"/>
          <w:szCs w:val="19"/>
          <w:lang w:val="sk-SK"/>
        </w:rPr>
        <w:t xml:space="preserve"> dokladmi rovnocennej preukaznej hodnoty sa </w:t>
      </w:r>
      <w:r w:rsidR="00D62B87" w:rsidRPr="00A11D9F">
        <w:rPr>
          <w:rFonts w:ascii="Arial" w:hAnsi="Arial" w:cs="Arial"/>
          <w:sz w:val="19"/>
          <w:szCs w:val="19"/>
          <w:lang w:val="sk-SK"/>
        </w:rPr>
        <w:t>nevzťahuje</w:t>
      </w:r>
      <w:r w:rsidRPr="00A11D9F">
        <w:rPr>
          <w:rFonts w:ascii="Arial" w:hAnsi="Arial" w:cs="Arial"/>
          <w:sz w:val="19"/>
          <w:szCs w:val="19"/>
          <w:lang w:val="sk-SK"/>
        </w:rPr>
        <w:t xml:space="preserve"> na výdavky vykazované zjednodušeným spôsobom vykazovania</w:t>
      </w:r>
      <w:r w:rsidR="00A11D9F">
        <w:rPr>
          <w:rFonts w:ascii="Arial" w:hAnsi="Arial" w:cs="Arial"/>
          <w:sz w:val="19"/>
          <w:szCs w:val="19"/>
          <w:lang w:val="sk-SK"/>
        </w:rPr>
        <w:t>.</w:t>
      </w:r>
    </w:p>
    <w:p w14:paraId="5C8E6E88" w14:textId="77777777" w:rsidR="009D7F63" w:rsidRPr="0073389C" w:rsidRDefault="009D7F63" w:rsidP="009D7F63">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Na to, aby bola </w:t>
      </w:r>
      <w:r w:rsidR="00662488" w:rsidRPr="0073389C">
        <w:rPr>
          <w:rFonts w:ascii="Arial" w:hAnsi="Arial" w:cs="Arial"/>
          <w:sz w:val="19"/>
          <w:szCs w:val="19"/>
          <w:lang w:val="sk-SK"/>
        </w:rPr>
        <w:t>prijímateľovi</w:t>
      </w:r>
      <w:r w:rsidRPr="0073389C">
        <w:rPr>
          <w:rFonts w:ascii="Arial" w:hAnsi="Arial" w:cs="Arial"/>
          <w:sz w:val="19"/>
          <w:szCs w:val="19"/>
          <w:lang w:val="sk-SK"/>
        </w:rPr>
        <w:t xml:space="preserve"> schválená ŽoP, musí byť kontrola celej ŽoP vykonaná vždy formou administratívnej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v prípade potreby môže byť doplnená aj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00662488" w:rsidRPr="0073389C">
        <w:rPr>
          <w:rFonts w:ascii="Arial" w:hAnsi="Arial" w:cs="Arial"/>
          <w:sz w:val="19"/>
          <w:szCs w:val="19"/>
          <w:lang w:val="sk-SK"/>
        </w:rPr>
        <w:t>pričom</w:t>
      </w:r>
      <w:r w:rsidRPr="0073389C">
        <w:rPr>
          <w:rFonts w:ascii="Arial" w:hAnsi="Arial" w:cs="Arial"/>
          <w:sz w:val="19"/>
          <w:szCs w:val="19"/>
          <w:lang w:val="sk-SK"/>
        </w:rPr>
        <w:t xml:space="preserve"> platí pravidlo, že kontrola ŽoP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nemôže </w:t>
      </w:r>
      <w:r w:rsidR="00662488" w:rsidRPr="0073389C">
        <w:rPr>
          <w:rFonts w:ascii="Arial" w:hAnsi="Arial" w:cs="Arial"/>
          <w:sz w:val="19"/>
          <w:szCs w:val="19"/>
          <w:lang w:val="sk-SK"/>
        </w:rPr>
        <w:t>nahradiť</w:t>
      </w:r>
      <w:r w:rsidRPr="0073389C">
        <w:rPr>
          <w:rFonts w:ascii="Arial" w:hAnsi="Arial" w:cs="Arial"/>
          <w:sz w:val="19"/>
          <w:szCs w:val="19"/>
          <w:lang w:val="sk-SK"/>
        </w:rPr>
        <w:t xml:space="preserve">̌ kontrolu ŽoP formou administratívnej </w:t>
      </w:r>
      <w:r w:rsidR="00FA0730">
        <w:rPr>
          <w:rFonts w:ascii="Arial" w:hAnsi="Arial" w:cs="Arial"/>
          <w:sz w:val="19"/>
          <w:szCs w:val="19"/>
          <w:lang w:val="sk-SK"/>
        </w:rPr>
        <w:t xml:space="preserve">finančnej </w:t>
      </w:r>
      <w:r w:rsidRPr="0073389C">
        <w:rPr>
          <w:rFonts w:ascii="Arial" w:hAnsi="Arial" w:cs="Arial"/>
          <w:sz w:val="19"/>
          <w:szCs w:val="19"/>
          <w:lang w:val="sk-SK"/>
        </w:rPr>
        <w:t>kontroly.</w:t>
      </w:r>
    </w:p>
    <w:p w14:paraId="5F333009" w14:textId="77777777" w:rsidR="009D7F63" w:rsidRPr="0073389C" w:rsidRDefault="009D7F63" w:rsidP="009D7F63">
      <w:pPr>
        <w:pStyle w:val="Zkladntext"/>
        <w:spacing w:before="120" w:after="120" w:line="288" w:lineRule="auto"/>
        <w:rPr>
          <w:rFonts w:ascii="Arial" w:hAnsi="Arial" w:cs="Arial"/>
          <w:sz w:val="19"/>
          <w:szCs w:val="19"/>
          <w:lang w:val="sk-SK"/>
        </w:rPr>
      </w:pPr>
    </w:p>
    <w:p w14:paraId="49C6B59E" w14:textId="77777777" w:rsidR="009D7F63" w:rsidRPr="0073389C" w:rsidRDefault="00614746" w:rsidP="009D7F63">
      <w:pPr>
        <w:pStyle w:val="Nadpis2"/>
        <w:spacing w:line="288" w:lineRule="auto"/>
        <w:ind w:left="0" w:firstLine="0"/>
        <w:rPr>
          <w:lang w:val="sk-SK"/>
        </w:rPr>
      </w:pPr>
      <w:bookmarkStart w:id="266" w:name="_Toc410907882"/>
      <w:bookmarkStart w:id="267" w:name="_Toc440372892"/>
      <w:bookmarkStart w:id="268" w:name="_Toc94683068"/>
      <w:r>
        <w:rPr>
          <w:lang w:val="sk-SK"/>
        </w:rPr>
        <w:t>Finančná k</w:t>
      </w:r>
      <w:r w:rsidR="009D7F63" w:rsidRPr="0073389C">
        <w:rPr>
          <w:lang w:val="sk-SK"/>
        </w:rPr>
        <w:t>ontrola na mieste</w:t>
      </w:r>
      <w:bookmarkEnd w:id="266"/>
      <w:bookmarkEnd w:id="267"/>
      <w:bookmarkEnd w:id="268"/>
      <w:r w:rsidR="009D7F63" w:rsidRPr="0073389C">
        <w:rPr>
          <w:lang w:val="sk-SK"/>
        </w:rPr>
        <w:tab/>
      </w:r>
      <w:r w:rsidR="009D7F63" w:rsidRPr="0073389C">
        <w:rPr>
          <w:lang w:val="sk-SK"/>
        </w:rPr>
        <w:tab/>
      </w:r>
    </w:p>
    <w:p w14:paraId="67323AE6" w14:textId="77777777" w:rsidR="003D2CF8" w:rsidRDefault="009D7F63" w:rsidP="003D2CF8">
      <w:pPr>
        <w:pStyle w:val="Default"/>
        <w:spacing w:line="288" w:lineRule="auto"/>
        <w:jc w:val="both"/>
        <w:rPr>
          <w:rFonts w:ascii="Arial" w:hAnsi="Arial" w:cs="Arial"/>
          <w:sz w:val="19"/>
          <w:szCs w:val="19"/>
          <w:lang w:val="sk-SK"/>
        </w:rPr>
      </w:pPr>
      <w:r w:rsidRPr="0073389C">
        <w:rPr>
          <w:rFonts w:ascii="Arial" w:hAnsi="Arial" w:cs="Arial"/>
          <w:sz w:val="19"/>
          <w:szCs w:val="19"/>
          <w:lang w:val="sk-SK"/>
        </w:rPr>
        <w:t xml:space="preserve">Hlavným cieľom </w:t>
      </w:r>
      <w:r w:rsidR="00614746">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00614746">
        <w:rPr>
          <w:rFonts w:ascii="Arial" w:hAnsi="Arial" w:cs="Arial"/>
          <w:sz w:val="19"/>
          <w:szCs w:val="19"/>
          <w:lang w:val="sk-SK"/>
        </w:rPr>
        <w:t>(ďalej aj „FKnM“)</w:t>
      </w:r>
      <w:r w:rsidR="004D412F">
        <w:rPr>
          <w:rFonts w:ascii="Arial" w:hAnsi="Arial" w:cs="Arial"/>
          <w:sz w:val="19"/>
          <w:szCs w:val="19"/>
          <w:lang w:val="sk-SK"/>
        </w:rPr>
        <w:t xml:space="preserve"> </w:t>
      </w:r>
      <w:r w:rsidRPr="0073389C">
        <w:rPr>
          <w:rFonts w:ascii="Arial" w:hAnsi="Arial" w:cs="Arial"/>
          <w:sz w:val="19"/>
          <w:szCs w:val="19"/>
          <w:lang w:val="sk-SK"/>
        </w:rPr>
        <w:t>je overenie skutočného dodania tovarov, poskytnutia služieb a vykonania prác v rámci projektu, ktoré sú deklarované v účtovných dokladoch a v podpornej dokumentácii k projektu vo vzťahu k predloženým deklarovaným výdavkom a ostatných skutočností uvedených v ŽoP, k legislatíve EÚ a SR, k zmluve o NFP, ako aj overenie ďalších skutočností súvisiacich s implementáciou projektu a plnením podmienok vyplývajúcich zo zmluvy o</w:t>
      </w:r>
      <w:r w:rsidR="003D2CF8">
        <w:rPr>
          <w:rFonts w:ascii="Arial" w:hAnsi="Arial" w:cs="Arial"/>
          <w:sz w:val="19"/>
          <w:szCs w:val="19"/>
          <w:lang w:val="sk-SK"/>
        </w:rPr>
        <w:t> </w:t>
      </w:r>
      <w:r w:rsidRPr="0073389C">
        <w:rPr>
          <w:rFonts w:ascii="Arial" w:hAnsi="Arial" w:cs="Arial"/>
          <w:sz w:val="19"/>
          <w:szCs w:val="19"/>
          <w:lang w:val="sk-SK"/>
        </w:rPr>
        <w:t>NFP</w:t>
      </w:r>
      <w:r w:rsidR="003D2CF8">
        <w:rPr>
          <w:rFonts w:ascii="Arial" w:hAnsi="Arial" w:cs="Arial"/>
          <w:sz w:val="19"/>
          <w:szCs w:val="19"/>
          <w:lang w:val="sk-SK"/>
        </w:rPr>
        <w:t>:</w:t>
      </w:r>
    </w:p>
    <w:p w14:paraId="0D0A74DB"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 xml:space="preserve">výdavky projektu vznikli počas obdobia oprávnenosti a došlo k ich vyplateniu; </w:t>
      </w:r>
    </w:p>
    <w:p w14:paraId="6531AD3A"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výdavky projektu sú v súlade so schváleným projektom;</w:t>
      </w:r>
    </w:p>
    <w:p w14:paraId="3DCF88B3"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súlad s pravidlami stanovenými v projekte vrátane súladu so schválenou mierou spolufinancovania;</w:t>
      </w:r>
    </w:p>
    <w:p w14:paraId="5DBC13D1"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súlad s pravidlami oprávnenosti výdavkov na národnej úrovni aj na úrovni EÚ;</w:t>
      </w:r>
    </w:p>
    <w:p w14:paraId="13511C22"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adekvátnosť a overiteľnosť podporných dokumentov;</w:t>
      </w:r>
    </w:p>
    <w:p w14:paraId="29B10AB6"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súlad s podmienkami štátnej pomoci/pomoci de minimis a požiadavka na udržateľný rozvoj, rovnosť príležitostí a nediskrimináciu;</w:t>
      </w:r>
    </w:p>
    <w:p w14:paraId="07F4B11A"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súlad s pravidlami VO na národnej úrovni aj na úrovni EÚ;</w:t>
      </w:r>
    </w:p>
    <w:p w14:paraId="513AE2C6"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súlad s pravidlami publicity na národnej úrovni aj na úrovni EÚ;</w:t>
      </w:r>
    </w:p>
    <w:p w14:paraId="5B1AA5D6"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v prípade využitia zjednodušených foriem vykazovania výdavkov súlad vykazovania s nastavenými pravidlami;</w:t>
      </w:r>
    </w:p>
    <w:p w14:paraId="2858EFC4"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fyzický pokrok projektu vo vzťahu k merateľným ukazovateľom projektu a  dátam, ktoré sú povinne poskytované na úrovni projektu;</w:t>
      </w:r>
    </w:p>
    <w:p w14:paraId="76F2F0B1"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 xml:space="preserve">dodržiavanie článku 61 všeobecného nariadenia (operácie vytvárajúce čistý príjem po dokončení). </w:t>
      </w:r>
    </w:p>
    <w:p w14:paraId="6108A2DF"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 </w:t>
      </w:r>
    </w:p>
    <w:p w14:paraId="235D267F"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Povinnosť poskytovateľa vykonávať kontrolu projektov je zachytená v článku 125, ods. 4 až 7 a článku 74 ods. 1 a 2 všeobecného nariadenia</w:t>
      </w:r>
      <w:r w:rsidR="006457E8">
        <w:rPr>
          <w:rFonts w:ascii="Arial" w:hAnsi="Arial" w:cs="Arial"/>
          <w:sz w:val="19"/>
          <w:szCs w:val="19"/>
          <w:lang w:val="sk-SK"/>
        </w:rPr>
        <w:t xml:space="preserve"> (Nariadenie Európskeho parlamentu a Rady (EÚ) č. 1303/2013)</w:t>
      </w:r>
      <w:r w:rsidRPr="0073389C">
        <w:rPr>
          <w:rFonts w:ascii="Arial" w:hAnsi="Arial" w:cs="Arial"/>
          <w:sz w:val="19"/>
          <w:szCs w:val="19"/>
          <w:lang w:val="sk-SK"/>
        </w:rPr>
        <w:t>. Výkon kontroly projektov je právne upravený v zákone o finančnej kontrole (§ 9)</w:t>
      </w:r>
      <w:r w:rsidR="007F52F7">
        <w:rPr>
          <w:rFonts w:ascii="Arial" w:hAnsi="Arial" w:cs="Arial"/>
          <w:sz w:val="19"/>
          <w:szCs w:val="19"/>
          <w:lang w:val="sk-SK"/>
        </w:rPr>
        <w:t xml:space="preserve"> </w:t>
      </w:r>
      <w:r w:rsidRPr="0073389C">
        <w:rPr>
          <w:rFonts w:ascii="Arial" w:hAnsi="Arial" w:cs="Arial"/>
          <w:sz w:val="19"/>
          <w:szCs w:val="19"/>
          <w:lang w:val="sk-SK"/>
        </w:rPr>
        <w:t xml:space="preserve">a v zákone o príspevku z ESIF  (§ 3 ods. 1 písm. f)). Právnym titulom na výkon kontroly projektu je účinná zmluva o NFP s prijímateľom a zákon o finančnej kontrole. </w:t>
      </w:r>
    </w:p>
    <w:p w14:paraId="479A95AD" w14:textId="77777777" w:rsidR="009D7F63" w:rsidRPr="0073389C" w:rsidRDefault="00614746"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Finančná k</w:t>
      </w:r>
      <w:r w:rsidR="009D7F63" w:rsidRPr="0073389C">
        <w:rPr>
          <w:rFonts w:ascii="Arial" w:hAnsi="Arial" w:cs="Arial"/>
          <w:sz w:val="19"/>
          <w:szCs w:val="19"/>
          <w:lang w:val="sk-SK"/>
        </w:rPr>
        <w:t xml:space="preserve">ontrola na mieste môže byť vykonávaná v časovom úseku od účinnosti zmluvy o NFP do momentu ukončenia realizácie projektu ako aj v časovom úseku po ukončení realizácie projektu do skončenia účinnosti zmluvy o NFP. </w:t>
      </w:r>
    </w:p>
    <w:p w14:paraId="106CE8E4"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Poskytovateľ vykoná minimálne jedenkrát počas realizácie projektu </w:t>
      </w:r>
      <w:r w:rsidR="001456CE">
        <w:rPr>
          <w:rFonts w:ascii="Arial" w:hAnsi="Arial" w:cs="Arial"/>
          <w:sz w:val="19"/>
          <w:szCs w:val="19"/>
          <w:lang w:val="sk-SK"/>
        </w:rPr>
        <w:t xml:space="preserve">finančnú </w:t>
      </w:r>
      <w:r w:rsidRPr="0073389C">
        <w:rPr>
          <w:rFonts w:ascii="Arial" w:hAnsi="Arial" w:cs="Arial"/>
          <w:sz w:val="19"/>
          <w:szCs w:val="19"/>
          <w:lang w:val="sk-SK"/>
        </w:rPr>
        <w:t xml:space="preserve">kontrolu na mieste, ktorou overí nasledujúce skutočnosti: </w:t>
      </w:r>
    </w:p>
    <w:p w14:paraId="3D2F1A8A" w14:textId="7777777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skutočné dodanie tovarov, poskytnutie služieb a vykonanie prác; </w:t>
      </w:r>
    </w:p>
    <w:p w14:paraId="531A0450" w14:textId="7777777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vedenie účtovníctva o skutočnostiach týkajúcich sa projektu; </w:t>
      </w:r>
    </w:p>
    <w:p w14:paraId="28244549" w14:textId="7777777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archiváciu dokumentov a podkladov súvisiacich s projektom; </w:t>
      </w:r>
    </w:p>
    <w:p w14:paraId="1282BB4B" w14:textId="77777777" w:rsidR="00C305A5"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publicitu projektu</w:t>
      </w:r>
      <w:r w:rsidR="00C305A5">
        <w:rPr>
          <w:rFonts w:eastAsia="Times New Roman" w:cs="Arial"/>
          <w:szCs w:val="19"/>
          <w:lang w:val="sk-SK" w:eastAsia="en-US"/>
        </w:rPr>
        <w:t>;</w:t>
      </w:r>
    </w:p>
    <w:p w14:paraId="3C57E172" w14:textId="77777777" w:rsidR="009D7F63" w:rsidRPr="00771817" w:rsidRDefault="00C305A5" w:rsidP="009D7F63">
      <w:pPr>
        <w:pStyle w:val="Bulletslevel1"/>
        <w:spacing w:after="120" w:line="288" w:lineRule="auto"/>
        <w:ind w:left="567" w:hanging="283"/>
        <w:jc w:val="both"/>
        <w:rPr>
          <w:rFonts w:eastAsia="Times New Roman" w:cs="Arial"/>
          <w:color w:val="auto"/>
          <w:szCs w:val="19"/>
          <w:lang w:val="sk-SK" w:eastAsia="en-US"/>
        </w:rPr>
      </w:pPr>
      <w:r w:rsidRPr="00771817">
        <w:rPr>
          <w:rFonts w:eastAsia="Times New Roman" w:cs="Arial"/>
          <w:color w:val="auto"/>
          <w:szCs w:val="19"/>
          <w:lang w:val="sk-SK" w:eastAsia="en-US"/>
        </w:rPr>
        <w:t>realizáciu projektu u partnera/ partnerov prijímateľa.</w:t>
      </w:r>
    </w:p>
    <w:p w14:paraId="1270AAE8" w14:textId="77777777" w:rsidR="009D7F63" w:rsidRPr="0073389C" w:rsidRDefault="009D7F63" w:rsidP="009D7F63">
      <w:pPr>
        <w:pStyle w:val="Default"/>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ascii="Arial" w:hAnsi="Arial" w:cs="Arial"/>
          <w:sz w:val="19"/>
          <w:szCs w:val="19"/>
          <w:lang w:val="sk-SK"/>
        </w:rPr>
      </w:pPr>
      <w:r w:rsidRPr="0073389C">
        <w:rPr>
          <w:rFonts w:ascii="Arial" w:hAnsi="Arial" w:cs="Arial"/>
          <w:b/>
          <w:i/>
          <w:sz w:val="19"/>
          <w:szCs w:val="19"/>
          <w:lang w:val="sk-SK"/>
        </w:rPr>
        <w:t>Dôležité upozornenie:</w:t>
      </w:r>
      <w:r w:rsidRPr="0073389C">
        <w:rPr>
          <w:rFonts w:ascii="Arial" w:hAnsi="Arial" w:cs="Arial"/>
          <w:sz w:val="19"/>
          <w:szCs w:val="19"/>
          <w:lang w:val="sk-SK"/>
        </w:rPr>
        <w:t xml:space="preserve"> Prijímateľ je povinný zabezpečiť v rámci záväzkového vzťahu s každým </w:t>
      </w:r>
      <w:r w:rsidR="003472BD">
        <w:rPr>
          <w:rFonts w:ascii="Arial" w:hAnsi="Arial" w:cs="Arial"/>
          <w:sz w:val="19"/>
          <w:szCs w:val="19"/>
          <w:lang w:val="sk-SK"/>
        </w:rPr>
        <w:t>d</w:t>
      </w:r>
      <w:r w:rsidRPr="0073389C">
        <w:rPr>
          <w:rFonts w:ascii="Arial" w:hAnsi="Arial" w:cs="Arial"/>
          <w:sz w:val="19"/>
          <w:szCs w:val="19"/>
          <w:lang w:val="sk-SK"/>
        </w:rPr>
        <w:t xml:space="preserve">odávateľom </w:t>
      </w:r>
      <w:r w:rsidR="003472BD">
        <w:rPr>
          <w:rFonts w:ascii="Arial" w:hAnsi="Arial" w:cs="Arial"/>
          <w:sz w:val="19"/>
          <w:szCs w:val="19"/>
          <w:lang w:val="sk-SK"/>
        </w:rPr>
        <w:t>p</w:t>
      </w:r>
      <w:r w:rsidRPr="0073389C">
        <w:rPr>
          <w:rFonts w:ascii="Arial" w:hAnsi="Arial" w:cs="Arial"/>
          <w:sz w:val="19"/>
          <w:szCs w:val="19"/>
          <w:lang w:val="sk-SK"/>
        </w:rPr>
        <w:t xml:space="preserve">rojektu povinnosť </w:t>
      </w:r>
      <w:r w:rsidR="003472BD">
        <w:rPr>
          <w:rFonts w:ascii="Arial" w:hAnsi="Arial" w:cs="Arial"/>
          <w:sz w:val="19"/>
          <w:szCs w:val="19"/>
          <w:lang w:val="sk-SK"/>
        </w:rPr>
        <w:t>d</w:t>
      </w:r>
      <w:r w:rsidRPr="0073389C">
        <w:rPr>
          <w:rFonts w:ascii="Arial" w:hAnsi="Arial" w:cs="Arial"/>
          <w:sz w:val="19"/>
          <w:szCs w:val="19"/>
          <w:lang w:val="sk-SK"/>
        </w:rPr>
        <w:t xml:space="preserve">odávateľa </w:t>
      </w:r>
      <w:r w:rsidR="003472BD">
        <w:rPr>
          <w:rFonts w:ascii="Arial" w:hAnsi="Arial" w:cs="Arial"/>
          <w:sz w:val="19"/>
          <w:szCs w:val="19"/>
          <w:lang w:val="sk-SK"/>
        </w:rPr>
        <w:t>p</w:t>
      </w:r>
      <w:r w:rsidRPr="0073389C">
        <w:rPr>
          <w:rFonts w:ascii="Arial" w:hAnsi="Arial" w:cs="Arial"/>
          <w:sz w:val="19"/>
          <w:szCs w:val="19"/>
          <w:lang w:val="sk-SK"/>
        </w:rPr>
        <w:t xml:space="preserve">rojektu </w:t>
      </w:r>
      <w:r w:rsidRPr="0073389C">
        <w:rPr>
          <w:rFonts w:ascii="Arial" w:hAnsi="Arial" w:cs="Arial"/>
          <w:b/>
          <w:sz w:val="19"/>
          <w:szCs w:val="19"/>
          <w:lang w:val="sk-SK"/>
        </w:rPr>
        <w:t>strpieť výkon kontroly/auditu</w:t>
      </w:r>
      <w:r w:rsidRPr="0073389C">
        <w:rPr>
          <w:rFonts w:ascii="Arial" w:hAnsi="Arial" w:cs="Arial"/>
          <w:sz w:val="19"/>
          <w:szCs w:val="19"/>
          <w:lang w:val="sk-SK"/>
        </w:rPr>
        <w:t xml:space="preserve"> súvisiaceho s dodávaným tovarom, službami a stavebnými prácami kedykoľvek počas platnosti a účinnosti zmluvy o NFP, a to oprávnenými osobami na výkon tejto kontroly/auditu a poskytnúť im všetku potrebnú súčinnosť. Za týmto účelom poskytovateľ požaduje, aby si prijímateľ upravil v dodávateľsko-odberateľských vzťahoch túto podmienku aj zmluvne.</w:t>
      </w:r>
    </w:p>
    <w:p w14:paraId="07594D9E"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Na čo má kontrolná skupina oprávnenie pri výkone kontroly na mieste?</w:t>
      </w:r>
    </w:p>
    <w:p w14:paraId="080356E1" w14:textId="77777777" w:rsidR="000B1D63" w:rsidRPr="00624A78" w:rsidRDefault="000B1D63" w:rsidP="00624A78">
      <w:pPr>
        <w:widowControl w:val="0"/>
        <w:tabs>
          <w:tab w:val="left" w:pos="220"/>
          <w:tab w:val="left" w:pos="720"/>
        </w:tabs>
        <w:autoSpaceDE w:val="0"/>
        <w:autoSpaceDN w:val="0"/>
        <w:adjustRightInd w:val="0"/>
        <w:spacing w:before="120" w:after="120" w:line="288" w:lineRule="auto"/>
        <w:jc w:val="both"/>
        <w:rPr>
          <w:rFonts w:eastAsia="Times" w:cs="Arial"/>
          <w:szCs w:val="19"/>
          <w:lang w:eastAsia="sk-SK"/>
        </w:rPr>
      </w:pPr>
      <w:r w:rsidRPr="00624A78">
        <w:rPr>
          <w:rFonts w:eastAsia="Times" w:cs="Arial"/>
          <w:szCs w:val="19"/>
          <w:lang w:eastAsia="sk-SK"/>
        </w:rPr>
        <w:t xml:space="preserve">V súvislosti s aplikáciou zákona o finančnej kontrole je poskytovateľ pri vykonávaní kontroly formou finančnej kontroly </w:t>
      </w:r>
      <w:r w:rsidR="00624A78" w:rsidRPr="00624A78">
        <w:rPr>
          <w:rFonts w:eastAsia="Times" w:cs="Arial"/>
          <w:szCs w:val="19"/>
          <w:lang w:eastAsia="sk-SK"/>
        </w:rPr>
        <w:t xml:space="preserve">na mieste </w:t>
      </w:r>
      <w:r w:rsidRPr="00624A78">
        <w:rPr>
          <w:rFonts w:eastAsia="Times" w:cs="Arial"/>
          <w:szCs w:val="19"/>
          <w:lang w:eastAsia="sk-SK"/>
        </w:rPr>
        <w:t>v nevyhnutnom rozsahu</w:t>
      </w:r>
      <w:r w:rsidRPr="00624A78">
        <w:rPr>
          <w:rFonts w:eastAsia="Times" w:cs="Arial"/>
          <w:b/>
          <w:szCs w:val="19"/>
          <w:lang w:eastAsia="sk-SK"/>
        </w:rPr>
        <w:t xml:space="preserve"> </w:t>
      </w:r>
      <w:r w:rsidR="00624A78" w:rsidRPr="00624A78">
        <w:rPr>
          <w:rFonts w:eastAsia="Times" w:cs="Arial"/>
          <w:b/>
          <w:szCs w:val="19"/>
          <w:lang w:eastAsia="sk-SK"/>
        </w:rPr>
        <w:t>oprávnení</w:t>
      </w:r>
      <w:r w:rsidRPr="00624A78">
        <w:rPr>
          <w:rFonts w:eastAsia="Times" w:cs="Arial"/>
          <w:szCs w:val="19"/>
          <w:lang w:eastAsia="sk-SK"/>
        </w:rPr>
        <w:t xml:space="preserve"> od kontrolovanej osoby (prijímateľa) alebo od osoby, ktorá je vo vzťahu k finančnej operácii alebo jej časti dodávateľom výkonov, tovarov, prác alebo služieb alebo akejkoľvek inej osoby, ktorá má informácie, doklady alebo iné podklady, ktoré sú potrebné pre výkon finančnej kontroly, ak ich poskytnutiu nebráni osobitný predpis (ďalej aj „tretia osoba“)</w:t>
      </w:r>
      <w:r w:rsidR="00624A78" w:rsidRPr="00624A78">
        <w:rPr>
          <w:rFonts w:eastAsia="Times" w:cs="Arial"/>
          <w:szCs w:val="19"/>
          <w:lang w:eastAsia="sk-SK"/>
        </w:rPr>
        <w:t xml:space="preserve">: </w:t>
      </w:r>
    </w:p>
    <w:p w14:paraId="0328BD39" w14:textId="77777777"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a odoberať, v určenej lehote originály alebo úradne osvedčené kópie dokladov, písomností, záznamy dát na pamäťových médiách prostriedkov výpočtovej techniky, ich výpisov, výstupov, vyjadrenia, informácie, dokumenty a iné podklady súvisiace s</w:t>
      </w:r>
      <w:r>
        <w:rPr>
          <w:rFonts w:cs="Arial"/>
          <w:color w:val="auto"/>
          <w:szCs w:val="19"/>
          <w:lang w:val="sk-SK" w:eastAsia="sk-SK"/>
        </w:rPr>
        <w:t xml:space="preserve"> výkonom</w:t>
      </w:r>
      <w:r w:rsidRPr="0025055A">
        <w:rPr>
          <w:rFonts w:cs="Arial"/>
          <w:color w:val="auto"/>
          <w:szCs w:val="19"/>
          <w:lang w:val="sk-SK" w:eastAsia="sk-SK"/>
        </w:rPr>
        <w:t> finančn</w:t>
      </w:r>
      <w:r>
        <w:rPr>
          <w:rFonts w:cs="Arial"/>
          <w:color w:val="auto"/>
          <w:szCs w:val="19"/>
          <w:lang w:val="sk-SK" w:eastAsia="sk-SK"/>
        </w:rPr>
        <w:t>ej</w:t>
      </w:r>
      <w:r w:rsidRPr="0025055A">
        <w:rPr>
          <w:rFonts w:cs="Arial"/>
          <w:color w:val="auto"/>
          <w:szCs w:val="19"/>
          <w:lang w:val="sk-SK" w:eastAsia="sk-SK"/>
        </w:rPr>
        <w:t xml:space="preserve"> kontrol</w:t>
      </w:r>
      <w:r>
        <w:rPr>
          <w:rFonts w:cs="Arial"/>
          <w:color w:val="auto"/>
          <w:szCs w:val="19"/>
          <w:lang w:val="sk-SK" w:eastAsia="sk-SK"/>
        </w:rPr>
        <w:t>y</w:t>
      </w:r>
      <w:r w:rsidRPr="0025055A">
        <w:rPr>
          <w:rFonts w:cs="Arial"/>
          <w:color w:val="auto"/>
          <w:szCs w:val="19"/>
          <w:lang w:val="sk-SK" w:eastAsia="sk-SK"/>
        </w:rPr>
        <w:t xml:space="preserve"> na mieste,</w:t>
      </w:r>
      <w:r w:rsidR="009D7F63" w:rsidRPr="0073389C">
        <w:rPr>
          <w:rFonts w:cs="Arial"/>
          <w:szCs w:val="19"/>
          <w:lang w:val="sk-SK"/>
        </w:rPr>
        <w:t xml:space="preserve"> </w:t>
      </w:r>
    </w:p>
    <w:p w14:paraId="4CEFF21F" w14:textId="77777777"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o</w:t>
      </w:r>
      <w:r>
        <w:rPr>
          <w:rFonts w:cs="Arial"/>
          <w:color w:val="auto"/>
          <w:szCs w:val="19"/>
          <w:lang w:val="sk-SK" w:eastAsia="sk-SK"/>
        </w:rPr>
        <w:t>d</w:t>
      </w:r>
      <w:r w:rsidRPr="0025055A">
        <w:rPr>
          <w:rFonts w:cs="Arial"/>
          <w:color w:val="auto"/>
          <w:szCs w:val="19"/>
          <w:lang w:val="sk-SK" w:eastAsia="sk-SK"/>
        </w:rPr>
        <w:t> </w:t>
      </w:r>
      <w:r w:rsidR="000B1D63">
        <w:rPr>
          <w:rFonts w:cs="Arial"/>
          <w:color w:val="auto"/>
          <w:szCs w:val="19"/>
          <w:lang w:val="sk-SK" w:eastAsia="sk-SK"/>
        </w:rPr>
        <w:t>kontrolovanej osoby (</w:t>
      </w:r>
      <w:r>
        <w:rPr>
          <w:rFonts w:cs="Arial"/>
          <w:color w:val="auto"/>
          <w:szCs w:val="19"/>
          <w:lang w:val="sk-SK" w:eastAsia="sk-SK"/>
        </w:rPr>
        <w:t>prijímateľa</w:t>
      </w:r>
      <w:r w:rsidR="000B1D63">
        <w:rPr>
          <w:rFonts w:cs="Arial"/>
          <w:color w:val="auto"/>
          <w:szCs w:val="19"/>
          <w:lang w:val="sk-SK" w:eastAsia="sk-SK"/>
        </w:rPr>
        <w:t>)</w:t>
      </w:r>
      <w:r w:rsidRPr="0025055A">
        <w:rPr>
          <w:rFonts w:cs="Arial"/>
          <w:color w:val="auto"/>
          <w:szCs w:val="19"/>
          <w:lang w:val="sk-SK" w:eastAsia="sk-SK"/>
        </w:rPr>
        <w:t xml:space="preserve"> alebo od tretej osoby súčinnosť v rozsahu oprávnení podľa zákona o finančnej kontrole</w:t>
      </w:r>
      <w:r>
        <w:rPr>
          <w:rFonts w:cs="Arial"/>
          <w:color w:val="auto"/>
          <w:szCs w:val="19"/>
          <w:lang w:val="sk-SK" w:eastAsia="sk-SK"/>
        </w:rPr>
        <w:t>,</w:t>
      </w:r>
      <w:r w:rsidR="009D7F63" w:rsidRPr="0073389C">
        <w:rPr>
          <w:rFonts w:cs="Arial"/>
          <w:szCs w:val="19"/>
          <w:lang w:val="sk-SK"/>
        </w:rPr>
        <w:t xml:space="preserve"> </w:t>
      </w:r>
    </w:p>
    <w:p w14:paraId="2C2874DE" w14:textId="77777777"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od prijímateľa prepracovanie prijatých opatrení na nápravu nedostatkov a na odstránenie príčin ich vzniku ak RO pre OP EVS odôvodnene predpokladá vzhľadom na závažnosť nedostatkov, že prijaté opatrenia nie sú účinné, a vyžadovať predloženie nového písomného zoznamu opatrení v lehote určenej RO pre OP EVS</w:t>
      </w:r>
      <w:r w:rsidR="009D7F63" w:rsidRPr="0073389C">
        <w:rPr>
          <w:rFonts w:cs="Arial"/>
          <w:szCs w:val="19"/>
          <w:lang w:val="sk-SK"/>
        </w:rPr>
        <w:t xml:space="preserve">, </w:t>
      </w:r>
    </w:p>
    <w:p w14:paraId="27183ED1" w14:textId="77777777"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osoby poverené na výkon kontroly sú oprávnené v nevyhnutnom rozsahu za podmienok ustanovených v osobitných predpisoch okrem oprávnení uvedených v písmenách a) až c) vstupovať do objektu, zariadenia, prevádzky, dopravného prostriedku, na pozemok povinnej osoby alebo tretej osoby, alebo vstupovať do obydlia, ak sa používa aj na podnikanie alebo na vykonávanie inej hospodárskej činnosti</w:t>
      </w:r>
      <w:r w:rsidR="009D7F63" w:rsidRPr="0073389C">
        <w:rPr>
          <w:rFonts w:cs="Arial"/>
          <w:szCs w:val="19"/>
          <w:lang w:val="sk-SK"/>
        </w:rPr>
        <w:t xml:space="preserve">, </w:t>
      </w:r>
    </w:p>
    <w:p w14:paraId="682EAD6B" w14:textId="77777777"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 xml:space="preserve">vyžadovať od </w:t>
      </w:r>
      <w:r w:rsidR="000B1D63">
        <w:rPr>
          <w:rFonts w:cs="Arial"/>
          <w:color w:val="auto"/>
          <w:szCs w:val="19"/>
          <w:lang w:val="sk-SK" w:eastAsia="sk-SK"/>
        </w:rPr>
        <w:t>kontrolovanej osoby (</w:t>
      </w:r>
      <w:r>
        <w:rPr>
          <w:rFonts w:cs="Arial"/>
          <w:color w:val="auto"/>
          <w:szCs w:val="19"/>
          <w:lang w:val="sk-SK" w:eastAsia="sk-SK"/>
        </w:rPr>
        <w:t>prijímateľa</w:t>
      </w:r>
      <w:r w:rsidR="000B1D63">
        <w:rPr>
          <w:rFonts w:cs="Arial"/>
          <w:color w:val="auto"/>
          <w:szCs w:val="19"/>
          <w:lang w:val="sk-SK" w:eastAsia="sk-SK"/>
        </w:rPr>
        <w:t>)</w:t>
      </w:r>
      <w:r w:rsidRPr="0025055A">
        <w:rPr>
          <w:rFonts w:cs="Arial"/>
          <w:color w:val="auto"/>
          <w:szCs w:val="19"/>
          <w:lang w:val="sk-SK" w:eastAsia="sk-SK"/>
        </w:rPr>
        <w:t xml:space="preserve"> vytvorenie podmienok na výkon finančnej kontroly na mieste a zdržať sa konania, ktoré by mohlo ohroziť ich začatie a riadny priebeh</w:t>
      </w:r>
      <w:r w:rsidR="009D7F63" w:rsidRPr="0073389C">
        <w:rPr>
          <w:rFonts w:cs="Arial"/>
          <w:szCs w:val="19"/>
          <w:lang w:val="sk-SK"/>
        </w:rPr>
        <w:t xml:space="preserve">, </w:t>
      </w:r>
    </w:p>
    <w:p w14:paraId="61BFC560" w14:textId="77777777"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oboznámiť sa pri začatí finančnej kontroly na mieste s bezpečnostnými predpismi, ktoré sa vzťahujú na priestory, v ktorých sa vykoná fina</w:t>
      </w:r>
      <w:r>
        <w:rPr>
          <w:rFonts w:cs="Arial"/>
          <w:color w:val="auto"/>
          <w:szCs w:val="19"/>
          <w:lang w:val="sk-SK" w:eastAsia="sk-SK"/>
        </w:rPr>
        <w:t>n</w:t>
      </w:r>
      <w:r w:rsidRPr="0025055A">
        <w:rPr>
          <w:rFonts w:cs="Arial"/>
          <w:color w:val="auto"/>
          <w:szCs w:val="19"/>
          <w:lang w:val="sk-SK" w:eastAsia="sk-SK"/>
        </w:rPr>
        <w:t>čná kontrola na mieste</w:t>
      </w:r>
      <w:r w:rsidR="009D7F63" w:rsidRPr="0073389C">
        <w:rPr>
          <w:rFonts w:cs="Arial"/>
          <w:szCs w:val="19"/>
          <w:lang w:val="sk-SK"/>
        </w:rPr>
        <w:t xml:space="preserve">. </w:t>
      </w:r>
    </w:p>
    <w:p w14:paraId="1503D61C"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Prijímateľ je povinný počas </w:t>
      </w:r>
      <w:r w:rsidR="00FA0730">
        <w:rPr>
          <w:rFonts w:ascii="Arial" w:hAnsi="Arial" w:cs="Arial"/>
          <w:sz w:val="19"/>
          <w:szCs w:val="19"/>
          <w:lang w:val="sk-SK"/>
        </w:rPr>
        <w:t>finančnej</w:t>
      </w:r>
      <w:r w:rsidRPr="0073389C">
        <w:rPr>
          <w:rFonts w:ascii="Arial" w:hAnsi="Arial" w:cs="Arial"/>
          <w:sz w:val="19"/>
          <w:szCs w:val="19"/>
          <w:lang w:val="sk-SK"/>
        </w:rPr>
        <w:t xml:space="preserve"> kontroly na mieste zabezpečiť prítomnosť osôb zodpovedných za realizáciu aktivít projektu, vytvoriť kontrolnej skupine primerané podmienky na riadne a včasné vykonanie kontroly/auditu a je povinný zdržať sa konania, ktoré by mohlo ohroziť začatie a riadny priebeh výkonu kontroly/auditu. Tiež je povinný plniť všetky povinnosti, ktoré mu vyplývajú najmä zo zákona o finančnej kontrole a audite.</w:t>
      </w:r>
    </w:p>
    <w:p w14:paraId="4F39A8AB"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Aké sú povinnosti kontrolnej skupiny voči prijímateľovi v čase výkonu </w:t>
      </w:r>
      <w:r w:rsidR="00C305A5" w:rsidRPr="00771817">
        <w:rPr>
          <w:rFonts w:ascii="Arial" w:hAnsi="Arial" w:cs="Arial"/>
          <w:b/>
          <w:color w:val="auto"/>
          <w:sz w:val="19"/>
          <w:szCs w:val="19"/>
          <w:lang w:val="sk-SK"/>
        </w:rPr>
        <w:t xml:space="preserve">finančnej </w:t>
      </w:r>
      <w:r w:rsidRPr="0073389C">
        <w:rPr>
          <w:rFonts w:ascii="Arial" w:hAnsi="Arial" w:cs="Arial"/>
          <w:b/>
          <w:sz w:val="19"/>
          <w:szCs w:val="19"/>
          <w:lang w:val="sk-SK"/>
        </w:rPr>
        <w:t>kontroly na mieste?</w:t>
      </w:r>
    </w:p>
    <w:p w14:paraId="7208804F"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súvislosti s aplikáciou zákona o finančnej kontrole sú poverení pracovníci pri vykonávaní kontroly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Pr="000B1D63">
        <w:rPr>
          <w:rFonts w:ascii="Arial" w:hAnsi="Arial" w:cs="Arial"/>
          <w:b/>
          <w:sz w:val="19"/>
          <w:szCs w:val="19"/>
          <w:lang w:val="sk-SK"/>
        </w:rPr>
        <w:t>povinní</w:t>
      </w:r>
      <w:r w:rsidRPr="0073389C">
        <w:rPr>
          <w:rFonts w:ascii="Arial" w:hAnsi="Arial" w:cs="Arial"/>
          <w:sz w:val="19"/>
          <w:szCs w:val="19"/>
          <w:lang w:val="sk-SK"/>
        </w:rPr>
        <w:t xml:space="preserve">: </w:t>
      </w:r>
    </w:p>
    <w:p w14:paraId="4B2F4EE2" w14:textId="77777777" w:rsidR="009D7F63" w:rsidRPr="0082019F" w:rsidRDefault="009D7F63" w:rsidP="0082019F">
      <w:pPr>
        <w:pStyle w:val="Bulletslevel1"/>
        <w:spacing w:after="120" w:line="288" w:lineRule="auto"/>
        <w:ind w:left="567" w:hanging="283"/>
        <w:jc w:val="both"/>
        <w:rPr>
          <w:rFonts w:cs="Arial"/>
          <w:szCs w:val="19"/>
          <w:lang w:val="sk-SK"/>
        </w:rPr>
      </w:pPr>
      <w:r w:rsidRPr="0073389C">
        <w:rPr>
          <w:rFonts w:cs="Arial"/>
          <w:szCs w:val="19"/>
          <w:lang w:val="sk-SK"/>
        </w:rPr>
        <w:t xml:space="preserve">vopred oznámiť prijímateľovi a tretej osobe </w:t>
      </w:r>
      <w:r w:rsidR="00406757">
        <w:rPr>
          <w:rFonts w:cs="Arial"/>
          <w:szCs w:val="19"/>
          <w:lang w:val="sk-SK"/>
        </w:rPr>
        <w:t> termín a cieľ výkonu</w:t>
      </w:r>
      <w:r w:rsidRPr="0073389C">
        <w:rPr>
          <w:rFonts w:cs="Arial"/>
          <w:szCs w:val="19"/>
          <w:lang w:val="sk-SK"/>
        </w:rPr>
        <w:t xml:space="preserve"> </w:t>
      </w:r>
      <w:r w:rsidR="00FA0730">
        <w:rPr>
          <w:rFonts w:cs="Arial"/>
          <w:szCs w:val="19"/>
          <w:lang w:val="sk-SK"/>
        </w:rPr>
        <w:t xml:space="preserve">finančnej </w:t>
      </w:r>
      <w:r w:rsidRPr="0073389C">
        <w:rPr>
          <w:rFonts w:cs="Arial"/>
          <w:szCs w:val="19"/>
          <w:lang w:val="sk-SK"/>
        </w:rPr>
        <w:t>kontroly na mieste; ak by oznámením o </w:t>
      </w:r>
      <w:r w:rsidR="00406757">
        <w:rPr>
          <w:rFonts w:cs="Arial"/>
          <w:szCs w:val="19"/>
          <w:lang w:val="sk-SK"/>
        </w:rPr>
        <w:t>výkone</w:t>
      </w:r>
      <w:r w:rsidR="00406757" w:rsidRPr="0073389C">
        <w:rPr>
          <w:rFonts w:cs="Arial"/>
          <w:szCs w:val="19"/>
          <w:lang w:val="sk-SK"/>
        </w:rPr>
        <w:t xml:space="preserve"> </w:t>
      </w:r>
      <w:r w:rsidR="00FA0730">
        <w:rPr>
          <w:rFonts w:cs="Arial"/>
          <w:szCs w:val="19"/>
          <w:lang w:val="sk-SK"/>
        </w:rPr>
        <w:t xml:space="preserve">finančnej </w:t>
      </w:r>
      <w:r w:rsidRPr="0073389C">
        <w:rPr>
          <w:rFonts w:cs="Arial"/>
          <w:szCs w:val="19"/>
          <w:lang w:val="sk-SK"/>
        </w:rPr>
        <w:t xml:space="preserve">kontroly na mieste mohlo dôjsť k zmareniu </w:t>
      </w:r>
      <w:r w:rsidR="00406757">
        <w:rPr>
          <w:rFonts w:cs="Arial"/>
          <w:szCs w:val="19"/>
          <w:lang w:val="sk-SK"/>
        </w:rPr>
        <w:t xml:space="preserve">cieľa </w:t>
      </w:r>
      <w:r w:rsidR="00FA0730">
        <w:rPr>
          <w:rFonts w:cs="Arial"/>
          <w:szCs w:val="19"/>
          <w:lang w:val="sk-SK"/>
        </w:rPr>
        <w:t xml:space="preserve">finančnej </w:t>
      </w:r>
      <w:r w:rsidRPr="0073389C">
        <w:rPr>
          <w:rFonts w:cs="Arial"/>
          <w:szCs w:val="19"/>
          <w:lang w:val="sk-SK"/>
        </w:rPr>
        <w:t>kontroly na mieste</w:t>
      </w:r>
      <w:r w:rsidR="00406757">
        <w:rPr>
          <w:rFonts w:cs="Arial"/>
          <w:szCs w:val="19"/>
          <w:lang w:val="sk-SK"/>
        </w:rPr>
        <w:t xml:space="preserve"> alebo ak hrozí, že doklady alebo iné podklady budú znehodnotené, zničené alebo pozmenené</w:t>
      </w:r>
      <w:r w:rsidRPr="0073389C">
        <w:rPr>
          <w:rFonts w:cs="Arial"/>
          <w:szCs w:val="19"/>
          <w:lang w:val="sk-SK"/>
        </w:rPr>
        <w:t>, sú povinní oznámenie urobiť najneskôr pri</w:t>
      </w:r>
      <w:r w:rsidR="0082019F">
        <w:rPr>
          <w:sz w:val="18"/>
          <w:lang w:val="sk-SK" w:eastAsia="sk-SK"/>
        </w:rPr>
        <w:t xml:space="preserve"> </w:t>
      </w:r>
      <w:r w:rsidR="0082019F" w:rsidRPr="0082019F">
        <w:rPr>
          <w:sz w:val="18"/>
          <w:lang w:val="sk-SK" w:eastAsia="sk-SK"/>
        </w:rPr>
        <w:t>vstupe do objektu, zariadenia, prevádzky, dopravného prostriedku, na pozemok prijímateľa alebo tretej osoby, alebo pri vstupe do obydlia, ak sa používa aj na podnikanie alebo na vykonávanie inej hospodárskej činnosti</w:t>
      </w:r>
      <w:r w:rsidR="0082019F">
        <w:rPr>
          <w:sz w:val="18"/>
          <w:lang w:val="sk-SK" w:eastAsia="sk-SK"/>
        </w:rPr>
        <w:t>.</w:t>
      </w:r>
      <w:r w:rsidR="0082019F">
        <w:rPr>
          <w:rFonts w:cs="Arial"/>
          <w:szCs w:val="19"/>
          <w:lang w:val="sk-SK"/>
        </w:rPr>
        <w:t xml:space="preserve"> </w:t>
      </w:r>
      <w:r w:rsidRPr="0082019F">
        <w:rPr>
          <w:rFonts w:cs="Arial"/>
          <w:szCs w:val="19"/>
          <w:lang w:val="sk-SK"/>
        </w:rPr>
        <w:t xml:space="preserve">Oznámenie sa vykoná prostredníctvom oznámenia o </w:t>
      </w:r>
      <w:r w:rsidR="0082019F">
        <w:rPr>
          <w:rFonts w:cs="Arial"/>
          <w:szCs w:val="19"/>
          <w:lang w:val="sk-SK"/>
        </w:rPr>
        <w:t>výkone</w:t>
      </w:r>
      <w:r w:rsidR="0082019F" w:rsidRPr="0082019F">
        <w:rPr>
          <w:rFonts w:cs="Arial"/>
          <w:szCs w:val="19"/>
          <w:lang w:val="sk-SK"/>
        </w:rPr>
        <w:t xml:space="preserve"> </w:t>
      </w:r>
      <w:r w:rsidR="00FA0730" w:rsidRPr="0082019F">
        <w:rPr>
          <w:rFonts w:cs="Arial"/>
          <w:szCs w:val="19"/>
          <w:lang w:val="sk-SK"/>
        </w:rPr>
        <w:t xml:space="preserve">finančnej </w:t>
      </w:r>
      <w:r w:rsidRPr="0082019F">
        <w:rPr>
          <w:rFonts w:cs="Arial"/>
          <w:szCs w:val="19"/>
          <w:lang w:val="sk-SK"/>
        </w:rPr>
        <w:t>kontroly na mieste</w:t>
      </w:r>
      <w:r w:rsidR="00BA2CE2" w:rsidRPr="0082019F">
        <w:rPr>
          <w:rFonts w:cs="Arial"/>
          <w:szCs w:val="19"/>
          <w:lang w:val="sk-SK"/>
        </w:rPr>
        <w:t xml:space="preserve">, </w:t>
      </w:r>
    </w:p>
    <w:p w14:paraId="70F21B6D"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preukázať sa </w:t>
      </w:r>
      <w:r w:rsidR="00241627">
        <w:rPr>
          <w:rFonts w:cs="Arial"/>
          <w:szCs w:val="19"/>
          <w:lang w:val="sk-SK"/>
        </w:rPr>
        <w:t>oprávnením</w:t>
      </w:r>
      <w:r w:rsidRPr="0073389C">
        <w:rPr>
          <w:rFonts w:cs="Arial"/>
          <w:szCs w:val="19"/>
          <w:lang w:val="sk-SK"/>
        </w:rPr>
        <w:t xml:space="preserve"> na vykonanie </w:t>
      </w:r>
      <w:r w:rsidR="00FA0730">
        <w:rPr>
          <w:rFonts w:cs="Arial"/>
          <w:szCs w:val="19"/>
          <w:lang w:val="sk-SK"/>
        </w:rPr>
        <w:t xml:space="preserve">finančnej </w:t>
      </w:r>
      <w:r w:rsidRPr="0073389C">
        <w:rPr>
          <w:rFonts w:cs="Arial"/>
          <w:szCs w:val="19"/>
          <w:lang w:val="sk-SK"/>
        </w:rPr>
        <w:t>kontroly na mieste</w:t>
      </w:r>
      <w:r w:rsidRPr="0073389C">
        <w:rPr>
          <w:rFonts w:cs="Arial"/>
          <w:i/>
          <w:szCs w:val="19"/>
          <w:lang w:val="sk-SK"/>
        </w:rPr>
        <w:t xml:space="preserve"> </w:t>
      </w:r>
      <w:r w:rsidRPr="0073389C">
        <w:rPr>
          <w:rFonts w:cs="Arial"/>
          <w:szCs w:val="19"/>
          <w:lang w:val="sk-SK"/>
        </w:rPr>
        <w:t xml:space="preserve">a </w:t>
      </w:r>
      <w:r w:rsidR="00FA0730">
        <w:rPr>
          <w:rFonts w:cs="Arial"/>
          <w:szCs w:val="19"/>
          <w:lang w:val="sk-SK"/>
        </w:rPr>
        <w:t xml:space="preserve">umožniť </w:t>
      </w:r>
      <w:r w:rsidR="0082019F">
        <w:rPr>
          <w:rFonts w:cs="Arial"/>
          <w:szCs w:val="19"/>
          <w:lang w:val="sk-SK"/>
        </w:rPr>
        <w:t>na základe požiadavky prijím</w:t>
      </w:r>
      <w:r w:rsidR="004D6FDB">
        <w:rPr>
          <w:rFonts w:cs="Arial"/>
          <w:szCs w:val="19"/>
          <w:lang w:val="sk-SK"/>
        </w:rPr>
        <w:t>ateľa</w:t>
      </w:r>
      <w:r w:rsidR="0082019F">
        <w:rPr>
          <w:rFonts w:cs="Arial"/>
          <w:szCs w:val="19"/>
          <w:lang w:val="sk-SK"/>
        </w:rPr>
        <w:t xml:space="preserve"> </w:t>
      </w:r>
      <w:r w:rsidR="00FA0730">
        <w:rPr>
          <w:rFonts w:cs="Arial"/>
          <w:szCs w:val="19"/>
          <w:lang w:val="sk-SK"/>
        </w:rPr>
        <w:t>nahliadnuť do</w:t>
      </w:r>
      <w:r w:rsidR="00FA0730" w:rsidRPr="0073389C">
        <w:rPr>
          <w:rFonts w:cs="Arial"/>
          <w:szCs w:val="19"/>
          <w:lang w:val="sk-SK"/>
        </w:rPr>
        <w:t xml:space="preserve"> </w:t>
      </w:r>
      <w:r w:rsidRPr="0073389C">
        <w:rPr>
          <w:rFonts w:cs="Arial"/>
          <w:szCs w:val="19"/>
          <w:lang w:val="sk-SK"/>
        </w:rPr>
        <w:t>preukaz</w:t>
      </w:r>
      <w:r w:rsidR="00FA0730">
        <w:rPr>
          <w:rFonts w:cs="Arial"/>
          <w:szCs w:val="19"/>
          <w:lang w:val="sk-SK"/>
        </w:rPr>
        <w:t>u</w:t>
      </w:r>
      <w:r w:rsidRPr="0073389C">
        <w:rPr>
          <w:rFonts w:cs="Arial"/>
          <w:szCs w:val="19"/>
          <w:lang w:val="sk-SK"/>
        </w:rPr>
        <w:t xml:space="preserve"> totožnosti alebo služobn</w:t>
      </w:r>
      <w:r w:rsidR="00FA0730">
        <w:rPr>
          <w:rFonts w:cs="Arial"/>
          <w:szCs w:val="19"/>
          <w:lang w:val="sk-SK"/>
        </w:rPr>
        <w:t>ého</w:t>
      </w:r>
      <w:r w:rsidRPr="0073389C">
        <w:rPr>
          <w:rFonts w:cs="Arial"/>
          <w:szCs w:val="19"/>
          <w:lang w:val="sk-SK"/>
        </w:rPr>
        <w:t xml:space="preserve"> preukaz</w:t>
      </w:r>
      <w:r w:rsidR="00FA0730">
        <w:rPr>
          <w:rFonts w:cs="Arial"/>
          <w:szCs w:val="19"/>
          <w:lang w:val="sk-SK"/>
        </w:rPr>
        <w:t>u</w:t>
      </w:r>
      <w:r w:rsidR="00BA2CE2">
        <w:rPr>
          <w:rFonts w:cs="Arial"/>
          <w:szCs w:val="19"/>
          <w:lang w:val="sk-SK"/>
        </w:rPr>
        <w:t>,</w:t>
      </w:r>
    </w:p>
    <w:p w14:paraId="131310F2" w14:textId="77777777" w:rsidR="009D7F63" w:rsidRPr="0073389C" w:rsidRDefault="00FA0730" w:rsidP="009D7F63">
      <w:pPr>
        <w:pStyle w:val="Bulletslevel1"/>
        <w:spacing w:after="120" w:line="288" w:lineRule="auto"/>
        <w:ind w:left="567" w:hanging="283"/>
        <w:jc w:val="both"/>
        <w:rPr>
          <w:rFonts w:cs="Arial"/>
          <w:szCs w:val="19"/>
          <w:lang w:val="sk-SK"/>
        </w:rPr>
      </w:pPr>
      <w:r>
        <w:rPr>
          <w:rFonts w:cs="Arial"/>
          <w:szCs w:val="19"/>
          <w:lang w:val="sk-SK"/>
        </w:rPr>
        <w:t>potvrdiť</w:t>
      </w:r>
      <w:r w:rsidRPr="0073389C">
        <w:rPr>
          <w:rFonts w:cs="Arial"/>
          <w:szCs w:val="19"/>
          <w:lang w:val="sk-SK"/>
        </w:rPr>
        <w:t xml:space="preserve"> </w:t>
      </w:r>
      <w:r w:rsidR="009D7F63" w:rsidRPr="0073389C">
        <w:rPr>
          <w:rFonts w:cs="Arial"/>
          <w:szCs w:val="19"/>
          <w:lang w:val="sk-SK"/>
        </w:rPr>
        <w:t xml:space="preserve">prijímateľovi alebo tretej osobe </w:t>
      </w:r>
      <w:r>
        <w:rPr>
          <w:rFonts w:cs="Arial"/>
          <w:szCs w:val="19"/>
          <w:lang w:val="sk-SK"/>
        </w:rPr>
        <w:t> odobratie poskytnutých</w:t>
      </w:r>
      <w:r w:rsidR="009D7F63" w:rsidRPr="0073389C">
        <w:rPr>
          <w:rFonts w:cs="Arial"/>
          <w:szCs w:val="19"/>
          <w:lang w:val="sk-SK"/>
        </w:rPr>
        <w:t xml:space="preserve"> originálov alebo </w:t>
      </w:r>
      <w:r>
        <w:rPr>
          <w:rFonts w:cs="Arial"/>
          <w:szCs w:val="19"/>
          <w:lang w:val="sk-SK"/>
        </w:rPr>
        <w:t>úradne osvedčených</w:t>
      </w:r>
      <w:r w:rsidRPr="0073389C">
        <w:rPr>
          <w:rFonts w:cs="Arial"/>
          <w:szCs w:val="19"/>
          <w:lang w:val="sk-SK"/>
        </w:rPr>
        <w:t xml:space="preserve"> </w:t>
      </w:r>
      <w:r w:rsidR="009D7F63" w:rsidRPr="0073389C">
        <w:rPr>
          <w:rFonts w:cs="Arial"/>
          <w:szCs w:val="19"/>
          <w:lang w:val="sk-SK"/>
        </w:rPr>
        <w:t>kópií dokladov, písomností, záznamov</w:t>
      </w:r>
      <w:r w:rsidR="009D7F63" w:rsidRPr="0073389C">
        <w:rPr>
          <w:rFonts w:cs="Arial"/>
          <w:i/>
          <w:szCs w:val="19"/>
          <w:lang w:val="sk-SK"/>
        </w:rPr>
        <w:t xml:space="preserve"> </w:t>
      </w:r>
      <w:r w:rsidR="009D7F63" w:rsidRPr="00A84476">
        <w:rPr>
          <w:lang w:val="sk-SK"/>
        </w:rPr>
        <w:t>dát</w:t>
      </w:r>
      <w:r w:rsidR="009D7F63" w:rsidRPr="0073389C">
        <w:rPr>
          <w:rFonts w:cs="Arial"/>
          <w:szCs w:val="19"/>
          <w:lang w:val="sk-SK"/>
        </w:rPr>
        <w:t xml:space="preserve"> (príloha č. </w:t>
      </w:r>
      <w:r w:rsidR="001A6E82" w:rsidRPr="0073389C">
        <w:rPr>
          <w:rFonts w:cs="Arial"/>
          <w:szCs w:val="19"/>
          <w:lang w:val="sk-SK"/>
        </w:rPr>
        <w:t>1</w:t>
      </w:r>
      <w:r w:rsidR="001A6E82">
        <w:rPr>
          <w:rFonts w:cs="Arial"/>
          <w:szCs w:val="19"/>
          <w:lang w:val="sk-SK"/>
        </w:rPr>
        <w:t>6</w:t>
      </w:r>
      <w:r w:rsidR="009D7F63" w:rsidRPr="0073389C">
        <w:rPr>
          <w:rFonts w:cs="Arial"/>
          <w:szCs w:val="19"/>
          <w:lang w:val="sk-SK"/>
        </w:rPr>
        <w:t xml:space="preserve">) na pamäťových médiách prostriedkov výpočtovej techniky, ich výpisov, výstupov, </w:t>
      </w:r>
      <w:r w:rsidR="00303DE5">
        <w:rPr>
          <w:rFonts w:cs="Arial"/>
          <w:szCs w:val="19"/>
          <w:lang w:val="sk-SK"/>
        </w:rPr>
        <w:t xml:space="preserve">vyjadrení, informácií, </w:t>
      </w:r>
      <w:r w:rsidR="009D7F63" w:rsidRPr="0073389C">
        <w:rPr>
          <w:rFonts w:cs="Arial"/>
          <w:szCs w:val="19"/>
          <w:lang w:val="sk-SK"/>
        </w:rPr>
        <w:t xml:space="preserve">dokumentov a iných podkladov </w:t>
      </w:r>
      <w:r w:rsidR="00303DE5">
        <w:rPr>
          <w:rFonts w:cs="Arial"/>
          <w:szCs w:val="19"/>
          <w:lang w:val="sk-SK"/>
        </w:rPr>
        <w:t>súvisiacich s finančnou kontrolou na mieste</w:t>
      </w:r>
      <w:r w:rsidR="009D7F63" w:rsidRPr="0073389C">
        <w:rPr>
          <w:rFonts w:cs="Arial"/>
          <w:szCs w:val="19"/>
          <w:lang w:val="sk-SK"/>
        </w:rPr>
        <w:t xml:space="preserve"> a zabezpečiť ich riadnu ochranu pred stratou, zničením, poškodením a</w:t>
      </w:r>
      <w:r w:rsidR="00303DE5">
        <w:rPr>
          <w:rFonts w:cs="Arial"/>
          <w:szCs w:val="19"/>
          <w:lang w:val="sk-SK"/>
        </w:rPr>
        <w:t> </w:t>
      </w:r>
      <w:r w:rsidR="009D7F63" w:rsidRPr="0073389C">
        <w:rPr>
          <w:rFonts w:cs="Arial"/>
          <w:szCs w:val="19"/>
          <w:lang w:val="sk-SK"/>
        </w:rPr>
        <w:t>zneužitím</w:t>
      </w:r>
      <w:r w:rsidR="00303DE5">
        <w:rPr>
          <w:rFonts w:cs="Arial"/>
          <w:szCs w:val="19"/>
          <w:lang w:val="sk-SK"/>
        </w:rPr>
        <w:t xml:space="preserve"> (uvedené potvrdenie sa vydáva, ak poskytovateľ žiada o poskytnutie podkladov nad rámec definovaných </w:t>
      </w:r>
      <w:r w:rsidR="004D6FDB">
        <w:rPr>
          <w:rFonts w:cs="Arial"/>
          <w:szCs w:val="19"/>
          <w:lang w:val="sk-SK"/>
        </w:rPr>
        <w:t>Z</w:t>
      </w:r>
      <w:r w:rsidR="00303DE5">
        <w:rPr>
          <w:rFonts w:cs="Arial"/>
          <w:szCs w:val="19"/>
          <w:lang w:val="sk-SK"/>
        </w:rPr>
        <w:t>mluvou o NFP)</w:t>
      </w:r>
      <w:r w:rsidR="009D7F63" w:rsidRPr="0073389C">
        <w:rPr>
          <w:rFonts w:cs="Arial"/>
          <w:szCs w:val="19"/>
          <w:lang w:val="sk-SK"/>
        </w:rPr>
        <w:t xml:space="preserve">; tieto veci poskytovateľ vráti bezodkladne tomu, </w:t>
      </w:r>
      <w:r w:rsidR="004D6FDB">
        <w:rPr>
          <w:rFonts w:cs="Arial"/>
          <w:szCs w:val="19"/>
          <w:lang w:val="sk-SK"/>
        </w:rPr>
        <w:t>od koho sa vyžiadali</w:t>
      </w:r>
      <w:r w:rsidR="009D7F63" w:rsidRPr="0073389C">
        <w:rPr>
          <w:rFonts w:cs="Arial"/>
          <w:szCs w:val="19"/>
          <w:lang w:val="sk-SK"/>
        </w:rPr>
        <w:t xml:space="preserve">, ak nie sú potrebné na </w:t>
      </w:r>
      <w:r w:rsidR="00303DE5">
        <w:rPr>
          <w:rFonts w:cs="Arial"/>
          <w:szCs w:val="19"/>
          <w:lang w:val="sk-SK"/>
        </w:rPr>
        <w:t xml:space="preserve">konanie podľa </w:t>
      </w:r>
      <w:r w:rsidR="00241627">
        <w:rPr>
          <w:rFonts w:cs="Arial"/>
          <w:szCs w:val="19"/>
          <w:lang w:val="sk-SK"/>
        </w:rPr>
        <w:t>T</w:t>
      </w:r>
      <w:r w:rsidR="00303DE5">
        <w:rPr>
          <w:rFonts w:cs="Arial"/>
          <w:szCs w:val="19"/>
          <w:lang w:val="sk-SK"/>
        </w:rPr>
        <w:t xml:space="preserve">restného poriadku </w:t>
      </w:r>
      <w:r w:rsidR="009D7F63" w:rsidRPr="0073389C">
        <w:rPr>
          <w:rFonts w:cs="Arial"/>
          <w:szCs w:val="19"/>
          <w:lang w:val="sk-SK"/>
        </w:rPr>
        <w:t>alebo na iné konanie podľa osobitných predpisov</w:t>
      </w:r>
      <w:r w:rsidR="00BA2CE2">
        <w:rPr>
          <w:rFonts w:cs="Arial"/>
          <w:szCs w:val="19"/>
          <w:lang w:val="sk-SK"/>
        </w:rPr>
        <w:t>,</w:t>
      </w:r>
      <w:r w:rsidR="00BA2CE2" w:rsidRPr="0073389C">
        <w:rPr>
          <w:rFonts w:cs="Arial"/>
          <w:szCs w:val="19"/>
          <w:lang w:val="sk-SK"/>
        </w:rPr>
        <w:t xml:space="preserve"> </w:t>
      </w:r>
    </w:p>
    <w:p w14:paraId="5D7DE090"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oboznámiť prijímateľa s</w:t>
      </w:r>
      <w:r w:rsidR="00303DE5">
        <w:rPr>
          <w:rFonts w:cs="Arial"/>
          <w:szCs w:val="19"/>
          <w:lang w:val="sk-SK"/>
        </w:rPr>
        <w:t> návrhom čiastkovej správy/</w:t>
      </w:r>
      <w:r w:rsidRPr="0073389C">
        <w:rPr>
          <w:rFonts w:cs="Arial"/>
          <w:szCs w:val="19"/>
          <w:lang w:val="sk-SK"/>
        </w:rPr>
        <w:t xml:space="preserve">návrhom správy z kontroly na mieste (príloha č. </w:t>
      </w:r>
      <w:r w:rsidR="001A6E82" w:rsidRPr="0073389C">
        <w:rPr>
          <w:rFonts w:cs="Arial"/>
          <w:szCs w:val="19"/>
          <w:lang w:val="sk-SK"/>
        </w:rPr>
        <w:t>3</w:t>
      </w:r>
      <w:r w:rsidR="001A6E82">
        <w:rPr>
          <w:rFonts w:cs="Arial"/>
          <w:szCs w:val="19"/>
          <w:lang w:val="sk-SK"/>
        </w:rPr>
        <w:t>1</w:t>
      </w:r>
      <w:r w:rsidRPr="0073389C">
        <w:rPr>
          <w:rFonts w:cs="Arial"/>
          <w:szCs w:val="19"/>
          <w:lang w:val="sk-SK"/>
        </w:rPr>
        <w:t xml:space="preserve">) jeho doručením, ak boli </w:t>
      </w:r>
      <w:r w:rsidR="00303DE5">
        <w:rPr>
          <w:rFonts w:cs="Arial"/>
          <w:szCs w:val="19"/>
          <w:lang w:val="sk-SK"/>
        </w:rPr>
        <w:t>finančnou</w:t>
      </w:r>
      <w:r w:rsidRPr="0073389C">
        <w:rPr>
          <w:rFonts w:cs="Arial"/>
          <w:szCs w:val="19"/>
          <w:lang w:val="sk-SK"/>
        </w:rPr>
        <w:t xml:space="preserve"> kontrolou na mieste zistené nedostatky a vyžiadať od prijímateľa v lehote určenej </w:t>
      </w:r>
      <w:r w:rsidR="000B1D63" w:rsidRPr="000B1D63">
        <w:rPr>
          <w:lang w:val="sk-SK"/>
        </w:rPr>
        <w:t>poskytovateľom</w:t>
      </w:r>
      <w:r w:rsidR="000B1D63" w:rsidRPr="000B1D63" w:rsidDel="000B1D63">
        <w:rPr>
          <w:rFonts w:cs="Arial"/>
          <w:szCs w:val="19"/>
          <w:lang w:val="sk-SK"/>
        </w:rPr>
        <w:t xml:space="preserve"> </w:t>
      </w:r>
      <w:r w:rsidRPr="0073389C">
        <w:rPr>
          <w:rFonts w:cs="Arial"/>
          <w:szCs w:val="19"/>
          <w:lang w:val="sk-SK"/>
        </w:rPr>
        <w:t xml:space="preserve">písomné </w:t>
      </w:r>
      <w:r w:rsidR="00303DE5">
        <w:rPr>
          <w:rFonts w:cs="Arial"/>
          <w:szCs w:val="19"/>
          <w:lang w:val="sk-SK"/>
        </w:rPr>
        <w:t>námietky</w:t>
      </w:r>
      <w:r w:rsidR="00303DE5" w:rsidRPr="0073389C">
        <w:rPr>
          <w:rFonts w:cs="Arial"/>
          <w:szCs w:val="19"/>
          <w:lang w:val="sk-SK"/>
        </w:rPr>
        <w:t xml:space="preserve"> </w:t>
      </w:r>
      <w:r w:rsidRPr="0073389C">
        <w:rPr>
          <w:rFonts w:cs="Arial"/>
          <w:szCs w:val="19"/>
          <w:lang w:val="sk-SK"/>
        </w:rPr>
        <w:t xml:space="preserve">k zisteným nedostatkom, navrhnutým </w:t>
      </w:r>
      <w:r w:rsidR="00303DE5">
        <w:rPr>
          <w:rFonts w:cs="Arial"/>
          <w:szCs w:val="19"/>
          <w:lang w:val="sk-SK"/>
        </w:rPr>
        <w:t xml:space="preserve">odporúčaniam alebo k </w:t>
      </w:r>
      <w:r w:rsidRPr="0073389C">
        <w:rPr>
          <w:rFonts w:cs="Arial"/>
          <w:szCs w:val="19"/>
          <w:lang w:val="sk-SK"/>
        </w:rPr>
        <w:t xml:space="preserve">opatreniam a k lehote na </w:t>
      </w:r>
      <w:r w:rsidR="00303DE5">
        <w:rPr>
          <w:rFonts w:cs="Arial"/>
          <w:szCs w:val="19"/>
          <w:lang w:val="sk-SK"/>
        </w:rPr>
        <w:t>predloženie písomného zoznamu splnených</w:t>
      </w:r>
      <w:r w:rsidR="00303DE5" w:rsidRPr="0073389C">
        <w:rPr>
          <w:rFonts w:cs="Arial"/>
          <w:szCs w:val="19"/>
          <w:lang w:val="sk-SK"/>
        </w:rPr>
        <w:t xml:space="preserve"> </w:t>
      </w:r>
      <w:r w:rsidRPr="0073389C">
        <w:rPr>
          <w:rFonts w:cs="Arial"/>
          <w:szCs w:val="19"/>
          <w:lang w:val="sk-SK"/>
        </w:rPr>
        <w:t xml:space="preserve">opatrení </w:t>
      </w:r>
      <w:r w:rsidR="00303DE5">
        <w:rPr>
          <w:rFonts w:cs="Arial"/>
          <w:szCs w:val="19"/>
          <w:lang w:val="sk-SK"/>
        </w:rPr>
        <w:t xml:space="preserve">prijatých na nápravu zistených nedostatkov a na odstránenie príčin ich vzniku </w:t>
      </w:r>
      <w:r w:rsidRPr="0073389C">
        <w:rPr>
          <w:rFonts w:cs="Arial"/>
          <w:szCs w:val="19"/>
          <w:lang w:val="sk-SK"/>
        </w:rPr>
        <w:t>uvedených v</w:t>
      </w:r>
      <w:r w:rsidR="00303DE5">
        <w:rPr>
          <w:rFonts w:cs="Arial"/>
          <w:szCs w:val="19"/>
          <w:lang w:val="sk-SK"/>
        </w:rPr>
        <w:t> návrhu čiastkovej správy/</w:t>
      </w:r>
      <w:r w:rsidRPr="0073389C">
        <w:rPr>
          <w:rFonts w:cs="Arial"/>
          <w:szCs w:val="19"/>
          <w:lang w:val="sk-SK"/>
        </w:rPr>
        <w:t>návrhu správy z kontroly na mieste</w:t>
      </w:r>
      <w:r w:rsidR="00BA2CE2">
        <w:rPr>
          <w:rFonts w:cs="Arial"/>
          <w:szCs w:val="19"/>
          <w:lang w:val="sk-SK"/>
        </w:rPr>
        <w:t>,</w:t>
      </w:r>
      <w:r w:rsidR="00BA2CE2" w:rsidRPr="0073389C">
        <w:rPr>
          <w:rFonts w:cs="Arial"/>
          <w:szCs w:val="19"/>
          <w:lang w:val="sk-SK"/>
        </w:rPr>
        <w:t xml:space="preserve"> </w:t>
      </w:r>
    </w:p>
    <w:p w14:paraId="411CED8C"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preveriť opodstatnenosť námietok k zisteným nedostatkom, navrhnutým </w:t>
      </w:r>
      <w:r w:rsidR="00BA2CE2">
        <w:rPr>
          <w:rFonts w:cs="Arial"/>
          <w:szCs w:val="19"/>
          <w:lang w:val="sk-SK"/>
        </w:rPr>
        <w:t xml:space="preserve">odporúčaniam alebo k </w:t>
      </w:r>
      <w:r w:rsidRPr="0073389C">
        <w:rPr>
          <w:rFonts w:cs="Arial"/>
          <w:szCs w:val="19"/>
          <w:lang w:val="sk-SK"/>
        </w:rPr>
        <w:t xml:space="preserve">opatreniam a k lehote na </w:t>
      </w:r>
      <w:r w:rsidR="00BA2CE2">
        <w:rPr>
          <w:rFonts w:cs="Arial"/>
          <w:szCs w:val="19"/>
          <w:lang w:val="sk-SK"/>
        </w:rPr>
        <w:t>predloženie písomného zoznamu splnených</w:t>
      </w:r>
      <w:r w:rsidR="00BA2CE2" w:rsidRPr="0073389C">
        <w:rPr>
          <w:rFonts w:cs="Arial"/>
          <w:szCs w:val="19"/>
          <w:lang w:val="sk-SK"/>
        </w:rPr>
        <w:t xml:space="preserve"> </w:t>
      </w:r>
      <w:r w:rsidRPr="0073389C">
        <w:rPr>
          <w:rFonts w:cs="Arial"/>
          <w:szCs w:val="19"/>
          <w:lang w:val="sk-SK"/>
        </w:rPr>
        <w:t>opatrení</w:t>
      </w:r>
      <w:r w:rsidR="00BA2CE2">
        <w:rPr>
          <w:rFonts w:cs="Arial"/>
          <w:szCs w:val="19"/>
          <w:lang w:val="sk-SK"/>
        </w:rPr>
        <w:t xml:space="preserve"> prijatých na nápravu zistených nedostatkov a na odstránenie príčin ich vzniku</w:t>
      </w:r>
      <w:r w:rsidRPr="0073389C">
        <w:rPr>
          <w:rFonts w:cs="Arial"/>
          <w:szCs w:val="19"/>
          <w:lang w:val="sk-SK"/>
        </w:rPr>
        <w:t xml:space="preserve"> uvedených v</w:t>
      </w:r>
      <w:r w:rsidR="00BA2CE2">
        <w:rPr>
          <w:rFonts w:cs="Arial"/>
          <w:szCs w:val="19"/>
          <w:lang w:val="sk-SK"/>
        </w:rPr>
        <w:t> návrhu čiastkovej správy/</w:t>
      </w:r>
      <w:r w:rsidRPr="0073389C">
        <w:rPr>
          <w:rFonts w:cs="Arial"/>
          <w:szCs w:val="19"/>
          <w:lang w:val="sk-SK"/>
        </w:rPr>
        <w:t>návrhu správy z kontroly na mieste</w:t>
      </w:r>
      <w:r w:rsidR="00BA2CE2">
        <w:rPr>
          <w:rFonts w:cs="Arial"/>
          <w:szCs w:val="19"/>
          <w:lang w:val="sk-SK"/>
        </w:rPr>
        <w:t xml:space="preserve"> a neopodstatnenosť námietok spolu s odôvodnením neopodstatnenosti oznámiť prijímateľovi v čiastkovej správe/správe z kontroly na mieste,</w:t>
      </w:r>
      <w:r w:rsidR="00BA2CE2" w:rsidRPr="0073389C">
        <w:rPr>
          <w:rFonts w:cs="Arial"/>
          <w:szCs w:val="19"/>
          <w:lang w:val="sk-SK"/>
        </w:rPr>
        <w:t xml:space="preserve"> </w:t>
      </w:r>
    </w:p>
    <w:p w14:paraId="0DD1E9A8" w14:textId="77777777" w:rsidR="00BA2CE2"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zaslať </w:t>
      </w:r>
      <w:r w:rsidR="00BA2CE2">
        <w:rPr>
          <w:rFonts w:cs="Arial"/>
          <w:szCs w:val="19"/>
          <w:lang w:val="sk-SK"/>
        </w:rPr>
        <w:t>čiastkovú správu/</w:t>
      </w:r>
      <w:r w:rsidRPr="00BA2CE2">
        <w:rPr>
          <w:lang w:val="sk-SK"/>
        </w:rPr>
        <w:t>správu z kontroly na mieste</w:t>
      </w:r>
      <w:r w:rsidRPr="0073389C">
        <w:rPr>
          <w:rFonts w:cs="Arial"/>
          <w:szCs w:val="19"/>
          <w:lang w:val="sk-SK"/>
        </w:rPr>
        <w:t xml:space="preserve"> (príloha č. </w:t>
      </w:r>
      <w:r w:rsidR="001A6E82" w:rsidRPr="0073389C">
        <w:rPr>
          <w:rFonts w:cs="Arial"/>
          <w:szCs w:val="19"/>
          <w:lang w:val="sk-SK"/>
        </w:rPr>
        <w:t>3</w:t>
      </w:r>
      <w:r w:rsidR="001A6E82">
        <w:rPr>
          <w:rFonts w:cs="Arial"/>
          <w:szCs w:val="19"/>
          <w:lang w:val="sk-SK"/>
        </w:rPr>
        <w:t>2</w:t>
      </w:r>
      <w:r w:rsidRPr="0073389C">
        <w:rPr>
          <w:rFonts w:cs="Arial"/>
          <w:szCs w:val="19"/>
          <w:lang w:val="sk-SK"/>
        </w:rPr>
        <w:t>) prijímateľovi</w:t>
      </w:r>
      <w:r w:rsidR="00BA2CE2">
        <w:rPr>
          <w:rFonts w:cs="Arial"/>
          <w:szCs w:val="19"/>
          <w:lang w:val="sk-SK"/>
        </w:rPr>
        <w:t>,</w:t>
      </w:r>
    </w:p>
    <w:p w14:paraId="48FD84AF" w14:textId="77777777" w:rsidR="009D7F63" w:rsidRPr="00A11D9F" w:rsidRDefault="00A11D9F" w:rsidP="00A11D9F">
      <w:pPr>
        <w:pStyle w:val="Bulletslevel1"/>
        <w:spacing w:after="120" w:line="288" w:lineRule="auto"/>
        <w:ind w:left="567" w:hanging="283"/>
        <w:jc w:val="both"/>
        <w:rPr>
          <w:rFonts w:cs="Arial"/>
          <w:szCs w:val="19"/>
          <w:lang w:val="sk-SK"/>
        </w:rPr>
      </w:pPr>
      <w:r w:rsidRPr="00A11D9F">
        <w:rPr>
          <w:rFonts w:cs="Arial"/>
          <w:szCs w:val="19"/>
          <w:lang w:val="sk-SK"/>
        </w:rPr>
        <w:t xml:space="preserve">oznámiť podozrenie zo spáchania trestného činu, priestupku alebo zo spáchania iného správneho deliktu orgánom príslušným podľa trestného poriadku, alebo </w:t>
      </w:r>
      <w:r w:rsidR="009D23D6">
        <w:rPr>
          <w:rFonts w:cs="Arial"/>
          <w:szCs w:val="19"/>
          <w:lang w:val="sk-SK"/>
        </w:rPr>
        <w:t xml:space="preserve">podľa </w:t>
      </w:r>
      <w:r w:rsidRPr="00A11D9F">
        <w:rPr>
          <w:rFonts w:cs="Arial"/>
          <w:szCs w:val="19"/>
          <w:lang w:val="sk-SK"/>
        </w:rPr>
        <w:t>osobitných predpisov, pričom tieto podozrenia sa v návrhu čiastkovej správy/návrhu správy, čiastkovej správe alebo v správe z kontroly neuvádzajú.</w:t>
      </w:r>
      <w:r w:rsidR="00BA2CE2" w:rsidRPr="00A11D9F">
        <w:rPr>
          <w:rFonts w:cs="Arial"/>
          <w:szCs w:val="19"/>
          <w:lang w:val="sk-SK"/>
        </w:rPr>
        <w:t xml:space="preserve"> </w:t>
      </w:r>
    </w:p>
    <w:p w14:paraId="40D7FF52"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V akých prípadoch sa vykonáva </w:t>
      </w:r>
      <w:r w:rsidR="00BA2CE2">
        <w:rPr>
          <w:rFonts w:ascii="Arial" w:hAnsi="Arial" w:cs="Arial"/>
          <w:b/>
          <w:sz w:val="19"/>
          <w:szCs w:val="19"/>
          <w:lang w:val="sk-SK"/>
        </w:rPr>
        <w:t xml:space="preserve">finančná </w:t>
      </w:r>
      <w:r w:rsidRPr="0073389C">
        <w:rPr>
          <w:rFonts w:ascii="Arial" w:hAnsi="Arial" w:cs="Arial"/>
          <w:b/>
          <w:sz w:val="19"/>
          <w:szCs w:val="19"/>
          <w:lang w:val="sk-SK"/>
        </w:rPr>
        <w:t>kontrola na mieste?</w:t>
      </w:r>
    </w:p>
    <w:p w14:paraId="396ACD26" w14:textId="77777777" w:rsidR="009D7F63" w:rsidRPr="0073389C" w:rsidRDefault="00BA2CE2"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Finančná k</w:t>
      </w:r>
      <w:r w:rsidR="009D7F63" w:rsidRPr="0073389C">
        <w:rPr>
          <w:rFonts w:ascii="Arial" w:hAnsi="Arial" w:cs="Arial"/>
          <w:sz w:val="19"/>
          <w:szCs w:val="19"/>
          <w:lang w:val="sk-SK"/>
        </w:rPr>
        <w:t>ontrola na mieste sa vykonáva napríklad v nasledujúcich prípadoch:</w:t>
      </w:r>
    </w:p>
    <w:p w14:paraId="514CF4E8" w14:textId="77777777"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prípadoch zakladajúcich pochybnosti o údajoch uvedených v ŽoP pri výkone administratívnej </w:t>
      </w:r>
      <w:r w:rsidR="00BA2CE2">
        <w:rPr>
          <w:rFonts w:ascii="Arial" w:hAnsi="Arial" w:cs="Arial"/>
          <w:sz w:val="19"/>
          <w:szCs w:val="19"/>
          <w:lang w:val="sk-SK"/>
        </w:rPr>
        <w:t>finančnej</w:t>
      </w:r>
      <w:r w:rsidRPr="0073389C">
        <w:rPr>
          <w:rFonts w:ascii="Arial" w:hAnsi="Arial" w:cs="Arial"/>
          <w:sz w:val="19"/>
          <w:szCs w:val="19"/>
          <w:lang w:val="sk-SK"/>
        </w:rPr>
        <w:t xml:space="preserve"> kontroly;</w:t>
      </w:r>
    </w:p>
    <w:p w14:paraId="105C5AC6" w14:textId="77777777"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prípade neplnenia si povinností prijímateľa vyplývajúcich zo zmluvy o NFP (napr. nepredkladanie monitorovacích správ projektu v stanovených termínoch); </w:t>
      </w:r>
    </w:p>
    <w:p w14:paraId="42132663" w14:textId="77777777"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v prípadoch identifikácie nedostatočného pokroku v implementácii projektu, resp. identifikácie iných nedostatkov a skutočností ohrozujúcich implementáciu alebo financovanie projektu, na ktoré poukazuje monitorovanie projektu;</w:t>
      </w:r>
    </w:p>
    <w:p w14:paraId="73B4703D" w14:textId="77777777" w:rsidR="009D7F63"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na základe podnetu na </w:t>
      </w:r>
      <w:r w:rsidR="00BA2CE2">
        <w:rPr>
          <w:rFonts w:ascii="Arial" w:hAnsi="Arial" w:cs="Arial"/>
          <w:sz w:val="19"/>
          <w:szCs w:val="19"/>
          <w:lang w:val="sk-SK"/>
        </w:rPr>
        <w:t xml:space="preserve">finančnú </w:t>
      </w:r>
      <w:r w:rsidRPr="0073389C">
        <w:rPr>
          <w:rFonts w:ascii="Arial" w:hAnsi="Arial" w:cs="Arial"/>
          <w:sz w:val="19"/>
          <w:szCs w:val="19"/>
          <w:lang w:val="sk-SK"/>
        </w:rPr>
        <w:t>kontrolu na mieste od tretích subjektov (napr. závery z certifikačných overení);</w:t>
      </w:r>
    </w:p>
    <w:p w14:paraId="6C42D0EA" w14:textId="77777777" w:rsidR="00C305A5" w:rsidRPr="00771817" w:rsidRDefault="00C305A5" w:rsidP="00994D51">
      <w:pPr>
        <w:pStyle w:val="Default"/>
        <w:numPr>
          <w:ilvl w:val="0"/>
          <w:numId w:val="21"/>
        </w:numPr>
        <w:spacing w:before="120" w:after="120" w:line="288" w:lineRule="auto"/>
        <w:ind w:left="567" w:hanging="283"/>
        <w:jc w:val="both"/>
        <w:rPr>
          <w:rFonts w:ascii="Arial" w:hAnsi="Arial" w:cs="Arial"/>
          <w:color w:val="auto"/>
          <w:sz w:val="19"/>
          <w:szCs w:val="19"/>
          <w:lang w:val="sk-SK"/>
        </w:rPr>
      </w:pPr>
      <w:r w:rsidRPr="00771817">
        <w:rPr>
          <w:rFonts w:ascii="Arial" w:hAnsi="Arial" w:cs="Arial"/>
          <w:color w:val="auto"/>
          <w:sz w:val="19"/>
          <w:szCs w:val="19"/>
          <w:lang w:val="sk-SK"/>
        </w:rPr>
        <w:t>na základe analýzy rizík;</w:t>
      </w:r>
    </w:p>
    <w:p w14:paraId="5A558B7B" w14:textId="77777777" w:rsidR="009D7F63" w:rsidRPr="00771817" w:rsidRDefault="009D7F63" w:rsidP="00994D51">
      <w:pPr>
        <w:pStyle w:val="Default"/>
        <w:numPr>
          <w:ilvl w:val="0"/>
          <w:numId w:val="21"/>
        </w:numPr>
        <w:spacing w:before="120" w:after="120" w:line="288" w:lineRule="auto"/>
        <w:ind w:left="567" w:hanging="283"/>
        <w:jc w:val="both"/>
        <w:rPr>
          <w:rFonts w:ascii="Arial" w:hAnsi="Arial" w:cs="Arial"/>
          <w:color w:val="auto"/>
          <w:sz w:val="19"/>
          <w:szCs w:val="19"/>
          <w:lang w:val="sk-SK"/>
        </w:rPr>
      </w:pPr>
      <w:r w:rsidRPr="0073389C">
        <w:rPr>
          <w:rFonts w:ascii="Arial" w:hAnsi="Arial" w:cs="Arial"/>
          <w:sz w:val="19"/>
          <w:szCs w:val="19"/>
          <w:lang w:val="sk-SK"/>
        </w:rPr>
        <w:t xml:space="preserve">na základe vzorky </w:t>
      </w:r>
      <w:r w:rsidR="00C305A5" w:rsidRPr="00771817">
        <w:rPr>
          <w:rFonts w:ascii="Arial" w:hAnsi="Arial" w:cs="Arial"/>
          <w:color w:val="auto"/>
          <w:sz w:val="19"/>
          <w:szCs w:val="19"/>
          <w:lang w:val="sk-SK"/>
        </w:rPr>
        <w:t xml:space="preserve">pri nasledovných druhoch výdavkov: </w:t>
      </w:r>
      <w:r w:rsidRPr="00771817">
        <w:rPr>
          <w:rFonts w:ascii="Arial" w:hAnsi="Arial" w:cs="Arial"/>
          <w:color w:val="auto"/>
          <w:sz w:val="19"/>
          <w:szCs w:val="19"/>
          <w:lang w:val="sk-SK"/>
        </w:rPr>
        <w:t>;</w:t>
      </w:r>
    </w:p>
    <w:p w14:paraId="1ED4CBDF" w14:textId="77777777" w:rsidR="00C305A5" w:rsidRPr="00771817" w:rsidRDefault="00C305A5" w:rsidP="005B7173">
      <w:pPr>
        <w:pStyle w:val="Default"/>
        <w:numPr>
          <w:ilvl w:val="1"/>
          <w:numId w:val="97"/>
        </w:numPr>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personálne výdavky interné (zapojení zamestnanci prijímateľa alebo partnera) – náhrady miezd,</w:t>
      </w:r>
    </w:p>
    <w:p w14:paraId="649DE9D9" w14:textId="77777777" w:rsidR="006C7FDB" w:rsidRDefault="00C305A5" w:rsidP="005B7173">
      <w:pPr>
        <w:pStyle w:val="Default"/>
        <w:numPr>
          <w:ilvl w:val="1"/>
          <w:numId w:val="97"/>
        </w:numPr>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cestovné náhrady (priame a nepriame výdavky),</w:t>
      </w:r>
    </w:p>
    <w:p w14:paraId="192120BF" w14:textId="77777777" w:rsidR="00200C61" w:rsidRDefault="00200C61" w:rsidP="005B7173">
      <w:pPr>
        <w:pStyle w:val="Default"/>
        <w:numPr>
          <w:ilvl w:val="1"/>
          <w:numId w:val="97"/>
        </w:numPr>
        <w:spacing w:before="120" w:after="120" w:line="288" w:lineRule="auto"/>
        <w:jc w:val="both"/>
        <w:rPr>
          <w:rFonts w:ascii="Arial" w:hAnsi="Arial" w:cs="Arial"/>
          <w:color w:val="auto"/>
          <w:sz w:val="19"/>
          <w:szCs w:val="19"/>
          <w:lang w:val="sk-SK"/>
        </w:rPr>
      </w:pPr>
      <w:r>
        <w:rPr>
          <w:rFonts w:ascii="Arial" w:hAnsi="Arial" w:cs="Arial"/>
          <w:color w:val="auto"/>
          <w:sz w:val="19"/>
          <w:szCs w:val="19"/>
          <w:lang w:val="sk-SK"/>
        </w:rPr>
        <w:t>frekventanti/ účastníci projektu (personálne výdavky a cestovné náhrady).</w:t>
      </w:r>
    </w:p>
    <w:p w14:paraId="26F1FCFB" w14:textId="77777777" w:rsidR="00577329" w:rsidRPr="00200C61" w:rsidRDefault="00577329" w:rsidP="00771817">
      <w:pPr>
        <w:pStyle w:val="Default"/>
        <w:spacing w:before="120" w:after="120" w:line="288" w:lineRule="auto"/>
        <w:jc w:val="both"/>
        <w:rPr>
          <w:rFonts w:ascii="Arial" w:hAnsi="Arial" w:cs="Arial"/>
          <w:color w:val="auto"/>
          <w:sz w:val="19"/>
          <w:szCs w:val="19"/>
          <w:lang w:val="sk-SK"/>
        </w:rPr>
      </w:pPr>
    </w:p>
    <w:p w14:paraId="2C82E880" w14:textId="77777777" w:rsidR="006C7FDB" w:rsidRPr="00771817" w:rsidRDefault="00C305A5" w:rsidP="00771817">
      <w:pPr>
        <w:pStyle w:val="Default"/>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 xml:space="preserve">Kontrola vybranej vzorky nemá vplyv na rozhodnutie poskytovateľa vykonať finančnú kontrolu na </w:t>
      </w:r>
      <w:r w:rsidR="00577329" w:rsidRPr="00577329">
        <w:rPr>
          <w:rFonts w:ascii="Arial" w:hAnsi="Arial" w:cs="Arial"/>
          <w:color w:val="auto"/>
          <w:sz w:val="19"/>
          <w:szCs w:val="19"/>
          <w:lang w:val="sk-SK"/>
        </w:rPr>
        <w:br/>
      </w:r>
      <w:r w:rsidRPr="00771817">
        <w:rPr>
          <w:rFonts w:ascii="Arial" w:hAnsi="Arial" w:cs="Arial"/>
          <w:color w:val="auto"/>
          <w:sz w:val="19"/>
          <w:szCs w:val="19"/>
          <w:lang w:val="sk-SK"/>
        </w:rPr>
        <w:t xml:space="preserve">mieste na 100% objeme nárokovaných finančných prostriedkov/deklarovaných výdavkov </w:t>
      </w:r>
      <w:r w:rsidR="00577329" w:rsidRPr="00577329">
        <w:rPr>
          <w:rFonts w:ascii="Arial" w:hAnsi="Arial" w:cs="Arial"/>
          <w:color w:val="auto"/>
          <w:sz w:val="19"/>
          <w:szCs w:val="19"/>
          <w:lang w:val="sk-SK"/>
        </w:rPr>
        <w:br/>
      </w:r>
      <w:r w:rsidRPr="00771817">
        <w:rPr>
          <w:rFonts w:ascii="Arial" w:hAnsi="Arial" w:cs="Arial"/>
          <w:color w:val="auto"/>
          <w:sz w:val="19"/>
          <w:szCs w:val="19"/>
          <w:lang w:val="sk-SK"/>
        </w:rPr>
        <w:t>prijímateľa, počas celého obdobia účinnosti Zmluvy o NFP.</w:t>
      </w:r>
    </w:p>
    <w:p w14:paraId="351E3CA2" w14:textId="77777777" w:rsidR="009D7F63"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reálne overenie skutočností, ktoré boli prijímateľom deklarované v súvislosti s implementáciou projektu a plnením podmienok vyplývajúcich zo zmluvy o</w:t>
      </w:r>
      <w:r w:rsidR="00924461">
        <w:rPr>
          <w:rFonts w:ascii="Arial" w:hAnsi="Arial" w:cs="Arial"/>
          <w:sz w:val="19"/>
          <w:szCs w:val="19"/>
          <w:lang w:val="sk-SK"/>
        </w:rPr>
        <w:t> </w:t>
      </w:r>
      <w:r w:rsidRPr="0073389C">
        <w:rPr>
          <w:rFonts w:ascii="Arial" w:hAnsi="Arial" w:cs="Arial"/>
          <w:sz w:val="19"/>
          <w:szCs w:val="19"/>
          <w:lang w:val="sk-SK"/>
        </w:rPr>
        <w:t>NFP</w:t>
      </w:r>
      <w:r w:rsidR="00924461">
        <w:rPr>
          <w:rFonts w:ascii="Arial" w:hAnsi="Arial" w:cs="Arial"/>
          <w:sz w:val="19"/>
          <w:szCs w:val="19"/>
          <w:lang w:val="sk-SK"/>
        </w:rPr>
        <w:t>.</w:t>
      </w:r>
    </w:p>
    <w:p w14:paraId="6408ED4A"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Priebeh </w:t>
      </w:r>
      <w:r w:rsidR="00BA2CE2">
        <w:rPr>
          <w:rFonts w:ascii="Arial" w:hAnsi="Arial" w:cs="Arial"/>
          <w:b/>
          <w:sz w:val="19"/>
          <w:szCs w:val="19"/>
          <w:lang w:val="sk-SK"/>
        </w:rPr>
        <w:t xml:space="preserve">finančnej </w:t>
      </w:r>
      <w:r w:rsidRPr="0073389C">
        <w:rPr>
          <w:rFonts w:ascii="Arial" w:hAnsi="Arial" w:cs="Arial"/>
          <w:b/>
          <w:sz w:val="19"/>
          <w:szCs w:val="19"/>
          <w:lang w:val="sk-SK"/>
        </w:rPr>
        <w:t>kontroly na mieste</w:t>
      </w:r>
    </w:p>
    <w:p w14:paraId="458412F0" w14:textId="77777777" w:rsidR="009D7F63" w:rsidRPr="0073389C" w:rsidRDefault="00BA2CE2"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Finančnú k</w:t>
      </w:r>
      <w:r w:rsidR="009D7F63" w:rsidRPr="0073389C">
        <w:rPr>
          <w:rFonts w:ascii="Arial" w:hAnsi="Arial" w:cs="Arial"/>
          <w:sz w:val="19"/>
          <w:szCs w:val="19"/>
          <w:lang w:val="sk-SK"/>
        </w:rPr>
        <w:t>ontrolu na mieste vykonáva kontrolná skupina. V zmysle SR EŠIF je v súvislosti s výkonom kontroly projektu poskytovateľ povinný zabezpečiť vykonávanie kontroly minimálne dvoma osobami (t.j. dodržanie princípu štyroch očí). Kontrolná skupina sa skladá z vedúceho kontrolnej skupiny a osta</w:t>
      </w:r>
      <w:r w:rsidR="007725CE">
        <w:rPr>
          <w:rFonts w:ascii="Arial" w:hAnsi="Arial" w:cs="Arial"/>
          <w:sz w:val="19"/>
          <w:szCs w:val="19"/>
          <w:lang w:val="sk-SK"/>
        </w:rPr>
        <w:t>t</w:t>
      </w:r>
      <w:r w:rsidR="009D7F63" w:rsidRPr="0073389C">
        <w:rPr>
          <w:rFonts w:ascii="Arial" w:hAnsi="Arial" w:cs="Arial"/>
          <w:sz w:val="19"/>
          <w:szCs w:val="19"/>
          <w:lang w:val="sk-SK"/>
        </w:rPr>
        <w:t>ných členov kontrolnej skupiny. Členmi kontrolnej skupiny môžu byť aj zamestnanci iných organizačných útvarov</w:t>
      </w:r>
      <w:r w:rsidR="008545F0">
        <w:rPr>
          <w:rFonts w:ascii="Arial" w:hAnsi="Arial" w:cs="Arial"/>
          <w:sz w:val="19"/>
          <w:szCs w:val="19"/>
          <w:lang w:val="sk-SK"/>
        </w:rPr>
        <w:t xml:space="preserve"> MV SR</w:t>
      </w:r>
      <w:r w:rsidR="009D7F63" w:rsidRPr="0073389C">
        <w:rPr>
          <w:rFonts w:ascii="Arial" w:hAnsi="Arial" w:cs="Arial"/>
          <w:sz w:val="19"/>
          <w:szCs w:val="19"/>
          <w:lang w:val="sk-SK"/>
        </w:rPr>
        <w:t xml:space="preserve"> v závislosti od predmetu kontroly</w:t>
      </w:r>
      <w:r w:rsidR="008545F0">
        <w:rPr>
          <w:rFonts w:ascii="Arial" w:hAnsi="Arial" w:cs="Arial"/>
          <w:sz w:val="19"/>
          <w:szCs w:val="19"/>
          <w:lang w:val="sk-SK"/>
        </w:rPr>
        <w:t>. Do kontrolnej skupiny môžu byť nominované</w:t>
      </w:r>
      <w:r w:rsidR="003D2CF8">
        <w:rPr>
          <w:rFonts w:cs="Arial"/>
          <w:sz w:val="18"/>
          <w:szCs w:val="18"/>
          <w:lang w:val="sk-SK"/>
        </w:rPr>
        <w:t xml:space="preserve"> </w:t>
      </w:r>
      <w:r w:rsidR="008545F0">
        <w:rPr>
          <w:rFonts w:ascii="Arial" w:hAnsi="Arial" w:cs="Arial"/>
          <w:sz w:val="19"/>
          <w:szCs w:val="19"/>
          <w:lang w:val="sk-SK"/>
        </w:rPr>
        <w:t>aj</w:t>
      </w:r>
      <w:r w:rsidR="009D7F63" w:rsidRPr="0073389C">
        <w:rPr>
          <w:rFonts w:ascii="Arial" w:hAnsi="Arial" w:cs="Arial"/>
          <w:sz w:val="19"/>
          <w:szCs w:val="19"/>
          <w:lang w:val="sk-SK"/>
        </w:rPr>
        <w:t xml:space="preserve"> tzv. prizvané osoby</w:t>
      </w:r>
      <w:r w:rsidR="008545F0">
        <w:rPr>
          <w:rFonts w:ascii="Arial" w:hAnsi="Arial" w:cs="Arial"/>
          <w:sz w:val="19"/>
          <w:szCs w:val="19"/>
          <w:lang w:val="sk-SK"/>
        </w:rPr>
        <w:t xml:space="preserve">, ktorými sa rozumejú osoby podľa </w:t>
      </w:r>
      <w:r w:rsidR="003D2CF8" w:rsidRPr="003D2CF8">
        <w:rPr>
          <w:rFonts w:ascii="Arial" w:hAnsi="Arial" w:cs="Arial"/>
          <w:sz w:val="19"/>
          <w:szCs w:val="19"/>
          <w:lang w:val="sk-SK"/>
        </w:rPr>
        <w:t>§</w:t>
      </w:r>
      <w:r w:rsidR="003D2CF8">
        <w:rPr>
          <w:rFonts w:ascii="Arial" w:hAnsi="Arial" w:cs="Arial"/>
          <w:sz w:val="19"/>
          <w:szCs w:val="19"/>
          <w:lang w:val="sk-SK"/>
        </w:rPr>
        <w:t xml:space="preserve"> </w:t>
      </w:r>
      <w:r w:rsidR="003D2CF8" w:rsidRPr="003D2CF8">
        <w:rPr>
          <w:rFonts w:ascii="Arial" w:hAnsi="Arial" w:cs="Arial"/>
          <w:sz w:val="19"/>
          <w:szCs w:val="19"/>
          <w:lang w:val="sk-SK"/>
        </w:rPr>
        <w:t xml:space="preserve">24 </w:t>
      </w:r>
      <w:r w:rsidR="008545F0">
        <w:rPr>
          <w:rFonts w:ascii="Arial" w:hAnsi="Arial" w:cs="Arial"/>
          <w:sz w:val="19"/>
          <w:szCs w:val="19"/>
          <w:lang w:val="sk-SK"/>
        </w:rPr>
        <w:t>zákona o finančnej kontrole</w:t>
      </w:r>
      <w:r w:rsidR="009D7F63" w:rsidRPr="0073389C">
        <w:rPr>
          <w:rFonts w:ascii="Arial" w:hAnsi="Arial" w:cs="Arial"/>
          <w:sz w:val="19"/>
          <w:szCs w:val="19"/>
          <w:lang w:val="sk-SK"/>
        </w:rPr>
        <w:t xml:space="preserve">. </w:t>
      </w:r>
    </w:p>
    <w:p w14:paraId="76D75FF8"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Kontrolná skupina vykonáva </w:t>
      </w:r>
      <w:r w:rsidR="00BA2CE2">
        <w:rPr>
          <w:rFonts w:ascii="Arial" w:hAnsi="Arial" w:cs="Arial"/>
          <w:sz w:val="19"/>
          <w:szCs w:val="19"/>
          <w:lang w:val="sk-SK"/>
        </w:rPr>
        <w:t xml:space="preserve">finančnú </w:t>
      </w:r>
      <w:r w:rsidRPr="0073389C">
        <w:rPr>
          <w:rFonts w:ascii="Arial" w:hAnsi="Arial" w:cs="Arial"/>
          <w:sz w:val="19"/>
          <w:szCs w:val="19"/>
          <w:lang w:val="sk-SK"/>
        </w:rPr>
        <w:t xml:space="preserve">kontrolu na mieste na základe </w:t>
      </w:r>
      <w:r w:rsidR="008545F0">
        <w:rPr>
          <w:rFonts w:ascii="Arial" w:hAnsi="Arial" w:cs="Arial"/>
          <w:sz w:val="19"/>
          <w:szCs w:val="19"/>
          <w:lang w:val="sk-SK"/>
        </w:rPr>
        <w:t xml:space="preserve">písomného </w:t>
      </w:r>
      <w:r w:rsidRPr="0073389C">
        <w:rPr>
          <w:rFonts w:ascii="Arial" w:hAnsi="Arial" w:cs="Arial"/>
          <w:sz w:val="19"/>
          <w:szCs w:val="19"/>
          <w:lang w:val="sk-SK"/>
        </w:rPr>
        <w:t xml:space="preserve">poverenia na výkon </w:t>
      </w:r>
      <w:r w:rsidR="00BA2CE2">
        <w:rPr>
          <w:rFonts w:ascii="Arial" w:hAnsi="Arial" w:cs="Arial"/>
          <w:sz w:val="19"/>
          <w:szCs w:val="19"/>
          <w:lang w:val="sk-SK"/>
        </w:rPr>
        <w:t>finančnej</w:t>
      </w:r>
      <w:r w:rsidRPr="0073389C">
        <w:rPr>
          <w:rFonts w:ascii="Arial" w:hAnsi="Arial" w:cs="Arial"/>
          <w:sz w:val="19"/>
          <w:szCs w:val="19"/>
          <w:lang w:val="sk-SK"/>
        </w:rPr>
        <w:t xml:space="preserve"> kontroly na mieste, ktorým je vedúci kontrolnej skupiny povinný sa preukázať prijímateľovi na začiatku výkonu </w:t>
      </w:r>
      <w:r w:rsidR="00BA2CE2">
        <w:rPr>
          <w:rFonts w:ascii="Arial" w:hAnsi="Arial" w:cs="Arial"/>
          <w:sz w:val="19"/>
          <w:szCs w:val="19"/>
          <w:lang w:val="sk-SK"/>
        </w:rPr>
        <w:t xml:space="preserve">finančnej </w:t>
      </w:r>
      <w:r w:rsidRPr="0073389C">
        <w:rPr>
          <w:rFonts w:ascii="Arial" w:hAnsi="Arial" w:cs="Arial"/>
          <w:sz w:val="19"/>
          <w:szCs w:val="19"/>
          <w:lang w:val="sk-SK"/>
        </w:rPr>
        <w:t>kontroly na mieste.</w:t>
      </w:r>
    </w:p>
    <w:p w14:paraId="3F89A4AE" w14:textId="77777777" w:rsidR="009D7F63" w:rsidRPr="0073389C" w:rsidRDefault="008545F0" w:rsidP="00EF1D82">
      <w:pPr>
        <w:pStyle w:val="Default"/>
        <w:spacing w:before="120" w:after="120" w:line="288" w:lineRule="auto"/>
        <w:jc w:val="both"/>
        <w:rPr>
          <w:rFonts w:ascii="Arial" w:hAnsi="Arial" w:cs="Arial"/>
          <w:sz w:val="19"/>
          <w:szCs w:val="19"/>
          <w:lang w:val="sk-SK" w:eastAsia="sk-SK"/>
        </w:rPr>
      </w:pPr>
      <w:r>
        <w:rPr>
          <w:rFonts w:ascii="Arial" w:hAnsi="Arial" w:cs="Arial"/>
          <w:sz w:val="19"/>
          <w:szCs w:val="19"/>
          <w:lang w:val="sk-SK"/>
        </w:rPr>
        <w:t>Vedúci kontrolnej skupiny</w:t>
      </w:r>
      <w:r w:rsidRPr="0073389C">
        <w:rPr>
          <w:rFonts w:ascii="Arial" w:hAnsi="Arial" w:cs="Arial"/>
          <w:sz w:val="19"/>
          <w:szCs w:val="19"/>
          <w:lang w:val="sk-SK"/>
        </w:rPr>
        <w:t xml:space="preserve"> </w:t>
      </w:r>
      <w:r w:rsidR="009D7F63" w:rsidRPr="0073389C">
        <w:rPr>
          <w:rFonts w:ascii="Arial" w:hAnsi="Arial" w:cs="Arial"/>
          <w:sz w:val="19"/>
          <w:szCs w:val="19"/>
          <w:lang w:val="sk-SK"/>
        </w:rPr>
        <w:t xml:space="preserve">posiela </w:t>
      </w:r>
      <w:r w:rsidR="00C57DC5">
        <w:rPr>
          <w:rFonts w:ascii="Arial" w:hAnsi="Arial" w:cs="Arial"/>
          <w:sz w:val="19"/>
          <w:szCs w:val="19"/>
          <w:lang w:val="sk-SK"/>
        </w:rPr>
        <w:t>spravidla</w:t>
      </w:r>
      <w:r w:rsidR="00C57DC5" w:rsidRPr="0073389C">
        <w:rPr>
          <w:rFonts w:ascii="Arial" w:hAnsi="Arial" w:cs="Arial"/>
          <w:sz w:val="19"/>
          <w:szCs w:val="19"/>
          <w:lang w:val="sk-SK"/>
        </w:rPr>
        <w:t xml:space="preserve"> </w:t>
      </w:r>
      <w:r w:rsidR="009D7F63" w:rsidRPr="0073389C">
        <w:rPr>
          <w:rFonts w:ascii="Arial" w:hAnsi="Arial" w:cs="Arial"/>
          <w:sz w:val="19"/>
          <w:szCs w:val="19"/>
          <w:lang w:val="sk-SK"/>
        </w:rPr>
        <w:t xml:space="preserve">3 pracovné dni pred začiatkom </w:t>
      </w:r>
      <w:r w:rsidR="00976F3B">
        <w:rPr>
          <w:rFonts w:ascii="Arial" w:hAnsi="Arial" w:cs="Arial"/>
          <w:sz w:val="19"/>
          <w:szCs w:val="19"/>
          <w:lang w:val="sk-SK"/>
        </w:rPr>
        <w:t xml:space="preserve">fyzického </w:t>
      </w:r>
      <w:r w:rsidR="009D7F63" w:rsidRPr="0073389C">
        <w:rPr>
          <w:rFonts w:ascii="Arial" w:hAnsi="Arial" w:cs="Arial"/>
          <w:sz w:val="19"/>
          <w:szCs w:val="19"/>
          <w:lang w:val="sk-SK"/>
        </w:rPr>
        <w:t xml:space="preserve">výkonu </w:t>
      </w:r>
      <w:r w:rsidR="004A7CB6">
        <w:rPr>
          <w:rFonts w:ascii="Arial" w:hAnsi="Arial" w:cs="Arial"/>
          <w:sz w:val="19"/>
          <w:szCs w:val="19"/>
          <w:lang w:val="sk-SK"/>
        </w:rPr>
        <w:t xml:space="preserve">finančnej </w:t>
      </w:r>
      <w:r w:rsidR="009D7F63" w:rsidRPr="0073389C">
        <w:rPr>
          <w:rFonts w:ascii="Arial" w:hAnsi="Arial" w:cs="Arial"/>
          <w:sz w:val="19"/>
          <w:szCs w:val="19"/>
          <w:lang w:val="sk-SK"/>
        </w:rPr>
        <w:t xml:space="preserve">kontroly na mieste e-mailom prijímateľovi oznámenie o vykonaní </w:t>
      </w:r>
      <w:r w:rsidR="004A7CB6">
        <w:rPr>
          <w:rFonts w:ascii="Arial" w:hAnsi="Arial" w:cs="Arial"/>
          <w:sz w:val="19"/>
          <w:szCs w:val="19"/>
          <w:lang w:val="sk-SK"/>
        </w:rPr>
        <w:t xml:space="preserve">finančnej </w:t>
      </w:r>
      <w:r w:rsidR="009D7F63" w:rsidRPr="0073389C">
        <w:rPr>
          <w:rFonts w:ascii="Arial" w:hAnsi="Arial" w:cs="Arial"/>
          <w:sz w:val="19"/>
          <w:szCs w:val="19"/>
          <w:lang w:val="sk-SK"/>
        </w:rPr>
        <w:t xml:space="preserve">kontroly na mieste obsahujúce termín začatia </w:t>
      </w:r>
      <w:r w:rsidR="004A7CB6">
        <w:rPr>
          <w:rFonts w:ascii="Arial" w:hAnsi="Arial" w:cs="Arial"/>
          <w:sz w:val="19"/>
          <w:szCs w:val="19"/>
          <w:lang w:val="sk-SK"/>
        </w:rPr>
        <w:t xml:space="preserve">fyzického výkonu finančnej </w:t>
      </w:r>
      <w:r w:rsidR="009D7F63" w:rsidRPr="0073389C">
        <w:rPr>
          <w:rFonts w:ascii="Arial" w:hAnsi="Arial" w:cs="Arial"/>
          <w:sz w:val="19"/>
          <w:szCs w:val="19"/>
          <w:lang w:val="sk-SK"/>
        </w:rPr>
        <w:t xml:space="preserve">kontroly na mieste a </w:t>
      </w:r>
      <w:r w:rsidR="003D2CF8">
        <w:rPr>
          <w:rFonts w:ascii="Arial" w:hAnsi="Arial" w:cs="Arial"/>
          <w:sz w:val="19"/>
          <w:szCs w:val="19"/>
          <w:lang w:val="sk-SK"/>
        </w:rPr>
        <w:t>cieľ</w:t>
      </w:r>
      <w:r w:rsidR="004A7CB6">
        <w:rPr>
          <w:rFonts w:ascii="Arial" w:hAnsi="Arial" w:cs="Arial"/>
          <w:sz w:val="19"/>
          <w:szCs w:val="19"/>
          <w:lang w:val="sk-SK"/>
        </w:rPr>
        <w:t xml:space="preserve"> výkonu</w:t>
      </w:r>
      <w:r w:rsidR="004A7CB6" w:rsidRPr="0073389C">
        <w:rPr>
          <w:rFonts w:ascii="Arial" w:hAnsi="Arial" w:cs="Arial"/>
          <w:sz w:val="19"/>
          <w:szCs w:val="19"/>
          <w:lang w:val="sk-SK"/>
        </w:rPr>
        <w:t xml:space="preserve"> </w:t>
      </w:r>
      <w:r w:rsidR="004A7CB6">
        <w:rPr>
          <w:rFonts w:ascii="Arial" w:hAnsi="Arial" w:cs="Arial"/>
          <w:sz w:val="19"/>
          <w:szCs w:val="19"/>
          <w:lang w:val="sk-SK"/>
        </w:rPr>
        <w:t xml:space="preserve">finančnej </w:t>
      </w:r>
      <w:r w:rsidR="009D7F63" w:rsidRPr="0073389C">
        <w:rPr>
          <w:rFonts w:ascii="Arial" w:hAnsi="Arial" w:cs="Arial"/>
          <w:sz w:val="19"/>
          <w:szCs w:val="19"/>
          <w:lang w:val="sk-SK"/>
        </w:rPr>
        <w:t>kontroly na mieste.</w:t>
      </w:r>
      <w:r w:rsidR="00E76E38">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V prípade, že prijímateľ požiada poskytovateľa o iný termín začatia </w:t>
      </w:r>
      <w:r w:rsidR="004A7CB6" w:rsidRPr="0073389C">
        <w:rPr>
          <w:rFonts w:ascii="Arial" w:hAnsi="Arial" w:cs="Arial"/>
          <w:sz w:val="19"/>
          <w:szCs w:val="19"/>
          <w:lang w:val="sk-SK" w:eastAsia="sk-SK"/>
        </w:rPr>
        <w:t>fyzick</w:t>
      </w:r>
      <w:r w:rsidR="004A7CB6">
        <w:rPr>
          <w:rFonts w:ascii="Arial" w:hAnsi="Arial" w:cs="Arial"/>
          <w:sz w:val="19"/>
          <w:szCs w:val="19"/>
          <w:lang w:val="sk-SK" w:eastAsia="sk-SK"/>
        </w:rPr>
        <w:t>ého výkonu finančnej</w:t>
      </w:r>
      <w:r w:rsidR="004A7CB6"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kontroly na mieste ako je uvedený v oznámení, musí doručiť poskytovateľovi písomnú žiadosť potvrdenú štatutárom s odôvodnením a návrhom nového termínu. V prípade časovej neodkladnosti zasiela prijímateľ  žiadosť aj  elektronicky. Zaslanie ani doručenie žiadosti nemá odkladný účinok pre začatie </w:t>
      </w:r>
      <w:r w:rsidR="004A7CB6" w:rsidRPr="0073389C">
        <w:rPr>
          <w:rFonts w:ascii="Arial" w:hAnsi="Arial" w:cs="Arial"/>
          <w:sz w:val="19"/>
          <w:szCs w:val="19"/>
          <w:lang w:val="sk-SK" w:eastAsia="sk-SK"/>
        </w:rPr>
        <w:t>fyzick</w:t>
      </w:r>
      <w:r w:rsidR="004A7CB6">
        <w:rPr>
          <w:rFonts w:ascii="Arial" w:hAnsi="Arial" w:cs="Arial"/>
          <w:sz w:val="19"/>
          <w:szCs w:val="19"/>
          <w:lang w:val="sk-SK" w:eastAsia="sk-SK"/>
        </w:rPr>
        <w:t>ého výkonu finančnej</w:t>
      </w:r>
      <w:r w:rsidR="004A7CB6"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kontroly na mieste v termíne uvedenom v oznámení, ak </w:t>
      </w:r>
      <w:r w:rsidR="00590391">
        <w:rPr>
          <w:rFonts w:ascii="Arial" w:hAnsi="Arial" w:cs="Arial"/>
          <w:sz w:val="19"/>
          <w:szCs w:val="19"/>
          <w:lang w:val="sk-SK" w:eastAsia="sk-SK"/>
        </w:rPr>
        <w:t>poskytovateľ</w:t>
      </w:r>
      <w:r w:rsidR="00590391"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nepotvrdí súhlas s navrhnutým termínom zo</w:t>
      </w:r>
      <w:r w:rsidR="00C30B50">
        <w:rPr>
          <w:rFonts w:ascii="Arial" w:hAnsi="Arial" w:cs="Arial"/>
          <w:sz w:val="19"/>
          <w:szCs w:val="19"/>
          <w:lang w:val="sk-SK" w:eastAsia="sk-SK"/>
        </w:rPr>
        <w:t xml:space="preserve"> </w:t>
      </w:r>
      <w:r w:rsidR="009D7F63" w:rsidRPr="0073389C">
        <w:rPr>
          <w:rFonts w:ascii="Arial" w:hAnsi="Arial" w:cs="Arial"/>
          <w:sz w:val="19"/>
          <w:szCs w:val="19"/>
          <w:lang w:val="sk-SK" w:eastAsia="sk-SK"/>
        </w:rPr>
        <w:t>strany prijímateľa.</w:t>
      </w:r>
      <w:r w:rsidR="00C30B50">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Osoby určené na výkon </w:t>
      </w:r>
      <w:r w:rsidR="008F0DFC">
        <w:rPr>
          <w:rFonts w:ascii="Arial" w:hAnsi="Arial" w:cs="Arial"/>
          <w:sz w:val="19"/>
          <w:szCs w:val="19"/>
          <w:lang w:val="sk-SK" w:eastAsia="sk-SK"/>
        </w:rPr>
        <w:t xml:space="preserve">finančnej </w:t>
      </w:r>
      <w:r w:rsidR="009D7F63" w:rsidRPr="0073389C">
        <w:rPr>
          <w:rFonts w:ascii="Arial" w:hAnsi="Arial" w:cs="Arial"/>
          <w:sz w:val="19"/>
          <w:szCs w:val="19"/>
          <w:lang w:val="sk-SK" w:eastAsia="sk-SK"/>
        </w:rPr>
        <w:t xml:space="preserve">kontroly na mieste majú povinnosť preukázať sa ako osoby poverené na výkon </w:t>
      </w:r>
      <w:r w:rsidR="008F0DFC">
        <w:rPr>
          <w:rFonts w:ascii="Arial" w:hAnsi="Arial" w:cs="Arial"/>
          <w:sz w:val="19"/>
          <w:szCs w:val="19"/>
          <w:lang w:val="sk-SK" w:eastAsia="sk-SK"/>
        </w:rPr>
        <w:t xml:space="preserve">finančnej </w:t>
      </w:r>
      <w:r w:rsidR="009D7F63" w:rsidRPr="0073389C">
        <w:rPr>
          <w:rFonts w:ascii="Arial" w:hAnsi="Arial" w:cs="Arial"/>
          <w:sz w:val="19"/>
          <w:szCs w:val="19"/>
          <w:lang w:val="sk-SK" w:eastAsia="sk-SK"/>
        </w:rPr>
        <w:t>kontroly na mieste</w:t>
      </w:r>
      <w:r w:rsidR="00976F3B" w:rsidRPr="001F7F84">
        <w:rPr>
          <w:lang w:val="sk-SK"/>
        </w:rPr>
        <w:t xml:space="preserve"> (</w:t>
      </w:r>
      <w:r w:rsidR="00976F3B" w:rsidRPr="00976F3B">
        <w:rPr>
          <w:rFonts w:ascii="Arial" w:hAnsi="Arial" w:cs="Arial"/>
          <w:sz w:val="19"/>
          <w:szCs w:val="19"/>
          <w:lang w:val="sk-SK" w:eastAsia="sk-SK"/>
        </w:rPr>
        <w:t>písomným poverením na vykonanie finančnej kontroly na mieste</w:t>
      </w:r>
      <w:r w:rsidR="00976F3B">
        <w:rPr>
          <w:rFonts w:ascii="Arial" w:hAnsi="Arial" w:cs="Arial"/>
          <w:sz w:val="19"/>
          <w:szCs w:val="19"/>
          <w:lang w:val="sk-SK" w:eastAsia="sk-SK"/>
        </w:rPr>
        <w:t>)</w:t>
      </w:r>
      <w:r w:rsidR="009D7F63" w:rsidRPr="0073389C">
        <w:rPr>
          <w:rFonts w:ascii="Arial" w:hAnsi="Arial" w:cs="Arial"/>
          <w:sz w:val="19"/>
          <w:szCs w:val="19"/>
          <w:lang w:val="sk-SK" w:eastAsia="sk-SK"/>
        </w:rPr>
        <w:t xml:space="preserve">, vysvetliť prijímateľovi predmet a spôsob vykonania </w:t>
      </w:r>
      <w:r w:rsidR="008F0DFC">
        <w:rPr>
          <w:rFonts w:ascii="Arial" w:hAnsi="Arial" w:cs="Arial"/>
          <w:sz w:val="19"/>
          <w:szCs w:val="19"/>
          <w:lang w:val="sk-SK" w:eastAsia="sk-SK"/>
        </w:rPr>
        <w:t xml:space="preserve">kontroly </w:t>
      </w:r>
      <w:r w:rsidR="009D7F63" w:rsidRPr="0073389C">
        <w:rPr>
          <w:rFonts w:ascii="Arial" w:hAnsi="Arial" w:cs="Arial"/>
          <w:sz w:val="19"/>
          <w:szCs w:val="19"/>
          <w:lang w:val="sk-SK" w:eastAsia="sk-SK"/>
        </w:rPr>
        <w:t>a výstupy z</w:t>
      </w:r>
      <w:r w:rsidR="008F0DFC">
        <w:rPr>
          <w:rFonts w:ascii="Arial" w:hAnsi="Arial" w:cs="Arial"/>
          <w:sz w:val="19"/>
          <w:szCs w:val="19"/>
          <w:lang w:val="sk-SK" w:eastAsia="sk-SK"/>
        </w:rPr>
        <w:t xml:space="preserve"> finančnej </w:t>
      </w:r>
      <w:r w:rsidR="009D7F63" w:rsidRPr="0073389C">
        <w:rPr>
          <w:rFonts w:ascii="Arial" w:hAnsi="Arial" w:cs="Arial"/>
          <w:sz w:val="19"/>
          <w:szCs w:val="19"/>
          <w:lang w:val="sk-SK" w:eastAsia="sk-SK"/>
        </w:rPr>
        <w:t>kontroly na mieste, požiadať prijímateľa o predloženie podkladov potrebných pre vykonanie kontroly v súlade so zmluvou o NFP a oznámením o</w:t>
      </w:r>
      <w:r w:rsidR="008F0DFC">
        <w:rPr>
          <w:rFonts w:ascii="Arial" w:hAnsi="Arial" w:cs="Arial"/>
          <w:sz w:val="19"/>
          <w:szCs w:val="19"/>
          <w:lang w:val="sk-SK" w:eastAsia="sk-SK"/>
        </w:rPr>
        <w:t> </w:t>
      </w:r>
      <w:r w:rsidR="009D7F63" w:rsidRPr="0073389C">
        <w:rPr>
          <w:rFonts w:ascii="Arial" w:hAnsi="Arial" w:cs="Arial"/>
          <w:sz w:val="19"/>
          <w:szCs w:val="19"/>
          <w:lang w:val="sk-SK" w:eastAsia="sk-SK"/>
        </w:rPr>
        <w:t>vykonaní</w:t>
      </w:r>
      <w:r w:rsidR="008F0DFC">
        <w:rPr>
          <w:rFonts w:ascii="Arial" w:hAnsi="Arial" w:cs="Arial"/>
          <w:sz w:val="19"/>
          <w:szCs w:val="19"/>
          <w:lang w:val="sk-SK" w:eastAsia="sk-SK"/>
        </w:rPr>
        <w:t xml:space="preserve"> finančnej</w:t>
      </w:r>
      <w:r w:rsidR="009D7F63" w:rsidRPr="0073389C">
        <w:rPr>
          <w:rFonts w:ascii="Arial" w:hAnsi="Arial" w:cs="Arial"/>
          <w:sz w:val="19"/>
          <w:szCs w:val="19"/>
          <w:lang w:val="sk-SK" w:eastAsia="sk-SK"/>
        </w:rPr>
        <w:t xml:space="preserve"> kontroly na mieste. Povinnosťou prijímateľa je zabezpečiť potrebnú dokumentáciu </w:t>
      </w:r>
      <w:r w:rsidR="00EE3B9F" w:rsidRPr="00771817">
        <w:rPr>
          <w:rFonts w:ascii="Arial" w:hAnsi="Arial" w:cs="Arial"/>
          <w:color w:val="auto"/>
          <w:sz w:val="19"/>
          <w:szCs w:val="19"/>
          <w:lang w:val="sk-SK" w:eastAsia="sk-SK"/>
        </w:rPr>
        <w:t> v plnom rozsahu, </w:t>
      </w:r>
      <w:r w:rsidR="009D7F63" w:rsidRPr="0073389C">
        <w:rPr>
          <w:rFonts w:ascii="Arial" w:hAnsi="Arial" w:cs="Arial"/>
          <w:sz w:val="19"/>
          <w:szCs w:val="19"/>
          <w:lang w:val="sk-SK" w:eastAsia="sk-SK"/>
        </w:rPr>
        <w:t>účasť relevantných osôb a poskytnúť členom kontrolnej skupiny potrebnú súčinnosť pri výkone kontroly.</w:t>
      </w:r>
      <w:r w:rsidR="00CF0928">
        <w:rPr>
          <w:rFonts w:ascii="Arial" w:hAnsi="Arial" w:cs="Arial"/>
          <w:sz w:val="19"/>
          <w:szCs w:val="19"/>
          <w:lang w:val="sk-SK" w:eastAsia="sk-SK"/>
        </w:rPr>
        <w:t xml:space="preserve"> </w:t>
      </w:r>
      <w:r w:rsidR="00CF0928" w:rsidRPr="00CF0928">
        <w:rPr>
          <w:rFonts w:ascii="Arial" w:hAnsi="Arial" w:cs="Arial"/>
          <w:sz w:val="19"/>
          <w:szCs w:val="19"/>
          <w:lang w:val="sk-SK" w:eastAsia="sk-SK"/>
        </w:rPr>
        <w:t>Zamestnanci RO sú povinní vydať prijímateľovi potvrdenie o odobratí originálov dokladov, písomností a iných materiálov mimo priestorov prijímateľa v prípade, ak je toto odobratie nevyhnutné na výkon finančnej k</w:t>
      </w:r>
      <w:r w:rsidR="00CF0928">
        <w:rPr>
          <w:rFonts w:ascii="Arial" w:hAnsi="Arial" w:cs="Arial"/>
          <w:sz w:val="19"/>
          <w:szCs w:val="19"/>
          <w:lang w:val="sk-SK" w:eastAsia="sk-SK"/>
        </w:rPr>
        <w:t>ontroly na mieste a</w:t>
      </w:r>
      <w:r w:rsidR="00CF0928" w:rsidRPr="00CF0928">
        <w:rPr>
          <w:rFonts w:ascii="Arial" w:hAnsi="Arial" w:cs="Arial"/>
          <w:sz w:val="19"/>
          <w:szCs w:val="19"/>
          <w:lang w:val="sk-SK" w:eastAsia="sk-SK"/>
        </w:rPr>
        <w:t xml:space="preserve"> zabezpečiť </w:t>
      </w:r>
      <w:r w:rsidR="00CF0928">
        <w:rPr>
          <w:rFonts w:ascii="Arial" w:hAnsi="Arial" w:cs="Arial"/>
          <w:sz w:val="19"/>
          <w:szCs w:val="19"/>
          <w:lang w:val="sk-SK" w:eastAsia="sk-SK"/>
        </w:rPr>
        <w:t xml:space="preserve">ich </w:t>
      </w:r>
      <w:r w:rsidR="00CF0928" w:rsidRPr="00CF0928">
        <w:rPr>
          <w:rFonts w:ascii="Arial" w:hAnsi="Arial" w:cs="Arial"/>
          <w:sz w:val="19"/>
          <w:szCs w:val="19"/>
          <w:lang w:val="sk-SK" w:eastAsia="sk-SK"/>
        </w:rPr>
        <w:t>riadnu ochranu pred stratou, zničením, poškodením a zneužitím a vrátiť ich prijímateľovi, ak už nie sú potrebné na ďalší výkon finančnej kontroly na mieste</w:t>
      </w:r>
      <w:r w:rsidR="00CF0928">
        <w:rPr>
          <w:rFonts w:ascii="Arial" w:hAnsi="Arial" w:cs="Arial"/>
          <w:sz w:val="19"/>
          <w:szCs w:val="19"/>
          <w:lang w:val="sk-SK" w:eastAsia="sk-SK"/>
        </w:rPr>
        <w:t>.</w:t>
      </w:r>
    </w:p>
    <w:p w14:paraId="1E7F7D28"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Neohlásená </w:t>
      </w:r>
      <w:r w:rsidR="00563241">
        <w:rPr>
          <w:rFonts w:ascii="Arial" w:hAnsi="Arial" w:cs="Arial"/>
          <w:b/>
          <w:sz w:val="19"/>
          <w:szCs w:val="19"/>
          <w:lang w:val="sk-SK"/>
        </w:rPr>
        <w:t xml:space="preserve">finančná </w:t>
      </w:r>
      <w:r w:rsidRPr="0073389C">
        <w:rPr>
          <w:rFonts w:ascii="Arial" w:hAnsi="Arial" w:cs="Arial"/>
          <w:b/>
          <w:sz w:val="19"/>
          <w:szCs w:val="19"/>
          <w:lang w:val="sk-SK"/>
        </w:rPr>
        <w:t>kontrola na mieste</w:t>
      </w:r>
    </w:p>
    <w:p w14:paraId="1BF1281F"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že </w:t>
      </w:r>
      <w:r w:rsidR="00563241">
        <w:rPr>
          <w:rFonts w:ascii="Arial" w:hAnsi="Arial" w:cs="Arial"/>
          <w:sz w:val="19"/>
          <w:szCs w:val="19"/>
          <w:lang w:val="sk-SK"/>
        </w:rPr>
        <w:t xml:space="preserve">finančná </w:t>
      </w:r>
      <w:r w:rsidRPr="0073389C">
        <w:rPr>
          <w:rFonts w:ascii="Arial" w:hAnsi="Arial" w:cs="Arial"/>
          <w:sz w:val="19"/>
          <w:szCs w:val="19"/>
          <w:lang w:val="sk-SK"/>
        </w:rPr>
        <w:t xml:space="preserve">kontrola na mieste je zameraná aj na zistenie reálnosti projektu (napr. vo vzťahu k realizovaným aktivitám), môže poskytovateľ oznámiť termín začatia </w:t>
      </w:r>
      <w:r w:rsidR="00563241">
        <w:rPr>
          <w:rFonts w:ascii="Arial" w:hAnsi="Arial" w:cs="Arial"/>
          <w:sz w:val="19"/>
          <w:szCs w:val="19"/>
          <w:lang w:val="sk-SK"/>
        </w:rPr>
        <w:t>finančnej</w:t>
      </w:r>
      <w:r w:rsidRPr="0073389C">
        <w:rPr>
          <w:rFonts w:ascii="Arial" w:hAnsi="Arial" w:cs="Arial"/>
          <w:sz w:val="19"/>
          <w:szCs w:val="19"/>
          <w:lang w:val="sk-SK"/>
        </w:rPr>
        <w:t xml:space="preserve"> kontroly na mieste a </w:t>
      </w:r>
      <w:r w:rsidR="00411D87">
        <w:rPr>
          <w:rFonts w:ascii="Arial" w:hAnsi="Arial" w:cs="Arial"/>
          <w:sz w:val="19"/>
          <w:szCs w:val="19"/>
          <w:lang w:val="sk-SK"/>
        </w:rPr>
        <w:t>cieľ</w:t>
      </w:r>
      <w:r w:rsidR="00563241">
        <w:rPr>
          <w:rFonts w:ascii="Arial" w:hAnsi="Arial" w:cs="Arial"/>
          <w:sz w:val="19"/>
          <w:szCs w:val="19"/>
          <w:lang w:val="sk-SK"/>
        </w:rPr>
        <w:t xml:space="preserve"> finančnej</w:t>
      </w:r>
      <w:r w:rsidR="00563241" w:rsidRPr="0073389C">
        <w:rPr>
          <w:rFonts w:ascii="Arial" w:hAnsi="Arial" w:cs="Arial"/>
          <w:sz w:val="19"/>
          <w:szCs w:val="19"/>
          <w:lang w:val="sk-SK"/>
        </w:rPr>
        <w:t xml:space="preserve"> </w:t>
      </w:r>
      <w:r w:rsidRPr="0073389C">
        <w:rPr>
          <w:rFonts w:ascii="Arial" w:hAnsi="Arial" w:cs="Arial"/>
          <w:sz w:val="19"/>
          <w:szCs w:val="19"/>
          <w:lang w:val="sk-SK"/>
        </w:rPr>
        <w:t xml:space="preserve">kontroly na mieste priamo pri začatí fyzického výkonu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(neohlásená </w:t>
      </w:r>
      <w:r w:rsidR="00563241">
        <w:rPr>
          <w:rFonts w:ascii="Arial" w:hAnsi="Arial" w:cs="Arial"/>
          <w:sz w:val="19"/>
          <w:szCs w:val="19"/>
          <w:lang w:val="sk-SK"/>
        </w:rPr>
        <w:t xml:space="preserve">finančná </w:t>
      </w:r>
      <w:r w:rsidRPr="0073389C">
        <w:rPr>
          <w:rFonts w:ascii="Arial" w:hAnsi="Arial" w:cs="Arial"/>
          <w:sz w:val="19"/>
          <w:szCs w:val="19"/>
          <w:lang w:val="sk-SK"/>
        </w:rPr>
        <w:t xml:space="preserve">kontrola na mieste/kontrola aktivít projektu). V takom prípade sa na postup prípravy a priebehu kontroly nevzťahuje povinnosť a lehota zasielania oznámenia o vykonaní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ale oznámenie bude odovzdané prijímateľovi priamo na mieste kontroly. </w:t>
      </w:r>
    </w:p>
    <w:p w14:paraId="0D9CF6C5"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Čo môže byť predmetom </w:t>
      </w:r>
      <w:r w:rsidR="00563241">
        <w:rPr>
          <w:rFonts w:ascii="Arial" w:hAnsi="Arial" w:cs="Arial"/>
          <w:b/>
          <w:sz w:val="19"/>
          <w:szCs w:val="19"/>
          <w:lang w:val="sk-SK"/>
        </w:rPr>
        <w:t xml:space="preserve">finančnej </w:t>
      </w:r>
      <w:r w:rsidRPr="0073389C">
        <w:rPr>
          <w:rFonts w:ascii="Arial" w:hAnsi="Arial" w:cs="Arial"/>
          <w:b/>
          <w:sz w:val="19"/>
          <w:szCs w:val="19"/>
          <w:lang w:val="sk-SK"/>
        </w:rPr>
        <w:t>kontroly na mieste?</w:t>
      </w:r>
    </w:p>
    <w:p w14:paraId="59B39E4F"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Predmetom </w:t>
      </w:r>
      <w:r w:rsidR="00563241">
        <w:rPr>
          <w:rFonts w:ascii="Arial" w:hAnsi="Arial" w:cs="Arial"/>
          <w:sz w:val="19"/>
          <w:szCs w:val="19"/>
          <w:lang w:val="sk-SK"/>
        </w:rPr>
        <w:t>finančnej</w:t>
      </w:r>
      <w:r w:rsidRPr="0073389C">
        <w:rPr>
          <w:rFonts w:ascii="Arial" w:hAnsi="Arial" w:cs="Arial"/>
          <w:sz w:val="19"/>
          <w:szCs w:val="19"/>
          <w:lang w:val="sk-SK"/>
        </w:rPr>
        <w:t xml:space="preserve"> kontroly na mieste môžu byť všetky skutočnosti súvisiace s implementáciou projektu a plnením podmienok vyplývajúcich zo zmluvy o NFP (vrátane skutočností, ktoré už boli predmetom inej kontroly, ako napr. kontrola tej istej skutočnosti na mieste a pod.), napríklad: </w:t>
      </w:r>
    </w:p>
    <w:p w14:paraId="5ACD261F" w14:textId="77777777" w:rsidR="008545F0"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skutočného dodania tovarov, poskytnutia služieb alebo vykonania prác deklarovaných na faktúrach a iných relevantných dokladoch, ktoré predložil prijímateľ poskytovateľovi ako podpornú dokumentáciu k deklarovaným výdavkom uvedeným v ŽoP (ďalej aj „skutočné dodanie tovarov, poskytnutie služieb alebo vykonanie prác“). V rámci uvedeného sa overujú aj originály dokladov, ktoré nie sú súčasťou dokumentácie projektu sústredenej </w:t>
      </w:r>
      <w:r w:rsidR="008545F0">
        <w:rPr>
          <w:rFonts w:cs="Arial"/>
          <w:szCs w:val="19"/>
          <w:lang w:val="sk-SK"/>
        </w:rPr>
        <w:t>u</w:t>
      </w:r>
      <w:r w:rsidR="008545F0" w:rsidRPr="0073389C">
        <w:rPr>
          <w:rFonts w:cs="Arial"/>
          <w:szCs w:val="19"/>
          <w:lang w:val="sk-SK"/>
        </w:rPr>
        <w:t xml:space="preserve"> </w:t>
      </w:r>
      <w:r w:rsidRPr="0073389C">
        <w:rPr>
          <w:rFonts w:cs="Arial"/>
          <w:szCs w:val="19"/>
          <w:lang w:val="sk-SK"/>
        </w:rPr>
        <w:t>poskytovateľa. Pri sumarizačných hárkoch sú to účtovné doklady, ktoré boli zahrnuté do sumarizačných hárkov, resp. zoznamov výdavkov. Pri dodávke tovaru sú to inventarizačné čísla nadobudnutého tovaru, identifikačné číslo tovaru, dodacie listy a účtovné záznamy;</w:t>
      </w:r>
    </w:p>
    <w:p w14:paraId="0B3C62E9" w14:textId="77777777" w:rsidR="009D7F63" w:rsidRPr="008545F0" w:rsidRDefault="008545F0" w:rsidP="008545F0">
      <w:pPr>
        <w:pStyle w:val="Bulletslevel1"/>
        <w:spacing w:after="120" w:line="288" w:lineRule="auto"/>
        <w:ind w:left="567" w:hanging="283"/>
        <w:jc w:val="both"/>
        <w:rPr>
          <w:rFonts w:cs="Arial"/>
          <w:szCs w:val="19"/>
          <w:lang w:val="sk-SK"/>
        </w:rPr>
      </w:pPr>
      <w:r>
        <w:rPr>
          <w:rFonts w:cs="Arial"/>
          <w:szCs w:val="19"/>
          <w:lang w:val="sk-SK"/>
        </w:rPr>
        <w:t>kontrola dodania predmetu plnenia (tovarov, služieb, prác) pri využití preddavkových platieb;</w:t>
      </w:r>
      <w:r w:rsidR="009D7F63" w:rsidRPr="008545F0">
        <w:rPr>
          <w:rFonts w:cs="Arial"/>
          <w:szCs w:val="19"/>
          <w:lang w:val="sk-SK"/>
        </w:rPr>
        <w:t xml:space="preserve"> </w:t>
      </w:r>
    </w:p>
    <w:p w14:paraId="26AB2A7C"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realizácie aktivít v zmysle zmluvy o NFP; </w:t>
      </w:r>
    </w:p>
    <w:p w14:paraId="0F89A679"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súladu realizácie projektu so zmluvou o NFP (výstupmi projektu vyjadrenými merateľnými ukazovateľmi, rozpočtom, harmonogramom realizácie aktivít projektu a pod.), príp. kontrola plnenia ďalších podmienok uvedených v zmluve o NFP; </w:t>
      </w:r>
    </w:p>
    <w:p w14:paraId="2EC4381D"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prijímateľ predkladá správne informácie ohľadom fyzického pokroku realizácie projektu, kontrola dát, ktoré sú povinne poskytované na úrovni projektu a plnenia si ďalších povinností vyplývajúcich zo zmluvy o NFP; </w:t>
      </w:r>
    </w:p>
    <w:p w14:paraId="38A9874E"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sú v účtovnom systéme prijímateľa zaúčtované všetky skutočnosti, ktoré sa týkajú projektu a sú predmetom účtovníctva podľa zákona o účtovníctve, a to buď na analytických účtoch v členení podľa jednotlivých projektov alebo analytickej evidencii vedenej v technickej forme v členení podľa jednotlivých projektov bez vytvorenia analytických účtov v členení podľa jednotlivých projektov, ak účtujú v sústave podvojného účtovníctva, alebo v účtovných knihách so slovným a číselným označením projektu v účtovných zápisoch, ak účtujú v sústave jednoduchého účtovníctva, ak </w:t>
      </w:r>
      <w:r w:rsidR="00E12851">
        <w:rPr>
          <w:rFonts w:cs="Arial"/>
          <w:szCs w:val="19"/>
          <w:lang w:val="sk-SK"/>
        </w:rPr>
        <w:t xml:space="preserve"> ide</w:t>
      </w:r>
      <w:r w:rsidRPr="0073389C">
        <w:rPr>
          <w:rFonts w:cs="Arial"/>
          <w:szCs w:val="19"/>
          <w:lang w:val="sk-SK"/>
        </w:rPr>
        <w:t>o prijímateľa, ktorý je účtovnou jednotkou. V prípade, ak prijímateľ nie je účtovnou jednotkou, vedie evidenciu majetku, záväzkov, príjmov a výdavkov týkajúcich sa projektu v účtovných knihách so slovným a číselným označením projektu pri zápisoch v nich, pričom na vedenie tejto evidencie, preukazovanie zápisov a s</w:t>
      </w:r>
      <w:r w:rsidR="00E847CA">
        <w:rPr>
          <w:rFonts w:cs="Arial"/>
          <w:szCs w:val="19"/>
          <w:lang w:val="sk-SK"/>
        </w:rPr>
        <w:t>p</w:t>
      </w:r>
      <w:r w:rsidRPr="0073389C">
        <w:rPr>
          <w:rFonts w:cs="Arial"/>
          <w:szCs w:val="19"/>
          <w:lang w:val="sk-SK"/>
        </w:rPr>
        <w:t xml:space="preserve">ôsob oceňovania majetku a záväzkov sa primerane použijú ustanovenia zákona o účtovníctve o účtovných zápisoch, účtovnej dokumentácii a spôsobe oceňovania; </w:t>
      </w:r>
    </w:p>
    <w:p w14:paraId="5AB87BD9" w14:textId="77777777"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 xml:space="preserve">kontrola dodržiavania podmienok vyplývajúcich z monitorovania a vrátenia čistých príjmov; </w:t>
      </w:r>
    </w:p>
    <w:p w14:paraId="72741CBB"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dokumentácie VO (pozn. nejde o </w:t>
      </w:r>
      <w:r w:rsidR="00563241">
        <w:rPr>
          <w:rFonts w:cs="Arial"/>
          <w:szCs w:val="19"/>
          <w:lang w:val="sk-SK"/>
        </w:rPr>
        <w:t>finančnú</w:t>
      </w:r>
      <w:r w:rsidR="00563241" w:rsidRPr="0073389C">
        <w:rPr>
          <w:rFonts w:cs="Arial"/>
          <w:szCs w:val="19"/>
          <w:lang w:val="sk-SK"/>
        </w:rPr>
        <w:t xml:space="preserve"> </w:t>
      </w:r>
      <w:r w:rsidRPr="0073389C">
        <w:rPr>
          <w:rFonts w:cs="Arial"/>
          <w:szCs w:val="19"/>
          <w:lang w:val="sk-SK"/>
        </w:rPr>
        <w:t xml:space="preserve">kontrolu VO, ale napr. o overenie súladu dokumentácie predloženej poskytovateľovi s dokumentáciou archivovanou prijímateľom); </w:t>
      </w:r>
    </w:p>
    <w:p w14:paraId="6B7F1729"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dodržiavania pravidiel publicity; </w:t>
      </w:r>
    </w:p>
    <w:p w14:paraId="05A86906"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súladu projektu s HP; </w:t>
      </w:r>
    </w:p>
    <w:p w14:paraId="28D1B8AA"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kontrola dodržiavania pravidiel poskytnutia štátnej pomoci/pomoci de minimis;</w:t>
      </w:r>
    </w:p>
    <w:p w14:paraId="10A60F0D" w14:textId="77777777"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kontrola dodržiavania požiadaviek na udržateľný rozvoj, rovnosť príležitostí a</w:t>
      </w:r>
      <w:r w:rsidR="00772344" w:rsidRPr="003F321D">
        <w:rPr>
          <w:rFonts w:cs="Arial"/>
          <w:szCs w:val="19"/>
          <w:lang w:val="sk-SK"/>
        </w:rPr>
        <w:t> </w:t>
      </w:r>
      <w:r w:rsidRPr="003F321D">
        <w:rPr>
          <w:rFonts w:cs="Arial"/>
          <w:szCs w:val="19"/>
          <w:lang w:val="sk-SK"/>
        </w:rPr>
        <w:t>nediskrimináciu</w:t>
      </w:r>
      <w:r w:rsidR="00772344" w:rsidRPr="003F321D">
        <w:rPr>
          <w:rFonts w:cs="Arial"/>
          <w:szCs w:val="19"/>
          <w:lang w:val="sk-SK"/>
        </w:rPr>
        <w:t>;</w:t>
      </w:r>
      <w:r w:rsidRPr="003F321D">
        <w:rPr>
          <w:rFonts w:cs="Arial"/>
          <w:szCs w:val="19"/>
          <w:lang w:val="sk-SK"/>
        </w:rPr>
        <w:t xml:space="preserve"> </w:t>
      </w:r>
    </w:p>
    <w:p w14:paraId="4D9C2F87"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odstránenia nedostatkov a plnenia prijatých opatrení identifikovaných príslušnými kontrolnými orgánmi; </w:t>
      </w:r>
    </w:p>
    <w:p w14:paraId="7BD824A8"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prijímateľ uchováva dokumenty podpornej dokumentácie v originálnom vyhotovení vzhľadom na dobu uvedenú vo všeobecnom nariadení (ďalej aj „archivácia dokumentov súvisiacich s projektom“); </w:t>
      </w:r>
    </w:p>
    <w:p w14:paraId="2E034056"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neprekrývania sa výdavkov; </w:t>
      </w:r>
    </w:p>
    <w:p w14:paraId="4DC7EE18" w14:textId="77777777"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kontrola udržateľnosti projektu</w:t>
      </w:r>
      <w:r w:rsidR="00805BA0">
        <w:rPr>
          <w:rFonts w:cs="Arial"/>
          <w:szCs w:val="19"/>
          <w:lang w:val="sk-SK"/>
        </w:rPr>
        <w:t>, resp. následného monitorovania projektu</w:t>
      </w:r>
      <w:r w:rsidR="002703A8" w:rsidRPr="003F321D">
        <w:rPr>
          <w:rFonts w:cs="Arial"/>
          <w:szCs w:val="19"/>
          <w:lang w:val="sk-SK"/>
        </w:rPr>
        <w:t>;</w:t>
      </w:r>
    </w:p>
    <w:p w14:paraId="0A05FA2B" w14:textId="77777777" w:rsidR="009D7F63"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reálne overenie skutočností, ktoré boli prijímateľom deklarované v rámci iných kontrol a pod</w:t>
      </w:r>
    </w:p>
    <w:p w14:paraId="32E401D5" w14:textId="07590DBF" w:rsidR="00817CE2" w:rsidRDefault="00EE3B9F" w:rsidP="00322445">
      <w:pPr>
        <w:pStyle w:val="Bulletslevel1"/>
        <w:spacing w:after="120" w:line="288" w:lineRule="auto"/>
        <w:ind w:left="567" w:hanging="283"/>
        <w:jc w:val="both"/>
        <w:rPr>
          <w:rFonts w:cs="Arial"/>
          <w:color w:val="auto"/>
          <w:szCs w:val="19"/>
          <w:lang w:val="sk-SK"/>
        </w:rPr>
      </w:pPr>
      <w:r w:rsidRPr="00771817">
        <w:rPr>
          <w:rFonts w:cs="Arial"/>
          <w:color w:val="auto"/>
          <w:szCs w:val="19"/>
          <w:lang w:val="sk-SK"/>
        </w:rPr>
        <w:t>kontrola projektu ako celku, v prípade existencie partnerov prijímateľa</w:t>
      </w:r>
      <w:r w:rsidR="00C57DC5">
        <w:rPr>
          <w:rFonts w:cs="Arial"/>
          <w:color w:val="auto"/>
          <w:szCs w:val="19"/>
          <w:lang w:val="sk-SK"/>
        </w:rPr>
        <w:t xml:space="preserve"> môže</w:t>
      </w:r>
      <w:r w:rsidRPr="00771817">
        <w:rPr>
          <w:rFonts w:cs="Arial"/>
          <w:color w:val="auto"/>
          <w:szCs w:val="19"/>
          <w:lang w:val="sk-SK"/>
        </w:rPr>
        <w:t xml:space="preserve">  poskytovateľ vykonať kontrolu </w:t>
      </w:r>
      <w:r w:rsidR="00C57DC5">
        <w:rPr>
          <w:rFonts w:cs="Arial"/>
          <w:color w:val="auto"/>
          <w:szCs w:val="19"/>
          <w:lang w:val="sk-SK"/>
        </w:rPr>
        <w:t>aj na vzorke</w:t>
      </w:r>
      <w:r w:rsidR="00322445">
        <w:t>;</w:t>
      </w:r>
    </w:p>
    <w:p w14:paraId="6A4EE157" w14:textId="77777777" w:rsidR="00322445" w:rsidRPr="00322445" w:rsidRDefault="00817CE2" w:rsidP="00322445">
      <w:pPr>
        <w:pStyle w:val="Bulletslevel1"/>
        <w:spacing w:after="120" w:line="288" w:lineRule="auto"/>
        <w:ind w:left="567" w:hanging="283"/>
        <w:jc w:val="both"/>
        <w:rPr>
          <w:rFonts w:cs="Arial"/>
          <w:color w:val="auto"/>
          <w:szCs w:val="19"/>
          <w:lang w:val="sk-SK"/>
        </w:rPr>
      </w:pPr>
      <w:r w:rsidRPr="00322445">
        <w:rPr>
          <w:lang w:val="sk-SK"/>
        </w:rPr>
        <w:t>kontrola vecnej, časovej, územnej oprávnenosti výdavkov;</w:t>
      </w:r>
    </w:p>
    <w:p w14:paraId="14279178" w14:textId="77777777" w:rsidR="00322445" w:rsidRPr="00322445" w:rsidRDefault="00817CE2" w:rsidP="00322445">
      <w:pPr>
        <w:pStyle w:val="Bulletslevel1"/>
        <w:spacing w:after="120" w:line="288" w:lineRule="auto"/>
        <w:ind w:left="567" w:hanging="283"/>
        <w:jc w:val="both"/>
        <w:rPr>
          <w:rFonts w:cs="Arial"/>
          <w:color w:val="auto"/>
          <w:szCs w:val="19"/>
          <w:lang w:val="sk-SK"/>
        </w:rPr>
      </w:pPr>
      <w:r w:rsidRPr="00322445">
        <w:rPr>
          <w:lang w:val="sk-SK"/>
        </w:rPr>
        <w:t xml:space="preserve">kontrola hospodárnosti, efektívnosti, účinnosti a účelnosti výdavkov; </w:t>
      </w:r>
    </w:p>
    <w:p w14:paraId="41B8CEA1" w14:textId="77777777" w:rsidR="00322445" w:rsidRPr="00322445" w:rsidRDefault="00817CE2" w:rsidP="00322445">
      <w:pPr>
        <w:pStyle w:val="Bulletslevel1"/>
        <w:spacing w:after="120" w:line="288" w:lineRule="auto"/>
        <w:ind w:left="567" w:hanging="283"/>
        <w:jc w:val="both"/>
        <w:rPr>
          <w:rFonts w:cs="Arial"/>
          <w:color w:val="auto"/>
          <w:szCs w:val="19"/>
          <w:lang w:val="sk-SK"/>
        </w:rPr>
      </w:pPr>
      <w:r w:rsidRPr="00322445">
        <w:rPr>
          <w:lang w:val="sk-SK"/>
        </w:rPr>
        <w:t xml:space="preserve">kontrola oprávnenosti výdavkov vo vzťahu k cieľovej skupine; </w:t>
      </w:r>
    </w:p>
    <w:p w14:paraId="627202D1" w14:textId="69DBE0CF" w:rsidR="00817CE2" w:rsidRPr="00322445" w:rsidRDefault="00817CE2" w:rsidP="00322445">
      <w:pPr>
        <w:pStyle w:val="Bulletslevel1"/>
        <w:spacing w:after="120" w:line="288" w:lineRule="auto"/>
        <w:ind w:left="567" w:hanging="283"/>
        <w:jc w:val="both"/>
        <w:rPr>
          <w:rFonts w:cs="Arial"/>
          <w:color w:val="auto"/>
          <w:szCs w:val="19"/>
          <w:lang w:val="sk-SK"/>
        </w:rPr>
      </w:pPr>
      <w:r w:rsidRPr="00322445">
        <w:rPr>
          <w:lang w:val="sk-SK"/>
        </w:rPr>
        <w:t>kontrola preukázateľnosti a reálnosti predloženia dokladov súvisiacich s deklarovanými výdavkami;</w:t>
      </w:r>
    </w:p>
    <w:p w14:paraId="4AE2F559" w14:textId="565F8A90" w:rsidR="00817CE2" w:rsidRPr="00322445" w:rsidRDefault="00817CE2" w:rsidP="00322445">
      <w:pPr>
        <w:pStyle w:val="Bulletslevel1"/>
        <w:numPr>
          <w:ilvl w:val="0"/>
          <w:numId w:val="155"/>
        </w:numPr>
        <w:spacing w:after="120" w:line="288" w:lineRule="auto"/>
        <w:ind w:left="567"/>
        <w:jc w:val="both"/>
        <w:rPr>
          <w:lang w:val="sk-SK"/>
        </w:rPr>
      </w:pPr>
      <w:r w:rsidRPr="00322445">
        <w:rPr>
          <w:lang w:val="sk-SK"/>
        </w:rPr>
        <w:t>kontrola naplnenia podmienok zjednodušeného vykazovania výdavkov, napr. súladu predloženého výdavku so štandardnou stupnicou jednotkových výdavkov v prípade využitia zjednodušeného vykazovania výdavkov formou štandardnej</w:t>
      </w:r>
      <w:r w:rsidR="00322445" w:rsidRPr="00322445">
        <w:rPr>
          <w:lang w:val="sk-SK"/>
        </w:rPr>
        <w:t xml:space="preserve"> stupnice jednotkových výdavkov.</w:t>
      </w:r>
    </w:p>
    <w:p w14:paraId="594E0390" w14:textId="77777777" w:rsidR="00817CE2" w:rsidRPr="00771817" w:rsidRDefault="00817CE2" w:rsidP="00322445">
      <w:pPr>
        <w:pStyle w:val="Bulletslevel1"/>
        <w:spacing w:after="120" w:line="288" w:lineRule="auto"/>
        <w:ind w:left="207" w:firstLine="0"/>
        <w:jc w:val="both"/>
        <w:rPr>
          <w:rFonts w:cs="Arial"/>
          <w:color w:val="auto"/>
          <w:szCs w:val="19"/>
          <w:lang w:val="sk-SK"/>
        </w:rPr>
      </w:pPr>
    </w:p>
    <w:p w14:paraId="197DEC76" w14:textId="77777777" w:rsidR="00EE3B9F" w:rsidRPr="003F321D" w:rsidRDefault="00EE3B9F" w:rsidP="00771817">
      <w:pPr>
        <w:pStyle w:val="Bulletslevel1"/>
        <w:spacing w:after="120" w:line="288" w:lineRule="auto"/>
        <w:ind w:left="567" w:firstLine="0"/>
        <w:jc w:val="both"/>
        <w:rPr>
          <w:rFonts w:cs="Arial"/>
          <w:szCs w:val="19"/>
          <w:lang w:val="sk-SK"/>
        </w:rPr>
      </w:pPr>
    </w:p>
    <w:p w14:paraId="0EE51E0C"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Čo je výstupom z</w:t>
      </w:r>
      <w:r w:rsidR="00563241">
        <w:rPr>
          <w:rFonts w:ascii="Arial" w:hAnsi="Arial" w:cs="Arial"/>
          <w:b/>
          <w:sz w:val="19"/>
          <w:szCs w:val="19"/>
          <w:lang w:val="sk-SK"/>
        </w:rPr>
        <w:t xml:space="preserve"> finančnej </w:t>
      </w:r>
      <w:r w:rsidRPr="0073389C">
        <w:rPr>
          <w:rFonts w:ascii="Arial" w:hAnsi="Arial" w:cs="Arial"/>
          <w:b/>
          <w:sz w:val="19"/>
          <w:szCs w:val="19"/>
          <w:lang w:val="sk-SK"/>
        </w:rPr>
        <w:t>kontroly na mieste?</w:t>
      </w:r>
    </w:p>
    <w:p w14:paraId="06BE6829"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Výstupom z každej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je návrh </w:t>
      </w:r>
      <w:r w:rsidR="00563241">
        <w:rPr>
          <w:rFonts w:ascii="Arial" w:hAnsi="Arial" w:cs="Arial"/>
          <w:sz w:val="19"/>
          <w:szCs w:val="19"/>
          <w:lang w:val="sk-SK"/>
        </w:rPr>
        <w:t>čiastkovej správy/</w:t>
      </w:r>
      <w:r w:rsidRPr="0073389C">
        <w:rPr>
          <w:rFonts w:ascii="Arial" w:hAnsi="Arial" w:cs="Arial"/>
          <w:sz w:val="19"/>
          <w:szCs w:val="19"/>
          <w:lang w:val="sk-SK"/>
        </w:rPr>
        <w:t>návrh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(v prípade zistenia nedostatkov)</w:t>
      </w:r>
      <w:r w:rsidR="00311D40">
        <w:rPr>
          <w:rFonts w:ascii="Arial" w:hAnsi="Arial" w:cs="Arial"/>
          <w:sz w:val="19"/>
          <w:szCs w:val="19"/>
          <w:lang w:val="sk-SK"/>
        </w:rPr>
        <w:t>,</w:t>
      </w:r>
      <w:r w:rsidRPr="0073389C">
        <w:rPr>
          <w:rFonts w:ascii="Arial" w:hAnsi="Arial" w:cs="Arial"/>
          <w:sz w:val="19"/>
          <w:szCs w:val="19"/>
          <w:lang w:val="sk-SK"/>
        </w:rPr>
        <w:t xml:space="preserve"> prílohy ak sú relevantné a</w:t>
      </w:r>
      <w:r w:rsidR="00563241">
        <w:rPr>
          <w:rFonts w:ascii="Arial" w:hAnsi="Arial" w:cs="Arial"/>
          <w:sz w:val="19"/>
          <w:szCs w:val="19"/>
          <w:lang w:val="sk-SK"/>
        </w:rPr>
        <w:t> čiastková správa/</w:t>
      </w:r>
      <w:r w:rsidRPr="0073389C">
        <w:rPr>
          <w:rFonts w:ascii="Arial" w:hAnsi="Arial" w:cs="Arial"/>
          <w:sz w:val="19"/>
          <w:szCs w:val="19"/>
          <w:lang w:val="sk-SK"/>
        </w:rPr>
        <w:t>správa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Legislatívnym rámcom pre vypracovanie návrhu </w:t>
      </w:r>
      <w:r w:rsidR="00563241">
        <w:rPr>
          <w:rFonts w:ascii="Arial" w:hAnsi="Arial" w:cs="Arial"/>
          <w:sz w:val="19"/>
          <w:szCs w:val="19"/>
          <w:lang w:val="sk-SK"/>
        </w:rPr>
        <w:t>čiastkovej správy/</w:t>
      </w:r>
      <w:r w:rsidRPr="0073389C">
        <w:rPr>
          <w:rFonts w:ascii="Arial" w:hAnsi="Arial" w:cs="Arial"/>
          <w:sz w:val="19"/>
          <w:szCs w:val="19"/>
          <w:lang w:val="sk-SK"/>
        </w:rPr>
        <w:t xml:space="preserve">návrhu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a</w:t>
      </w:r>
      <w:r w:rsidR="00563241">
        <w:rPr>
          <w:rFonts w:ascii="Arial" w:hAnsi="Arial" w:cs="Arial"/>
          <w:sz w:val="19"/>
          <w:szCs w:val="19"/>
          <w:lang w:val="sk-SK"/>
        </w:rPr>
        <w:t> čiastkovej správy/</w:t>
      </w:r>
      <w:r w:rsidRPr="0073389C">
        <w:rPr>
          <w:rFonts w:ascii="Arial" w:hAnsi="Arial" w:cs="Arial"/>
          <w:sz w:val="19"/>
          <w:szCs w:val="19"/>
          <w:lang w:val="sk-SK"/>
        </w:rPr>
        <w:t xml:space="preserve">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je </w:t>
      </w:r>
      <w:r w:rsidR="009F30F5">
        <w:rPr>
          <w:rFonts w:ascii="Arial" w:hAnsi="Arial" w:cs="Arial"/>
          <w:sz w:val="19"/>
          <w:szCs w:val="19"/>
          <w:lang w:val="sk-SK"/>
        </w:rPr>
        <w:t>§</w:t>
      </w:r>
      <w:r w:rsidRPr="0073389C">
        <w:rPr>
          <w:rFonts w:ascii="Arial" w:hAnsi="Arial" w:cs="Arial"/>
          <w:sz w:val="19"/>
          <w:szCs w:val="19"/>
          <w:lang w:val="sk-SK"/>
        </w:rPr>
        <w:t xml:space="preserve"> </w:t>
      </w:r>
      <w:r w:rsidR="00BE033C">
        <w:rPr>
          <w:rFonts w:ascii="Arial" w:hAnsi="Arial" w:cs="Arial"/>
          <w:sz w:val="19"/>
          <w:szCs w:val="19"/>
          <w:lang w:val="sk-SK"/>
        </w:rPr>
        <w:t>22</w:t>
      </w:r>
      <w:r w:rsidR="00BE033C" w:rsidRPr="0073389C">
        <w:rPr>
          <w:rFonts w:ascii="Arial" w:hAnsi="Arial" w:cs="Arial"/>
          <w:sz w:val="19"/>
          <w:szCs w:val="19"/>
          <w:lang w:val="sk-SK"/>
        </w:rPr>
        <w:t xml:space="preserve"> </w:t>
      </w:r>
      <w:r w:rsidRPr="0073389C">
        <w:rPr>
          <w:rFonts w:ascii="Arial" w:hAnsi="Arial" w:cs="Arial"/>
          <w:sz w:val="19"/>
          <w:szCs w:val="19"/>
          <w:lang w:val="sk-SK"/>
        </w:rPr>
        <w:t xml:space="preserve">zákona o finančnej kontrole. </w:t>
      </w:r>
    </w:p>
    <w:p w14:paraId="51AEB067"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ak </w:t>
      </w:r>
      <w:r w:rsidR="00BE033C">
        <w:rPr>
          <w:rFonts w:ascii="Arial" w:hAnsi="Arial" w:cs="Arial"/>
          <w:sz w:val="19"/>
          <w:szCs w:val="19"/>
          <w:lang w:val="sk-SK"/>
        </w:rPr>
        <w:t xml:space="preserve">finančnou </w:t>
      </w:r>
      <w:r w:rsidRPr="0073389C">
        <w:rPr>
          <w:rFonts w:ascii="Arial" w:hAnsi="Arial" w:cs="Arial"/>
          <w:sz w:val="19"/>
          <w:szCs w:val="19"/>
          <w:lang w:val="sk-SK"/>
        </w:rPr>
        <w:t xml:space="preserve">kontrolou neboli zistené nedostatky, poskytovateľ zašle </w:t>
      </w:r>
      <w:r w:rsidR="0077462E">
        <w:rPr>
          <w:rFonts w:ascii="Arial" w:hAnsi="Arial" w:cs="Arial"/>
          <w:sz w:val="19"/>
          <w:szCs w:val="19"/>
          <w:lang w:val="sk-SK"/>
        </w:rPr>
        <w:t xml:space="preserve">originál </w:t>
      </w:r>
      <w:r w:rsidR="00563241">
        <w:rPr>
          <w:rFonts w:ascii="Arial" w:hAnsi="Arial" w:cs="Arial"/>
          <w:sz w:val="19"/>
          <w:szCs w:val="19"/>
          <w:lang w:val="sk-SK"/>
        </w:rPr>
        <w:t>čiastkovej správy/</w:t>
      </w:r>
      <w:r w:rsidRPr="0073389C">
        <w:rPr>
          <w:rFonts w:ascii="Arial" w:hAnsi="Arial" w:cs="Arial"/>
          <w:sz w:val="19"/>
          <w:szCs w:val="19"/>
          <w:lang w:val="sk-SK"/>
        </w:rPr>
        <w:t>správ</w:t>
      </w:r>
      <w:r w:rsidR="0077462E">
        <w:rPr>
          <w:rFonts w:ascii="Arial" w:hAnsi="Arial" w:cs="Arial"/>
          <w:sz w:val="19"/>
          <w:szCs w:val="19"/>
          <w:lang w:val="sk-SK"/>
        </w:rPr>
        <w:t>y</w:t>
      </w:r>
      <w:r w:rsidRPr="0073389C">
        <w:rPr>
          <w:rFonts w:ascii="Arial" w:hAnsi="Arial" w:cs="Arial"/>
          <w:sz w:val="19"/>
          <w:szCs w:val="19"/>
          <w:lang w:val="sk-SK"/>
        </w:rPr>
        <w:t xml:space="preserve">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prijímateľovi. Momentom ukončenia </w:t>
      </w:r>
      <w:r w:rsidR="005A4DDB">
        <w:rPr>
          <w:rFonts w:ascii="Arial" w:hAnsi="Arial" w:cs="Arial"/>
          <w:sz w:val="19"/>
          <w:szCs w:val="19"/>
          <w:lang w:val="sk-SK"/>
        </w:rPr>
        <w:t xml:space="preserve">finančnej </w:t>
      </w:r>
      <w:r w:rsidRPr="0073389C">
        <w:rPr>
          <w:rFonts w:ascii="Arial" w:hAnsi="Arial" w:cs="Arial"/>
          <w:sz w:val="19"/>
          <w:szCs w:val="19"/>
          <w:lang w:val="sk-SK"/>
        </w:rPr>
        <w:t xml:space="preserve">kontroly </w:t>
      </w:r>
      <w:r w:rsidR="005A4DDB">
        <w:rPr>
          <w:rFonts w:ascii="Arial" w:hAnsi="Arial" w:cs="Arial"/>
          <w:sz w:val="19"/>
          <w:szCs w:val="19"/>
          <w:lang w:val="sk-SK"/>
        </w:rPr>
        <w:t xml:space="preserve">na mieste </w:t>
      </w:r>
      <w:r w:rsidRPr="0073389C">
        <w:rPr>
          <w:rFonts w:ascii="Arial" w:hAnsi="Arial" w:cs="Arial"/>
          <w:sz w:val="19"/>
          <w:szCs w:val="19"/>
          <w:lang w:val="sk-SK"/>
        </w:rPr>
        <w:t xml:space="preserve">je v tomto prípade dátum zaslania správy </w:t>
      </w:r>
      <w:r w:rsidR="00563241">
        <w:rPr>
          <w:rFonts w:ascii="Arial" w:hAnsi="Arial" w:cs="Arial"/>
          <w:sz w:val="19"/>
          <w:szCs w:val="19"/>
          <w:lang w:val="sk-SK"/>
        </w:rPr>
        <w:t xml:space="preserve">z kontroly na mieste </w:t>
      </w:r>
      <w:r w:rsidRPr="0073389C">
        <w:rPr>
          <w:rFonts w:ascii="Arial" w:hAnsi="Arial" w:cs="Arial"/>
          <w:sz w:val="19"/>
          <w:szCs w:val="19"/>
          <w:lang w:val="sk-SK"/>
        </w:rPr>
        <w:t>prijímateľovi.</w:t>
      </w:r>
    </w:p>
    <w:p w14:paraId="35B25282" w14:textId="77777777" w:rsidR="00563241" w:rsidRPr="0073389C" w:rsidRDefault="00563241"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Zaslaním čiastkovej správy z kontroly na mieste je skončená tá časť finančnej kontroly, ktorej sa čiastková správa z kontroly na mieste týka.</w:t>
      </w:r>
    </w:p>
    <w:p w14:paraId="15141F12"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V prípade, ak boli v rámci kontroly zistené nedostatky</w:t>
      </w:r>
      <w:r w:rsidR="0010260B">
        <w:rPr>
          <w:rFonts w:ascii="Arial" w:hAnsi="Arial" w:cs="Arial"/>
          <w:sz w:val="19"/>
          <w:szCs w:val="19"/>
          <w:lang w:val="sk-SK"/>
        </w:rPr>
        <w:t>,</w:t>
      </w:r>
      <w:r w:rsidRPr="0073389C">
        <w:rPr>
          <w:rFonts w:ascii="Arial" w:hAnsi="Arial" w:cs="Arial"/>
          <w:sz w:val="19"/>
          <w:szCs w:val="19"/>
          <w:lang w:val="sk-SK"/>
        </w:rPr>
        <w:t xml:space="preserve"> je poskytovateľ povinný vypracovať návrh </w:t>
      </w:r>
      <w:r w:rsidR="00563241">
        <w:rPr>
          <w:rFonts w:ascii="Arial" w:hAnsi="Arial" w:cs="Arial"/>
          <w:sz w:val="19"/>
          <w:szCs w:val="19"/>
          <w:lang w:val="sk-SK"/>
        </w:rPr>
        <w:t>čiastkovej správy/</w:t>
      </w:r>
      <w:r w:rsidRPr="0073389C">
        <w:rPr>
          <w:rFonts w:ascii="Arial" w:hAnsi="Arial" w:cs="Arial"/>
          <w:sz w:val="19"/>
          <w:szCs w:val="19"/>
          <w:lang w:val="sk-SK"/>
        </w:rPr>
        <w:t xml:space="preserve">návrh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s určením lehoty na podanie námietok a zároveň doručiť </w:t>
      </w:r>
      <w:r w:rsidR="0077462E">
        <w:rPr>
          <w:rFonts w:ascii="Arial" w:hAnsi="Arial" w:cs="Arial"/>
          <w:sz w:val="19"/>
          <w:szCs w:val="19"/>
          <w:lang w:val="sk-SK"/>
        </w:rPr>
        <w:t xml:space="preserve">originál </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w:t>
      </w:r>
      <w:r w:rsidR="007725CE">
        <w:rPr>
          <w:rFonts w:ascii="Arial" w:hAnsi="Arial" w:cs="Arial"/>
          <w:sz w:val="19"/>
          <w:szCs w:val="19"/>
          <w:lang w:val="sk-SK"/>
        </w:rPr>
        <w:t>čiastkovej správy/</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prijímateľovi. Poskytovateľ </w:t>
      </w:r>
      <w:r w:rsidR="0077462E">
        <w:rPr>
          <w:rFonts w:ascii="Arial" w:hAnsi="Arial" w:cs="Arial"/>
          <w:sz w:val="19"/>
          <w:szCs w:val="19"/>
          <w:lang w:val="sk-SK"/>
        </w:rPr>
        <w:t>poskytne</w:t>
      </w:r>
      <w:r w:rsidR="0077462E" w:rsidRPr="0073389C">
        <w:rPr>
          <w:rFonts w:ascii="Arial" w:hAnsi="Arial" w:cs="Arial"/>
          <w:sz w:val="19"/>
          <w:szCs w:val="19"/>
          <w:lang w:val="sk-SK"/>
        </w:rPr>
        <w:t xml:space="preserve"> </w:t>
      </w:r>
      <w:r w:rsidRPr="0073389C">
        <w:rPr>
          <w:rFonts w:ascii="Arial" w:hAnsi="Arial" w:cs="Arial"/>
          <w:sz w:val="19"/>
          <w:szCs w:val="19"/>
          <w:lang w:val="sk-SK"/>
        </w:rPr>
        <w:t xml:space="preserve">prijímateľovi lehotu nie kratšiu ako </w:t>
      </w:r>
      <w:r w:rsidRPr="0073389C">
        <w:rPr>
          <w:rFonts w:ascii="Arial" w:hAnsi="Arial" w:cs="Arial"/>
          <w:b/>
          <w:sz w:val="19"/>
          <w:szCs w:val="19"/>
          <w:lang w:val="sk-SK"/>
        </w:rPr>
        <w:t>5 pracovných dní</w:t>
      </w:r>
      <w:r w:rsidRPr="0073389C">
        <w:rPr>
          <w:rFonts w:ascii="Arial" w:hAnsi="Arial" w:cs="Arial"/>
          <w:sz w:val="19"/>
          <w:szCs w:val="19"/>
          <w:lang w:val="sk-SK"/>
        </w:rPr>
        <w:t xml:space="preserve">, </w:t>
      </w:r>
      <w:r w:rsidR="0077462E">
        <w:rPr>
          <w:rFonts w:ascii="Arial" w:hAnsi="Arial" w:cs="Arial"/>
          <w:sz w:val="19"/>
          <w:szCs w:val="19"/>
          <w:lang w:val="sk-SK"/>
        </w:rPr>
        <w:t xml:space="preserve">odo dňa doručenia </w:t>
      </w:r>
      <w:r w:rsidRPr="0073389C">
        <w:rPr>
          <w:rFonts w:ascii="Arial" w:hAnsi="Arial" w:cs="Arial"/>
          <w:sz w:val="19"/>
          <w:szCs w:val="19"/>
          <w:lang w:val="sk-SK"/>
        </w:rPr>
        <w:t xml:space="preserve"> návrh</w:t>
      </w:r>
      <w:r w:rsidR="0077462E">
        <w:rPr>
          <w:rFonts w:ascii="Arial" w:hAnsi="Arial" w:cs="Arial"/>
          <w:sz w:val="19"/>
          <w:szCs w:val="19"/>
          <w:lang w:val="sk-SK"/>
        </w:rPr>
        <w:t>u</w:t>
      </w:r>
      <w:r w:rsidRPr="0073389C">
        <w:rPr>
          <w:rFonts w:ascii="Arial" w:hAnsi="Arial" w:cs="Arial"/>
          <w:sz w:val="19"/>
          <w:szCs w:val="19"/>
          <w:lang w:val="sk-SK"/>
        </w:rPr>
        <w:t xml:space="preserve"> </w:t>
      </w:r>
      <w:r w:rsidR="007725CE">
        <w:rPr>
          <w:rFonts w:ascii="Arial" w:hAnsi="Arial" w:cs="Arial"/>
          <w:sz w:val="19"/>
          <w:szCs w:val="19"/>
          <w:lang w:val="sk-SK"/>
        </w:rPr>
        <w:t>čiastkovej správy/</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0077462E">
        <w:rPr>
          <w:rFonts w:ascii="Arial" w:hAnsi="Arial" w:cs="Arial"/>
          <w:sz w:val="19"/>
          <w:szCs w:val="19"/>
          <w:lang w:val="sk-SK"/>
        </w:rPr>
        <w:t xml:space="preserve">, na podanie námietky </w:t>
      </w:r>
      <w:r w:rsidR="00C2321A" w:rsidRPr="00C2321A">
        <w:rPr>
          <w:rFonts w:ascii="Arial" w:hAnsi="Arial" w:cs="Arial"/>
          <w:sz w:val="19"/>
          <w:szCs w:val="19"/>
          <w:lang w:val="sk-SK"/>
        </w:rPr>
        <w:t xml:space="preserve">k zisteným nedostatkom, navrhnutým odporúčaniam alebo opatreniam </w:t>
      </w:r>
      <w:r w:rsidR="00C2321A">
        <w:rPr>
          <w:rFonts w:ascii="Arial" w:hAnsi="Arial" w:cs="Arial"/>
          <w:sz w:val="19"/>
          <w:szCs w:val="19"/>
          <w:lang w:val="sk-SK"/>
        </w:rPr>
        <w:t>uvedených v</w:t>
      </w:r>
      <w:r w:rsidR="007725CE">
        <w:rPr>
          <w:rFonts w:ascii="Arial" w:hAnsi="Arial" w:cs="Arial"/>
          <w:sz w:val="19"/>
          <w:szCs w:val="19"/>
          <w:lang w:val="sk-SK"/>
        </w:rPr>
        <w:t> návrhu čiastkovej správy/</w:t>
      </w:r>
      <w:r w:rsidR="0077462E">
        <w:rPr>
          <w:rFonts w:ascii="Arial" w:hAnsi="Arial" w:cs="Arial"/>
          <w:sz w:val="19"/>
          <w:szCs w:val="19"/>
          <w:lang w:val="sk-SK"/>
        </w:rPr>
        <w:t>návrhu správy z kontroly na mieste</w:t>
      </w:r>
      <w:r w:rsidRPr="0073389C">
        <w:rPr>
          <w:rFonts w:ascii="Arial" w:hAnsi="Arial" w:cs="Arial"/>
          <w:sz w:val="19"/>
          <w:szCs w:val="19"/>
          <w:lang w:val="sk-SK"/>
        </w:rPr>
        <w:t xml:space="preserve">. </w:t>
      </w:r>
      <w:r w:rsidR="0077462E">
        <w:rPr>
          <w:rFonts w:ascii="Arial" w:hAnsi="Arial" w:cs="Arial"/>
          <w:sz w:val="19"/>
          <w:szCs w:val="19"/>
          <w:lang w:val="sk-SK"/>
        </w:rPr>
        <w:t> Poskytovateľ môže v</w:t>
      </w:r>
      <w:r w:rsidR="0077462E" w:rsidRPr="0073389C">
        <w:rPr>
          <w:rFonts w:ascii="Arial" w:hAnsi="Arial" w:cs="Arial"/>
          <w:sz w:val="19"/>
          <w:szCs w:val="19"/>
          <w:lang w:val="sk-SK"/>
        </w:rPr>
        <w:t> </w:t>
      </w:r>
      <w:r w:rsidRPr="0073389C">
        <w:rPr>
          <w:rFonts w:ascii="Arial" w:hAnsi="Arial" w:cs="Arial"/>
          <w:sz w:val="19"/>
          <w:szCs w:val="19"/>
          <w:lang w:val="sk-SK"/>
        </w:rPr>
        <w:t>závažných prípadoch lehotu predĺžiť</w:t>
      </w:r>
      <w:r w:rsidR="0077462E">
        <w:rPr>
          <w:rFonts w:ascii="Arial" w:hAnsi="Arial" w:cs="Arial"/>
          <w:sz w:val="19"/>
          <w:szCs w:val="19"/>
          <w:lang w:val="sk-SK"/>
        </w:rPr>
        <w:t>, s tým, že prijímateľ doručí poskytovateľovi odôvodnenú žiadosť o predĺženie lehoty doručenia námietok k</w:t>
      </w:r>
      <w:r w:rsidR="000D3984">
        <w:rPr>
          <w:rFonts w:ascii="Arial" w:hAnsi="Arial" w:cs="Arial"/>
          <w:sz w:val="19"/>
          <w:szCs w:val="19"/>
          <w:lang w:val="sk-SK"/>
        </w:rPr>
        <w:t> návrhu čiastkovej správy/</w:t>
      </w:r>
      <w:r w:rsidR="0077462E">
        <w:rPr>
          <w:rFonts w:ascii="Arial" w:hAnsi="Arial" w:cs="Arial"/>
          <w:sz w:val="19"/>
          <w:szCs w:val="19"/>
          <w:lang w:val="sk-SK"/>
        </w:rPr>
        <w:t>návrhu správy z kontroly na mieste</w:t>
      </w:r>
      <w:r w:rsidR="00BD3971">
        <w:rPr>
          <w:rFonts w:ascii="Arial" w:hAnsi="Arial" w:cs="Arial"/>
          <w:sz w:val="19"/>
          <w:szCs w:val="19"/>
          <w:lang w:val="sk-SK"/>
        </w:rPr>
        <w:t>.</w:t>
      </w:r>
      <w:r w:rsidRPr="0073389C">
        <w:rPr>
          <w:rFonts w:ascii="Arial" w:hAnsi="Arial" w:cs="Arial"/>
          <w:sz w:val="19"/>
          <w:szCs w:val="19"/>
          <w:lang w:val="sk-SK"/>
        </w:rPr>
        <w:t xml:space="preserve"> Predĺženie lehoty vykoná príslušný </w:t>
      </w:r>
      <w:r w:rsidR="0077462E">
        <w:rPr>
          <w:rFonts w:ascii="Arial" w:hAnsi="Arial" w:cs="Arial"/>
          <w:sz w:val="19"/>
          <w:szCs w:val="19"/>
          <w:lang w:val="sk-SK"/>
        </w:rPr>
        <w:t>vedúci kontrolnej skupiny</w:t>
      </w:r>
      <w:r w:rsidRPr="0073389C">
        <w:rPr>
          <w:rFonts w:ascii="Arial" w:hAnsi="Arial" w:cs="Arial"/>
          <w:sz w:val="19"/>
          <w:szCs w:val="19"/>
          <w:lang w:val="sk-SK"/>
        </w:rPr>
        <w:t xml:space="preserve"> formou listu, alebo e-mailu a po vzájomnej dohode s prijímateľom. V prípade, ak prijímateľ nemá námietky </w:t>
      </w:r>
      <w:r w:rsidR="00C2321A">
        <w:rPr>
          <w:rFonts w:ascii="Arial" w:hAnsi="Arial" w:cs="Arial"/>
          <w:sz w:val="19"/>
          <w:szCs w:val="19"/>
          <w:lang w:val="sk-SK"/>
        </w:rPr>
        <w:t xml:space="preserve">k zisteným nedostatkom, navrhnutým </w:t>
      </w:r>
      <w:r w:rsidR="00C2321A" w:rsidRPr="00C2321A">
        <w:rPr>
          <w:rFonts w:ascii="Arial" w:hAnsi="Arial" w:cs="Arial"/>
          <w:sz w:val="19"/>
          <w:szCs w:val="19"/>
          <w:lang w:val="sk-SK"/>
        </w:rPr>
        <w:t>odporúčaniam, opatreniam alebo k lehote na predloženie písomného zoznamu splnených opatrení prijatých na nápravu zistených nedostatkov a na odstránenie príčin ich vzniku uvedených v návrhu čiastkovej správy z kontroly/návrhu správy z kontroly na mieste</w:t>
      </w:r>
      <w:r w:rsidRPr="0073389C">
        <w:rPr>
          <w:rFonts w:ascii="Arial" w:hAnsi="Arial" w:cs="Arial"/>
          <w:sz w:val="19"/>
          <w:szCs w:val="19"/>
          <w:lang w:val="sk-SK"/>
        </w:rPr>
        <w:t>, je povinný prijať opatrenia</w:t>
      </w:r>
      <w:r w:rsidR="00C2321A">
        <w:rPr>
          <w:rFonts w:ascii="Arial" w:hAnsi="Arial" w:cs="Arial"/>
          <w:sz w:val="19"/>
          <w:szCs w:val="19"/>
          <w:lang w:val="sk-SK"/>
        </w:rPr>
        <w:t xml:space="preserve"> </w:t>
      </w:r>
      <w:r w:rsidR="00C2321A" w:rsidRPr="00C2321A">
        <w:rPr>
          <w:rFonts w:ascii="Arial" w:hAnsi="Arial" w:cs="Arial"/>
          <w:sz w:val="19"/>
          <w:szCs w:val="19"/>
          <w:lang w:val="sk-SK"/>
        </w:rPr>
        <w:t>na nápravu zistených nedostatkov a na odstránenie príčin ich vzniku</w:t>
      </w:r>
      <w:r w:rsidRPr="0073389C">
        <w:rPr>
          <w:rFonts w:ascii="Arial" w:hAnsi="Arial" w:cs="Arial"/>
          <w:sz w:val="19"/>
          <w:szCs w:val="19"/>
          <w:lang w:val="sk-SK"/>
        </w:rPr>
        <w:t>, ktoré uviedla kontrolná skupina v</w:t>
      </w:r>
      <w:r w:rsidR="000D3984">
        <w:rPr>
          <w:rFonts w:ascii="Arial" w:hAnsi="Arial" w:cs="Arial"/>
          <w:sz w:val="19"/>
          <w:szCs w:val="19"/>
          <w:lang w:val="sk-SK"/>
        </w:rPr>
        <w:t> čiastkovej správe/</w:t>
      </w:r>
      <w:r w:rsidR="0080361F">
        <w:rPr>
          <w:rFonts w:ascii="Arial" w:hAnsi="Arial" w:cs="Arial"/>
          <w:sz w:val="19"/>
          <w:szCs w:val="19"/>
          <w:lang w:val="sk-SK"/>
        </w:rPr>
        <w:t>s</w:t>
      </w:r>
      <w:r w:rsidRPr="0073389C">
        <w:rPr>
          <w:rFonts w:ascii="Arial" w:hAnsi="Arial" w:cs="Arial"/>
          <w:sz w:val="19"/>
          <w:szCs w:val="19"/>
          <w:lang w:val="sk-SK"/>
        </w:rPr>
        <w:t>práve z kontroly na mieste</w:t>
      </w:r>
      <w:r w:rsidR="004A1D06">
        <w:rPr>
          <w:rFonts w:ascii="Arial" w:hAnsi="Arial" w:cs="Arial"/>
          <w:sz w:val="19"/>
          <w:szCs w:val="19"/>
          <w:lang w:val="sk-SK"/>
        </w:rPr>
        <w:t xml:space="preserve"> na mieste</w:t>
      </w:r>
      <w:r w:rsidRPr="0073389C">
        <w:rPr>
          <w:rFonts w:ascii="Arial" w:hAnsi="Arial" w:cs="Arial"/>
          <w:sz w:val="19"/>
          <w:szCs w:val="19"/>
          <w:lang w:val="sk-SK"/>
        </w:rPr>
        <w:t xml:space="preserve"> v stanovenej lehote. O splnení uložených opatrení</w:t>
      </w:r>
      <w:r w:rsidR="005F7F64">
        <w:rPr>
          <w:rFonts w:ascii="Arial" w:hAnsi="Arial" w:cs="Arial"/>
          <w:sz w:val="19"/>
          <w:szCs w:val="19"/>
          <w:lang w:val="sk-SK"/>
        </w:rPr>
        <w:t xml:space="preserve"> </w:t>
      </w:r>
      <w:r w:rsidR="005F7F64" w:rsidRPr="00C2321A">
        <w:rPr>
          <w:rFonts w:ascii="Arial" w:hAnsi="Arial" w:cs="Arial"/>
          <w:sz w:val="19"/>
          <w:szCs w:val="19"/>
          <w:lang w:val="sk-SK"/>
        </w:rPr>
        <w:t>prijatých na nápravu zistených nedostatkov a na odstránenie príčin ich vzniku</w:t>
      </w:r>
      <w:r w:rsidRPr="0073389C">
        <w:rPr>
          <w:rFonts w:ascii="Arial" w:hAnsi="Arial" w:cs="Arial"/>
          <w:sz w:val="19"/>
          <w:szCs w:val="19"/>
          <w:lang w:val="sk-SK"/>
        </w:rPr>
        <w:t xml:space="preserve"> informuje prijímateľ poskytovateľa bezodkladne</w:t>
      </w:r>
      <w:r w:rsidR="005A4DDB">
        <w:rPr>
          <w:rFonts w:ascii="Arial" w:hAnsi="Arial" w:cs="Arial"/>
          <w:sz w:val="19"/>
          <w:szCs w:val="19"/>
          <w:lang w:val="sk-SK"/>
        </w:rPr>
        <w:t xml:space="preserve"> predložením písomného zoznamu splnených opatrení</w:t>
      </w:r>
      <w:r w:rsidRPr="0073389C">
        <w:rPr>
          <w:rFonts w:ascii="Arial" w:hAnsi="Arial" w:cs="Arial"/>
          <w:sz w:val="19"/>
          <w:szCs w:val="19"/>
          <w:lang w:val="sk-SK"/>
        </w:rPr>
        <w:t>, v stanovenej lehote.</w:t>
      </w:r>
    </w:p>
    <w:p w14:paraId="3FF8A0D9"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ak poskytovateľ neakceptuje námietky podané prijímateľom alebo prijímateľ v stanovenej lehote nedoručí námietky alebo ak prijímateľ doručí oznámenie, že nemá </w:t>
      </w:r>
      <w:r w:rsidR="005F7F64" w:rsidRPr="005F7F64">
        <w:rPr>
          <w:rFonts w:ascii="Arial" w:hAnsi="Arial" w:cs="Arial"/>
          <w:sz w:val="19"/>
          <w:szCs w:val="19"/>
          <w:lang w:val="sk-SK"/>
        </w:rPr>
        <w:t>námietky k zisteným nedostatkom, navrhnutým odporúčaniam, opatreniam alebo k lehote na predloženie písomného zoznamu splnených opatrení prijatých na nápravu zistených nedostatkov a na odstránenie príčin ich vzniku uvedených</w:t>
      </w:r>
      <w:r w:rsidR="005F7F64" w:rsidRPr="00EB6BEC">
        <w:rPr>
          <w:rFonts w:cs="Arial"/>
          <w:sz w:val="18"/>
          <w:szCs w:val="18"/>
          <w:lang w:val="sk-SK"/>
        </w:rPr>
        <w:t xml:space="preserve"> </w:t>
      </w:r>
      <w:r w:rsidR="005F7F64">
        <w:rPr>
          <w:rFonts w:ascii="Arial" w:hAnsi="Arial" w:cs="Arial"/>
          <w:sz w:val="19"/>
          <w:szCs w:val="19"/>
          <w:lang w:val="sk-SK"/>
        </w:rPr>
        <w:t xml:space="preserve"> v </w:t>
      </w:r>
      <w:r w:rsidR="000D3984">
        <w:rPr>
          <w:rFonts w:ascii="Arial" w:hAnsi="Arial" w:cs="Arial"/>
          <w:sz w:val="19"/>
          <w:szCs w:val="19"/>
          <w:lang w:val="sk-SK"/>
        </w:rPr>
        <w:t>návrhu čiastkovej správy/</w:t>
      </w:r>
      <w:r w:rsidRPr="0073389C">
        <w:rPr>
          <w:rFonts w:ascii="Arial" w:hAnsi="Arial" w:cs="Arial"/>
          <w:sz w:val="19"/>
          <w:szCs w:val="19"/>
          <w:lang w:val="sk-SK"/>
        </w:rPr>
        <w:t>návrhu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w:t>
      </w:r>
      <w:r w:rsidRPr="0073389C">
        <w:rPr>
          <w:rFonts w:ascii="Arial" w:hAnsi="Arial" w:cs="Arial"/>
          <w:b/>
          <w:sz w:val="19"/>
          <w:szCs w:val="19"/>
          <w:lang w:val="sk-SK"/>
        </w:rPr>
        <w:t xml:space="preserve">poskytovateľ v primeranej lehote po doručení námietok </w:t>
      </w:r>
      <w:r w:rsidRPr="0073389C">
        <w:rPr>
          <w:rFonts w:ascii="Arial" w:hAnsi="Arial" w:cs="Arial"/>
          <w:sz w:val="19"/>
          <w:szCs w:val="19"/>
          <w:lang w:val="sk-SK"/>
        </w:rPr>
        <w:t xml:space="preserve">resp. vypršaní termínu na podanie námietok vypracuje a zašle </w:t>
      </w:r>
      <w:r w:rsidR="000D3984">
        <w:rPr>
          <w:rFonts w:ascii="Arial" w:hAnsi="Arial" w:cs="Arial"/>
          <w:sz w:val="19"/>
          <w:szCs w:val="19"/>
          <w:lang w:val="sk-SK"/>
        </w:rPr>
        <w:t>čiastkovú správu/</w:t>
      </w:r>
      <w:r w:rsidRPr="0073389C">
        <w:rPr>
          <w:rFonts w:ascii="Arial" w:hAnsi="Arial" w:cs="Arial"/>
          <w:sz w:val="19"/>
          <w:szCs w:val="19"/>
          <w:lang w:val="sk-SK"/>
        </w:rPr>
        <w:t xml:space="preserve">správu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prijímateľovi. Momentom ukončenia </w:t>
      </w:r>
      <w:r w:rsidR="005A4DDB">
        <w:rPr>
          <w:rFonts w:ascii="Arial" w:hAnsi="Arial" w:cs="Arial"/>
          <w:sz w:val="19"/>
          <w:szCs w:val="19"/>
          <w:lang w:val="sk-SK"/>
        </w:rPr>
        <w:t xml:space="preserve">finančnej </w:t>
      </w:r>
      <w:r w:rsidRPr="0073389C">
        <w:rPr>
          <w:rFonts w:ascii="Arial" w:hAnsi="Arial" w:cs="Arial"/>
          <w:sz w:val="19"/>
          <w:szCs w:val="19"/>
          <w:lang w:val="sk-SK"/>
        </w:rPr>
        <w:t xml:space="preserve">kontroly </w:t>
      </w:r>
      <w:r w:rsidR="005A4DDB">
        <w:rPr>
          <w:rFonts w:ascii="Arial" w:hAnsi="Arial" w:cs="Arial"/>
          <w:sz w:val="19"/>
          <w:szCs w:val="19"/>
          <w:lang w:val="sk-SK"/>
        </w:rPr>
        <w:t xml:space="preserve">na mieste </w:t>
      </w:r>
      <w:r w:rsidRPr="0073389C">
        <w:rPr>
          <w:rFonts w:ascii="Arial" w:hAnsi="Arial" w:cs="Arial"/>
          <w:sz w:val="19"/>
          <w:szCs w:val="19"/>
          <w:lang w:val="sk-SK"/>
        </w:rPr>
        <w:t>je dátum zaslania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w:t>
      </w:r>
    </w:p>
    <w:p w14:paraId="403F7E39"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Ak poskytovateľ úplne alebo sčasti akceptuje námietky podané prijímateľom</w:t>
      </w:r>
      <w:r w:rsidR="00C45CE7">
        <w:rPr>
          <w:rFonts w:ascii="Arial" w:hAnsi="Arial" w:cs="Arial"/>
          <w:sz w:val="19"/>
          <w:szCs w:val="19"/>
          <w:lang w:val="sk-SK"/>
        </w:rPr>
        <w:t xml:space="preserve"> </w:t>
      </w:r>
      <w:r w:rsidR="00C45CE7" w:rsidRPr="00C45CE7">
        <w:rPr>
          <w:rFonts w:ascii="Arial" w:hAnsi="Arial" w:cs="Arial"/>
          <w:sz w:val="19"/>
          <w:szCs w:val="19"/>
          <w:lang w:val="sk-SK"/>
        </w:rPr>
        <w:t>voči zisteniam uvedených v návrhu či</w:t>
      </w:r>
      <w:r w:rsidR="00C45CE7">
        <w:rPr>
          <w:rFonts w:ascii="Arial" w:hAnsi="Arial" w:cs="Arial"/>
          <w:sz w:val="19"/>
          <w:szCs w:val="19"/>
          <w:lang w:val="sk-SK"/>
        </w:rPr>
        <w:t>a</w:t>
      </w:r>
      <w:r w:rsidR="00C45CE7" w:rsidRPr="00C45CE7">
        <w:rPr>
          <w:rFonts w:ascii="Arial" w:hAnsi="Arial" w:cs="Arial"/>
          <w:sz w:val="19"/>
          <w:szCs w:val="19"/>
          <w:lang w:val="sk-SK"/>
        </w:rPr>
        <w:t>stkovej správy/návrhu správy z kontroly na mieste</w:t>
      </w:r>
      <w:r w:rsidRPr="0073389C">
        <w:rPr>
          <w:rFonts w:ascii="Arial" w:hAnsi="Arial" w:cs="Arial"/>
          <w:sz w:val="19"/>
          <w:szCs w:val="19"/>
          <w:lang w:val="sk-SK"/>
        </w:rPr>
        <w:t>, je povinný zohľadniť opodstatnenosť týchto námietok v</w:t>
      </w:r>
      <w:r w:rsidR="000D3984">
        <w:rPr>
          <w:rFonts w:ascii="Arial" w:hAnsi="Arial" w:cs="Arial"/>
          <w:sz w:val="19"/>
          <w:szCs w:val="19"/>
          <w:lang w:val="sk-SK"/>
        </w:rPr>
        <w:t> čiastkovej správe/</w:t>
      </w:r>
      <w:r w:rsidRPr="0073389C">
        <w:rPr>
          <w:rFonts w:ascii="Arial" w:hAnsi="Arial" w:cs="Arial"/>
          <w:sz w:val="19"/>
          <w:szCs w:val="19"/>
          <w:lang w:val="sk-SK"/>
        </w:rPr>
        <w:t xml:space="preserve">správe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a zaslať túto </w:t>
      </w:r>
      <w:r w:rsidR="000D3984">
        <w:rPr>
          <w:rFonts w:ascii="Arial" w:hAnsi="Arial" w:cs="Arial"/>
          <w:sz w:val="19"/>
          <w:szCs w:val="19"/>
          <w:lang w:val="sk-SK"/>
        </w:rPr>
        <w:t>čiastkovú správu/</w:t>
      </w:r>
      <w:r w:rsidRPr="0073389C">
        <w:rPr>
          <w:rFonts w:ascii="Arial" w:hAnsi="Arial" w:cs="Arial"/>
          <w:sz w:val="19"/>
          <w:szCs w:val="19"/>
          <w:lang w:val="sk-SK"/>
        </w:rPr>
        <w:t xml:space="preserve">správu z kontroly </w:t>
      </w:r>
      <w:r w:rsidR="004A1D06">
        <w:rPr>
          <w:rFonts w:ascii="Arial" w:hAnsi="Arial" w:cs="Arial"/>
          <w:sz w:val="19"/>
          <w:szCs w:val="19"/>
          <w:lang w:val="sk-SK"/>
        </w:rPr>
        <w:t xml:space="preserve">na mieste </w:t>
      </w:r>
      <w:r w:rsidRPr="0073389C">
        <w:rPr>
          <w:rFonts w:ascii="Arial" w:hAnsi="Arial" w:cs="Arial"/>
          <w:b/>
          <w:sz w:val="19"/>
          <w:szCs w:val="19"/>
          <w:lang w:val="sk-SK"/>
        </w:rPr>
        <w:t>prijímateľovi</w:t>
      </w:r>
      <w:r w:rsidRPr="0073389C">
        <w:rPr>
          <w:rFonts w:ascii="Arial" w:hAnsi="Arial" w:cs="Arial"/>
          <w:sz w:val="19"/>
          <w:szCs w:val="19"/>
          <w:lang w:val="sk-SK"/>
        </w:rPr>
        <w:t xml:space="preserve">. Za moment ukončenia </w:t>
      </w:r>
      <w:r w:rsidR="005A4DDB">
        <w:rPr>
          <w:rFonts w:ascii="Arial" w:hAnsi="Arial" w:cs="Arial"/>
          <w:sz w:val="19"/>
          <w:szCs w:val="19"/>
          <w:lang w:val="sk-SK"/>
        </w:rPr>
        <w:t xml:space="preserve">finančnej </w:t>
      </w:r>
      <w:r w:rsidRPr="0073389C">
        <w:rPr>
          <w:rFonts w:ascii="Arial" w:hAnsi="Arial" w:cs="Arial"/>
          <w:sz w:val="19"/>
          <w:szCs w:val="19"/>
          <w:lang w:val="sk-SK"/>
        </w:rPr>
        <w:t>kontroly</w:t>
      </w:r>
      <w:r w:rsidR="005A4DDB">
        <w:rPr>
          <w:rFonts w:ascii="Arial" w:hAnsi="Arial" w:cs="Arial"/>
          <w:sz w:val="19"/>
          <w:szCs w:val="19"/>
          <w:lang w:val="sk-SK"/>
        </w:rPr>
        <w:t xml:space="preserve"> na mieste</w:t>
      </w:r>
      <w:r w:rsidRPr="0073389C">
        <w:rPr>
          <w:rFonts w:ascii="Arial" w:hAnsi="Arial" w:cs="Arial"/>
          <w:sz w:val="19"/>
          <w:szCs w:val="19"/>
          <w:lang w:val="sk-SK"/>
        </w:rPr>
        <w:t xml:space="preserve"> je v takomto prípade rovnako považovaný </w:t>
      </w:r>
      <w:r w:rsidR="00C45CE7">
        <w:rPr>
          <w:rFonts w:ascii="Arial" w:hAnsi="Arial" w:cs="Arial"/>
          <w:sz w:val="19"/>
          <w:szCs w:val="19"/>
          <w:lang w:val="sk-SK"/>
        </w:rPr>
        <w:t>dátum</w:t>
      </w:r>
      <w:r w:rsidR="00C45CE7" w:rsidRPr="0073389C">
        <w:rPr>
          <w:rFonts w:ascii="Arial" w:hAnsi="Arial" w:cs="Arial"/>
          <w:sz w:val="19"/>
          <w:szCs w:val="19"/>
          <w:lang w:val="sk-SK"/>
        </w:rPr>
        <w:t xml:space="preserve"> </w:t>
      </w:r>
      <w:r w:rsidRPr="0073389C">
        <w:rPr>
          <w:rFonts w:ascii="Arial" w:hAnsi="Arial" w:cs="Arial"/>
          <w:sz w:val="19"/>
          <w:szCs w:val="19"/>
          <w:lang w:val="sk-SK"/>
        </w:rPr>
        <w:t xml:space="preserve">zaslania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prijímateľovi.</w:t>
      </w:r>
    </w:p>
    <w:p w14:paraId="5EDA1EEE" w14:textId="77777777" w:rsidR="000D3984" w:rsidRPr="0073389C" w:rsidRDefault="000D3984"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Zaslaním čiastkovej správy z kontroly na mieste je skončená tá časť finančnej kontroly, ktorej sa čiastková správa z kontroly na mieste týka.</w:t>
      </w:r>
    </w:p>
    <w:p w14:paraId="70E18293" w14:textId="77777777" w:rsidR="009D7F63" w:rsidRPr="0073389C" w:rsidRDefault="009D7F63" w:rsidP="009D7F63">
      <w:pPr>
        <w:pStyle w:val="Normlnywebov"/>
        <w:spacing w:before="120" w:after="120" w:line="288" w:lineRule="auto"/>
        <w:jc w:val="both"/>
        <w:rPr>
          <w:rFonts w:ascii="Arial" w:hAnsi="Arial" w:cs="Arial"/>
          <w:color w:val="000000"/>
          <w:sz w:val="19"/>
          <w:szCs w:val="19"/>
          <w:lang w:eastAsia="en-US"/>
        </w:rPr>
      </w:pPr>
      <w:r w:rsidRPr="0073389C">
        <w:rPr>
          <w:rFonts w:ascii="Arial" w:hAnsi="Arial" w:cs="Arial"/>
          <w:color w:val="000000"/>
          <w:sz w:val="19"/>
          <w:szCs w:val="19"/>
          <w:lang w:eastAsia="en-US"/>
        </w:rPr>
        <w:t xml:space="preserve">Prijímateľ je povinný prijať opatrenia  na nápravu </w:t>
      </w:r>
      <w:r w:rsidR="00C45CE7">
        <w:rPr>
          <w:rFonts w:ascii="Arial" w:hAnsi="Arial" w:cs="Arial"/>
          <w:color w:val="000000"/>
          <w:sz w:val="19"/>
          <w:szCs w:val="19"/>
          <w:lang w:eastAsia="en-US"/>
        </w:rPr>
        <w:t xml:space="preserve">zistených </w:t>
      </w:r>
      <w:r w:rsidRPr="0073389C">
        <w:rPr>
          <w:rFonts w:ascii="Arial" w:hAnsi="Arial" w:cs="Arial"/>
          <w:color w:val="000000"/>
          <w:sz w:val="19"/>
          <w:szCs w:val="19"/>
          <w:lang w:eastAsia="en-US"/>
        </w:rPr>
        <w:t>nedostatkov</w:t>
      </w:r>
      <w:r w:rsidR="00C45CE7">
        <w:rPr>
          <w:rFonts w:ascii="Arial" w:hAnsi="Arial" w:cs="Arial"/>
          <w:color w:val="000000"/>
          <w:sz w:val="19"/>
          <w:szCs w:val="19"/>
          <w:lang w:eastAsia="en-US"/>
        </w:rPr>
        <w:t xml:space="preserve"> </w:t>
      </w:r>
      <w:r w:rsidRPr="0073389C">
        <w:rPr>
          <w:rFonts w:ascii="Arial" w:hAnsi="Arial" w:cs="Arial"/>
          <w:color w:val="000000"/>
          <w:sz w:val="19"/>
          <w:szCs w:val="19"/>
          <w:lang w:eastAsia="en-US"/>
        </w:rPr>
        <w:t xml:space="preserve"> zistených kontrolou/auditom v zmysle správy z kontroly/auditu v lehote stanovenej oprávnenými osobami na výkon kontroly/auditu. Prijímateľ je zároveň povinný zaslať osobám oprávneným na výkon kontroly/auditu</w:t>
      </w:r>
      <w:r w:rsidRPr="0073389C" w:rsidDel="00D31307">
        <w:rPr>
          <w:rFonts w:ascii="Arial" w:hAnsi="Arial" w:cs="Arial"/>
          <w:color w:val="000000"/>
          <w:sz w:val="19"/>
          <w:szCs w:val="19"/>
          <w:lang w:eastAsia="en-US"/>
        </w:rPr>
        <w:t xml:space="preserve"> </w:t>
      </w:r>
      <w:r w:rsidR="000D3984" w:rsidRPr="0073389C">
        <w:rPr>
          <w:rFonts w:ascii="Arial" w:hAnsi="Arial" w:cs="Arial"/>
          <w:color w:val="000000"/>
          <w:sz w:val="19"/>
          <w:szCs w:val="19"/>
          <w:lang w:eastAsia="en-US"/>
        </w:rPr>
        <w:t>písomn</w:t>
      </w:r>
      <w:r w:rsidR="000D3984">
        <w:rPr>
          <w:rFonts w:ascii="Arial" w:hAnsi="Arial" w:cs="Arial"/>
          <w:color w:val="000000"/>
          <w:sz w:val="19"/>
          <w:szCs w:val="19"/>
          <w:lang w:eastAsia="en-US"/>
        </w:rPr>
        <w:t>ý</w:t>
      </w:r>
      <w:r w:rsidR="000D3984" w:rsidRPr="0073389C">
        <w:rPr>
          <w:rFonts w:ascii="Arial" w:hAnsi="Arial" w:cs="Arial"/>
          <w:color w:val="000000"/>
          <w:sz w:val="19"/>
          <w:szCs w:val="19"/>
          <w:lang w:eastAsia="en-US"/>
        </w:rPr>
        <w:t xml:space="preserve"> </w:t>
      </w:r>
      <w:r w:rsidR="000D3984">
        <w:rPr>
          <w:rFonts w:ascii="Arial" w:hAnsi="Arial" w:cs="Arial"/>
          <w:color w:val="000000"/>
          <w:sz w:val="19"/>
          <w:szCs w:val="19"/>
          <w:lang w:eastAsia="en-US"/>
        </w:rPr>
        <w:t>zoznam</w:t>
      </w:r>
      <w:r w:rsidRPr="0073389C">
        <w:rPr>
          <w:rFonts w:ascii="Arial" w:hAnsi="Arial" w:cs="Arial"/>
          <w:color w:val="000000"/>
          <w:sz w:val="19"/>
          <w:szCs w:val="19"/>
          <w:lang w:eastAsia="en-US"/>
        </w:rPr>
        <w:t xml:space="preserve"> splnen</w:t>
      </w:r>
      <w:r w:rsidR="000D3984">
        <w:rPr>
          <w:rFonts w:ascii="Arial" w:hAnsi="Arial" w:cs="Arial"/>
          <w:color w:val="000000"/>
          <w:sz w:val="19"/>
          <w:szCs w:val="19"/>
          <w:lang w:eastAsia="en-US"/>
        </w:rPr>
        <w:t>ých</w:t>
      </w:r>
      <w:r w:rsidRPr="0073389C">
        <w:rPr>
          <w:rFonts w:ascii="Arial" w:hAnsi="Arial" w:cs="Arial"/>
          <w:color w:val="000000"/>
          <w:sz w:val="19"/>
          <w:szCs w:val="19"/>
          <w:lang w:eastAsia="en-US"/>
        </w:rPr>
        <w:t xml:space="preserve"> opatrení prijatých na nápravu zistených nedostatkov bezodkladne po ich splnení a tiež o odstránení príčin ich vzniku a to v lehote stanovenej v</w:t>
      </w:r>
      <w:r w:rsidR="00C45CE7">
        <w:rPr>
          <w:rFonts w:ascii="Arial" w:hAnsi="Arial" w:cs="Arial"/>
          <w:color w:val="000000"/>
          <w:sz w:val="19"/>
          <w:szCs w:val="19"/>
          <w:lang w:eastAsia="en-US"/>
        </w:rPr>
        <w:t xml:space="preserve"> čiastkovej </w:t>
      </w:r>
      <w:r w:rsidRPr="0073389C">
        <w:rPr>
          <w:rFonts w:ascii="Arial" w:hAnsi="Arial" w:cs="Arial"/>
          <w:color w:val="000000"/>
          <w:sz w:val="19"/>
          <w:szCs w:val="19"/>
          <w:lang w:eastAsia="en-US"/>
        </w:rPr>
        <w:t>správe/</w:t>
      </w:r>
      <w:r w:rsidR="00C45CE7">
        <w:rPr>
          <w:rFonts w:ascii="Arial" w:hAnsi="Arial" w:cs="Arial"/>
          <w:color w:val="000000"/>
          <w:sz w:val="19"/>
          <w:szCs w:val="19"/>
          <w:lang w:eastAsia="en-US"/>
        </w:rPr>
        <w:t>správe z</w:t>
      </w:r>
      <w:r w:rsidR="009B679C">
        <w:rPr>
          <w:rFonts w:ascii="Arial" w:hAnsi="Arial" w:cs="Arial"/>
          <w:color w:val="000000"/>
          <w:sz w:val="19"/>
          <w:szCs w:val="19"/>
          <w:lang w:eastAsia="en-US"/>
        </w:rPr>
        <w:t> </w:t>
      </w:r>
      <w:r w:rsidR="00C45CE7">
        <w:rPr>
          <w:rFonts w:ascii="Arial" w:hAnsi="Arial" w:cs="Arial"/>
          <w:color w:val="000000"/>
          <w:sz w:val="19"/>
          <w:szCs w:val="19"/>
          <w:lang w:eastAsia="en-US"/>
        </w:rPr>
        <w:t>kontrol</w:t>
      </w:r>
      <w:r w:rsidR="009B679C">
        <w:rPr>
          <w:rFonts w:ascii="Arial" w:hAnsi="Arial" w:cs="Arial"/>
          <w:color w:val="000000"/>
          <w:sz w:val="19"/>
          <w:szCs w:val="19"/>
          <w:lang w:eastAsia="en-US"/>
        </w:rPr>
        <w:t>y/</w:t>
      </w:r>
      <w:r w:rsidRPr="0073389C">
        <w:rPr>
          <w:rFonts w:ascii="Arial" w:hAnsi="Arial" w:cs="Arial"/>
          <w:color w:val="000000"/>
          <w:sz w:val="19"/>
          <w:szCs w:val="19"/>
          <w:lang w:eastAsia="en-US"/>
        </w:rPr>
        <w:t>inom výstupnom dokumente z kontroly/auditu.</w:t>
      </w:r>
    </w:p>
    <w:p w14:paraId="165B33BF" w14:textId="77777777" w:rsidR="007123BC" w:rsidRPr="00A067CE" w:rsidRDefault="007123BC" w:rsidP="007123BC">
      <w:pPr>
        <w:spacing w:before="120" w:line="288" w:lineRule="auto"/>
        <w:jc w:val="both"/>
        <w:rPr>
          <w:rFonts w:cs="Arial"/>
          <w:szCs w:val="19"/>
        </w:rPr>
      </w:pPr>
      <w:r>
        <w:rPr>
          <w:rFonts w:cs="Arial"/>
          <w:szCs w:val="19"/>
        </w:rPr>
        <w:t xml:space="preserve">Ak prijímateľ nedoplní ani po upozornení </w:t>
      </w:r>
      <w:r w:rsidR="005A4DDB">
        <w:rPr>
          <w:rFonts w:cs="Arial"/>
          <w:szCs w:val="19"/>
        </w:rPr>
        <w:t xml:space="preserve">písomný </w:t>
      </w:r>
      <w:r w:rsidR="000D3984">
        <w:rPr>
          <w:rFonts w:cs="Arial"/>
          <w:szCs w:val="19"/>
        </w:rPr>
        <w:t>zoznam</w:t>
      </w:r>
      <w:r>
        <w:rPr>
          <w:rFonts w:cs="Arial"/>
          <w:szCs w:val="19"/>
        </w:rPr>
        <w:t xml:space="preserve"> splnených </w:t>
      </w:r>
      <w:r w:rsidR="000D3984">
        <w:rPr>
          <w:rFonts w:cs="Arial"/>
          <w:szCs w:val="19"/>
        </w:rPr>
        <w:t>opatrení</w:t>
      </w:r>
      <w:r>
        <w:rPr>
          <w:rFonts w:cs="Arial"/>
          <w:szCs w:val="19"/>
        </w:rPr>
        <w:t xml:space="preserve">, </w:t>
      </w:r>
      <w:r w:rsidR="0077462E">
        <w:rPr>
          <w:rFonts w:cs="Arial"/>
          <w:szCs w:val="19"/>
        </w:rPr>
        <w:t>poskytovateľ</w:t>
      </w:r>
      <w:r w:rsidRPr="00A067CE">
        <w:rPr>
          <w:rFonts w:cs="Arial"/>
          <w:szCs w:val="19"/>
        </w:rPr>
        <w:t xml:space="preserve"> je oprávnený uplatniť </w:t>
      </w:r>
      <w:r>
        <w:rPr>
          <w:rFonts w:cs="Arial"/>
          <w:szCs w:val="19"/>
        </w:rPr>
        <w:t xml:space="preserve">voči prijímateľovi za porušenie jednotlivej povinnosti uvedenej v čl. 13 ods. 5 písm. a) až d) VZP </w:t>
      </w:r>
      <w:r w:rsidR="001D0B65">
        <w:rPr>
          <w:rFonts w:cs="Arial"/>
          <w:szCs w:val="19"/>
        </w:rPr>
        <w:t>z</w:t>
      </w:r>
      <w:r>
        <w:rPr>
          <w:rFonts w:cs="Arial"/>
          <w:szCs w:val="19"/>
        </w:rPr>
        <w:t xml:space="preserve">mluvy o NFP </w:t>
      </w:r>
      <w:r w:rsidRPr="00A067CE">
        <w:rPr>
          <w:rFonts w:cs="Arial"/>
          <w:szCs w:val="19"/>
        </w:rPr>
        <w:t>zmluvnú pokutu</w:t>
      </w:r>
      <w:r>
        <w:rPr>
          <w:rFonts w:cs="Arial"/>
          <w:szCs w:val="19"/>
        </w:rPr>
        <w:t xml:space="preserve"> za každý, aj začatý deň omeškania, až do doby splnenia porušenej povinnosti alebo do zániku </w:t>
      </w:r>
      <w:r w:rsidR="001D0B65">
        <w:rPr>
          <w:rFonts w:cs="Arial"/>
          <w:szCs w:val="19"/>
        </w:rPr>
        <w:t>z</w:t>
      </w:r>
      <w:r>
        <w:rPr>
          <w:rFonts w:cs="Arial"/>
          <w:szCs w:val="19"/>
        </w:rPr>
        <w:t xml:space="preserve">mluvy o NFP, maximálne však do výšky NFP uvedeného v článku 3 bod 1 písm. c) a </w:t>
      </w:r>
      <w:r w:rsidRPr="00A067CE">
        <w:rPr>
          <w:rFonts w:cs="Arial"/>
          <w:szCs w:val="19"/>
        </w:rPr>
        <w:t>v</w:t>
      </w:r>
      <w:r>
        <w:rPr>
          <w:rFonts w:cs="Arial"/>
          <w:szCs w:val="19"/>
        </w:rPr>
        <w:t> </w:t>
      </w:r>
      <w:r w:rsidRPr="00A067CE">
        <w:rPr>
          <w:rFonts w:cs="Arial"/>
          <w:szCs w:val="19"/>
        </w:rPr>
        <w:t>prípade</w:t>
      </w:r>
      <w:r>
        <w:rPr>
          <w:rFonts w:cs="Arial"/>
          <w:szCs w:val="19"/>
        </w:rPr>
        <w:t xml:space="preserve"> projektov generujúcich príjem písm. b) tohto článku </w:t>
      </w:r>
      <w:r w:rsidR="006945CD">
        <w:rPr>
          <w:rFonts w:cs="Arial"/>
          <w:szCs w:val="19"/>
        </w:rPr>
        <w:t>z</w:t>
      </w:r>
      <w:r>
        <w:rPr>
          <w:rFonts w:cs="Arial"/>
          <w:szCs w:val="19"/>
        </w:rPr>
        <w:t>mluvy o NFP. RO pre OP EVS je oprávnený uplatniť zmluvnú pokutu v prípade</w:t>
      </w:r>
      <w:r w:rsidRPr="00A067CE">
        <w:rPr>
          <w:rFonts w:cs="Arial"/>
          <w:szCs w:val="19"/>
        </w:rPr>
        <w:t xml:space="preserve">, ak za takéto porušenie povinnosti nebola uložená iná sankcia podľa </w:t>
      </w:r>
      <w:r w:rsidR="006945CD">
        <w:rPr>
          <w:rFonts w:cs="Arial"/>
          <w:szCs w:val="19"/>
        </w:rPr>
        <w:t>z</w:t>
      </w:r>
      <w:r w:rsidRPr="00A067CE">
        <w:rPr>
          <w:rFonts w:cs="Arial"/>
          <w:szCs w:val="19"/>
        </w:rPr>
        <w:t xml:space="preserve">mluvy o NFP, ani nebolo odstúpené od </w:t>
      </w:r>
      <w:r w:rsidR="006945CD">
        <w:rPr>
          <w:rFonts w:cs="Arial"/>
          <w:szCs w:val="19"/>
        </w:rPr>
        <w:t>z</w:t>
      </w:r>
      <w:r w:rsidRPr="00A067CE">
        <w:rPr>
          <w:rFonts w:cs="Arial"/>
          <w:szCs w:val="19"/>
        </w:rPr>
        <w:t>mluvy o NFP a súčasne, ak RO pre OP EVS vyzval prijímateľa na dodatočné splnenie povinnosti, k porušeniu ktorej sa viaže zmluvná pokuta a prijímateľ uvedenú povinnosť nesplnil ani v poskytnutej dodatočnej lehote.</w:t>
      </w:r>
    </w:p>
    <w:p w14:paraId="43DCE10E" w14:textId="77777777" w:rsidR="007123BC" w:rsidRPr="0073389C" w:rsidRDefault="007123BC" w:rsidP="009D7F63">
      <w:pPr>
        <w:pStyle w:val="Normlnywebov"/>
        <w:spacing w:before="120" w:after="120" w:line="288" w:lineRule="auto"/>
        <w:jc w:val="both"/>
        <w:rPr>
          <w:rFonts w:ascii="Arial" w:hAnsi="Arial" w:cs="Arial"/>
          <w:color w:val="000000"/>
          <w:sz w:val="19"/>
          <w:szCs w:val="19"/>
          <w:lang w:eastAsia="en-US"/>
        </w:rPr>
      </w:pPr>
    </w:p>
    <w:p w14:paraId="0BB2B88C"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Aké sú najčastejšie chyby zistené pri </w:t>
      </w:r>
      <w:r w:rsidR="000D3984">
        <w:rPr>
          <w:rFonts w:ascii="Arial" w:hAnsi="Arial" w:cs="Arial"/>
          <w:b/>
          <w:sz w:val="19"/>
          <w:szCs w:val="19"/>
          <w:lang w:val="sk-SK"/>
        </w:rPr>
        <w:t xml:space="preserve">finančnej </w:t>
      </w:r>
      <w:r w:rsidRPr="0073389C">
        <w:rPr>
          <w:rFonts w:ascii="Arial" w:hAnsi="Arial" w:cs="Arial"/>
          <w:b/>
          <w:sz w:val="19"/>
          <w:szCs w:val="19"/>
          <w:lang w:val="sk-SK"/>
        </w:rPr>
        <w:t>kontrole na mieste?</w:t>
      </w:r>
    </w:p>
    <w:p w14:paraId="625E79E5"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prijímateľ neoznámi zmenu harmonogramu projektu – napr. presun alebo zrušenie školiacich aktivít, resp. túto zmenu ohlási až po vykonaní neohlásenej </w:t>
      </w:r>
      <w:r w:rsidR="005A4DDB">
        <w:rPr>
          <w:rFonts w:cs="Arial"/>
          <w:szCs w:val="19"/>
          <w:lang w:val="sk-SK"/>
        </w:rPr>
        <w:t xml:space="preserve">finančnej </w:t>
      </w:r>
      <w:r w:rsidRPr="0073389C">
        <w:rPr>
          <w:rFonts w:cs="Arial"/>
          <w:szCs w:val="19"/>
          <w:lang w:val="sk-SK"/>
        </w:rPr>
        <w:t>kontroly na mieste;</w:t>
      </w:r>
    </w:p>
    <w:p w14:paraId="5D773861"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prijímateľ nevedie analytickú evidenciu na projekt;</w:t>
      </w:r>
    </w:p>
    <w:p w14:paraId="41BADA8C"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prijímateľovi chýbajú originály účtovných dokladov;</w:t>
      </w:r>
    </w:p>
    <w:p w14:paraId="385F099F"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zakúpená technika a interiérové vybavenie nie sú označené evidenčným číslom zakúpeného majetku, nie sú v súlade s faktúrami, dodacími listami prípadne dodávateľskou zmluvou;</w:t>
      </w:r>
    </w:p>
    <w:p w14:paraId="3100EDA8"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priestory prijímateľa nie sú označené v súlade s Manuálom pre informovanie a</w:t>
      </w:r>
      <w:r w:rsidR="004A1D06">
        <w:rPr>
          <w:rFonts w:cs="Arial"/>
          <w:szCs w:val="19"/>
          <w:lang w:val="sk-SK"/>
        </w:rPr>
        <w:t> </w:t>
      </w:r>
      <w:r w:rsidRPr="0073389C">
        <w:rPr>
          <w:rFonts w:cs="Arial"/>
          <w:szCs w:val="19"/>
          <w:lang w:val="sk-SK"/>
        </w:rPr>
        <w:t>komunikáciu</w:t>
      </w:r>
      <w:r w:rsidR="004A1D06">
        <w:rPr>
          <w:rFonts w:cs="Arial"/>
          <w:szCs w:val="19"/>
          <w:lang w:val="sk-SK"/>
        </w:rPr>
        <w:t>.</w:t>
      </w:r>
    </w:p>
    <w:p w14:paraId="0BAA1828" w14:textId="77777777" w:rsidR="00AF635C" w:rsidRDefault="00AF635C" w:rsidP="00AF635C">
      <w:pPr>
        <w:pStyle w:val="Bulletslevel1"/>
        <w:spacing w:after="120" w:line="288" w:lineRule="auto"/>
        <w:jc w:val="both"/>
        <w:rPr>
          <w:rFonts w:cs="Arial"/>
          <w:szCs w:val="19"/>
          <w:lang w:val="sk-SK"/>
        </w:rPr>
      </w:pPr>
      <w:bookmarkStart w:id="269" w:name="_Toc410907883"/>
    </w:p>
    <w:p w14:paraId="176D6D02" w14:textId="77777777" w:rsidR="00AF635C" w:rsidRDefault="00AF635C" w:rsidP="00AF635C">
      <w:pPr>
        <w:pStyle w:val="Bulletslevel1"/>
        <w:spacing w:after="120" w:line="288" w:lineRule="auto"/>
        <w:jc w:val="both"/>
        <w:rPr>
          <w:rFonts w:cs="Arial"/>
          <w:szCs w:val="19"/>
          <w:lang w:val="sk-SK"/>
        </w:rPr>
      </w:pPr>
    </w:p>
    <w:p w14:paraId="5BFB9B39" w14:textId="77777777" w:rsidR="00AF635C" w:rsidRDefault="00AF635C" w:rsidP="00AF635C">
      <w:pPr>
        <w:pStyle w:val="Bulletslevel1"/>
        <w:spacing w:after="120" w:line="288" w:lineRule="auto"/>
        <w:jc w:val="both"/>
        <w:rPr>
          <w:rFonts w:cs="Arial"/>
          <w:szCs w:val="19"/>
          <w:lang w:val="sk-SK"/>
        </w:rPr>
      </w:pPr>
    </w:p>
    <w:p w14:paraId="5E7ECE12" w14:textId="77777777" w:rsidR="00AF635C" w:rsidRPr="0073389C" w:rsidRDefault="00AF635C" w:rsidP="00AF635C">
      <w:pPr>
        <w:pStyle w:val="Nadpis1"/>
        <w:spacing w:after="120" w:line="288" w:lineRule="auto"/>
        <w:ind w:left="431" w:hanging="431"/>
        <w:rPr>
          <w:rFonts w:ascii="Arial" w:hAnsi="Arial"/>
          <w:lang w:val="sk-SK"/>
        </w:rPr>
      </w:pPr>
      <w:bookmarkStart w:id="270" w:name="_Toc440372893"/>
      <w:bookmarkStart w:id="271" w:name="_Toc94683069"/>
      <w:r w:rsidRPr="0073389C">
        <w:rPr>
          <w:rFonts w:ascii="Arial" w:hAnsi="Arial"/>
          <w:lang w:val="sk-SK"/>
        </w:rPr>
        <w:t>Pr</w:t>
      </w:r>
      <w:r>
        <w:rPr>
          <w:rFonts w:ascii="Arial" w:hAnsi="Arial"/>
          <w:lang w:val="sk-SK"/>
        </w:rPr>
        <w:t>echodné a záverečné ustanovenia</w:t>
      </w:r>
      <w:bookmarkEnd w:id="270"/>
      <w:bookmarkEnd w:id="271"/>
    </w:p>
    <w:p w14:paraId="41B465C0" w14:textId="77777777" w:rsidR="00481EA2" w:rsidRDefault="00481EA2" w:rsidP="00481EA2">
      <w:pPr>
        <w:spacing w:before="120" w:after="120" w:line="288" w:lineRule="auto"/>
        <w:jc w:val="both"/>
        <w:rPr>
          <w:rFonts w:cs="Arial"/>
          <w:szCs w:val="19"/>
          <w:lang w:eastAsia="sk-SK"/>
        </w:rPr>
      </w:pPr>
    </w:p>
    <w:p w14:paraId="40B04F17" w14:textId="77777777"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Vzhľadom na nadobudnutie účinnosti zákona č. 357/2015 Z. z. o finančnej kontrole a audite a o zmene a doplnení niektorých zákonov (ďalej aj „zákon o finančnej kontrole“) od 1. januára 2016 sa na finančnú kontrolu vykonávanú na strane Poskytovateľa ako aj Prijímateľa začatú pred nadobudnutím účinnosti tohto zákona vzťahuje doterajší predpis (t.j. zákon č. 502/2001 Z. z. o finančnej kontrole a vnútornom audite a o zmene a doplnení niektorých zákonov v znení neskorších predpisov účinný do 31.12.2015). </w:t>
      </w:r>
    </w:p>
    <w:p w14:paraId="46D7051D" w14:textId="77777777"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Činnosti / procesy týkajúce sa finančnej kontroly začaté po 1. januári 2016 sa upravia tak, aby zodpovedali zneniu zákona o finančnej kontrole účinnému od 1. januára 2016. </w:t>
      </w:r>
    </w:p>
    <w:p w14:paraId="41EC089F" w14:textId="77777777"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Tieto prechodné ustanovenia ostávajú v platnosti a účinnosti pre operácie začaté do nadobudnutia účinnosti príručky pre žiadateľa, verzia č. 2.1 (01. 03. 2016). </w:t>
      </w:r>
    </w:p>
    <w:p w14:paraId="1713827F" w14:textId="77777777" w:rsidR="00511B48" w:rsidRPr="00511B48" w:rsidRDefault="008D0CA7" w:rsidP="00481EA2">
      <w:pPr>
        <w:spacing w:before="120" w:after="120" w:line="288" w:lineRule="auto"/>
        <w:jc w:val="both"/>
        <w:rPr>
          <w:rFonts w:cs="Arial"/>
          <w:sz w:val="18"/>
          <w:szCs w:val="18"/>
          <w:lang w:eastAsia="sk-SK"/>
        </w:rPr>
      </w:pPr>
      <w:r w:rsidRPr="008A2C57">
        <w:rPr>
          <w:rFonts w:cs="Arial"/>
          <w:szCs w:val="19"/>
          <w:lang w:eastAsia="sk-SK"/>
        </w:rPr>
        <w:t xml:space="preserve">Vzhľadom na nadobudnutie účinnosti zákona č. 343/2015 Z. z. o verejnom obstarávaní a o zmene a doplnení niektorých zákonov </w:t>
      </w:r>
      <w:r w:rsidR="002300CB" w:rsidRPr="008A2C57">
        <w:rPr>
          <w:rFonts w:cs="Arial"/>
          <w:szCs w:val="19"/>
          <w:lang w:eastAsia="sk-SK"/>
        </w:rPr>
        <w:t xml:space="preserve">sa </w:t>
      </w:r>
      <w:r w:rsidRPr="008A2C57">
        <w:rPr>
          <w:rFonts w:cs="Arial"/>
          <w:szCs w:val="19"/>
          <w:lang w:eastAsia="sk-SK"/>
        </w:rPr>
        <w:t>od 18. apríla 2016</w:t>
      </w:r>
      <w:r w:rsidR="002300CB" w:rsidRPr="008A2C57">
        <w:rPr>
          <w:rFonts w:cs="Arial"/>
          <w:szCs w:val="19"/>
          <w:lang w:eastAsia="sk-SK"/>
        </w:rPr>
        <w:t xml:space="preserve"> na postupy zadávania zákazok vzťahujú </w:t>
      </w:r>
      <w:r w:rsidR="00374862" w:rsidRPr="008A2C57">
        <w:rPr>
          <w:rFonts w:cs="Arial"/>
          <w:szCs w:val="19"/>
          <w:lang w:eastAsia="sk-SK"/>
        </w:rPr>
        <w:t>p</w:t>
      </w:r>
      <w:r w:rsidR="00374862" w:rsidRPr="008A2C57">
        <w:rPr>
          <w:szCs w:val="19"/>
        </w:rPr>
        <w:t>ravidlá, postupy a odporúčania uvádzané v príručke vo verzii 2.2 a</w:t>
      </w:r>
      <w:r w:rsidR="002300CB" w:rsidRPr="008A2C57">
        <w:rPr>
          <w:szCs w:val="19"/>
        </w:rPr>
        <w:t> </w:t>
      </w:r>
      <w:r w:rsidR="00374862" w:rsidRPr="008A2C57">
        <w:rPr>
          <w:szCs w:val="19"/>
        </w:rPr>
        <w:t>nasledovných</w:t>
      </w:r>
      <w:r w:rsidR="002300CB" w:rsidRPr="008A2C57">
        <w:rPr>
          <w:szCs w:val="19"/>
        </w:rPr>
        <w:t xml:space="preserve"> (</w:t>
      </w:r>
      <w:r w:rsidR="00374862" w:rsidRPr="008A2C57">
        <w:rPr>
          <w:szCs w:val="19"/>
        </w:rPr>
        <w:t>t.j. na postup zadávania zákazky začatý po 17.04.2016</w:t>
      </w:r>
      <w:r w:rsidR="002300CB" w:rsidRPr="008A2C57">
        <w:rPr>
          <w:szCs w:val="19"/>
        </w:rPr>
        <w:t>)</w:t>
      </w:r>
      <w:r w:rsidR="00374862" w:rsidRPr="008A2C57">
        <w:rPr>
          <w:szCs w:val="19"/>
        </w:rPr>
        <w:t>. Pokiaľ bol postup zadávania zákazky začatý do 17.04.2016 vrátane, v súlade s § 187 zákona č. 343/2015 Z. z. o verejnom obstarávaní a o zmene a doplnení niektorých zákonov sa VO dokončí podľa zákona č.  25/2006 Z. z., t.j. vzťahujú sa na neho pravidlá, postupy a odporúčania uvádzané v príručke vo verzii 2.1.</w:t>
      </w:r>
      <w:r w:rsidR="00511B48" w:rsidRPr="008A2C57">
        <w:rPr>
          <w:rFonts w:cs="Arial"/>
          <w:szCs w:val="19"/>
          <w:lang w:eastAsia="sk-SK"/>
        </w:rPr>
        <w:t>Pre všetky ustanovenia, povinnosti a postupy stanovené v platnom znení príručky pre prijímateľa, ktoré predpokladajú použitie ITMS2014+ po 31. decembri 2015, pričom príslušná funkcionalita ešte nie je v rámci ITMS2014+ v plnom rozsahu zabezpečená, platí, že aj po tomto termíne sa uplatňuje obdobný postup ako do 31. decembra 2015</w:t>
      </w:r>
      <w:r w:rsidR="00511B48" w:rsidRPr="00511B48">
        <w:rPr>
          <w:rFonts w:cs="Arial"/>
          <w:sz w:val="18"/>
          <w:szCs w:val="18"/>
          <w:lang w:eastAsia="sk-SK"/>
        </w:rPr>
        <w:t xml:space="preserve">. </w:t>
      </w:r>
    </w:p>
    <w:p w14:paraId="62820798" w14:textId="77777777" w:rsidR="00AF635C" w:rsidRPr="0073389C" w:rsidRDefault="00AF635C" w:rsidP="00AF635C">
      <w:pPr>
        <w:pStyle w:val="Bulletslevel1"/>
        <w:spacing w:after="120" w:line="288" w:lineRule="auto"/>
        <w:jc w:val="both"/>
        <w:rPr>
          <w:rFonts w:cs="Arial"/>
          <w:szCs w:val="19"/>
          <w:lang w:val="sk-SK"/>
        </w:rPr>
      </w:pPr>
    </w:p>
    <w:p w14:paraId="316A3AAC" w14:textId="77777777" w:rsidR="009D7F63" w:rsidRPr="0073389C" w:rsidRDefault="009D7F63" w:rsidP="009D7F63">
      <w:pPr>
        <w:pStyle w:val="Nadpis1"/>
        <w:spacing w:after="120" w:line="288" w:lineRule="auto"/>
        <w:ind w:left="431" w:hanging="431"/>
        <w:rPr>
          <w:rFonts w:ascii="Arial" w:hAnsi="Arial"/>
          <w:lang w:val="sk-SK"/>
        </w:rPr>
      </w:pPr>
      <w:bookmarkStart w:id="272" w:name="_Toc440372894"/>
      <w:bookmarkStart w:id="273" w:name="_Toc94683070"/>
      <w:r w:rsidRPr="0073389C">
        <w:rPr>
          <w:rFonts w:ascii="Arial" w:hAnsi="Arial"/>
          <w:lang w:val="sk-SK"/>
        </w:rPr>
        <w:t>Prílohy</w:t>
      </w:r>
      <w:bookmarkEnd w:id="269"/>
      <w:bookmarkEnd w:id="272"/>
      <w:bookmarkEnd w:id="273"/>
    </w:p>
    <w:p w14:paraId="535993E7"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Hlásenie o realizáci</w:t>
      </w:r>
      <w:r w:rsidR="00432DCA">
        <w:rPr>
          <w:rFonts w:ascii="Arial" w:hAnsi="Arial" w:cs="Arial"/>
          <w:sz w:val="19"/>
          <w:szCs w:val="19"/>
          <w:lang w:val="sk-SK"/>
        </w:rPr>
        <w:t xml:space="preserve">i aktivít </w:t>
      </w:r>
      <w:r w:rsidRPr="002255EE">
        <w:rPr>
          <w:rFonts w:ascii="Arial" w:hAnsi="Arial" w:cs="Arial"/>
          <w:sz w:val="19"/>
          <w:szCs w:val="19"/>
          <w:lang w:val="sk-SK"/>
        </w:rPr>
        <w:t xml:space="preserve"> projektu</w:t>
      </w:r>
    </w:p>
    <w:p w14:paraId="2E8BE055"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 xml:space="preserve">Doplňujúce monitorovacie údaje k ŽoP  </w:t>
      </w:r>
    </w:p>
    <w:p w14:paraId="4729E76F"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Monitorovacia správa projektu (je potrebné zvoliť príznak „výročná“ alebo „záverečná“)</w:t>
      </w:r>
    </w:p>
    <w:p w14:paraId="2DA05CE6"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Následná monitorovacia správa</w:t>
      </w:r>
    </w:p>
    <w:p w14:paraId="7C18B9A5" w14:textId="77777777" w:rsidR="009D7F63" w:rsidRDefault="00C2412C" w:rsidP="00C2412C">
      <w:pPr>
        <w:pStyle w:val="Default"/>
        <w:spacing w:before="120" w:after="120" w:line="288" w:lineRule="auto"/>
        <w:ind w:left="426" w:hanging="142"/>
        <w:jc w:val="both"/>
        <w:rPr>
          <w:rFonts w:ascii="Arial" w:hAnsi="Arial" w:cs="Arial"/>
          <w:sz w:val="19"/>
          <w:szCs w:val="19"/>
          <w:lang w:val="sk-SK"/>
        </w:rPr>
      </w:pPr>
      <w:r>
        <w:rPr>
          <w:rFonts w:ascii="Arial" w:hAnsi="Arial" w:cs="Arial"/>
          <w:sz w:val="19"/>
          <w:szCs w:val="19"/>
          <w:lang w:val="sk-SK"/>
        </w:rPr>
        <w:t xml:space="preserve"> 5a)  </w:t>
      </w:r>
      <w:r w:rsidR="009D7F63" w:rsidRPr="002255EE">
        <w:rPr>
          <w:rFonts w:ascii="Arial" w:hAnsi="Arial" w:cs="Arial"/>
          <w:sz w:val="19"/>
          <w:szCs w:val="19"/>
          <w:lang w:val="sk-SK"/>
        </w:rPr>
        <w:t>Žiadosť o platbu (ŽoP)</w:t>
      </w:r>
    </w:p>
    <w:p w14:paraId="5B96E3D4" w14:textId="77777777" w:rsidR="00F2335A" w:rsidRPr="002255EE" w:rsidRDefault="00C2412C" w:rsidP="00C2412C">
      <w:pPr>
        <w:pStyle w:val="Default"/>
        <w:spacing w:before="120" w:after="120" w:line="288" w:lineRule="auto"/>
        <w:ind w:left="426" w:hanging="142"/>
        <w:jc w:val="both"/>
        <w:rPr>
          <w:rFonts w:ascii="Arial" w:hAnsi="Arial" w:cs="Arial"/>
          <w:sz w:val="19"/>
          <w:szCs w:val="19"/>
          <w:lang w:val="sk-SK"/>
        </w:rPr>
      </w:pPr>
      <w:r>
        <w:rPr>
          <w:rFonts w:ascii="Arial" w:hAnsi="Arial" w:cs="Arial"/>
          <w:sz w:val="19"/>
          <w:szCs w:val="19"/>
          <w:lang w:val="sk-SK"/>
        </w:rPr>
        <w:t xml:space="preserve"> 5b)</w:t>
      </w:r>
      <w:r w:rsidR="00F2335A">
        <w:rPr>
          <w:rFonts w:ascii="Arial" w:hAnsi="Arial" w:cs="Arial"/>
          <w:sz w:val="19"/>
          <w:szCs w:val="19"/>
          <w:lang w:val="sk-SK"/>
        </w:rPr>
        <w:t xml:space="preserve">  Pokyny k vyplneniu formulára ŽoP</w:t>
      </w:r>
    </w:p>
    <w:p w14:paraId="5F46B7BC" w14:textId="7E711214" w:rsidR="00322445" w:rsidRPr="002255EE" w:rsidRDefault="000A3901" w:rsidP="005B7173">
      <w:pPr>
        <w:pStyle w:val="Default"/>
        <w:numPr>
          <w:ilvl w:val="0"/>
          <w:numId w:val="91"/>
        </w:numPr>
        <w:spacing w:before="120" w:after="120" w:line="288" w:lineRule="auto"/>
        <w:jc w:val="both"/>
        <w:rPr>
          <w:rFonts w:ascii="Arial" w:hAnsi="Arial" w:cs="Arial"/>
          <w:sz w:val="19"/>
          <w:szCs w:val="19"/>
          <w:lang w:val="sk-SK"/>
        </w:rPr>
      </w:pPr>
      <w:r>
        <w:rPr>
          <w:rFonts w:ascii="Arial" w:hAnsi="Arial" w:cs="Arial"/>
          <w:iCs/>
          <w:sz w:val="19"/>
          <w:szCs w:val="19"/>
          <w:lang w:val="sk-SK"/>
        </w:rPr>
        <w:t>P</w:t>
      </w:r>
      <w:r w:rsidR="009D7F63" w:rsidRPr="002255EE">
        <w:rPr>
          <w:rFonts w:ascii="Arial" w:hAnsi="Arial" w:cs="Arial"/>
          <w:iCs/>
          <w:sz w:val="19"/>
          <w:szCs w:val="19"/>
          <w:lang w:val="sk-SK"/>
        </w:rPr>
        <w:t xml:space="preserve">racovný výkaz </w:t>
      </w:r>
    </w:p>
    <w:p w14:paraId="37038E19" w14:textId="76AD6713" w:rsidR="00322445" w:rsidRDefault="00322445" w:rsidP="000A76AD">
      <w:pPr>
        <w:pStyle w:val="Default"/>
        <w:numPr>
          <w:ilvl w:val="0"/>
          <w:numId w:val="91"/>
        </w:numPr>
        <w:spacing w:before="120" w:after="120" w:line="288" w:lineRule="auto"/>
        <w:jc w:val="both"/>
        <w:rPr>
          <w:rFonts w:ascii="Arial" w:hAnsi="Arial" w:cs="Arial"/>
          <w:sz w:val="19"/>
          <w:szCs w:val="19"/>
          <w:lang w:val="sk-SK"/>
        </w:rPr>
      </w:pPr>
      <w:r>
        <w:rPr>
          <w:rFonts w:ascii="Arial" w:hAnsi="Arial" w:cs="Arial"/>
          <w:sz w:val="19"/>
          <w:szCs w:val="19"/>
          <w:lang w:val="sk-SK"/>
        </w:rPr>
        <w:t>-</w:t>
      </w:r>
    </w:p>
    <w:p w14:paraId="0C4BEF77" w14:textId="52CF8439" w:rsidR="00322445" w:rsidRPr="000A76AD" w:rsidRDefault="009D7F63" w:rsidP="000A76AD">
      <w:pPr>
        <w:pStyle w:val="Default"/>
        <w:numPr>
          <w:ilvl w:val="0"/>
          <w:numId w:val="91"/>
        </w:numPr>
        <w:spacing w:before="120" w:after="120" w:line="288" w:lineRule="auto"/>
        <w:jc w:val="both"/>
        <w:rPr>
          <w:rFonts w:ascii="Arial" w:hAnsi="Arial" w:cs="Arial"/>
          <w:sz w:val="19"/>
          <w:szCs w:val="19"/>
          <w:lang w:val="sk-SK"/>
        </w:rPr>
      </w:pPr>
      <w:r w:rsidRPr="000A76AD">
        <w:rPr>
          <w:rFonts w:ascii="Arial" w:hAnsi="Arial" w:cs="Arial"/>
          <w:sz w:val="19"/>
          <w:szCs w:val="19"/>
          <w:lang w:val="sk-SK"/>
        </w:rPr>
        <w:t>Súhlas s poukazovaním mzdy na účet</w:t>
      </w:r>
    </w:p>
    <w:p w14:paraId="4C25B0DC" w14:textId="34060E80" w:rsidR="00322445" w:rsidRPr="000A76AD" w:rsidRDefault="009D7F63" w:rsidP="000A76AD">
      <w:pPr>
        <w:pStyle w:val="Default"/>
        <w:numPr>
          <w:ilvl w:val="0"/>
          <w:numId w:val="91"/>
        </w:numPr>
        <w:spacing w:before="120" w:after="120" w:line="288" w:lineRule="auto"/>
        <w:jc w:val="both"/>
        <w:rPr>
          <w:rFonts w:ascii="Arial" w:hAnsi="Arial" w:cs="Arial"/>
          <w:sz w:val="19"/>
          <w:szCs w:val="19"/>
          <w:lang w:val="sk-SK"/>
        </w:rPr>
      </w:pPr>
      <w:r w:rsidRPr="000A76AD">
        <w:rPr>
          <w:rFonts w:ascii="Arial" w:hAnsi="Arial" w:cs="Arial"/>
          <w:sz w:val="19"/>
          <w:szCs w:val="19"/>
          <w:lang w:val="sk-SK"/>
        </w:rPr>
        <w:t xml:space="preserve">Sumarizačný hárok – personálne výdavky </w:t>
      </w:r>
    </w:p>
    <w:p w14:paraId="66EF8149" w14:textId="67671007" w:rsidR="00322445" w:rsidRPr="000A76AD" w:rsidRDefault="006C3C6D" w:rsidP="00E758CB">
      <w:pPr>
        <w:pStyle w:val="Default"/>
        <w:spacing w:before="120" w:after="120" w:line="288" w:lineRule="auto"/>
        <w:ind w:left="720" w:hanging="436"/>
        <w:jc w:val="both"/>
        <w:rPr>
          <w:rFonts w:ascii="Arial" w:hAnsi="Arial" w:cs="Arial"/>
          <w:sz w:val="19"/>
          <w:szCs w:val="19"/>
          <w:lang w:val="sk-SK"/>
        </w:rPr>
      </w:pPr>
      <w:r>
        <w:rPr>
          <w:rFonts w:ascii="Arial" w:hAnsi="Arial" w:cs="Arial"/>
          <w:sz w:val="19"/>
          <w:szCs w:val="19"/>
          <w:lang w:val="sk-SK"/>
        </w:rPr>
        <w:t xml:space="preserve"> 10a</w:t>
      </w:r>
      <w:r w:rsidR="00D96C95">
        <w:rPr>
          <w:rFonts w:ascii="Arial" w:hAnsi="Arial" w:cs="Arial"/>
          <w:sz w:val="19"/>
          <w:szCs w:val="19"/>
          <w:lang w:val="sk-SK"/>
        </w:rPr>
        <w:t xml:space="preserve">) </w:t>
      </w:r>
      <w:r w:rsidR="009D7F63" w:rsidRPr="000A76AD">
        <w:rPr>
          <w:rFonts w:ascii="Arial" w:hAnsi="Arial" w:cs="Arial"/>
          <w:sz w:val="19"/>
          <w:szCs w:val="19"/>
          <w:lang w:val="sk-SK"/>
        </w:rPr>
        <w:t xml:space="preserve">Sumarizačný hárok – personálne výdavky – </w:t>
      </w:r>
      <w:r w:rsidR="003173A2">
        <w:rPr>
          <w:rFonts w:ascii="Arial" w:hAnsi="Arial" w:cs="Arial"/>
          <w:sz w:val="19"/>
          <w:szCs w:val="19"/>
          <w:lang w:val="sk-SK"/>
        </w:rPr>
        <w:t xml:space="preserve">platí pre </w:t>
      </w:r>
      <w:r w:rsidR="00DE24BE" w:rsidRPr="00DE24BE">
        <w:rPr>
          <w:rFonts w:ascii="Arial" w:hAnsi="Arial" w:cs="Arial"/>
          <w:sz w:val="19"/>
          <w:szCs w:val="19"/>
          <w:lang w:val="sk-SK"/>
        </w:rPr>
        <w:t>projekty s aplikovanou štandardnou stupnicou jednotkových nákladov</w:t>
      </w:r>
    </w:p>
    <w:p w14:paraId="5D54114E" w14:textId="0CF126A5" w:rsidR="00322445" w:rsidRPr="000A76AD" w:rsidRDefault="009D7F63" w:rsidP="00E758CB">
      <w:pPr>
        <w:pStyle w:val="Default"/>
        <w:numPr>
          <w:ilvl w:val="0"/>
          <w:numId w:val="162"/>
        </w:numPr>
        <w:spacing w:before="120" w:after="120" w:line="288" w:lineRule="auto"/>
        <w:jc w:val="both"/>
        <w:rPr>
          <w:rFonts w:ascii="Arial" w:hAnsi="Arial" w:cs="Arial"/>
          <w:sz w:val="19"/>
          <w:szCs w:val="19"/>
          <w:lang w:val="sk-SK"/>
        </w:rPr>
      </w:pPr>
      <w:r w:rsidRPr="000A76AD">
        <w:rPr>
          <w:rFonts w:ascii="Arial" w:hAnsi="Arial" w:cs="Arial"/>
          <w:sz w:val="19"/>
          <w:szCs w:val="19"/>
          <w:lang w:val="sk-SK"/>
        </w:rPr>
        <w:t>Sumarizačný hárok – náhrady pri pracovnej ceste</w:t>
      </w:r>
    </w:p>
    <w:p w14:paraId="068434E8" w14:textId="1A643E0B" w:rsidR="00322445" w:rsidRPr="000A76AD" w:rsidRDefault="009D7F63" w:rsidP="00E758CB">
      <w:pPr>
        <w:pStyle w:val="Default"/>
        <w:numPr>
          <w:ilvl w:val="0"/>
          <w:numId w:val="162"/>
        </w:numPr>
        <w:spacing w:before="120" w:after="120" w:line="288" w:lineRule="auto"/>
        <w:jc w:val="both"/>
        <w:rPr>
          <w:rFonts w:ascii="Arial" w:hAnsi="Arial" w:cs="Arial"/>
          <w:sz w:val="19"/>
          <w:szCs w:val="19"/>
          <w:lang w:val="sk-SK"/>
        </w:rPr>
      </w:pPr>
      <w:r w:rsidRPr="000A76AD">
        <w:rPr>
          <w:rFonts w:ascii="Arial" w:hAnsi="Arial" w:cs="Arial"/>
          <w:sz w:val="19"/>
          <w:szCs w:val="19"/>
          <w:lang w:val="sk-SK"/>
        </w:rPr>
        <w:t>Prezenčná listina napr. zo školenia, z porady, pracovného stretnutia</w:t>
      </w:r>
      <w:r w:rsidR="00E33255" w:rsidRPr="000A76AD">
        <w:rPr>
          <w:rFonts w:ascii="Arial" w:hAnsi="Arial" w:cs="Arial"/>
          <w:sz w:val="19"/>
          <w:szCs w:val="19"/>
          <w:lang w:val="sk-SK"/>
        </w:rPr>
        <w:t>, konzultácií</w:t>
      </w:r>
      <w:r w:rsidRPr="000A76AD">
        <w:rPr>
          <w:rFonts w:ascii="Arial" w:hAnsi="Arial" w:cs="Arial"/>
          <w:sz w:val="19"/>
          <w:szCs w:val="19"/>
          <w:lang w:val="sk-SK"/>
        </w:rPr>
        <w:t xml:space="preserve"> atď</w:t>
      </w:r>
      <w:r w:rsidR="00F2335A" w:rsidRPr="000A76AD">
        <w:rPr>
          <w:rFonts w:ascii="Arial" w:hAnsi="Arial" w:cs="Arial"/>
          <w:sz w:val="19"/>
          <w:szCs w:val="19"/>
          <w:lang w:val="sk-SK"/>
        </w:rPr>
        <w:t>.</w:t>
      </w:r>
    </w:p>
    <w:p w14:paraId="2A5F370E" w14:textId="12ACE505" w:rsidR="009D7F63" w:rsidRDefault="00F2335A" w:rsidP="00E758CB">
      <w:pPr>
        <w:pStyle w:val="Default"/>
        <w:numPr>
          <w:ilvl w:val="0"/>
          <w:numId w:val="162"/>
        </w:numPr>
        <w:spacing w:before="120" w:after="120" w:line="288" w:lineRule="auto"/>
        <w:jc w:val="both"/>
        <w:rPr>
          <w:rFonts w:ascii="Arial" w:hAnsi="Arial" w:cs="Arial"/>
          <w:sz w:val="19"/>
          <w:szCs w:val="19"/>
          <w:lang w:val="sk-SK"/>
        </w:rPr>
      </w:pPr>
      <w:r w:rsidRPr="000A76AD">
        <w:rPr>
          <w:rFonts w:ascii="Arial" w:hAnsi="Arial" w:cs="Arial"/>
          <w:sz w:val="19"/>
          <w:szCs w:val="19"/>
          <w:lang w:val="sk-SK"/>
        </w:rPr>
        <w:t>Plán predkladania ŽoP</w:t>
      </w:r>
    </w:p>
    <w:p w14:paraId="18EE6E58" w14:textId="4AE2BBF0" w:rsidR="00322445" w:rsidRPr="00C827CD" w:rsidRDefault="00322445" w:rsidP="00C827CD">
      <w:pPr>
        <w:pStyle w:val="Default"/>
        <w:numPr>
          <w:ilvl w:val="0"/>
          <w:numId w:val="162"/>
        </w:numPr>
        <w:spacing w:before="120" w:after="120" w:line="288" w:lineRule="auto"/>
        <w:jc w:val="both"/>
        <w:rPr>
          <w:ins w:id="274" w:author="Autor"/>
          <w:rFonts w:ascii="Arial" w:hAnsi="Arial" w:cs="Arial"/>
          <w:sz w:val="19"/>
          <w:szCs w:val="19"/>
          <w:lang w:val="sk-SK"/>
        </w:rPr>
      </w:pPr>
      <w:del w:id="275" w:author="Autor">
        <w:r w:rsidDel="00EB5C82">
          <w:rPr>
            <w:rFonts w:ascii="Arial" w:hAnsi="Arial" w:cs="Arial"/>
            <w:sz w:val="19"/>
            <w:szCs w:val="19"/>
            <w:lang w:val="sk-SK"/>
          </w:rPr>
          <w:delText>-</w:delText>
        </w:r>
      </w:del>
      <w:ins w:id="276" w:author="Autor">
        <w:r w:rsidR="00EB5C82">
          <w:rPr>
            <w:rFonts w:ascii="Arial" w:hAnsi="Arial" w:cs="Arial"/>
            <w:sz w:val="19"/>
            <w:szCs w:val="19"/>
            <w:lang w:val="sk-SK"/>
          </w:rPr>
          <w:t>-</w:t>
        </w:r>
      </w:ins>
    </w:p>
    <w:p w14:paraId="1840A62A" w14:textId="6ED665BA" w:rsidR="00EB5C82" w:rsidRPr="000A76AD" w:rsidRDefault="00EB5C82" w:rsidP="00E758CB">
      <w:pPr>
        <w:pStyle w:val="Default"/>
        <w:numPr>
          <w:ilvl w:val="0"/>
          <w:numId w:val="162"/>
        </w:numPr>
        <w:spacing w:before="120" w:after="120" w:line="288" w:lineRule="auto"/>
        <w:jc w:val="both"/>
        <w:rPr>
          <w:rFonts w:ascii="Arial" w:hAnsi="Arial" w:cs="Arial"/>
          <w:sz w:val="19"/>
          <w:szCs w:val="19"/>
          <w:lang w:val="sk-SK"/>
        </w:rPr>
      </w:pPr>
      <w:ins w:id="277" w:author="Autor">
        <w:r>
          <w:rPr>
            <w:rFonts w:ascii="Arial" w:hAnsi="Arial" w:cs="Arial"/>
            <w:sz w:val="19"/>
            <w:szCs w:val="19"/>
            <w:lang w:val="sk-SK"/>
          </w:rPr>
          <w:t>-</w:t>
        </w:r>
      </w:ins>
    </w:p>
    <w:p w14:paraId="3D8075F5" w14:textId="77777777" w:rsidR="009D7F63" w:rsidRPr="002255EE" w:rsidRDefault="009D7F63" w:rsidP="005B7173">
      <w:pPr>
        <w:pStyle w:val="Default"/>
        <w:numPr>
          <w:ilvl w:val="0"/>
          <w:numId w:val="92"/>
        </w:numPr>
        <w:spacing w:before="120" w:after="120" w:line="288" w:lineRule="auto"/>
        <w:jc w:val="both"/>
        <w:rPr>
          <w:rFonts w:ascii="Arial" w:hAnsi="Arial" w:cs="Arial"/>
          <w:sz w:val="19"/>
          <w:szCs w:val="19"/>
          <w:lang w:val="sk-SK"/>
        </w:rPr>
      </w:pPr>
      <w:r w:rsidRPr="002255EE">
        <w:rPr>
          <w:rFonts w:ascii="Arial" w:hAnsi="Arial" w:cs="Arial"/>
          <w:sz w:val="19"/>
          <w:szCs w:val="19"/>
          <w:lang w:val="sk-SK"/>
        </w:rPr>
        <w:t>Potvrdenie o odobratí originálov alebo overených kópií dokladov, písomností, záznamov dát</w:t>
      </w:r>
    </w:p>
    <w:p w14:paraId="043A0017"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Žiadosť o zmenu zmluvy o NFP</w:t>
      </w:r>
    </w:p>
    <w:p w14:paraId="40221BCB"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Personálna matica</w:t>
      </w:r>
    </w:p>
    <w:p w14:paraId="7790FF61" w14:textId="77777777" w:rsidR="009D7F63" w:rsidRPr="002255EE" w:rsidRDefault="005979B7"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Test bežnej dostupnosti</w:t>
      </w:r>
    </w:p>
    <w:p w14:paraId="10A214C4"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Plán verejného obstarávania</w:t>
      </w:r>
    </w:p>
    <w:p w14:paraId="350365AA"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Predpokladaná hodnota zákazky</w:t>
      </w:r>
    </w:p>
    <w:p w14:paraId="5E600904" w14:textId="77777777" w:rsidR="009D7F63" w:rsidRPr="002255EE" w:rsidRDefault="005979B7"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Poverenie k realizácii verejného obstarávania</w:t>
      </w:r>
    </w:p>
    <w:p w14:paraId="3156643A" w14:textId="26510B1A" w:rsidR="009669DA" w:rsidRDefault="00766467" w:rsidP="009669DA">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a</w:t>
      </w:r>
      <w:r w:rsidR="009669DA">
        <w:rPr>
          <w:rFonts w:ascii="Arial" w:hAnsi="Arial" w:cs="Arial"/>
          <w:sz w:val="19"/>
          <w:szCs w:val="19"/>
          <w:lang w:val="sk-SK"/>
        </w:rPr>
        <w:t xml:space="preserve">) </w:t>
      </w:r>
      <w:r w:rsidR="009D7F63" w:rsidRPr="009669DA">
        <w:rPr>
          <w:rFonts w:ascii="Arial" w:hAnsi="Arial" w:cs="Arial"/>
          <w:sz w:val="19"/>
          <w:szCs w:val="19"/>
          <w:lang w:val="sk-SK"/>
        </w:rPr>
        <w:t xml:space="preserve">Informácia o zverejnení výzvy </w:t>
      </w:r>
      <w:r w:rsidR="009669DA" w:rsidRPr="009669DA">
        <w:rPr>
          <w:rFonts w:ascii="Arial" w:hAnsi="Arial" w:cs="Arial"/>
          <w:sz w:val="19"/>
          <w:szCs w:val="19"/>
          <w:lang w:val="sk-SK"/>
        </w:rPr>
        <w:t xml:space="preserve">Informácia o zverejnení výzvy na predkladanie ponúk na webovom sídle www.partnerskadohoda.gov.sk v prípade zákaziek s nízkou hodnotou </w:t>
      </w:r>
      <w:del w:id="278" w:author="Autor">
        <w:r w:rsidR="009D7F63" w:rsidRPr="009669DA" w:rsidDel="00C827CD">
          <w:rPr>
            <w:rFonts w:ascii="Arial" w:hAnsi="Arial" w:cs="Arial"/>
            <w:sz w:val="19"/>
            <w:szCs w:val="19"/>
            <w:lang w:val="sk-SK"/>
          </w:rPr>
          <w:delText>Výzva na pred</w:delText>
        </w:r>
        <w:r w:rsidR="00842C0E" w:rsidRPr="009669DA" w:rsidDel="00C827CD">
          <w:rPr>
            <w:rFonts w:ascii="Arial" w:hAnsi="Arial" w:cs="Arial"/>
            <w:sz w:val="19"/>
            <w:szCs w:val="19"/>
            <w:lang w:val="sk-SK"/>
          </w:rPr>
          <w:delText xml:space="preserve">kladanie </w:delText>
        </w:r>
        <w:r w:rsidR="009D7F63" w:rsidRPr="009669DA" w:rsidDel="00C827CD">
          <w:rPr>
            <w:rFonts w:ascii="Arial" w:hAnsi="Arial" w:cs="Arial"/>
            <w:sz w:val="19"/>
            <w:szCs w:val="19"/>
            <w:lang w:val="sk-SK"/>
          </w:rPr>
          <w:delText xml:space="preserve"> pon</w:delText>
        </w:r>
        <w:r w:rsidR="00842C0E" w:rsidRPr="009669DA" w:rsidDel="00C827CD">
          <w:rPr>
            <w:rFonts w:ascii="Arial" w:hAnsi="Arial" w:cs="Arial"/>
            <w:sz w:val="19"/>
            <w:szCs w:val="19"/>
            <w:lang w:val="sk-SK"/>
          </w:rPr>
          <w:delText>úk</w:delText>
        </w:r>
      </w:del>
    </w:p>
    <w:p w14:paraId="27FE858E" w14:textId="0E23B67F" w:rsidR="009D7F63" w:rsidRPr="009669DA" w:rsidRDefault="00766467" w:rsidP="009669DA">
      <w:pPr>
        <w:pStyle w:val="Default"/>
        <w:spacing w:before="120" w:after="120" w:line="288" w:lineRule="auto"/>
        <w:ind w:left="714"/>
        <w:jc w:val="both"/>
        <w:rPr>
          <w:rFonts w:ascii="Arial" w:hAnsi="Arial" w:cs="Arial"/>
          <w:sz w:val="19"/>
          <w:szCs w:val="19"/>
          <w:lang w:val="sk-SK"/>
        </w:rPr>
      </w:pPr>
      <w:r>
        <w:rPr>
          <w:rFonts w:ascii="Arial" w:hAnsi="Arial" w:cs="Arial"/>
          <w:sz w:val="19"/>
          <w:szCs w:val="19"/>
          <w:lang w:val="sk-SK"/>
        </w:rPr>
        <w:t>b</w:t>
      </w:r>
      <w:r w:rsidR="009669DA" w:rsidRPr="009669DA">
        <w:rPr>
          <w:rFonts w:ascii="Arial" w:hAnsi="Arial" w:cs="Arial"/>
          <w:sz w:val="19"/>
          <w:szCs w:val="19"/>
          <w:lang w:val="sk-SK"/>
        </w:rPr>
        <w:t xml:space="preserve">) Informácia o zverejnení výzvy na predkladanie ponúk na webovom sídle </w:t>
      </w:r>
      <w:hyperlink r:id="rId18" w:history="1">
        <w:r w:rsidR="009669DA" w:rsidRPr="009669DA">
          <w:rPr>
            <w:rFonts w:ascii="Arial" w:hAnsi="Arial" w:cs="Arial"/>
            <w:sz w:val="19"/>
            <w:szCs w:val="19"/>
            <w:lang w:val="sk-SK"/>
          </w:rPr>
          <w:t>www.partnerskadohoda.gov.sk</w:t>
        </w:r>
      </w:hyperlink>
      <w:r w:rsidR="009669DA" w:rsidRPr="009669DA">
        <w:rPr>
          <w:rFonts w:ascii="Arial" w:hAnsi="Arial" w:cs="Arial"/>
          <w:sz w:val="19"/>
          <w:szCs w:val="19"/>
          <w:lang w:val="sk-SK"/>
        </w:rPr>
        <w:t xml:space="preserve"> v prípade zákaziek vyhlásených osobou, ktorej verejný obstarávateľ poskytne 50% a menej finančných prostriedkov na dodanie tovaru, uskutočnenie stavebných prác a poskytnutie služieb z NFP</w:t>
      </w:r>
    </w:p>
    <w:p w14:paraId="47ECF241" w14:textId="35A7F792" w:rsidR="00766467" w:rsidRDefault="00766467"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Výzva na predkladanie ponúk (zákazka s nízkou hodnotou)</w:t>
      </w:r>
    </w:p>
    <w:p w14:paraId="6A56568D" w14:textId="0B1CD5A5"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Zá</w:t>
      </w:r>
      <w:r w:rsidR="00842C0E">
        <w:rPr>
          <w:rFonts w:ascii="Arial" w:hAnsi="Arial" w:cs="Arial"/>
          <w:sz w:val="19"/>
          <w:szCs w:val="19"/>
          <w:lang w:val="sk-SK"/>
        </w:rPr>
        <w:t>znam</w:t>
      </w:r>
      <w:r w:rsidRPr="002255EE">
        <w:rPr>
          <w:rFonts w:ascii="Arial" w:hAnsi="Arial" w:cs="Arial"/>
          <w:sz w:val="19"/>
          <w:szCs w:val="19"/>
          <w:lang w:val="sk-SK"/>
        </w:rPr>
        <w:t xml:space="preserve"> z prieskumu trhu</w:t>
      </w:r>
    </w:p>
    <w:p w14:paraId="0D434162" w14:textId="6C3CD48F" w:rsidR="009D7F63" w:rsidRPr="002255EE" w:rsidRDefault="005979B7"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Zápisnica z vyhodnotenia podmienok účasti</w:t>
      </w:r>
    </w:p>
    <w:p w14:paraId="682FFE21"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Zápisnica z  vyhodnotenia ponúk</w:t>
      </w:r>
    </w:p>
    <w:p w14:paraId="1435144E" w14:textId="215A88EC"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týkajúce sa konfliktu záujmov</w:t>
      </w:r>
      <w:r w:rsidR="00487653">
        <w:rPr>
          <w:rFonts w:ascii="Arial" w:hAnsi="Arial" w:cs="Arial"/>
          <w:sz w:val="19"/>
          <w:szCs w:val="19"/>
          <w:lang w:val="sk-SK"/>
        </w:rPr>
        <w:t xml:space="preserve"> </w:t>
      </w:r>
      <w:r w:rsidR="00842C0E">
        <w:rPr>
          <w:rFonts w:ascii="Arial" w:hAnsi="Arial" w:cs="Arial"/>
          <w:sz w:val="19"/>
          <w:szCs w:val="19"/>
          <w:lang w:val="sk-SK"/>
        </w:rPr>
        <w:t>v procese VO a obstarávania</w:t>
      </w:r>
    </w:p>
    <w:p w14:paraId="09E8B6B9" w14:textId="4FFF7A48"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o</w:t>
      </w:r>
      <w:r w:rsidR="005979B7">
        <w:rPr>
          <w:rFonts w:ascii="Arial" w:hAnsi="Arial" w:cs="Arial"/>
          <w:sz w:val="19"/>
          <w:szCs w:val="19"/>
          <w:lang w:val="sk-SK"/>
        </w:rPr>
        <w:t> úplnosti a</w:t>
      </w:r>
      <w:r w:rsidR="00842C0E">
        <w:rPr>
          <w:rFonts w:ascii="Arial" w:hAnsi="Arial" w:cs="Arial"/>
          <w:sz w:val="19"/>
          <w:szCs w:val="19"/>
          <w:lang w:val="sk-SK"/>
        </w:rPr>
        <w:t> súladu predkladanej dokumentácie s originálnou dokumentáciou z VO alebo obstarávania</w:t>
      </w:r>
    </w:p>
    <w:p w14:paraId="3FB68B6F"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o splnení podmienok</w:t>
      </w:r>
      <w:r w:rsidR="005979B7">
        <w:rPr>
          <w:rFonts w:ascii="Arial" w:hAnsi="Arial" w:cs="Arial"/>
          <w:sz w:val="19"/>
          <w:szCs w:val="19"/>
          <w:lang w:val="sk-SK"/>
        </w:rPr>
        <w:t xml:space="preserve"> dokladov</w:t>
      </w:r>
    </w:p>
    <w:p w14:paraId="590FEBF4" w14:textId="77777777" w:rsidR="009D7F63" w:rsidRPr="002255EE" w:rsidRDefault="005B5A86"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Návrh čiastkovej správy/</w:t>
      </w:r>
      <w:r w:rsidR="009D7F63" w:rsidRPr="002255EE">
        <w:rPr>
          <w:rFonts w:ascii="Arial" w:hAnsi="Arial" w:cs="Arial"/>
          <w:sz w:val="19"/>
          <w:szCs w:val="19"/>
          <w:lang w:val="sk-SK"/>
        </w:rPr>
        <w:t>Návrh správy z kontroly na mieste</w:t>
      </w:r>
    </w:p>
    <w:p w14:paraId="52DBC62F" w14:textId="77777777" w:rsidR="000573B5" w:rsidRDefault="005B5A86"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Čiastková správa/</w:t>
      </w:r>
      <w:r w:rsidR="009D7F63" w:rsidRPr="002255EE">
        <w:rPr>
          <w:rFonts w:ascii="Arial" w:hAnsi="Arial" w:cs="Arial"/>
          <w:sz w:val="19"/>
          <w:szCs w:val="19"/>
          <w:lang w:val="sk-SK"/>
        </w:rPr>
        <w:t>Správa z kontroly na mieste</w:t>
      </w:r>
    </w:p>
    <w:p w14:paraId="544ECB0B" w14:textId="77777777" w:rsidR="005979B7" w:rsidRDefault="00EF4612" w:rsidP="005B7173">
      <w:pPr>
        <w:pStyle w:val="Default"/>
        <w:numPr>
          <w:ilvl w:val="0"/>
          <w:numId w:val="92"/>
        </w:numPr>
        <w:spacing w:before="120" w:after="120" w:line="288" w:lineRule="auto"/>
        <w:jc w:val="both"/>
        <w:rPr>
          <w:rFonts w:ascii="Arial" w:hAnsi="Arial" w:cs="Arial"/>
          <w:sz w:val="19"/>
          <w:szCs w:val="19"/>
          <w:lang w:val="sk-SK"/>
        </w:rPr>
      </w:pPr>
      <w:r w:rsidRPr="00EF4612">
        <w:rPr>
          <w:rFonts w:ascii="Arial" w:hAnsi="Arial" w:cs="Arial"/>
          <w:sz w:val="19"/>
          <w:szCs w:val="19"/>
          <w:lang w:val="sk-SK"/>
        </w:rPr>
        <w:t>Rizikové indikátory k možným porušeniam zákona o ochrane hospodárskej súťaže</w:t>
      </w:r>
    </w:p>
    <w:p w14:paraId="6DD05A42" w14:textId="77777777" w:rsidR="007F77C1" w:rsidRDefault="007F77C1"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D</w:t>
      </w:r>
      <w:r w:rsidRPr="0073389C">
        <w:rPr>
          <w:rFonts w:ascii="Arial" w:hAnsi="Arial" w:cs="Arial"/>
          <w:sz w:val="19"/>
          <w:szCs w:val="19"/>
          <w:lang w:val="sk-SK"/>
        </w:rPr>
        <w:t>ohod</w:t>
      </w:r>
      <w:r>
        <w:rPr>
          <w:rFonts w:ascii="Arial" w:hAnsi="Arial" w:cs="Arial"/>
          <w:sz w:val="19"/>
          <w:szCs w:val="19"/>
          <w:lang w:val="sk-SK"/>
        </w:rPr>
        <w:t>a</w:t>
      </w:r>
      <w:r w:rsidRPr="0073389C">
        <w:rPr>
          <w:rFonts w:ascii="Arial" w:hAnsi="Arial" w:cs="Arial"/>
          <w:sz w:val="19"/>
          <w:szCs w:val="19"/>
          <w:lang w:val="sk-SK"/>
        </w:rPr>
        <w:t xml:space="preserve"> o</w:t>
      </w:r>
      <w:r>
        <w:rPr>
          <w:rFonts w:ascii="Arial" w:hAnsi="Arial" w:cs="Arial"/>
          <w:sz w:val="19"/>
          <w:szCs w:val="19"/>
          <w:lang w:val="sk-SK"/>
        </w:rPr>
        <w:t> </w:t>
      </w:r>
      <w:r w:rsidRPr="0073389C">
        <w:rPr>
          <w:rFonts w:ascii="Arial" w:hAnsi="Arial" w:cs="Arial"/>
          <w:sz w:val="19"/>
          <w:szCs w:val="19"/>
          <w:lang w:val="sk-SK"/>
        </w:rPr>
        <w:t>splátkach</w:t>
      </w:r>
    </w:p>
    <w:p w14:paraId="6D237A14" w14:textId="77777777" w:rsidR="007F77C1" w:rsidRDefault="007F77C1" w:rsidP="005B7173">
      <w:pPr>
        <w:pStyle w:val="Default"/>
        <w:numPr>
          <w:ilvl w:val="0"/>
          <w:numId w:val="92"/>
        </w:numPr>
        <w:spacing w:before="120" w:after="120" w:line="288" w:lineRule="auto"/>
        <w:ind w:left="714" w:hanging="357"/>
        <w:jc w:val="both"/>
        <w:rPr>
          <w:ins w:id="279" w:author="Autor"/>
          <w:rFonts w:ascii="Arial" w:hAnsi="Arial" w:cs="Arial"/>
          <w:sz w:val="19"/>
          <w:szCs w:val="19"/>
          <w:lang w:val="sk-SK"/>
        </w:rPr>
      </w:pPr>
      <w:r w:rsidRPr="007F77C1">
        <w:rPr>
          <w:rFonts w:ascii="Arial" w:hAnsi="Arial" w:cs="Arial"/>
          <w:sz w:val="19"/>
          <w:szCs w:val="19"/>
          <w:lang w:val="sk-SK"/>
        </w:rPr>
        <w:t>Dohoda o odklade plnenia</w:t>
      </w:r>
    </w:p>
    <w:p w14:paraId="12A22B37" w14:textId="56E33E44" w:rsidR="00D8307A" w:rsidRPr="00EB5C82" w:rsidRDefault="00D8307A" w:rsidP="00EB5C82">
      <w:pPr>
        <w:pStyle w:val="Default"/>
        <w:numPr>
          <w:ilvl w:val="0"/>
          <w:numId w:val="92"/>
        </w:numPr>
        <w:spacing w:before="120" w:after="120" w:line="288" w:lineRule="auto"/>
        <w:ind w:left="714" w:hanging="357"/>
        <w:jc w:val="both"/>
        <w:rPr>
          <w:ins w:id="280" w:author="Autor"/>
          <w:rFonts w:ascii="Arial" w:hAnsi="Arial" w:cs="Arial"/>
          <w:sz w:val="19"/>
          <w:szCs w:val="19"/>
          <w:lang w:val="sk-SK"/>
        </w:rPr>
      </w:pPr>
      <w:ins w:id="281" w:author="Autor">
        <w:del w:id="282" w:author="Autor">
          <w:r w:rsidDel="00EB5C82">
            <w:rPr>
              <w:rFonts w:ascii="Arial" w:hAnsi="Arial" w:cs="Arial"/>
              <w:sz w:val="19"/>
              <w:szCs w:val="19"/>
              <w:lang w:val="sk-SK"/>
            </w:rPr>
            <w:delText>-</w:delText>
          </w:r>
        </w:del>
        <w:r w:rsidR="00EB5C82">
          <w:rPr>
            <w:rFonts w:ascii="Arial" w:hAnsi="Arial" w:cs="Arial"/>
            <w:sz w:val="19"/>
            <w:szCs w:val="19"/>
            <w:lang w:val="sk-SK"/>
          </w:rPr>
          <w:t>-</w:t>
        </w:r>
      </w:ins>
    </w:p>
    <w:p w14:paraId="15370D9F" w14:textId="528AC9E0" w:rsidR="00EB5C82" w:rsidRDefault="00EB5C82" w:rsidP="005B7173">
      <w:pPr>
        <w:pStyle w:val="Default"/>
        <w:numPr>
          <w:ilvl w:val="0"/>
          <w:numId w:val="92"/>
        </w:numPr>
        <w:spacing w:before="120" w:after="120" w:line="288" w:lineRule="auto"/>
        <w:ind w:left="714" w:hanging="357"/>
        <w:jc w:val="both"/>
        <w:rPr>
          <w:rFonts w:ascii="Arial" w:hAnsi="Arial" w:cs="Arial"/>
          <w:sz w:val="19"/>
          <w:szCs w:val="19"/>
          <w:lang w:val="sk-SK"/>
        </w:rPr>
      </w:pPr>
      <w:ins w:id="283" w:author="Autor">
        <w:r>
          <w:rPr>
            <w:rFonts w:ascii="Arial" w:hAnsi="Arial" w:cs="Arial"/>
            <w:sz w:val="19"/>
            <w:szCs w:val="19"/>
            <w:lang w:val="sk-SK"/>
          </w:rPr>
          <w:t>-</w:t>
        </w:r>
      </w:ins>
    </w:p>
    <w:p w14:paraId="050F44E2" w14:textId="0F870908" w:rsidR="00A751E6" w:rsidDel="00D8307A" w:rsidRDefault="00A751E6" w:rsidP="005B7173">
      <w:pPr>
        <w:pStyle w:val="Default"/>
        <w:numPr>
          <w:ilvl w:val="0"/>
          <w:numId w:val="92"/>
        </w:numPr>
        <w:spacing w:before="120" w:after="120" w:line="288" w:lineRule="auto"/>
        <w:ind w:left="714" w:hanging="357"/>
        <w:jc w:val="both"/>
        <w:rPr>
          <w:del w:id="284" w:author="Autor"/>
          <w:rFonts w:ascii="Arial" w:hAnsi="Arial" w:cs="Arial"/>
          <w:sz w:val="19"/>
          <w:szCs w:val="19"/>
          <w:lang w:val="sk-SK"/>
        </w:rPr>
      </w:pPr>
      <w:del w:id="285" w:author="Autor">
        <w:r w:rsidDel="00D8307A">
          <w:rPr>
            <w:rFonts w:ascii="Arial" w:hAnsi="Arial" w:cs="Arial"/>
            <w:sz w:val="19"/>
            <w:szCs w:val="19"/>
            <w:lang w:val="sk-SK"/>
          </w:rPr>
          <w:delText>Súhlas dotknutej osoby so spracovaním osobných údajov</w:delText>
        </w:r>
      </w:del>
    </w:p>
    <w:p w14:paraId="60567E55" w14:textId="12EE2642" w:rsidR="00A751E6" w:rsidRDefault="00A751E6" w:rsidP="0029700B">
      <w:pPr>
        <w:pStyle w:val="Default"/>
        <w:numPr>
          <w:ilvl w:val="0"/>
          <w:numId w:val="156"/>
        </w:numPr>
        <w:spacing w:before="120" w:after="120" w:line="288" w:lineRule="auto"/>
        <w:jc w:val="both"/>
        <w:rPr>
          <w:ins w:id="286" w:author="Autor"/>
          <w:rFonts w:ascii="Arial" w:hAnsi="Arial" w:cs="Arial"/>
          <w:sz w:val="19"/>
          <w:szCs w:val="19"/>
          <w:lang w:val="sk-SK"/>
        </w:rPr>
      </w:pPr>
      <w:r>
        <w:rPr>
          <w:rFonts w:ascii="Arial" w:hAnsi="Arial" w:cs="Arial"/>
          <w:sz w:val="19"/>
          <w:szCs w:val="19"/>
          <w:lang w:val="sk-SK"/>
        </w:rPr>
        <w:t>Výpočet oprá</w:t>
      </w:r>
      <w:r w:rsidR="00B60D5F">
        <w:rPr>
          <w:rFonts w:ascii="Arial" w:hAnsi="Arial" w:cs="Arial"/>
          <w:sz w:val="19"/>
          <w:szCs w:val="19"/>
          <w:lang w:val="sk-SK"/>
        </w:rPr>
        <w:t>vnenej výšky mzdy zamestnanca</w:t>
      </w:r>
      <w:r w:rsidR="00F2335A">
        <w:rPr>
          <w:rFonts w:ascii="Arial" w:hAnsi="Arial" w:cs="Arial"/>
          <w:sz w:val="19"/>
          <w:szCs w:val="19"/>
          <w:lang w:val="sk-SK"/>
        </w:rPr>
        <w:t>_</w:t>
      </w:r>
      <w:r w:rsidR="00105CAF">
        <w:rPr>
          <w:rFonts w:ascii="Arial" w:hAnsi="Arial" w:cs="Arial"/>
          <w:sz w:val="19"/>
          <w:szCs w:val="19"/>
          <w:lang w:val="sk-SK"/>
        </w:rPr>
        <w:t xml:space="preserve"> </w:t>
      </w:r>
      <w:r w:rsidR="00B60D5F">
        <w:rPr>
          <w:rFonts w:ascii="Arial" w:hAnsi="Arial" w:cs="Arial"/>
          <w:sz w:val="19"/>
          <w:szCs w:val="19"/>
          <w:lang w:val="sk-SK"/>
        </w:rPr>
        <w:t>ŠRO</w:t>
      </w:r>
    </w:p>
    <w:p w14:paraId="0AD40E75" w14:textId="1AC96115" w:rsidR="00EB5C82" w:rsidRPr="00D17090" w:rsidRDefault="00EB5C82" w:rsidP="00D17090">
      <w:pPr>
        <w:pStyle w:val="Default"/>
        <w:spacing w:before="120" w:after="120" w:line="288" w:lineRule="auto"/>
        <w:ind w:left="720"/>
        <w:jc w:val="both"/>
        <w:rPr>
          <w:rFonts w:ascii="Arial" w:hAnsi="Arial" w:cs="Arial"/>
          <w:sz w:val="19"/>
          <w:szCs w:val="19"/>
          <w:lang w:val="sk-SK"/>
        </w:rPr>
      </w:pPr>
      <w:ins w:id="287" w:author="Autor">
        <w:r w:rsidRPr="00525360">
          <w:rPr>
            <w:rFonts w:ascii="Arial" w:hAnsi="Arial" w:cs="Arial"/>
            <w:color w:val="FF0000"/>
            <w:sz w:val="19"/>
            <w:szCs w:val="19"/>
            <w:lang w:val="sk-SK"/>
          </w:rPr>
          <w:t>b)  Výpočet oprávnenej výšky mzdy zamestnanca_ ŠRO - OBZ</w:t>
        </w:r>
      </w:ins>
    </w:p>
    <w:p w14:paraId="71395AC4" w14:textId="77777777" w:rsidR="00AE2E88" w:rsidRDefault="00A161AA" w:rsidP="0029700B">
      <w:pPr>
        <w:pStyle w:val="Default"/>
        <w:numPr>
          <w:ilvl w:val="0"/>
          <w:numId w:val="156"/>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Mimoriadna monitorovacia správa projektu</w:t>
      </w:r>
    </w:p>
    <w:p w14:paraId="405C13E1" w14:textId="77777777" w:rsidR="00200264" w:rsidRDefault="00200264" w:rsidP="0029700B">
      <w:pPr>
        <w:pStyle w:val="Default"/>
        <w:numPr>
          <w:ilvl w:val="0"/>
          <w:numId w:val="156"/>
        </w:numPr>
        <w:spacing w:before="120" w:after="120" w:line="288" w:lineRule="auto"/>
        <w:ind w:left="714" w:hanging="357"/>
        <w:jc w:val="both"/>
        <w:rPr>
          <w:ins w:id="288" w:author="Autor"/>
          <w:rFonts w:ascii="Arial" w:hAnsi="Arial" w:cs="Arial"/>
          <w:sz w:val="19"/>
          <w:szCs w:val="19"/>
          <w:lang w:val="sk-SK"/>
        </w:rPr>
      </w:pPr>
      <w:r w:rsidRPr="009B14A0">
        <w:rPr>
          <w:rFonts w:ascii="Arial" w:hAnsi="Arial" w:cs="Arial"/>
          <w:sz w:val="19"/>
          <w:szCs w:val="19"/>
          <w:lang w:val="sk-SK"/>
        </w:rPr>
        <w:t>Prevodník obstaraných položiek k rozpočtu projektu</w:t>
      </w:r>
    </w:p>
    <w:p w14:paraId="43C397FB" w14:textId="46DF97EC" w:rsidR="00EB5C82" w:rsidRPr="00D17090" w:rsidRDefault="00EB5C82" w:rsidP="00D17090">
      <w:pPr>
        <w:pStyle w:val="Default"/>
        <w:numPr>
          <w:ilvl w:val="0"/>
          <w:numId w:val="156"/>
        </w:numPr>
        <w:spacing w:before="120" w:after="120" w:line="288" w:lineRule="auto"/>
        <w:jc w:val="both"/>
        <w:rPr>
          <w:rFonts w:ascii="Arial" w:hAnsi="Arial" w:cs="Arial"/>
          <w:sz w:val="19"/>
          <w:szCs w:val="19"/>
          <w:lang w:val="sk-SK"/>
        </w:rPr>
      </w:pPr>
      <w:ins w:id="289" w:author="Autor">
        <w:r w:rsidRPr="00525360">
          <w:rPr>
            <w:rFonts w:ascii="Arial" w:hAnsi="Arial" w:cs="Arial"/>
            <w:color w:val="FF0000"/>
            <w:sz w:val="19"/>
            <w:szCs w:val="19"/>
            <w:lang w:val="sk-SK"/>
          </w:rPr>
          <w:t>Doplňujúce údaje k preukázaniu dodania predmetu plnenia</w:t>
        </w:r>
      </w:ins>
    </w:p>
    <w:p w14:paraId="27737030" w14:textId="77777777" w:rsidR="009B14A0" w:rsidRPr="009B14A0" w:rsidRDefault="009B14A0" w:rsidP="0029700B">
      <w:pPr>
        <w:pStyle w:val="Default"/>
        <w:numPr>
          <w:ilvl w:val="0"/>
          <w:numId w:val="156"/>
        </w:numPr>
        <w:spacing w:before="120" w:after="120" w:line="288" w:lineRule="auto"/>
        <w:ind w:left="714" w:hanging="357"/>
        <w:jc w:val="both"/>
        <w:rPr>
          <w:rFonts w:ascii="Arial" w:hAnsi="Arial" w:cs="Arial"/>
          <w:sz w:val="19"/>
          <w:szCs w:val="19"/>
          <w:lang w:val="sk-SK"/>
        </w:rPr>
      </w:pPr>
      <w:r w:rsidRPr="009B14A0">
        <w:rPr>
          <w:rFonts w:ascii="Arial" w:hAnsi="Arial" w:cs="Arial"/>
          <w:sz w:val="19"/>
          <w:szCs w:val="19"/>
          <w:lang w:val="sk-SK"/>
        </w:rPr>
        <w:t>Súhlas so spracovaním osobných údajov</w:t>
      </w:r>
    </w:p>
    <w:p w14:paraId="12A3A5ED" w14:textId="77777777" w:rsidR="009B14A0" w:rsidRDefault="009B14A0" w:rsidP="0029700B">
      <w:pPr>
        <w:pStyle w:val="Default"/>
        <w:numPr>
          <w:ilvl w:val="0"/>
          <w:numId w:val="156"/>
        </w:numPr>
        <w:spacing w:before="120" w:after="120" w:line="288" w:lineRule="auto"/>
        <w:ind w:left="714" w:hanging="357"/>
        <w:jc w:val="both"/>
        <w:rPr>
          <w:rFonts w:ascii="Arial" w:hAnsi="Arial" w:cs="Arial"/>
          <w:sz w:val="19"/>
          <w:szCs w:val="19"/>
          <w:lang w:val="sk-SK"/>
        </w:rPr>
      </w:pPr>
      <w:r w:rsidRPr="009B14A0">
        <w:rPr>
          <w:rFonts w:ascii="Arial" w:hAnsi="Arial" w:cs="Arial"/>
          <w:sz w:val="19"/>
          <w:szCs w:val="19"/>
          <w:lang w:val="sk-SK"/>
        </w:rPr>
        <w:t>Vyhlásenie o neposkytnutí osobných údajov</w:t>
      </w:r>
    </w:p>
    <w:p w14:paraId="42A2454F" w14:textId="1D118261" w:rsidR="00EB5C82" w:rsidRDefault="00842C0E" w:rsidP="0029700B">
      <w:pPr>
        <w:pStyle w:val="Default"/>
        <w:numPr>
          <w:ilvl w:val="0"/>
          <w:numId w:val="156"/>
        </w:numPr>
        <w:spacing w:before="120" w:after="120" w:line="288" w:lineRule="auto"/>
        <w:ind w:left="714" w:hanging="357"/>
        <w:jc w:val="both"/>
        <w:rPr>
          <w:rFonts w:ascii="Arial" w:hAnsi="Arial" w:cs="Arial"/>
          <w:sz w:val="19"/>
          <w:szCs w:val="19"/>
          <w:lang w:val="sk-SK"/>
        </w:rPr>
      </w:pPr>
      <w:del w:id="290" w:author="Autor">
        <w:r w:rsidDel="00EB5C82">
          <w:rPr>
            <w:rFonts w:ascii="Arial" w:hAnsi="Arial" w:cs="Arial"/>
            <w:sz w:val="19"/>
            <w:szCs w:val="19"/>
            <w:lang w:val="sk-SK"/>
          </w:rPr>
          <w:delText>Informácia o zverejnení výzvy na súťaž</w:delText>
        </w:r>
      </w:del>
      <w:ins w:id="291" w:author="Autor">
        <w:r w:rsidR="00EB5C82">
          <w:rPr>
            <w:rFonts w:ascii="Arial" w:hAnsi="Arial" w:cs="Arial"/>
            <w:sz w:val="19"/>
            <w:szCs w:val="19"/>
            <w:lang w:val="sk-SK"/>
          </w:rPr>
          <w:t>-</w:t>
        </w:r>
      </w:ins>
    </w:p>
    <w:p w14:paraId="020B134A" w14:textId="5337DB81" w:rsidR="00842C0E" w:rsidRDefault="00842C0E" w:rsidP="0029700B">
      <w:pPr>
        <w:pStyle w:val="Default"/>
        <w:numPr>
          <w:ilvl w:val="0"/>
          <w:numId w:val="156"/>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Pomocné KZ pre prijímateľa k predkladaniu dokumentov na kontrolu VO a obstarávania</w:t>
      </w:r>
    </w:p>
    <w:p w14:paraId="39F93CD1" w14:textId="605A7168" w:rsidR="00842C0E" w:rsidRPr="009B14A0" w:rsidRDefault="00842C0E" w:rsidP="0029700B">
      <w:pPr>
        <w:pStyle w:val="Default"/>
        <w:numPr>
          <w:ilvl w:val="0"/>
          <w:numId w:val="156"/>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Finančné opravy za porušenie pravidiel a postupov VO a obstarávania</w:t>
      </w:r>
    </w:p>
    <w:p w14:paraId="5B2B0E59" w14:textId="77777777" w:rsidR="00B1516C" w:rsidRDefault="00B1516C" w:rsidP="00B1516C">
      <w:pPr>
        <w:pStyle w:val="Default"/>
        <w:spacing w:before="120" w:after="120" w:line="288" w:lineRule="auto"/>
        <w:jc w:val="both"/>
        <w:rPr>
          <w:ins w:id="292" w:author="Autor"/>
          <w:lang w:val="sk-SK"/>
        </w:rPr>
      </w:pPr>
      <w:r>
        <w:rPr>
          <w:lang w:val="sk-SK"/>
        </w:rPr>
        <w:t xml:space="preserve"> </w:t>
      </w:r>
    </w:p>
    <w:p w14:paraId="72A46F48" w14:textId="77777777" w:rsidR="001A44D1" w:rsidRDefault="001A44D1" w:rsidP="00B1516C">
      <w:pPr>
        <w:pStyle w:val="Default"/>
        <w:spacing w:before="120" w:after="120" w:line="288" w:lineRule="auto"/>
        <w:jc w:val="both"/>
        <w:rPr>
          <w:lang w:val="sk-SK"/>
        </w:rPr>
      </w:pPr>
    </w:p>
    <w:p w14:paraId="213F1233" w14:textId="705B630B" w:rsidR="007F77C1" w:rsidRDefault="00B1516C" w:rsidP="0029700B">
      <w:pPr>
        <w:pStyle w:val="Nadpis1"/>
        <w:numPr>
          <w:ilvl w:val="0"/>
          <w:numId w:val="0"/>
        </w:numPr>
        <w:rPr>
          <w:rFonts w:ascii="Arial" w:hAnsi="Arial"/>
          <w:lang w:val="sk-SK"/>
        </w:rPr>
      </w:pPr>
      <w:bookmarkStart w:id="293" w:name="_Toc94683071"/>
      <w:r>
        <w:rPr>
          <w:rFonts w:ascii="Arial" w:hAnsi="Arial"/>
          <w:lang w:val="sk-SK"/>
        </w:rPr>
        <w:t xml:space="preserve">6 </w:t>
      </w:r>
      <w:r w:rsidR="0029700B">
        <w:rPr>
          <w:rFonts w:ascii="Arial" w:hAnsi="Arial"/>
          <w:lang w:val="sk-SK"/>
        </w:rPr>
        <w:t>S</w:t>
      </w:r>
      <w:r w:rsidRPr="00B1516C">
        <w:rPr>
          <w:rFonts w:ascii="Arial" w:hAnsi="Arial"/>
          <w:lang w:val="sk-SK"/>
        </w:rPr>
        <w:t>umár najčastejších identifiko</w:t>
      </w:r>
      <w:r w:rsidR="0029700B">
        <w:rPr>
          <w:rFonts w:ascii="Arial" w:hAnsi="Arial"/>
          <w:lang w:val="sk-SK"/>
        </w:rPr>
        <w:t>-</w:t>
      </w:r>
      <w:r w:rsidRPr="00B1516C">
        <w:rPr>
          <w:rFonts w:ascii="Arial" w:hAnsi="Arial"/>
          <w:lang w:val="sk-SK"/>
        </w:rPr>
        <w:t>vaných chýb</w:t>
      </w:r>
      <w:bookmarkEnd w:id="293"/>
    </w:p>
    <w:p w14:paraId="42298202" w14:textId="77777777" w:rsidR="00B1516C" w:rsidRPr="0029700B" w:rsidRDefault="00B1516C" w:rsidP="00B1516C">
      <w:pPr>
        <w:rPr>
          <w:rFonts w:eastAsia="Calibri" w:cs="Arial"/>
          <w:b/>
          <w:szCs w:val="19"/>
        </w:rPr>
      </w:pPr>
      <w:r w:rsidRPr="0029700B">
        <w:rPr>
          <w:rFonts w:eastAsia="Calibri" w:cs="Arial"/>
          <w:b/>
          <w:szCs w:val="19"/>
        </w:rPr>
        <w:t>Priebežná platba a zúčtovanie zálohovej platby:</w:t>
      </w:r>
    </w:p>
    <w:p w14:paraId="4D6D6EBA" w14:textId="77777777" w:rsidR="00B1516C" w:rsidRPr="0029700B" w:rsidRDefault="00B1516C" w:rsidP="00B1516C">
      <w:pPr>
        <w:rPr>
          <w:rFonts w:eastAsia="Calibri" w:cs="Arial"/>
          <w:szCs w:val="19"/>
        </w:rPr>
      </w:pPr>
    </w:p>
    <w:p w14:paraId="7A3DB3E7"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Formulár ŽoP: Nesprávne určený TYP žiadosti o platbu;</w:t>
      </w:r>
    </w:p>
    <w:p w14:paraId="2C2B990F"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Formulár ŽoP: Nesprávne zaradenie do kategórie regiónu (MRR, RR);</w:t>
      </w:r>
    </w:p>
    <w:p w14:paraId="1F9B9CE8"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Formulár ŽoP: Zoznam všeobecných príloh – neuvedené všetky prílohy, ktoré sú fyzicky predložené k ŽoP;</w:t>
      </w:r>
    </w:p>
    <w:p w14:paraId="2FDF3C8F"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Formulár ŽoP: nesprávne vykazovanie monitorovacích údajov – obdobie ku ktorému sa predkladá ŽoP – monitorovacie údaje je potrebné zadávať do obdobia, kedy je ŽoP predložená ŽoP t. j., ŽoP je predložená 10. 12. roku n, čiže monitorovacie údaje budú do 30. 11. roku n;</w:t>
      </w:r>
    </w:p>
    <w:p w14:paraId="22231058"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Formulár ŽoP: chýbajúce údaje: dátum úhrady, ekonomická klasifikácia, kód funkčnej klasifikácie;</w:t>
      </w:r>
    </w:p>
    <w:p w14:paraId="3636C401"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k ŽoP: Sumarizačný hárok – vypĺňa sa jeden SH za obdobie jedného, dvoch alebo aj viacerých mesiacov, avšak pre každú aktivitu samostatne (napr. v prípade 3 aktivít budú predkladané 3 SH);</w:t>
      </w:r>
    </w:p>
    <w:p w14:paraId="6E0A3181"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k ŽoP: Sumarizačný hárok – personálne výdavky: nesprávne uvádzaný kód ŽoP, nesprávne uvádzaný % pomer MRR a RR – pomôcka – výpočet na regióny, ktorý je súčasťou vyzvania/výzvy, zadávať vo všetkých desatinných miestach; nesprávne uvedená výška odvodov (udáva sa celková suma zhodná s predloženými výkazmi do SP, ZP, DÚ), uvádzať správne vyplnené obdobie – relevantne k výdavkom v SH, údaj „Čistá mzda (uhradená suma)“ uvádzať v súlade s výplatnou páskou a s výpisom z bankového účtu k úhrade mzdy zamestnanca;</w:t>
      </w:r>
    </w:p>
    <w:p w14:paraId="181A0539"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ŽoP: neoznačenie predložených príloh v súlade s Príručkou pre prijímateľa;</w:t>
      </w:r>
    </w:p>
    <w:p w14:paraId="394709CA"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k ŽoP: nesúlad súm v sumarizačnom hárku s deklarovanými výdavkami vo formulári ŽoP;</w:t>
      </w:r>
    </w:p>
    <w:p w14:paraId="754F590E"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k ŽoP: nepredložený bankový výpis preukazujúci prijatie zálohovej platby;</w:t>
      </w:r>
    </w:p>
    <w:p w14:paraId="001863A7"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k ŽoP: úhrada miezd a odvodov z iných bankových účtov, ako boli uvedené v Zmluve o NFP – je možné, avšak je potrebné v ŽoP daný účet dodatočne identifikovať predložením zmluvy o účte resp. potvrdenie z banky;</w:t>
      </w:r>
    </w:p>
    <w:p w14:paraId="42B3B0FE"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k ŽoP: nepredložený výstup z účtovníctva o zaúčtovaní miezd v súlade s príručkou pre prijímateľa – zúčtovanie zálohovej platby (rozdelenie na zdroje 85%, 10%, 5%);</w:t>
      </w:r>
    </w:p>
    <w:p w14:paraId="0299EA61"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k ŽoP: pracovné výkazy obsahujú nedostatočný popis vykazovaných činností vo vzťahu k výstupom projektu;</w:t>
      </w:r>
    </w:p>
    <w:p w14:paraId="65C12DC7"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k ŽoP: pracovné výkazy: nesprávne uvedenie čísla položky v rozpočte, chýbajúci údaj ako názov projektu, číslo v ITMS2014+);</w:t>
      </w:r>
    </w:p>
    <w:p w14:paraId="3F062162"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k ŽoP: Zmluvy o PP, DOVP (DOPČ) podpísané jednou osobou za zamestnanca aj za zamestnávateľa (v prípade štatutárnych zástupcov pracujúcich na projekte), potrebné postupovať v zmysle príručky pre prijímateľa;</w:t>
      </w:r>
    </w:p>
    <w:p w14:paraId="693B8145"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k ŽoP: nesprávne zaokrúhľovanie paušálnej sadzby napr. 1 000,258 EUR, potrebné zaokrúhliť na 1 000,25 EUR;</w:t>
      </w:r>
    </w:p>
    <w:p w14:paraId="2ADB17A6"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k ŽoP: nesúlad bankových účtov uvedených v PP, DoVP, DoPČ, resp. v Súhlase s poukazovaním mzdy na účet s reálne vykázanou úhradou;</w:t>
      </w:r>
    </w:p>
    <w:p w14:paraId="3226FE24"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k ŽoP: predložené nečitateľné kópie všeobecných príloh;</w:t>
      </w:r>
    </w:p>
    <w:p w14:paraId="1CF085D2"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Nesprávne zaradenie osôb v rámci Usmernenia č. 5 (nedostatočné kvalifikačné predpoklady na danú pozíciu);</w:t>
      </w:r>
    </w:p>
    <w:p w14:paraId="524A7B7D"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Nesprávne vypočítaná paušálna sadzba za aktivitu a predkladané obdobie so zaokrúhľovaním druhého desatinného miesta smerom nadol;</w:t>
      </w:r>
    </w:p>
    <w:p w14:paraId="0E705F14"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Počet nárokovaných odpracovaných hodín vyšší ako dovoľuje pracovná zmluva;</w:t>
      </w:r>
    </w:p>
    <w:p w14:paraId="07FC2EA0" w14:textId="77777777" w:rsidR="00B1516C" w:rsidRPr="0029700B" w:rsidRDefault="00B1516C" w:rsidP="00B1516C">
      <w:pPr>
        <w:spacing w:after="160" w:line="259" w:lineRule="auto"/>
        <w:rPr>
          <w:rFonts w:eastAsia="Calibri" w:cs="Arial"/>
          <w:szCs w:val="19"/>
        </w:rPr>
      </w:pPr>
    </w:p>
    <w:p w14:paraId="709577FB" w14:textId="77777777" w:rsidR="00B1516C" w:rsidRPr="0029700B" w:rsidRDefault="00B1516C" w:rsidP="00B1516C">
      <w:pPr>
        <w:spacing w:after="160" w:line="259" w:lineRule="auto"/>
        <w:rPr>
          <w:rFonts w:eastAsia="Calibri" w:cs="Arial"/>
          <w:szCs w:val="19"/>
        </w:rPr>
      </w:pPr>
    </w:p>
    <w:p w14:paraId="3128B971" w14:textId="77777777" w:rsidR="00B1516C" w:rsidRPr="0029700B" w:rsidRDefault="00B1516C" w:rsidP="00B1516C">
      <w:pPr>
        <w:spacing w:after="160" w:line="259" w:lineRule="auto"/>
        <w:rPr>
          <w:rFonts w:eastAsia="Calibri" w:cs="Arial"/>
          <w:b/>
          <w:szCs w:val="19"/>
        </w:rPr>
      </w:pPr>
      <w:r w:rsidRPr="0029700B">
        <w:rPr>
          <w:rFonts w:eastAsia="Calibri" w:cs="Arial"/>
          <w:b/>
          <w:szCs w:val="19"/>
        </w:rPr>
        <w:t>Poskytnutie zálohovej platby:</w:t>
      </w:r>
    </w:p>
    <w:p w14:paraId="025EF534" w14:textId="77777777" w:rsidR="00B1516C" w:rsidRPr="0029700B" w:rsidRDefault="00B1516C" w:rsidP="00B1516C">
      <w:pPr>
        <w:numPr>
          <w:ilvl w:val="0"/>
          <w:numId w:val="159"/>
        </w:numPr>
        <w:spacing w:after="160" w:line="259" w:lineRule="auto"/>
        <w:rPr>
          <w:rFonts w:eastAsia="Calibri" w:cs="Arial"/>
          <w:szCs w:val="19"/>
          <w:lang w:eastAsia="sk-SK"/>
        </w:rPr>
      </w:pPr>
      <w:r w:rsidRPr="0029700B">
        <w:rPr>
          <w:rFonts w:eastAsia="Calibri" w:cs="Arial"/>
          <w:szCs w:val="19"/>
          <w:lang w:eastAsia="sk-SK"/>
        </w:rPr>
        <w:t>Nesprávne vypočítaná nárokovaná výška zálohovej platby;</w:t>
      </w:r>
    </w:p>
    <w:p w14:paraId="0FF17481" w14:textId="77777777" w:rsidR="00B1516C" w:rsidRPr="0029700B" w:rsidRDefault="00B1516C" w:rsidP="00B1516C">
      <w:pPr>
        <w:numPr>
          <w:ilvl w:val="0"/>
          <w:numId w:val="159"/>
        </w:numPr>
        <w:spacing w:after="160" w:line="259" w:lineRule="auto"/>
        <w:rPr>
          <w:rFonts w:eastAsia="Calibri" w:cs="Arial"/>
          <w:szCs w:val="19"/>
          <w:lang w:eastAsia="sk-SK"/>
        </w:rPr>
      </w:pPr>
      <w:r w:rsidRPr="0029700B">
        <w:rPr>
          <w:rFonts w:eastAsia="Calibri" w:cs="Arial"/>
          <w:szCs w:val="19"/>
          <w:lang w:eastAsia="sk-SK"/>
        </w:rPr>
        <w:t>Zaokrúhľovanie požadovanej sumy na 100vky nadol;</w:t>
      </w:r>
    </w:p>
    <w:p w14:paraId="3D0F3D93" w14:textId="77777777" w:rsidR="00B1516C" w:rsidRPr="0029700B" w:rsidRDefault="00B1516C" w:rsidP="00B1516C">
      <w:pPr>
        <w:numPr>
          <w:ilvl w:val="0"/>
          <w:numId w:val="159"/>
        </w:numPr>
        <w:spacing w:after="160" w:line="259" w:lineRule="auto"/>
        <w:rPr>
          <w:rFonts w:eastAsia="Calibri" w:cs="Arial"/>
          <w:szCs w:val="19"/>
          <w:lang w:eastAsia="sk-SK"/>
        </w:rPr>
      </w:pPr>
      <w:r w:rsidRPr="0029700B">
        <w:rPr>
          <w:rFonts w:eastAsia="Calibri" w:cs="Arial"/>
          <w:szCs w:val="19"/>
          <w:lang w:eastAsia="sk-SK"/>
        </w:rPr>
        <w:t>Nesprávne zaradenie do kategórie regiónu (MRR, RR);</w:t>
      </w:r>
    </w:p>
    <w:p w14:paraId="73E6B415" w14:textId="68A855BF" w:rsidR="00B1516C" w:rsidRPr="0029700B" w:rsidRDefault="00B1516C" w:rsidP="0029700B">
      <w:pPr>
        <w:pStyle w:val="Nadpis2"/>
        <w:numPr>
          <w:ilvl w:val="0"/>
          <w:numId w:val="0"/>
        </w:numPr>
        <w:rPr>
          <w:sz w:val="19"/>
          <w:szCs w:val="19"/>
          <w:lang w:val="sk-SK"/>
        </w:rPr>
      </w:pPr>
    </w:p>
    <w:sectPr w:rsidR="00B1516C" w:rsidRPr="0029700B" w:rsidSect="009F56AB">
      <w:headerReference w:type="even" r:id="rId19"/>
      <w:headerReference w:type="default" r:id="rId20"/>
      <w:footerReference w:type="even" r:id="rId21"/>
      <w:footerReference w:type="default" r:id="rId22"/>
      <w:headerReference w:type="first" r:id="rId23"/>
      <w:footerReference w:type="first" r:id="rId24"/>
      <w:pgSz w:w="11906" w:h="16838" w:code="9"/>
      <w:pgMar w:top="1418" w:right="1418" w:bottom="1418" w:left="1418" w:header="709" w:footer="709" w:gutter="0"/>
      <w:paperSrc w:first="15" w:other="15"/>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E4F323" w14:textId="77777777" w:rsidR="00A40A55" w:rsidRDefault="00A40A55">
      <w:r>
        <w:separator/>
      </w:r>
    </w:p>
    <w:p w14:paraId="3C508731" w14:textId="77777777" w:rsidR="00A40A55" w:rsidRDefault="00A40A55"/>
  </w:endnote>
  <w:endnote w:type="continuationSeparator" w:id="0">
    <w:p w14:paraId="77EE3986" w14:textId="77777777" w:rsidR="00A40A55" w:rsidRDefault="00A40A55">
      <w:r>
        <w:continuationSeparator/>
      </w:r>
    </w:p>
    <w:p w14:paraId="0921C4CA" w14:textId="77777777" w:rsidR="00A40A55" w:rsidRDefault="00A40A55"/>
  </w:endnote>
  <w:endnote w:type="continuationNotice" w:id="1">
    <w:p w14:paraId="3254A8A0" w14:textId="77777777" w:rsidR="00A40A55" w:rsidRDefault="00A40A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orbel">
    <w:panose1 w:val="020B0503020204020204"/>
    <w:charset w:val="EE"/>
    <w:family w:val="swiss"/>
    <w:pitch w:val="variable"/>
    <w:sig w:usb0="A00002EF" w:usb1="4000A44B" w:usb2="00000000" w:usb3="00000000" w:csb0="0000019F" w:csb1="00000000"/>
  </w:font>
  <w:font w:name="Times New Roman Bold">
    <w:altName w:val="Times New Roman"/>
    <w:panose1 w:val="00000000000000000000"/>
    <w:charset w:val="00"/>
    <w:family w:val="roman"/>
    <w:notTrueType/>
    <w:pitch w:val="default"/>
    <w:sig w:usb0="07F42A87" w:usb1="BD261F6E" w:usb2="0587883E" w:usb3="2FB602FC" w:csb0="0000016F" w:csb1="016F1A1F"/>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02FF" w:usb1="4000ACFF" w:usb2="00000001" w:usb3="00000000" w:csb0="0000019F" w:csb1="00000000"/>
  </w:font>
  <w:font w:name="EUAlbertina">
    <w:altName w:val="Times New Roman"/>
    <w:panose1 w:val="00000000000000000000"/>
    <w:charset w:val="00"/>
    <w:family w:val="swiss"/>
    <w:notTrueType/>
    <w:pitch w:val="default"/>
    <w:sig w:usb0="00000001" w:usb1="00000000" w:usb2="00000000" w:usb3="00000000" w:csb0="00000003" w:csb1="00000000"/>
  </w:font>
  <w:font w:name="Garamond">
    <w:panose1 w:val="020204040303010108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D3C8A3" w14:textId="77777777" w:rsidR="00A40A55" w:rsidRDefault="00A40A55">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9D579C" w14:textId="4C5FE4E1" w:rsidR="00A40A55" w:rsidRDefault="00A40A55">
    <w:pPr>
      <w:pStyle w:val="Pta"/>
      <w:jc w:val="right"/>
    </w:pPr>
    <w:r>
      <w:fldChar w:fldCharType="begin"/>
    </w:r>
    <w:r>
      <w:instrText xml:space="preserve"> PAGE   \* MERGEFORMAT </w:instrText>
    </w:r>
    <w:r>
      <w:fldChar w:fldCharType="separate"/>
    </w:r>
    <w:r w:rsidR="00491DE8">
      <w:rPr>
        <w:noProof/>
      </w:rPr>
      <w:t>111</w:t>
    </w:r>
    <w:r>
      <w:rPr>
        <w:noProof/>
      </w:rPr>
      <w:fldChar w:fldCharType="end"/>
    </w:r>
  </w:p>
  <w:p w14:paraId="2C36D00B" w14:textId="77777777" w:rsidR="00A40A55" w:rsidRPr="003530AF" w:rsidRDefault="00A40A55" w:rsidP="003530AF">
    <w:pPr>
      <w:pStyle w:val="Pta"/>
      <w:jc w:val="right"/>
      <w:rPr>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66132299"/>
      <w:docPartObj>
        <w:docPartGallery w:val="Page Numbers (Bottom of Page)"/>
        <w:docPartUnique/>
      </w:docPartObj>
    </w:sdtPr>
    <w:sdtEndPr/>
    <w:sdtContent>
      <w:p w14:paraId="722CB5B5" w14:textId="76ACE555" w:rsidR="00A40A55" w:rsidRDefault="00A40A55">
        <w:pPr>
          <w:pStyle w:val="Pta"/>
          <w:jc w:val="right"/>
        </w:pPr>
        <w:r>
          <w:fldChar w:fldCharType="begin"/>
        </w:r>
        <w:r>
          <w:instrText>PAGE   \* MERGEFORMAT</w:instrText>
        </w:r>
        <w:r>
          <w:fldChar w:fldCharType="separate"/>
        </w:r>
        <w:r w:rsidR="00491DE8" w:rsidRPr="00491DE8">
          <w:rPr>
            <w:noProof/>
            <w:lang w:val="sk-SK"/>
          </w:rPr>
          <w:t>1</w:t>
        </w:r>
        <w:r>
          <w:fldChar w:fldCharType="end"/>
        </w:r>
      </w:p>
    </w:sdtContent>
  </w:sdt>
  <w:p w14:paraId="3843E05C" w14:textId="77777777" w:rsidR="00A40A55" w:rsidRDefault="00A40A55">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19D53A" w14:textId="77777777" w:rsidR="00A40A55" w:rsidRDefault="00A40A55">
      <w:r>
        <w:separator/>
      </w:r>
    </w:p>
    <w:p w14:paraId="6315FA38" w14:textId="77777777" w:rsidR="00A40A55" w:rsidRDefault="00A40A55"/>
  </w:footnote>
  <w:footnote w:type="continuationSeparator" w:id="0">
    <w:p w14:paraId="279B8CAD" w14:textId="77777777" w:rsidR="00A40A55" w:rsidRDefault="00A40A55">
      <w:r>
        <w:continuationSeparator/>
      </w:r>
    </w:p>
    <w:p w14:paraId="157089AA" w14:textId="77777777" w:rsidR="00A40A55" w:rsidRDefault="00A40A55"/>
  </w:footnote>
  <w:footnote w:type="continuationNotice" w:id="1">
    <w:p w14:paraId="44D21194" w14:textId="77777777" w:rsidR="00A40A55" w:rsidRDefault="00A40A55"/>
  </w:footnote>
  <w:footnote w:id="2">
    <w:p w14:paraId="1788BD73" w14:textId="23B51D62" w:rsidR="00A40A55" w:rsidRPr="00CA64B9" w:rsidRDefault="00A40A55" w:rsidP="00720323">
      <w:pPr>
        <w:pStyle w:val="Textpoznmkypodiarou"/>
        <w:jc w:val="both"/>
        <w:rPr>
          <w:lang w:val="sk-SK"/>
        </w:rPr>
      </w:pPr>
      <w:r>
        <w:rPr>
          <w:rStyle w:val="Odkaznapoznmkupodiarou"/>
        </w:rPr>
        <w:footnoteRef/>
      </w:r>
      <w:r>
        <w:t xml:space="preserve"> Jednotná príručka </w:t>
      </w:r>
      <w:r>
        <w:rPr>
          <w:rFonts w:cs="Arial"/>
          <w:szCs w:val="19"/>
          <w:lang w:eastAsia="sk-SK"/>
        </w:rPr>
        <w:t>k VO</w:t>
      </w:r>
      <w:r>
        <w:t xml:space="preserve"> je v zmysle Systému riadenia EŠIF záväzným riadiacim dokumentom vydaným v záujme zavedenia jednotných pravidiel a bezvýhradného zosúladenia pravidiel určených pre žiadateľov/prijímateľov s pravidlami určenými Systémom riadenia EŠIF a metodickými pokynmi a vzormi CKO za oblasť verejného obstarávania a obstarávania</w:t>
      </w:r>
      <w:r>
        <w:rPr>
          <w:lang w:val="sk-SK"/>
        </w:rPr>
        <w:t xml:space="preserve"> </w:t>
      </w:r>
    </w:p>
  </w:footnote>
  <w:footnote w:id="3">
    <w:p w14:paraId="0E90C417" w14:textId="5D11EAE6" w:rsidR="00A40A55" w:rsidRPr="00720323" w:rsidRDefault="00A40A55" w:rsidP="00720323">
      <w:pPr>
        <w:pStyle w:val="Textpoznmkypodiarou"/>
        <w:jc w:val="both"/>
        <w:rPr>
          <w:lang w:val="sk-SK"/>
        </w:rPr>
      </w:pPr>
      <w:ins w:id="44" w:author="Autor">
        <w:r>
          <w:rPr>
            <w:rStyle w:val="Odkaznapoznmkupodiarou"/>
          </w:rPr>
          <w:footnoteRef/>
        </w:r>
        <w:r>
          <w:rPr>
            <w:lang w:val="sk-SK"/>
          </w:rPr>
          <w:t xml:space="preserve"> V zmysle</w:t>
        </w:r>
        <w:r>
          <w:t xml:space="preserve"> </w:t>
        </w:r>
        <w:r w:rsidRPr="00435BC5">
          <w:t>§ 3 a § 21 zákona č. 575/2001 Z. z. o organizácii činnosti vlády a organizácii ústrednej štátnej správy v znení neskorších predpisov</w:t>
        </w:r>
      </w:ins>
    </w:p>
  </w:footnote>
  <w:footnote w:id="4">
    <w:p w14:paraId="356EBC37" w14:textId="5899B2FA" w:rsidR="00A40A55" w:rsidRPr="00720323" w:rsidRDefault="00A40A55" w:rsidP="00720323">
      <w:pPr>
        <w:pStyle w:val="Textpoznmkypodiarou"/>
        <w:jc w:val="both"/>
        <w:rPr>
          <w:b/>
          <w:lang w:val="sk-SK"/>
        </w:rPr>
      </w:pPr>
      <w:ins w:id="45" w:author="Autor">
        <w:r w:rsidRPr="00720323">
          <w:rPr>
            <w:rStyle w:val="Odkaznapoznmkupodiarou"/>
            <w:b/>
          </w:rPr>
          <w:footnoteRef/>
        </w:r>
        <w:r w:rsidRPr="00720323">
          <w:rPr>
            <w:b/>
          </w:rPr>
          <w:t xml:space="preserve"> </w:t>
        </w:r>
        <w:r w:rsidRPr="00720323">
          <w:rPr>
            <w:b/>
            <w:lang w:val="sk-SK"/>
          </w:rPr>
          <w:t xml:space="preserve">RO </w:t>
        </w:r>
        <w:r>
          <w:rPr>
            <w:b/>
            <w:lang w:val="sk-SK"/>
          </w:rPr>
          <w:t xml:space="preserve">pre </w:t>
        </w:r>
        <w:r w:rsidRPr="00720323">
          <w:rPr>
            <w:b/>
            <w:lang w:val="sk-SK"/>
          </w:rPr>
          <w:t xml:space="preserve">OP EVS požaduje v zmysle Jednotnej príručky </w:t>
        </w:r>
        <w:r>
          <w:rPr>
            <w:b/>
            <w:lang w:val="sk-SK"/>
          </w:rPr>
          <w:t xml:space="preserve">k </w:t>
        </w:r>
        <w:r w:rsidRPr="00720323">
          <w:rPr>
            <w:b/>
            <w:lang w:val="sk-SK"/>
          </w:rPr>
          <w:t xml:space="preserve">ŽoP používanie sumarizačných hárkov vydaných ako príloha tejto príručky pre prijímateľa. </w:t>
        </w:r>
      </w:ins>
    </w:p>
  </w:footnote>
  <w:footnote w:id="5">
    <w:p w14:paraId="3112F0A8" w14:textId="77777777" w:rsidR="00A40A55" w:rsidRPr="009D7F63" w:rsidRDefault="00A40A55" w:rsidP="00AE5A8F">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Len v prípade, ak je poskytovateľom a prijímateľom tá istá osoba</w:t>
      </w:r>
    </w:p>
  </w:footnote>
  <w:footnote w:id="6">
    <w:p w14:paraId="3EA71EF8" w14:textId="77777777" w:rsidR="00A40A55" w:rsidRPr="009D7F63" w:rsidRDefault="00A40A55" w:rsidP="00AE5A8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Pojem podľa </w:t>
      </w:r>
      <w:r w:rsidRPr="009D7F63">
        <w:rPr>
          <w:rFonts w:cs="Arial"/>
          <w:szCs w:val="16"/>
          <w:lang w:val="sk-SK"/>
        </w:rPr>
        <w:t>z</w:t>
      </w:r>
      <w:r w:rsidRPr="009D7F63">
        <w:rPr>
          <w:rFonts w:cs="Arial"/>
          <w:szCs w:val="16"/>
        </w:rPr>
        <w:t>mluvy o NFP</w:t>
      </w:r>
    </w:p>
  </w:footnote>
  <w:footnote w:id="7">
    <w:p w14:paraId="2C5BE3F1" w14:textId="77777777" w:rsidR="00A40A55" w:rsidRPr="009D7F63" w:rsidRDefault="00A40A55" w:rsidP="00AE5A8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 prípade poskytovania štátnej pomoci, alebo pomoci de-minimis</w:t>
      </w:r>
    </w:p>
  </w:footnote>
  <w:footnote w:id="8">
    <w:p w14:paraId="5C4451D7" w14:textId="77777777" w:rsidR="00A40A55" w:rsidRPr="005755D7" w:rsidRDefault="00A40A55">
      <w:pPr>
        <w:pStyle w:val="Textpoznmkypodiarou"/>
        <w:rPr>
          <w:lang w:val="sk-SK"/>
        </w:rPr>
      </w:pPr>
      <w:r>
        <w:rPr>
          <w:rStyle w:val="Odkaznapoznmkupodiarou"/>
        </w:rPr>
        <w:footnoteRef/>
      </w:r>
      <w:r w:rsidRPr="005755D7">
        <w:rPr>
          <w:rFonts w:asciiTheme="minorHAnsi" w:hAnsiTheme="minorHAnsi" w:cstheme="minorBidi"/>
        </w:rPr>
        <w:t xml:space="preserve"> </w:t>
      </w:r>
      <w:r w:rsidRPr="005F7FCF">
        <w:rPr>
          <w:rFonts w:asciiTheme="minorHAnsi" w:hAnsiTheme="minorHAnsi" w:cstheme="minorBidi"/>
        </w:rPr>
        <w:t>Pre úplnosť informácie dodávame, že týmto postupom sa určí  len obdobie pre vznik oprávnených výdavkov (tzv. časová oprávnenosť), ale pre ich  akceptáciu je potrebné súčasne preukázať aj ich vecnú oprávnenosť, ktorá sa v prípade riadiacej činnosti (bežne označovanej ak podporná činnosť) musí preukázať primeraným rozsahom činností  v spojení s odbornou časťou hlavnej aktivity/iných hlavných aktivít  a súladom s komentárom  príslušnej rozpočtovej položky</w:t>
      </w:r>
      <w:r>
        <w:rPr>
          <w:rFonts w:asciiTheme="minorHAnsi" w:hAnsiTheme="minorHAnsi" w:cstheme="minorBidi"/>
          <w:lang w:val="sk-SK"/>
        </w:rPr>
        <w:t>.</w:t>
      </w:r>
    </w:p>
  </w:footnote>
  <w:footnote w:id="9">
    <w:p w14:paraId="44049546" w14:textId="77777777" w:rsidR="00A40A55" w:rsidRPr="00735615" w:rsidRDefault="00A40A55">
      <w:pPr>
        <w:pStyle w:val="Textpoznmkypodiarou"/>
        <w:rPr>
          <w:lang w:val="sk-SK"/>
        </w:rPr>
      </w:pPr>
      <w:r>
        <w:rPr>
          <w:rStyle w:val="Odkaznapoznmkupodiarou"/>
        </w:rPr>
        <w:footnoteRef/>
      </w:r>
      <w:r>
        <w:t xml:space="preserve"> Systém ITMS2014+ umožňuje predloženie nasledovných formulárov: Žiadosti o aktiváciu konta; Žiadosti o nenávratný finančný príspevok; Žiadosti o platbu; Monitorovacej správy projektu; Hlásenia o začatí alebo konci realizácie aktivít; Všeobecnej komunikácie.</w:t>
      </w:r>
    </w:p>
  </w:footnote>
  <w:footnote w:id="10">
    <w:p w14:paraId="7EDF750B" w14:textId="77777777" w:rsidR="00A40A55" w:rsidRDefault="00A40A55" w:rsidP="00702314">
      <w:pPr>
        <w:pStyle w:val="Textpoznmkypodiarou"/>
        <w:jc w:val="both"/>
        <w:rPr>
          <w:rFonts w:cs="Arial"/>
          <w:szCs w:val="16"/>
        </w:rPr>
      </w:pPr>
      <w:r w:rsidRPr="00572E04">
        <w:rPr>
          <w:rFonts w:cs="Arial"/>
          <w:szCs w:val="16"/>
          <w:vertAlign w:val="superscript"/>
        </w:rPr>
        <w:footnoteRef/>
      </w:r>
      <w:r w:rsidRPr="00572E04">
        <w:rPr>
          <w:rFonts w:cs="Arial"/>
          <w:szCs w:val="16"/>
          <w:vertAlign w:val="superscript"/>
        </w:rPr>
        <w:t xml:space="preserve"> </w:t>
      </w:r>
      <w:r>
        <w:rPr>
          <w:rFonts w:cs="Arial"/>
          <w:szCs w:val="16"/>
        </w:rPr>
        <w:t>A</w:t>
      </w:r>
      <w:r w:rsidRPr="000814A8">
        <w:rPr>
          <w:rFonts w:cs="Arial"/>
          <w:szCs w:val="16"/>
        </w:rPr>
        <w:t xml:space="preserve">k sú projektové činnosti orgánu verejnej moci orientované procesne a predmetom oprávnenosti výdavkov je výkon samotnej pracovnej činnosti zamestnanca v prospech zamestnávateľa a ak takto určí poskytovateľ vo výzve/vyzvaní, </w:t>
      </w:r>
      <w:r>
        <w:rPr>
          <w:rFonts w:cs="Arial"/>
          <w:szCs w:val="16"/>
        </w:rPr>
        <w:t xml:space="preserve">potom </w:t>
      </w:r>
      <w:r w:rsidRPr="00EA00BD">
        <w:rPr>
          <w:rFonts w:cs="Arial"/>
          <w:szCs w:val="16"/>
        </w:rPr>
        <w:t>nahrádza personálnu maticu projektu sumarizačný hárok deklarovaných a nárokovaných výdavkov, v ktorom musí byť v rámci jednotlivých výdavkov pre účely finančnej kontroly uvedený ako minimálny údaj jedinečný identifikátor oprávnených osôb / zamestnancov, na základe ktorého je možné konkrétne osoby / zamestnancov identifikovať a preukázať u zamestnávateľa, t.j. najmä priradiť osobný spis zamestnanca, jeho mzdové náležitosti a preukázanie účtovných dokladov k uhradeným mzdám za zamestnanca.</w:t>
      </w:r>
    </w:p>
    <w:p w14:paraId="33BDB729" w14:textId="13AE44A1" w:rsidR="00A40A55" w:rsidRDefault="00A40A55" w:rsidP="00721BDB">
      <w:pPr>
        <w:pStyle w:val="Textpoznmkypodiarou"/>
        <w:jc w:val="both"/>
        <w:rPr>
          <w:szCs w:val="16"/>
        </w:rPr>
      </w:pPr>
      <w:r>
        <w:rPr>
          <w:szCs w:val="16"/>
        </w:rPr>
        <w:t xml:space="preserve">Rovnako v prípade špecifických oblastí podpory v rámci prioritnej osi č. 4 „REACT-EÚ“ orientovanej na motivačnú podporu kapacít zdravotného systému a zabezpečenia základných služieb Policajného zboru a Hasičského záchranného zboru v rámci realizácie opatrení proti šíreniu ochorenia COVID-19 a ak takto určí poskytovateľ vo výzve/vyzvaní, </w:t>
      </w:r>
      <w:r>
        <w:rPr>
          <w:rFonts w:cs="Arial"/>
          <w:szCs w:val="16"/>
        </w:rPr>
        <w:t xml:space="preserve">potom </w:t>
      </w:r>
      <w:r w:rsidRPr="00EA00BD">
        <w:rPr>
          <w:rFonts w:cs="Arial"/>
          <w:szCs w:val="16"/>
        </w:rPr>
        <w:t>nahrádza personálnu maticu projektu sumarizačný hárok deklarovaných a nárokovaných výdavkov</w:t>
      </w:r>
      <w:r>
        <w:rPr>
          <w:rFonts w:cs="Arial"/>
          <w:szCs w:val="16"/>
        </w:rPr>
        <w:t xml:space="preserve"> v súlade s určeným postupom vo výzve/vyzvaní.</w:t>
      </w:r>
    </w:p>
    <w:p w14:paraId="7DBC22D3" w14:textId="77777777" w:rsidR="00A40A55" w:rsidRPr="00EA00BD" w:rsidRDefault="00A40A55">
      <w:pPr>
        <w:pStyle w:val="Textpoznmkypodiarou"/>
        <w:rPr>
          <w:lang w:val="sk-SK"/>
        </w:rPr>
      </w:pPr>
    </w:p>
  </w:footnote>
  <w:footnote w:id="11">
    <w:p w14:paraId="3590E41A" w14:textId="77777777" w:rsidR="00A40A55" w:rsidRDefault="00A40A55" w:rsidP="0063712E">
      <w:pPr>
        <w:pStyle w:val="Textpoznmkypodiarou"/>
        <w:jc w:val="both"/>
        <w:rPr>
          <w:lang w:val="sk-SK"/>
        </w:rPr>
      </w:pPr>
      <w:r>
        <w:rPr>
          <w:rStyle w:val="Odkaznapoznmkupodiarou"/>
        </w:rPr>
        <w:footnoteRef/>
      </w:r>
      <w:r>
        <w:t xml:space="preserve"> </w:t>
      </w:r>
      <w:r>
        <w:rPr>
          <w:lang w:val="sk-SK"/>
        </w:rPr>
        <w:t>Prijímateľ môže pre doručenie informácie o začatí realizácie hlavných aktivít projektu v písomnej forme využiť aj štandardný postup doručením: a</w:t>
      </w:r>
      <w:r w:rsidRPr="00B96875">
        <w:rPr>
          <w:lang w:val="sk-SK"/>
        </w:rPr>
        <w:t xml:space="preserve"> </w:t>
      </w:r>
      <w:r>
        <w:rPr>
          <w:lang w:val="sk-SK"/>
        </w:rPr>
        <w:t xml:space="preserve">) v elektronickej podobe prostredníctvom </w:t>
      </w:r>
      <w:r w:rsidRPr="00616000">
        <w:rPr>
          <w:lang w:val="sk-SK"/>
        </w:rPr>
        <w:t>Ústredného portálu verejnej správy slovensko.sk podpísaný  oprávnenou osobou kvalif</w:t>
      </w:r>
      <w:r>
        <w:rPr>
          <w:lang w:val="sk-SK"/>
        </w:rPr>
        <w:t xml:space="preserve">ikovaným elektronickým podpisom. </w:t>
      </w:r>
      <w:r w:rsidRPr="00616000">
        <w:rPr>
          <w:lang w:val="sk-SK"/>
        </w:rPr>
        <w:t xml:space="preserve"> V tomto prípade odporúčame využiť funkcionalitu ITMS2014+</w:t>
      </w:r>
      <w:r>
        <w:rPr>
          <w:lang w:val="sk-SK"/>
        </w:rPr>
        <w:t xml:space="preserve">; </w:t>
      </w:r>
    </w:p>
    <w:p w14:paraId="128B7F35" w14:textId="77777777" w:rsidR="00A40A55" w:rsidRPr="0063712E" w:rsidRDefault="00A40A55" w:rsidP="0063712E">
      <w:pPr>
        <w:pStyle w:val="Textpoznmkypodiarou"/>
        <w:jc w:val="both"/>
        <w:rPr>
          <w:lang w:val="sk-SK"/>
        </w:rPr>
      </w:pPr>
      <w:r>
        <w:rPr>
          <w:lang w:val="sk-SK"/>
        </w:rPr>
        <w:t>b.) v listinnej podobe poštou, kuriérskou službou  alebo osobne do podateľne.</w:t>
      </w:r>
    </w:p>
  </w:footnote>
  <w:footnote w:id="12">
    <w:p w14:paraId="0C9BCBDB" w14:textId="77777777" w:rsidR="00A40A55" w:rsidRPr="009D7F63" w:rsidRDefault="00A40A55" w:rsidP="00A40A55">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Prijímateľ musí zabezpečiť verifikovanie prijatia správy o konaní vzdelávacej aktivity (napr. potvrdenie o doručení elektronickej pošty). </w:t>
      </w:r>
    </w:p>
  </w:footnote>
  <w:footnote w:id="13">
    <w:p w14:paraId="4FE83B7E" w14:textId="77777777" w:rsidR="00A40A55" w:rsidRPr="0063712E" w:rsidRDefault="00A40A55" w:rsidP="00516E54">
      <w:pPr>
        <w:pStyle w:val="Textpoznmkypodiarou"/>
        <w:rPr>
          <w:lang w:val="sk-SK"/>
        </w:rPr>
      </w:pPr>
      <w:r>
        <w:rPr>
          <w:rStyle w:val="Odkaznapoznmkupodiarou"/>
        </w:rPr>
        <w:footnoteRef/>
      </w:r>
      <w:r>
        <w:t xml:space="preserve"> </w:t>
      </w:r>
      <w:r>
        <w:rPr>
          <w:lang w:val="sk-SK"/>
        </w:rPr>
        <w:t xml:space="preserve">Postup krok po kroku je popísaný v Usmernení CKO č. 6 k elektronickej komunikácii v systéme ITMS2014+. </w:t>
      </w:r>
    </w:p>
  </w:footnote>
  <w:footnote w:id="14">
    <w:p w14:paraId="61D79BDF" w14:textId="77777777" w:rsidR="00A40A55" w:rsidRPr="00992A14" w:rsidRDefault="00A40A55" w:rsidP="00563120">
      <w:pPr>
        <w:pStyle w:val="Textpoznmkypodiarou"/>
      </w:pPr>
      <w:r>
        <w:rPr>
          <w:rStyle w:val="Odkaznapoznmkupodiarou"/>
        </w:rPr>
        <w:footnoteRef/>
      </w:r>
      <w:r>
        <w:t xml:space="preserve"> </w:t>
      </w:r>
      <w:r>
        <w:rPr>
          <w:lang w:val="sk-SK"/>
        </w:rPr>
        <w:t>Originál podpísanej monitorovacej správy musí žiadateľ uchovávať v zmluvnej dobe pre overenie kontrolných orgánov</w:t>
      </w:r>
    </w:p>
  </w:footnote>
  <w:footnote w:id="15">
    <w:p w14:paraId="1B3F2DB0" w14:textId="38A0C8B9" w:rsidR="00A40A55" w:rsidRPr="003911A6" w:rsidRDefault="00A40A55">
      <w:pPr>
        <w:pStyle w:val="Textpoznmkypodiarou"/>
        <w:rPr>
          <w:lang w:val="sk-SK"/>
        </w:rPr>
      </w:pPr>
      <w:r>
        <w:rPr>
          <w:rStyle w:val="Odkaznapoznmkupodiarou"/>
        </w:rPr>
        <w:footnoteRef/>
      </w:r>
      <w:r>
        <w:t xml:space="preserve"> </w:t>
      </w:r>
      <w:r>
        <w:rPr>
          <w:lang w:val="sk-SK"/>
        </w:rPr>
        <w:t>Osoby v zmysle  definície pojmu účastníka v časti 1.3 Definícia pojmov  tejto príručke pre prijímateľa</w:t>
      </w:r>
    </w:p>
  </w:footnote>
  <w:footnote w:id="16">
    <w:p w14:paraId="61C87567" w14:textId="77777777" w:rsidR="00A40A55" w:rsidRPr="00F20EE9" w:rsidRDefault="00A40A55">
      <w:pPr>
        <w:pStyle w:val="Textpoznmkypodiarou"/>
        <w:rPr>
          <w:lang w:val="sk-SK"/>
        </w:rPr>
      </w:pPr>
      <w:r>
        <w:rPr>
          <w:rStyle w:val="Odkaznapoznmkupodiarou"/>
        </w:rPr>
        <w:footnoteRef/>
      </w:r>
      <w:r>
        <w:t xml:space="preserve"> </w:t>
      </w:r>
      <w:r>
        <w:rPr>
          <w:lang w:val="sk-SK"/>
        </w:rPr>
        <w:t>Uvedený spôsob aktivácie Karty účastníka v ITMS2014+ je uvedený na základe aktuálnej funkcionality, môže sa odlišovať od funkcionality ITMS2014+ v reálnom čase aktivácie modulu karty účastníka</w:t>
      </w:r>
    </w:p>
  </w:footnote>
  <w:footnote w:id="17">
    <w:p w14:paraId="624CE0A9" w14:textId="77777777" w:rsidR="00A40A55" w:rsidRPr="005D70A1" w:rsidRDefault="00A40A55">
      <w:pPr>
        <w:pStyle w:val="Textpoznmkypodiarou"/>
        <w:rPr>
          <w:lang w:val="sk-SK"/>
        </w:rPr>
      </w:pPr>
      <w:r>
        <w:rPr>
          <w:rStyle w:val="Odkaznapoznmkupodiarou"/>
        </w:rPr>
        <w:footnoteRef/>
      </w:r>
      <w:r>
        <w:t xml:space="preserve"> </w:t>
      </w:r>
      <w:r>
        <w:rPr>
          <w:lang w:val="sk-SK"/>
        </w:rPr>
        <w:t>V prípade, že účastník  nepodpíše vyhlásenie o odmietnutí poskytnutia osobných údajov, Prijímateľ to vo vyhlásení  vyznačí a vedie ho ako písomný záznam o tejto skutočnosti</w:t>
      </w:r>
    </w:p>
  </w:footnote>
  <w:footnote w:id="18">
    <w:p w14:paraId="0EF3109E" w14:textId="3F44290D" w:rsidR="00A40A55" w:rsidRPr="00C44602" w:rsidRDefault="00A40A55" w:rsidP="00B25E05">
      <w:pPr>
        <w:pStyle w:val="Textpoznmkypodiarou"/>
        <w:jc w:val="both"/>
        <w:rPr>
          <w:lang w:val="sk-SK"/>
        </w:rPr>
      </w:pPr>
      <w:r>
        <w:rPr>
          <w:rStyle w:val="Odkaznapoznmkupodiarou"/>
        </w:rPr>
        <w:footnoteRef/>
      </w:r>
      <w:r>
        <w:t xml:space="preserve"> </w:t>
      </w:r>
      <w:r w:rsidRPr="007D2198">
        <w:rPr>
          <w:szCs w:val="22"/>
        </w:rPr>
        <w:t>Monitorova</w:t>
      </w:r>
      <w:r>
        <w:rPr>
          <w:szCs w:val="22"/>
        </w:rPr>
        <w:t>né</w:t>
      </w:r>
      <w:r w:rsidRPr="007D2198">
        <w:rPr>
          <w:szCs w:val="22"/>
        </w:rPr>
        <w:t xml:space="preserve"> obdobie </w:t>
      </w:r>
      <w:r>
        <w:rPr>
          <w:szCs w:val="22"/>
        </w:rPr>
        <w:t xml:space="preserve">prvých Doplňujúcich monitorovacích údajoch k ŽoP je obdobie od účinnosti zmluvy o NFP alebo začiatku realizácie hlavných aktivít projektu (podľa toho čo nastalo skôr) do dňa predloženia ŽoP prostredníctvom ITMS2014+. </w:t>
      </w:r>
      <w:r w:rsidRPr="00F16E8E">
        <w:rPr>
          <w:szCs w:val="22"/>
        </w:rPr>
        <w:t>Monitorované</w:t>
      </w:r>
      <w:r>
        <w:rPr>
          <w:szCs w:val="22"/>
        </w:rPr>
        <w:t xml:space="preserve"> obdobie ďalších Doplňujúcich monitorovacích údajov k ŽoP (predložených v ďalších rokoch) </w:t>
      </w:r>
      <w:r w:rsidRPr="00F16E8E">
        <w:rPr>
          <w:szCs w:val="22"/>
        </w:rPr>
        <w:t>je stanovené od 1.1. roku</w:t>
      </w:r>
      <w:r>
        <w:rPr>
          <w:szCs w:val="22"/>
        </w:rPr>
        <w:t>, v ktorom je ŽoP predkladaná, d</w:t>
      </w:r>
      <w:r w:rsidRPr="00F16E8E">
        <w:rPr>
          <w:szCs w:val="22"/>
        </w:rPr>
        <w:t xml:space="preserve">o </w:t>
      </w:r>
      <w:r>
        <w:rPr>
          <w:szCs w:val="22"/>
        </w:rPr>
        <w:t>dňa predloženia ŽoP, prostredníctvom ITMS2014+</w:t>
      </w:r>
      <w:r>
        <w:rPr>
          <w:szCs w:val="22"/>
          <w:lang w:val="sk-SK"/>
        </w:rPr>
        <w:t>.</w:t>
      </w:r>
    </w:p>
  </w:footnote>
  <w:footnote w:id="19">
    <w:p w14:paraId="3A5390FB" w14:textId="77777777" w:rsidR="00A40A55" w:rsidRPr="00EA330D" w:rsidRDefault="00A40A55" w:rsidP="00200770">
      <w:pPr>
        <w:pStyle w:val="Textpoznmkypodiarou"/>
        <w:jc w:val="both"/>
        <w:rPr>
          <w:lang w:val="sk-SK"/>
        </w:rPr>
      </w:pPr>
      <w:r>
        <w:rPr>
          <w:rStyle w:val="Odkaznapoznmkupodiarou"/>
        </w:rPr>
        <w:footnoteRef/>
      </w:r>
      <w:r>
        <w:t xml:space="preserve">  </w:t>
      </w:r>
      <w:r>
        <w:rPr>
          <w:lang w:val="sk-SK"/>
        </w:rPr>
        <w:t xml:space="preserve">V prípade projektov so stanovenou paušálnou sadzbou </w:t>
      </w:r>
      <w:r w:rsidRPr="00EA330D">
        <w:rPr>
          <w:lang w:val="sk-SK"/>
        </w:rPr>
        <w:t xml:space="preserve"> </w:t>
      </w:r>
      <w:r>
        <w:rPr>
          <w:lang w:val="sk-SK"/>
        </w:rPr>
        <w:t>sa pojmy podľa Zmluvy o poskytnutí NFP - Realizácia projektu (Realizácia</w:t>
      </w:r>
      <w:r w:rsidRPr="00EA330D">
        <w:rPr>
          <w:lang w:val="sk-SK"/>
        </w:rPr>
        <w:t xml:space="preserve"> aktivít projektu</w:t>
      </w:r>
      <w:r>
        <w:rPr>
          <w:lang w:val="sk-SK"/>
        </w:rPr>
        <w:t>) a R</w:t>
      </w:r>
      <w:r w:rsidRPr="00EA330D">
        <w:rPr>
          <w:lang w:val="sk-SK"/>
        </w:rPr>
        <w:t>ealizácii hlavných aktivít projektu</w:t>
      </w:r>
      <w:r>
        <w:rPr>
          <w:lang w:val="sk-SK"/>
        </w:rPr>
        <w:t xml:space="preserve"> vecne rovnajú, čo znamená, že dátum ukončenia Realizácie hlavných aktivít projektu sa rovná ukončeniu Realizácia projektu (Realizácia</w:t>
      </w:r>
      <w:r w:rsidRPr="00EA330D">
        <w:rPr>
          <w:lang w:val="sk-SK"/>
        </w:rPr>
        <w:t xml:space="preserve"> aktivít projektu</w:t>
      </w:r>
      <w:r>
        <w:rPr>
          <w:lang w:val="sk-SK"/>
        </w:rPr>
        <w:t xml:space="preserve">). </w:t>
      </w:r>
    </w:p>
  </w:footnote>
  <w:footnote w:id="20">
    <w:p w14:paraId="32EDC201" w14:textId="77777777" w:rsidR="00A40A55" w:rsidRPr="00852446" w:rsidRDefault="00A40A55" w:rsidP="00852446">
      <w:pPr>
        <w:pStyle w:val="Textpoznmkypodiarou"/>
        <w:jc w:val="both"/>
        <w:rPr>
          <w:lang w:val="sk-SK"/>
        </w:rPr>
      </w:pPr>
      <w:r>
        <w:rPr>
          <w:rStyle w:val="Odkaznapoznmkupodiarou"/>
        </w:rPr>
        <w:footnoteRef/>
      </w:r>
      <w:r>
        <w:t xml:space="preserve"> </w:t>
      </w:r>
      <w:r w:rsidRPr="003C16A5">
        <w:t>Všetka dokumentácia predkladaná Prijímateľom v súvislosti so Zmluvou o poskytnutí NFP a/alebo s Projektom bude predkladaná v slovenskom jazyku a v prípade, ak bola vyhotovená v inom ako slovenskom jazyku, pre jej použitie pre účely Projektu a/alebo Zmluvy o poskytnutí NFP</w:t>
      </w:r>
      <w:r>
        <w:rPr>
          <w:lang w:val="sk-SK"/>
        </w:rPr>
        <w:t xml:space="preserve"> </w:t>
      </w:r>
      <w:r w:rsidRPr="003C16A5">
        <w:t xml:space="preserve"> je </w:t>
      </w:r>
      <w:r>
        <w:rPr>
          <w:lang w:val="sk-SK"/>
        </w:rPr>
        <w:t xml:space="preserve"> Prijímateľ povinný  na vyzvanie  RO pre O PEVS zabezpečiť  preklad do slovenského jazyka</w:t>
      </w:r>
      <w:r w:rsidRPr="003C16A5">
        <w:t xml:space="preserve"> </w:t>
      </w:r>
      <w:r>
        <w:rPr>
          <w:lang w:val="sk-SK"/>
        </w:rPr>
        <w:t xml:space="preserve">alebo </w:t>
      </w:r>
      <w:r w:rsidRPr="003C16A5">
        <w:t>úradný preklad do slovenského jazyka.</w:t>
      </w:r>
    </w:p>
  </w:footnote>
  <w:footnote w:id="21">
    <w:p w14:paraId="66386B84" w14:textId="77777777" w:rsidR="00A40A55" w:rsidRPr="00E25071" w:rsidRDefault="00A40A55" w:rsidP="00F651CD">
      <w:pPr>
        <w:pStyle w:val="Default"/>
        <w:jc w:val="both"/>
        <w:rPr>
          <w:sz w:val="16"/>
          <w:szCs w:val="16"/>
          <w:lang w:val="sk-SK"/>
        </w:rPr>
      </w:pPr>
      <w:r w:rsidRPr="0017330F">
        <w:rPr>
          <w:rStyle w:val="Odkaznapoznmkupodiarou"/>
          <w:szCs w:val="16"/>
        </w:rPr>
        <w:footnoteRef/>
      </w:r>
      <w:r w:rsidRPr="008F3E68">
        <w:rPr>
          <w:sz w:val="16"/>
          <w:szCs w:val="16"/>
          <w:lang w:val="sk-SK"/>
        </w:rPr>
        <w:t xml:space="preserve"> </w:t>
      </w:r>
      <w:r w:rsidRPr="00E25071">
        <w:rPr>
          <w:rFonts w:ascii="Arial" w:hAnsi="Arial"/>
          <w:color w:val="auto"/>
          <w:sz w:val="16"/>
          <w:szCs w:val="16"/>
          <w:lang w:val="sk-SK"/>
        </w:rPr>
        <w:t>Ak v tomto prípade bude aspoň jeden ukazovateľ s časom plnenia po ukončení realizácie projektu, bude konečné posúdenie dosiahnutých hodnôt ukazovateľov uskutočnené až v tomto čase podľa charakteru ukazovateľa, napr. 2 roky po ukončení realizácie projektu.</w:t>
      </w:r>
    </w:p>
  </w:footnote>
  <w:footnote w:id="22">
    <w:p w14:paraId="1D8187EA" w14:textId="77777777" w:rsidR="00A40A55" w:rsidRPr="00EA00BD" w:rsidRDefault="00A40A55">
      <w:pPr>
        <w:pStyle w:val="Textpoznmkypodiarou"/>
        <w:rPr>
          <w:lang w:val="sk-SK"/>
        </w:rPr>
      </w:pPr>
      <w:r>
        <w:rPr>
          <w:rStyle w:val="Odkaznapoznmkupodiarou"/>
        </w:rPr>
        <w:footnoteRef/>
      </w:r>
      <w:r>
        <w:t xml:space="preserve"> </w:t>
      </w:r>
      <w:r>
        <w:rPr>
          <w:lang w:val="sk-SK"/>
        </w:rPr>
        <w:t>Tu uvedené osobitné druhy zmien na ktoré je možné uplatniť zmenové konanie ex post môžu byť  ešte bližšie špecifikované  v rámci tých častí príručky,  do ktorej zmena  vecne náleží, napr. 2.4.3 oprávnenosť výdavkov</w:t>
      </w:r>
    </w:p>
  </w:footnote>
  <w:footnote w:id="23">
    <w:p w14:paraId="0D47D123" w14:textId="77777777" w:rsidR="00A40A55" w:rsidRPr="00597E10" w:rsidRDefault="00A40A55" w:rsidP="00331B12">
      <w:pPr>
        <w:pStyle w:val="Textpoznmkypodiarou"/>
        <w:rPr>
          <w:lang w:val="sk-SK"/>
        </w:rPr>
      </w:pPr>
      <w:r>
        <w:rPr>
          <w:rStyle w:val="Odkaznapoznmkupodiarou"/>
        </w:rPr>
        <w:footnoteRef/>
      </w:r>
      <w:r>
        <w:t xml:space="preserve"> </w:t>
      </w:r>
      <w:r>
        <w:rPr>
          <w:lang w:val="sk-SK"/>
        </w:rPr>
        <w:t>O</w:t>
      </w:r>
      <w:r w:rsidRPr="002D3BB7">
        <w:t>bdobie mimoriadnej situácie, núdzového stavu alebo výnimočného stavu vyhláseného v súvislosti s ochorením COVID-19 a obdobie šiestich mesiacov po</w:t>
      </w:r>
      <w:r>
        <w:t> </w:t>
      </w:r>
      <w:r w:rsidRPr="002D3BB7">
        <w:t>ich odvolaní</w:t>
      </w:r>
      <w:r>
        <w:rPr>
          <w:lang w:val="sk-SK"/>
        </w:rPr>
        <w:t>.</w:t>
      </w:r>
    </w:p>
  </w:footnote>
  <w:footnote w:id="24">
    <w:p w14:paraId="603C2210" w14:textId="6BC3D375" w:rsidR="00A40A55" w:rsidRPr="00B25E05" w:rsidRDefault="00A40A55">
      <w:pPr>
        <w:pStyle w:val="Textpoznmkypodiarou"/>
        <w:rPr>
          <w:lang w:val="sk-SK"/>
        </w:rPr>
      </w:pPr>
      <w:r>
        <w:rPr>
          <w:rStyle w:val="Odkaznapoznmkupodiarou"/>
        </w:rPr>
        <w:footnoteRef/>
      </w:r>
      <w:r>
        <w:t xml:space="preserve"> </w:t>
      </w:r>
      <w:r>
        <w:rPr>
          <w:lang w:val="sk-SK"/>
        </w:rPr>
        <w:t>Originál podpísanej žiadosti o zmenu musí Prijímateľ uchovávať u seba  počas zmluvne  vymedzeného obdobia pre potreby k nahliadnutiu  oprávneným orgánom kontroly.</w:t>
      </w:r>
    </w:p>
  </w:footnote>
  <w:footnote w:id="25">
    <w:p w14:paraId="4E700D7B" w14:textId="77777777" w:rsidR="00A40A55" w:rsidRPr="009D7F63" w:rsidRDefault="00A40A55" w:rsidP="00031457">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Pojem technická forma je definovaný v § 31 ods. 2 písm. b) zákona č. 431/2002 Z. z  o účtovníctve v znení neskorších predpisov.</w:t>
      </w:r>
    </w:p>
  </w:footnote>
  <w:footnote w:id="26">
    <w:p w14:paraId="3BC21933" w14:textId="77777777" w:rsidR="00A40A55" w:rsidRPr="009D7F63" w:rsidRDefault="00A40A55">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Ak prijímateľ nemôže doložiť z objektívnych dôvodov zmluvu o účte, prijímateľ zabezpečí písomné potvrdenie od relevantnej bankovej inštitúcie, že prijímateľ má v danej banke vedený príslušný účet.  </w:t>
      </w:r>
    </w:p>
  </w:footnote>
  <w:footnote w:id="27">
    <w:p w14:paraId="204D9A7D" w14:textId="77777777" w:rsidR="00A40A55" w:rsidRPr="007D7535" w:rsidRDefault="00A40A55" w:rsidP="008D2E36">
      <w:pPr>
        <w:pStyle w:val="Textpoznmkypodiarou"/>
        <w:rPr>
          <w:lang w:val="sk-SK"/>
        </w:rPr>
      </w:pPr>
      <w:r>
        <w:rPr>
          <w:rStyle w:val="Odkaznapoznmkupodiarou"/>
        </w:rPr>
        <w:footnoteRef/>
      </w:r>
      <w:r>
        <w:t xml:space="preserve"> </w:t>
      </w:r>
      <w:r>
        <w:rPr>
          <w:lang w:val="sk-SK"/>
        </w:rPr>
        <w:t>S</w:t>
      </w:r>
      <w:r w:rsidRPr="007D7535">
        <w:rPr>
          <w:rStyle w:val="Odkaznavysvetlivku"/>
          <w:rFonts w:cs="Arial"/>
          <w:szCs w:val="16"/>
          <w:vertAlign w:val="baseline"/>
        </w:rPr>
        <w:t>lúži</w:t>
      </w:r>
      <w:r w:rsidRPr="009B66D5">
        <w:rPr>
          <w:rFonts w:cs="Arial"/>
          <w:szCs w:val="16"/>
        </w:rPr>
        <w:t xml:space="preserve"> na realizáciu príjmov/výdavkov projektu cez rozpočet subjektu/prijímateľa</w:t>
      </w:r>
      <w:r>
        <w:rPr>
          <w:rFonts w:cs="Arial"/>
          <w:szCs w:val="16"/>
          <w:lang w:val="sk-SK"/>
        </w:rPr>
        <w:t>.</w:t>
      </w:r>
    </w:p>
  </w:footnote>
  <w:footnote w:id="28">
    <w:p w14:paraId="5C2C6288" w14:textId="77777777" w:rsidR="00A40A55" w:rsidRPr="009D7F63" w:rsidRDefault="00A40A55" w:rsidP="00C8683A">
      <w:pPr>
        <w:pStyle w:val="Default"/>
        <w:rPr>
          <w:rFonts w:ascii="Arial" w:hAnsi="Arial" w:cs="Arial"/>
          <w:color w:val="auto"/>
          <w:sz w:val="16"/>
          <w:szCs w:val="16"/>
          <w:lang w:val="sk-SK" w:eastAsia="cs-CZ"/>
        </w:rPr>
      </w:pPr>
      <w:r w:rsidRPr="009D7F63">
        <w:rPr>
          <w:rStyle w:val="Odkaznapoznmkupodiarou"/>
          <w:rFonts w:cs="Arial"/>
          <w:szCs w:val="16"/>
        </w:rPr>
        <w:footnoteRef/>
      </w:r>
      <w:r w:rsidRPr="00666AC8">
        <w:rPr>
          <w:rFonts w:ascii="Arial" w:hAnsi="Arial"/>
          <w:sz w:val="16"/>
          <w:lang w:val="sk-SK"/>
        </w:rPr>
        <w:t xml:space="preserve"> </w:t>
      </w:r>
      <w:r w:rsidRPr="009D7F63">
        <w:rPr>
          <w:rFonts w:ascii="Arial" w:hAnsi="Arial" w:cs="Arial"/>
          <w:color w:val="auto"/>
          <w:sz w:val="16"/>
          <w:szCs w:val="16"/>
          <w:lang w:val="sk-SK" w:eastAsia="cs-CZ"/>
        </w:rPr>
        <w:t xml:space="preserve">Špecifické typy výdavkov pre účely ich použitia v rámci implementácie projektu sú: </w:t>
      </w:r>
    </w:p>
    <w:p w14:paraId="2DCCF34B" w14:textId="77777777" w:rsidR="00A40A55" w:rsidRPr="009D7F63" w:rsidRDefault="00A40A55"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1. mzdové prostriedky - mzdy, dohody </w:t>
      </w:r>
      <w:r>
        <w:rPr>
          <w:rFonts w:ascii="Arial" w:hAnsi="Arial" w:cs="Arial"/>
          <w:color w:val="auto"/>
          <w:sz w:val="16"/>
          <w:szCs w:val="16"/>
          <w:lang w:val="sk-SK" w:eastAsia="cs-CZ"/>
        </w:rPr>
        <w:t xml:space="preserve">o prácach vykonávaných </w:t>
      </w:r>
      <w:r w:rsidRPr="009D7F63">
        <w:rPr>
          <w:rFonts w:ascii="Arial" w:hAnsi="Arial" w:cs="Arial"/>
          <w:color w:val="auto"/>
          <w:sz w:val="16"/>
          <w:szCs w:val="16"/>
          <w:lang w:val="sk-SK" w:eastAsia="cs-CZ"/>
        </w:rPr>
        <w:t xml:space="preserve">mimo pracovného pomeru a odvody zamestnávateľa; </w:t>
      </w:r>
    </w:p>
    <w:p w14:paraId="2A9E4FB3" w14:textId="77777777" w:rsidR="00A40A55" w:rsidRPr="009D7F63" w:rsidRDefault="00A40A55"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2. energie - napríklad vodné a stočné, plyn, teplo, elektrina; </w:t>
      </w:r>
    </w:p>
    <w:p w14:paraId="16645C7F" w14:textId="77777777" w:rsidR="00A40A55" w:rsidRPr="009D7F63" w:rsidRDefault="00A40A55"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3. telekomunikačné a poštové poplatky - poplatky za telefón (pevná aj mobilná linka), internetové služby a poštové služby; </w:t>
      </w:r>
    </w:p>
    <w:p w14:paraId="233D3F24" w14:textId="77777777" w:rsidR="00A40A55" w:rsidRPr="009D7F63" w:rsidRDefault="00A40A55" w:rsidP="00C8683A">
      <w:pPr>
        <w:pStyle w:val="Textpoznmkypodiarou"/>
        <w:rPr>
          <w:rFonts w:cs="Arial"/>
          <w:szCs w:val="16"/>
          <w:lang w:val="sk-SK"/>
        </w:rPr>
      </w:pPr>
      <w:r w:rsidRPr="009D7F63">
        <w:rPr>
          <w:rFonts w:cs="Arial"/>
          <w:szCs w:val="16"/>
          <w:lang w:val="sk-SK" w:eastAsia="cs-CZ"/>
        </w:rPr>
        <w:t>4. pohonné hmoty.</w:t>
      </w:r>
    </w:p>
  </w:footnote>
  <w:footnote w:id="29">
    <w:p w14:paraId="7FAC1B18" w14:textId="77777777" w:rsidR="00A40A55" w:rsidRPr="009D7F63" w:rsidRDefault="00A40A55" w:rsidP="00041D2E">
      <w:pPr>
        <w:pStyle w:val="Default"/>
        <w:rPr>
          <w:rFonts w:ascii="Arial" w:hAnsi="Arial" w:cs="Arial"/>
          <w:color w:val="auto"/>
          <w:sz w:val="16"/>
          <w:szCs w:val="16"/>
          <w:lang w:val="sk-SK" w:eastAsia="cs-CZ"/>
        </w:rPr>
      </w:pPr>
      <w:r>
        <w:rPr>
          <w:rStyle w:val="Odkaznapoznmkupodiarou"/>
        </w:rPr>
        <w:footnoteRef/>
      </w:r>
      <w:r w:rsidRPr="00666AC8">
        <w:rPr>
          <w:lang w:val="sk-SK"/>
        </w:rPr>
        <w:t xml:space="preserve"> </w:t>
      </w:r>
      <w:r w:rsidRPr="009D7F63">
        <w:rPr>
          <w:rFonts w:ascii="Arial" w:hAnsi="Arial" w:cs="Arial"/>
          <w:color w:val="auto"/>
          <w:sz w:val="16"/>
          <w:szCs w:val="16"/>
          <w:lang w:val="sk-SK" w:eastAsia="cs-CZ"/>
        </w:rPr>
        <w:t xml:space="preserve">Špecifické typy výdavkov pre účely ich použitia v rámci implementácie projektu sú: </w:t>
      </w:r>
    </w:p>
    <w:p w14:paraId="089871D1" w14:textId="77777777" w:rsidR="00A40A55" w:rsidRPr="009D7F63" w:rsidRDefault="00A40A55"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1. mzdové prostriedky - mzdy, dohody </w:t>
      </w:r>
      <w:r>
        <w:rPr>
          <w:rFonts w:ascii="Arial" w:hAnsi="Arial" w:cs="Arial"/>
          <w:color w:val="auto"/>
          <w:sz w:val="16"/>
          <w:szCs w:val="16"/>
          <w:lang w:val="sk-SK" w:eastAsia="cs-CZ"/>
        </w:rPr>
        <w:t xml:space="preserve">o prácach vykonávaných </w:t>
      </w:r>
      <w:r w:rsidRPr="009D7F63">
        <w:rPr>
          <w:rFonts w:ascii="Arial" w:hAnsi="Arial" w:cs="Arial"/>
          <w:color w:val="auto"/>
          <w:sz w:val="16"/>
          <w:szCs w:val="16"/>
          <w:lang w:val="sk-SK" w:eastAsia="cs-CZ"/>
        </w:rPr>
        <w:t xml:space="preserve">mimo pracovného pomeru a odvody zamestnávateľa; </w:t>
      </w:r>
    </w:p>
    <w:p w14:paraId="5B530969" w14:textId="77777777" w:rsidR="00A40A55" w:rsidRPr="009D7F63" w:rsidRDefault="00A40A55"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2. energie - napríklad vodné a stočné, plyn, teplo, elektrina; </w:t>
      </w:r>
    </w:p>
    <w:p w14:paraId="1B9CDA9D" w14:textId="77777777" w:rsidR="00A40A55" w:rsidRPr="009D7F63" w:rsidRDefault="00A40A55"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3. telekomunikačné a poštové poplatky - poplatky za telefón (pevná aj mobilná linka), internetové služby a poštové služby; </w:t>
      </w:r>
    </w:p>
    <w:p w14:paraId="6B7B67DD" w14:textId="77777777" w:rsidR="00A40A55" w:rsidRPr="00041D2E" w:rsidRDefault="00A40A55" w:rsidP="00041D2E">
      <w:pPr>
        <w:pStyle w:val="Textpoznmkypodiarou"/>
        <w:rPr>
          <w:lang w:val="sk-SK"/>
        </w:rPr>
      </w:pPr>
      <w:r w:rsidRPr="009D7F63">
        <w:rPr>
          <w:rFonts w:cs="Arial"/>
          <w:szCs w:val="16"/>
          <w:lang w:val="sk-SK" w:eastAsia="cs-CZ"/>
        </w:rPr>
        <w:t>4. pohonné hmoty.</w:t>
      </w:r>
    </w:p>
  </w:footnote>
  <w:footnote w:id="30">
    <w:p w14:paraId="784C7747" w14:textId="77777777" w:rsidR="00A40A55" w:rsidRPr="009D7F63" w:rsidRDefault="00A40A55" w:rsidP="006F24DA">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 prípade systému refundácie prijímateľ nevedie evidenciu na úrovni jednotlivých zdrojov financovania, s výnimkou prijatia finančných prostriedkov na základe žiadosti o platbu.  </w:t>
      </w:r>
    </w:p>
  </w:footnote>
  <w:footnote w:id="31">
    <w:p w14:paraId="2888D183" w14:textId="77777777" w:rsidR="00A40A55" w:rsidRDefault="00A40A55" w:rsidP="004F34F5">
      <w:pPr>
        <w:pStyle w:val="Textpoznmkypodiarou"/>
        <w:jc w:val="both"/>
        <w:rPr>
          <w:szCs w:val="16"/>
        </w:rPr>
      </w:pPr>
      <w:r>
        <w:rPr>
          <w:rStyle w:val="Odkaznapoznmkupodiarou"/>
        </w:rPr>
        <w:footnoteRef/>
      </w:r>
      <w:r>
        <w:t xml:space="preserve"> V prípade obstarania tovarov a služieb podľa ZVO, kedy sa zákon na príslušnú zákazku nevzťahuje (uplatnenie výnimky na nákup tovarov, resp. služieb zo zahraničia) môže byť za podmienky dodržania hospodárnosti, efektívnosti, účelnosti a účinnosti použitia verejných financií v rámci uplatnenia záväzkového alebo spotrebiteľského práva použitý aj iný právny rámec ako právny rámec SR.</w:t>
      </w:r>
    </w:p>
    <w:p w14:paraId="23DA45AA" w14:textId="77777777" w:rsidR="00A40A55" w:rsidRPr="00735615" w:rsidRDefault="00A40A55" w:rsidP="00735615">
      <w:pPr>
        <w:pStyle w:val="Textpoznmkypodiarou"/>
        <w:jc w:val="both"/>
        <w:rPr>
          <w:lang w:val="sk-SK"/>
        </w:rPr>
      </w:pPr>
      <w:r>
        <w:t>Rovnako v prípadoch kedy je uplatnený postup, kde služby predstavujú náhradu oprávnených nákladov spolupráce členského štátu s medzinárodnou organizáciou a tieto nie sú považované za zákazku podľa ZVO, je možné použiť aj iný právny rámec ako právny rámec SR</w:t>
      </w:r>
      <w:r>
        <w:rPr>
          <w:lang w:val="sk-SK"/>
        </w:rPr>
        <w:t>.</w:t>
      </w:r>
    </w:p>
  </w:footnote>
  <w:footnote w:id="32">
    <w:p w14:paraId="07AF51A5" w14:textId="77777777" w:rsidR="00A40A55" w:rsidRPr="009D7F63" w:rsidRDefault="00A40A55" w:rsidP="00BE5EA5">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Po odpočítaní nezrovnalostí.</w:t>
      </w:r>
    </w:p>
  </w:footnote>
  <w:footnote w:id="33">
    <w:p w14:paraId="6BDBD3F9" w14:textId="77777777" w:rsidR="00A40A55" w:rsidRPr="009D7F63" w:rsidRDefault="00A40A55" w:rsidP="000F5FC0">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Vysúťaženie vyššej sumy vo verejnom obstarávaní nie je dôvodom na použitie </w:t>
      </w:r>
      <w:r w:rsidRPr="009D7F63">
        <w:rPr>
          <w:rFonts w:cs="Arial"/>
          <w:szCs w:val="16"/>
          <w:lang w:val="sk-SK"/>
        </w:rPr>
        <w:t>rezervy na nepredvídané výdavky</w:t>
      </w:r>
      <w:r w:rsidRPr="009D7F63">
        <w:rPr>
          <w:rFonts w:cs="Arial"/>
          <w:szCs w:val="16"/>
        </w:rPr>
        <w:t>.</w:t>
      </w:r>
    </w:p>
  </w:footnote>
  <w:footnote w:id="34">
    <w:p w14:paraId="6B5FD7AA" w14:textId="77777777" w:rsidR="00A40A55" w:rsidRDefault="00A40A55" w:rsidP="00CD2357">
      <w:pPr>
        <w:pStyle w:val="Normlnywebov"/>
        <w:jc w:val="both"/>
      </w:pPr>
      <w:r w:rsidRPr="009D7F63">
        <w:rPr>
          <w:rStyle w:val="Odkaznapoznmkupodiarou"/>
          <w:rFonts w:cs="Arial"/>
          <w:szCs w:val="16"/>
        </w:rPr>
        <w:footnoteRef/>
      </w:r>
      <w:r w:rsidRPr="009D7F63">
        <w:rPr>
          <w:rFonts w:cs="Arial"/>
          <w:szCs w:val="16"/>
        </w:rPr>
        <w:t xml:space="preserve"> </w:t>
      </w:r>
      <w:r w:rsidRPr="00EA3D40">
        <w:rPr>
          <w:rFonts w:ascii="Arial" w:hAnsi="Arial" w:cs="Arial"/>
          <w:sz w:val="16"/>
          <w:szCs w:val="16"/>
        </w:rPr>
        <w:t>Výdavky, ktoré vznikli na základe volania a zasielania sms správ na infolinky a audiotextové čísla sú neoprávnené, taktiež výdavky, ktoré vznikli nad rámec zazmluvneného balíka služieb sú neoprávnené (vrátane poplatku za zvýšenie objemu dát prístupu na internet). Výpis hovorov je oprávnený výdavok (je možné uznať buď písomnú formu alebo elektronickú formu, nie obe formy súčasne), pričom ho prijímateľ musí mať uchovaný pre potreby finančnej kontroly na mieste.</w:t>
      </w:r>
      <w:r>
        <w:t xml:space="preserve"> </w:t>
      </w:r>
    </w:p>
    <w:p w14:paraId="56E1774A" w14:textId="77777777" w:rsidR="00A40A55" w:rsidRPr="009D7F63" w:rsidRDefault="00A40A55">
      <w:pPr>
        <w:pStyle w:val="Textpoznmkypodiarou"/>
        <w:rPr>
          <w:rFonts w:cs="Arial"/>
          <w:szCs w:val="16"/>
          <w:lang w:val="sk-SK"/>
        </w:rPr>
      </w:pPr>
    </w:p>
  </w:footnote>
  <w:footnote w:id="35">
    <w:p w14:paraId="7F1147A2" w14:textId="3AB753A1" w:rsidR="00A40A55" w:rsidRPr="001B311E" w:rsidRDefault="00A40A55">
      <w:pPr>
        <w:pStyle w:val="Textpoznmkypodiarou"/>
        <w:rPr>
          <w:lang w:val="sk-SK"/>
        </w:rPr>
      </w:pPr>
      <w:r>
        <w:rPr>
          <w:rStyle w:val="Odkaznapoznmkupodiarou"/>
        </w:rPr>
        <w:footnoteRef/>
      </w:r>
      <w:r>
        <w:t xml:space="preserve"> </w:t>
      </w:r>
      <w:r w:rsidRPr="00D11C96">
        <w:t>Podľa § 2 ods. 15 zákona č. 431/2002 Z. z. o účtovníctve</w:t>
      </w:r>
    </w:p>
  </w:footnote>
  <w:footnote w:id="36">
    <w:p w14:paraId="5434812D" w14:textId="12BC4F64" w:rsidR="00A40A55" w:rsidRPr="001B311E" w:rsidRDefault="00A40A55">
      <w:pPr>
        <w:pStyle w:val="Textpoznmkypodiarou"/>
        <w:rPr>
          <w:lang w:val="sk-SK"/>
        </w:rPr>
      </w:pPr>
      <w:r>
        <w:rPr>
          <w:rStyle w:val="Odkaznapoznmkupodiarou"/>
        </w:rPr>
        <w:footnoteRef/>
      </w:r>
      <w:r>
        <w:t xml:space="preserve"> </w:t>
      </w:r>
      <w:r w:rsidRPr="00D11C96">
        <w:t>Ide o pracovnoprávny vzťah (pracovný pomer, dohody o prácach vykonávaných mimo pracovného pomeru) alebo obdobný pracovný vzťah (štátnozamestnanecký pomer, výkon práce vo verejnom záujme).</w:t>
      </w:r>
    </w:p>
  </w:footnote>
  <w:footnote w:id="37">
    <w:p w14:paraId="22AA2654" w14:textId="77777777" w:rsidR="00A40A55" w:rsidRPr="002D4628" w:rsidRDefault="00A40A55" w:rsidP="00735615">
      <w:pPr>
        <w:pStyle w:val="Textpoznmkypodiarou"/>
        <w:jc w:val="both"/>
        <w:rPr>
          <w:lang w:val="sk-SK"/>
        </w:rPr>
      </w:pPr>
      <w:r>
        <w:rPr>
          <w:rStyle w:val="Odkaznapoznmkupodiarou"/>
        </w:rPr>
        <w:footnoteRef/>
      </w:r>
      <w:r>
        <w:t xml:space="preserve"> </w:t>
      </w:r>
      <w:r>
        <w:rPr>
          <w:rFonts w:cs="Arial"/>
          <w:szCs w:val="19"/>
        </w:rPr>
        <w:t>Vo výnimočných prípadoch a na základe objektívne zdôvodnenej situácie, ktorá môže mať za následok nemožnosť realizovať schválený projekt, oprávnenú/-é aktivitu/-y projektu alebo ich podstatné časti, môže Poskytovateľ na základe posúdenia žiadosti o zmenu zmluvy vyjadriť písomný súhlas s realizáciou tejto zmeny projektu na základe uzavretej vhodnej zmluvy o spolupráci pri realizovaní projektu medzi prijímateľom a spolupracujúcim subjektom. Na základe takejto zmluvy môžu vznikať oprávnené výdavky projektu (predovšetkým personálne výdavky) na úrovni spolupracujúceho subjektu, za ktoré nesie plnú vecnú aj právnu zodpovednosť prijímateľ. Táto situácia môže nastať výhradne</w:t>
      </w:r>
      <w:r w:rsidRPr="002D4628">
        <w:t xml:space="preserve"> v čase realizácie projektu</w:t>
      </w:r>
      <w:r>
        <w:rPr>
          <w:rFonts w:cs="Arial"/>
          <w:szCs w:val="19"/>
        </w:rPr>
        <w:t>,</w:t>
      </w:r>
      <w:r w:rsidRPr="002D4628">
        <w:t xml:space="preserve"> po </w:t>
      </w:r>
      <w:r>
        <w:rPr>
          <w:rFonts w:cs="Arial"/>
          <w:szCs w:val="19"/>
        </w:rPr>
        <w:t xml:space="preserve">nadobudnutí </w:t>
      </w:r>
      <w:r w:rsidRPr="002D4628">
        <w:t>účinnosti Zmluvy o</w:t>
      </w:r>
      <w:r>
        <w:rPr>
          <w:rFonts w:cs="Arial"/>
          <w:szCs w:val="19"/>
        </w:rPr>
        <w:t> </w:t>
      </w:r>
      <w:r w:rsidRPr="002D4628">
        <w:t>NFP/ Rozhodnutia NFP</w:t>
      </w:r>
      <w:r>
        <w:rPr>
          <w:rFonts w:cs="Arial"/>
          <w:szCs w:val="19"/>
        </w:rPr>
        <w:t>,</w:t>
      </w:r>
      <w:r w:rsidRPr="002D4628">
        <w:t xml:space="preserve"> v</w:t>
      </w:r>
      <w:r>
        <w:rPr>
          <w:rFonts w:cs="Arial"/>
          <w:szCs w:val="19"/>
        </w:rPr>
        <w:t> </w:t>
      </w:r>
      <w:r w:rsidRPr="002D4628">
        <w:t>súlade s podmienkou oprávnenosti výdavkov realizácie projektu dotknutej výzvy/vyzvania</w:t>
      </w:r>
      <w:r>
        <w:rPr>
          <w:rFonts w:cs="Arial"/>
          <w:szCs w:val="19"/>
          <w:lang w:val="sk-SK"/>
        </w:rPr>
        <w:t>.</w:t>
      </w:r>
    </w:p>
  </w:footnote>
  <w:footnote w:id="38">
    <w:p w14:paraId="748D3330" w14:textId="77777777" w:rsidR="00A40A55" w:rsidRPr="009D7F63" w:rsidRDefault="00A40A55" w:rsidP="00735615">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Uvedené sa aplikuje primerane aj na poskytnutie zálohovej platby a poskytnutie predfinancovania.</w:t>
      </w:r>
    </w:p>
  </w:footnote>
  <w:footnote w:id="39">
    <w:p w14:paraId="67F1ADFF" w14:textId="77777777" w:rsidR="00A40A55" w:rsidRPr="006E4CC8" w:rsidRDefault="00A40A55" w:rsidP="00F41F62">
      <w:pPr>
        <w:tabs>
          <w:tab w:val="left" w:pos="284"/>
        </w:tabs>
        <w:ind w:left="284" w:hanging="284"/>
        <w:jc w:val="both"/>
        <w:rPr>
          <w:sz w:val="16"/>
          <w:szCs w:val="20"/>
        </w:rPr>
      </w:pPr>
      <w:r>
        <w:rPr>
          <w:rStyle w:val="Odkaznapoznmkupodiarou"/>
        </w:rPr>
        <w:footnoteRef/>
      </w:r>
      <w:r>
        <w:t xml:space="preserve"> </w:t>
      </w:r>
      <w:r w:rsidRPr="006E4CC8">
        <w:rPr>
          <w:sz w:val="16"/>
          <w:szCs w:val="20"/>
        </w:rPr>
        <w:t>Pojem „infraštruktúra“ predstavuje hmotný majetok trvalej povahy, ktorý spĺňa nasledovné podmienky:</w:t>
      </w:r>
    </w:p>
    <w:p w14:paraId="3DAD0FB1" w14:textId="77777777" w:rsidR="00A40A55" w:rsidRPr="007F7349" w:rsidRDefault="00A40A55" w:rsidP="005B7173">
      <w:pPr>
        <w:pStyle w:val="Odsekzoznamu"/>
        <w:numPr>
          <w:ilvl w:val="0"/>
          <w:numId w:val="86"/>
        </w:numPr>
        <w:tabs>
          <w:tab w:val="left" w:pos="426"/>
        </w:tabs>
        <w:ind w:left="426" w:hanging="284"/>
        <w:jc w:val="both"/>
        <w:rPr>
          <w:sz w:val="16"/>
          <w:szCs w:val="20"/>
        </w:rPr>
      </w:pPr>
      <w:r w:rsidRPr="007F7349">
        <w:rPr>
          <w:sz w:val="16"/>
          <w:szCs w:val="20"/>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333FBD09" w14:textId="77777777" w:rsidR="00A40A55" w:rsidRPr="007F7349" w:rsidRDefault="00A40A55" w:rsidP="005B7173">
      <w:pPr>
        <w:pStyle w:val="Odsekzoznamu"/>
        <w:numPr>
          <w:ilvl w:val="0"/>
          <w:numId w:val="86"/>
        </w:numPr>
        <w:tabs>
          <w:tab w:val="left" w:pos="426"/>
        </w:tabs>
        <w:ind w:left="426" w:hanging="284"/>
        <w:jc w:val="both"/>
        <w:rPr>
          <w:sz w:val="16"/>
          <w:szCs w:val="20"/>
        </w:rPr>
      </w:pPr>
      <w:r w:rsidRPr="007F7349">
        <w:rPr>
          <w:sz w:val="16"/>
          <w:szCs w:val="20"/>
        </w:rPr>
        <w:t xml:space="preserve"> za normálnych podmienok použitia (vrátane primeranej starostlivosti a údržby) má neobmedzenú dobu použitia;</w:t>
      </w:r>
    </w:p>
    <w:p w14:paraId="2F43E3E7" w14:textId="77777777" w:rsidR="00A40A55" w:rsidRPr="007F7349" w:rsidRDefault="00A40A55" w:rsidP="005B7173">
      <w:pPr>
        <w:pStyle w:val="Odsekzoznamu"/>
        <w:numPr>
          <w:ilvl w:val="0"/>
          <w:numId w:val="86"/>
        </w:numPr>
        <w:tabs>
          <w:tab w:val="left" w:pos="426"/>
        </w:tabs>
        <w:ind w:left="426" w:hanging="284"/>
        <w:jc w:val="both"/>
        <w:rPr>
          <w:sz w:val="16"/>
          <w:szCs w:val="20"/>
        </w:rPr>
      </w:pPr>
      <w:r w:rsidRPr="007F7349">
        <w:rPr>
          <w:sz w:val="16"/>
          <w:szCs w:val="20"/>
        </w:rPr>
        <w:t>aj napriek používaniu si uchováva pôvodný tvar a vzhľad</w:t>
      </w:r>
    </w:p>
    <w:p w14:paraId="5A8AE264" w14:textId="77777777" w:rsidR="00A40A55" w:rsidRPr="00F41F62" w:rsidRDefault="00A40A55" w:rsidP="00F41F62">
      <w:pPr>
        <w:pStyle w:val="Textpoznmkypodiarou"/>
        <w:rPr>
          <w:lang w:val="sk-SK"/>
        </w:rPr>
      </w:pPr>
      <w:r w:rsidRPr="002456C3">
        <w:rPr>
          <w:lang w:val="sk-SK"/>
        </w:rPr>
        <w:t>Nehmotný majetok (majetok nemateriálnej povahy) ako je napríklad softvér, IT systémy nespadá do definície infraštruktúry. Tento majetok je oprávnený na financovanie z ESF, nakoľko je vylúčený z definície neoprávnených výdavkov uvedených v čl. 13 ods. 4 nariadenia o ESF</w:t>
      </w:r>
    </w:p>
  </w:footnote>
  <w:footnote w:id="40">
    <w:p w14:paraId="1D1C0F7D" w14:textId="77777777" w:rsidR="00A40A55" w:rsidRPr="009D7F63" w:rsidRDefault="00A40A55" w:rsidP="000834A4">
      <w:pPr>
        <w:pStyle w:val="Textpoznmkypodiarou"/>
        <w:rPr>
          <w:rFonts w:cs="Arial"/>
          <w:szCs w:val="16"/>
        </w:rPr>
      </w:pPr>
      <w:r w:rsidRPr="009D7F63">
        <w:rPr>
          <w:rStyle w:val="Odkaznapoznmkupodiarou"/>
          <w:rFonts w:cs="Arial"/>
          <w:szCs w:val="16"/>
        </w:rPr>
        <w:footnoteRef/>
      </w:r>
      <w:r w:rsidRPr="009D7F63">
        <w:rPr>
          <w:rFonts w:cs="Arial"/>
          <w:szCs w:val="16"/>
        </w:rPr>
        <w:t>Uvedené môže mať vplyv na správne určenie finančnej medzery pri projektoch generujúcich príjmy.</w:t>
      </w:r>
    </w:p>
  </w:footnote>
  <w:footnote w:id="41">
    <w:p w14:paraId="588AFD3C" w14:textId="77777777" w:rsidR="00A40A55" w:rsidRDefault="00A40A55" w:rsidP="00987382">
      <w:pPr>
        <w:pStyle w:val="Textpoznmkypodiarou"/>
        <w:jc w:val="both"/>
        <w:rPr>
          <w:lang w:val="sk-SK"/>
        </w:rPr>
      </w:pPr>
      <w:r>
        <w:rPr>
          <w:rStyle w:val="Odkaznapoznmkupodiarou"/>
        </w:rPr>
        <w:footnoteRef/>
      </w:r>
      <w:r>
        <w:t xml:space="preserve"> </w:t>
      </w:r>
      <w:r>
        <w:rPr>
          <w:lang w:val="sk-SK"/>
        </w:rPr>
        <w:t>Individuálne písomné (e-mailové) stanovisko RO pre OP EVS alebo podmienka poskytnutia príspevku pre oprávnenú aplikáciu zálohových/preddavkových platieb v rámci výzvy/vyzvania nie je potrebná pri realizácii preddavkov za úhradu nájmu priestorov ako aj úhrad preddavkov režijných nákladov súvisiacich s prevádzkou nehnuteľností (najmä úhrada preddavkov za energie, vodné a stočné, odvoz a likvidáciu odpadov a pod.) s tým, že prijímateľ/partner sú povinný dodržiavať všetky pravidlá vyplývajúce z osobitných predpisov a primeraného naplnenia rámcových  podmienok uvedených nižšie pri zabezpečovaní uvedených režijných nákladov. Obdobne ako pri režijných nákladoch platí postup aj pri realizácii preddavkov za poštové a telekomunikačné služby alebo zákazky s nízkou hodnotou pri zabezpečení hotelových a konferenčných priestorov a keteringových služieb.</w:t>
      </w:r>
    </w:p>
  </w:footnote>
  <w:footnote w:id="42">
    <w:p w14:paraId="6721C3EE" w14:textId="77777777" w:rsidR="00A40A55" w:rsidRDefault="00A40A55" w:rsidP="00866C54">
      <w:pPr>
        <w:pStyle w:val="Textpoznmkypodiarou"/>
      </w:pPr>
      <w:r>
        <w:rPr>
          <w:rStyle w:val="Odkaznapoznmkupodiarou"/>
        </w:rPr>
        <w:footnoteRef/>
      </w:r>
      <w:r>
        <w:t xml:space="preserve"> Posúdenie bežnej obchodnej praxe je individuálne v závislosti od oblasti, kde sa plánujú využiť preddavkové platby, pričom ich využitie by malo byť v súlade s poctivým obchodným stykom</w:t>
      </w:r>
    </w:p>
  </w:footnote>
  <w:footnote w:id="43">
    <w:p w14:paraId="15667933" w14:textId="77777777" w:rsidR="00A40A55" w:rsidRDefault="00A40A55" w:rsidP="00866C54">
      <w:pPr>
        <w:pStyle w:val="Textpoznmkypodiarou"/>
      </w:pPr>
      <w:r>
        <w:rPr>
          <w:rStyle w:val="Odkaznapoznmkupodiarou"/>
        </w:rPr>
        <w:footnoteRef/>
      </w:r>
      <w:r>
        <w:t xml:space="preserve"> Vo vzťahu ku konečnému termínu oprávnenosti výdavkov môže byť táto lehota primerane skrátená s ohľadom na povinnosť ukončenia realizácie projektu v súvislosti s ukončením operačného programu</w:t>
      </w:r>
    </w:p>
  </w:footnote>
  <w:footnote w:id="44">
    <w:p w14:paraId="1744570C" w14:textId="77777777" w:rsidR="00A40A55" w:rsidRPr="004F28ED" w:rsidRDefault="00A40A55">
      <w:pPr>
        <w:pStyle w:val="Textpoznmkypodiarou"/>
        <w:rPr>
          <w:lang w:val="sk-SK"/>
        </w:rPr>
      </w:pPr>
      <w:r>
        <w:rPr>
          <w:rStyle w:val="Odkaznapoznmkupodiarou"/>
        </w:rPr>
        <w:footnoteRef/>
      </w:r>
      <w:r>
        <w:t xml:space="preserve"> </w:t>
      </w:r>
      <w:r w:rsidRPr="00FA6155">
        <w:rPr>
          <w:szCs w:val="22"/>
        </w:rPr>
        <w:t xml:space="preserve">Výnimku tvoria daň z príjmu fyzických osôb, ktorá je súčasťou hrubej mzdy, resp. odmeny za vykonanú prácu a je oprávneným výdavkom v rámci osobných výdavkov a daň za ubytovanie, ktorá je oprávneným výdavkom v rámci cestovných </w:t>
      </w:r>
      <w:r>
        <w:rPr>
          <w:szCs w:val="22"/>
        </w:rPr>
        <w:t>náhrad</w:t>
      </w:r>
      <w:r w:rsidRPr="00FA6155">
        <w:rPr>
          <w:szCs w:val="22"/>
        </w:rPr>
        <w:t>.</w:t>
      </w:r>
    </w:p>
  </w:footnote>
  <w:footnote w:id="45">
    <w:p w14:paraId="3E8DE04D" w14:textId="64BA11DB" w:rsidR="00A40A55" w:rsidRPr="00B25E05" w:rsidRDefault="00A40A55" w:rsidP="00B25E05">
      <w:pPr>
        <w:pStyle w:val="Textpoznmkypodiarou"/>
        <w:jc w:val="both"/>
        <w:rPr>
          <w:lang w:val="sk-SK"/>
        </w:rPr>
      </w:pPr>
      <w:r>
        <w:rPr>
          <w:rStyle w:val="Odkaznapoznmkupodiarou"/>
        </w:rPr>
        <w:footnoteRef/>
      </w:r>
      <w:r>
        <w:t xml:space="preserve"> </w:t>
      </w:r>
      <w:r w:rsidRPr="00320628">
        <w:t xml:space="preserve">Ak sa </w:t>
      </w:r>
      <w:r w:rsidRPr="00B25E05">
        <w:t>nepožaduje kvalifikácia, alebo odborná spôsobilosť musí poskytovateľ vedieť posúdiť, či kvalita výstupu je v požadovanej kvalite.</w:t>
      </w:r>
    </w:p>
  </w:footnote>
  <w:footnote w:id="46">
    <w:p w14:paraId="33CC1FB5" w14:textId="77777777" w:rsidR="00A40A55" w:rsidRPr="0031793F" w:rsidRDefault="00A40A55">
      <w:pPr>
        <w:pStyle w:val="Textpoznmkypodiarou"/>
        <w:rPr>
          <w:lang w:val="sk-SK"/>
        </w:rPr>
      </w:pPr>
      <w:r>
        <w:rPr>
          <w:rStyle w:val="Odkaznapoznmkupodiarou"/>
        </w:rPr>
        <w:footnoteRef/>
      </w:r>
      <w:r>
        <w:t xml:space="preserve"> </w:t>
      </w:r>
      <w:r>
        <w:rPr>
          <w:lang w:val="sk-SK"/>
        </w:rPr>
        <w:t xml:space="preserve">Takýto pracovný pomer môže zamestnávateľ s vlastným zamestnancom uzavrieť  aj ako ďalší samostatný pracovný pomer zamestnanca v súlade s § 50 Zákonníka práce, teda </w:t>
      </w:r>
      <w:r w:rsidRPr="00614195">
        <w:rPr>
          <w:lang w:val="sk-SK"/>
        </w:rPr>
        <w:t>len na činnosti spočívajúce v prácach iného druhu</w:t>
      </w:r>
    </w:p>
  </w:footnote>
  <w:footnote w:id="47">
    <w:p w14:paraId="38E92D02" w14:textId="77777777" w:rsidR="00A40A55" w:rsidRPr="00E1641D" w:rsidRDefault="00A40A55" w:rsidP="00346CD1">
      <w:pPr>
        <w:pStyle w:val="Textpoznmkypodiarou"/>
        <w:jc w:val="both"/>
        <w:rPr>
          <w:lang w:val="sk-SK"/>
        </w:rPr>
      </w:pPr>
      <w:r>
        <w:rPr>
          <w:rStyle w:val="Odkaznapoznmkupodiarou"/>
        </w:rPr>
        <w:footnoteRef/>
      </w:r>
      <w:r w:rsidRPr="00E1641D">
        <w:rPr>
          <w:szCs w:val="16"/>
          <w:lang w:val="sk-SK"/>
        </w:rPr>
        <w:t xml:space="preserve">Ide o zohľadnenie celkovej dĺžky realizácie národného projektu (minimálne 2 a viac rokov) a ak priame mzdové výdavky (vykazované na reálnej báze, resp. ide o štandardnú stupnicu jednotkových nákladov) tvoria minimálne </w:t>
      </w:r>
      <w:r>
        <w:rPr>
          <w:szCs w:val="16"/>
          <w:lang w:val="sk-SK"/>
        </w:rPr>
        <w:t>25</w:t>
      </w:r>
      <w:r w:rsidRPr="00E1641D">
        <w:rPr>
          <w:szCs w:val="16"/>
          <w:lang w:val="sk-SK"/>
        </w:rPr>
        <w:t xml:space="preserve"> % celkových priamych výdavkov národného projektu, vrátane posúdenia štruktúry mzdových výdavkov vo vzťahu k posilneniu odborného výkonu prijímateľa. Vzhľadom na to, že ide o národný projekt, RO o možnosti zohľadnenia rastu mzdových výdavkov usmerní budúceho žiadateľa podľa § 26 ods. 4 zákona č. 292/2014 Z. z.</w:t>
      </w:r>
      <w:r>
        <w:rPr>
          <w:szCs w:val="16"/>
          <w:lang w:val="sk-SK"/>
        </w:rPr>
        <w:t xml:space="preserve"> alebo žiadateľa dopytovo-orientovaného projektu, ktorý je subjektom verejnej správy</w:t>
      </w:r>
      <w:r w:rsidRPr="00E1641D">
        <w:rPr>
          <w:szCs w:val="16"/>
          <w:lang w:val="sk-SK"/>
        </w:rPr>
        <w:t xml:space="preserve">. </w:t>
      </w:r>
      <w:r w:rsidRPr="00E1641D">
        <w:rPr>
          <w:lang w:val="sk-SK"/>
        </w:rPr>
        <w:t xml:space="preserve"> </w:t>
      </w:r>
    </w:p>
  </w:footnote>
  <w:footnote w:id="48">
    <w:p w14:paraId="64707FCA" w14:textId="77777777" w:rsidR="00A40A55" w:rsidRPr="0029658C" w:rsidRDefault="00A40A55" w:rsidP="00346CD1">
      <w:pPr>
        <w:pStyle w:val="Default"/>
        <w:jc w:val="both"/>
        <w:rPr>
          <w:szCs w:val="16"/>
          <w:lang w:val="x-none"/>
        </w:rPr>
      </w:pPr>
      <w:r w:rsidRPr="00E1641D">
        <w:rPr>
          <w:rStyle w:val="Odkaznapoznmkupodiarou"/>
          <w:lang w:val="sk-SK"/>
        </w:rPr>
        <w:footnoteRef/>
      </w:r>
      <w:r w:rsidRPr="00E1641D">
        <w:rPr>
          <w:rFonts w:ascii="Arial" w:hAnsi="Arial"/>
          <w:color w:val="auto"/>
          <w:sz w:val="16"/>
          <w:szCs w:val="16"/>
          <w:lang w:val="sk-SK" w:eastAsia="x-none"/>
        </w:rPr>
        <w:t>Index sa vypočíta ako priemerná hodnota ročných indexov</w:t>
      </w:r>
      <w:r w:rsidRPr="0029658C">
        <w:rPr>
          <w:rFonts w:ascii="Arial" w:hAnsi="Arial"/>
          <w:color w:val="auto"/>
          <w:sz w:val="16"/>
          <w:szCs w:val="16"/>
          <w:lang w:val="x-none" w:eastAsia="x-none"/>
        </w:rPr>
        <w:t xml:space="preserve"> za tri ostatné kalendárne roky. Aplikuje sa oblasť „Demografia a sociálne štatistiky - Náklady práce - Priemerná mesačná mzda podľa odvetví“, obdobie 1. - 4. Q.</w:t>
      </w:r>
      <w:r w:rsidRPr="0029658C">
        <w:rPr>
          <w:color w:val="auto"/>
          <w:szCs w:val="16"/>
          <w:lang w:val="x-none" w:eastAsia="x-none"/>
        </w:rPr>
        <w:t xml:space="preserve"> </w:t>
      </w:r>
      <w:r w:rsidRPr="0029658C">
        <w:rPr>
          <w:color w:val="auto"/>
          <w:sz w:val="16"/>
          <w:szCs w:val="16"/>
          <w:lang w:val="x-none" w:eastAsia="x-none"/>
        </w:rPr>
        <w:t xml:space="preserve"> </w:t>
      </w:r>
      <w:r w:rsidRPr="002157B3">
        <w:rPr>
          <w:szCs w:val="16"/>
        </w:rPr>
        <w:t xml:space="preserve"> </w:t>
      </w:r>
    </w:p>
  </w:footnote>
  <w:footnote w:id="49">
    <w:p w14:paraId="4AE34EF6" w14:textId="77777777" w:rsidR="00A40A55" w:rsidRDefault="00A40A55" w:rsidP="00A052EC">
      <w:pPr>
        <w:pStyle w:val="Default"/>
        <w:jc w:val="both"/>
        <w:rPr>
          <w:rFonts w:ascii="Arial" w:hAnsi="Arial"/>
          <w:color w:val="auto"/>
          <w:sz w:val="16"/>
          <w:szCs w:val="16"/>
          <w:lang w:val="sk-SK" w:eastAsia="x-none"/>
        </w:rPr>
      </w:pPr>
      <w:r>
        <w:rPr>
          <w:rStyle w:val="Odkaznapoznmkupodiarou"/>
        </w:rPr>
        <w:footnoteRef/>
      </w:r>
      <w:r>
        <w:rPr>
          <w:rFonts w:ascii="Arial" w:hAnsi="Arial"/>
          <w:color w:val="auto"/>
          <w:sz w:val="16"/>
          <w:szCs w:val="16"/>
          <w:lang w:val="sk-SK" w:eastAsia="x-none"/>
        </w:rPr>
        <w:t xml:space="preserve">T.j. </w:t>
      </w:r>
      <w:r w:rsidRPr="0084507C">
        <w:rPr>
          <w:rFonts w:ascii="Arial" w:hAnsi="Arial"/>
          <w:color w:val="auto"/>
          <w:sz w:val="16"/>
          <w:szCs w:val="16"/>
          <w:lang w:val="sk-SK" w:eastAsia="x-none"/>
        </w:rPr>
        <w:t xml:space="preserve"> </w:t>
      </w:r>
      <w:r>
        <w:rPr>
          <w:rFonts w:ascii="Arial" w:hAnsi="Arial"/>
          <w:color w:val="auto"/>
          <w:sz w:val="16"/>
          <w:szCs w:val="16"/>
          <w:lang w:val="sk-SK" w:eastAsia="x-none"/>
        </w:rPr>
        <w:t>funkčný plat</w:t>
      </w:r>
      <w:r w:rsidRPr="009B5F76">
        <w:rPr>
          <w:rFonts w:ascii="Arial" w:hAnsi="Arial"/>
          <w:color w:val="auto"/>
          <w:sz w:val="16"/>
          <w:szCs w:val="16"/>
          <w:lang w:val="sk-SK" w:eastAsia="x-none"/>
        </w:rPr>
        <w:t xml:space="preserve"> </w:t>
      </w:r>
      <w:r>
        <w:rPr>
          <w:rFonts w:ascii="Arial" w:hAnsi="Arial"/>
          <w:color w:val="auto"/>
          <w:sz w:val="16"/>
          <w:szCs w:val="16"/>
          <w:lang w:val="sk-SK" w:eastAsia="x-none"/>
        </w:rPr>
        <w:t>zamestnanca, resp. jeho ekvivalent je v každom mesiaci rovnaký a vo vzťahu k počtu pracovných dní/hodín v jednotlivých mesiacoch roka sa mení výška priemernej hodinovej ceny práce v príslušnom kalendárnom mesiaci</w:t>
      </w:r>
      <w:r w:rsidRPr="0029658C">
        <w:rPr>
          <w:rFonts w:ascii="Arial" w:hAnsi="Arial"/>
          <w:color w:val="auto"/>
          <w:sz w:val="16"/>
          <w:szCs w:val="16"/>
          <w:lang w:val="x-none" w:eastAsia="x-none"/>
        </w:rPr>
        <w:t>.</w:t>
      </w:r>
      <w:r>
        <w:rPr>
          <w:rFonts w:ascii="Arial" w:hAnsi="Arial"/>
          <w:color w:val="auto"/>
          <w:sz w:val="16"/>
          <w:szCs w:val="16"/>
          <w:lang w:val="sk-SK" w:eastAsia="x-none"/>
        </w:rPr>
        <w:t xml:space="preserve"> </w:t>
      </w:r>
    </w:p>
    <w:p w14:paraId="0D590066" w14:textId="77777777" w:rsidR="00A40A55" w:rsidRPr="0029658C" w:rsidRDefault="00A40A55" w:rsidP="00A052EC">
      <w:pPr>
        <w:pStyle w:val="Default"/>
        <w:jc w:val="both"/>
        <w:rPr>
          <w:rFonts w:ascii="Arial" w:hAnsi="Arial"/>
          <w:color w:val="auto"/>
          <w:sz w:val="16"/>
          <w:szCs w:val="16"/>
          <w:lang w:val="x-none" w:eastAsia="x-none"/>
        </w:rPr>
      </w:pPr>
      <w:r w:rsidRPr="00765644">
        <w:rPr>
          <w:rFonts w:ascii="Arial" w:hAnsi="Arial"/>
          <w:color w:val="auto"/>
          <w:sz w:val="16"/>
          <w:szCs w:val="16"/>
          <w:lang w:val="sk-SK" w:eastAsia="x-none"/>
        </w:rPr>
        <w:t>V</w:t>
      </w:r>
      <w:r>
        <w:rPr>
          <w:rFonts w:ascii="Arial" w:hAnsi="Arial"/>
          <w:color w:val="auto"/>
          <w:sz w:val="16"/>
          <w:szCs w:val="16"/>
          <w:lang w:val="sk-SK" w:eastAsia="x-none"/>
        </w:rPr>
        <w:t> </w:t>
      </w:r>
      <w:r w:rsidRPr="00765644">
        <w:rPr>
          <w:rFonts w:ascii="Arial" w:hAnsi="Arial"/>
          <w:color w:val="auto"/>
          <w:sz w:val="16"/>
          <w:szCs w:val="16"/>
          <w:lang w:val="sk-SK" w:eastAsia="x-none"/>
        </w:rPr>
        <w:t>uvedeno</w:t>
      </w:r>
      <w:r>
        <w:rPr>
          <w:rFonts w:ascii="Arial" w:hAnsi="Arial"/>
          <w:color w:val="auto"/>
          <w:sz w:val="16"/>
          <w:szCs w:val="16"/>
          <w:lang w:val="sk-SK" w:eastAsia="x-none"/>
        </w:rPr>
        <w:t xml:space="preserve">m prípade vychádza prijímateľ z maximálnej schválenej jednotkovej ceny v rozpočte, ktorá zodpovedá úrovni tarifného platu v čase schválenia ŽoNFP (buď ako priemerná/mediánová alebo ako maximálna v závislosti od mzdovej politiky predloženej v ŽoNFP). </w:t>
      </w:r>
      <w:r w:rsidRPr="0029658C">
        <w:rPr>
          <w:color w:val="auto"/>
          <w:szCs w:val="16"/>
          <w:lang w:val="x-none" w:eastAsia="x-none"/>
        </w:rPr>
        <w:t xml:space="preserve"> </w:t>
      </w:r>
      <w:r w:rsidRPr="0029658C">
        <w:rPr>
          <w:color w:val="auto"/>
          <w:sz w:val="16"/>
          <w:szCs w:val="16"/>
          <w:lang w:val="x-none" w:eastAsia="x-none"/>
        </w:rPr>
        <w:t xml:space="preserve"> </w:t>
      </w:r>
      <w:r w:rsidRPr="002157B3">
        <w:rPr>
          <w:szCs w:val="16"/>
        </w:rPr>
        <w:t xml:space="preserve"> </w:t>
      </w:r>
    </w:p>
  </w:footnote>
  <w:footnote w:id="50">
    <w:p w14:paraId="2A70F20B" w14:textId="77777777" w:rsidR="00A40A55" w:rsidRPr="00765644" w:rsidRDefault="00A40A55" w:rsidP="00A052EC">
      <w:pPr>
        <w:pStyle w:val="Textpoznmkypodiarou"/>
        <w:jc w:val="both"/>
        <w:rPr>
          <w:lang w:val="sk-SK"/>
        </w:rPr>
      </w:pPr>
      <w:r>
        <w:rPr>
          <w:rStyle w:val="Odkaznapoznmkupodiarou"/>
        </w:rPr>
        <w:footnoteRef/>
      </w:r>
      <w:r>
        <w:t xml:space="preserve"> </w:t>
      </w:r>
      <w:r>
        <w:rPr>
          <w:lang w:val="sk-SK"/>
        </w:rPr>
        <w:t xml:space="preserve">Prijímateľ musí akceptovať pri určení oprávnenej výšky výdavkov v každom mesiaci kedy je uhradená mzda zamestnancovi, že zodpovedajúca mzda na každej projektovej pozícii v mesiaci neprekročí určený maximálny limit projektovej pozície podľa </w:t>
      </w:r>
      <w:r>
        <w:t>Usmernenia RO pre OP EVS č. 5</w:t>
      </w:r>
      <w:r>
        <w:rPr>
          <w:lang w:val="sk-SK"/>
        </w:rPr>
        <w:t>..</w:t>
      </w:r>
    </w:p>
  </w:footnote>
  <w:footnote w:id="51">
    <w:p w14:paraId="4A02512F" w14:textId="77777777" w:rsidR="00A40A55" w:rsidRDefault="00A40A55" w:rsidP="006A2DA0">
      <w:pPr>
        <w:pStyle w:val="Textpoznmkypodiarou"/>
        <w:jc w:val="both"/>
        <w:rPr>
          <w:lang w:val="sk-SK"/>
        </w:rPr>
      </w:pPr>
      <w:r>
        <w:rPr>
          <w:rStyle w:val="Odkaznapoznmkupodiarou"/>
        </w:rPr>
        <w:footnoteRef/>
      </w:r>
      <w:r>
        <w:rPr>
          <w:lang w:val="sk-SK"/>
        </w:rPr>
        <w:t>Výstupmi sa rozumejú predovšetkým výstupy projektu definované v popise, resp. opise projektu, najmä v prípade ak sa takýmito výstupmi preukazuje plnenie merateľných ukazovateľov projektu. Zároveň prijímateľ vo vzťahu k vykonanej pracovnej činnosti zamestnancov pre potreby preukazovania oprávnenosti výdavkov môže v rámci vykonávanej pracovnej agendy dokladovať činnosť zamestnancov aj inými výstupmi (ktoré nie sú priamo výstupmi projektu definovanými v rámci opisu projektu), napr. pracovnými podkladmi alebo záznamami o výsledku pracovnej činnosti, ktoré najmä podporujú vypracovanie regulérneho výstupu projektu. Všetky podstatné pracovné podklady a záznamy k projektovým výstupom ako aj samotné výstupy projektu, v prípade ak je to relevantné, je prijímateľ po vypracovaní uceleného výstupu pracovnej činnosti a projektu zamestancom/--ami povinný udržiavať v rámci projektového spisu (registratúry alebo archívu) výhradne vo finálnej verzii (prijímateľ nie je povinný evidovať čiastkové, pracovné výstupy, resp. pracovné verzie dokumentov) a ak je to účelné aj so schválením štatutárnym orgánom alebo ním splnomocnenou osobou, prípadne aj s označením osôb, ktoré na príslušnom výstupe pracovali.</w:t>
      </w:r>
    </w:p>
    <w:p w14:paraId="55F152F6" w14:textId="77777777" w:rsidR="00A40A55" w:rsidRDefault="00A40A55" w:rsidP="006A2DA0">
      <w:pPr>
        <w:pStyle w:val="Textpoznmkypodiarou"/>
        <w:jc w:val="both"/>
        <w:rPr>
          <w:lang w:val="sk-SK"/>
        </w:rPr>
      </w:pPr>
      <w:r>
        <w:rPr>
          <w:lang w:val="sk-SK"/>
        </w:rPr>
        <w:t>Vyššie uvedené nezbavuje povinnosti prijímateľa a jeho zamestnancov udržiavať priebežné výstupy pracovnej činnosti najmä v prípadoch, keď sa samotná pracovná činnosť týka konkrétneho výstupu a časový rámec jeho realizácie presahuje viac ako jeden kalendárny mesiac a pre účely finančnej kontroly nie je možné na strane prijímateľa objektívne zdokladovať oprávnenú činnosť zamestnancov.</w:t>
      </w:r>
    </w:p>
    <w:p w14:paraId="26088DDF" w14:textId="77777777" w:rsidR="00A40A55" w:rsidRDefault="00A40A55" w:rsidP="006A2DA0">
      <w:pPr>
        <w:pStyle w:val="Textpoznmkypodiarou"/>
        <w:jc w:val="both"/>
        <w:rPr>
          <w:lang w:val="sk-SK"/>
        </w:rPr>
      </w:pPr>
      <w:r>
        <w:rPr>
          <w:lang w:val="sk-SK"/>
        </w:rPr>
        <w:t xml:space="preserve">V prípade ak sú projektové činnosti orgánu verejnej moci orientované procesne a predmetom oprávnenosti výdavkov je výkon samotnej pracovnej činnosti zamestnanca v prospech zamestnávateľa a ak takto určí poskytovateľ vo výzve/vyzvaní, nemusí prijímateľ evidovať pracovnú činnosť alebo záznam o vypracovávaní výstupov projektu v rámci individuálnych pracovných výkazov. Prijímateľ preukazuje oprávnenú výšku výdavkov a oprávnený pracovný čas výhradne na sumarizačnom hárku (Príloha č. 10a). </w:t>
      </w:r>
    </w:p>
    <w:p w14:paraId="31376A12" w14:textId="77777777" w:rsidR="00A40A55" w:rsidRPr="00033E1E" w:rsidRDefault="00A40A55" w:rsidP="006A2DA0">
      <w:pPr>
        <w:pStyle w:val="Textpoznmkypodiarou"/>
        <w:jc w:val="both"/>
        <w:rPr>
          <w:lang w:val="sk-SK"/>
        </w:rPr>
      </w:pPr>
      <w:r>
        <w:t>Oprávnený pracovný čas, ktorý je určujúci pre stanovenie oprávnenej časti mzdy, predstavuje iba reálne odpracovaný čas (t.j. akékoľvek prerušenia pracovného času sa nezapočítavajú, napr. dovolenky, PN, OČR, zákonné prekážky) oprávnených zamestnancov. Pracovný čas sa preukazuje prostredníctvom sumarizačného hárku, ktorý bude obsahovať identifikačné údaje zamestnanca (ID, prípadne meno a priezvisko), počet odpracovaných hodín a obdobie (mesiac a rok), na ktoré sa činnosť zamestnancov vzťahuje.</w:t>
      </w:r>
    </w:p>
  </w:footnote>
  <w:footnote w:id="52">
    <w:p w14:paraId="35ED0803" w14:textId="77777777" w:rsidR="00A40A55" w:rsidRPr="00B8602D" w:rsidRDefault="00A40A55">
      <w:pPr>
        <w:pStyle w:val="Textpoznmkypodiarou"/>
        <w:rPr>
          <w:lang w:val="sk-SK"/>
        </w:rPr>
      </w:pPr>
      <w:r>
        <w:rPr>
          <w:rStyle w:val="Odkaznapoznmkupodiarou"/>
        </w:rPr>
        <w:footnoteRef/>
      </w:r>
      <w:r>
        <w:t xml:space="preserve"> Zamestnancovi na kratší pracovný pomer nemôže zamestnávateľ nariadiť prácu nadčas, môže sa na nej so zamestnancom </w:t>
      </w:r>
      <w:r>
        <w:rPr>
          <w:lang w:val="sk-SK"/>
        </w:rPr>
        <w:t xml:space="preserve">len </w:t>
      </w:r>
      <w:r>
        <w:t>dohodnúť</w:t>
      </w:r>
      <w:r>
        <w:rPr>
          <w:lang w:val="sk-SK"/>
        </w:rPr>
        <w:t>.</w:t>
      </w:r>
    </w:p>
  </w:footnote>
  <w:footnote w:id="53">
    <w:p w14:paraId="61591BE7" w14:textId="77777777" w:rsidR="00A40A55" w:rsidRPr="00BD5C09" w:rsidRDefault="00A40A55" w:rsidP="00736D46">
      <w:pPr>
        <w:pStyle w:val="Textpoznmkypodiarou"/>
        <w:jc w:val="both"/>
        <w:rPr>
          <w:lang w:val="sk-SK"/>
        </w:rPr>
      </w:pPr>
      <w:r>
        <w:rPr>
          <w:rStyle w:val="Odkaznapoznmkupodiarou"/>
        </w:rPr>
        <w:footnoteRef/>
      </w:r>
      <w:r>
        <w:t xml:space="preserve">  Realiz</w:t>
      </w:r>
      <w:r>
        <w:rPr>
          <w:lang w:val="sk-SK"/>
        </w:rPr>
        <w:t>ácia projektových činností výhradne v rámci nadčasového fondu sa neakceptuje pri pracovných pozíciách týkajúcich sa analytických pozícií a pracovných pozícií, ktorými dochádza k tvorbe nových pracovných miest alebo posilňovaniu existujúcich pracovných miest kapacít orgánov verejnej správy a inštitúcií nimi zriadenými ako aj ostatnými organizáciami na účel výkonu verejnej moci alebo určenými na poskytovanie verejných služieb.</w:t>
      </w:r>
    </w:p>
  </w:footnote>
  <w:footnote w:id="54">
    <w:p w14:paraId="32904B54" w14:textId="77777777" w:rsidR="00A40A55" w:rsidRPr="00867B4C" w:rsidRDefault="00A40A55" w:rsidP="0099542E">
      <w:pPr>
        <w:autoSpaceDE w:val="0"/>
        <w:autoSpaceDN w:val="0"/>
        <w:adjustRightInd w:val="0"/>
        <w:jc w:val="both"/>
      </w:pPr>
      <w:r>
        <w:rPr>
          <w:rStyle w:val="Odkaznapoznmkupodiarou"/>
        </w:rPr>
        <w:footnoteRef/>
      </w:r>
      <w:r w:rsidRPr="0099542E">
        <w:rPr>
          <w:sz w:val="16"/>
          <w:szCs w:val="20"/>
          <w:lang w:eastAsia="x-none"/>
        </w:rPr>
        <w:t xml:space="preserve">T.j. v prípade pracovného výkazu štatutárneho orgánu prijímateľa podpisuje pracovný výkaz orgán v zmysle osobitného predpisu alebo iná </w:t>
      </w:r>
      <w:r>
        <w:rPr>
          <w:sz w:val="16"/>
          <w:szCs w:val="20"/>
          <w:lang w:eastAsia="x-none"/>
        </w:rPr>
        <w:t xml:space="preserve">(splnomocnená) </w:t>
      </w:r>
      <w:r w:rsidRPr="0099542E">
        <w:rPr>
          <w:sz w:val="16"/>
          <w:szCs w:val="20"/>
          <w:lang w:eastAsia="x-none"/>
        </w:rPr>
        <w:t xml:space="preserve">osoba/osoby tak, aby nedošlo k strate kontrolného prostredia a aby vykonanie práce bolo nespochybniteľné (napr. prácu preberú </w:t>
      </w:r>
      <w:r>
        <w:rPr>
          <w:sz w:val="16"/>
          <w:szCs w:val="20"/>
          <w:lang w:eastAsia="x-none"/>
        </w:rPr>
        <w:t>minimálne dvaja</w:t>
      </w:r>
      <w:r w:rsidRPr="0099542E">
        <w:rPr>
          <w:sz w:val="16"/>
          <w:szCs w:val="20"/>
          <w:lang w:eastAsia="x-none"/>
        </w:rPr>
        <w:t xml:space="preserve"> riadiaci zamestnanci projektového tímu, napr. projektový manažér a finančný manažér).</w:t>
      </w:r>
      <w:r w:rsidRPr="0073389C">
        <w:t xml:space="preserve"> </w:t>
      </w:r>
    </w:p>
  </w:footnote>
  <w:footnote w:id="55">
    <w:p w14:paraId="64A6AA42" w14:textId="77777777" w:rsidR="00A40A55" w:rsidRPr="00EA00BD" w:rsidRDefault="00A40A55" w:rsidP="00EA00BD">
      <w:pPr>
        <w:pStyle w:val="Textpoznmkypodiarou"/>
        <w:jc w:val="both"/>
        <w:rPr>
          <w:lang w:val="sk-SK"/>
        </w:rPr>
      </w:pPr>
      <w:r>
        <w:rPr>
          <w:rStyle w:val="Odkaznapoznmkupodiarou"/>
        </w:rPr>
        <w:footnoteRef/>
      </w:r>
      <w:r>
        <w:rPr>
          <w:lang w:val="sk-SK"/>
        </w:rPr>
        <w:t xml:space="preserve">Štatutárny orgán, resp. splnomocnená osoba na výkon činností štatutárneho orgánu je povinná činnosti súvisiace s riadením organizácie preukázať v pracovnom výkaze ako inú činnosť nesúvisiacu s činnosťami v prospech EŠIF projektov. V prípade, že štatutárny orgán, resp. splnomocnená osoba nepreukáže v pracovnom výkaze činnosti súvisiace s riadením organizácie v požadovanej minimálnej miere (zodpovedajúcej aspoň 50%-nému pracovnému úväzku) je poskytovateľ oprávnený považovať v režime pracovného dňa a vo vzťahu k maximálnemu 12-hodinovému dennému pracovnému času zamestnanca za oprávnenú pre EŠIF projekty dennú alokáciu pracovného času maximálne do výšky 8,00 odpracovaných hodín. </w:t>
      </w:r>
    </w:p>
  </w:footnote>
  <w:footnote w:id="56">
    <w:p w14:paraId="68DE9086" w14:textId="77777777" w:rsidR="00A40A55" w:rsidRPr="00EA00BD" w:rsidRDefault="00A40A55" w:rsidP="00EA00BD">
      <w:pPr>
        <w:pStyle w:val="Textpoznmkypodiarou"/>
        <w:jc w:val="both"/>
        <w:rPr>
          <w:lang w:val="sk-SK"/>
        </w:rPr>
      </w:pPr>
      <w:r>
        <w:rPr>
          <w:rStyle w:val="Odkaznapoznmkupodiarou"/>
        </w:rPr>
        <w:footnoteRef/>
      </w:r>
      <w:r>
        <w:rPr>
          <w:lang w:val="sk-SK"/>
        </w:rPr>
        <w:t>V odôvodnených prípadoch, ak ide o vedúceho riadiaceho pracovníka alebo vedúceho zamestnanca, ktorý riadi kolektív na nižšej úrovni hierarchie organizácie, kde sú všetci zamestnanci zapojení v plnej miere do projektu a ktorý vykonáva výhradne činnosti súvisiace s projektom, môže byť takýto zamestnanec financovaný až do výšky 100% svojho riadneho pracovného úväzku.</w:t>
      </w:r>
    </w:p>
  </w:footnote>
  <w:footnote w:id="57">
    <w:p w14:paraId="3D5B49C2" w14:textId="77777777" w:rsidR="00A40A55" w:rsidRPr="00736D46" w:rsidRDefault="00A40A55" w:rsidP="00C8515B">
      <w:pPr>
        <w:autoSpaceDE w:val="0"/>
        <w:autoSpaceDN w:val="0"/>
        <w:adjustRightInd w:val="0"/>
        <w:spacing w:before="120" w:after="120" w:line="288" w:lineRule="auto"/>
        <w:jc w:val="both"/>
        <w:rPr>
          <w:sz w:val="16"/>
          <w:szCs w:val="16"/>
        </w:rPr>
      </w:pPr>
      <w:r>
        <w:rPr>
          <w:rStyle w:val="Odkaznapoznmkupodiarou"/>
        </w:rPr>
        <w:footnoteRef/>
      </w:r>
      <w:r w:rsidRPr="00736D46">
        <w:rPr>
          <w:sz w:val="16"/>
          <w:szCs w:val="16"/>
        </w:rPr>
        <w:t xml:space="preserve"> </w:t>
      </w:r>
      <w:r>
        <w:rPr>
          <w:sz w:val="16"/>
          <w:szCs w:val="16"/>
        </w:rPr>
        <w:t>Č</w:t>
      </w:r>
      <w:r w:rsidRPr="00736D46">
        <w:rPr>
          <w:sz w:val="16"/>
          <w:szCs w:val="16"/>
        </w:rPr>
        <w:t>innosti</w:t>
      </w:r>
      <w:r>
        <w:rPr>
          <w:sz w:val="16"/>
          <w:szCs w:val="16"/>
        </w:rPr>
        <w:t xml:space="preserve">, </w:t>
      </w:r>
      <w:r w:rsidRPr="00683DFB">
        <w:rPr>
          <w:sz w:val="16"/>
          <w:szCs w:val="16"/>
        </w:rPr>
        <w:t xml:space="preserve">ktoré vyplývajú organizácii z jej postavenia </w:t>
      </w:r>
      <w:r w:rsidRPr="00736D46">
        <w:rPr>
          <w:sz w:val="16"/>
          <w:szCs w:val="16"/>
        </w:rPr>
        <w:t>má organizácia zabezpečiť vo vlastnom mene a na vlastnú zodpovednosť predovšetkým vlastnými personálnymi kapacitami na pracovný pomer (napr. v prípade subjektov štátnej alebo verejnej správy alebo nimi zriadenými organizáciami, ostatných verejnoprávnych inštitúcií, náplň činnosti vyplývajúca zo zakladacej zmluvy, predmetu činnosti alebo obdobného dokumentu popisujúceho činnosť organizácie).</w:t>
      </w:r>
      <w:r>
        <w:rPr>
          <w:sz w:val="16"/>
          <w:szCs w:val="16"/>
        </w:rPr>
        <w:t xml:space="preserve"> </w:t>
      </w:r>
    </w:p>
    <w:p w14:paraId="72297296" w14:textId="77777777" w:rsidR="00A40A55" w:rsidRPr="00736D46" w:rsidRDefault="00A40A55">
      <w:pPr>
        <w:pStyle w:val="Textpoznmkypodiarou"/>
        <w:rPr>
          <w:lang w:val="sk-SK"/>
        </w:rPr>
      </w:pPr>
    </w:p>
  </w:footnote>
  <w:footnote w:id="58">
    <w:p w14:paraId="3B1DDFE6" w14:textId="77777777" w:rsidR="00A40A55" w:rsidRPr="00965E93" w:rsidRDefault="00A40A55" w:rsidP="0035794D">
      <w:pPr>
        <w:pStyle w:val="Textpoznmkypodiarou"/>
        <w:jc w:val="both"/>
        <w:rPr>
          <w:lang w:val="sk-SK"/>
        </w:rPr>
      </w:pPr>
      <w:r>
        <w:rPr>
          <w:rStyle w:val="Odkaznapoznmkupodiarou"/>
        </w:rPr>
        <w:footnoteRef/>
      </w:r>
      <w:r w:rsidRPr="00965E93">
        <w:rPr>
          <w:lang w:val="sk-SK"/>
        </w:rPr>
        <w:t>Autorský zákon upravuje vzťahy vznikajúce v súvislosti s vytvorením a použitím literárneho a iného umeleckého diela a vedeckého diela, umeleckého výkonu, s výrobou a použitím zvukového záznamu, zvukovo-obrazového záznamu, s vysielaním a použitím rozhlasového vysielania a televízneho vysielania a v súvislosti so zhotovením a použitím databázy.</w:t>
      </w:r>
    </w:p>
  </w:footnote>
  <w:footnote w:id="59">
    <w:p w14:paraId="04235AB1" w14:textId="77777777" w:rsidR="00A40A55" w:rsidRPr="009D7F63" w:rsidRDefault="00A40A55" w:rsidP="00ED03C8">
      <w:pPr>
        <w:pStyle w:val="Textpoznmkypodiarou"/>
        <w:rPr>
          <w:rFonts w:cs="Arial"/>
          <w:szCs w:val="16"/>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P</w:t>
      </w:r>
      <w:r w:rsidRPr="009D7F63">
        <w:rPr>
          <w:rFonts w:cs="Arial"/>
          <w:szCs w:val="16"/>
        </w:rPr>
        <w:t xml:space="preserve">od pojmom úväzok </w:t>
      </w:r>
      <w:r w:rsidRPr="009D7F63">
        <w:rPr>
          <w:rFonts w:cs="Arial"/>
          <w:szCs w:val="16"/>
          <w:lang w:val="sk-SK"/>
        </w:rPr>
        <w:t xml:space="preserve">sa </w:t>
      </w:r>
      <w:r w:rsidRPr="009D7F63">
        <w:rPr>
          <w:rFonts w:cs="Arial"/>
          <w:szCs w:val="16"/>
        </w:rPr>
        <w:t xml:space="preserve">rozumie pracovný pomer, dohody </w:t>
      </w:r>
      <w:r>
        <w:rPr>
          <w:rFonts w:cs="Arial"/>
          <w:szCs w:val="16"/>
          <w:lang w:val="sk-SK"/>
        </w:rPr>
        <w:t xml:space="preserve">o prácach vykonávaných </w:t>
      </w:r>
      <w:r w:rsidRPr="009D7F63">
        <w:rPr>
          <w:rFonts w:cs="Arial"/>
          <w:szCs w:val="16"/>
        </w:rPr>
        <w:t>mimo pracovného pomeru a štátnozamestnanecký pomer</w:t>
      </w:r>
    </w:p>
  </w:footnote>
  <w:footnote w:id="60">
    <w:p w14:paraId="5B5AED80" w14:textId="77777777" w:rsidR="00A40A55" w:rsidRPr="009D7F63" w:rsidRDefault="00A40A55" w:rsidP="00ED03C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Oprávnené sú príplatky v zmysle platnej legislatívy.</w:t>
      </w:r>
    </w:p>
  </w:footnote>
  <w:footnote w:id="61">
    <w:p w14:paraId="4A561FFD" w14:textId="77777777" w:rsidR="00A40A55" w:rsidRPr="009D7F63" w:rsidRDefault="00A40A55"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že </w:t>
      </w:r>
      <w:r w:rsidRPr="009D7F63">
        <w:rPr>
          <w:rFonts w:cs="Arial"/>
          <w:szCs w:val="16"/>
        </w:rPr>
        <w:t xml:space="preserve">si </w:t>
      </w:r>
      <w:r w:rsidRPr="009D7F63">
        <w:rPr>
          <w:rFonts w:cs="Arial"/>
          <w:szCs w:val="16"/>
          <w:lang w:val="sk-SK"/>
        </w:rPr>
        <w:t xml:space="preserve">zamestnanec </w:t>
      </w:r>
      <w:r w:rsidRPr="009D7F63">
        <w:rPr>
          <w:rFonts w:cs="Arial"/>
          <w:szCs w:val="16"/>
        </w:rPr>
        <w:t>za prácu nadčas bude čerpať náhradné voľno</w:t>
      </w:r>
      <w:r w:rsidRPr="009D7F63">
        <w:rPr>
          <w:rFonts w:cs="Arial"/>
          <w:b/>
          <w:szCs w:val="16"/>
        </w:rPr>
        <w:t xml:space="preserve">, príplatok za prácu nadčas </w:t>
      </w:r>
      <w:r w:rsidRPr="009D7F63">
        <w:rPr>
          <w:rFonts w:cs="Arial"/>
          <w:b/>
          <w:szCs w:val="16"/>
          <w:lang w:val="sk-SK"/>
        </w:rPr>
        <w:t>mu</w:t>
      </w:r>
      <w:r w:rsidRPr="009D7F63">
        <w:rPr>
          <w:rFonts w:cs="Arial"/>
          <w:b/>
          <w:szCs w:val="16"/>
        </w:rPr>
        <w:t xml:space="preserve"> nepatrí</w:t>
      </w:r>
      <w:r w:rsidRPr="009D7F63">
        <w:rPr>
          <w:rFonts w:cs="Arial"/>
          <w:szCs w:val="16"/>
          <w:lang w:val="sk-SK"/>
        </w:rPr>
        <w:t>.</w:t>
      </w:r>
    </w:p>
  </w:footnote>
  <w:footnote w:id="62">
    <w:p w14:paraId="65161A9A" w14:textId="77777777" w:rsidR="00A40A55" w:rsidRPr="009D7F63" w:rsidRDefault="00A40A55"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Vreckové pri zahraničných pracovných cestách nevstupuje pri výpočte oprávnených odvodov za zamestnávateľa do </w:t>
      </w:r>
    </w:p>
    <w:p w14:paraId="1C078327" w14:textId="77777777" w:rsidR="00A40A55" w:rsidRPr="009D7F63" w:rsidRDefault="00A40A55" w:rsidP="007E7D6C">
      <w:pPr>
        <w:pStyle w:val="Textpoznmkypodiarou"/>
        <w:jc w:val="both"/>
        <w:rPr>
          <w:rFonts w:cs="Arial"/>
          <w:szCs w:val="16"/>
        </w:rPr>
      </w:pPr>
      <w:r w:rsidRPr="009D7F63">
        <w:rPr>
          <w:rFonts w:cs="Arial"/>
          <w:szCs w:val="16"/>
        </w:rPr>
        <w:t>oprávnenej zložky mzdy, t.</w:t>
      </w:r>
      <w:r>
        <w:rPr>
          <w:rFonts w:cs="Arial"/>
          <w:szCs w:val="16"/>
          <w:lang w:val="sk-SK"/>
        </w:rPr>
        <w:t xml:space="preserve"> </w:t>
      </w:r>
      <w:r w:rsidRPr="009D7F63">
        <w:rPr>
          <w:rFonts w:cs="Arial"/>
          <w:szCs w:val="16"/>
        </w:rPr>
        <w:t>j. vreckové je potrebné vylúčiť.</w:t>
      </w:r>
    </w:p>
  </w:footnote>
  <w:footnote w:id="63">
    <w:p w14:paraId="673F36A6" w14:textId="77777777" w:rsidR="00A40A55" w:rsidRPr="009D7F63" w:rsidRDefault="00A40A55"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Oprávnené sú príplatky v zmysle platnej legislatívy.</w:t>
      </w:r>
    </w:p>
  </w:footnote>
  <w:footnote w:id="64">
    <w:p w14:paraId="7F206314" w14:textId="77777777" w:rsidR="00A40A55" w:rsidRPr="009D7F63" w:rsidRDefault="00A40A55"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že </w:t>
      </w:r>
      <w:r w:rsidRPr="009D7F63">
        <w:rPr>
          <w:rFonts w:cs="Arial"/>
          <w:szCs w:val="16"/>
        </w:rPr>
        <w:t xml:space="preserve">si </w:t>
      </w:r>
      <w:r w:rsidRPr="009D7F63">
        <w:rPr>
          <w:rFonts w:cs="Arial"/>
          <w:szCs w:val="16"/>
          <w:lang w:val="sk-SK"/>
        </w:rPr>
        <w:t xml:space="preserve">zamestnanec </w:t>
      </w:r>
      <w:r w:rsidRPr="009D7F63">
        <w:rPr>
          <w:rFonts w:cs="Arial"/>
          <w:szCs w:val="16"/>
        </w:rPr>
        <w:t>za prácu nadčas bude čerpať náhradné voľno</w:t>
      </w:r>
      <w:r w:rsidRPr="009D7F63">
        <w:rPr>
          <w:rFonts w:cs="Arial"/>
          <w:b/>
          <w:szCs w:val="16"/>
        </w:rPr>
        <w:t xml:space="preserve">, príplatok za prácu nadčas </w:t>
      </w:r>
      <w:r w:rsidRPr="009D7F63">
        <w:rPr>
          <w:rFonts w:cs="Arial"/>
          <w:b/>
          <w:szCs w:val="16"/>
          <w:lang w:val="sk-SK"/>
        </w:rPr>
        <w:t>mu</w:t>
      </w:r>
      <w:r w:rsidRPr="009D7F63">
        <w:rPr>
          <w:rFonts w:cs="Arial"/>
          <w:b/>
          <w:szCs w:val="16"/>
        </w:rPr>
        <w:t xml:space="preserve"> nepatrí</w:t>
      </w:r>
      <w:r w:rsidRPr="009D7F63">
        <w:rPr>
          <w:rFonts w:cs="Arial"/>
          <w:szCs w:val="16"/>
          <w:lang w:val="sk-SK"/>
        </w:rPr>
        <w:t>.</w:t>
      </w:r>
    </w:p>
  </w:footnote>
  <w:footnote w:id="65">
    <w:p w14:paraId="1886023C" w14:textId="77777777" w:rsidR="00A40A55" w:rsidRPr="009D7F63" w:rsidRDefault="00A40A55"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Vreckové pri zahraničných pracovných cestách nevstupuje pri výpočte oprávnených odvodov za zamestnávateľa do </w:t>
      </w:r>
    </w:p>
    <w:p w14:paraId="681076F6" w14:textId="77777777" w:rsidR="00A40A55" w:rsidRPr="009D7F63" w:rsidRDefault="00A40A55" w:rsidP="007E7D6C">
      <w:pPr>
        <w:pStyle w:val="Textpoznmkypodiarou"/>
        <w:jc w:val="both"/>
        <w:rPr>
          <w:rFonts w:cs="Arial"/>
          <w:szCs w:val="16"/>
        </w:rPr>
      </w:pPr>
      <w:r w:rsidRPr="009D7F63">
        <w:rPr>
          <w:rFonts w:cs="Arial"/>
          <w:szCs w:val="16"/>
        </w:rPr>
        <w:t>oprávnenej zložky mzdy, t.</w:t>
      </w:r>
      <w:r>
        <w:rPr>
          <w:rFonts w:cs="Arial"/>
          <w:szCs w:val="16"/>
          <w:lang w:val="sk-SK"/>
        </w:rPr>
        <w:t xml:space="preserve"> </w:t>
      </w:r>
      <w:r w:rsidRPr="009D7F63">
        <w:rPr>
          <w:rFonts w:cs="Arial"/>
          <w:szCs w:val="16"/>
        </w:rPr>
        <w:t>j. vreckové je potrebné vylúčiť.</w:t>
      </w:r>
    </w:p>
  </w:footnote>
  <w:footnote w:id="66">
    <w:p w14:paraId="63554002" w14:textId="48DF0BE4" w:rsidR="00A40A55" w:rsidRPr="0064452F" w:rsidRDefault="00A40A55" w:rsidP="0064452F">
      <w:pPr>
        <w:pStyle w:val="Textpoznmkypodiarou"/>
        <w:jc w:val="both"/>
        <w:rPr>
          <w:lang w:val="sk-SK"/>
        </w:rPr>
      </w:pPr>
      <w:r>
        <w:rPr>
          <w:rStyle w:val="Odkaznapoznmkupodiarou"/>
        </w:rPr>
        <w:footnoteRef/>
      </w:r>
      <w:r>
        <w:t xml:space="preserve"> </w:t>
      </w:r>
      <w:r w:rsidRPr="00EF6EFE">
        <w:t>V prípade dohôd o prácach vykonávaných mimo pracovného pomeru (§§ 223 až 228a Zákonníka práce) ide o obdobie najviac 12 mesiacov.</w:t>
      </w:r>
    </w:p>
  </w:footnote>
  <w:footnote w:id="67">
    <w:p w14:paraId="5AB099ED" w14:textId="77777777" w:rsidR="00A40A55" w:rsidRPr="00062F88" w:rsidRDefault="00A40A55" w:rsidP="00062F88">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t>Ide o zložku mzdy, resp. platu (napr. prémie alebo rôzne variabilné zložky) podľa §119 ods. 3 zák. č. 311/2001 Z. z. Zákonník práce v spojení s §1 ods. 4 zákona č. 552/2003 Z. z. o prácach vykonávaných vo verejnom záujme v znení neskorších predpisov a §29 ods. 4 zákona č. 553/2003 Z. z. o odmeňovaní niektorých zamestnancov pri výkone práce vo verejnom záujme a o zmene a doplnení niektorých zákonov  v znení neskorších predpisov alebo podľa §99 zák. č. 400/2009 Z. z. o štátnej službe a o zmene a doplnení niektorých zákonov v znení neskorších predpisov</w:t>
      </w:r>
      <w:r>
        <w:rPr>
          <w:lang w:val="sk-SK"/>
        </w:rPr>
        <w:t>.</w:t>
      </w:r>
    </w:p>
  </w:footnote>
  <w:footnote w:id="68">
    <w:p w14:paraId="440DFBC7" w14:textId="77777777" w:rsidR="00A40A55" w:rsidRDefault="00A40A55" w:rsidP="009B4AEF">
      <w:pPr>
        <w:pStyle w:val="Textpoznmkypodiarou"/>
        <w:jc w:val="both"/>
      </w:pPr>
      <w:r>
        <w:rPr>
          <w:rStyle w:val="Odkaznapoznmkupodiarou"/>
        </w:rPr>
        <w:footnoteRef/>
      </w:r>
      <w:r>
        <w:t xml:space="preserve"> Priznanie odmeny príslušnému zamestnancovi musí byť náležite zdôvodnené.</w:t>
      </w:r>
    </w:p>
  </w:footnote>
  <w:footnote w:id="69">
    <w:p w14:paraId="6780E399" w14:textId="77777777" w:rsidR="00A40A55" w:rsidRPr="00F72B7B" w:rsidRDefault="00A40A55" w:rsidP="00F72B7B">
      <w:pPr>
        <w:pStyle w:val="Textpoznmkypodiarou"/>
        <w:jc w:val="both"/>
        <w:rPr>
          <w:lang w:val="sk-SK"/>
        </w:rPr>
      </w:pPr>
      <w:r>
        <w:rPr>
          <w:rStyle w:val="Odkaznapoznmkupodiarou"/>
        </w:rPr>
        <w:footnoteRef/>
      </w:r>
      <w:r>
        <w:t xml:space="preserve"> </w:t>
      </w:r>
      <w:r>
        <w:rPr>
          <w:lang w:val="sk-SK"/>
        </w:rPr>
        <w:t xml:space="preserve">V prípade, že v niektorom z mesiacov dôjde </w:t>
      </w:r>
      <w:r w:rsidRPr="00F72B7B">
        <w:rPr>
          <w:lang w:val="sk-SK"/>
        </w:rPr>
        <w:t>pri vyplatení funkčného platu k prekročeniu jednotkovej ceny stanovenej v rozpočte projektu, bude sa pri výpočte max. oprávnenej výšky odmien vychádzať z oprávnenej výšky mzdy pre projekt v súlade s rozpočtom projektu.</w:t>
      </w:r>
    </w:p>
  </w:footnote>
  <w:footnote w:id="70">
    <w:p w14:paraId="56A84A69" w14:textId="77777777" w:rsidR="00A40A55" w:rsidRDefault="00A40A55" w:rsidP="009B4AEF">
      <w:pPr>
        <w:pStyle w:val="Textpoznmkypodiarou"/>
        <w:jc w:val="both"/>
      </w:pPr>
      <w:r>
        <w:rPr>
          <w:rStyle w:val="Odkaznapoznmkupodiarou"/>
        </w:rPr>
        <w:footnoteRef/>
      </w:r>
      <w:r>
        <w:t xml:space="preserve"> V prípade, ak príslušný zamestnanec do času priznania odmeny neodpracoval 6 mesiacov na projekte (projektoch) spolufinancovanom z OP EVS za </w:t>
      </w:r>
      <w:r>
        <w:rPr>
          <w:lang w:val="sk-SK"/>
        </w:rPr>
        <w:t>bežný</w:t>
      </w:r>
      <w:r>
        <w:t xml:space="preserve"> rok, oprávnená výška mesačnej odmeny vychádza z počtu odpracovaných mesiacov v </w:t>
      </w:r>
      <w:r>
        <w:rPr>
          <w:lang w:val="sk-SK"/>
        </w:rPr>
        <w:t>bežnom</w:t>
      </w:r>
      <w:r>
        <w:t xml:space="preserve"> roku</w:t>
      </w:r>
      <w:r>
        <w:rPr>
          <w:lang w:val="sk-SK"/>
        </w:rPr>
        <w:t xml:space="preserve"> na projekte/projektoch OP EVS</w:t>
      </w:r>
      <w:r>
        <w:t xml:space="preserve"> a z vyššie uvedeného limitu. Zároveň pri výpočte oprávnenej výšky ďalšej odmeny sa vychádza z odpracovaných mesiacov, ktoré príslušný zamestnanec odpracoval po priznaní predchádzajúcej odmeny.</w:t>
      </w:r>
    </w:p>
  </w:footnote>
  <w:footnote w:id="71">
    <w:p w14:paraId="113B7238" w14:textId="77777777" w:rsidR="00A40A55" w:rsidRDefault="00A40A55" w:rsidP="009B4AEF">
      <w:pPr>
        <w:pStyle w:val="Textpoznmkypodiarou"/>
        <w:jc w:val="both"/>
      </w:pPr>
      <w:r>
        <w:rPr>
          <w:rStyle w:val="Odkaznapoznmkupodiarou"/>
        </w:rPr>
        <w:footnoteRef/>
      </w:r>
      <w:r>
        <w:t xml:space="preserve"> Kumulovaná výška priznaných odmien za </w:t>
      </w:r>
      <w:r>
        <w:rPr>
          <w:lang w:val="sk-SK"/>
        </w:rPr>
        <w:t>bežný</w:t>
      </w:r>
      <w:r>
        <w:t xml:space="preserve"> rok musí pomerne zodpovedať počtu odpracovaných mesiacov príslušného zamestnanca za </w:t>
      </w:r>
      <w:r>
        <w:rPr>
          <w:lang w:val="sk-SK"/>
        </w:rPr>
        <w:t>bežný</w:t>
      </w:r>
      <w:r>
        <w:t xml:space="preserve"> rok (napr. ak príslušný zamestnanec odpracoval 8 mesiacov za </w:t>
      </w:r>
      <w:r>
        <w:rPr>
          <w:lang w:val="sk-SK"/>
        </w:rPr>
        <w:t>bežný</w:t>
      </w:r>
      <w:r>
        <w:t xml:space="preserve"> rok, oprávnená výška odmeny bude 1/8 vyššie uvedeného ročného limitu</w:t>
      </w:r>
      <w:r>
        <w:rPr>
          <w:lang w:val="sk-SK"/>
        </w:rPr>
        <w:t>)</w:t>
      </w:r>
      <w:r>
        <w:t xml:space="preserve">. </w:t>
      </w:r>
    </w:p>
  </w:footnote>
  <w:footnote w:id="72">
    <w:p w14:paraId="0AF0F428" w14:textId="77777777" w:rsidR="00A40A55" w:rsidRPr="00AF0A84" w:rsidRDefault="00A40A55">
      <w:pPr>
        <w:pStyle w:val="Textpoznmkypodiarou"/>
        <w:rPr>
          <w:lang w:val="sk-SK"/>
        </w:rPr>
      </w:pPr>
      <w:r>
        <w:rPr>
          <w:rStyle w:val="Odkaznapoznmkupodiarou"/>
        </w:rPr>
        <w:footnoteRef/>
      </w:r>
      <w:r>
        <w:t xml:space="preserve"> </w:t>
      </w:r>
      <w:r>
        <w:rPr>
          <w:lang w:val="sk-SK"/>
        </w:rPr>
        <w:t>Uvedené pravidlá sa primerane vzťahujú aj na cieľové skupiny (účastníkov projektu).</w:t>
      </w:r>
    </w:p>
  </w:footnote>
  <w:footnote w:id="73">
    <w:p w14:paraId="58D353E8" w14:textId="77777777" w:rsidR="00A40A55" w:rsidRPr="009D7F63" w:rsidRDefault="00A40A55"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w:t>
      </w:r>
      <w:r w:rsidRPr="009D7F63">
        <w:rPr>
          <w:rFonts w:cs="Arial"/>
          <w:szCs w:val="16"/>
          <w:lang w:val="sk-SK"/>
        </w:rPr>
        <w:t>ýdavky na obstaranie diaľničnej známky nebudú oprávnené.</w:t>
      </w:r>
    </w:p>
  </w:footnote>
  <w:footnote w:id="74">
    <w:p w14:paraId="3E46E005" w14:textId="1B2AFF05" w:rsidR="00A40A55" w:rsidDel="006E2282" w:rsidRDefault="00A40A55" w:rsidP="00AB15E6">
      <w:pPr>
        <w:pStyle w:val="Textpoznmkypodiarou"/>
        <w:jc w:val="both"/>
        <w:rPr>
          <w:del w:id="110" w:author="Autor"/>
          <w:lang w:val="sk-SK"/>
        </w:rPr>
      </w:pPr>
      <w:r>
        <w:rPr>
          <w:rStyle w:val="Odkaznapoznmkupodiarou"/>
        </w:rPr>
        <w:footnoteRef/>
      </w:r>
      <w:r>
        <w:t xml:space="preserve"> </w:t>
      </w:r>
      <w:r w:rsidRPr="00B1791D">
        <w:rPr>
          <w:lang w:val="sk-SK"/>
        </w:rPr>
        <w:t>Maximálna výška oprávnených výdavkov nesmie presiahnuť hodnot</w:t>
      </w:r>
      <w:r>
        <w:rPr>
          <w:lang w:val="sk-SK"/>
        </w:rPr>
        <w:t>y</w:t>
      </w:r>
      <w:del w:id="111" w:author="Autor">
        <w:r w:rsidDel="006E2282">
          <w:rPr>
            <w:lang w:val="sk-SK"/>
          </w:rPr>
          <w:delText>: Rakúsko – 130 EUR, Belgicko – 140 EUR, Bulharsko – 169 EUR, Cyprus – 145 EUR, Česká republika – 155 EUR, Dánsko – 150 EUR, Estónsko – 110 EUR, Fínsko – 140 EUR, Francúzsko – 150 EUR, Nemecko – 115 EUR, Grécko – 140 EUR, Maďarsko – 150 EUR, Írsko – 150 EUR, Taliansko – 135 EUR, Island – 160 EUR, Lotyšsko – 145 EUR, Litva – 115 EUR, Luxembursko – 145 EUR, Malta – 115 EUR, Holandsko – 170 EUR, Portugalsko -120 EUR, Poľsko – 145 EUR, Rumunsko – 170 EUR, Slovinsko 110 EUR, Španielsko – 125 EUR, Švédsko – 160 EUR, Anglicko – 175 EUR, Chorvátsko – 120 EUR, Nórsko – 140 EUR.</w:delText>
        </w:r>
      </w:del>
      <w:ins w:id="112" w:author="Autor">
        <w:r>
          <w:rPr>
            <w:lang w:val="sk-SK"/>
          </w:rPr>
          <w:t xml:space="preserve"> </w:t>
        </w:r>
        <w:r w:rsidRPr="006E2282">
          <w:rPr>
            <w:lang w:val="sk-SK"/>
          </w:rPr>
          <w:t xml:space="preserve">uvedené v „GUIDELINES FOR THE APPLICATION TO THE EXCHANGE OF THE OFFICIALS PROGRAMME AND REIMBURSEMENT OF TRAVEL AND SUBSISTENCE EXPENSES“ - </w:t>
        </w:r>
        <w:r>
          <w:fldChar w:fldCharType="begin"/>
        </w:r>
        <w:r>
          <w:rPr>
            <w:lang w:val="sk-SK"/>
          </w:rPr>
          <w:instrText xml:space="preserve"> HYPERLINK "https://ec.europa.eu/chafea/consumers/networks/exchange-of-officials/documents/exo-2020-guidelines_en.pdf" </w:instrText>
        </w:r>
        <w:r>
          <w:fldChar w:fldCharType="separate"/>
        </w:r>
        <w:r w:rsidRPr="006E2282">
          <w:rPr>
            <w:rStyle w:val="Hypertextovprepojenie"/>
            <w:sz w:val="16"/>
            <w:lang w:val="sk-SK"/>
          </w:rPr>
          <w:t>https://ec.europa.eu/chafea/consumers/networks/exchange-of-officials/documents/exo-2020-guidelines_en.pdf</w:t>
        </w:r>
        <w:r>
          <w:fldChar w:fldCharType="end"/>
        </w:r>
      </w:ins>
    </w:p>
    <w:p w14:paraId="400CF982" w14:textId="77777777" w:rsidR="00A40A55" w:rsidRPr="00B275B2" w:rsidRDefault="00A40A55" w:rsidP="00AB15E6">
      <w:pPr>
        <w:pStyle w:val="Textpoznmkypodiarou"/>
        <w:jc w:val="both"/>
        <w:rPr>
          <w:lang w:val="sk-SK"/>
        </w:rPr>
      </w:pPr>
      <w:del w:id="113" w:author="Autor">
        <w:r w:rsidDel="00D22A59">
          <w:rPr>
            <w:lang w:val="sk-SK"/>
          </w:rPr>
          <w:delText xml:space="preserve"> </w:delText>
        </w:r>
      </w:del>
    </w:p>
  </w:footnote>
  <w:footnote w:id="75">
    <w:p w14:paraId="4CCCB3F6" w14:textId="77777777" w:rsidR="00A40A55" w:rsidRPr="001277DD" w:rsidRDefault="00A40A55" w:rsidP="007E7D6C">
      <w:pPr>
        <w:pStyle w:val="Textpoznmkypodiarou"/>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Zahraničná pracovná cesta experta sa začína a končí na území Slovenskej republiky. Pre vznik nároku na náhrady je rozhodujúci čas prechodu slovenskej štátnej hranice resp. odlet a prílet lietadla na územie SR podľa letového poriadku. </w:t>
      </w:r>
      <w:r w:rsidRPr="001277DD">
        <w:rPr>
          <w:lang w:val="sk-SK"/>
        </w:rPr>
        <w:t xml:space="preserve"> </w:t>
      </w:r>
    </w:p>
  </w:footnote>
  <w:footnote w:id="76">
    <w:p w14:paraId="6420C5FF" w14:textId="102C6116" w:rsidR="00A40A55" w:rsidRPr="00EA00BD" w:rsidRDefault="00A40A55" w:rsidP="007E7D6C">
      <w:pPr>
        <w:pStyle w:val="Textpoznmkypodiarou"/>
        <w:jc w:val="both"/>
        <w:rPr>
          <w:rFonts w:asciiTheme="minorHAnsi" w:hAnsiTheme="minorHAnsi"/>
          <w:color w:val="00A1DE"/>
          <w:szCs w:val="16"/>
          <w:u w:val="single"/>
          <w:lang w:val="sk-SK"/>
        </w:rPr>
      </w:pPr>
      <w:r w:rsidRPr="001277DD">
        <w:rPr>
          <w:rStyle w:val="Odkaznapoznmkupodiarou"/>
          <w:lang w:val="sk-SK"/>
        </w:rPr>
        <w:footnoteRef/>
      </w:r>
      <w:r w:rsidRPr="001277DD">
        <w:rPr>
          <w:lang w:val="sk-SK"/>
        </w:rPr>
        <w:t xml:space="preserve"> </w:t>
      </w:r>
      <w:r w:rsidRPr="001277DD">
        <w:rPr>
          <w:szCs w:val="16"/>
          <w:lang w:val="sk-SK"/>
        </w:rPr>
        <w:t>Aktuálne sadzby „per diems“ sú zverejnené na webovom sídle</w:t>
      </w:r>
      <w:del w:id="114" w:author="Autor">
        <w:r w:rsidDel="006E2282">
          <w:rPr>
            <w:rStyle w:val="Hypertextovprepojenie"/>
            <w:rFonts w:asciiTheme="minorHAnsi" w:hAnsiTheme="minorHAnsi"/>
            <w:sz w:val="16"/>
            <w:szCs w:val="16"/>
            <w:lang w:val="sk-SK"/>
          </w:rPr>
          <w:delText xml:space="preserve">  </w:delText>
        </w:r>
        <w:r w:rsidDel="006E2282">
          <w:fldChar w:fldCharType="begin"/>
        </w:r>
        <w:r w:rsidDel="006E2282">
          <w:delInstrText xml:space="preserve"> HYPERLINK "https://ec.europa.eu/europeaid/sites/devco/files/perdiems-2017-03-17_en.pdf" </w:delInstrText>
        </w:r>
        <w:r w:rsidDel="006E2282">
          <w:fldChar w:fldCharType="separate"/>
        </w:r>
        <w:r w:rsidRPr="00EA00BD" w:rsidDel="006E2282">
          <w:rPr>
            <w:rStyle w:val="Hypertextovprepojenie"/>
            <w:sz w:val="16"/>
            <w:szCs w:val="16"/>
          </w:rPr>
          <w:delText>https://ec.europa.eu/europeaid/sites/devco/files/perdiems-2017-03-17_en.pdf</w:delText>
        </w:r>
        <w:r w:rsidDel="006E2282">
          <w:rPr>
            <w:rStyle w:val="Hypertextovprepojenie"/>
            <w:sz w:val="16"/>
            <w:szCs w:val="16"/>
          </w:rPr>
          <w:fldChar w:fldCharType="end"/>
        </w:r>
      </w:del>
      <w:ins w:id="115" w:author="Autor">
        <w:r>
          <w:rPr>
            <w:rStyle w:val="Hypertextovprepojenie"/>
            <w:sz w:val="16"/>
            <w:szCs w:val="16"/>
            <w:lang w:val="sk-SK"/>
          </w:rPr>
          <w:t xml:space="preserve"> </w:t>
        </w:r>
        <w:r>
          <w:rPr>
            <w:szCs w:val="16"/>
          </w:rPr>
          <w:fldChar w:fldCharType="begin"/>
        </w:r>
        <w:r>
          <w:rPr>
            <w:szCs w:val="16"/>
          </w:rPr>
          <w:instrText>HYPERLINK "https://ec.europa.eu/international-partnerships/system/files/per-diem-rates-20200201_en.pdf"</w:instrText>
        </w:r>
        <w:r>
          <w:rPr>
            <w:szCs w:val="16"/>
          </w:rPr>
          <w:fldChar w:fldCharType="separate"/>
        </w:r>
        <w:r w:rsidRPr="006E2282">
          <w:rPr>
            <w:rStyle w:val="Hypertextovprepojenie"/>
            <w:sz w:val="16"/>
            <w:szCs w:val="16"/>
          </w:rPr>
          <w:t>https://ec.europa.eu/international-partnerships/system/files/per-diem-rates-20200201_en.pdf</w:t>
        </w:r>
        <w:r>
          <w:rPr>
            <w:szCs w:val="16"/>
          </w:rPr>
          <w:fldChar w:fldCharType="end"/>
        </w:r>
      </w:ins>
      <w:del w:id="116" w:author="Autor">
        <w:r w:rsidRPr="00AB15E6" w:rsidDel="00D55A91">
          <w:rPr>
            <w:szCs w:val="16"/>
            <w:lang w:val="sk-SK"/>
          </w:rPr>
          <w:delText>.</w:delText>
        </w:r>
      </w:del>
      <w:r w:rsidRPr="00AB15E6">
        <w:rPr>
          <w:szCs w:val="16"/>
          <w:lang w:val="sk-SK"/>
        </w:rPr>
        <w:t xml:space="preserve">  </w:t>
      </w:r>
    </w:p>
  </w:footnote>
  <w:footnote w:id="77">
    <w:p w14:paraId="5858BB7A" w14:textId="77777777" w:rsidR="00A40A55" w:rsidRPr="001277DD" w:rsidRDefault="00A40A55" w:rsidP="007E7D6C">
      <w:pPr>
        <w:pStyle w:val="Textpoznmkypodiarou"/>
        <w:jc w:val="both"/>
        <w:rPr>
          <w:lang w:val="sk-SK"/>
        </w:rPr>
      </w:pPr>
      <w:r w:rsidRPr="00AB15E6">
        <w:rPr>
          <w:rStyle w:val="Odkaznapoznmkupodiarou"/>
          <w:szCs w:val="16"/>
          <w:lang w:val="sk-SK"/>
        </w:rPr>
        <w:footnoteRef/>
      </w:r>
      <w:r w:rsidRPr="00AB15E6">
        <w:rPr>
          <w:szCs w:val="16"/>
          <w:lang w:val="sk-SK"/>
        </w:rPr>
        <w:t xml:space="preserve"> Ak nie je možné stanoviť dobu pobytu experta na celé dni, zohľadňuje sa doba</w:t>
      </w:r>
      <w:r w:rsidRPr="001277DD">
        <w:rPr>
          <w:szCs w:val="16"/>
          <w:lang w:val="sk-SK"/>
        </w:rPr>
        <w:t xml:space="preserve"> zaokrúhlená na celé hodiny. Napr. expert priletí v stredu o 10.00 a odletí vo štvrtok o 19.00. Oprávnená výška per diems sa vypočíta ako súčet hodín (14 + 19 = 33 hodín)/24 = 1,375. Oprávnená bude teda denná sadzba per diems násobená koeficientom 1,375. </w:t>
      </w:r>
      <w:r w:rsidRPr="001277DD">
        <w:rPr>
          <w:lang w:val="sk-SK"/>
        </w:rPr>
        <w:t xml:space="preserve"> </w:t>
      </w:r>
    </w:p>
  </w:footnote>
  <w:footnote w:id="78">
    <w:p w14:paraId="5F1D0A1D" w14:textId="77777777" w:rsidR="00A40A55" w:rsidRPr="001277DD" w:rsidRDefault="00A40A55" w:rsidP="007E7D6C">
      <w:pPr>
        <w:pStyle w:val="Textpoznmkypodiarou"/>
        <w:jc w:val="both"/>
        <w:rPr>
          <w:lang w:val="sk-SK"/>
        </w:rPr>
      </w:pPr>
      <w:r w:rsidRPr="001277DD">
        <w:rPr>
          <w:rStyle w:val="Odkaznapoznmkupodiarou"/>
          <w:lang w:val="sk-SK"/>
        </w:rPr>
        <w:footnoteRef/>
      </w:r>
      <w:r w:rsidRPr="001277DD">
        <w:rPr>
          <w:lang w:val="sk-SK"/>
        </w:rPr>
        <w:t xml:space="preserve"> Paušálna sadzba pokrýva všetky výdavky vrátane stravy a miestnej dopravy (autobus, električka, taxi, parkovanie, atď.), ako aj cestovné a úrazové poistenie.  </w:t>
      </w:r>
    </w:p>
  </w:footnote>
  <w:footnote w:id="79">
    <w:p w14:paraId="7819EFB8" w14:textId="77777777" w:rsidR="00A40A55" w:rsidRPr="001277DD" w:rsidRDefault="00A40A55" w:rsidP="007E7D6C">
      <w:pPr>
        <w:pStyle w:val="Textpoznmkypodiarou"/>
        <w:jc w:val="both"/>
        <w:rPr>
          <w:lang w:val="sk-SK"/>
        </w:rPr>
      </w:pPr>
      <w:r w:rsidRPr="001277DD">
        <w:rPr>
          <w:rStyle w:val="Odkaznapoznmkupodiarou"/>
          <w:lang w:val="sk-SK"/>
        </w:rPr>
        <w:footnoteRef/>
      </w:r>
      <w:r w:rsidRPr="001277DD">
        <w:rPr>
          <w:lang w:val="sk-SK"/>
        </w:rPr>
        <w:t xml:space="preserve"> Akceptovaná bude cena lístka pre I.</w:t>
      </w:r>
      <w:r w:rsidRPr="000F1488">
        <w:rPr>
          <w:szCs w:val="16"/>
          <w:lang w:val="sk-SK"/>
        </w:rPr>
        <w:t xml:space="preserve"> (</w:t>
      </w:r>
      <w:r w:rsidRPr="000F1488">
        <w:rPr>
          <w:rFonts w:cs="Arial"/>
          <w:szCs w:val="16"/>
          <w:lang w:val="sk-SK"/>
        </w:rPr>
        <w:t>ak vzdialenosť presahuje 200 km)</w:t>
      </w:r>
      <w:r w:rsidRPr="000F1488">
        <w:rPr>
          <w:szCs w:val="16"/>
          <w:lang w:val="sk-SK"/>
        </w:rPr>
        <w:t xml:space="preserve"> </w:t>
      </w:r>
      <w:r w:rsidRPr="001277DD">
        <w:rPr>
          <w:lang w:val="sk-SK"/>
        </w:rPr>
        <w:t xml:space="preserve">a II. triedu + miestenka za priame spojenie.  </w:t>
      </w:r>
    </w:p>
  </w:footnote>
  <w:footnote w:id="80">
    <w:p w14:paraId="160E6959" w14:textId="77777777" w:rsidR="00A40A55" w:rsidRPr="00923BC1" w:rsidRDefault="00A40A55" w:rsidP="007E7D6C">
      <w:pPr>
        <w:pStyle w:val="Textpoznmkypodiarou"/>
        <w:jc w:val="both"/>
        <w:rPr>
          <w:lang w:val="sk-SK"/>
        </w:rPr>
      </w:pPr>
      <w:r>
        <w:rPr>
          <w:rStyle w:val="Odkaznapoznmkupodiarou"/>
        </w:rPr>
        <w:footnoteRef/>
      </w:r>
      <w:r>
        <w:t xml:space="preserve"> </w:t>
      </w:r>
      <w:r w:rsidRPr="00347407">
        <w:rPr>
          <w:rFonts w:cs="Arial"/>
          <w:szCs w:val="16"/>
          <w:lang w:eastAsia="en-US"/>
        </w:rPr>
        <w:t>Je potrebné brať do úvahy dobu realizácie projektu a intenzitu využitia tohto majetku pre projek</w:t>
      </w:r>
      <w:r w:rsidRPr="00347407">
        <w:rPr>
          <w:rFonts w:cs="Arial"/>
          <w:szCs w:val="16"/>
          <w:lang w:val="sk-SK" w:eastAsia="en-US"/>
        </w:rPr>
        <w:t xml:space="preserve">t, </w:t>
      </w:r>
      <w:r w:rsidRPr="00347407">
        <w:rPr>
          <w:rFonts w:cs="Arial"/>
          <w:szCs w:val="16"/>
          <w:lang w:eastAsia="en-US"/>
        </w:rPr>
        <w:t>t. j. je potrebné dodržať zásadu „hodnota za peniaze/value for money“</w:t>
      </w:r>
      <w:r w:rsidRPr="00347407">
        <w:rPr>
          <w:rFonts w:cs="Arial"/>
          <w:szCs w:val="16"/>
          <w:lang w:val="sk-SK" w:eastAsia="en-US"/>
        </w:rPr>
        <w:t>.</w:t>
      </w:r>
      <w:r w:rsidRPr="00347407">
        <w:rPr>
          <w:rFonts w:cs="Arial"/>
          <w:sz w:val="14"/>
          <w:szCs w:val="16"/>
        </w:rPr>
        <w:t xml:space="preserve"> </w:t>
      </w:r>
      <w:r w:rsidRPr="009D7F63">
        <w:rPr>
          <w:rFonts w:cs="Arial"/>
          <w:szCs w:val="16"/>
        </w:rPr>
        <w:t>Uvedená zásada sa aplikuje aj v prípade majetku, ktorý nie je vykázaný ako dlhodobý hmotný/nehmotný majetok (napr. počítač, dataprojektor, rôzne ško</w:t>
      </w:r>
      <w:r>
        <w:rPr>
          <w:rFonts w:cs="Arial"/>
          <w:szCs w:val="16"/>
          <w:lang w:val="sk-SK"/>
        </w:rPr>
        <w:t>liace</w:t>
      </w:r>
      <w:r w:rsidRPr="009D7F63">
        <w:rPr>
          <w:rFonts w:cs="Arial"/>
          <w:szCs w:val="16"/>
        </w:rPr>
        <w:t xml:space="preserve"> pomôcky).</w:t>
      </w:r>
      <w:r>
        <w:rPr>
          <w:rFonts w:cs="Arial"/>
          <w:szCs w:val="16"/>
          <w:lang w:val="sk-SK"/>
        </w:rPr>
        <w:t xml:space="preserve"> </w:t>
      </w:r>
    </w:p>
  </w:footnote>
  <w:footnote w:id="81">
    <w:p w14:paraId="41EC266A" w14:textId="77777777" w:rsidR="00A40A55" w:rsidRPr="00772F95" w:rsidRDefault="00A40A55" w:rsidP="007E7D6C">
      <w:pPr>
        <w:pStyle w:val="Textpoznmkypodiarou"/>
        <w:jc w:val="both"/>
        <w:rPr>
          <w:lang w:val="sk-SK"/>
        </w:rPr>
      </w:pPr>
      <w:r>
        <w:rPr>
          <w:rStyle w:val="Odkaznapoznmkupodiarou"/>
        </w:rPr>
        <w:footnoteRef/>
      </w:r>
      <w:r>
        <w:t xml:space="preserve"> </w:t>
      </w:r>
      <w:r w:rsidRPr="00781464">
        <w:rPr>
          <w:lang w:val="sk-SK"/>
        </w:rPr>
        <w:t>Pri nákupe z tretích krajín je clo súvisiace s obstaraním považované za oprávnený výdavok</w:t>
      </w:r>
      <w:r>
        <w:rPr>
          <w:lang w:val="sk-SK"/>
        </w:rPr>
        <w:t>.</w:t>
      </w:r>
    </w:p>
  </w:footnote>
  <w:footnote w:id="82">
    <w:p w14:paraId="1B8A9B5C" w14:textId="77777777" w:rsidR="00A40A55" w:rsidRPr="008A522F" w:rsidRDefault="00A40A55" w:rsidP="007E7D6C">
      <w:pPr>
        <w:pStyle w:val="Textpoznmkypodiarou"/>
        <w:jc w:val="both"/>
        <w:rPr>
          <w:lang w:val="sk-SK"/>
        </w:rPr>
      </w:pPr>
      <w:r>
        <w:rPr>
          <w:rStyle w:val="Odkaznapoznmkupodiarou"/>
        </w:rPr>
        <w:footnoteRef/>
      </w:r>
      <w:r>
        <w:t xml:space="preserve"> </w:t>
      </w:r>
      <w:r>
        <w:rPr>
          <w:lang w:val="sk-SK"/>
        </w:rPr>
        <w:t>N</w:t>
      </w:r>
      <w:r w:rsidRPr="008A522F">
        <w:rPr>
          <w:lang w:val="sk-SK"/>
        </w:rPr>
        <w:t>ákup majetku pred koncom realizácie projektu môže byť v prípade nepreukázania dostatočného využitia pre projekt posúdený ako neoprávnený v celom rozsahu</w:t>
      </w:r>
      <w:r>
        <w:rPr>
          <w:lang w:val="sk-SK"/>
        </w:rPr>
        <w:t>.</w:t>
      </w:r>
    </w:p>
  </w:footnote>
  <w:footnote w:id="83">
    <w:p w14:paraId="2F76CCA6" w14:textId="77777777" w:rsidR="00A40A55" w:rsidRPr="00CE0C11" w:rsidRDefault="00A40A55" w:rsidP="007E7D6C">
      <w:pPr>
        <w:pStyle w:val="Textpoznmkypodiarou"/>
        <w:jc w:val="both"/>
        <w:rPr>
          <w:lang w:val="sk-SK"/>
        </w:rPr>
      </w:pPr>
      <w:r>
        <w:rPr>
          <w:rStyle w:val="Odkaznapoznmkupodiarou"/>
        </w:rPr>
        <w:footnoteRef/>
      </w:r>
      <w:r>
        <w:t xml:space="preserve"> </w:t>
      </w:r>
      <w:r w:rsidRPr="003D486F">
        <w:t>Samostatné hnuteľné veci, prípadne súbory hnuteľných vecí, ktoré majú samostatné technicko-ekonomické určenie, ktorých vstupná cena je vyššia ako 1 700 eur a prevádzkovo-technické funkcie dlhšie ako jeden rok a dlhodobý nehmotný majetok, ktorého vstupná cena je vyššia ako 2 400 eur a použiteľnosť alebo prevádzkovo-technické funkcie sú dlhšie ako jeden rok (podľa § 22 zákona</w:t>
      </w:r>
      <w:r>
        <w:t xml:space="preserve"> č. 595/2003 Z. z.</w:t>
      </w:r>
      <w:r w:rsidRPr="003D486F">
        <w:t xml:space="preserve"> o dani z</w:t>
      </w:r>
      <w:r>
        <w:t> </w:t>
      </w:r>
      <w:r w:rsidRPr="003D486F">
        <w:t>príjmov).</w:t>
      </w:r>
      <w:r>
        <w:t xml:space="preserve"> V prípadoch, kedy majetok nespĺňa podmienky ustanovené podľa zákona o dani z príjmov, ale prijímateľ sa rozhodol postupovať podľa osobitného predpisu a tento majetok sa vykazuje ako dlhodobý hmotný alebo nehmotný majetok v účtovníctve prijímateľa, tak sa na takýto majetok uplatňujú rovnaké podmienky uvedené v </w:t>
      </w:r>
      <w:r>
        <w:rPr>
          <w:lang w:val="sk-SK"/>
        </w:rPr>
        <w:t>tejto príručke pre prijímateľa.</w:t>
      </w:r>
    </w:p>
  </w:footnote>
  <w:footnote w:id="84">
    <w:p w14:paraId="7B95C6EE" w14:textId="77777777" w:rsidR="00A40A55" w:rsidRPr="00621D47" w:rsidRDefault="00A40A55" w:rsidP="00EB2275">
      <w:pPr>
        <w:pStyle w:val="Textpoznmkypodiarou"/>
        <w:jc w:val="both"/>
      </w:pPr>
      <w:r>
        <w:rPr>
          <w:rStyle w:val="Odkaznapoznmkupodiarou"/>
        </w:rPr>
        <w:footnoteRef/>
      </w:r>
      <w:r>
        <w:t xml:space="preserve"> </w:t>
      </w:r>
      <w:r w:rsidRPr="00923BC1">
        <w:t xml:space="preserve">Pri reálnom vykazovaní nepriamych výdavkov </w:t>
      </w:r>
      <w:r w:rsidRPr="00923BC1">
        <w:rPr>
          <w:b/>
          <w:bCs/>
        </w:rPr>
        <w:t xml:space="preserve">nie je možné </w:t>
      </w:r>
      <w:r w:rsidRPr="00923BC1">
        <w:rPr>
          <w:bCs/>
        </w:rPr>
        <w:t>zahrnúť výdavky na obstaranie akéhokoľvek dlhodobého hmotného/nehmotného majetku</w:t>
      </w:r>
      <w:r w:rsidRPr="00923BC1">
        <w:t xml:space="preserve"> (vrátane drobného dlhodobého hmotného/nehmotného majetku) do oprávnených výdavkov na podporné aktivity projektu.</w:t>
      </w:r>
    </w:p>
  </w:footnote>
  <w:footnote w:id="85">
    <w:p w14:paraId="3BFD955E" w14:textId="77777777" w:rsidR="00A40A55" w:rsidRPr="00391F1C" w:rsidRDefault="00A40A55" w:rsidP="00391F1C">
      <w:pPr>
        <w:pStyle w:val="Textpoznmkypodiarou"/>
        <w:jc w:val="both"/>
        <w:rPr>
          <w:lang w:val="sk-SK"/>
        </w:rPr>
      </w:pPr>
      <w:r>
        <w:rPr>
          <w:rStyle w:val="Odkaznapoznmkupodiarou"/>
        </w:rPr>
        <w:footnoteRef/>
      </w:r>
      <w:r>
        <w:t xml:space="preserve"> Účelom tohto odseku je zabránenie dvojitému financovaniu, teda situácii, kedy prijímateľ dostal finančné prostriedky z </w:t>
      </w:r>
      <w:r>
        <w:rPr>
          <w:lang w:val="sk-SK"/>
        </w:rPr>
        <w:t xml:space="preserve">grantu z </w:t>
      </w:r>
      <w:r>
        <w:t xml:space="preserve">verejného zdroja (zdroje EÚ, </w:t>
      </w:r>
      <w:r>
        <w:rPr>
          <w:szCs w:val="22"/>
        </w:rPr>
        <w:t xml:space="preserve">štátny rozpočet, zdroje obce, VÚC a iné verejné zdroje) určené na nákup tohto majetku, prefinancoval majetok ako oprávnený výdavok formou odpisov z projektu, a zároveň si ponechal verejné prostriedky získané na nákup tohto majetku z pôvodného </w:t>
      </w:r>
      <w:r>
        <w:rPr>
          <w:szCs w:val="22"/>
          <w:lang w:val="sk-SK"/>
        </w:rPr>
        <w:t xml:space="preserve">grantu financovaného z </w:t>
      </w:r>
      <w:r>
        <w:rPr>
          <w:szCs w:val="22"/>
        </w:rPr>
        <w:t>verejného zdroja.</w:t>
      </w:r>
    </w:p>
  </w:footnote>
  <w:footnote w:id="86">
    <w:p w14:paraId="0A580933" w14:textId="77777777" w:rsidR="00A40A55" w:rsidRPr="009D7F63" w:rsidRDefault="00A40A55" w:rsidP="00263750">
      <w:pPr>
        <w:pStyle w:val="Textpoznmkypodiarou"/>
        <w:jc w:val="both"/>
        <w:rPr>
          <w:rFonts w:cs="Arial"/>
          <w:szCs w:val="16"/>
          <w:lang w:val="sk-SK"/>
        </w:rPr>
      </w:pPr>
      <w:r w:rsidRPr="009D7F63">
        <w:rPr>
          <w:rStyle w:val="Odkaznapoznmkupodiarou"/>
          <w:rFonts w:cs="Arial"/>
          <w:szCs w:val="16"/>
        </w:rPr>
        <w:footnoteRef/>
      </w:r>
      <w:r w:rsidRPr="009D7F63">
        <w:rPr>
          <w:rFonts w:cs="Arial"/>
          <w:szCs w:val="16"/>
          <w:lang w:val="sk-SK"/>
        </w:rPr>
        <w:t xml:space="preserve">Podľa zákona o dani z príjmov. </w:t>
      </w:r>
    </w:p>
  </w:footnote>
  <w:footnote w:id="87">
    <w:p w14:paraId="6E659908" w14:textId="77777777" w:rsidR="00A40A55" w:rsidRPr="009D7F63" w:rsidRDefault="00A40A55" w:rsidP="00263750">
      <w:pPr>
        <w:pStyle w:val="Textpoznmkypodiarou"/>
        <w:rPr>
          <w:rFonts w:cs="Arial"/>
          <w:szCs w:val="16"/>
          <w:lang w:val="sk-SK"/>
        </w:rPr>
      </w:pPr>
      <w:r w:rsidRPr="009D7F63">
        <w:rPr>
          <w:rStyle w:val="Odkaznapoznmkupodiarou"/>
          <w:rFonts w:cs="Arial"/>
          <w:szCs w:val="16"/>
        </w:rPr>
        <w:footnoteRef/>
      </w:r>
      <w:r w:rsidRPr="009D7F63">
        <w:rPr>
          <w:rFonts w:cs="Arial"/>
          <w:szCs w:val="16"/>
          <w:lang w:val="sk-SK"/>
        </w:rPr>
        <w:t>Odpisovaný majetok je v plnej výške uhradený.</w:t>
      </w:r>
    </w:p>
  </w:footnote>
  <w:footnote w:id="88">
    <w:p w14:paraId="4AACA7E4" w14:textId="77777777" w:rsidR="00A40A55" w:rsidRPr="009D7F63" w:rsidRDefault="00A40A55" w:rsidP="00263750">
      <w:pPr>
        <w:pStyle w:val="Textpoznmkypodiarou"/>
        <w:rPr>
          <w:rFonts w:cs="Arial"/>
          <w:szCs w:val="16"/>
        </w:rPr>
      </w:pPr>
      <w:r w:rsidRPr="009D7F63">
        <w:rPr>
          <w:rStyle w:val="Odkaznapoznmkupodiarou"/>
          <w:rFonts w:cs="Arial"/>
          <w:szCs w:val="16"/>
        </w:rPr>
        <w:footnoteRef/>
      </w:r>
      <w:r w:rsidRPr="009D7F63">
        <w:rPr>
          <w:rFonts w:cs="Arial"/>
          <w:szCs w:val="16"/>
        </w:rPr>
        <w:t>Čl. 67, odsek 1, písm. a) všeobecného nariadenia.</w:t>
      </w:r>
    </w:p>
  </w:footnote>
  <w:footnote w:id="89">
    <w:p w14:paraId="5CB1A387" w14:textId="77777777" w:rsidR="00A40A55" w:rsidRPr="009D7F63" w:rsidRDefault="00A40A55" w:rsidP="00263750">
      <w:pPr>
        <w:pStyle w:val="Textpoznmkypodiarou"/>
        <w:rPr>
          <w:rFonts w:cs="Arial"/>
          <w:szCs w:val="16"/>
        </w:rPr>
      </w:pPr>
      <w:r w:rsidRPr="009D7F63">
        <w:rPr>
          <w:rStyle w:val="Odkaznapoznmkupodiarou"/>
          <w:rFonts w:cs="Arial"/>
          <w:szCs w:val="16"/>
        </w:rPr>
        <w:footnoteRef/>
      </w:r>
      <w:r w:rsidRPr="009D7F63">
        <w:rPr>
          <w:rFonts w:cs="Arial"/>
          <w:szCs w:val="16"/>
        </w:rPr>
        <w:t>Pri nákupe z tretích krajín je clo súvisiace s obstaraním považované za oprávnený výdavok.</w:t>
      </w:r>
    </w:p>
  </w:footnote>
  <w:footnote w:id="90">
    <w:p w14:paraId="25DB59BF" w14:textId="77777777" w:rsidR="00A40A55" w:rsidRPr="009D7F63" w:rsidRDefault="00A40A55" w:rsidP="00263750">
      <w:pPr>
        <w:pStyle w:val="Textpoznmkypodiarou"/>
        <w:rPr>
          <w:rFonts w:cs="Arial"/>
          <w:szCs w:val="16"/>
          <w:lang w:val="sk-SK"/>
        </w:rPr>
      </w:pPr>
      <w:r w:rsidRPr="009D7F63">
        <w:rPr>
          <w:rStyle w:val="Odkaznapoznmkupodiarou"/>
          <w:rFonts w:cs="Arial"/>
          <w:szCs w:val="16"/>
        </w:rPr>
        <w:footnoteRef/>
      </w:r>
      <w:r w:rsidRPr="009D7F63">
        <w:rPr>
          <w:rFonts w:cs="Arial"/>
          <w:szCs w:val="16"/>
        </w:rPr>
        <w:t>Prijímateľ</w:t>
      </w:r>
      <w:r w:rsidRPr="009D7F63">
        <w:rPr>
          <w:rFonts w:cs="Arial"/>
          <w:szCs w:val="16"/>
          <w:lang w:val="sk-SK"/>
        </w:rPr>
        <w:t xml:space="preserve"> </w:t>
      </w:r>
      <w:r w:rsidRPr="009D7F63">
        <w:rPr>
          <w:rFonts w:cs="Arial"/>
          <w:szCs w:val="16"/>
        </w:rPr>
        <w:t>zabezpečí, aby znalecký posudok vyjadroval hodnotu majetku s ohľadom na daň z pridanej hodnoty. Daň z pridanej hodnoty ako oprávnený výdavok musí spĺňať podmienky uvedené v </w:t>
      </w:r>
      <w:r w:rsidRPr="009D7F63">
        <w:rPr>
          <w:rFonts w:cs="Arial"/>
          <w:szCs w:val="16"/>
          <w:lang w:val="sk-SK"/>
        </w:rPr>
        <w:t>bode 13.</w:t>
      </w:r>
    </w:p>
  </w:footnote>
  <w:footnote w:id="91">
    <w:p w14:paraId="6B0EB6D9" w14:textId="77777777" w:rsidR="00A40A55" w:rsidRPr="009D7F63" w:rsidRDefault="00A40A55" w:rsidP="00405EED">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Napríklad zmluvný vzťah medzi prijímateľom a dodávateľom č. 1 (dodávka) a následne dodávateľ č. 1 uzavrie zmluvný</w:t>
      </w:r>
      <w:r>
        <w:rPr>
          <w:rFonts w:cs="Arial"/>
          <w:szCs w:val="16"/>
          <w:lang w:val="sk-SK"/>
        </w:rPr>
        <w:t xml:space="preserve"> </w:t>
      </w:r>
      <w:r w:rsidRPr="009D7F63">
        <w:rPr>
          <w:rFonts w:cs="Arial"/>
          <w:szCs w:val="16"/>
        </w:rPr>
        <w:t>vzťah s ďalšími dodávateľmi – nie dodávateľ č. 1 (subdodávka – subdodávateľská zmluva).</w:t>
      </w:r>
    </w:p>
  </w:footnote>
  <w:footnote w:id="92">
    <w:p w14:paraId="2E898118" w14:textId="77777777" w:rsidR="00A40A55" w:rsidRPr="00405EED" w:rsidRDefault="00A40A55" w:rsidP="007466F9">
      <w:pPr>
        <w:pStyle w:val="Textpoznmkypodiarou"/>
        <w:jc w:val="both"/>
        <w:rPr>
          <w:lang w:val="sk-SK"/>
        </w:rPr>
      </w:pPr>
      <w:r>
        <w:rPr>
          <w:rStyle w:val="Odkaznapoznmkupodiarou"/>
        </w:rPr>
        <w:footnoteRef/>
      </w:r>
      <w:r>
        <w:t xml:space="preserve"> </w:t>
      </w:r>
      <w:r w:rsidRPr="007A5085">
        <w:rPr>
          <w:rFonts w:cs="Arial"/>
          <w:szCs w:val="19"/>
          <w:lang w:val="sk-SK"/>
        </w:rPr>
        <w:t xml:space="preserve">V prípade </w:t>
      </w:r>
      <w:r w:rsidRPr="00405EED">
        <w:rPr>
          <w:rFonts w:cs="Arial"/>
          <w:szCs w:val="19"/>
          <w:lang w:val="sk-SK"/>
        </w:rPr>
        <w:t>národných projektov</w:t>
      </w:r>
      <w:r w:rsidRPr="007A5085">
        <w:rPr>
          <w:rFonts w:cs="Arial"/>
          <w:szCs w:val="19"/>
          <w:lang w:val="sk-SK"/>
        </w:rPr>
        <w:t xml:space="preserve"> sú tieto výdavky neoprávnené, nakoľko ide o </w:t>
      </w:r>
      <w:r>
        <w:rPr>
          <w:rFonts w:cs="Arial"/>
          <w:szCs w:val="19"/>
          <w:lang w:val="sk-SK"/>
        </w:rPr>
        <w:t>prijímateľov</w:t>
      </w:r>
      <w:r w:rsidRPr="007A5085">
        <w:rPr>
          <w:rFonts w:cs="Arial"/>
          <w:szCs w:val="19"/>
          <w:lang w:val="sk-SK"/>
        </w:rPr>
        <w:t>, ktorí ako jediní disponujú kompetenciami realizovať daný projekt a preto by mali aktívne participovať aj na jeho riadení.</w:t>
      </w:r>
    </w:p>
  </w:footnote>
  <w:footnote w:id="93">
    <w:p w14:paraId="6C2A3CAC" w14:textId="77777777" w:rsidR="00A40A55" w:rsidRPr="009D7F63" w:rsidRDefault="00A40A55" w:rsidP="0014261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rešpektuje podmienku zásadu „hodnota za peniaze/value for money“. </w:t>
      </w:r>
      <w:r>
        <w:rPr>
          <w:rFonts w:cs="Arial"/>
          <w:szCs w:val="16"/>
          <w:lang w:val="sk-SK"/>
        </w:rPr>
        <w:t>P</w:t>
      </w:r>
      <w:r w:rsidRPr="009D7F63">
        <w:rPr>
          <w:rFonts w:cs="Arial"/>
          <w:szCs w:val="16"/>
        </w:rPr>
        <w:t>odmienky, za ktorých je možné uvedené služby považovať za oprávnené</w:t>
      </w:r>
      <w:r w:rsidRPr="009D7F63">
        <w:rPr>
          <w:rFonts w:cs="Arial"/>
          <w:szCs w:val="16"/>
          <w:lang w:val="sk-SK"/>
        </w:rPr>
        <w:t xml:space="preserve"> </w:t>
      </w:r>
      <w:r>
        <w:rPr>
          <w:rFonts w:cs="Arial"/>
          <w:szCs w:val="16"/>
          <w:lang w:val="sk-SK"/>
        </w:rPr>
        <w:t>sú</w:t>
      </w:r>
      <w:r w:rsidRPr="009D7F63">
        <w:rPr>
          <w:rFonts w:cs="Arial"/>
          <w:szCs w:val="16"/>
        </w:rPr>
        <w:t xml:space="preserve"> napr. nevyhnutnosť a využiteľnosť v rámci realizácie projektu, odbornosť osôb podieľajúcich sa na daných službách, zabezpečenie, že osoby podieľajúce sa na službách nie sú v pracovnoprávnom vzťahu s prijímateľom</w:t>
      </w:r>
      <w:r>
        <w:rPr>
          <w:rFonts w:cs="Arial"/>
          <w:szCs w:val="16"/>
          <w:lang w:val="sk-SK"/>
        </w:rPr>
        <w:t xml:space="preserve"> a pod</w:t>
      </w:r>
      <w:r w:rsidRPr="009D7F63">
        <w:rPr>
          <w:rFonts w:cs="Arial"/>
          <w:szCs w:val="16"/>
        </w:rPr>
        <w:t xml:space="preserve">. </w:t>
      </w:r>
    </w:p>
  </w:footnote>
  <w:footnote w:id="94">
    <w:p w14:paraId="2B669336" w14:textId="77777777" w:rsidR="00A40A55" w:rsidRPr="009D7F63" w:rsidRDefault="00A40A55" w:rsidP="00421DB4">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rešpektuje zásadu „hodnota za peniaze/value for money“. </w:t>
      </w:r>
    </w:p>
  </w:footnote>
  <w:footnote w:id="95">
    <w:p w14:paraId="192A5ADB" w14:textId="77777777" w:rsidR="00A40A55" w:rsidRPr="009D7F63" w:rsidRDefault="00A40A55" w:rsidP="00C92A1F">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Ak by počas doby realizácie projektu došlo k poškodeniu, je prijímateľ povinný uviesť majetok do pôvodného stavu. V prípade straty alebo odcudzenia je prijímateľ povinný bezodkladne zabezpečiť náhradu majetku tak, aby náhradný majetok spĺňal minimálne rovnaké parametre. Nahradenie majetku bude na náklady prijímateľa alebo uhradené z poistného plnenia. Nákup náhradného majetku musí byť preukázaný účtovným dokladom.  </w:t>
      </w:r>
    </w:p>
  </w:footnote>
  <w:footnote w:id="96">
    <w:p w14:paraId="08EC4E0A" w14:textId="77777777" w:rsidR="00A40A55" w:rsidRPr="009D7F63" w:rsidRDefault="00A40A55" w:rsidP="00C92A1F">
      <w:pPr>
        <w:pStyle w:val="Textpoznmkypodiarou"/>
        <w:rPr>
          <w:rFonts w:cs="Arial"/>
          <w:szCs w:val="16"/>
        </w:rPr>
      </w:pPr>
      <w:r w:rsidRPr="009D7F63">
        <w:rPr>
          <w:rStyle w:val="Odkaznapoznmkupodiarou"/>
          <w:rFonts w:cs="Arial"/>
          <w:szCs w:val="16"/>
        </w:rPr>
        <w:footnoteRef/>
      </w:r>
      <w:r w:rsidRPr="009D7F63">
        <w:rPr>
          <w:rFonts w:cs="Arial"/>
          <w:szCs w:val="16"/>
        </w:rPr>
        <w:t>Uvedené môže mať vplyv na správne určenie finančnej medzery pri projektoch generujúcich príjmy.</w:t>
      </w:r>
    </w:p>
  </w:footnote>
  <w:footnote w:id="97">
    <w:p w14:paraId="6C7A9E3C" w14:textId="77777777" w:rsidR="00A40A55" w:rsidRPr="009D7F63" w:rsidRDefault="00A40A55" w:rsidP="003D140B">
      <w:pPr>
        <w:pStyle w:val="Textpoznmkypodiarou"/>
        <w:jc w:val="both"/>
        <w:rPr>
          <w:rFonts w:cs="Arial"/>
          <w:szCs w:val="16"/>
        </w:rPr>
      </w:pPr>
      <w:r w:rsidRPr="009D7F63">
        <w:rPr>
          <w:rStyle w:val="Odkaznapoznmkupodiarou"/>
          <w:rFonts w:cs="Arial"/>
          <w:szCs w:val="16"/>
        </w:rPr>
        <w:footnoteRef/>
      </w:r>
      <w:r w:rsidRPr="009D7F63">
        <w:rPr>
          <w:rFonts w:cs="Arial"/>
          <w:szCs w:val="16"/>
        </w:rPr>
        <w:t>Takýmito výdavkami sú napr. pokuty (napr. pokuty uložené v súlade s ustanoveniami všeobecne záväzných právnych predpisov za porušenie princípu ,,znečisťovateľ platí“) a iné druhy uložených peňažných alebo nepeňažných sankcií.</w:t>
      </w:r>
    </w:p>
  </w:footnote>
  <w:footnote w:id="98">
    <w:p w14:paraId="37156460" w14:textId="77777777" w:rsidR="00A40A55" w:rsidRPr="009D7F63" w:rsidRDefault="00A40A55" w:rsidP="003D140B">
      <w:pPr>
        <w:pStyle w:val="Textpoznmkypodiarou"/>
        <w:rPr>
          <w:rFonts w:cs="Arial"/>
          <w:szCs w:val="16"/>
        </w:rPr>
      </w:pPr>
      <w:r w:rsidRPr="009D7F63">
        <w:rPr>
          <w:rStyle w:val="Odkaznapoznmkupodiarou"/>
          <w:rFonts w:cs="Arial"/>
          <w:szCs w:val="16"/>
        </w:rPr>
        <w:footnoteRef/>
      </w:r>
      <w:r w:rsidRPr="009D7F63">
        <w:rPr>
          <w:rFonts w:cs="Arial"/>
          <w:szCs w:val="16"/>
        </w:rPr>
        <w:t>Týmto nie je dotknuté ustanovenie čl. 69 ods. 3 písm. a) všeobecného nariadenia.</w:t>
      </w:r>
    </w:p>
  </w:footnote>
  <w:footnote w:id="99">
    <w:p w14:paraId="4AB88506" w14:textId="77777777" w:rsidR="00A40A55" w:rsidRPr="009D7F63" w:rsidRDefault="00A40A55" w:rsidP="001B3120">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niektorých prípadoch môže </w:t>
      </w:r>
      <w:r>
        <w:rPr>
          <w:rFonts w:cs="Arial"/>
          <w:szCs w:val="16"/>
          <w:lang w:val="sk-SK"/>
        </w:rPr>
        <w:t>návrh čiastkovej správy z kontroly/</w:t>
      </w:r>
      <w:r w:rsidRPr="00DE67D4">
        <w:rPr>
          <w:rFonts w:cs="Arial"/>
          <w:szCs w:val="16"/>
          <w:lang w:val="sk-SK"/>
        </w:rPr>
        <w:t>návrh správy z kontroly</w:t>
      </w:r>
      <w:r w:rsidRPr="009D7F63">
        <w:rPr>
          <w:rFonts w:cs="Arial"/>
          <w:szCs w:val="16"/>
          <w:lang w:val="sk-SK"/>
        </w:rPr>
        <w:t xml:space="preserve"> nahrádzať výzvu na doplnenie.</w:t>
      </w:r>
    </w:p>
  </w:footnote>
  <w:footnote w:id="100">
    <w:p w14:paraId="23D42254" w14:textId="77777777" w:rsidR="00A40A55" w:rsidRPr="001A7C8D" w:rsidRDefault="00A40A55">
      <w:pPr>
        <w:pStyle w:val="Textpoznmkypodiarou"/>
        <w:rPr>
          <w:lang w:val="sk-SK"/>
        </w:rPr>
      </w:pPr>
      <w:r>
        <w:rPr>
          <w:rStyle w:val="Odkaznapoznmkupodiarou"/>
        </w:rPr>
        <w:footnoteRef/>
      </w:r>
      <w:r>
        <w:t xml:space="preserve"> V zmysle ustanovenia § 22 ods. 2 zákona o finančnej kontrole</w:t>
      </w:r>
    </w:p>
  </w:footnote>
  <w:footnote w:id="101">
    <w:p w14:paraId="138B35B1" w14:textId="384DCA14" w:rsidR="00A40A55" w:rsidRPr="0064452F" w:rsidRDefault="00A40A55" w:rsidP="0064452F">
      <w:pPr>
        <w:pStyle w:val="Textpoznmkypodiarou"/>
        <w:jc w:val="both"/>
        <w:rPr>
          <w:lang w:val="sk-SK"/>
        </w:rPr>
      </w:pPr>
      <w:r>
        <w:rPr>
          <w:rStyle w:val="Odkaznapoznmkupodiarou"/>
        </w:rPr>
        <w:footnoteRef/>
      </w:r>
      <w:r>
        <w:t xml:space="preserve"> V prípade, ak je to potrebné alebo vhodné z dôvodov technických alebo prevádzkových obmedzení, doručí Prijímateľ formulár  zaslaný cez ITMS2014+ v listinnej podobe</w:t>
      </w:r>
      <w:r w:rsidRPr="0073389C">
        <w:t xml:space="preserve">, </w:t>
      </w:r>
      <w:r>
        <w:t>potvrdený</w:t>
      </w:r>
      <w:r w:rsidRPr="0073389C">
        <w:t xml:space="preserve"> podpisom oprávnenej osoby prijímateľa (v prípade, ak prijímateľ používa pečiatku, vytlačený dokument aj opečiatkuje tak, aby podpis oprávnenej osoby zostal čitateľný</w:t>
      </w:r>
    </w:p>
  </w:footnote>
  <w:footnote w:id="102">
    <w:p w14:paraId="1C35C09E" w14:textId="1C5368EC" w:rsidR="00A40A55" w:rsidRPr="009D7F63" w:rsidRDefault="00A40A55" w:rsidP="001D3A7D">
      <w:pPr>
        <w:autoSpaceDE w:val="0"/>
        <w:autoSpaceDN w:val="0"/>
        <w:adjustRightInd w:val="0"/>
        <w:spacing w:before="120"/>
        <w:jc w:val="both"/>
        <w:rPr>
          <w:rFonts w:cs="Arial"/>
          <w:sz w:val="16"/>
          <w:szCs w:val="16"/>
        </w:rPr>
      </w:pPr>
      <w:r w:rsidRPr="009D7F63">
        <w:rPr>
          <w:rStyle w:val="Odkaznapoznmkupodiarou"/>
          <w:rFonts w:cs="Arial"/>
          <w:szCs w:val="16"/>
        </w:rPr>
        <w:footnoteRef/>
      </w:r>
      <w:r w:rsidRPr="009D7F63">
        <w:rPr>
          <w:rFonts w:cs="Arial"/>
          <w:sz w:val="16"/>
          <w:szCs w:val="16"/>
        </w:rPr>
        <w:t xml:space="preserve"> V prípade štátnych rozpočtových organizácií môže poskytovateľ na konci rozpočtového roka po dohode s prijímateľom rozhodnúť o poskytnutí nižšej zálohovej platby, a to len do výšky potrebnej na realizáciu projektových aktivít do konca príslušného roka. V nasledujúcom rozpočtovom roku môže poskytovateľ poskytnúť ďalšiu zálohovú platbu bez povinnosti schválenia akejkoľvek časti predchádzajúcej zálohovej platby certifikačným orgánom, ale maximálne do výšky 40 % </w:t>
      </w:r>
      <w:r>
        <w:rPr>
          <w:rFonts w:cs="Arial"/>
          <w:sz w:val="16"/>
          <w:szCs w:val="16"/>
        </w:rPr>
        <w:t xml:space="preserve">z NFP </w:t>
      </w:r>
      <w:r w:rsidRPr="009D7F63">
        <w:rPr>
          <w:rFonts w:cs="Arial"/>
          <w:sz w:val="16"/>
          <w:szCs w:val="16"/>
        </w:rPr>
        <w:t>.</w:t>
      </w:r>
    </w:p>
    <w:p w14:paraId="552B278B" w14:textId="77777777" w:rsidR="00A40A55" w:rsidRPr="009D7F63" w:rsidRDefault="00A40A55">
      <w:pPr>
        <w:pStyle w:val="Textpoznmkypodiarou"/>
        <w:rPr>
          <w:rFonts w:cs="Arial"/>
          <w:szCs w:val="16"/>
          <w:lang w:val="sk-SK"/>
        </w:rPr>
      </w:pPr>
    </w:p>
  </w:footnote>
  <w:footnote w:id="103">
    <w:p w14:paraId="7398D789" w14:textId="77777777" w:rsidR="00A40A55" w:rsidRPr="009D7F63" w:rsidRDefault="00A40A55" w:rsidP="007A079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Monitorovacie údaje sú prílohou pri ŽoP formou predfinancovania, zúčtovania zálohovej platby a refundácie.</w:t>
      </w:r>
    </w:p>
  </w:footnote>
  <w:footnote w:id="104">
    <w:p w14:paraId="00DAB967" w14:textId="09619F97" w:rsidR="00A40A55" w:rsidRPr="00594011" w:rsidRDefault="00A40A55">
      <w:pPr>
        <w:pStyle w:val="Textpoznmkypodiarou"/>
        <w:rPr>
          <w:lang w:val="sk-SK"/>
        </w:rPr>
      </w:pPr>
      <w:r>
        <w:rPr>
          <w:rStyle w:val="Odkaznapoznmkupodiarou"/>
        </w:rPr>
        <w:footnoteRef/>
      </w:r>
      <w:r>
        <w:t xml:space="preserve"> </w:t>
      </w:r>
      <w:r>
        <w:rPr>
          <w:lang w:val="sk-SK"/>
        </w:rPr>
        <w:t xml:space="preserve">V prípade </w:t>
      </w:r>
      <w:r w:rsidRPr="00594011">
        <w:t>predloženia</w:t>
      </w:r>
      <w:r>
        <w:rPr>
          <w:lang w:val="sk-SK"/>
        </w:rPr>
        <w:t xml:space="preserve"> ŽoP prostredníctvom</w:t>
      </w:r>
      <w:r>
        <w:t xml:space="preserve"> </w:t>
      </w:r>
      <w:r w:rsidRPr="00594011">
        <w:t xml:space="preserve"> </w:t>
      </w:r>
      <w:r>
        <w:rPr>
          <w:lang w:val="sk-SK"/>
        </w:rPr>
        <w:t>nástroja ITMS2014+ E</w:t>
      </w:r>
      <w:r w:rsidRPr="00594011">
        <w:t>lektr</w:t>
      </w:r>
      <w:r>
        <w:t xml:space="preserve">onické predloženie </w:t>
      </w:r>
      <w:r w:rsidRPr="00594011">
        <w:rPr>
          <w:b/>
        </w:rPr>
        <w:t>(neformálne</w:t>
      </w:r>
      <w:r>
        <w:t xml:space="preserve">), </w:t>
      </w:r>
      <w:r>
        <w:rPr>
          <w:lang w:val="sk-SK"/>
        </w:rPr>
        <w:t>ne</w:t>
      </w:r>
      <w:r>
        <w:t xml:space="preserve">bude </w:t>
      </w:r>
      <w:r>
        <w:rPr>
          <w:lang w:val="sk-SK"/>
        </w:rPr>
        <w:t>ta</w:t>
      </w:r>
      <w:r w:rsidRPr="00594011">
        <w:t xml:space="preserve">kéto </w:t>
      </w:r>
      <w:r w:rsidRPr="00594011">
        <w:rPr>
          <w:b/>
        </w:rPr>
        <w:t>neformálne</w:t>
      </w:r>
      <w:r w:rsidRPr="00594011">
        <w:t xml:space="preserve"> </w:t>
      </w:r>
      <w:r w:rsidRPr="00594011">
        <w:rPr>
          <w:b/>
        </w:rPr>
        <w:t>predloženie</w:t>
      </w:r>
      <w:r w:rsidRPr="00594011">
        <w:t xml:space="preserve"> zo strany RO pre OP EVS akceptované ako riadne podanie a za týmto účelom </w:t>
      </w:r>
      <w:r w:rsidRPr="00594011">
        <w:rPr>
          <w:b/>
        </w:rPr>
        <w:t>bude  vrátené Prijímateľovi na formálne podanie</w:t>
      </w:r>
      <w:r w:rsidRPr="00594011">
        <w:t>.</w:t>
      </w:r>
    </w:p>
  </w:footnote>
  <w:footnote w:id="105">
    <w:p w14:paraId="729C9F71" w14:textId="7FB2E36E" w:rsidR="00A40A55" w:rsidRPr="0029700B" w:rsidRDefault="00A40A55">
      <w:pPr>
        <w:pStyle w:val="Textpoznmkypodiarou"/>
        <w:rPr>
          <w:lang w:val="sk-SK"/>
        </w:rPr>
      </w:pPr>
      <w:r>
        <w:rPr>
          <w:rStyle w:val="Odkaznapoznmkupodiarou"/>
        </w:rPr>
        <w:footnoteRef/>
      </w:r>
      <w:r>
        <w:t xml:space="preserve"> V prípade, ak je to potrebné alebo vhodné z dôvodov technických alebo prevádzkových obmedzení</w:t>
      </w:r>
      <w:r>
        <w:rPr>
          <w:lang w:val="sk-SK"/>
        </w:rPr>
        <w:t xml:space="preserve"> prípadne iných relevantných dôvodov</w:t>
      </w:r>
      <w:r>
        <w:t>, doručí Prijímateľ formulár  zaslaný cez ITMS2014+ v listinnej podobe</w:t>
      </w:r>
      <w:r w:rsidRPr="0073389C">
        <w:t xml:space="preserve">, </w:t>
      </w:r>
      <w:r>
        <w:t>potvrdený</w:t>
      </w:r>
      <w:r w:rsidRPr="0073389C">
        <w:t xml:space="preserve"> podpisom oprávnenej osoby prijímateľa (v prípade, ak prijímateľ používa pečiatku, vytlačený dokument aj opečiatkuje tak, aby podpis oprávnenej osoby zostal čitateľný)</w:t>
      </w:r>
      <w:r>
        <w:rPr>
          <w:lang w:val="sk-SK"/>
        </w:rPr>
        <w:t>.</w:t>
      </w:r>
    </w:p>
  </w:footnote>
  <w:footnote w:id="106">
    <w:p w14:paraId="49918D05" w14:textId="77777777" w:rsidR="00A40A55" w:rsidRPr="0063712E" w:rsidRDefault="00A40A55" w:rsidP="00CF0993">
      <w:pPr>
        <w:pStyle w:val="Textpoznmkypodiarou"/>
        <w:rPr>
          <w:lang w:val="sk-SK"/>
        </w:rPr>
      </w:pPr>
      <w:r>
        <w:rPr>
          <w:rStyle w:val="Odkaznapoznmkupodiarou"/>
        </w:rPr>
        <w:footnoteRef/>
      </w:r>
      <w:r>
        <w:t xml:space="preserve"> </w:t>
      </w:r>
      <w:r>
        <w:rPr>
          <w:lang w:val="sk-SK"/>
        </w:rPr>
        <w:t xml:space="preserve">Postup krok po kroku je popísaný v Usmernení CKO č. 6 k elektronickej komunikácii v systéme ITMS2014+. </w:t>
      </w:r>
    </w:p>
  </w:footnote>
  <w:footnote w:id="107">
    <w:p w14:paraId="5F606E25" w14:textId="1CBABB5F" w:rsidR="00A40A55" w:rsidRPr="0029700B" w:rsidRDefault="00A40A55">
      <w:pPr>
        <w:pStyle w:val="Textpoznmkypodiarou"/>
        <w:rPr>
          <w:lang w:val="sk-SK"/>
        </w:rPr>
      </w:pPr>
      <w:r>
        <w:rPr>
          <w:rStyle w:val="Odkaznapoznmkupodiarou"/>
        </w:rPr>
        <w:footnoteRef/>
      </w:r>
      <w:r>
        <w:t xml:space="preserve"> </w:t>
      </w:r>
      <w:r w:rsidRPr="0083611B">
        <w:rPr>
          <w:rFonts w:cs="Arial"/>
          <w:szCs w:val="16"/>
        </w:rPr>
        <w:t>V prípade elektronického predkladania dokumentácie sa za moment, od ktorého začína plynúť lehota, považuje deň</w:t>
      </w:r>
      <w:r>
        <w:rPr>
          <w:rFonts w:cs="Arial"/>
          <w:szCs w:val="16"/>
        </w:rPr>
        <w:t xml:space="preserve"> </w:t>
      </w:r>
      <w:r w:rsidRPr="00A46308">
        <w:rPr>
          <w:rFonts w:cs="Arial"/>
          <w:szCs w:val="16"/>
        </w:rPr>
        <w:t xml:space="preserve">nasledujúci po dni doručenia </w:t>
      </w:r>
      <w:r>
        <w:rPr>
          <w:rFonts w:cs="Arial"/>
          <w:szCs w:val="16"/>
        </w:rPr>
        <w:t xml:space="preserve">dokumentu, ktorý je rozhodný pre začatie plynutia lehoty </w:t>
      </w:r>
      <w:r w:rsidRPr="00A46308">
        <w:rPr>
          <w:rFonts w:cs="Arial"/>
          <w:szCs w:val="16"/>
        </w:rPr>
        <w:t>v</w:t>
      </w:r>
      <w:r>
        <w:rPr>
          <w:rFonts w:cs="Arial"/>
          <w:szCs w:val="16"/>
        </w:rPr>
        <w:t> ITMS</w:t>
      </w:r>
      <w:r>
        <w:rPr>
          <w:rFonts w:cs="Arial"/>
          <w:szCs w:val="16"/>
          <w:lang w:val="sk-SK"/>
        </w:rPr>
        <w:t>.</w:t>
      </w:r>
    </w:p>
  </w:footnote>
  <w:footnote w:id="108">
    <w:p w14:paraId="22C7FAFC" w14:textId="77777777" w:rsidR="00A40A55" w:rsidRPr="009D7F63" w:rsidRDefault="00A40A55" w:rsidP="009D7F63">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Výnimku tvoria výdavky, ktoré spadajú pod režim daný možnosťami zjednodušeného vykazovania výdavkov, kde nie je potrebné výdavky preukazovať účtovnými dokladmi. Pri oprávnených výdavkoch vykazovaných zjednodušenou formou sa budú dokladať podklady, ktoré budú nevyhnutné pre overenie toho, že činnosti alebo výstupy, ktoré sú uvedené v zmluve o NFP, boli riadne uskutočnené a dodané.</w:t>
      </w:r>
    </w:p>
  </w:footnote>
  <w:footnote w:id="109">
    <w:p w14:paraId="33F84496" w14:textId="77777777" w:rsidR="00A40A55" w:rsidRDefault="00A40A55" w:rsidP="002C3795">
      <w:pPr>
        <w:pStyle w:val="Textpoznmkypodiarou"/>
      </w:pPr>
      <w:r>
        <w:rPr>
          <w:rStyle w:val="Odkaznapoznmkupodiarou"/>
        </w:rPr>
        <w:footnoteRef/>
      </w:r>
      <w:r>
        <w:t xml:space="preserve"> Obdobie realizácie projektu stanovené vo výzve ohraničuje obdobie, do kedy musí prijímate uhradiť výdavky projektu.</w:t>
      </w:r>
    </w:p>
  </w:footnote>
  <w:footnote w:id="110">
    <w:p w14:paraId="6CF46C03" w14:textId="77777777" w:rsidR="00A40A55" w:rsidRPr="009D7F63" w:rsidRDefault="00A40A55"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Vrátane </w:t>
      </w:r>
      <w:r w:rsidRPr="009D7F63">
        <w:rPr>
          <w:rFonts w:cs="Arial"/>
          <w:bCs/>
          <w:szCs w:val="16"/>
          <w:lang w:val="sk-SK" w:eastAsia="cs-CZ"/>
        </w:rPr>
        <w:t>podrobnej špecifikácie dodávky.</w:t>
      </w:r>
    </w:p>
  </w:footnote>
  <w:footnote w:id="111">
    <w:p w14:paraId="77E0A074" w14:textId="77777777" w:rsidR="00A40A55" w:rsidRPr="009D7F63" w:rsidRDefault="00A40A55" w:rsidP="009D7F63">
      <w:pPr>
        <w:pStyle w:val="Textpoznmkypodiarou"/>
        <w:jc w:val="both"/>
        <w:rPr>
          <w:rFonts w:cs="Arial"/>
          <w:szCs w:val="16"/>
        </w:rPr>
      </w:pPr>
      <w:r w:rsidRPr="009D7F63">
        <w:rPr>
          <w:rStyle w:val="Odkaznapoznmkupodiarou"/>
          <w:rFonts w:cs="Arial"/>
          <w:szCs w:val="16"/>
        </w:rPr>
        <w:footnoteRef/>
      </w:r>
      <w:r w:rsidRPr="009D7F63">
        <w:rPr>
          <w:rFonts w:cs="Arial"/>
          <w:szCs w:val="16"/>
        </w:rPr>
        <w:t>Preukazovanie úhrady výdavkov sa nevzťahuje na výdavky realizované v režime zjednodušeného vykazovania výdavkov a výdavky vo forme vecných príspevkov a odpisov.</w:t>
      </w:r>
    </w:p>
  </w:footnote>
  <w:footnote w:id="112">
    <w:p w14:paraId="7F787B99" w14:textId="77777777" w:rsidR="00A40A55" w:rsidRDefault="00A40A55" w:rsidP="006A2DA0">
      <w:pPr>
        <w:pStyle w:val="Textpoznmkypodiarou"/>
        <w:jc w:val="both"/>
        <w:rPr>
          <w:lang w:val="sk-SK"/>
        </w:rPr>
      </w:pPr>
      <w:r w:rsidRPr="009D7F63">
        <w:rPr>
          <w:rStyle w:val="Odkaznapoznmkupodiarou"/>
          <w:rFonts w:cs="Arial"/>
          <w:szCs w:val="16"/>
        </w:rPr>
        <w:footnoteRef/>
      </w:r>
      <w:r w:rsidRPr="009D7F63">
        <w:rPr>
          <w:rFonts w:cs="Arial"/>
          <w:szCs w:val="16"/>
        </w:rPr>
        <w:t xml:space="preserve"> </w:t>
      </w:r>
      <w:r>
        <w:rPr>
          <w:rFonts w:cs="Arial"/>
          <w:szCs w:val="16"/>
          <w:lang w:val="sk-SK"/>
        </w:rPr>
        <w:t xml:space="preserve">Pokiaľ </w:t>
      </w:r>
      <w:r>
        <w:rPr>
          <w:rFonts w:cs="Arial"/>
          <w:szCs w:val="16"/>
        </w:rPr>
        <w:t>poskytovate</w:t>
      </w:r>
      <w:r>
        <w:rPr>
          <w:rFonts w:cs="Arial"/>
          <w:szCs w:val="16"/>
          <w:lang w:val="sk-SK"/>
        </w:rPr>
        <w:t>ľ vo výzve/vyzvaní určil pravidlá pre preukazovanie oprávnenosti personálnych výdavkov inak, potom postupuje prijímateľ v súlade s určeným postupom vo výzve/vyzvaní a v časti 2.4.3 „Oprávnenosť výdavkov“ bod. 2 „Personálne výdavky“ tejto Príručky pre prijímateľa, tzn. v</w:t>
      </w:r>
      <w:r>
        <w:rPr>
          <w:lang w:val="sk-SK"/>
        </w:rPr>
        <w:t xml:space="preserve"> prípade ak sú projektové činnosti orgánu verejnej moci orientované procesne a predmetom oprávnenosti výdavkov je výkon samotnej pracovnej činnosti zamestnanca v prospech zamestnávateľa a ak takto určí poskytovateľ vo vyzvaní, nemusí prijímateľ evidovať pracovnú činnosť alebo záznam o vypracovávaní výstupov projektu v rámci individuálnych pracovných výkazov. Prijímateľ preukazuje oprávnenú výšku výdavkov a oprávnený pracovný čas výhradne na sumarizačnom hárku (Príloha č. 10a), ktorý je interným účtovným dokladom. </w:t>
      </w:r>
    </w:p>
    <w:p w14:paraId="4C2A875B" w14:textId="77777777" w:rsidR="00A40A55" w:rsidRPr="0029658C" w:rsidRDefault="00A40A55" w:rsidP="006A2DA0">
      <w:pPr>
        <w:pStyle w:val="Textpoznmkypodiarou"/>
        <w:jc w:val="both"/>
        <w:rPr>
          <w:lang w:val="sk-SK"/>
        </w:rPr>
      </w:pPr>
      <w:r>
        <w:t>Oprávnený pracovný čas, ktorý je určujúci pre stanovenie oprávnenej časti mzdy, predstavuje iba reálne odpracovaný čas (t.j. akékoľvek prerušenia pracovného času sa nezapočítavajú, napr. dovolenky, PN, OČR, zákonné prekážky) oprávnených zamestnancov. Pracovný čas sa preukazuje prostredníctvom sumarizačného hárku, ktorý bude obsahovať identifikačné údaje zamestnanca (ID, prípadne meno a priezvisko), počet odpracovaných hodín a obdobie (mesiac a rok), na ktoré sa činnosť zamestnancov vzťahuje.</w:t>
      </w:r>
    </w:p>
  </w:footnote>
  <w:footnote w:id="113">
    <w:p w14:paraId="169781C2" w14:textId="77777777" w:rsidR="00A40A55" w:rsidRPr="009D7F63" w:rsidRDefault="00A40A55" w:rsidP="009D7F63">
      <w:pPr>
        <w:pStyle w:val="Zkladntext"/>
        <w:rPr>
          <w:rFonts w:ascii="Arial" w:hAnsi="Arial" w:cs="Arial"/>
          <w:sz w:val="16"/>
          <w:szCs w:val="16"/>
        </w:rPr>
      </w:pPr>
      <w:r w:rsidRPr="009D7F63">
        <w:rPr>
          <w:rStyle w:val="Odkaznapoznmkupodiarou"/>
          <w:rFonts w:cs="Arial"/>
          <w:szCs w:val="16"/>
        </w:rPr>
        <w:footnoteRef/>
      </w:r>
      <w:r w:rsidRPr="009D7F63">
        <w:rPr>
          <w:rFonts w:ascii="Arial" w:hAnsi="Arial" w:cs="Arial"/>
          <w:sz w:val="16"/>
          <w:szCs w:val="16"/>
        </w:rPr>
        <w:t xml:space="preserve"> Pracovné zmluvy a dohody o prác</w:t>
      </w:r>
      <w:r>
        <w:rPr>
          <w:rFonts w:ascii="Arial" w:hAnsi="Arial" w:cs="Arial"/>
          <w:sz w:val="16"/>
          <w:szCs w:val="16"/>
          <w:lang w:val="sk-SK"/>
        </w:rPr>
        <w:t>ach</w:t>
      </w:r>
      <w:r w:rsidRPr="009D7F63">
        <w:rPr>
          <w:rFonts w:ascii="Arial" w:hAnsi="Arial" w:cs="Arial"/>
          <w:sz w:val="16"/>
          <w:szCs w:val="16"/>
        </w:rPr>
        <w:t xml:space="preserve"> vykonávan</w:t>
      </w:r>
      <w:r>
        <w:rPr>
          <w:rFonts w:ascii="Arial" w:hAnsi="Arial" w:cs="Arial"/>
          <w:sz w:val="16"/>
          <w:szCs w:val="16"/>
          <w:lang w:val="sk-SK"/>
        </w:rPr>
        <w:t>ých</w:t>
      </w:r>
      <w:r w:rsidRPr="009D7F63">
        <w:rPr>
          <w:rFonts w:ascii="Arial" w:hAnsi="Arial" w:cs="Arial"/>
          <w:sz w:val="16"/>
          <w:szCs w:val="16"/>
        </w:rPr>
        <w:t xml:space="preserve"> mimo pracovného pomeru sú uzatvorené na základe </w:t>
      </w:r>
      <w:r>
        <w:rPr>
          <w:rFonts w:ascii="Arial" w:hAnsi="Arial" w:cs="Arial"/>
          <w:sz w:val="16"/>
          <w:szCs w:val="16"/>
          <w:lang w:val="sk-SK"/>
        </w:rPr>
        <w:t>Z</w:t>
      </w:r>
      <w:r w:rsidRPr="009D7F63">
        <w:rPr>
          <w:rFonts w:ascii="Arial" w:hAnsi="Arial" w:cs="Arial"/>
          <w:sz w:val="16"/>
          <w:szCs w:val="16"/>
        </w:rPr>
        <w:t>ákonníka práce, zákona o výkone práce vo verejnom záujme, resp. zákona o štátnej službe a obsahujú všetky náležitosti pracovnej zmluvy/dohody podľa týchto zákonov. Zmluva/dohoda alebo ich prílohy ďalej obsahujú aj:</w:t>
      </w:r>
    </w:p>
    <w:p w14:paraId="4D599ED5" w14:textId="0D89044C" w:rsidR="00A40A55" w:rsidRPr="009D7F63" w:rsidDel="00627183" w:rsidRDefault="00A40A55" w:rsidP="00151D4D">
      <w:pPr>
        <w:pStyle w:val="Zoznamsodrkami"/>
        <w:numPr>
          <w:ilvl w:val="0"/>
          <w:numId w:val="38"/>
        </w:numPr>
        <w:spacing w:before="0" w:after="0"/>
        <w:ind w:left="284" w:hanging="284"/>
        <w:contextualSpacing/>
        <w:rPr>
          <w:del w:id="182" w:author="Autor"/>
          <w:rFonts w:ascii="Arial" w:hAnsi="Arial" w:cs="Arial"/>
          <w:sz w:val="16"/>
          <w:szCs w:val="16"/>
        </w:rPr>
      </w:pPr>
      <w:del w:id="183" w:author="Autor">
        <w:r w:rsidRPr="009D7F63" w:rsidDel="00627183">
          <w:rPr>
            <w:rFonts w:ascii="Arial" w:hAnsi="Arial" w:cs="Arial"/>
            <w:sz w:val="16"/>
            <w:szCs w:val="16"/>
          </w:rPr>
          <w:delText>identifikáciu projektu, do ktorého je zamestnanec zapojený,</w:delText>
        </w:r>
        <w:r w:rsidRPr="006A2DA0" w:rsidDel="00627183">
          <w:rPr>
            <w:rFonts w:ascii="Arial" w:hAnsi="Arial" w:cs="Arial"/>
            <w:sz w:val="16"/>
            <w:szCs w:val="16"/>
          </w:rPr>
          <w:delText xml:space="preserve"> </w:delText>
        </w:r>
        <w:r w:rsidDel="00627183">
          <w:rPr>
            <w:rFonts w:ascii="Arial" w:hAnsi="Arial" w:cs="Arial"/>
            <w:sz w:val="16"/>
            <w:szCs w:val="16"/>
          </w:rPr>
          <w:delText>pokiaľ neexistujú zákonné prekážky k uvedeniu takéhoto údaja,</w:delText>
        </w:r>
      </w:del>
    </w:p>
    <w:p w14:paraId="022F236E" w14:textId="77777777" w:rsidR="00A40A55" w:rsidRPr="00627183" w:rsidRDefault="00A40A55" w:rsidP="00AA4352">
      <w:pPr>
        <w:pStyle w:val="Zoznamsodrkami"/>
        <w:spacing w:before="0" w:after="0"/>
        <w:contextualSpacing/>
        <w:rPr>
          <w:rFonts w:ascii="Arial" w:hAnsi="Arial" w:cs="Arial"/>
          <w:sz w:val="16"/>
          <w:szCs w:val="16"/>
        </w:rPr>
      </w:pPr>
      <w:r w:rsidRPr="00627183">
        <w:rPr>
          <w:rFonts w:ascii="Arial" w:hAnsi="Arial" w:cs="Arial"/>
          <w:sz w:val="16"/>
          <w:szCs w:val="16"/>
        </w:rPr>
        <w:t>opis pracovnej činnosti (t. j. náplň práce) relevantnej pre projekt.</w:t>
      </w:r>
    </w:p>
    <w:p w14:paraId="656EE277" w14:textId="77777777" w:rsidR="00A40A55" w:rsidRPr="002D4DD9" w:rsidRDefault="00A40A55" w:rsidP="009D7F63">
      <w:pPr>
        <w:pStyle w:val="Zoznamsodrkami"/>
        <w:spacing w:before="0" w:after="0"/>
        <w:contextualSpacing/>
        <w:rPr>
          <w:rFonts w:ascii="Arial" w:hAnsi="Arial" w:cs="Arial"/>
          <w:sz w:val="16"/>
          <w:szCs w:val="16"/>
        </w:rPr>
      </w:pPr>
      <w:r w:rsidRPr="009D7F63">
        <w:rPr>
          <w:rFonts w:ascii="Arial" w:hAnsi="Arial" w:cs="Arial"/>
          <w:sz w:val="16"/>
          <w:szCs w:val="16"/>
        </w:rPr>
        <w:t>V prípade, ak v pracovnej zmluve, resp. dodatku k pracovnej zmluve a obdobných dokumentoch nie je špecifikovaná pracovná doba, prestávky v práci a pod., je potrebné doložiť k ŽoP aj interný predpis ošetrujúci uvedené skutočnosti, napr. pracovný poriadok, kolektívna zmluva</w:t>
      </w:r>
      <w:r>
        <w:rPr>
          <w:rFonts w:ascii="Arial" w:hAnsi="Arial" w:cs="Arial"/>
          <w:sz w:val="16"/>
          <w:szCs w:val="16"/>
        </w:rPr>
        <w:t xml:space="preserve"> a pod</w:t>
      </w:r>
      <w:r w:rsidRPr="009D7F63">
        <w:rPr>
          <w:rFonts w:ascii="Arial" w:hAnsi="Arial" w:cs="Arial"/>
          <w:sz w:val="16"/>
          <w:szCs w:val="16"/>
        </w:rPr>
        <w:t xml:space="preserve">. </w:t>
      </w:r>
    </w:p>
  </w:footnote>
  <w:footnote w:id="114">
    <w:p w14:paraId="69F2CF37" w14:textId="77777777" w:rsidR="00A40A55" w:rsidRPr="002D4DD9" w:rsidRDefault="00A40A55" w:rsidP="009D7F63">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Pri zamestnancoch, za ktorých si prijímateľ žiada preplatiť personálne výdavky v ŽoP prvýkrát. V ďalších ŽoP už tieto doklady nie je potrebné predkladať s výnimkou zmien v týchto dokladoch formou dodatkov, napr. dodatok k pracovnej zmluve v prípade zmeny druhu práce alebo zmeny pracovnej náplne týkajúce sa pracovnej činnosti na projekte, dodatok/zmena platového návrhu a pod.</w:t>
      </w:r>
    </w:p>
  </w:footnote>
  <w:footnote w:id="115">
    <w:p w14:paraId="2304559C" w14:textId="693606D0" w:rsidR="00A40A55" w:rsidRPr="00666AC8" w:rsidRDefault="00A40A55" w:rsidP="008A2C57">
      <w:pPr>
        <w:pStyle w:val="Default"/>
        <w:jc w:val="both"/>
        <w:rPr>
          <w:rFonts w:ascii="Arial" w:hAnsi="Arial"/>
          <w:sz w:val="16"/>
          <w:lang w:val="sk-SK"/>
        </w:rPr>
      </w:pPr>
      <w:r w:rsidRPr="002D4DD9">
        <w:rPr>
          <w:rStyle w:val="Odkaznapoznmkupodiarou"/>
          <w:rFonts w:cs="Arial"/>
          <w:szCs w:val="16"/>
        </w:rPr>
        <w:footnoteRef/>
      </w:r>
      <w:r w:rsidRPr="002D4DD9">
        <w:rPr>
          <w:rFonts w:ascii="Arial" w:hAnsi="Arial"/>
          <w:sz w:val="16"/>
          <w:lang w:val="sk-SK"/>
        </w:rPr>
        <w:t xml:space="preserve"> </w:t>
      </w:r>
      <w:r>
        <w:rPr>
          <w:rFonts w:ascii="Arial" w:hAnsi="Arial"/>
          <w:sz w:val="16"/>
          <w:lang w:val="sk-SK"/>
        </w:rPr>
        <w:t>P</w:t>
      </w:r>
      <w:r w:rsidRPr="00627F92">
        <w:rPr>
          <w:rFonts w:ascii="Arial" w:hAnsi="Arial"/>
          <w:sz w:val="16"/>
          <w:lang w:val="sk-SK"/>
        </w:rPr>
        <w:t xml:space="preserve">racovný výkaz sa </w:t>
      </w:r>
      <w:r>
        <w:rPr>
          <w:rFonts w:ascii="Arial" w:hAnsi="Arial"/>
          <w:sz w:val="16"/>
          <w:lang w:val="sk-SK"/>
        </w:rPr>
        <w:t>vypracováva/</w:t>
      </w:r>
      <w:r w:rsidRPr="00627F92">
        <w:rPr>
          <w:rFonts w:ascii="Arial" w:hAnsi="Arial"/>
          <w:sz w:val="16"/>
          <w:lang w:val="sk-SK"/>
        </w:rPr>
        <w:t>predkladá za zamestnanca, ktorý má pracovný pomer (resp. štátnozamestnanecký pomer) alebo vykonáva práce na základe dohody o prácach vykonávaných mimo pracovného pomeru, pričom tento zamestnanec pracuje na jednom, resp. viacerých projektoch na základe dodatku k pracovnej zmluve, resp. na základe pracovnoprávneh</w:t>
      </w:r>
      <w:r>
        <w:rPr>
          <w:rFonts w:ascii="Arial" w:hAnsi="Arial"/>
          <w:sz w:val="16"/>
          <w:lang w:val="sk-SK"/>
        </w:rPr>
        <w:t>o vzťahu alebo obdobného vzťahu.</w:t>
      </w:r>
      <w:r w:rsidRPr="00627F92">
        <w:rPr>
          <w:rFonts w:ascii="Arial" w:hAnsi="Arial"/>
          <w:sz w:val="16"/>
          <w:lang w:val="sk-SK"/>
        </w:rPr>
        <w:t xml:space="preserve"> </w:t>
      </w:r>
      <w:r w:rsidRPr="007504EE">
        <w:rPr>
          <w:rFonts w:ascii="Arial" w:hAnsi="Arial"/>
          <w:sz w:val="16"/>
          <w:lang w:val="sk-SK"/>
        </w:rPr>
        <w:t xml:space="preserve">V prípade zamestnanca, ktorý pre zamestnávateľa pracuje na plný pracovný úväzok na projekte sa pracovný výkaz </w:t>
      </w:r>
      <w:r w:rsidRPr="00E84FB6">
        <w:rPr>
          <w:rFonts w:ascii="Arial" w:hAnsi="Arial"/>
          <w:b/>
          <w:sz w:val="16"/>
          <w:lang w:val="sk-SK"/>
        </w:rPr>
        <w:t>nevypracováva</w:t>
      </w:r>
      <w:r w:rsidRPr="00E84FB6">
        <w:rPr>
          <w:rFonts w:ascii="Arial" w:hAnsi="Arial"/>
          <w:sz w:val="16"/>
          <w:lang w:val="sk-SK"/>
        </w:rPr>
        <w:t xml:space="preserve"> a v prípade pokiaľ uvedený pracovný úväzok je jediným pracovným úväzkom u zamestnávateľa, ktorý je prijímateľ/partner. Pokiaľ má zamestnanec akýkoľvek ďalší pracovný úväzok u zamestnávateľa – prijímateľa/partnera, resp. u ktoréhokoľvek iného zamestnávateľa je povinný pracovný výkaz vypracovať</w:t>
      </w:r>
      <w:r w:rsidRPr="000814D3">
        <w:rPr>
          <w:rFonts w:ascii="Arial" w:hAnsi="Arial"/>
          <w:sz w:val="16"/>
          <w:lang w:val="sk-SK"/>
        </w:rPr>
        <w:t>.</w:t>
      </w:r>
      <w:r w:rsidRPr="00627F92">
        <w:rPr>
          <w:rFonts w:ascii="Arial" w:hAnsi="Arial"/>
          <w:sz w:val="16"/>
          <w:lang w:val="sk-SK"/>
        </w:rPr>
        <w:t xml:space="preserve"> </w:t>
      </w:r>
    </w:p>
  </w:footnote>
  <w:footnote w:id="116">
    <w:p w14:paraId="78551956" w14:textId="32465C54" w:rsidR="00A40A55" w:rsidRPr="002D4DD9" w:rsidRDefault="00A40A55" w:rsidP="008A2C57">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Pri zamestnancoch, za ktorých si prijímateľ žiada preplatiť personálne výdavky v ŽoP prvýkrát. V ďalších ŽoP už tieto doklady nie je potrebné predkladať s výnimkou zmien v týchto dokladoch.</w:t>
      </w:r>
      <w:ins w:id="185" w:author="Autor">
        <w:r>
          <w:rPr>
            <w:rFonts w:cs="Arial"/>
            <w:szCs w:val="16"/>
            <w:lang w:val="sk-SK"/>
          </w:rPr>
          <w:t xml:space="preserve"> Pri zamestnancoch, </w:t>
        </w:r>
        <w:r w:rsidRPr="00217693">
          <w:rPr>
            <w:rFonts w:cs="Arial"/>
            <w:szCs w:val="16"/>
            <w:lang w:val="sk-SK"/>
          </w:rPr>
          <w:t>kde prijímateľom je ministerstvo alebo ostatný ústredný orgán štátnej správy  alebo organizáci</w:t>
        </w:r>
        <w:del w:id="186" w:author="Autor">
          <w:r w:rsidRPr="00217693" w:rsidDel="00041252">
            <w:rPr>
              <w:rFonts w:cs="Arial"/>
              <w:szCs w:val="16"/>
              <w:lang w:val="sk-SK"/>
            </w:rPr>
            <w:delText>e</w:delText>
          </w:r>
        </w:del>
        <w:r>
          <w:rPr>
            <w:rFonts w:cs="Arial"/>
            <w:szCs w:val="16"/>
            <w:lang w:val="sk-SK"/>
          </w:rPr>
          <w:t>a</w:t>
        </w:r>
        <w:r w:rsidRPr="00217693">
          <w:rPr>
            <w:rFonts w:cs="Arial"/>
            <w:szCs w:val="16"/>
            <w:lang w:val="sk-SK"/>
          </w:rPr>
          <w:t xml:space="preserve"> v ich zriaďovateľskej pôsobnosti </w:t>
        </w:r>
        <w:r>
          <w:rPr>
            <w:rFonts w:cs="Arial"/>
            <w:szCs w:val="16"/>
            <w:lang w:val="sk-SK"/>
          </w:rPr>
          <w:t>sa použije „</w:t>
        </w:r>
        <w:r w:rsidRPr="00217693">
          <w:rPr>
            <w:rFonts w:cs="Arial"/>
            <w:szCs w:val="16"/>
            <w:lang w:val="sk-SK"/>
          </w:rPr>
          <w:t>Príloha č. 4 - Súhrnný zoznam bank. účtov zamestnancov</w:t>
        </w:r>
        <w:r>
          <w:rPr>
            <w:rFonts w:cs="Arial"/>
            <w:szCs w:val="16"/>
            <w:lang w:val="sk-SK"/>
          </w:rPr>
          <w:t>“  - Jednotnej príručky k ŽoP</w:t>
        </w:r>
      </w:ins>
    </w:p>
  </w:footnote>
  <w:footnote w:id="117">
    <w:p w14:paraId="73B9E602" w14:textId="77777777" w:rsidR="00A40A55" w:rsidRPr="002D4DD9" w:rsidRDefault="00A40A55" w:rsidP="008A2C57">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Pri zamestnancoch, za ktorých si prijímateľ žiada preplatiť personálne výdavky v ŽoP prvýkrát. V ďalších ŽoP už tieto doklady nie je potrebné predkladať s výnimkou zmien v týchto dokladoch</w:t>
      </w:r>
      <w:r>
        <w:rPr>
          <w:rFonts w:cs="Arial"/>
          <w:szCs w:val="16"/>
          <w:lang w:val="sk-SK"/>
        </w:rPr>
        <w:t>.</w:t>
      </w:r>
    </w:p>
  </w:footnote>
  <w:footnote w:id="118">
    <w:p w14:paraId="3DB9DEFA" w14:textId="77777777" w:rsidR="00A40A55" w:rsidRPr="009D7F63" w:rsidRDefault="00A40A55"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Pri zamestnancoch, za ktorých si prijímateľ žiada preplatiť personálne výdavky v ŽoP </w:t>
      </w:r>
      <w:r w:rsidRPr="009D7F63">
        <w:rPr>
          <w:rFonts w:cs="Arial"/>
          <w:b/>
          <w:szCs w:val="16"/>
          <w:lang w:val="sk-SK"/>
        </w:rPr>
        <w:t xml:space="preserve">prvýkrát. </w:t>
      </w:r>
      <w:r w:rsidRPr="009D7F63">
        <w:rPr>
          <w:rFonts w:cs="Arial"/>
          <w:szCs w:val="16"/>
          <w:lang w:val="sk-SK"/>
        </w:rPr>
        <w:t xml:space="preserve">V ďalších ŽoP už tieto doklady nie je potrebné predkladať </w:t>
      </w:r>
      <w:r w:rsidRPr="009D7F63">
        <w:rPr>
          <w:rFonts w:cs="Arial"/>
          <w:b/>
          <w:szCs w:val="16"/>
          <w:lang w:val="sk-SK"/>
        </w:rPr>
        <w:t>s výnimkou zmien</w:t>
      </w:r>
      <w:r w:rsidRPr="009D7F63">
        <w:rPr>
          <w:rFonts w:cs="Arial"/>
          <w:szCs w:val="16"/>
          <w:lang w:val="sk-SK"/>
        </w:rPr>
        <w:t xml:space="preserve"> v týchto dokladoch</w:t>
      </w:r>
      <w:r>
        <w:rPr>
          <w:rFonts w:cs="Arial"/>
          <w:szCs w:val="16"/>
          <w:lang w:val="sk-SK"/>
        </w:rPr>
        <w:t>.</w:t>
      </w:r>
    </w:p>
  </w:footnote>
  <w:footnote w:id="119">
    <w:p w14:paraId="2DC72A62" w14:textId="0968A447" w:rsidR="00A40A55" w:rsidRPr="00AA4352" w:rsidRDefault="00A40A55" w:rsidP="00AA4352">
      <w:pPr>
        <w:pStyle w:val="Textpoznmkypodiarou"/>
        <w:jc w:val="both"/>
        <w:rPr>
          <w:lang w:val="sk-SK"/>
        </w:rPr>
      </w:pPr>
      <w:ins w:id="192" w:author="Autor">
        <w:r>
          <w:rPr>
            <w:rStyle w:val="Odkaznapoznmkupodiarou"/>
          </w:rPr>
          <w:footnoteRef/>
        </w:r>
        <w:r>
          <w:t xml:space="preserve"> </w:t>
        </w:r>
        <w:r>
          <w:rPr>
            <w:lang w:val="sk-SK"/>
          </w:rPr>
          <w:t xml:space="preserve">Uvedené na nevzťahuje na </w:t>
        </w:r>
        <w:r w:rsidRPr="00692DA3">
          <w:rPr>
            <w:lang w:val="sk-SK"/>
          </w:rPr>
          <w:t>prijímateľov, ktorí sú v postavení ministerstva alebo ostatného ústredného orgánu štátnej správy</w:t>
        </w:r>
        <w:r>
          <w:rPr>
            <w:lang w:val="sk-SK"/>
          </w:rPr>
          <w:t xml:space="preserve">, v zmysle </w:t>
        </w:r>
        <w:r w:rsidRPr="00692DA3">
          <w:rPr>
            <w:lang w:val="sk-SK"/>
          </w:rPr>
          <w:t>§ 3 a § 21 zákona č. 575/2001 Z. z</w:t>
        </w:r>
        <w:r>
          <w:rPr>
            <w:lang w:val="sk-SK"/>
          </w:rPr>
          <w:t xml:space="preserve">. </w:t>
        </w:r>
        <w:r w:rsidRPr="0008145D">
          <w:t>alebo organizácie v ich zriaďovateľskej pôsobnosti</w:t>
        </w:r>
        <w:r>
          <w:rPr>
            <w:lang w:val="sk-SK"/>
          </w:rPr>
          <w:t>. Pre týchto prijímateľov dokladovanie upravuje „</w:t>
        </w:r>
        <w:r w:rsidRPr="00AA4352">
          <w:t xml:space="preserve">Jednotná príručka k </w:t>
        </w:r>
        <w:r>
          <w:rPr>
            <w:lang w:val="sk-SK"/>
          </w:rPr>
          <w:t>ŽoP</w:t>
        </w:r>
        <w:del w:id="193" w:author="Autor">
          <w:r w:rsidRPr="00AA4352" w:rsidDel="00510DA3">
            <w:delText>predkladaniu dokumentácie k žiadosti o platbu, kde prijímateľom je ministerstvo alebo ostatný ústredný orgán štátnej správy</w:delText>
          </w:r>
          <w:r w:rsidDel="00510DA3">
            <w:rPr>
              <w:lang w:val="sk-SK"/>
            </w:rPr>
            <w:delText>“</w:delText>
          </w:r>
        </w:del>
        <w:r>
          <w:rPr>
            <w:lang w:val="sk-SK"/>
          </w:rPr>
          <w:t>. RO pre OP EVS požaduje v zmysle Jednotnej príručky k ŽoP používanie sumarizačných hárkov vydaných ako príloha tejto príručky pre prijímateľa.</w:t>
        </w:r>
      </w:ins>
    </w:p>
  </w:footnote>
  <w:footnote w:id="120">
    <w:p w14:paraId="1EABE73A" w14:textId="12BE3141" w:rsidR="00A40A55" w:rsidRPr="00DB1B99" w:rsidRDefault="00A40A55" w:rsidP="00DB1B99">
      <w:pPr>
        <w:pStyle w:val="Textpoznmkypodiarou"/>
        <w:jc w:val="both"/>
        <w:rPr>
          <w:lang w:val="sk-SK"/>
        </w:rPr>
      </w:pPr>
      <w:r>
        <w:rPr>
          <w:rStyle w:val="Odkaznapoznmkupodiarou"/>
        </w:rPr>
        <w:footnoteRef/>
      </w:r>
      <w:r>
        <w:t xml:space="preserve"> </w:t>
      </w:r>
      <w:r>
        <w:rPr>
          <w:lang w:val="sk-SK"/>
        </w:rPr>
        <w:t>C</w:t>
      </w:r>
      <w:r w:rsidRPr="0042029B">
        <w:rPr>
          <w:lang w:val="sk-SK"/>
        </w:rPr>
        <w:t>hybovosť v</w:t>
      </w:r>
      <w:r>
        <w:rPr>
          <w:lang w:val="sk-SK"/>
        </w:rPr>
        <w:t xml:space="preserve"> sledovaných </w:t>
      </w:r>
      <w:r w:rsidRPr="0042029B">
        <w:rPr>
          <w:lang w:val="sk-SK"/>
        </w:rPr>
        <w:t xml:space="preserve">predložených </w:t>
      </w:r>
      <w:r>
        <w:rPr>
          <w:lang w:val="sk-SK"/>
        </w:rPr>
        <w:t xml:space="preserve">a následne schválených </w:t>
      </w:r>
      <w:r w:rsidRPr="0042029B">
        <w:rPr>
          <w:lang w:val="sk-SK"/>
        </w:rPr>
        <w:t>žiadostiach o platbu (</w:t>
      </w:r>
      <w:r>
        <w:rPr>
          <w:lang w:val="sk-SK"/>
        </w:rPr>
        <w:t>vyhodnocujú sa iba</w:t>
      </w:r>
      <w:r w:rsidRPr="0042029B">
        <w:rPr>
          <w:lang w:val="sk-SK"/>
        </w:rPr>
        <w:t xml:space="preserve"> nárokovan</w:t>
      </w:r>
      <w:r>
        <w:rPr>
          <w:lang w:val="sk-SK"/>
        </w:rPr>
        <w:t>é</w:t>
      </w:r>
      <w:r w:rsidRPr="0042029B">
        <w:rPr>
          <w:lang w:val="sk-SK"/>
        </w:rPr>
        <w:t xml:space="preserve"> intern</w:t>
      </w:r>
      <w:r>
        <w:rPr>
          <w:lang w:val="sk-SK"/>
        </w:rPr>
        <w:t>é</w:t>
      </w:r>
      <w:r w:rsidRPr="0042029B">
        <w:rPr>
          <w:lang w:val="sk-SK"/>
        </w:rPr>
        <w:t xml:space="preserve"> personáln</w:t>
      </w:r>
      <w:r>
        <w:rPr>
          <w:lang w:val="sk-SK"/>
        </w:rPr>
        <w:t>e</w:t>
      </w:r>
      <w:r w:rsidRPr="0042029B">
        <w:rPr>
          <w:lang w:val="sk-SK"/>
        </w:rPr>
        <w:t xml:space="preserve"> výdavk</w:t>
      </w:r>
      <w:r>
        <w:rPr>
          <w:lang w:val="sk-SK"/>
        </w:rPr>
        <w:t>y</w:t>
      </w:r>
      <w:r w:rsidRPr="0042029B">
        <w:rPr>
          <w:lang w:val="sk-SK"/>
        </w:rPr>
        <w:t xml:space="preserve"> v predchádzajúcich uhradených dvoch žiadostiach o platbu ku dňu vyhodnotenia chybovosti</w:t>
      </w:r>
      <w:r>
        <w:rPr>
          <w:lang w:val="sk-SK"/>
        </w:rPr>
        <w:t>)</w:t>
      </w:r>
      <w:r w:rsidRPr="0042029B">
        <w:rPr>
          <w:lang w:val="sk-SK"/>
        </w:rPr>
        <w:t xml:space="preserve"> nesmie presiahnuť 2% z ich hodnoty. V prípade, ak chybovosť nárokovaných interných personálnych výdavkov nepresiahne 2% z ich hodnoty, </w:t>
      </w:r>
      <w:r>
        <w:rPr>
          <w:lang w:val="sk-SK"/>
        </w:rPr>
        <w:t xml:space="preserve">je zadefinovaný oprávnený prijímateľ za seba, resp. za svojho partnera/-ov oprávnený nasledovne </w:t>
      </w:r>
      <w:r w:rsidRPr="0042029B">
        <w:rPr>
          <w:lang w:val="sk-SK"/>
        </w:rPr>
        <w:t>predklada</w:t>
      </w:r>
      <w:r>
        <w:rPr>
          <w:lang w:val="sk-SK"/>
        </w:rPr>
        <w:t>ť</w:t>
      </w:r>
      <w:r w:rsidRPr="0042029B">
        <w:rPr>
          <w:lang w:val="sk-SK"/>
        </w:rPr>
        <w:t xml:space="preserve"> intern</w:t>
      </w:r>
      <w:r>
        <w:rPr>
          <w:lang w:val="sk-SK"/>
        </w:rPr>
        <w:t>é</w:t>
      </w:r>
      <w:r w:rsidRPr="0042029B">
        <w:rPr>
          <w:lang w:val="sk-SK"/>
        </w:rPr>
        <w:t xml:space="preserve"> personáln</w:t>
      </w:r>
      <w:r>
        <w:rPr>
          <w:lang w:val="sk-SK"/>
        </w:rPr>
        <w:t>e</w:t>
      </w:r>
      <w:r w:rsidRPr="0042029B">
        <w:rPr>
          <w:lang w:val="sk-SK"/>
        </w:rPr>
        <w:t xml:space="preserve"> výdavk</w:t>
      </w:r>
      <w:r>
        <w:rPr>
          <w:lang w:val="sk-SK"/>
        </w:rPr>
        <w:t>y</w:t>
      </w:r>
      <w:r w:rsidRPr="0042029B">
        <w:rPr>
          <w:lang w:val="sk-SK"/>
        </w:rPr>
        <w:t xml:space="preserve"> prostredníctvom sumarizačných hárkov – personálne výdavky. Ak poskytovateľ </w:t>
      </w:r>
      <w:r>
        <w:rPr>
          <w:lang w:val="sk-SK"/>
        </w:rPr>
        <w:t xml:space="preserve">v nasledujúcom období </w:t>
      </w:r>
      <w:r w:rsidRPr="0042029B">
        <w:rPr>
          <w:lang w:val="sk-SK"/>
        </w:rPr>
        <w:t xml:space="preserve">identifikuje počas výkonu </w:t>
      </w:r>
      <w:r>
        <w:rPr>
          <w:lang w:val="sk-SK"/>
        </w:rPr>
        <w:t xml:space="preserve">AFK alebo </w:t>
      </w:r>
      <w:r w:rsidRPr="0042029B">
        <w:rPr>
          <w:lang w:val="sk-SK"/>
        </w:rPr>
        <w:t>FKnM chybovosť presahujúcu 2% z hodnoty vzorky nárokovaných interných personálnych výdavkov v žiadosti o platbu, môže rozhodnúť o opätovnej povinnosti predkladať kompletnú podpornú dokumentáciu k interným personálnym výdavkom (časť 2.4.6.3 Dokladovanie oprávnených výdavkov podľa jednotlivých skupín výdavkov)</w:t>
      </w:r>
      <w:r>
        <w:rPr>
          <w:lang w:val="sk-SK"/>
        </w:rPr>
        <w:t>, o čom bude primeranou formou prijímateľa informovať</w:t>
      </w:r>
      <w:r w:rsidRPr="0042029B">
        <w:rPr>
          <w:lang w:val="sk-SK"/>
        </w:rPr>
        <w:t>.</w:t>
      </w:r>
      <w:r>
        <w:rPr>
          <w:lang w:val="sk-SK"/>
        </w:rPr>
        <w:t xml:space="preserve"> </w:t>
      </w:r>
    </w:p>
  </w:footnote>
  <w:footnote w:id="121">
    <w:p w14:paraId="43D25DB5" w14:textId="77777777" w:rsidR="00A40A55" w:rsidRPr="002D4DD9" w:rsidRDefault="00A40A55" w:rsidP="00C80E10">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Pr>
          <w:rFonts w:cs="Arial"/>
          <w:szCs w:val="16"/>
          <w:lang w:val="sk-SK"/>
        </w:rPr>
        <w:t>Pracovný výkaz sa pri dodávke služieb predkladá v</w:t>
      </w:r>
      <w:r w:rsidRPr="00627F92">
        <w:rPr>
          <w:rFonts w:cs="Arial"/>
          <w:szCs w:val="16"/>
          <w:lang w:val="sk-SK"/>
        </w:rPr>
        <w:t xml:space="preserve"> prípade uzatvorenia zmluvy na dodanie výstupu s použitím mernej jednotky „osobohodina“ </w:t>
      </w:r>
      <w:r>
        <w:rPr>
          <w:rFonts w:cs="Arial"/>
          <w:szCs w:val="16"/>
          <w:lang w:val="sk-SK"/>
        </w:rPr>
        <w:t>a</w:t>
      </w:r>
      <w:r w:rsidRPr="00627F92">
        <w:rPr>
          <w:rFonts w:cs="Arial"/>
          <w:szCs w:val="16"/>
          <w:lang w:val="sk-SK"/>
        </w:rPr>
        <w:t xml:space="preserve"> prijímateľ </w:t>
      </w:r>
      <w:r>
        <w:rPr>
          <w:rFonts w:cs="Arial"/>
          <w:szCs w:val="16"/>
          <w:lang w:val="sk-SK"/>
        </w:rPr>
        <w:t xml:space="preserve">je </w:t>
      </w:r>
      <w:r w:rsidRPr="00627F92">
        <w:rPr>
          <w:rFonts w:cs="Arial"/>
          <w:szCs w:val="16"/>
          <w:lang w:val="sk-SK"/>
        </w:rPr>
        <w:t>povinný predkladať poskytovateľovi aj pracovné výkazy odpracovaných hodín zamestnancov podieľajúcich sa na vypracovaní výstupu.</w:t>
      </w:r>
      <w:r w:rsidRPr="009D7F63">
        <w:rPr>
          <w:rFonts w:cs="Arial"/>
          <w:szCs w:val="16"/>
        </w:rPr>
        <w:t xml:space="preserve"> </w:t>
      </w:r>
    </w:p>
  </w:footnote>
  <w:footnote w:id="122">
    <w:p w14:paraId="7861C716" w14:textId="77777777" w:rsidR="00A40A55" w:rsidRPr="009D7F63" w:rsidRDefault="00A40A55" w:rsidP="001407FE">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Pri zamestnancoch, za ktorých si prijímateľ žiada preplatiť personálne výdavky v ŽoP </w:t>
      </w:r>
      <w:r w:rsidRPr="009D7F63">
        <w:rPr>
          <w:rFonts w:cs="Arial"/>
          <w:b/>
          <w:szCs w:val="16"/>
          <w:lang w:val="sk-SK"/>
        </w:rPr>
        <w:t xml:space="preserve">prvýkrát. </w:t>
      </w:r>
      <w:r w:rsidRPr="009D7F63">
        <w:rPr>
          <w:rFonts w:cs="Arial"/>
          <w:szCs w:val="16"/>
          <w:lang w:val="sk-SK"/>
        </w:rPr>
        <w:t xml:space="preserve">V ďalších ŽoP už tieto doklady nie je potrebné predkladať </w:t>
      </w:r>
      <w:r w:rsidRPr="009D7F63">
        <w:rPr>
          <w:rFonts w:cs="Arial"/>
          <w:b/>
          <w:szCs w:val="16"/>
          <w:lang w:val="sk-SK"/>
        </w:rPr>
        <w:t>s výnimkou zmien</w:t>
      </w:r>
      <w:r w:rsidRPr="009D7F63">
        <w:rPr>
          <w:rFonts w:cs="Arial"/>
          <w:szCs w:val="16"/>
          <w:lang w:val="sk-SK"/>
        </w:rPr>
        <w:t xml:space="preserve"> v týchto dokladoch</w:t>
      </w:r>
    </w:p>
  </w:footnote>
  <w:footnote w:id="123">
    <w:p w14:paraId="58B18030" w14:textId="3B367FEF" w:rsidR="00A40A55" w:rsidRPr="00657E9E" w:rsidRDefault="00A40A55" w:rsidP="00AA4352">
      <w:pPr>
        <w:pStyle w:val="Textpoznmkypodiarou"/>
        <w:jc w:val="both"/>
        <w:rPr>
          <w:ins w:id="198" w:author="Autor"/>
          <w:lang w:val="sk-SK"/>
        </w:rPr>
      </w:pPr>
      <w:ins w:id="199" w:author="Autor">
        <w:r>
          <w:rPr>
            <w:rStyle w:val="Odkaznapoznmkupodiarou"/>
          </w:rPr>
          <w:footnoteRef/>
        </w:r>
        <w:r>
          <w:t xml:space="preserve"> </w:t>
        </w:r>
        <w:r>
          <w:rPr>
            <w:lang w:val="sk-SK"/>
          </w:rPr>
          <w:t xml:space="preserve">Uvedené na nevzťahuje na </w:t>
        </w:r>
        <w:r w:rsidRPr="00692DA3">
          <w:rPr>
            <w:lang w:val="sk-SK"/>
          </w:rPr>
          <w:t>prijímateľov, ktorí sú v postavení ministerstva alebo ostatného ústredného orgánu štátnej správy</w:t>
        </w:r>
        <w:r>
          <w:rPr>
            <w:lang w:val="sk-SK"/>
          </w:rPr>
          <w:t xml:space="preserve">, v zmysle </w:t>
        </w:r>
        <w:r w:rsidRPr="00692DA3">
          <w:rPr>
            <w:lang w:val="sk-SK"/>
          </w:rPr>
          <w:t>§ 3 a § 21 zákona č. 575/2001 Z. z</w:t>
        </w:r>
        <w:r>
          <w:rPr>
            <w:lang w:val="sk-SK"/>
          </w:rPr>
          <w:t xml:space="preserve">. </w:t>
        </w:r>
        <w:r w:rsidRPr="0008145D">
          <w:t>alebo organizácie v ich zriaďovateľskej pôsobnosti</w:t>
        </w:r>
        <w:r>
          <w:rPr>
            <w:lang w:val="sk-SK"/>
          </w:rPr>
          <w:t xml:space="preserve">. Pre týchto prijímateľov dokladovanie upravuje </w:t>
        </w:r>
        <w:del w:id="200" w:author="Autor">
          <w:r w:rsidDel="00D22A59">
            <w:rPr>
              <w:lang w:val="sk-SK"/>
            </w:rPr>
            <w:delText>„</w:delText>
          </w:r>
        </w:del>
        <w:r w:rsidRPr="00AA4352">
          <w:t xml:space="preserve">Jednotná príručka k </w:t>
        </w:r>
        <w:r>
          <w:rPr>
            <w:lang w:val="sk-SK"/>
          </w:rPr>
          <w:t>ŽoP</w:t>
        </w:r>
        <w:del w:id="201" w:author="Autor">
          <w:r w:rsidRPr="00AA4352" w:rsidDel="00D22A59">
            <w:delText>predkladaniu dokumentácie k žiadosti o platbu, kde prijímateľom je ministerstvo alebo ostatný ústredný orgán štátnej správy</w:delText>
          </w:r>
          <w:r w:rsidDel="00D22A59">
            <w:rPr>
              <w:lang w:val="sk-SK"/>
            </w:rPr>
            <w:delText>“</w:delText>
          </w:r>
        </w:del>
        <w:r>
          <w:rPr>
            <w:lang w:val="sk-SK"/>
          </w:rPr>
          <w:t>. RO pre OP EVS požaduje v zmysle Jednotnej príručky k ŽoP používanie sumarizačných hárkov vydaných ako príloha tejto príručky pre prijímateľa.</w:t>
        </w:r>
      </w:ins>
    </w:p>
    <w:p w14:paraId="20652641" w14:textId="426F8DBC" w:rsidR="00A40A55" w:rsidRPr="00AA4352" w:rsidRDefault="00A40A55">
      <w:pPr>
        <w:pStyle w:val="Textpoznmkypodiarou"/>
        <w:rPr>
          <w:lang w:val="sk-SK"/>
        </w:rPr>
      </w:pPr>
    </w:p>
  </w:footnote>
  <w:footnote w:id="124">
    <w:p w14:paraId="5A1F8B21" w14:textId="7C35E428" w:rsidR="00A40A55" w:rsidRPr="00DD30A9" w:rsidRDefault="00A40A55" w:rsidP="00DD30A9">
      <w:pPr>
        <w:pStyle w:val="Textpoznmkypodiarou"/>
        <w:jc w:val="both"/>
        <w:rPr>
          <w:lang w:val="sk-SK"/>
        </w:rPr>
      </w:pPr>
      <w:r>
        <w:rPr>
          <w:rStyle w:val="Odkaznapoznmkupodiarou"/>
        </w:rPr>
        <w:footnoteRef/>
      </w:r>
      <w:r>
        <w:t xml:space="preserve"> </w:t>
      </w:r>
      <w:r>
        <w:rPr>
          <w:lang w:val="sk-SK"/>
        </w:rPr>
        <w:t>C</w:t>
      </w:r>
      <w:r w:rsidRPr="009A3563">
        <w:rPr>
          <w:lang w:val="sk-SK"/>
        </w:rPr>
        <w:t xml:space="preserve">hybovosť v </w:t>
      </w:r>
      <w:r>
        <w:rPr>
          <w:lang w:val="sk-SK"/>
        </w:rPr>
        <w:t>sledovaných</w:t>
      </w:r>
      <w:r w:rsidRPr="009A3563">
        <w:rPr>
          <w:lang w:val="sk-SK"/>
        </w:rPr>
        <w:t xml:space="preserve"> predložených </w:t>
      </w:r>
      <w:r>
        <w:rPr>
          <w:lang w:val="sk-SK"/>
        </w:rPr>
        <w:t xml:space="preserve">a následne schválených </w:t>
      </w:r>
      <w:r w:rsidRPr="009A3563">
        <w:rPr>
          <w:lang w:val="sk-SK"/>
        </w:rPr>
        <w:t>žiadostiach o platbu (vyhodno</w:t>
      </w:r>
      <w:r>
        <w:rPr>
          <w:lang w:val="sk-SK"/>
        </w:rPr>
        <w:t>cujú</w:t>
      </w:r>
      <w:r w:rsidRPr="009A3563">
        <w:rPr>
          <w:lang w:val="sk-SK"/>
        </w:rPr>
        <w:t xml:space="preserve"> sa </w:t>
      </w:r>
      <w:r>
        <w:rPr>
          <w:lang w:val="sk-SK"/>
        </w:rPr>
        <w:t xml:space="preserve">iba </w:t>
      </w:r>
      <w:r w:rsidRPr="009A3563">
        <w:rPr>
          <w:lang w:val="sk-SK"/>
        </w:rPr>
        <w:t>nárokovan</w:t>
      </w:r>
      <w:r>
        <w:rPr>
          <w:lang w:val="sk-SK"/>
        </w:rPr>
        <w:t>é</w:t>
      </w:r>
      <w:r w:rsidRPr="009A3563">
        <w:rPr>
          <w:lang w:val="sk-SK"/>
        </w:rPr>
        <w:t xml:space="preserve"> intern</w:t>
      </w:r>
      <w:r>
        <w:rPr>
          <w:lang w:val="sk-SK"/>
        </w:rPr>
        <w:t>é</w:t>
      </w:r>
      <w:r w:rsidRPr="009A3563">
        <w:rPr>
          <w:lang w:val="sk-SK"/>
        </w:rPr>
        <w:t xml:space="preserve"> personáln</w:t>
      </w:r>
      <w:r>
        <w:rPr>
          <w:lang w:val="sk-SK"/>
        </w:rPr>
        <w:t>e</w:t>
      </w:r>
      <w:r w:rsidRPr="009A3563">
        <w:rPr>
          <w:lang w:val="sk-SK"/>
        </w:rPr>
        <w:t xml:space="preserve"> výdavk</w:t>
      </w:r>
      <w:r>
        <w:rPr>
          <w:lang w:val="sk-SK"/>
        </w:rPr>
        <w:t>y</w:t>
      </w:r>
      <w:r w:rsidRPr="009A3563">
        <w:rPr>
          <w:lang w:val="sk-SK"/>
        </w:rPr>
        <w:t xml:space="preserve"> v predchádzajúcich uhradených dvoch žiadostiach o platbu ku dňu vyhodnotenia chybovosti) nesmie presiahnuť 2% z ich hodnoty. V prípade, ak chybovosť nárokovaných interných personálnych výdavkov nepresiahne 2% z ich hodnoty, </w:t>
      </w:r>
      <w:r>
        <w:rPr>
          <w:lang w:val="sk-SK"/>
        </w:rPr>
        <w:t>je zadefinovaný oprávnený prijímateľ za seba, resp. za svojho partnera/-ov oprávnený nasledovne</w:t>
      </w:r>
      <w:r w:rsidRPr="009A3563">
        <w:rPr>
          <w:lang w:val="sk-SK"/>
        </w:rPr>
        <w:t xml:space="preserve"> predklada</w:t>
      </w:r>
      <w:r>
        <w:rPr>
          <w:lang w:val="sk-SK"/>
        </w:rPr>
        <w:t>ť</w:t>
      </w:r>
      <w:r w:rsidRPr="009A3563">
        <w:rPr>
          <w:lang w:val="sk-SK"/>
        </w:rPr>
        <w:t xml:space="preserve"> intern</w:t>
      </w:r>
      <w:r>
        <w:rPr>
          <w:lang w:val="sk-SK"/>
        </w:rPr>
        <w:t>é</w:t>
      </w:r>
      <w:r w:rsidRPr="009A3563">
        <w:rPr>
          <w:lang w:val="sk-SK"/>
        </w:rPr>
        <w:t xml:space="preserve"> personáln</w:t>
      </w:r>
      <w:r>
        <w:rPr>
          <w:lang w:val="sk-SK"/>
        </w:rPr>
        <w:t>e</w:t>
      </w:r>
      <w:r w:rsidRPr="009A3563">
        <w:rPr>
          <w:lang w:val="sk-SK"/>
        </w:rPr>
        <w:t xml:space="preserve"> výdavk</w:t>
      </w:r>
      <w:r>
        <w:rPr>
          <w:lang w:val="sk-SK"/>
        </w:rPr>
        <w:t>y</w:t>
      </w:r>
      <w:r w:rsidRPr="009A3563">
        <w:rPr>
          <w:lang w:val="sk-SK"/>
        </w:rPr>
        <w:t xml:space="preserve"> prostredníctvom sumarizačných hárkov – personálne výdavky. Ak poskytovateľ </w:t>
      </w:r>
      <w:r>
        <w:rPr>
          <w:lang w:val="sk-SK"/>
        </w:rPr>
        <w:t xml:space="preserve">v nasledujúcom období </w:t>
      </w:r>
      <w:r w:rsidRPr="009A3563">
        <w:rPr>
          <w:lang w:val="sk-SK"/>
        </w:rPr>
        <w:t xml:space="preserve">identifikuje počas výkonu </w:t>
      </w:r>
      <w:r>
        <w:rPr>
          <w:lang w:val="sk-SK"/>
        </w:rPr>
        <w:t xml:space="preserve">AFK alebo </w:t>
      </w:r>
      <w:r w:rsidRPr="009A3563">
        <w:rPr>
          <w:lang w:val="sk-SK"/>
        </w:rPr>
        <w:t>FKnM chybovosť presahujúcu 2% z hodnoty vzorky nárokovaných interných personálnych výdavkov v žiadosti o platbu, môže rozhodnúť o opätovnej povinnosti predkladať kompletnú podpornú dokumentáciu k interným personálnym výdavkom (časť 2.4.6.3 Dokladovanie oprávnených výdavkov podľa jednotlivých skupín výdavkov)</w:t>
      </w:r>
      <w:r>
        <w:rPr>
          <w:lang w:val="sk-SK"/>
        </w:rPr>
        <w:t>, o čom bude primeranou formou prijímateľa informovať</w:t>
      </w:r>
      <w:r w:rsidRPr="009A3563">
        <w:rPr>
          <w:lang w:val="sk-SK"/>
        </w:rPr>
        <w:t>.</w:t>
      </w:r>
      <w:r>
        <w:rPr>
          <w:lang w:val="sk-SK"/>
        </w:rPr>
        <w:t xml:space="preserve">    </w:t>
      </w:r>
    </w:p>
  </w:footnote>
  <w:footnote w:id="125">
    <w:p w14:paraId="727F53EE" w14:textId="5EAC881E" w:rsidR="00A40A55" w:rsidRPr="00365D81" w:rsidRDefault="00A40A55" w:rsidP="00365D81">
      <w:pPr>
        <w:pStyle w:val="Textpoznmkypodiarou"/>
        <w:jc w:val="both"/>
        <w:rPr>
          <w:lang w:val="sk-SK"/>
        </w:rPr>
      </w:pPr>
      <w:r>
        <w:rPr>
          <w:rStyle w:val="Odkaznapoznmkupodiarou"/>
        </w:rPr>
        <w:footnoteRef/>
      </w:r>
      <w:r>
        <w:t xml:space="preserve"> T</w:t>
      </w:r>
      <w:r w:rsidRPr="00FD767A">
        <w:t>ieto môžu byť nahradené dokladom o úhrade, napríklad faktúrou od dopravnej spoločnosti, alebo výpisom z</w:t>
      </w:r>
      <w:r>
        <w:t> </w:t>
      </w:r>
      <w:r w:rsidRPr="00FD767A">
        <w:t>bankového účtu</w:t>
      </w:r>
      <w:r>
        <w:t>.</w:t>
      </w:r>
    </w:p>
  </w:footnote>
  <w:footnote w:id="126">
    <w:p w14:paraId="07295FD0" w14:textId="77777777" w:rsidR="00A40A55" w:rsidRPr="009D7F63" w:rsidRDefault="00A40A55" w:rsidP="007355D0">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Výdavky týkajúce sa poistenia vozidla nie sú zahrňované do cestovných náhrad. </w:t>
      </w:r>
    </w:p>
  </w:footnote>
  <w:footnote w:id="127">
    <w:p w14:paraId="45A84E47" w14:textId="600921CA" w:rsidR="00A40A55" w:rsidRPr="00657E9E" w:rsidRDefault="00A40A55" w:rsidP="00AA4352">
      <w:pPr>
        <w:pStyle w:val="Textpoznmkypodiarou"/>
        <w:jc w:val="both"/>
        <w:rPr>
          <w:ins w:id="203" w:author="Autor"/>
          <w:lang w:val="sk-SK"/>
        </w:rPr>
      </w:pPr>
      <w:ins w:id="204" w:author="Autor">
        <w:r>
          <w:rPr>
            <w:rStyle w:val="Odkaznapoznmkupodiarou"/>
          </w:rPr>
          <w:footnoteRef/>
        </w:r>
        <w:r>
          <w:t xml:space="preserve"> </w:t>
        </w:r>
        <w:r>
          <w:rPr>
            <w:lang w:val="sk-SK"/>
          </w:rPr>
          <w:t xml:space="preserve">Uvedené na nevzťahuje na </w:t>
        </w:r>
        <w:r w:rsidRPr="00692DA3">
          <w:rPr>
            <w:lang w:val="sk-SK"/>
          </w:rPr>
          <w:t>prijímateľov, ktorí sú v postavení ministerstva alebo ostatného ústredného orgánu štátnej správy</w:t>
        </w:r>
        <w:r>
          <w:rPr>
            <w:lang w:val="sk-SK"/>
          </w:rPr>
          <w:t xml:space="preserve">, v zmysle </w:t>
        </w:r>
        <w:r w:rsidRPr="00692DA3">
          <w:rPr>
            <w:lang w:val="sk-SK"/>
          </w:rPr>
          <w:t>§ 3 a § 21 zákona č. 575/2001 Z. z</w:t>
        </w:r>
        <w:r>
          <w:rPr>
            <w:lang w:val="sk-SK"/>
          </w:rPr>
          <w:t xml:space="preserve">. </w:t>
        </w:r>
        <w:r w:rsidRPr="0008145D">
          <w:t>alebo organizácie v ich zriaďovateľskej pôsobnosti</w:t>
        </w:r>
        <w:r>
          <w:rPr>
            <w:lang w:val="sk-SK"/>
          </w:rPr>
          <w:t xml:space="preserve">. Pre týchto prijímateľov dokladovanie upravuje </w:t>
        </w:r>
        <w:del w:id="205" w:author="Autor">
          <w:r w:rsidDel="00F32954">
            <w:rPr>
              <w:lang w:val="sk-SK"/>
            </w:rPr>
            <w:delText>„</w:delText>
          </w:r>
        </w:del>
        <w:r>
          <w:rPr>
            <w:lang w:val="sk-SK"/>
          </w:rPr>
          <w:fldChar w:fldCharType="begin"/>
        </w:r>
        <w:r>
          <w:rPr>
            <w:lang w:val="sk-SK"/>
          </w:rPr>
          <w:instrText xml:space="preserve"> HYPERLINK "https://www.partnerskadohoda.gov.sk/data/files/5754_jednotna-prirucka-k-predkladaniu-dokumentacie-k-zop.zip" </w:instrText>
        </w:r>
        <w:r>
          <w:rPr>
            <w:lang w:val="sk-SK"/>
          </w:rPr>
          <w:fldChar w:fldCharType="separate"/>
        </w:r>
        <w:r w:rsidRPr="00F7621D">
          <w:rPr>
            <w:rStyle w:val="Hypertextovprepojenie"/>
            <w:sz w:val="16"/>
            <w:lang w:val="sk-SK"/>
          </w:rPr>
          <w:t xml:space="preserve">Jednotná príručka k </w:t>
        </w:r>
        <w:r>
          <w:rPr>
            <w:rStyle w:val="Hypertextovprepojenie"/>
            <w:sz w:val="16"/>
            <w:lang w:val="sk-SK"/>
          </w:rPr>
          <w:t>ŽoP</w:t>
        </w:r>
        <w:del w:id="206" w:author="Autor">
          <w:r w:rsidRPr="00F7621D" w:rsidDel="00F32954">
            <w:rPr>
              <w:rStyle w:val="Hypertextovprepojenie"/>
              <w:sz w:val="16"/>
              <w:lang w:val="sk-SK"/>
            </w:rPr>
            <w:delText>predkladaniu dokumentácie k žiadosti o platbu, kde prijímateľom je ministerstvo alebo ostatný ústredný orgán štátnej správy</w:delText>
          </w:r>
        </w:del>
        <w:r>
          <w:rPr>
            <w:lang w:val="sk-SK"/>
          </w:rPr>
          <w:fldChar w:fldCharType="end"/>
        </w:r>
        <w:del w:id="207" w:author="Autor">
          <w:r w:rsidDel="00F32954">
            <w:rPr>
              <w:lang w:val="sk-SK"/>
            </w:rPr>
            <w:delText>“</w:delText>
          </w:r>
        </w:del>
        <w:r>
          <w:rPr>
            <w:lang w:val="sk-SK"/>
          </w:rPr>
          <w:t>. RO pre OP EVS požaduje v zmysle Jednotnej príručky k ŽoP používanie sumarizačných hárkov vydaných ako príloha tejto príručky pre prijímateľa.</w:t>
        </w:r>
      </w:ins>
    </w:p>
    <w:p w14:paraId="760D7BD9" w14:textId="26E7E15D" w:rsidR="00A40A55" w:rsidRPr="00AA4352" w:rsidRDefault="00A40A55">
      <w:pPr>
        <w:pStyle w:val="Textpoznmkypodiarou"/>
        <w:rPr>
          <w:lang w:val="sk-SK"/>
        </w:rPr>
      </w:pPr>
    </w:p>
  </w:footnote>
  <w:footnote w:id="128">
    <w:p w14:paraId="52CC40AC" w14:textId="77777777" w:rsidR="00A40A55" w:rsidRDefault="00A40A55" w:rsidP="00E402A4">
      <w:pPr>
        <w:pStyle w:val="Textpoznmkypodiarou"/>
        <w:jc w:val="both"/>
      </w:pPr>
      <w:r>
        <w:rPr>
          <w:rStyle w:val="Odkaznapoznmkupodiarou"/>
        </w:rPr>
        <w:footnoteRef/>
      </w:r>
      <w:r>
        <w:t xml:space="preserve"> N</w:t>
      </w:r>
      <w:r w:rsidRPr="00DD7CA4">
        <w:t>etýka sa čiastkových zákaziek zadávaných na základe rámcovej dohody alebo s využitím dynamického nákupného systému</w:t>
      </w:r>
      <w:r>
        <w:t>.</w:t>
      </w:r>
    </w:p>
  </w:footnote>
  <w:footnote w:id="129">
    <w:p w14:paraId="2733879F" w14:textId="77777777" w:rsidR="00A40A55" w:rsidRDefault="00A40A55" w:rsidP="007856B5">
      <w:pPr>
        <w:pStyle w:val="Textpoznmkypodiarou"/>
        <w:jc w:val="both"/>
      </w:pPr>
      <w:r>
        <w:rPr>
          <w:rStyle w:val="Odkaznapoznmkupodiarou"/>
        </w:rPr>
        <w:footnoteRef/>
      </w:r>
      <w:r>
        <w:t xml:space="preserve"> N</w:t>
      </w:r>
      <w:r w:rsidRPr="00DD7CA4">
        <w:t>etýka sa čiastkových zákaziek zadávaných na základe rámcovej dohody alebo s využitím dynamického nákupného systému</w:t>
      </w:r>
      <w:r>
        <w:t>.</w:t>
      </w:r>
    </w:p>
  </w:footnote>
  <w:footnote w:id="130">
    <w:p w14:paraId="1F01B6FE" w14:textId="77777777" w:rsidR="00A40A55" w:rsidRDefault="00A40A55" w:rsidP="00817CE2">
      <w:pPr>
        <w:pStyle w:val="Textpoznmkypodiarou"/>
        <w:jc w:val="both"/>
      </w:pPr>
      <w:r>
        <w:rPr>
          <w:rStyle w:val="Odkaznapoznmkupodiarou"/>
        </w:rPr>
        <w:footnoteRef/>
      </w:r>
      <w:r>
        <w:t xml:space="preserve"> N</w:t>
      </w:r>
      <w:r w:rsidRPr="00DD7CA4">
        <w:t>etýka sa čiastkových zákaziek zadávaných na základe rámcovej dohody alebo s využitím dynamického nákupného systému</w:t>
      </w:r>
      <w:r>
        <w:t>.</w:t>
      </w:r>
    </w:p>
  </w:footnote>
  <w:footnote w:id="131">
    <w:p w14:paraId="594D547A" w14:textId="77777777" w:rsidR="00A40A55" w:rsidRPr="008D4874" w:rsidRDefault="00A40A55">
      <w:pPr>
        <w:pStyle w:val="Textpoznmkypodiarou"/>
        <w:rPr>
          <w:lang w:val="sk-SK"/>
        </w:rPr>
      </w:pPr>
      <w:r>
        <w:rPr>
          <w:rStyle w:val="Odkaznapoznmkupodiarou"/>
        </w:rPr>
        <w:footnoteRef/>
      </w:r>
      <w:r>
        <w:t xml:space="preserve"> </w:t>
      </w:r>
      <w:r>
        <w:rPr>
          <w:lang w:val="sk-SK"/>
        </w:rPr>
        <w:t>Poskytovateľ odporúča, aby preberací protokol obsahoval najmä: Identifikáciu oboch zmluvných strán, predmet odovzdávanej služby/tovaru, podrobnú špecifikáciu postupov, ktoré dodávateľ použil k dodaniu tovaru/služby, dátum odovzdania tovaru/služby.</w:t>
      </w:r>
    </w:p>
  </w:footnote>
  <w:footnote w:id="132">
    <w:p w14:paraId="06AEA2B7" w14:textId="77777777" w:rsidR="00A40A55" w:rsidRPr="00A9227A" w:rsidRDefault="00A40A55" w:rsidP="00554970">
      <w:pPr>
        <w:pStyle w:val="Textpoznmkypodiarou"/>
        <w:jc w:val="both"/>
        <w:rPr>
          <w:lang w:val="sk-SK"/>
        </w:rPr>
      </w:pPr>
      <w:r>
        <w:rPr>
          <w:rStyle w:val="Odkaznapoznmkupodiarou"/>
        </w:rPr>
        <w:footnoteRef/>
      </w:r>
      <w:r>
        <w:t xml:space="preserve"> </w:t>
      </w:r>
      <w:r>
        <w:rPr>
          <w:lang w:val="sk-SK"/>
        </w:rPr>
        <w:t>Poskytovateľ odporúča, aby preberací protokol obsahoval najmä: Identifikáciu oboch zmluvných strán, predmet odovzdávanej služby/tovaru, podrobnú špecifikáciu postupov, ktoré dodávateľ použil k dodaniu tovaru/služby, dátum odovzdania tovaru/služby.</w:t>
      </w:r>
    </w:p>
  </w:footnote>
  <w:footnote w:id="133">
    <w:p w14:paraId="74A50A83" w14:textId="77777777" w:rsidR="00A40A55" w:rsidRPr="009D7F63" w:rsidRDefault="00A40A55"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zakúpi tovar v zmysle parametrov uvedených v </w:t>
      </w:r>
      <w:r>
        <w:rPr>
          <w:rFonts w:cs="Arial"/>
          <w:szCs w:val="16"/>
          <w:lang w:val="sk-SK"/>
        </w:rPr>
        <w:t>z</w:t>
      </w:r>
      <w:r w:rsidRPr="009D7F63">
        <w:rPr>
          <w:rFonts w:cs="Arial"/>
          <w:szCs w:val="16"/>
        </w:rPr>
        <w:t xml:space="preserve">mluve o NFP. V prípade odchýlky môže byť Prijímateľ vyzvaný k zdôvodneniu nesúladu parametrov uvedených v komentári rozpočtu. </w:t>
      </w:r>
    </w:p>
  </w:footnote>
  <w:footnote w:id="134">
    <w:p w14:paraId="7A914117" w14:textId="77777777" w:rsidR="00A40A55" w:rsidRPr="009D7F63" w:rsidRDefault="00A40A55"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Ak prijímateľ nie je schopný predložiť poistnú zmluvu k žiadosti o platbu, kde sa nárokuje majetok na preplatenie, uvedenú poistnú zmluvu predloží pri nárokovaní poistného ako oprávneného výdavku (spoločne s výpisom účtu prijímateľa a spôsobom výpočtu oprávnenej výšky výdavku - ak relevantné) alebo v rámci </w:t>
      </w:r>
      <w:r>
        <w:rPr>
          <w:rFonts w:cs="Arial"/>
          <w:szCs w:val="16"/>
          <w:lang w:val="sk-SK"/>
        </w:rPr>
        <w:t xml:space="preserve">finančnej </w:t>
      </w:r>
      <w:r w:rsidRPr="009D7F63">
        <w:rPr>
          <w:rFonts w:cs="Arial"/>
          <w:szCs w:val="16"/>
        </w:rPr>
        <w:t xml:space="preserve">kontroly na mieste predloží prijímateľ poistnú zmluvu, resp. na požiadanie </w:t>
      </w:r>
      <w:r w:rsidRPr="009D7F63">
        <w:rPr>
          <w:rFonts w:cs="Arial"/>
          <w:szCs w:val="16"/>
          <w:lang w:val="sk-SK"/>
        </w:rPr>
        <w:t>poskytovateľa</w:t>
      </w:r>
      <w:r w:rsidRPr="009D7F63">
        <w:rPr>
          <w:rFonts w:cs="Arial"/>
          <w:szCs w:val="16"/>
        </w:rPr>
        <w:t>, ak prijímateľ nezahrnul do oprávnených výdavkov poistenie</w:t>
      </w:r>
      <w:r w:rsidRPr="009D7F63">
        <w:rPr>
          <w:rFonts w:cs="Arial"/>
          <w:szCs w:val="16"/>
          <w:lang w:val="sk-SK"/>
        </w:rPr>
        <w:t>.</w:t>
      </w:r>
    </w:p>
  </w:footnote>
  <w:footnote w:id="135">
    <w:p w14:paraId="2FB92DE1" w14:textId="77777777" w:rsidR="00A40A55" w:rsidRDefault="00A40A55" w:rsidP="00426FE3">
      <w:pPr>
        <w:pStyle w:val="Textpoznmkypodiarou"/>
        <w:jc w:val="both"/>
      </w:pPr>
      <w:r>
        <w:rPr>
          <w:rStyle w:val="Odkaznapoznmkupodiarou"/>
        </w:rPr>
        <w:footnoteRef/>
      </w:r>
      <w:r>
        <w:t xml:space="preserve"> N</w:t>
      </w:r>
      <w:r w:rsidRPr="00DD7CA4">
        <w:t>etýka sa čiastkových zákaziek zadávaných na základe rámcovej dohody alebo s využitím dynamického nákupného systému</w:t>
      </w:r>
    </w:p>
  </w:footnote>
  <w:footnote w:id="136">
    <w:p w14:paraId="317B1926" w14:textId="77777777" w:rsidR="00A40A55" w:rsidRPr="009D7F63" w:rsidRDefault="00A40A55"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831FF3">
        <w:rPr>
          <w:rFonts w:cs="Arial"/>
          <w:szCs w:val="16"/>
        </w:rPr>
        <w:t>http://uvo.gov.sk/legislativametodika-dohlad-2ab.html</w:t>
      </w:r>
    </w:p>
  </w:footnote>
  <w:footnote w:id="137">
    <w:p w14:paraId="5A80A224" w14:textId="77777777" w:rsidR="00A40A55" w:rsidRPr="009D7F63" w:rsidRDefault="00A40A55"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A10CB2">
        <w:rPr>
          <w:rFonts w:cs="Arial"/>
          <w:szCs w:val="16"/>
        </w:rPr>
        <w:t>http://ec.europa.eu/regional_policy/sources/docgener/informat/2014/guidance_public_proc_sk.pdf</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1B2960" w14:textId="77777777" w:rsidR="00A40A55" w:rsidRDefault="00A40A55">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ECF070" w14:textId="77777777" w:rsidR="00A40A55" w:rsidRDefault="00A40A55">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EEE1F8" w14:textId="77777777" w:rsidR="00A40A55" w:rsidRDefault="00A40A55">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A0820B1A"/>
    <w:lvl w:ilvl="0">
      <w:start w:val="1"/>
      <w:numFmt w:val="bullet"/>
      <w:pStyle w:val="Zoznamsodrkami2"/>
      <w:lvlText w:val=""/>
      <w:lvlJc w:val="left"/>
      <w:pPr>
        <w:tabs>
          <w:tab w:val="num" w:pos="643"/>
        </w:tabs>
        <w:ind w:left="643" w:hanging="360"/>
      </w:pPr>
      <w:rPr>
        <w:rFonts w:ascii="Symbol" w:hAnsi="Symbol" w:hint="default"/>
      </w:rPr>
    </w:lvl>
  </w:abstractNum>
  <w:abstractNum w:abstractNumId="1">
    <w:nsid w:val="0000000B"/>
    <w:multiLevelType w:val="multilevel"/>
    <w:tmpl w:val="3190F21E"/>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1B77EBF"/>
    <w:multiLevelType w:val="hybridMultilevel"/>
    <w:tmpl w:val="653E8DB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1C51D39"/>
    <w:multiLevelType w:val="hybridMultilevel"/>
    <w:tmpl w:val="20327F18"/>
    <w:lvl w:ilvl="0" w:tplc="041B0013">
      <w:start w:val="1"/>
      <w:numFmt w:val="upperRoman"/>
      <w:lvlText w:val="%1."/>
      <w:lvlJc w:val="righ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01FA7ABF"/>
    <w:multiLevelType w:val="hybridMultilevel"/>
    <w:tmpl w:val="6A4A08F4"/>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nsid w:val="03307729"/>
    <w:multiLevelType w:val="hybridMultilevel"/>
    <w:tmpl w:val="5DB09BAC"/>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6">
    <w:nsid w:val="0343424E"/>
    <w:multiLevelType w:val="hybridMultilevel"/>
    <w:tmpl w:val="49B4EACA"/>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36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03F75D21"/>
    <w:multiLevelType w:val="hybridMultilevel"/>
    <w:tmpl w:val="DA42C2B8"/>
    <w:lvl w:ilvl="0" w:tplc="6AA6E5F0">
      <w:numFmt w:val="bullet"/>
      <w:lvlText w:val="-"/>
      <w:lvlJc w:val="left"/>
      <w:pPr>
        <w:tabs>
          <w:tab w:val="num" w:pos="720"/>
        </w:tabs>
        <w:ind w:left="720" w:hanging="360"/>
      </w:pPr>
      <w:rPr>
        <w:rFonts w:ascii="Arial Narrow" w:eastAsia="Times New Roman" w:hAnsi="Arial Narrow" w:cs="Manga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8">
    <w:nsid w:val="041D7FCA"/>
    <w:multiLevelType w:val="hybridMultilevel"/>
    <w:tmpl w:val="5C8849FE"/>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041F561F"/>
    <w:multiLevelType w:val="hybridMultilevel"/>
    <w:tmpl w:val="5EF8D1F8"/>
    <w:lvl w:ilvl="0" w:tplc="39327B22">
      <w:start w:val="1"/>
      <w:numFmt w:val="lowerLetter"/>
      <w:lvlText w:val="%1)"/>
      <w:lvlJc w:val="left"/>
      <w:pPr>
        <w:ind w:left="1079" w:hanging="360"/>
      </w:pPr>
      <w:rPr>
        <w:rFonts w:hint="default"/>
      </w:rPr>
    </w:lvl>
    <w:lvl w:ilvl="1" w:tplc="041B0019" w:tentative="1">
      <w:start w:val="1"/>
      <w:numFmt w:val="lowerLetter"/>
      <w:lvlText w:val="%2."/>
      <w:lvlJc w:val="left"/>
      <w:pPr>
        <w:ind w:left="1799" w:hanging="360"/>
      </w:pPr>
    </w:lvl>
    <w:lvl w:ilvl="2" w:tplc="041B001B" w:tentative="1">
      <w:start w:val="1"/>
      <w:numFmt w:val="lowerRoman"/>
      <w:lvlText w:val="%3."/>
      <w:lvlJc w:val="right"/>
      <w:pPr>
        <w:ind w:left="2519" w:hanging="180"/>
      </w:pPr>
    </w:lvl>
    <w:lvl w:ilvl="3" w:tplc="041B000F" w:tentative="1">
      <w:start w:val="1"/>
      <w:numFmt w:val="decimal"/>
      <w:lvlText w:val="%4."/>
      <w:lvlJc w:val="left"/>
      <w:pPr>
        <w:ind w:left="3239" w:hanging="360"/>
      </w:pPr>
    </w:lvl>
    <w:lvl w:ilvl="4" w:tplc="041B0019" w:tentative="1">
      <w:start w:val="1"/>
      <w:numFmt w:val="lowerLetter"/>
      <w:lvlText w:val="%5."/>
      <w:lvlJc w:val="left"/>
      <w:pPr>
        <w:ind w:left="3959" w:hanging="360"/>
      </w:pPr>
    </w:lvl>
    <w:lvl w:ilvl="5" w:tplc="041B001B" w:tentative="1">
      <w:start w:val="1"/>
      <w:numFmt w:val="lowerRoman"/>
      <w:lvlText w:val="%6."/>
      <w:lvlJc w:val="right"/>
      <w:pPr>
        <w:ind w:left="4679" w:hanging="180"/>
      </w:pPr>
    </w:lvl>
    <w:lvl w:ilvl="6" w:tplc="041B000F" w:tentative="1">
      <w:start w:val="1"/>
      <w:numFmt w:val="decimal"/>
      <w:lvlText w:val="%7."/>
      <w:lvlJc w:val="left"/>
      <w:pPr>
        <w:ind w:left="5399" w:hanging="360"/>
      </w:pPr>
    </w:lvl>
    <w:lvl w:ilvl="7" w:tplc="041B0019" w:tentative="1">
      <w:start w:val="1"/>
      <w:numFmt w:val="lowerLetter"/>
      <w:lvlText w:val="%8."/>
      <w:lvlJc w:val="left"/>
      <w:pPr>
        <w:ind w:left="6119" w:hanging="360"/>
      </w:pPr>
    </w:lvl>
    <w:lvl w:ilvl="8" w:tplc="041B001B" w:tentative="1">
      <w:start w:val="1"/>
      <w:numFmt w:val="lowerRoman"/>
      <w:lvlText w:val="%9."/>
      <w:lvlJc w:val="right"/>
      <w:pPr>
        <w:ind w:left="6839" w:hanging="180"/>
      </w:pPr>
    </w:lvl>
  </w:abstractNum>
  <w:abstractNum w:abstractNumId="10">
    <w:nsid w:val="052A4E36"/>
    <w:multiLevelType w:val="hybridMultilevel"/>
    <w:tmpl w:val="01C89C70"/>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05484742"/>
    <w:multiLevelType w:val="hybridMultilevel"/>
    <w:tmpl w:val="D6528CB8"/>
    <w:lvl w:ilvl="0" w:tplc="FFFFFFFF">
      <w:start w:val="1"/>
      <w:numFmt w:val="lowerLetter"/>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nsid w:val="054F4C5A"/>
    <w:multiLevelType w:val="hybridMultilevel"/>
    <w:tmpl w:val="078C0168"/>
    <w:lvl w:ilvl="0" w:tplc="041B000F">
      <w:start w:val="1"/>
      <w:numFmt w:val="decimal"/>
      <w:lvlText w:val="%1."/>
      <w:lvlJc w:val="left"/>
      <w:pPr>
        <w:ind w:left="720" w:hanging="360"/>
      </w:pPr>
    </w:lvl>
    <w:lvl w:ilvl="1" w:tplc="041B0001">
      <w:start w:val="1"/>
      <w:numFmt w:val="bullet"/>
      <w:lvlText w:val=""/>
      <w:lvlJc w:val="left"/>
      <w:pPr>
        <w:tabs>
          <w:tab w:val="num" w:pos="1440"/>
        </w:tabs>
        <w:ind w:left="1440" w:hanging="360"/>
      </w:pPr>
      <w:rPr>
        <w:rFonts w:ascii="Symbol" w:hAnsi="Symbol" w:hint="default"/>
      </w:rPr>
    </w:lvl>
    <w:lvl w:ilvl="2" w:tplc="C2A861BC">
      <w:start w:val="1"/>
      <w:numFmt w:val="decimal"/>
      <w:lvlText w:val="(%3)"/>
      <w:lvlJc w:val="left"/>
      <w:pPr>
        <w:ind w:left="2340" w:hanging="360"/>
      </w:pPr>
      <w:rPr>
        <w:rFonts w:hint="default"/>
      </w:rPr>
    </w:lvl>
    <w:lvl w:ilvl="3" w:tplc="6F08285C">
      <w:start w:val="1"/>
      <w:numFmt w:val="lowerLetter"/>
      <w:lvlText w:val="%4)"/>
      <w:lvlJc w:val="left"/>
      <w:pPr>
        <w:ind w:left="3240" w:hanging="72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062B3E29"/>
    <w:multiLevelType w:val="hybridMultilevel"/>
    <w:tmpl w:val="8C981C9A"/>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4">
    <w:nsid w:val="083F0B2F"/>
    <w:multiLevelType w:val="hybridMultilevel"/>
    <w:tmpl w:val="6F324FD8"/>
    <w:lvl w:ilvl="0" w:tplc="041B0019">
      <w:start w:val="1"/>
      <w:numFmt w:val="lowerLetter"/>
      <w:lvlText w:val="%1."/>
      <w:lvlJc w:val="left"/>
      <w:pPr>
        <w:ind w:left="720" w:hanging="360"/>
      </w:pPr>
      <w:rPr>
        <w:rFonts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0AB61466"/>
    <w:multiLevelType w:val="hybridMultilevel"/>
    <w:tmpl w:val="8530264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nsid w:val="0B5D12F5"/>
    <w:multiLevelType w:val="hybridMultilevel"/>
    <w:tmpl w:val="3A6A5E4E"/>
    <w:lvl w:ilvl="0" w:tplc="6AA6E5F0">
      <w:numFmt w:val="bullet"/>
      <w:lvlText w:val="-"/>
      <w:lvlJc w:val="left"/>
      <w:pPr>
        <w:ind w:left="1080" w:hanging="360"/>
      </w:pPr>
      <w:rPr>
        <w:rFonts w:ascii="Arial Narrow" w:eastAsia="Times New Roman" w:hAnsi="Arial Narrow" w:cs="Mangal" w:hint="default"/>
      </w:rPr>
    </w:lvl>
    <w:lvl w:ilvl="1" w:tplc="6E86A050">
      <w:numFmt w:val="bullet"/>
      <w:lvlText w:val="•"/>
      <w:lvlJc w:val="left"/>
      <w:pPr>
        <w:ind w:left="2160" w:hanging="720"/>
      </w:pPr>
      <w:rPr>
        <w:rFonts w:ascii="Arial" w:eastAsia="Times New Roman" w:hAnsi="Arial"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0C293A52"/>
    <w:multiLevelType w:val="hybridMultilevel"/>
    <w:tmpl w:val="12C8ED94"/>
    <w:lvl w:ilvl="0" w:tplc="B2D4E61A">
      <w:start w:val="1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0CA54A40"/>
    <w:multiLevelType w:val="hybridMultilevel"/>
    <w:tmpl w:val="630C33F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nsid w:val="0D093320"/>
    <w:multiLevelType w:val="hybridMultilevel"/>
    <w:tmpl w:val="2048BBBC"/>
    <w:lvl w:ilvl="0" w:tplc="041B0001">
      <w:start w:val="1"/>
      <w:numFmt w:val="bullet"/>
      <w:lvlText w:val=""/>
      <w:lvlJc w:val="left"/>
      <w:pPr>
        <w:ind w:left="1080" w:hanging="360"/>
      </w:pPr>
      <w:rPr>
        <w:rFonts w:ascii="Symbol" w:hAnsi="Symbol" w:hint="default"/>
      </w:rPr>
    </w:lvl>
    <w:lvl w:ilvl="1" w:tplc="041B0003">
      <w:start w:val="1"/>
      <w:numFmt w:val="bullet"/>
      <w:lvlText w:val="o"/>
      <w:lvlJc w:val="left"/>
      <w:pPr>
        <w:ind w:left="1800" w:hanging="360"/>
      </w:pPr>
      <w:rPr>
        <w:rFonts w:ascii="Courier New" w:hAnsi="Courier New" w:cs="Times New Roman" w:hint="default"/>
      </w:rPr>
    </w:lvl>
    <w:lvl w:ilvl="2" w:tplc="041B0005">
      <w:start w:val="1"/>
      <w:numFmt w:val="bullet"/>
      <w:lvlText w:val=""/>
      <w:lvlJc w:val="left"/>
      <w:pPr>
        <w:ind w:left="2520" w:hanging="360"/>
      </w:pPr>
      <w:rPr>
        <w:rFonts w:ascii="Wingdings" w:hAnsi="Wingdings" w:hint="default"/>
      </w:rPr>
    </w:lvl>
    <w:lvl w:ilvl="3" w:tplc="041B0001">
      <w:start w:val="1"/>
      <w:numFmt w:val="bullet"/>
      <w:lvlText w:val=""/>
      <w:lvlJc w:val="left"/>
      <w:pPr>
        <w:ind w:left="3240" w:hanging="360"/>
      </w:pPr>
      <w:rPr>
        <w:rFonts w:ascii="Symbol" w:hAnsi="Symbol" w:hint="default"/>
      </w:rPr>
    </w:lvl>
    <w:lvl w:ilvl="4" w:tplc="041B0003">
      <w:start w:val="1"/>
      <w:numFmt w:val="bullet"/>
      <w:lvlText w:val="o"/>
      <w:lvlJc w:val="left"/>
      <w:pPr>
        <w:ind w:left="3960" w:hanging="360"/>
      </w:pPr>
      <w:rPr>
        <w:rFonts w:ascii="Courier New" w:hAnsi="Courier New" w:cs="Times New Roman" w:hint="default"/>
      </w:rPr>
    </w:lvl>
    <w:lvl w:ilvl="5" w:tplc="041B0005">
      <w:start w:val="1"/>
      <w:numFmt w:val="bullet"/>
      <w:lvlText w:val=""/>
      <w:lvlJc w:val="left"/>
      <w:pPr>
        <w:ind w:left="4680" w:hanging="360"/>
      </w:pPr>
      <w:rPr>
        <w:rFonts w:ascii="Wingdings" w:hAnsi="Wingdings" w:hint="default"/>
      </w:rPr>
    </w:lvl>
    <w:lvl w:ilvl="6" w:tplc="041B0001">
      <w:start w:val="1"/>
      <w:numFmt w:val="bullet"/>
      <w:lvlText w:val=""/>
      <w:lvlJc w:val="left"/>
      <w:pPr>
        <w:ind w:left="5400" w:hanging="360"/>
      </w:pPr>
      <w:rPr>
        <w:rFonts w:ascii="Symbol" w:hAnsi="Symbol" w:hint="default"/>
      </w:rPr>
    </w:lvl>
    <w:lvl w:ilvl="7" w:tplc="041B0003">
      <w:start w:val="1"/>
      <w:numFmt w:val="bullet"/>
      <w:lvlText w:val="o"/>
      <w:lvlJc w:val="left"/>
      <w:pPr>
        <w:ind w:left="6120" w:hanging="360"/>
      </w:pPr>
      <w:rPr>
        <w:rFonts w:ascii="Courier New" w:hAnsi="Courier New" w:cs="Times New Roman" w:hint="default"/>
      </w:rPr>
    </w:lvl>
    <w:lvl w:ilvl="8" w:tplc="041B0005">
      <w:start w:val="1"/>
      <w:numFmt w:val="bullet"/>
      <w:lvlText w:val=""/>
      <w:lvlJc w:val="left"/>
      <w:pPr>
        <w:ind w:left="6840" w:hanging="360"/>
      </w:pPr>
      <w:rPr>
        <w:rFonts w:ascii="Wingdings" w:hAnsi="Wingdings" w:hint="default"/>
      </w:rPr>
    </w:lvl>
  </w:abstractNum>
  <w:abstractNum w:abstractNumId="20">
    <w:nsid w:val="0D360CB3"/>
    <w:multiLevelType w:val="hybridMultilevel"/>
    <w:tmpl w:val="7266431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nsid w:val="0D645E0A"/>
    <w:multiLevelType w:val="hybridMultilevel"/>
    <w:tmpl w:val="4C68A170"/>
    <w:lvl w:ilvl="0" w:tplc="041B0017">
      <w:start w:val="1"/>
      <w:numFmt w:val="lowerLetter"/>
      <w:lvlText w:val="%1)"/>
      <w:lvlJc w:val="left"/>
      <w:pPr>
        <w:ind w:left="1571" w:hanging="360"/>
      </w:pPr>
    </w:lvl>
    <w:lvl w:ilvl="1" w:tplc="041B0017">
      <w:start w:val="1"/>
      <w:numFmt w:val="lowerLetter"/>
      <w:lvlText w:val="%2)"/>
      <w:lvlJc w:val="left"/>
      <w:pPr>
        <w:ind w:left="2291" w:hanging="360"/>
      </w:pPr>
    </w:lvl>
    <w:lvl w:ilvl="2" w:tplc="041B001B" w:tentative="1">
      <w:start w:val="1"/>
      <w:numFmt w:val="lowerRoman"/>
      <w:lvlText w:val="%3."/>
      <w:lvlJc w:val="right"/>
      <w:pPr>
        <w:ind w:left="3011" w:hanging="180"/>
      </w:pPr>
    </w:lvl>
    <w:lvl w:ilvl="3" w:tplc="041B000F" w:tentative="1">
      <w:start w:val="1"/>
      <w:numFmt w:val="decimal"/>
      <w:lvlText w:val="%4."/>
      <w:lvlJc w:val="left"/>
      <w:pPr>
        <w:ind w:left="3731" w:hanging="360"/>
      </w:pPr>
    </w:lvl>
    <w:lvl w:ilvl="4" w:tplc="041B0019" w:tentative="1">
      <w:start w:val="1"/>
      <w:numFmt w:val="lowerLetter"/>
      <w:lvlText w:val="%5."/>
      <w:lvlJc w:val="left"/>
      <w:pPr>
        <w:ind w:left="4451" w:hanging="360"/>
      </w:pPr>
    </w:lvl>
    <w:lvl w:ilvl="5" w:tplc="041B001B" w:tentative="1">
      <w:start w:val="1"/>
      <w:numFmt w:val="lowerRoman"/>
      <w:lvlText w:val="%6."/>
      <w:lvlJc w:val="right"/>
      <w:pPr>
        <w:ind w:left="5171" w:hanging="180"/>
      </w:pPr>
    </w:lvl>
    <w:lvl w:ilvl="6" w:tplc="041B000F" w:tentative="1">
      <w:start w:val="1"/>
      <w:numFmt w:val="decimal"/>
      <w:lvlText w:val="%7."/>
      <w:lvlJc w:val="left"/>
      <w:pPr>
        <w:ind w:left="5891" w:hanging="360"/>
      </w:pPr>
    </w:lvl>
    <w:lvl w:ilvl="7" w:tplc="041B0019" w:tentative="1">
      <w:start w:val="1"/>
      <w:numFmt w:val="lowerLetter"/>
      <w:lvlText w:val="%8."/>
      <w:lvlJc w:val="left"/>
      <w:pPr>
        <w:ind w:left="6611" w:hanging="360"/>
      </w:pPr>
    </w:lvl>
    <w:lvl w:ilvl="8" w:tplc="041B001B" w:tentative="1">
      <w:start w:val="1"/>
      <w:numFmt w:val="lowerRoman"/>
      <w:lvlText w:val="%9."/>
      <w:lvlJc w:val="right"/>
      <w:pPr>
        <w:ind w:left="7331" w:hanging="180"/>
      </w:pPr>
    </w:lvl>
  </w:abstractNum>
  <w:abstractNum w:abstractNumId="22">
    <w:nsid w:val="0DA17C3B"/>
    <w:multiLevelType w:val="hybridMultilevel"/>
    <w:tmpl w:val="48461998"/>
    <w:lvl w:ilvl="0" w:tplc="0409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nsid w:val="0DF93C98"/>
    <w:multiLevelType w:val="hybridMultilevel"/>
    <w:tmpl w:val="828213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0F613CC7"/>
    <w:multiLevelType w:val="multilevel"/>
    <w:tmpl w:val="9BEADDB4"/>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5">
    <w:nsid w:val="111C1558"/>
    <w:multiLevelType w:val="hybridMultilevel"/>
    <w:tmpl w:val="28D2767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nsid w:val="12981604"/>
    <w:multiLevelType w:val="hybridMultilevel"/>
    <w:tmpl w:val="68E0DE1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nsid w:val="13985BFB"/>
    <w:multiLevelType w:val="hybridMultilevel"/>
    <w:tmpl w:val="38382CD0"/>
    <w:lvl w:ilvl="0" w:tplc="041B0001">
      <w:start w:val="1"/>
      <w:numFmt w:val="bullet"/>
      <w:lvlText w:val=""/>
      <w:lvlJc w:val="left"/>
      <w:pPr>
        <w:ind w:left="783" w:hanging="360"/>
      </w:pPr>
      <w:rPr>
        <w:rFonts w:ascii="Symbol" w:hAnsi="Symbol" w:hint="default"/>
      </w:rPr>
    </w:lvl>
    <w:lvl w:ilvl="1" w:tplc="041B0003">
      <w:start w:val="1"/>
      <w:numFmt w:val="bullet"/>
      <w:lvlText w:val="o"/>
      <w:lvlJc w:val="left"/>
      <w:pPr>
        <w:ind w:left="1503" w:hanging="360"/>
      </w:pPr>
      <w:rPr>
        <w:rFonts w:ascii="Courier New" w:hAnsi="Courier New" w:cs="Times New Roman" w:hint="default"/>
      </w:rPr>
    </w:lvl>
    <w:lvl w:ilvl="2" w:tplc="041B0005">
      <w:start w:val="1"/>
      <w:numFmt w:val="bullet"/>
      <w:lvlText w:val=""/>
      <w:lvlJc w:val="left"/>
      <w:pPr>
        <w:ind w:left="2223" w:hanging="360"/>
      </w:pPr>
      <w:rPr>
        <w:rFonts w:ascii="Wingdings" w:hAnsi="Wingdings" w:hint="default"/>
      </w:rPr>
    </w:lvl>
    <w:lvl w:ilvl="3" w:tplc="041B0001">
      <w:start w:val="1"/>
      <w:numFmt w:val="bullet"/>
      <w:lvlText w:val=""/>
      <w:lvlJc w:val="left"/>
      <w:pPr>
        <w:ind w:left="2943" w:hanging="360"/>
      </w:pPr>
      <w:rPr>
        <w:rFonts w:ascii="Symbol" w:hAnsi="Symbol" w:hint="default"/>
      </w:rPr>
    </w:lvl>
    <w:lvl w:ilvl="4" w:tplc="041B0003">
      <w:start w:val="1"/>
      <w:numFmt w:val="bullet"/>
      <w:lvlText w:val="o"/>
      <w:lvlJc w:val="left"/>
      <w:pPr>
        <w:ind w:left="3663" w:hanging="360"/>
      </w:pPr>
      <w:rPr>
        <w:rFonts w:ascii="Courier New" w:hAnsi="Courier New" w:cs="Times New Roman" w:hint="default"/>
      </w:rPr>
    </w:lvl>
    <w:lvl w:ilvl="5" w:tplc="041B0005">
      <w:start w:val="1"/>
      <w:numFmt w:val="bullet"/>
      <w:lvlText w:val=""/>
      <w:lvlJc w:val="left"/>
      <w:pPr>
        <w:ind w:left="4383" w:hanging="360"/>
      </w:pPr>
      <w:rPr>
        <w:rFonts w:ascii="Wingdings" w:hAnsi="Wingdings" w:hint="default"/>
      </w:rPr>
    </w:lvl>
    <w:lvl w:ilvl="6" w:tplc="041B0001">
      <w:start w:val="1"/>
      <w:numFmt w:val="bullet"/>
      <w:lvlText w:val=""/>
      <w:lvlJc w:val="left"/>
      <w:pPr>
        <w:ind w:left="5103" w:hanging="360"/>
      </w:pPr>
      <w:rPr>
        <w:rFonts w:ascii="Symbol" w:hAnsi="Symbol" w:hint="default"/>
      </w:rPr>
    </w:lvl>
    <w:lvl w:ilvl="7" w:tplc="041B0003">
      <w:start w:val="1"/>
      <w:numFmt w:val="bullet"/>
      <w:lvlText w:val="o"/>
      <w:lvlJc w:val="left"/>
      <w:pPr>
        <w:ind w:left="5823" w:hanging="360"/>
      </w:pPr>
      <w:rPr>
        <w:rFonts w:ascii="Courier New" w:hAnsi="Courier New" w:cs="Times New Roman" w:hint="default"/>
      </w:rPr>
    </w:lvl>
    <w:lvl w:ilvl="8" w:tplc="041B0005">
      <w:start w:val="1"/>
      <w:numFmt w:val="bullet"/>
      <w:lvlText w:val=""/>
      <w:lvlJc w:val="left"/>
      <w:pPr>
        <w:ind w:left="6543" w:hanging="360"/>
      </w:pPr>
      <w:rPr>
        <w:rFonts w:ascii="Wingdings" w:hAnsi="Wingdings" w:hint="default"/>
      </w:rPr>
    </w:lvl>
  </w:abstractNum>
  <w:abstractNum w:abstractNumId="28">
    <w:nsid w:val="13ED2CF7"/>
    <w:multiLevelType w:val="hybridMultilevel"/>
    <w:tmpl w:val="811A37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14745072"/>
    <w:multiLevelType w:val="hybridMultilevel"/>
    <w:tmpl w:val="C868DCD6"/>
    <w:lvl w:ilvl="0" w:tplc="04090019">
      <w:start w:val="1"/>
      <w:numFmt w:val="lowerLetter"/>
      <w:lvlText w:val="%1."/>
      <w:lvlJc w:val="left"/>
      <w:pPr>
        <w:ind w:left="720" w:hanging="360"/>
      </w:pPr>
    </w:lvl>
    <w:lvl w:ilvl="1" w:tplc="041B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4C75D74"/>
    <w:multiLevelType w:val="hybridMultilevel"/>
    <w:tmpl w:val="FAA070FC"/>
    <w:lvl w:ilvl="0" w:tplc="04090001">
      <w:start w:val="1"/>
      <w:numFmt w:val="bullet"/>
      <w:lvlText w:val=""/>
      <w:lvlJc w:val="left"/>
      <w:pPr>
        <w:ind w:left="1145" w:hanging="360"/>
      </w:pPr>
      <w:rPr>
        <w:rFonts w:ascii="Symbol" w:hAnsi="Symbol" w:hint="default"/>
      </w:rPr>
    </w:lvl>
    <w:lvl w:ilvl="1" w:tplc="041B0003">
      <w:start w:val="1"/>
      <w:numFmt w:val="bullet"/>
      <w:lvlText w:val="o"/>
      <w:lvlJc w:val="left"/>
      <w:pPr>
        <w:ind w:left="1865" w:hanging="360"/>
      </w:pPr>
      <w:rPr>
        <w:rFonts w:ascii="Courier New" w:hAnsi="Courier New" w:cs="Courier New" w:hint="default"/>
      </w:rPr>
    </w:lvl>
    <w:lvl w:ilvl="2" w:tplc="041B0005" w:tentative="1">
      <w:start w:val="1"/>
      <w:numFmt w:val="bullet"/>
      <w:lvlText w:val=""/>
      <w:lvlJc w:val="left"/>
      <w:pPr>
        <w:ind w:left="2585" w:hanging="360"/>
      </w:pPr>
      <w:rPr>
        <w:rFonts w:ascii="Wingdings" w:hAnsi="Wingdings" w:hint="default"/>
      </w:rPr>
    </w:lvl>
    <w:lvl w:ilvl="3" w:tplc="041B0001" w:tentative="1">
      <w:start w:val="1"/>
      <w:numFmt w:val="bullet"/>
      <w:lvlText w:val=""/>
      <w:lvlJc w:val="left"/>
      <w:pPr>
        <w:ind w:left="3305" w:hanging="360"/>
      </w:pPr>
      <w:rPr>
        <w:rFonts w:ascii="Symbol" w:hAnsi="Symbol" w:hint="default"/>
      </w:rPr>
    </w:lvl>
    <w:lvl w:ilvl="4" w:tplc="041B0003" w:tentative="1">
      <w:start w:val="1"/>
      <w:numFmt w:val="bullet"/>
      <w:lvlText w:val="o"/>
      <w:lvlJc w:val="left"/>
      <w:pPr>
        <w:ind w:left="4025" w:hanging="360"/>
      </w:pPr>
      <w:rPr>
        <w:rFonts w:ascii="Courier New" w:hAnsi="Courier New" w:cs="Courier New" w:hint="default"/>
      </w:rPr>
    </w:lvl>
    <w:lvl w:ilvl="5" w:tplc="041B0005" w:tentative="1">
      <w:start w:val="1"/>
      <w:numFmt w:val="bullet"/>
      <w:lvlText w:val=""/>
      <w:lvlJc w:val="left"/>
      <w:pPr>
        <w:ind w:left="4745" w:hanging="360"/>
      </w:pPr>
      <w:rPr>
        <w:rFonts w:ascii="Wingdings" w:hAnsi="Wingdings" w:hint="default"/>
      </w:rPr>
    </w:lvl>
    <w:lvl w:ilvl="6" w:tplc="041B0001" w:tentative="1">
      <w:start w:val="1"/>
      <w:numFmt w:val="bullet"/>
      <w:lvlText w:val=""/>
      <w:lvlJc w:val="left"/>
      <w:pPr>
        <w:ind w:left="5465" w:hanging="360"/>
      </w:pPr>
      <w:rPr>
        <w:rFonts w:ascii="Symbol" w:hAnsi="Symbol" w:hint="default"/>
      </w:rPr>
    </w:lvl>
    <w:lvl w:ilvl="7" w:tplc="041B0003" w:tentative="1">
      <w:start w:val="1"/>
      <w:numFmt w:val="bullet"/>
      <w:lvlText w:val="o"/>
      <w:lvlJc w:val="left"/>
      <w:pPr>
        <w:ind w:left="6185" w:hanging="360"/>
      </w:pPr>
      <w:rPr>
        <w:rFonts w:ascii="Courier New" w:hAnsi="Courier New" w:cs="Courier New" w:hint="default"/>
      </w:rPr>
    </w:lvl>
    <w:lvl w:ilvl="8" w:tplc="041B0005" w:tentative="1">
      <w:start w:val="1"/>
      <w:numFmt w:val="bullet"/>
      <w:lvlText w:val=""/>
      <w:lvlJc w:val="left"/>
      <w:pPr>
        <w:ind w:left="6905" w:hanging="360"/>
      </w:pPr>
      <w:rPr>
        <w:rFonts w:ascii="Wingdings" w:hAnsi="Wingdings" w:hint="default"/>
      </w:rPr>
    </w:lvl>
  </w:abstractNum>
  <w:abstractNum w:abstractNumId="31">
    <w:nsid w:val="150939FD"/>
    <w:multiLevelType w:val="hybridMultilevel"/>
    <w:tmpl w:val="A40AC56C"/>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2">
    <w:nsid w:val="15731CF7"/>
    <w:multiLevelType w:val="hybridMultilevel"/>
    <w:tmpl w:val="89DAF81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nsid w:val="15A2249F"/>
    <w:multiLevelType w:val="hybridMultilevel"/>
    <w:tmpl w:val="46CC8AFE"/>
    <w:lvl w:ilvl="0" w:tplc="9034B83A">
      <w:start w:val="1"/>
      <w:numFmt w:val="bullet"/>
      <w:pStyle w:val="Bulletslevel2"/>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nsid w:val="15C844E2"/>
    <w:multiLevelType w:val="hybridMultilevel"/>
    <w:tmpl w:val="909090F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16A86142"/>
    <w:multiLevelType w:val="hybridMultilevel"/>
    <w:tmpl w:val="C2E8C30E"/>
    <w:lvl w:ilvl="0" w:tplc="8BD29332">
      <w:start w:val="1"/>
      <w:numFmt w:val="decimal"/>
      <w:lvlText w:val="%1."/>
      <w:lvlJc w:val="left"/>
      <w:pPr>
        <w:tabs>
          <w:tab w:val="num" w:pos="360"/>
        </w:tabs>
        <w:ind w:left="360" w:hanging="360"/>
      </w:pPr>
      <w:rPr>
        <w:rFonts w:ascii="Arial" w:hAnsi="Arial" w:cs="Arial" w:hint="default"/>
        <w:b w:val="0"/>
        <w:color w:val="auto"/>
        <w:sz w:val="16"/>
        <w:szCs w:val="16"/>
      </w:rPr>
    </w:lvl>
    <w:lvl w:ilvl="1" w:tplc="041B0001">
      <w:start w:val="1"/>
      <w:numFmt w:val="bullet"/>
      <w:lvlText w:val=""/>
      <w:lvlJc w:val="left"/>
      <w:pPr>
        <w:tabs>
          <w:tab w:val="num" w:pos="1440"/>
        </w:tabs>
        <w:ind w:left="1440" w:hanging="360"/>
      </w:pPr>
      <w:rPr>
        <w:rFonts w:ascii="Symbol" w:hAnsi="Symbol" w:hint="default"/>
      </w:rPr>
    </w:lvl>
    <w:lvl w:ilvl="2" w:tplc="041B0017">
      <w:start w:val="1"/>
      <w:numFmt w:val="lowerLetter"/>
      <w:lvlText w:val="%3)"/>
      <w:lvlJc w:val="left"/>
      <w:pPr>
        <w:tabs>
          <w:tab w:val="num" w:pos="2340"/>
        </w:tabs>
        <w:ind w:left="2340" w:hanging="360"/>
      </w:pPr>
      <w:rPr>
        <w:rFonts w:cs="Times New Roman" w:hint="default"/>
        <w:color w:val="auto"/>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6">
    <w:nsid w:val="16AE4AD5"/>
    <w:multiLevelType w:val="multilevel"/>
    <w:tmpl w:val="041B001F"/>
    <w:lvl w:ilvl="0">
      <w:start w:val="1"/>
      <w:numFmt w:val="decimal"/>
      <w:lvlText w:val="%1."/>
      <w:lvlJc w:val="left"/>
      <w:pPr>
        <w:ind w:left="360" w:hanging="360"/>
      </w:pPr>
      <w:rPr>
        <w:rFonts w:cs="Times New Roman"/>
      </w:rPr>
    </w:lvl>
    <w:lvl w:ilvl="1">
      <w:start w:val="1"/>
      <w:numFmt w:val="decimal"/>
      <w:lvlText w:val="%1.%2."/>
      <w:lvlJc w:val="left"/>
      <w:pPr>
        <w:ind w:left="716"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7">
    <w:nsid w:val="1813540D"/>
    <w:multiLevelType w:val="hybridMultilevel"/>
    <w:tmpl w:val="05D4D39A"/>
    <w:lvl w:ilvl="0" w:tplc="041B000F">
      <w:start w:val="1"/>
      <w:numFmt w:val="decimal"/>
      <w:lvlText w:val="%1."/>
      <w:lvlJc w:val="left"/>
      <w:pPr>
        <w:ind w:left="720" w:hanging="360"/>
      </w:pPr>
    </w:lvl>
    <w:lvl w:ilvl="1" w:tplc="3DEC0058">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187735FB"/>
    <w:multiLevelType w:val="hybridMultilevel"/>
    <w:tmpl w:val="237E0426"/>
    <w:lvl w:ilvl="0" w:tplc="6C6026C6">
      <w:start w:val="1"/>
      <w:numFmt w:val="bullet"/>
      <w:lvlText w:val=""/>
      <w:lvlJc w:val="left"/>
      <w:pPr>
        <w:tabs>
          <w:tab w:val="num" w:pos="305"/>
        </w:tabs>
        <w:ind w:left="305" w:hanging="360"/>
      </w:pPr>
      <w:rPr>
        <w:rFonts w:ascii="Symbol" w:hAnsi="Symbol" w:hint="default"/>
        <w:color w:val="auto"/>
      </w:rPr>
    </w:lvl>
    <w:lvl w:ilvl="1" w:tplc="041B0003" w:tentative="1">
      <w:start w:val="1"/>
      <w:numFmt w:val="bullet"/>
      <w:lvlText w:val="o"/>
      <w:lvlJc w:val="left"/>
      <w:pPr>
        <w:ind w:left="1385" w:hanging="360"/>
      </w:pPr>
      <w:rPr>
        <w:rFonts w:ascii="Courier New" w:hAnsi="Courier New" w:cs="Courier New" w:hint="default"/>
      </w:rPr>
    </w:lvl>
    <w:lvl w:ilvl="2" w:tplc="041B0005" w:tentative="1">
      <w:start w:val="1"/>
      <w:numFmt w:val="bullet"/>
      <w:lvlText w:val=""/>
      <w:lvlJc w:val="left"/>
      <w:pPr>
        <w:ind w:left="2105" w:hanging="360"/>
      </w:pPr>
      <w:rPr>
        <w:rFonts w:ascii="Wingdings" w:hAnsi="Wingdings" w:hint="default"/>
      </w:rPr>
    </w:lvl>
    <w:lvl w:ilvl="3" w:tplc="041B0001" w:tentative="1">
      <w:start w:val="1"/>
      <w:numFmt w:val="bullet"/>
      <w:lvlText w:val=""/>
      <w:lvlJc w:val="left"/>
      <w:pPr>
        <w:ind w:left="2825" w:hanging="360"/>
      </w:pPr>
      <w:rPr>
        <w:rFonts w:ascii="Symbol" w:hAnsi="Symbol" w:hint="default"/>
      </w:rPr>
    </w:lvl>
    <w:lvl w:ilvl="4" w:tplc="041B0003" w:tentative="1">
      <w:start w:val="1"/>
      <w:numFmt w:val="bullet"/>
      <w:lvlText w:val="o"/>
      <w:lvlJc w:val="left"/>
      <w:pPr>
        <w:ind w:left="3545" w:hanging="360"/>
      </w:pPr>
      <w:rPr>
        <w:rFonts w:ascii="Courier New" w:hAnsi="Courier New" w:cs="Courier New" w:hint="default"/>
      </w:rPr>
    </w:lvl>
    <w:lvl w:ilvl="5" w:tplc="041B0005" w:tentative="1">
      <w:start w:val="1"/>
      <w:numFmt w:val="bullet"/>
      <w:lvlText w:val=""/>
      <w:lvlJc w:val="left"/>
      <w:pPr>
        <w:ind w:left="4265" w:hanging="360"/>
      </w:pPr>
      <w:rPr>
        <w:rFonts w:ascii="Wingdings" w:hAnsi="Wingdings" w:hint="default"/>
      </w:rPr>
    </w:lvl>
    <w:lvl w:ilvl="6" w:tplc="041B0001" w:tentative="1">
      <w:start w:val="1"/>
      <w:numFmt w:val="bullet"/>
      <w:lvlText w:val=""/>
      <w:lvlJc w:val="left"/>
      <w:pPr>
        <w:ind w:left="4985" w:hanging="360"/>
      </w:pPr>
      <w:rPr>
        <w:rFonts w:ascii="Symbol" w:hAnsi="Symbol" w:hint="default"/>
      </w:rPr>
    </w:lvl>
    <w:lvl w:ilvl="7" w:tplc="041B0003" w:tentative="1">
      <w:start w:val="1"/>
      <w:numFmt w:val="bullet"/>
      <w:lvlText w:val="o"/>
      <w:lvlJc w:val="left"/>
      <w:pPr>
        <w:ind w:left="5705" w:hanging="360"/>
      </w:pPr>
      <w:rPr>
        <w:rFonts w:ascii="Courier New" w:hAnsi="Courier New" w:cs="Courier New" w:hint="default"/>
      </w:rPr>
    </w:lvl>
    <w:lvl w:ilvl="8" w:tplc="041B0005" w:tentative="1">
      <w:start w:val="1"/>
      <w:numFmt w:val="bullet"/>
      <w:lvlText w:val=""/>
      <w:lvlJc w:val="left"/>
      <w:pPr>
        <w:ind w:left="6425" w:hanging="360"/>
      </w:pPr>
      <w:rPr>
        <w:rFonts w:ascii="Wingdings" w:hAnsi="Wingdings" w:hint="default"/>
      </w:rPr>
    </w:lvl>
  </w:abstractNum>
  <w:abstractNum w:abstractNumId="39">
    <w:nsid w:val="18C5793A"/>
    <w:multiLevelType w:val="hybridMultilevel"/>
    <w:tmpl w:val="A7D2B420"/>
    <w:lvl w:ilvl="0" w:tplc="2A90657C">
      <w:start w:val="1"/>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nsid w:val="1A43421D"/>
    <w:multiLevelType w:val="multilevel"/>
    <w:tmpl w:val="D4C4F336"/>
    <w:lvl w:ilvl="0">
      <w:start w:val="1"/>
      <w:numFmt w:val="decimal"/>
      <w:lvlText w:val="%1."/>
      <w:lvlJc w:val="left"/>
      <w:pPr>
        <w:ind w:left="1004" w:hanging="360"/>
      </w:pPr>
      <w:rPr>
        <w:rFonts w:cs="Times New Roman"/>
        <w:b w:val="0"/>
        <w:strike w:val="0"/>
      </w:rPr>
    </w:lvl>
    <w:lvl w:ilvl="1">
      <w:start w:val="1"/>
      <w:numFmt w:val="decimal"/>
      <w:isLgl/>
      <w:lvlText w:val="%1.%2"/>
      <w:lvlJc w:val="left"/>
      <w:pPr>
        <w:ind w:left="1069" w:hanging="360"/>
      </w:pPr>
      <w:rPr>
        <w:rFonts w:cs="Times New Roman" w:hint="default"/>
      </w:rPr>
    </w:lvl>
    <w:lvl w:ilvl="2">
      <w:start w:val="1"/>
      <w:numFmt w:val="decimal"/>
      <w:isLgl/>
      <w:lvlText w:val="%1.%2.%3"/>
      <w:lvlJc w:val="left"/>
      <w:pPr>
        <w:ind w:left="1134" w:hanging="360"/>
      </w:pPr>
      <w:rPr>
        <w:rFonts w:cs="Times New Roman" w:hint="default"/>
      </w:rPr>
    </w:lvl>
    <w:lvl w:ilvl="3">
      <w:start w:val="1"/>
      <w:numFmt w:val="decimal"/>
      <w:isLgl/>
      <w:lvlText w:val="%1.%2.%3.%4"/>
      <w:lvlJc w:val="left"/>
      <w:pPr>
        <w:ind w:left="1559" w:hanging="720"/>
      </w:pPr>
      <w:rPr>
        <w:rFonts w:cs="Times New Roman" w:hint="default"/>
      </w:rPr>
    </w:lvl>
    <w:lvl w:ilvl="4">
      <w:start w:val="1"/>
      <w:numFmt w:val="decimal"/>
      <w:isLgl/>
      <w:lvlText w:val="%1.%2.%3.%4.%5"/>
      <w:lvlJc w:val="left"/>
      <w:pPr>
        <w:ind w:left="1624" w:hanging="720"/>
      </w:pPr>
      <w:rPr>
        <w:rFonts w:cs="Times New Roman" w:hint="default"/>
      </w:rPr>
    </w:lvl>
    <w:lvl w:ilvl="5">
      <w:start w:val="1"/>
      <w:numFmt w:val="decimal"/>
      <w:isLgl/>
      <w:lvlText w:val="%1.%2.%3.%4.%5.%6"/>
      <w:lvlJc w:val="left"/>
      <w:pPr>
        <w:ind w:left="2049" w:hanging="1080"/>
      </w:pPr>
      <w:rPr>
        <w:rFonts w:cs="Times New Roman" w:hint="default"/>
      </w:rPr>
    </w:lvl>
    <w:lvl w:ilvl="6">
      <w:start w:val="1"/>
      <w:numFmt w:val="decimal"/>
      <w:isLgl/>
      <w:lvlText w:val="%1.%2.%3.%4.%5.%6.%7"/>
      <w:lvlJc w:val="left"/>
      <w:pPr>
        <w:ind w:left="2114" w:hanging="1080"/>
      </w:pPr>
      <w:rPr>
        <w:rFonts w:cs="Times New Roman" w:hint="default"/>
      </w:rPr>
    </w:lvl>
    <w:lvl w:ilvl="7">
      <w:start w:val="1"/>
      <w:numFmt w:val="decimal"/>
      <w:isLgl/>
      <w:lvlText w:val="%1.%2.%3.%4.%5.%6.%7.%8"/>
      <w:lvlJc w:val="left"/>
      <w:pPr>
        <w:ind w:left="2179" w:hanging="1080"/>
      </w:pPr>
      <w:rPr>
        <w:rFonts w:cs="Times New Roman" w:hint="default"/>
      </w:rPr>
    </w:lvl>
    <w:lvl w:ilvl="8">
      <w:start w:val="1"/>
      <w:numFmt w:val="decimal"/>
      <w:isLgl/>
      <w:lvlText w:val="%1.%2.%3.%4.%5.%6.%7.%8.%9"/>
      <w:lvlJc w:val="left"/>
      <w:pPr>
        <w:ind w:left="2604" w:hanging="1440"/>
      </w:pPr>
      <w:rPr>
        <w:rFonts w:cs="Times New Roman" w:hint="default"/>
      </w:rPr>
    </w:lvl>
  </w:abstractNum>
  <w:abstractNum w:abstractNumId="41">
    <w:nsid w:val="1A957D02"/>
    <w:multiLevelType w:val="hybridMultilevel"/>
    <w:tmpl w:val="0EF422A6"/>
    <w:lvl w:ilvl="0" w:tplc="BC886506">
      <w:start w:val="4"/>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nsid w:val="1B36214A"/>
    <w:multiLevelType w:val="hybridMultilevel"/>
    <w:tmpl w:val="50B00352"/>
    <w:lvl w:ilvl="0" w:tplc="041B000F">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CD66729C">
      <w:start w:val="1"/>
      <w:numFmt w:val="lowerLetter"/>
      <w:lvlText w:val="%3)"/>
      <w:lvlJc w:val="left"/>
      <w:pPr>
        <w:ind w:left="2385" w:hanging="405"/>
      </w:pPr>
      <w:rPr>
        <w:rFonts w:cs="Times New Roman" w:hint="default"/>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3">
    <w:nsid w:val="1B427804"/>
    <w:multiLevelType w:val="multilevel"/>
    <w:tmpl w:val="1E7CF170"/>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4">
    <w:nsid w:val="1D075260"/>
    <w:multiLevelType w:val="hybridMultilevel"/>
    <w:tmpl w:val="E0C0C622"/>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nsid w:val="1DE80B8C"/>
    <w:multiLevelType w:val="hybridMultilevel"/>
    <w:tmpl w:val="9E94FC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nsid w:val="1ED501CE"/>
    <w:multiLevelType w:val="hybridMultilevel"/>
    <w:tmpl w:val="15A6F3B4"/>
    <w:lvl w:ilvl="0" w:tplc="041B000F">
      <w:start w:val="1"/>
      <w:numFmt w:val="decimal"/>
      <w:lvlText w:val="%1."/>
      <w:lvlJc w:val="left"/>
      <w:pPr>
        <w:ind w:left="4897" w:hanging="360"/>
      </w:pPr>
      <w:rPr>
        <w:rFonts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7">
    <w:nsid w:val="1F733F2F"/>
    <w:multiLevelType w:val="hybridMultilevel"/>
    <w:tmpl w:val="6C4E83C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
    <w:nsid w:val="1FAA7821"/>
    <w:multiLevelType w:val="hybridMultilevel"/>
    <w:tmpl w:val="973E9E1C"/>
    <w:lvl w:ilvl="0" w:tplc="04090019">
      <w:start w:val="1"/>
      <w:numFmt w:val="lowerLetter"/>
      <w:lvlText w:val="%1."/>
      <w:lvlJc w:val="left"/>
      <w:pPr>
        <w:ind w:left="720" w:hanging="360"/>
      </w:pPr>
    </w:lvl>
    <w:lvl w:ilvl="1" w:tplc="041B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1FC73C11"/>
    <w:multiLevelType w:val="hybridMultilevel"/>
    <w:tmpl w:val="4BB83B4C"/>
    <w:lvl w:ilvl="0" w:tplc="DE1214B8">
      <w:start w:val="16"/>
      <w:numFmt w:val="bullet"/>
      <w:lvlText w:val="-"/>
      <w:lvlJc w:val="left"/>
      <w:pPr>
        <w:ind w:left="720" w:hanging="360"/>
      </w:pPr>
      <w:rPr>
        <w:rFonts w:ascii="Corbel" w:eastAsia="Times New Roman" w:hAnsi="Corbe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
    <w:nsid w:val="1FDA2963"/>
    <w:multiLevelType w:val="hybridMultilevel"/>
    <w:tmpl w:val="E7EA940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nsid w:val="21533805"/>
    <w:multiLevelType w:val="hybridMultilevel"/>
    <w:tmpl w:val="B47A46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22ED15EB"/>
    <w:multiLevelType w:val="hybridMultilevel"/>
    <w:tmpl w:val="40A6741A"/>
    <w:lvl w:ilvl="0" w:tplc="041B0019">
      <w:start w:val="1"/>
      <w:numFmt w:val="lowerLetter"/>
      <w:lvlText w:val="%1."/>
      <w:lvlJc w:val="left"/>
      <w:pPr>
        <w:ind w:left="720" w:hanging="360"/>
      </w:pPr>
      <w:rPr>
        <w:rFonts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23F06849"/>
    <w:multiLevelType w:val="hybridMultilevel"/>
    <w:tmpl w:val="B18CF198"/>
    <w:lvl w:ilvl="0" w:tplc="041B000F">
      <w:start w:val="1"/>
      <w:numFmt w:val="decimal"/>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54">
    <w:nsid w:val="2431289B"/>
    <w:multiLevelType w:val="hybridMultilevel"/>
    <w:tmpl w:val="08A4E442"/>
    <w:lvl w:ilvl="0" w:tplc="04090001">
      <w:start w:val="1"/>
      <w:numFmt w:val="bullet"/>
      <w:lvlText w:val=""/>
      <w:lvlJc w:val="left"/>
      <w:pPr>
        <w:ind w:left="1800" w:hanging="360"/>
      </w:pPr>
      <w:rPr>
        <w:rFonts w:ascii="Symbol" w:hAnsi="Symbol"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55">
    <w:nsid w:val="245504F6"/>
    <w:multiLevelType w:val="hybridMultilevel"/>
    <w:tmpl w:val="FD38D5D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nsid w:val="27424978"/>
    <w:multiLevelType w:val="hybridMultilevel"/>
    <w:tmpl w:val="3CD4217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nsid w:val="278B2B12"/>
    <w:multiLevelType w:val="hybridMultilevel"/>
    <w:tmpl w:val="B47C778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82D0D2B2">
      <w:start w:val="1"/>
      <w:numFmt w:val="bullet"/>
      <w:lvlText w:val=""/>
      <w:lvlJc w:val="left"/>
      <w:pPr>
        <w:ind w:left="644" w:hanging="360"/>
      </w:pPr>
      <w:rPr>
        <w:rFonts w:ascii="Symbol" w:hAnsi="Symbol"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8">
    <w:nsid w:val="2A607213"/>
    <w:multiLevelType w:val="multilevel"/>
    <w:tmpl w:val="14986ABC"/>
    <w:lvl w:ilvl="0">
      <w:start w:val="3"/>
      <w:numFmt w:val="decimal"/>
      <w:lvlText w:val="%1"/>
      <w:lvlJc w:val="left"/>
      <w:pPr>
        <w:ind w:left="360" w:hanging="360"/>
      </w:pPr>
      <w:rPr>
        <w:rFonts w:hint="default"/>
      </w:rPr>
    </w:lvl>
    <w:lvl w:ilvl="1">
      <w:start w:val="1"/>
      <w:numFmt w:val="bullet"/>
      <w:lvlText w:val="o"/>
      <w:lvlJc w:val="left"/>
      <w:pPr>
        <w:ind w:left="1069" w:hanging="360"/>
      </w:pPr>
      <w:rPr>
        <w:rFonts w:ascii="Courier New" w:hAnsi="Courier New" w:cs="Courier New" w:hint="default"/>
        <w:b w:val="0"/>
        <w:i w:val="0"/>
        <w:sz w:val="19"/>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59">
    <w:nsid w:val="2B936973"/>
    <w:multiLevelType w:val="hybridMultilevel"/>
    <w:tmpl w:val="52087ED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0">
    <w:nsid w:val="2C073A13"/>
    <w:multiLevelType w:val="hybridMultilevel"/>
    <w:tmpl w:val="60AAEE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1">
    <w:nsid w:val="2C091EAE"/>
    <w:multiLevelType w:val="hybridMultilevel"/>
    <w:tmpl w:val="81E476B4"/>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nsid w:val="2D8F1423"/>
    <w:multiLevelType w:val="hybridMultilevel"/>
    <w:tmpl w:val="67B02932"/>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nsid w:val="2D932812"/>
    <w:multiLevelType w:val="hybridMultilevel"/>
    <w:tmpl w:val="F5A09A4C"/>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64">
    <w:nsid w:val="302E7EDE"/>
    <w:multiLevelType w:val="hybridMultilevel"/>
    <w:tmpl w:val="8BA82728"/>
    <w:lvl w:ilvl="0" w:tplc="CF6A8A0E">
      <w:start w:val="110"/>
      <w:numFmt w:val="bullet"/>
      <w:lvlText w:val="-"/>
      <w:lvlJc w:val="left"/>
      <w:pPr>
        <w:ind w:left="720" w:hanging="360"/>
      </w:pPr>
      <w:rPr>
        <w:rFonts w:ascii="Times New Roman" w:eastAsia="Arial" w:hAnsi="Times New Roman"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5">
    <w:nsid w:val="31583AB5"/>
    <w:multiLevelType w:val="hybridMultilevel"/>
    <w:tmpl w:val="F2067C12"/>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hint="default"/>
      </w:rPr>
    </w:lvl>
    <w:lvl w:ilvl="8" w:tplc="041B0005">
      <w:start w:val="1"/>
      <w:numFmt w:val="bullet"/>
      <w:lvlText w:val=""/>
      <w:lvlJc w:val="left"/>
      <w:pPr>
        <w:ind w:left="6120" w:hanging="360"/>
      </w:pPr>
      <w:rPr>
        <w:rFonts w:ascii="Wingdings" w:hAnsi="Wingdings" w:hint="default"/>
      </w:rPr>
    </w:lvl>
  </w:abstractNum>
  <w:abstractNum w:abstractNumId="66">
    <w:nsid w:val="31704474"/>
    <w:multiLevelType w:val="hybridMultilevel"/>
    <w:tmpl w:val="B05673A8"/>
    <w:lvl w:ilvl="0" w:tplc="041B0017">
      <w:start w:val="1"/>
      <w:numFmt w:val="lowerLetter"/>
      <w:lvlText w:val="%1)"/>
      <w:lvlJc w:val="left"/>
      <w:pPr>
        <w:ind w:left="2850" w:hanging="360"/>
      </w:pPr>
    </w:lvl>
    <w:lvl w:ilvl="1" w:tplc="041B0019" w:tentative="1">
      <w:start w:val="1"/>
      <w:numFmt w:val="lowerLetter"/>
      <w:lvlText w:val="%2."/>
      <w:lvlJc w:val="left"/>
      <w:pPr>
        <w:ind w:left="3570" w:hanging="360"/>
      </w:pPr>
    </w:lvl>
    <w:lvl w:ilvl="2" w:tplc="041B001B">
      <w:start w:val="1"/>
      <w:numFmt w:val="lowerRoman"/>
      <w:lvlText w:val="%3."/>
      <w:lvlJc w:val="right"/>
      <w:pPr>
        <w:ind w:left="4290" w:hanging="180"/>
      </w:pPr>
    </w:lvl>
    <w:lvl w:ilvl="3" w:tplc="041B000F" w:tentative="1">
      <w:start w:val="1"/>
      <w:numFmt w:val="decimal"/>
      <w:lvlText w:val="%4."/>
      <w:lvlJc w:val="left"/>
      <w:pPr>
        <w:ind w:left="5010" w:hanging="360"/>
      </w:pPr>
    </w:lvl>
    <w:lvl w:ilvl="4" w:tplc="041B0019" w:tentative="1">
      <w:start w:val="1"/>
      <w:numFmt w:val="lowerLetter"/>
      <w:lvlText w:val="%5."/>
      <w:lvlJc w:val="left"/>
      <w:pPr>
        <w:ind w:left="5730" w:hanging="360"/>
      </w:pPr>
    </w:lvl>
    <w:lvl w:ilvl="5" w:tplc="041B001B" w:tentative="1">
      <w:start w:val="1"/>
      <w:numFmt w:val="lowerRoman"/>
      <w:lvlText w:val="%6."/>
      <w:lvlJc w:val="right"/>
      <w:pPr>
        <w:ind w:left="6450" w:hanging="180"/>
      </w:pPr>
    </w:lvl>
    <w:lvl w:ilvl="6" w:tplc="041B000F" w:tentative="1">
      <w:start w:val="1"/>
      <w:numFmt w:val="decimal"/>
      <w:lvlText w:val="%7."/>
      <w:lvlJc w:val="left"/>
      <w:pPr>
        <w:ind w:left="7170" w:hanging="360"/>
      </w:pPr>
    </w:lvl>
    <w:lvl w:ilvl="7" w:tplc="041B0019" w:tentative="1">
      <w:start w:val="1"/>
      <w:numFmt w:val="lowerLetter"/>
      <w:lvlText w:val="%8."/>
      <w:lvlJc w:val="left"/>
      <w:pPr>
        <w:ind w:left="7890" w:hanging="360"/>
      </w:pPr>
    </w:lvl>
    <w:lvl w:ilvl="8" w:tplc="041B001B" w:tentative="1">
      <w:start w:val="1"/>
      <w:numFmt w:val="lowerRoman"/>
      <w:lvlText w:val="%9."/>
      <w:lvlJc w:val="right"/>
      <w:pPr>
        <w:ind w:left="8610" w:hanging="180"/>
      </w:pPr>
    </w:lvl>
  </w:abstractNum>
  <w:abstractNum w:abstractNumId="67">
    <w:nsid w:val="319A13D2"/>
    <w:multiLevelType w:val="hybridMultilevel"/>
    <w:tmpl w:val="F9A00548"/>
    <w:lvl w:ilvl="0" w:tplc="041B0017">
      <w:start w:val="1"/>
      <w:numFmt w:val="lowerLetter"/>
      <w:lvlText w:val="%1)"/>
      <w:lvlJc w:val="left"/>
      <w:pPr>
        <w:ind w:left="780" w:hanging="360"/>
      </w:pPr>
    </w:lvl>
    <w:lvl w:ilvl="1" w:tplc="041B0019" w:tentative="1">
      <w:start w:val="1"/>
      <w:numFmt w:val="lowerLetter"/>
      <w:lvlText w:val="%2."/>
      <w:lvlJc w:val="left"/>
      <w:pPr>
        <w:ind w:left="1500" w:hanging="360"/>
      </w:pPr>
    </w:lvl>
    <w:lvl w:ilvl="2" w:tplc="041B001B" w:tentative="1">
      <w:start w:val="1"/>
      <w:numFmt w:val="lowerRoman"/>
      <w:lvlText w:val="%3."/>
      <w:lvlJc w:val="right"/>
      <w:pPr>
        <w:ind w:left="2220" w:hanging="180"/>
      </w:pPr>
    </w:lvl>
    <w:lvl w:ilvl="3" w:tplc="041B000F" w:tentative="1">
      <w:start w:val="1"/>
      <w:numFmt w:val="decimal"/>
      <w:lvlText w:val="%4."/>
      <w:lvlJc w:val="left"/>
      <w:pPr>
        <w:ind w:left="2940" w:hanging="360"/>
      </w:pPr>
    </w:lvl>
    <w:lvl w:ilvl="4" w:tplc="041B0019" w:tentative="1">
      <w:start w:val="1"/>
      <w:numFmt w:val="lowerLetter"/>
      <w:lvlText w:val="%5."/>
      <w:lvlJc w:val="left"/>
      <w:pPr>
        <w:ind w:left="3660" w:hanging="360"/>
      </w:pPr>
    </w:lvl>
    <w:lvl w:ilvl="5" w:tplc="041B001B" w:tentative="1">
      <w:start w:val="1"/>
      <w:numFmt w:val="lowerRoman"/>
      <w:lvlText w:val="%6."/>
      <w:lvlJc w:val="right"/>
      <w:pPr>
        <w:ind w:left="4380" w:hanging="180"/>
      </w:pPr>
    </w:lvl>
    <w:lvl w:ilvl="6" w:tplc="041B000F" w:tentative="1">
      <w:start w:val="1"/>
      <w:numFmt w:val="decimal"/>
      <w:lvlText w:val="%7."/>
      <w:lvlJc w:val="left"/>
      <w:pPr>
        <w:ind w:left="5100" w:hanging="360"/>
      </w:pPr>
    </w:lvl>
    <w:lvl w:ilvl="7" w:tplc="041B0019" w:tentative="1">
      <w:start w:val="1"/>
      <w:numFmt w:val="lowerLetter"/>
      <w:lvlText w:val="%8."/>
      <w:lvlJc w:val="left"/>
      <w:pPr>
        <w:ind w:left="5820" w:hanging="360"/>
      </w:pPr>
    </w:lvl>
    <w:lvl w:ilvl="8" w:tplc="041B001B" w:tentative="1">
      <w:start w:val="1"/>
      <w:numFmt w:val="lowerRoman"/>
      <w:lvlText w:val="%9."/>
      <w:lvlJc w:val="right"/>
      <w:pPr>
        <w:ind w:left="6540" w:hanging="180"/>
      </w:pPr>
    </w:lvl>
  </w:abstractNum>
  <w:abstractNum w:abstractNumId="68">
    <w:nsid w:val="337C5B45"/>
    <w:multiLevelType w:val="hybridMultilevel"/>
    <w:tmpl w:val="1F1E44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9">
    <w:nsid w:val="35524656"/>
    <w:multiLevelType w:val="hybridMultilevel"/>
    <w:tmpl w:val="0930D02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0">
    <w:nsid w:val="36481C2C"/>
    <w:multiLevelType w:val="hybridMultilevel"/>
    <w:tmpl w:val="CF6ABF90"/>
    <w:lvl w:ilvl="0" w:tplc="041B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3853123E"/>
    <w:multiLevelType w:val="hybridMultilevel"/>
    <w:tmpl w:val="8C7C1328"/>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4EAC6BDC">
      <w:start w:val="13"/>
      <w:numFmt w:val="bullet"/>
      <w:lvlText w:val="-"/>
      <w:lvlJc w:val="left"/>
      <w:pPr>
        <w:ind w:left="1069" w:hanging="360"/>
      </w:pPr>
      <w:rPr>
        <w:rFonts w:ascii="Times New Roman" w:eastAsia="Times New Roman" w:hAnsi="Times New Roman" w:cs="Times New Roman" w:hint="default"/>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2">
    <w:nsid w:val="3A021593"/>
    <w:multiLevelType w:val="hybridMultilevel"/>
    <w:tmpl w:val="8DD0D3B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3">
    <w:nsid w:val="3B724D35"/>
    <w:multiLevelType w:val="hybridMultilevel"/>
    <w:tmpl w:val="7B366A0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4">
    <w:nsid w:val="3BC24A53"/>
    <w:multiLevelType w:val="hybridMultilevel"/>
    <w:tmpl w:val="23DC32FE"/>
    <w:lvl w:ilvl="0" w:tplc="041B0017">
      <w:start w:val="1"/>
      <w:numFmt w:val="lowerLetter"/>
      <w:lvlText w:val="%1)"/>
      <w:lvlJc w:val="left"/>
      <w:pPr>
        <w:ind w:left="5180"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75">
    <w:nsid w:val="3C264DF3"/>
    <w:multiLevelType w:val="hybridMultilevel"/>
    <w:tmpl w:val="65840754"/>
    <w:lvl w:ilvl="0" w:tplc="041B000F">
      <w:start w:val="1"/>
      <w:numFmt w:val="decimal"/>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76">
    <w:nsid w:val="3C390D32"/>
    <w:multiLevelType w:val="hybridMultilevel"/>
    <w:tmpl w:val="66565E9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7">
    <w:nsid w:val="3ED41420"/>
    <w:multiLevelType w:val="hybridMultilevel"/>
    <w:tmpl w:val="7A4E9DC2"/>
    <w:lvl w:ilvl="0" w:tplc="041B0019">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8">
    <w:nsid w:val="3F7B055B"/>
    <w:multiLevelType w:val="multilevel"/>
    <w:tmpl w:val="04090025"/>
    <w:lvl w:ilvl="0">
      <w:start w:val="1"/>
      <w:numFmt w:val="decimal"/>
      <w:pStyle w:val="Nadpis1"/>
      <w:lvlText w:val="%1"/>
      <w:lvlJc w:val="left"/>
      <w:pPr>
        <w:ind w:left="716" w:hanging="432"/>
      </w:pPr>
    </w:lvl>
    <w:lvl w:ilvl="1">
      <w:start w:val="1"/>
      <w:numFmt w:val="decimal"/>
      <w:pStyle w:val="Nadpis2"/>
      <w:lvlText w:val="%1.%2"/>
      <w:lvlJc w:val="left"/>
      <w:pPr>
        <w:ind w:left="1286" w:hanging="576"/>
      </w:pPr>
    </w:lvl>
    <w:lvl w:ilvl="2">
      <w:start w:val="1"/>
      <w:numFmt w:val="decimal"/>
      <w:pStyle w:val="Nadpis3"/>
      <w:lvlText w:val="%1.%2.%3"/>
      <w:lvlJc w:val="left"/>
      <w:pPr>
        <w:ind w:left="1288"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9">
    <w:nsid w:val="42F44F88"/>
    <w:multiLevelType w:val="hybridMultilevel"/>
    <w:tmpl w:val="A70CEEFE"/>
    <w:lvl w:ilvl="0" w:tplc="51580D3E">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0">
    <w:nsid w:val="43072652"/>
    <w:multiLevelType w:val="hybridMultilevel"/>
    <w:tmpl w:val="98BCFC5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43567613"/>
    <w:multiLevelType w:val="multilevel"/>
    <w:tmpl w:val="D4C2B502"/>
    <w:lvl w:ilvl="0">
      <w:start w:val="3"/>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82">
    <w:nsid w:val="435B4577"/>
    <w:multiLevelType w:val="multilevel"/>
    <w:tmpl w:val="62389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nsid w:val="43C06FE3"/>
    <w:multiLevelType w:val="hybridMultilevel"/>
    <w:tmpl w:val="2D1CFCC6"/>
    <w:lvl w:ilvl="0" w:tplc="CD66729C">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4">
    <w:nsid w:val="44302512"/>
    <w:multiLevelType w:val="hybridMultilevel"/>
    <w:tmpl w:val="A4C0DE98"/>
    <w:lvl w:ilvl="0" w:tplc="2140E252">
      <w:start w:val="1"/>
      <w:numFmt w:val="bullet"/>
      <w:lvlText w:val=""/>
      <w:lvlJc w:val="left"/>
      <w:pPr>
        <w:ind w:left="761" w:hanging="360"/>
      </w:pPr>
      <w:rPr>
        <w:rFonts w:ascii="Symbol" w:hAnsi="Symbol" w:hint="default"/>
      </w:rPr>
    </w:lvl>
    <w:lvl w:ilvl="1" w:tplc="041B0003">
      <w:start w:val="1"/>
      <w:numFmt w:val="bullet"/>
      <w:lvlText w:val="o"/>
      <w:lvlJc w:val="left"/>
      <w:pPr>
        <w:ind w:left="1481" w:hanging="360"/>
      </w:pPr>
      <w:rPr>
        <w:rFonts w:ascii="Courier New" w:hAnsi="Courier New" w:hint="default"/>
      </w:rPr>
    </w:lvl>
    <w:lvl w:ilvl="2" w:tplc="041B0005">
      <w:start w:val="1"/>
      <w:numFmt w:val="bullet"/>
      <w:lvlText w:val=""/>
      <w:lvlJc w:val="left"/>
      <w:pPr>
        <w:ind w:left="2201" w:hanging="360"/>
      </w:pPr>
      <w:rPr>
        <w:rFonts w:ascii="Wingdings" w:hAnsi="Wingdings" w:hint="default"/>
      </w:rPr>
    </w:lvl>
    <w:lvl w:ilvl="3" w:tplc="041B0001">
      <w:start w:val="1"/>
      <w:numFmt w:val="bullet"/>
      <w:lvlText w:val=""/>
      <w:lvlJc w:val="left"/>
      <w:pPr>
        <w:ind w:left="2921" w:hanging="360"/>
      </w:pPr>
      <w:rPr>
        <w:rFonts w:ascii="Symbol" w:hAnsi="Symbol" w:hint="default"/>
      </w:rPr>
    </w:lvl>
    <w:lvl w:ilvl="4" w:tplc="041B0003" w:tentative="1">
      <w:start w:val="1"/>
      <w:numFmt w:val="bullet"/>
      <w:lvlText w:val="o"/>
      <w:lvlJc w:val="left"/>
      <w:pPr>
        <w:ind w:left="3641" w:hanging="360"/>
      </w:pPr>
      <w:rPr>
        <w:rFonts w:ascii="Courier New" w:hAnsi="Courier New" w:hint="default"/>
      </w:rPr>
    </w:lvl>
    <w:lvl w:ilvl="5" w:tplc="041B0005" w:tentative="1">
      <w:start w:val="1"/>
      <w:numFmt w:val="bullet"/>
      <w:lvlText w:val=""/>
      <w:lvlJc w:val="left"/>
      <w:pPr>
        <w:ind w:left="4361" w:hanging="360"/>
      </w:pPr>
      <w:rPr>
        <w:rFonts w:ascii="Wingdings" w:hAnsi="Wingdings" w:hint="default"/>
      </w:rPr>
    </w:lvl>
    <w:lvl w:ilvl="6" w:tplc="041B0001" w:tentative="1">
      <w:start w:val="1"/>
      <w:numFmt w:val="bullet"/>
      <w:lvlText w:val=""/>
      <w:lvlJc w:val="left"/>
      <w:pPr>
        <w:ind w:left="5081" w:hanging="360"/>
      </w:pPr>
      <w:rPr>
        <w:rFonts w:ascii="Symbol" w:hAnsi="Symbol" w:hint="default"/>
      </w:rPr>
    </w:lvl>
    <w:lvl w:ilvl="7" w:tplc="041B0003" w:tentative="1">
      <w:start w:val="1"/>
      <w:numFmt w:val="bullet"/>
      <w:lvlText w:val="o"/>
      <w:lvlJc w:val="left"/>
      <w:pPr>
        <w:ind w:left="5801" w:hanging="360"/>
      </w:pPr>
      <w:rPr>
        <w:rFonts w:ascii="Courier New" w:hAnsi="Courier New" w:hint="default"/>
      </w:rPr>
    </w:lvl>
    <w:lvl w:ilvl="8" w:tplc="041B0005" w:tentative="1">
      <w:start w:val="1"/>
      <w:numFmt w:val="bullet"/>
      <w:lvlText w:val=""/>
      <w:lvlJc w:val="left"/>
      <w:pPr>
        <w:ind w:left="6521" w:hanging="360"/>
      </w:pPr>
      <w:rPr>
        <w:rFonts w:ascii="Wingdings" w:hAnsi="Wingdings" w:hint="default"/>
      </w:rPr>
    </w:lvl>
  </w:abstractNum>
  <w:abstractNum w:abstractNumId="85">
    <w:nsid w:val="468E705C"/>
    <w:multiLevelType w:val="hybridMultilevel"/>
    <w:tmpl w:val="79DC859E"/>
    <w:lvl w:ilvl="0" w:tplc="041B000F">
      <w:start w:val="1"/>
      <w:numFmt w:val="decimal"/>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86">
    <w:nsid w:val="471A7576"/>
    <w:multiLevelType w:val="hybridMultilevel"/>
    <w:tmpl w:val="17E28062"/>
    <w:lvl w:ilvl="0" w:tplc="041B0015">
      <w:start w:val="1"/>
      <w:numFmt w:val="upp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87">
    <w:nsid w:val="4795538A"/>
    <w:multiLevelType w:val="hybridMultilevel"/>
    <w:tmpl w:val="DB54BA36"/>
    <w:lvl w:ilvl="0" w:tplc="04090001">
      <w:start w:val="1"/>
      <w:numFmt w:val="bullet"/>
      <w:lvlText w:val=""/>
      <w:lvlJc w:val="left"/>
      <w:pPr>
        <w:ind w:left="1800" w:hanging="360"/>
      </w:pPr>
      <w:rPr>
        <w:rFonts w:ascii="Symbol" w:hAnsi="Symbol" w:hint="default"/>
      </w:rPr>
    </w:lvl>
    <w:lvl w:ilvl="1" w:tplc="041B0001">
      <w:start w:val="1"/>
      <w:numFmt w:val="bullet"/>
      <w:lvlText w:val=""/>
      <w:lvlJc w:val="left"/>
      <w:pPr>
        <w:ind w:left="2520" w:hanging="360"/>
      </w:pPr>
      <w:rPr>
        <w:rFonts w:ascii="Symbol" w:hAnsi="Symbol"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88">
    <w:nsid w:val="479609F8"/>
    <w:multiLevelType w:val="hybridMultilevel"/>
    <w:tmpl w:val="6674DCA4"/>
    <w:lvl w:ilvl="0" w:tplc="041B0019">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89">
    <w:nsid w:val="49370D2C"/>
    <w:multiLevelType w:val="hybridMultilevel"/>
    <w:tmpl w:val="E8B27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nsid w:val="4AA31CE7"/>
    <w:multiLevelType w:val="hybridMultilevel"/>
    <w:tmpl w:val="617C39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nsid w:val="4AEE3FF7"/>
    <w:multiLevelType w:val="hybridMultilevel"/>
    <w:tmpl w:val="639E0840"/>
    <w:lvl w:ilvl="0" w:tplc="041B001B">
      <w:start w:val="1"/>
      <w:numFmt w:val="lowerRoman"/>
      <w:lvlText w:val="%1."/>
      <w:lvlJc w:val="righ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92">
    <w:nsid w:val="4BD02523"/>
    <w:multiLevelType w:val="hybridMultilevel"/>
    <w:tmpl w:val="B02AAB58"/>
    <w:lvl w:ilvl="0" w:tplc="041B000F">
      <w:start w:val="1"/>
      <w:numFmt w:val="decimal"/>
      <w:lvlText w:val="%1."/>
      <w:lvlJc w:val="left"/>
      <w:pPr>
        <w:ind w:left="1004" w:hanging="360"/>
      </w:pPr>
    </w:lvl>
    <w:lvl w:ilvl="1" w:tplc="BC583132">
      <w:start w:val="1"/>
      <w:numFmt w:val="lowerLetter"/>
      <w:lvlText w:val="%2)"/>
      <w:lvlJc w:val="left"/>
      <w:pPr>
        <w:ind w:left="1724" w:hanging="360"/>
      </w:pPr>
      <w:rPr>
        <w:rFonts w:hint="default"/>
      </w:r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93">
    <w:nsid w:val="4BE96B3B"/>
    <w:multiLevelType w:val="hybridMultilevel"/>
    <w:tmpl w:val="1C5AF6D6"/>
    <w:lvl w:ilvl="0" w:tplc="041B000F">
      <w:start w:val="1"/>
      <w:numFmt w:val="decimal"/>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94">
    <w:nsid w:val="4BFA70D7"/>
    <w:multiLevelType w:val="multilevel"/>
    <w:tmpl w:val="2BDC1B1A"/>
    <w:lvl w:ilvl="0">
      <w:start w:val="3"/>
      <w:numFmt w:val="decimal"/>
      <w:lvlText w:val="%1"/>
      <w:lvlJc w:val="left"/>
      <w:pPr>
        <w:ind w:left="360" w:hanging="360"/>
      </w:pPr>
      <w:rPr>
        <w:rFonts w:hint="default"/>
      </w:rPr>
    </w:lvl>
    <w:lvl w:ilvl="1">
      <w:start w:val="1"/>
      <w:numFmt w:val="bullet"/>
      <w:lvlText w:val=""/>
      <w:lvlJc w:val="left"/>
      <w:pPr>
        <w:ind w:left="1069" w:hanging="360"/>
      </w:pPr>
      <w:rPr>
        <w:rFonts w:ascii="Symbol" w:hAnsi="Symbol" w:hint="default"/>
        <w:b w:val="0"/>
        <w:i w:val="0"/>
        <w:sz w:val="19"/>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95">
    <w:nsid w:val="4CE65192"/>
    <w:multiLevelType w:val="hybridMultilevel"/>
    <w:tmpl w:val="37E23106"/>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96">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97">
    <w:nsid w:val="4E915A99"/>
    <w:multiLevelType w:val="hybridMultilevel"/>
    <w:tmpl w:val="CF50DB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nsid w:val="4EDD298A"/>
    <w:multiLevelType w:val="hybridMultilevel"/>
    <w:tmpl w:val="A58427E2"/>
    <w:lvl w:ilvl="0" w:tplc="E0780E72">
      <w:numFmt w:val="bullet"/>
      <w:lvlText w:val="-"/>
      <w:lvlJc w:val="left"/>
      <w:pPr>
        <w:ind w:left="1287" w:hanging="360"/>
      </w:pPr>
      <w:rPr>
        <w:rFonts w:ascii="Times New Roman" w:eastAsia="Times New Roman" w:hAnsi="Times New Roman"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99">
    <w:nsid w:val="4EE43ADE"/>
    <w:multiLevelType w:val="hybridMultilevel"/>
    <w:tmpl w:val="CCD82FA2"/>
    <w:lvl w:ilvl="0" w:tplc="559C9188">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0">
    <w:nsid w:val="50E0608B"/>
    <w:multiLevelType w:val="hybridMultilevel"/>
    <w:tmpl w:val="161C83A4"/>
    <w:lvl w:ilvl="0" w:tplc="041B000B">
      <w:start w:val="1"/>
      <w:numFmt w:val="bullet"/>
      <w:lvlText w:val=""/>
      <w:lvlJc w:val="left"/>
      <w:pPr>
        <w:ind w:left="720" w:hanging="360"/>
      </w:pPr>
      <w:rPr>
        <w:rFonts w:ascii="Wingdings" w:hAnsi="Wingdings"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1">
    <w:nsid w:val="50F10009"/>
    <w:multiLevelType w:val="hybridMultilevel"/>
    <w:tmpl w:val="6BC60BB4"/>
    <w:lvl w:ilvl="0" w:tplc="56569CA2">
      <w:start w:val="1"/>
      <w:numFmt w:val="lowerLetter"/>
      <w:lvlText w:val="%1)"/>
      <w:lvlJc w:val="left"/>
      <w:pPr>
        <w:tabs>
          <w:tab w:val="num" w:pos="1756"/>
        </w:tabs>
        <w:ind w:left="1756" w:hanging="340"/>
      </w:pPr>
      <w:rPr>
        <w:rFonts w:hint="default"/>
        <w:color w:val="auto"/>
        <w:sz w:val="20"/>
        <w:szCs w:val="20"/>
      </w:rPr>
    </w:lvl>
    <w:lvl w:ilvl="1" w:tplc="041B0003" w:tentative="1">
      <w:start w:val="1"/>
      <w:numFmt w:val="bullet"/>
      <w:lvlText w:val="o"/>
      <w:lvlJc w:val="left"/>
      <w:pPr>
        <w:ind w:left="2856" w:hanging="360"/>
      </w:pPr>
      <w:rPr>
        <w:rFonts w:ascii="Courier New" w:hAnsi="Courier New" w:cs="Courier New"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102">
    <w:nsid w:val="513828A4"/>
    <w:multiLevelType w:val="hybridMultilevel"/>
    <w:tmpl w:val="F3FE1BC2"/>
    <w:lvl w:ilvl="0" w:tplc="6C6026C6">
      <w:start w:val="1"/>
      <w:numFmt w:val="bullet"/>
      <w:lvlText w:val=""/>
      <w:lvlJc w:val="left"/>
      <w:pPr>
        <w:tabs>
          <w:tab w:val="num" w:pos="360"/>
        </w:tabs>
        <w:ind w:left="360" w:hanging="360"/>
      </w:pPr>
      <w:rPr>
        <w:rFonts w:ascii="Symbol" w:hAnsi="Symbol" w:hint="default"/>
        <w:color w:val="auto"/>
      </w:rPr>
    </w:lvl>
    <w:lvl w:ilvl="1" w:tplc="041B0003">
      <w:start w:val="1"/>
      <w:numFmt w:val="bullet"/>
      <w:lvlText w:val="o"/>
      <w:lvlJc w:val="left"/>
      <w:pPr>
        <w:tabs>
          <w:tab w:val="num" w:pos="1080"/>
        </w:tabs>
        <w:ind w:left="1080" w:hanging="360"/>
      </w:pPr>
      <w:rPr>
        <w:rFonts w:ascii="Courier New" w:hAnsi="Courier New" w:cs="Times New Roman" w:hint="default"/>
      </w:rPr>
    </w:lvl>
    <w:lvl w:ilvl="2" w:tplc="041B0005">
      <w:start w:val="1"/>
      <w:numFmt w:val="bullet"/>
      <w:lvlText w:val=""/>
      <w:lvlJc w:val="left"/>
      <w:pPr>
        <w:tabs>
          <w:tab w:val="num" w:pos="1800"/>
        </w:tabs>
        <w:ind w:left="1800" w:hanging="360"/>
      </w:pPr>
      <w:rPr>
        <w:rFonts w:ascii="Wingdings" w:hAnsi="Wingdings" w:hint="default"/>
      </w:rPr>
    </w:lvl>
    <w:lvl w:ilvl="3" w:tplc="041B0001">
      <w:start w:val="1"/>
      <w:numFmt w:val="bullet"/>
      <w:lvlText w:val=""/>
      <w:lvlJc w:val="left"/>
      <w:pPr>
        <w:tabs>
          <w:tab w:val="num" w:pos="2520"/>
        </w:tabs>
        <w:ind w:left="2520" w:hanging="360"/>
      </w:pPr>
      <w:rPr>
        <w:rFonts w:ascii="Symbol" w:hAnsi="Symbol" w:hint="default"/>
      </w:rPr>
    </w:lvl>
    <w:lvl w:ilvl="4" w:tplc="041B0003">
      <w:start w:val="1"/>
      <w:numFmt w:val="bullet"/>
      <w:lvlText w:val="o"/>
      <w:lvlJc w:val="left"/>
      <w:pPr>
        <w:tabs>
          <w:tab w:val="num" w:pos="3240"/>
        </w:tabs>
        <w:ind w:left="3240" w:hanging="360"/>
      </w:pPr>
      <w:rPr>
        <w:rFonts w:ascii="Courier New" w:hAnsi="Courier New" w:cs="Times New Roman" w:hint="default"/>
      </w:rPr>
    </w:lvl>
    <w:lvl w:ilvl="5" w:tplc="041B0005">
      <w:start w:val="1"/>
      <w:numFmt w:val="bullet"/>
      <w:lvlText w:val=""/>
      <w:lvlJc w:val="left"/>
      <w:pPr>
        <w:tabs>
          <w:tab w:val="num" w:pos="3960"/>
        </w:tabs>
        <w:ind w:left="3960" w:hanging="360"/>
      </w:pPr>
      <w:rPr>
        <w:rFonts w:ascii="Wingdings" w:hAnsi="Wingdings" w:hint="default"/>
      </w:rPr>
    </w:lvl>
    <w:lvl w:ilvl="6" w:tplc="041B0001">
      <w:start w:val="1"/>
      <w:numFmt w:val="bullet"/>
      <w:lvlText w:val=""/>
      <w:lvlJc w:val="left"/>
      <w:pPr>
        <w:tabs>
          <w:tab w:val="num" w:pos="4680"/>
        </w:tabs>
        <w:ind w:left="4680" w:hanging="360"/>
      </w:pPr>
      <w:rPr>
        <w:rFonts w:ascii="Symbol" w:hAnsi="Symbol" w:hint="default"/>
      </w:rPr>
    </w:lvl>
    <w:lvl w:ilvl="7" w:tplc="041B0003">
      <w:start w:val="1"/>
      <w:numFmt w:val="bullet"/>
      <w:lvlText w:val="o"/>
      <w:lvlJc w:val="left"/>
      <w:pPr>
        <w:tabs>
          <w:tab w:val="num" w:pos="5400"/>
        </w:tabs>
        <w:ind w:left="5400" w:hanging="360"/>
      </w:pPr>
      <w:rPr>
        <w:rFonts w:ascii="Courier New" w:hAnsi="Courier New" w:cs="Times New Roman" w:hint="default"/>
      </w:rPr>
    </w:lvl>
    <w:lvl w:ilvl="8" w:tplc="041B0005">
      <w:start w:val="1"/>
      <w:numFmt w:val="bullet"/>
      <w:lvlText w:val=""/>
      <w:lvlJc w:val="left"/>
      <w:pPr>
        <w:tabs>
          <w:tab w:val="num" w:pos="6120"/>
        </w:tabs>
        <w:ind w:left="6120" w:hanging="360"/>
      </w:pPr>
      <w:rPr>
        <w:rFonts w:ascii="Wingdings" w:hAnsi="Wingdings" w:hint="default"/>
      </w:rPr>
    </w:lvl>
  </w:abstractNum>
  <w:abstractNum w:abstractNumId="103">
    <w:nsid w:val="51574266"/>
    <w:multiLevelType w:val="hybridMultilevel"/>
    <w:tmpl w:val="1116C10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nsid w:val="519C0474"/>
    <w:multiLevelType w:val="hybridMultilevel"/>
    <w:tmpl w:val="E8909946"/>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5">
    <w:nsid w:val="51DB7C08"/>
    <w:multiLevelType w:val="hybridMultilevel"/>
    <w:tmpl w:val="0C3E054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6">
    <w:nsid w:val="53791FB9"/>
    <w:multiLevelType w:val="hybridMultilevel"/>
    <w:tmpl w:val="771E24E0"/>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7">
    <w:nsid w:val="53D839B1"/>
    <w:multiLevelType w:val="hybridMultilevel"/>
    <w:tmpl w:val="032E5BDA"/>
    <w:lvl w:ilvl="0" w:tplc="041B0015">
      <w:start w:val="1"/>
      <w:numFmt w:val="upperLetter"/>
      <w:lvlText w:val="%1."/>
      <w:lvlJc w:val="left"/>
      <w:pPr>
        <w:ind w:left="720" w:hanging="360"/>
      </w:pPr>
    </w:lvl>
    <w:lvl w:ilvl="1" w:tplc="328694CA">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
    <w:nsid w:val="54FB639A"/>
    <w:multiLevelType w:val="hybridMultilevel"/>
    <w:tmpl w:val="D222172E"/>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09">
    <w:nsid w:val="55D62B8D"/>
    <w:multiLevelType w:val="hybridMultilevel"/>
    <w:tmpl w:val="D0306AE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
    <w:nsid w:val="56C05CE3"/>
    <w:multiLevelType w:val="hybridMultilevel"/>
    <w:tmpl w:val="8040A5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1">
    <w:nsid w:val="571B0171"/>
    <w:multiLevelType w:val="hybridMultilevel"/>
    <w:tmpl w:val="08B4200E"/>
    <w:lvl w:ilvl="0" w:tplc="041B001B">
      <w:start w:val="1"/>
      <w:numFmt w:val="lowerRoman"/>
      <w:lvlText w:val="%1."/>
      <w:lvlJc w:val="right"/>
      <w:pPr>
        <w:ind w:left="720" w:hanging="360"/>
      </w:pPr>
      <w:rPr>
        <w:rFonts w:cs="Times New Roman" w:hint="default"/>
      </w:rPr>
    </w:lvl>
    <w:lvl w:ilvl="1" w:tplc="3A5C5330">
      <w:start w:val="1"/>
      <w:numFmt w:val="lowerLetter"/>
      <w:lvlText w:val="%2)"/>
      <w:lvlJc w:val="left"/>
      <w:pPr>
        <w:ind w:left="360" w:hanging="360"/>
      </w:pPr>
      <w:rPr>
        <w:rFonts w:hint="default"/>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2">
    <w:nsid w:val="57471A08"/>
    <w:multiLevelType w:val="hybridMultilevel"/>
    <w:tmpl w:val="A87041F4"/>
    <w:lvl w:ilvl="0" w:tplc="CF6A8A0E">
      <w:start w:val="110"/>
      <w:numFmt w:val="bullet"/>
      <w:lvlText w:val="-"/>
      <w:lvlJc w:val="left"/>
      <w:pPr>
        <w:ind w:left="720" w:hanging="360"/>
      </w:pPr>
      <w:rPr>
        <w:rFonts w:ascii="Times New Roman" w:eastAsia="Arial"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3">
    <w:nsid w:val="576E7094"/>
    <w:multiLevelType w:val="hybridMultilevel"/>
    <w:tmpl w:val="64F0E83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4">
    <w:nsid w:val="58E22D6E"/>
    <w:multiLevelType w:val="hybridMultilevel"/>
    <w:tmpl w:val="2EAAB826"/>
    <w:lvl w:ilvl="0" w:tplc="00000001">
      <w:start w:val="1"/>
      <w:numFmt w:val="decimal"/>
      <w:lvlText w:val="%1."/>
      <w:lvlJc w:val="left"/>
      <w:pPr>
        <w:ind w:left="720" w:hanging="360"/>
      </w:pPr>
    </w:lvl>
    <w:lvl w:ilvl="1" w:tplc="041B0019">
      <w:start w:val="1"/>
      <w:numFmt w:val="lowerLetter"/>
      <w:lvlText w:val="%2)"/>
      <w:lvlJc w:val="left"/>
      <w:rPr>
        <w:rFonts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5">
    <w:nsid w:val="59EC7055"/>
    <w:multiLevelType w:val="hybridMultilevel"/>
    <w:tmpl w:val="96DE4552"/>
    <w:lvl w:ilvl="0" w:tplc="041B0017">
      <w:start w:val="1"/>
      <w:numFmt w:val="lowerLetter"/>
      <w:lvlText w:val="%1)"/>
      <w:lvlJc w:val="left"/>
      <w:pPr>
        <w:ind w:left="1571" w:hanging="360"/>
      </w:pPr>
    </w:lvl>
    <w:lvl w:ilvl="1" w:tplc="041B0019" w:tentative="1">
      <w:start w:val="1"/>
      <w:numFmt w:val="lowerLetter"/>
      <w:lvlText w:val="%2."/>
      <w:lvlJc w:val="left"/>
      <w:pPr>
        <w:ind w:left="2291" w:hanging="360"/>
      </w:pPr>
    </w:lvl>
    <w:lvl w:ilvl="2" w:tplc="041B001B" w:tentative="1">
      <w:start w:val="1"/>
      <w:numFmt w:val="lowerRoman"/>
      <w:lvlText w:val="%3."/>
      <w:lvlJc w:val="right"/>
      <w:pPr>
        <w:ind w:left="3011" w:hanging="180"/>
      </w:pPr>
    </w:lvl>
    <w:lvl w:ilvl="3" w:tplc="041B000F" w:tentative="1">
      <w:start w:val="1"/>
      <w:numFmt w:val="decimal"/>
      <w:lvlText w:val="%4."/>
      <w:lvlJc w:val="left"/>
      <w:pPr>
        <w:ind w:left="3731" w:hanging="360"/>
      </w:pPr>
    </w:lvl>
    <w:lvl w:ilvl="4" w:tplc="041B0019" w:tentative="1">
      <w:start w:val="1"/>
      <w:numFmt w:val="lowerLetter"/>
      <w:lvlText w:val="%5."/>
      <w:lvlJc w:val="left"/>
      <w:pPr>
        <w:ind w:left="4451" w:hanging="360"/>
      </w:pPr>
    </w:lvl>
    <w:lvl w:ilvl="5" w:tplc="041B001B" w:tentative="1">
      <w:start w:val="1"/>
      <w:numFmt w:val="lowerRoman"/>
      <w:lvlText w:val="%6."/>
      <w:lvlJc w:val="right"/>
      <w:pPr>
        <w:ind w:left="5171" w:hanging="180"/>
      </w:pPr>
    </w:lvl>
    <w:lvl w:ilvl="6" w:tplc="041B000F" w:tentative="1">
      <w:start w:val="1"/>
      <w:numFmt w:val="decimal"/>
      <w:lvlText w:val="%7."/>
      <w:lvlJc w:val="left"/>
      <w:pPr>
        <w:ind w:left="5891" w:hanging="360"/>
      </w:pPr>
    </w:lvl>
    <w:lvl w:ilvl="7" w:tplc="041B0019" w:tentative="1">
      <w:start w:val="1"/>
      <w:numFmt w:val="lowerLetter"/>
      <w:lvlText w:val="%8."/>
      <w:lvlJc w:val="left"/>
      <w:pPr>
        <w:ind w:left="6611" w:hanging="360"/>
      </w:pPr>
    </w:lvl>
    <w:lvl w:ilvl="8" w:tplc="041B001B" w:tentative="1">
      <w:start w:val="1"/>
      <w:numFmt w:val="lowerRoman"/>
      <w:lvlText w:val="%9."/>
      <w:lvlJc w:val="right"/>
      <w:pPr>
        <w:ind w:left="7331" w:hanging="180"/>
      </w:pPr>
    </w:lvl>
  </w:abstractNum>
  <w:abstractNum w:abstractNumId="116">
    <w:nsid w:val="5E0476EB"/>
    <w:multiLevelType w:val="hybridMultilevel"/>
    <w:tmpl w:val="B220F056"/>
    <w:lvl w:ilvl="0" w:tplc="FE0CD610">
      <w:start w:val="1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7">
    <w:nsid w:val="5EB5039C"/>
    <w:multiLevelType w:val="hybridMultilevel"/>
    <w:tmpl w:val="2B5CCD6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8">
    <w:nsid w:val="5FA0587E"/>
    <w:multiLevelType w:val="hybridMultilevel"/>
    <w:tmpl w:val="42E2620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9">
    <w:nsid w:val="5FFE69AF"/>
    <w:multiLevelType w:val="hybridMultilevel"/>
    <w:tmpl w:val="7CF89F3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20">
    <w:nsid w:val="6083573A"/>
    <w:multiLevelType w:val="hybridMultilevel"/>
    <w:tmpl w:val="C34E2C9A"/>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1">
    <w:nsid w:val="60D219D1"/>
    <w:multiLevelType w:val="hybridMultilevel"/>
    <w:tmpl w:val="7D442A22"/>
    <w:lvl w:ilvl="0" w:tplc="5A32CD86">
      <w:numFmt w:val="bullet"/>
      <w:lvlText w:val="-"/>
      <w:lvlJc w:val="left"/>
      <w:pPr>
        <w:ind w:left="501"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122">
    <w:nsid w:val="625769A8"/>
    <w:multiLevelType w:val="hybridMultilevel"/>
    <w:tmpl w:val="6B7E26B0"/>
    <w:lvl w:ilvl="0" w:tplc="AEE2A296">
      <w:start w:val="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3">
    <w:nsid w:val="62732FDA"/>
    <w:multiLevelType w:val="hybridMultilevel"/>
    <w:tmpl w:val="E02CAAE2"/>
    <w:lvl w:ilvl="0" w:tplc="041B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5">
    <w:nsid w:val="636B3D13"/>
    <w:multiLevelType w:val="hybridMultilevel"/>
    <w:tmpl w:val="76DE9178"/>
    <w:lvl w:ilvl="0" w:tplc="E0780E72">
      <w:numFmt w:val="bullet"/>
      <w:lvlText w:val="-"/>
      <w:lvlJc w:val="left"/>
      <w:pPr>
        <w:ind w:left="1287" w:hanging="360"/>
      </w:pPr>
      <w:rPr>
        <w:rFonts w:ascii="Times New Roman" w:eastAsia="Times New Roman" w:hAnsi="Times New Roman"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26">
    <w:nsid w:val="63726060"/>
    <w:multiLevelType w:val="hybridMultilevel"/>
    <w:tmpl w:val="92A8A666"/>
    <w:lvl w:ilvl="0" w:tplc="E1DE8B8A">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7">
    <w:nsid w:val="63CD7CB3"/>
    <w:multiLevelType w:val="hybridMultilevel"/>
    <w:tmpl w:val="8700861E"/>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8">
    <w:nsid w:val="65BA5D5D"/>
    <w:multiLevelType w:val="hybridMultilevel"/>
    <w:tmpl w:val="14F68D8C"/>
    <w:lvl w:ilvl="0" w:tplc="6AA6E5F0">
      <w:numFmt w:val="bullet"/>
      <w:lvlText w:val="-"/>
      <w:lvlJc w:val="left"/>
      <w:pPr>
        <w:ind w:left="1004" w:hanging="360"/>
      </w:pPr>
      <w:rPr>
        <w:rFonts w:ascii="Arial Narrow" w:eastAsia="Times New Roman" w:hAnsi="Arial Narrow" w:cs="Manga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29">
    <w:nsid w:val="66616EE9"/>
    <w:multiLevelType w:val="hybridMultilevel"/>
    <w:tmpl w:val="85626E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0">
    <w:nsid w:val="673F296D"/>
    <w:multiLevelType w:val="hybridMultilevel"/>
    <w:tmpl w:val="0B226978"/>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1">
    <w:nsid w:val="677F3CA6"/>
    <w:multiLevelType w:val="hybridMultilevel"/>
    <w:tmpl w:val="276C9EA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2">
    <w:nsid w:val="681251A8"/>
    <w:multiLevelType w:val="hybridMultilevel"/>
    <w:tmpl w:val="D42883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
    <w:nsid w:val="686829F4"/>
    <w:multiLevelType w:val="hybridMultilevel"/>
    <w:tmpl w:val="BE6A7B98"/>
    <w:lvl w:ilvl="0" w:tplc="041B0017">
      <w:start w:val="1"/>
      <w:numFmt w:val="lowerLetter"/>
      <w:lvlText w:val="%1)"/>
      <w:lvlJc w:val="left"/>
      <w:pPr>
        <w:ind w:left="644"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4">
    <w:nsid w:val="68722BDC"/>
    <w:multiLevelType w:val="hybridMultilevel"/>
    <w:tmpl w:val="9432CA7E"/>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5">
    <w:nsid w:val="6B3D5965"/>
    <w:multiLevelType w:val="hybridMultilevel"/>
    <w:tmpl w:val="91DAC77E"/>
    <w:lvl w:ilvl="0" w:tplc="DE1214B8">
      <w:start w:val="16"/>
      <w:numFmt w:val="bullet"/>
      <w:lvlText w:val="-"/>
      <w:lvlJc w:val="left"/>
      <w:pPr>
        <w:ind w:left="720" w:hanging="360"/>
      </w:pPr>
      <w:rPr>
        <w:rFonts w:ascii="Corbel" w:eastAsia="Times New Roman" w:hAnsi="Corbe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6">
    <w:nsid w:val="6B572FF8"/>
    <w:multiLevelType w:val="hybridMultilevel"/>
    <w:tmpl w:val="0FB04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1B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
    <w:nsid w:val="6BCC421B"/>
    <w:multiLevelType w:val="hybridMultilevel"/>
    <w:tmpl w:val="E85A57D6"/>
    <w:lvl w:ilvl="0" w:tplc="5A32CD86">
      <w:numFmt w:val="bullet"/>
      <w:lvlText w:val="-"/>
      <w:lvlJc w:val="left"/>
      <w:pPr>
        <w:ind w:left="501" w:hanging="360"/>
      </w:pPr>
      <w:rPr>
        <w:rFonts w:ascii="Times New Roman" w:eastAsia="Times New Roman" w:hAnsi="Times New Roman" w:cs="Times New Roman" w:hint="default"/>
      </w:rPr>
    </w:lvl>
    <w:lvl w:ilvl="1" w:tplc="6AA6E5F0">
      <w:numFmt w:val="bullet"/>
      <w:lvlText w:val="-"/>
      <w:lvlJc w:val="left"/>
      <w:pPr>
        <w:ind w:left="1440" w:hanging="360"/>
      </w:pPr>
      <w:rPr>
        <w:rFonts w:ascii="Arial Narrow" w:eastAsia="Times New Roman" w:hAnsi="Arial Narrow" w:cs="Mangal"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138">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9">
    <w:nsid w:val="6D22115F"/>
    <w:multiLevelType w:val="hybridMultilevel"/>
    <w:tmpl w:val="4ECE8780"/>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0">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141">
    <w:nsid w:val="6F8B00E9"/>
    <w:multiLevelType w:val="hybridMultilevel"/>
    <w:tmpl w:val="68C0EA0C"/>
    <w:lvl w:ilvl="0" w:tplc="E708AF32">
      <w:start w:val="1"/>
      <w:numFmt w:val="upperLetter"/>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2">
    <w:nsid w:val="701A5C41"/>
    <w:multiLevelType w:val="hybridMultilevel"/>
    <w:tmpl w:val="A542660E"/>
    <w:lvl w:ilvl="0" w:tplc="CF6A8A0E">
      <w:start w:val="110"/>
      <w:numFmt w:val="bullet"/>
      <w:lvlText w:val="-"/>
      <w:lvlJc w:val="left"/>
      <w:pPr>
        <w:ind w:left="720" w:hanging="360"/>
      </w:pPr>
      <w:rPr>
        <w:rFonts w:ascii="Times New Roman" w:eastAsia="Arial"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3">
    <w:nsid w:val="706F0F82"/>
    <w:multiLevelType w:val="hybridMultilevel"/>
    <w:tmpl w:val="36969F9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4">
    <w:nsid w:val="708F71F0"/>
    <w:multiLevelType w:val="hybridMultilevel"/>
    <w:tmpl w:val="00E47A0E"/>
    <w:lvl w:ilvl="0" w:tplc="E264BFAE">
      <w:start w:val="1"/>
      <w:numFmt w:val="lowerLetter"/>
      <w:lvlText w:val="%1)"/>
      <w:lvlJc w:val="left"/>
      <w:pPr>
        <w:ind w:left="778" w:hanging="360"/>
      </w:pPr>
      <w:rPr>
        <w:rFonts w:hint="default"/>
      </w:rPr>
    </w:lvl>
    <w:lvl w:ilvl="1" w:tplc="041B0019" w:tentative="1">
      <w:start w:val="1"/>
      <w:numFmt w:val="lowerLetter"/>
      <w:lvlText w:val="%2."/>
      <w:lvlJc w:val="left"/>
      <w:pPr>
        <w:ind w:left="1498" w:hanging="360"/>
      </w:pPr>
    </w:lvl>
    <w:lvl w:ilvl="2" w:tplc="041B001B" w:tentative="1">
      <w:start w:val="1"/>
      <w:numFmt w:val="lowerRoman"/>
      <w:lvlText w:val="%3."/>
      <w:lvlJc w:val="right"/>
      <w:pPr>
        <w:ind w:left="2218" w:hanging="180"/>
      </w:pPr>
    </w:lvl>
    <w:lvl w:ilvl="3" w:tplc="041B000F" w:tentative="1">
      <w:start w:val="1"/>
      <w:numFmt w:val="decimal"/>
      <w:lvlText w:val="%4."/>
      <w:lvlJc w:val="left"/>
      <w:pPr>
        <w:ind w:left="2938" w:hanging="360"/>
      </w:pPr>
    </w:lvl>
    <w:lvl w:ilvl="4" w:tplc="041B0019" w:tentative="1">
      <w:start w:val="1"/>
      <w:numFmt w:val="lowerLetter"/>
      <w:lvlText w:val="%5."/>
      <w:lvlJc w:val="left"/>
      <w:pPr>
        <w:ind w:left="3658" w:hanging="360"/>
      </w:pPr>
    </w:lvl>
    <w:lvl w:ilvl="5" w:tplc="041B001B" w:tentative="1">
      <w:start w:val="1"/>
      <w:numFmt w:val="lowerRoman"/>
      <w:lvlText w:val="%6."/>
      <w:lvlJc w:val="right"/>
      <w:pPr>
        <w:ind w:left="4378" w:hanging="180"/>
      </w:pPr>
    </w:lvl>
    <w:lvl w:ilvl="6" w:tplc="041B000F" w:tentative="1">
      <w:start w:val="1"/>
      <w:numFmt w:val="decimal"/>
      <w:lvlText w:val="%7."/>
      <w:lvlJc w:val="left"/>
      <w:pPr>
        <w:ind w:left="5098" w:hanging="360"/>
      </w:pPr>
    </w:lvl>
    <w:lvl w:ilvl="7" w:tplc="041B0019" w:tentative="1">
      <w:start w:val="1"/>
      <w:numFmt w:val="lowerLetter"/>
      <w:lvlText w:val="%8."/>
      <w:lvlJc w:val="left"/>
      <w:pPr>
        <w:ind w:left="5818" w:hanging="360"/>
      </w:pPr>
    </w:lvl>
    <w:lvl w:ilvl="8" w:tplc="041B001B" w:tentative="1">
      <w:start w:val="1"/>
      <w:numFmt w:val="lowerRoman"/>
      <w:lvlText w:val="%9."/>
      <w:lvlJc w:val="right"/>
      <w:pPr>
        <w:ind w:left="6538" w:hanging="180"/>
      </w:pPr>
    </w:lvl>
  </w:abstractNum>
  <w:abstractNum w:abstractNumId="145">
    <w:nsid w:val="715D5BED"/>
    <w:multiLevelType w:val="hybridMultilevel"/>
    <w:tmpl w:val="C2721B2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6">
    <w:nsid w:val="72132411"/>
    <w:multiLevelType w:val="hybridMultilevel"/>
    <w:tmpl w:val="95020678"/>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7">
    <w:nsid w:val="72EA57D1"/>
    <w:multiLevelType w:val="hybridMultilevel"/>
    <w:tmpl w:val="76B8EBB0"/>
    <w:lvl w:ilvl="0" w:tplc="6AA6E5F0">
      <w:numFmt w:val="bullet"/>
      <w:lvlText w:val="-"/>
      <w:lvlJc w:val="left"/>
      <w:pPr>
        <w:ind w:left="720" w:hanging="360"/>
      </w:pPr>
      <w:rPr>
        <w:rFonts w:ascii="Arial Narrow" w:eastAsia="Times New Roman" w:hAnsi="Arial Narrow" w:cs="Mang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8">
    <w:nsid w:val="72FA412F"/>
    <w:multiLevelType w:val="hybridMultilevel"/>
    <w:tmpl w:val="AEEACAC0"/>
    <w:lvl w:ilvl="0" w:tplc="041B0001">
      <w:start w:val="1"/>
      <w:numFmt w:val="bullet"/>
      <w:lvlText w:val=""/>
      <w:lvlJc w:val="left"/>
      <w:pPr>
        <w:ind w:left="2520" w:hanging="720"/>
      </w:pPr>
      <w:rPr>
        <w:rFonts w:ascii="Symbol" w:hAnsi="Symbol" w:hint="default"/>
      </w:r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49">
    <w:nsid w:val="731A0C10"/>
    <w:multiLevelType w:val="hybridMultilevel"/>
    <w:tmpl w:val="E77404CA"/>
    <w:lvl w:ilvl="0" w:tplc="938A899E">
      <w:start w:val="1"/>
      <w:numFmt w:val="bullet"/>
      <w:lvlText w:val=""/>
      <w:lvlJc w:val="left"/>
      <w:pPr>
        <w:ind w:left="720" w:hanging="360"/>
      </w:pPr>
      <w:rPr>
        <w:rFonts w:ascii="Symbol" w:hAnsi="Symbol" w:hint="default"/>
        <w:b w:val="0"/>
        <w:i w:val="0"/>
        <w:sz w:val="19"/>
      </w:rPr>
    </w:lvl>
    <w:lvl w:ilvl="1" w:tplc="041B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
    <w:nsid w:val="736535A5"/>
    <w:multiLevelType w:val="hybridMultilevel"/>
    <w:tmpl w:val="94D4FA20"/>
    <w:lvl w:ilvl="0" w:tplc="5A5834E6">
      <w:start w:val="38"/>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1">
    <w:nsid w:val="74633833"/>
    <w:multiLevelType w:val="hybridMultilevel"/>
    <w:tmpl w:val="86FCFBD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2">
    <w:nsid w:val="7515744C"/>
    <w:multiLevelType w:val="hybridMultilevel"/>
    <w:tmpl w:val="6180F3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3">
    <w:nsid w:val="76061F31"/>
    <w:multiLevelType w:val="hybridMultilevel"/>
    <w:tmpl w:val="CA244374"/>
    <w:lvl w:ilvl="0" w:tplc="041B0017">
      <w:start w:val="1"/>
      <w:numFmt w:val="lowerLetter"/>
      <w:lvlText w:val="%1)"/>
      <w:lvlJc w:val="left"/>
      <w:pPr>
        <w:ind w:left="1785" w:hanging="360"/>
      </w:pPr>
    </w:lvl>
    <w:lvl w:ilvl="1" w:tplc="041B0019" w:tentative="1">
      <w:start w:val="1"/>
      <w:numFmt w:val="lowerLetter"/>
      <w:lvlText w:val="%2."/>
      <w:lvlJc w:val="left"/>
      <w:pPr>
        <w:ind w:left="2505" w:hanging="360"/>
      </w:pPr>
    </w:lvl>
    <w:lvl w:ilvl="2" w:tplc="041B001B" w:tentative="1">
      <w:start w:val="1"/>
      <w:numFmt w:val="lowerRoman"/>
      <w:lvlText w:val="%3."/>
      <w:lvlJc w:val="right"/>
      <w:pPr>
        <w:ind w:left="3225" w:hanging="180"/>
      </w:pPr>
    </w:lvl>
    <w:lvl w:ilvl="3" w:tplc="041B000F" w:tentative="1">
      <w:start w:val="1"/>
      <w:numFmt w:val="decimal"/>
      <w:lvlText w:val="%4."/>
      <w:lvlJc w:val="left"/>
      <w:pPr>
        <w:ind w:left="3945" w:hanging="360"/>
      </w:pPr>
    </w:lvl>
    <w:lvl w:ilvl="4" w:tplc="041B0019" w:tentative="1">
      <w:start w:val="1"/>
      <w:numFmt w:val="lowerLetter"/>
      <w:lvlText w:val="%5."/>
      <w:lvlJc w:val="left"/>
      <w:pPr>
        <w:ind w:left="4665" w:hanging="360"/>
      </w:pPr>
    </w:lvl>
    <w:lvl w:ilvl="5" w:tplc="041B001B" w:tentative="1">
      <w:start w:val="1"/>
      <w:numFmt w:val="lowerRoman"/>
      <w:lvlText w:val="%6."/>
      <w:lvlJc w:val="right"/>
      <w:pPr>
        <w:ind w:left="5385" w:hanging="180"/>
      </w:pPr>
    </w:lvl>
    <w:lvl w:ilvl="6" w:tplc="041B000F" w:tentative="1">
      <w:start w:val="1"/>
      <w:numFmt w:val="decimal"/>
      <w:lvlText w:val="%7."/>
      <w:lvlJc w:val="left"/>
      <w:pPr>
        <w:ind w:left="6105" w:hanging="360"/>
      </w:pPr>
    </w:lvl>
    <w:lvl w:ilvl="7" w:tplc="041B0019" w:tentative="1">
      <w:start w:val="1"/>
      <w:numFmt w:val="lowerLetter"/>
      <w:lvlText w:val="%8."/>
      <w:lvlJc w:val="left"/>
      <w:pPr>
        <w:ind w:left="6825" w:hanging="360"/>
      </w:pPr>
    </w:lvl>
    <w:lvl w:ilvl="8" w:tplc="041B001B" w:tentative="1">
      <w:start w:val="1"/>
      <w:numFmt w:val="lowerRoman"/>
      <w:lvlText w:val="%9."/>
      <w:lvlJc w:val="right"/>
      <w:pPr>
        <w:ind w:left="7545" w:hanging="180"/>
      </w:pPr>
    </w:lvl>
  </w:abstractNum>
  <w:abstractNum w:abstractNumId="154">
    <w:nsid w:val="78F3492B"/>
    <w:multiLevelType w:val="hybridMultilevel"/>
    <w:tmpl w:val="3E28D3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5">
    <w:nsid w:val="7A874FB6"/>
    <w:multiLevelType w:val="hybridMultilevel"/>
    <w:tmpl w:val="2578E322"/>
    <w:lvl w:ilvl="0" w:tplc="041B0017">
      <w:start w:val="1"/>
      <w:numFmt w:val="lowerLetter"/>
      <w:lvlText w:val="%1)"/>
      <w:lvlJc w:val="left"/>
      <w:pPr>
        <w:ind w:left="64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6">
    <w:nsid w:val="7BBE0A9D"/>
    <w:multiLevelType w:val="hybridMultilevel"/>
    <w:tmpl w:val="514057B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7">
    <w:nsid w:val="7BC165D1"/>
    <w:multiLevelType w:val="multilevel"/>
    <w:tmpl w:val="B93CAC40"/>
    <w:lvl w:ilvl="0">
      <w:start w:val="1"/>
      <w:numFmt w:val="decimal"/>
      <w:lvlText w:val="%1."/>
      <w:lvlJc w:val="left"/>
      <w:pPr>
        <w:tabs>
          <w:tab w:val="num" w:pos="720"/>
        </w:tabs>
        <w:ind w:left="720" w:hanging="360"/>
      </w:pPr>
      <w:rPr>
        <w:rFonts w:cs="Times New Roman" w:hint="default"/>
        <w:b w:val="0"/>
        <w:color w:val="auto"/>
      </w:rPr>
    </w:lvl>
    <w:lvl w:ilvl="1">
      <w:start w:val="1"/>
      <w:numFmt w:val="lowerLetter"/>
      <w:lvlText w:val="%2)"/>
      <w:lvlJc w:val="left"/>
      <w:pPr>
        <w:ind w:left="720" w:hanging="360"/>
      </w:pPr>
      <w:rPr>
        <w:rFonts w:cs="Times New Roman" w:hint="default"/>
        <w:b w:val="0"/>
      </w:rPr>
    </w:lvl>
    <w:lvl w:ilvl="2">
      <w:start w:val="1"/>
      <w:numFmt w:val="decimal"/>
      <w:isLgl/>
      <w:lvlText w:val="%1.%2.%3"/>
      <w:lvlJc w:val="left"/>
      <w:pPr>
        <w:ind w:left="720" w:hanging="360"/>
      </w:pPr>
      <w:rPr>
        <w:rFonts w:cs="Times New Roman" w:hint="default"/>
        <w:b/>
      </w:rPr>
    </w:lvl>
    <w:lvl w:ilvl="3">
      <w:start w:val="1"/>
      <w:numFmt w:val="decimal"/>
      <w:isLgl/>
      <w:lvlText w:val="%1.%2.%3.%4"/>
      <w:lvlJc w:val="left"/>
      <w:pPr>
        <w:ind w:left="1080" w:hanging="720"/>
      </w:pPr>
      <w:rPr>
        <w:rFonts w:cs="Times New Roman" w:hint="default"/>
        <w:b/>
      </w:rPr>
    </w:lvl>
    <w:lvl w:ilvl="4">
      <w:start w:val="1"/>
      <w:numFmt w:val="decimal"/>
      <w:isLgl/>
      <w:lvlText w:val="%1.%2.%3.%4.%5"/>
      <w:lvlJc w:val="left"/>
      <w:pPr>
        <w:ind w:left="1080" w:hanging="720"/>
      </w:pPr>
      <w:rPr>
        <w:rFonts w:cs="Times New Roman" w:hint="default"/>
        <w:b/>
      </w:rPr>
    </w:lvl>
    <w:lvl w:ilvl="5">
      <w:start w:val="1"/>
      <w:numFmt w:val="decimal"/>
      <w:isLgl/>
      <w:lvlText w:val="%1.%2.%3.%4.%5.%6"/>
      <w:lvlJc w:val="left"/>
      <w:pPr>
        <w:ind w:left="1440" w:hanging="1080"/>
      </w:pPr>
      <w:rPr>
        <w:rFonts w:cs="Times New Roman" w:hint="default"/>
        <w:b/>
      </w:rPr>
    </w:lvl>
    <w:lvl w:ilvl="6">
      <w:start w:val="1"/>
      <w:numFmt w:val="decimal"/>
      <w:isLgl/>
      <w:lvlText w:val="%1.%2.%3.%4.%5.%6.%7"/>
      <w:lvlJc w:val="left"/>
      <w:pPr>
        <w:ind w:left="1440" w:hanging="1080"/>
      </w:pPr>
      <w:rPr>
        <w:rFonts w:cs="Times New Roman" w:hint="default"/>
        <w:b/>
      </w:rPr>
    </w:lvl>
    <w:lvl w:ilvl="7">
      <w:start w:val="1"/>
      <w:numFmt w:val="decimal"/>
      <w:isLgl/>
      <w:lvlText w:val="%1.%2.%3.%4.%5.%6.%7.%8"/>
      <w:lvlJc w:val="left"/>
      <w:pPr>
        <w:ind w:left="1440" w:hanging="1080"/>
      </w:pPr>
      <w:rPr>
        <w:rFonts w:cs="Times New Roman" w:hint="default"/>
        <w:b/>
      </w:rPr>
    </w:lvl>
    <w:lvl w:ilvl="8">
      <w:start w:val="1"/>
      <w:numFmt w:val="decimal"/>
      <w:isLgl/>
      <w:lvlText w:val="%1.%2.%3.%4.%5.%6.%7.%8.%9"/>
      <w:lvlJc w:val="left"/>
      <w:pPr>
        <w:ind w:left="1800" w:hanging="1440"/>
      </w:pPr>
      <w:rPr>
        <w:rFonts w:cs="Times New Roman" w:hint="default"/>
        <w:b/>
      </w:rPr>
    </w:lvl>
  </w:abstractNum>
  <w:abstractNum w:abstractNumId="158">
    <w:nsid w:val="7C7B589B"/>
    <w:multiLevelType w:val="hybridMultilevel"/>
    <w:tmpl w:val="252EA9FA"/>
    <w:lvl w:ilvl="0" w:tplc="53820406">
      <w:start w:val="1"/>
      <w:numFmt w:val="decimal"/>
      <w:lvlText w:val="%1."/>
      <w:lvlJc w:val="left"/>
      <w:pPr>
        <w:ind w:left="360" w:hanging="360"/>
      </w:pPr>
      <w:rPr>
        <w:rFonts w:hint="default"/>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59">
    <w:nsid w:val="7D724922"/>
    <w:multiLevelType w:val="hybridMultilevel"/>
    <w:tmpl w:val="E2CC66C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0">
    <w:nsid w:val="7F470F7D"/>
    <w:multiLevelType w:val="hybridMultilevel"/>
    <w:tmpl w:val="E260351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78"/>
  </w:num>
  <w:num w:numId="2">
    <w:abstractNumId w:val="33"/>
  </w:num>
  <w:num w:numId="3">
    <w:abstractNumId w:val="124"/>
  </w:num>
  <w:num w:numId="4">
    <w:abstractNumId w:val="27"/>
  </w:num>
  <w:num w:numId="5">
    <w:abstractNumId w:val="56"/>
  </w:num>
  <w:num w:numId="6">
    <w:abstractNumId w:val="155"/>
  </w:num>
  <w:num w:numId="7">
    <w:abstractNumId w:val="154"/>
  </w:num>
  <w:num w:numId="8">
    <w:abstractNumId w:val="111"/>
  </w:num>
  <w:num w:numId="9">
    <w:abstractNumId w:val="133"/>
  </w:num>
  <w:num w:numId="10">
    <w:abstractNumId w:val="68"/>
  </w:num>
  <w:num w:numId="11">
    <w:abstractNumId w:val="108"/>
  </w:num>
  <w:num w:numId="12">
    <w:abstractNumId w:val="142"/>
  </w:num>
  <w:num w:numId="13">
    <w:abstractNumId w:val="1"/>
  </w:num>
  <w:num w:numId="14">
    <w:abstractNumId w:val="40"/>
  </w:num>
  <w:num w:numId="15">
    <w:abstractNumId w:val="81"/>
  </w:num>
  <w:num w:numId="16">
    <w:abstractNumId w:val="11"/>
  </w:num>
  <w:num w:numId="17">
    <w:abstractNumId w:val="12"/>
  </w:num>
  <w:num w:numId="18">
    <w:abstractNumId w:val="77"/>
  </w:num>
  <w:num w:numId="19">
    <w:abstractNumId w:val="114"/>
  </w:num>
  <w:num w:numId="20">
    <w:abstractNumId w:val="37"/>
  </w:num>
  <w:num w:numId="21">
    <w:abstractNumId w:val="79"/>
  </w:num>
  <w:num w:numId="22">
    <w:abstractNumId w:val="97"/>
  </w:num>
  <w:num w:numId="23">
    <w:abstractNumId w:val="126"/>
  </w:num>
  <w:num w:numId="2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103"/>
  </w:num>
  <w:num w:numId="28">
    <w:abstractNumId w:val="101"/>
  </w:num>
  <w:num w:numId="29">
    <w:abstractNumId w:val="134"/>
  </w:num>
  <w:num w:numId="30">
    <w:abstractNumId w:val="109"/>
  </w:num>
  <w:num w:numId="31">
    <w:abstractNumId w:val="149"/>
  </w:num>
  <w:num w:numId="32">
    <w:abstractNumId w:val="129"/>
  </w:num>
  <w:num w:numId="33">
    <w:abstractNumId w:val="138"/>
  </w:num>
  <w:num w:numId="34">
    <w:abstractNumId w:val="144"/>
  </w:num>
  <w:num w:numId="35">
    <w:abstractNumId w:val="55"/>
  </w:num>
  <w:num w:numId="36">
    <w:abstractNumId w:val="66"/>
  </w:num>
  <w:num w:numId="37">
    <w:abstractNumId w:val="63"/>
  </w:num>
  <w:num w:numId="38">
    <w:abstractNumId w:val="74"/>
  </w:num>
  <w:num w:numId="39">
    <w:abstractNumId w:val="94"/>
  </w:num>
  <w:num w:numId="40">
    <w:abstractNumId w:val="148"/>
  </w:num>
  <w:num w:numId="41">
    <w:abstractNumId w:val="2"/>
  </w:num>
  <w:num w:numId="42">
    <w:abstractNumId w:val="72"/>
  </w:num>
  <w:num w:numId="43">
    <w:abstractNumId w:val="7"/>
  </w:num>
  <w:num w:numId="44">
    <w:abstractNumId w:val="49"/>
  </w:num>
  <w:num w:numId="45">
    <w:abstractNumId w:val="121"/>
  </w:num>
  <w:num w:numId="46">
    <w:abstractNumId w:val="132"/>
  </w:num>
  <w:num w:numId="47">
    <w:abstractNumId w:val="70"/>
  </w:num>
  <w:num w:numId="48">
    <w:abstractNumId w:val="143"/>
  </w:num>
  <w:num w:numId="49">
    <w:abstractNumId w:val="48"/>
  </w:num>
  <w:num w:numId="50">
    <w:abstractNumId w:val="29"/>
  </w:num>
  <w:num w:numId="51">
    <w:abstractNumId w:val="14"/>
  </w:num>
  <w:num w:numId="52">
    <w:abstractNumId w:val="52"/>
  </w:num>
  <w:num w:numId="53">
    <w:abstractNumId w:val="34"/>
  </w:num>
  <w:num w:numId="54">
    <w:abstractNumId w:val="24"/>
  </w:num>
  <w:num w:numId="55">
    <w:abstractNumId w:val="106"/>
  </w:num>
  <w:num w:numId="56">
    <w:abstractNumId w:val="73"/>
  </w:num>
  <w:num w:numId="57">
    <w:abstractNumId w:val="57"/>
  </w:num>
  <w:num w:numId="58">
    <w:abstractNumId w:val="118"/>
  </w:num>
  <w:num w:numId="59">
    <w:abstractNumId w:val="127"/>
  </w:num>
  <w:num w:numId="60">
    <w:abstractNumId w:val="89"/>
  </w:num>
  <w:num w:numId="61">
    <w:abstractNumId w:val="8"/>
  </w:num>
  <w:num w:numId="62">
    <w:abstractNumId w:val="47"/>
  </w:num>
  <w:num w:numId="63">
    <w:abstractNumId w:val="54"/>
  </w:num>
  <w:num w:numId="64">
    <w:abstractNumId w:val="23"/>
  </w:num>
  <w:num w:numId="65">
    <w:abstractNumId w:val="105"/>
  </w:num>
  <w:num w:numId="66">
    <w:abstractNumId w:val="25"/>
  </w:num>
  <w:num w:numId="67">
    <w:abstractNumId w:val="146"/>
  </w:num>
  <w:num w:numId="68">
    <w:abstractNumId w:val="80"/>
  </w:num>
  <w:num w:numId="69">
    <w:abstractNumId w:val="44"/>
  </w:num>
  <w:num w:numId="70">
    <w:abstractNumId w:val="139"/>
  </w:num>
  <w:num w:numId="71">
    <w:abstractNumId w:val="22"/>
  </w:num>
  <w:num w:numId="72">
    <w:abstractNumId w:val="152"/>
  </w:num>
  <w:num w:numId="73">
    <w:abstractNumId w:val="30"/>
  </w:num>
  <w:num w:numId="74">
    <w:abstractNumId w:val="151"/>
  </w:num>
  <w:num w:numId="75">
    <w:abstractNumId w:val="58"/>
  </w:num>
  <w:num w:numId="76">
    <w:abstractNumId w:val="156"/>
  </w:num>
  <w:num w:numId="77">
    <w:abstractNumId w:val="59"/>
  </w:num>
  <w:num w:numId="78">
    <w:abstractNumId w:val="41"/>
  </w:num>
  <w:num w:numId="79">
    <w:abstractNumId w:val="136"/>
  </w:num>
  <w:num w:numId="80">
    <w:abstractNumId w:val="87"/>
  </w:num>
  <w:num w:numId="81">
    <w:abstractNumId w:val="16"/>
  </w:num>
  <w:num w:numId="82">
    <w:abstractNumId w:val="45"/>
  </w:num>
  <w:num w:numId="83">
    <w:abstractNumId w:val="32"/>
  </w:num>
  <w:num w:numId="84">
    <w:abstractNumId w:val="110"/>
  </w:num>
  <w:num w:numId="85">
    <w:abstractNumId w:val="82"/>
  </w:num>
  <w:num w:numId="86">
    <w:abstractNumId w:val="51"/>
  </w:num>
  <w:num w:numId="87">
    <w:abstractNumId w:val="3"/>
  </w:num>
  <w:num w:numId="88">
    <w:abstractNumId w:val="147"/>
  </w:num>
  <w:num w:numId="89">
    <w:abstractNumId w:val="19"/>
  </w:num>
  <w:num w:numId="90">
    <w:abstractNumId w:val="65"/>
  </w:num>
  <w:num w:numId="91">
    <w:abstractNumId w:val="122"/>
  </w:num>
  <w:num w:numId="92">
    <w:abstractNumId w:val="116"/>
  </w:num>
  <w:num w:numId="93">
    <w:abstractNumId w:val="60"/>
  </w:num>
  <w:num w:numId="94">
    <w:abstractNumId w:val="96"/>
  </w:num>
  <w:num w:numId="95">
    <w:abstractNumId w:val="5"/>
  </w:num>
  <w:num w:numId="96">
    <w:abstractNumId w:val="100"/>
  </w:num>
  <w:num w:numId="97">
    <w:abstractNumId w:val="137"/>
  </w:num>
  <w:num w:numId="98">
    <w:abstractNumId w:val="123"/>
  </w:num>
  <w:num w:numId="99">
    <w:abstractNumId w:val="18"/>
  </w:num>
  <w:num w:numId="100">
    <w:abstractNumId w:val="90"/>
  </w:num>
  <w:num w:numId="101">
    <w:abstractNumId w:val="153"/>
  </w:num>
  <w:num w:numId="102">
    <w:abstractNumId w:val="88"/>
  </w:num>
  <w:num w:numId="103">
    <w:abstractNumId w:val="91"/>
  </w:num>
  <w:num w:numId="104">
    <w:abstractNumId w:val="42"/>
  </w:num>
  <w:num w:numId="105">
    <w:abstractNumId w:val="120"/>
  </w:num>
  <w:num w:numId="106">
    <w:abstractNumId w:val="141"/>
  </w:num>
  <w:num w:numId="107">
    <w:abstractNumId w:val="85"/>
  </w:num>
  <w:num w:numId="108">
    <w:abstractNumId w:val="38"/>
  </w:num>
  <w:num w:numId="109">
    <w:abstractNumId w:val="159"/>
  </w:num>
  <w:num w:numId="110">
    <w:abstractNumId w:val="104"/>
  </w:num>
  <w:num w:numId="111">
    <w:abstractNumId w:val="99"/>
  </w:num>
  <w:num w:numId="112">
    <w:abstractNumId w:val="135"/>
  </w:num>
  <w:num w:numId="113">
    <w:abstractNumId w:val="62"/>
  </w:num>
  <w:num w:numId="114">
    <w:abstractNumId w:val="86"/>
  </w:num>
  <w:num w:numId="115">
    <w:abstractNumId w:val="13"/>
  </w:num>
  <w:num w:numId="116">
    <w:abstractNumId w:val="10"/>
  </w:num>
  <w:num w:numId="117">
    <w:abstractNumId w:val="128"/>
  </w:num>
  <w:num w:numId="118">
    <w:abstractNumId w:val="115"/>
  </w:num>
  <w:num w:numId="119">
    <w:abstractNumId w:val="145"/>
  </w:num>
  <w:num w:numId="120">
    <w:abstractNumId w:val="131"/>
  </w:num>
  <w:num w:numId="121">
    <w:abstractNumId w:val="76"/>
  </w:num>
  <w:num w:numId="122">
    <w:abstractNumId w:val="61"/>
  </w:num>
  <w:num w:numId="123">
    <w:abstractNumId w:val="160"/>
  </w:num>
  <w:num w:numId="124">
    <w:abstractNumId w:val="50"/>
  </w:num>
  <w:num w:numId="125">
    <w:abstractNumId w:val="113"/>
  </w:num>
  <w:num w:numId="126">
    <w:abstractNumId w:val="39"/>
  </w:num>
  <w:num w:numId="127">
    <w:abstractNumId w:val="64"/>
  </w:num>
  <w:num w:numId="128">
    <w:abstractNumId w:val="112"/>
  </w:num>
  <w:num w:numId="129">
    <w:abstractNumId w:val="53"/>
  </w:num>
  <w:num w:numId="130">
    <w:abstractNumId w:val="43"/>
  </w:num>
  <w:num w:numId="131">
    <w:abstractNumId w:val="158"/>
  </w:num>
  <w:num w:numId="132">
    <w:abstractNumId w:val="71"/>
  </w:num>
  <w:num w:numId="133">
    <w:abstractNumId w:val="46"/>
  </w:num>
  <w:num w:numId="134">
    <w:abstractNumId w:val="107"/>
  </w:num>
  <w:num w:numId="135">
    <w:abstractNumId w:val="92"/>
  </w:num>
  <w:num w:numId="136">
    <w:abstractNumId w:val="21"/>
  </w:num>
  <w:num w:numId="137">
    <w:abstractNumId w:val="20"/>
  </w:num>
  <w:num w:numId="138">
    <w:abstractNumId w:val="130"/>
  </w:num>
  <w:num w:numId="139">
    <w:abstractNumId w:val="84"/>
  </w:num>
  <w:num w:numId="140">
    <w:abstractNumId w:val="117"/>
  </w:num>
  <w:num w:numId="141">
    <w:abstractNumId w:val="15"/>
  </w:num>
  <w:num w:numId="142">
    <w:abstractNumId w:val="6"/>
  </w:num>
  <w:num w:numId="143">
    <w:abstractNumId w:val="67"/>
  </w:num>
  <w:num w:numId="144">
    <w:abstractNumId w:val="26"/>
  </w:num>
  <w:num w:numId="145">
    <w:abstractNumId w:val="4"/>
  </w:num>
  <w:num w:numId="146">
    <w:abstractNumId w:val="83"/>
  </w:num>
  <w:num w:numId="147">
    <w:abstractNumId w:val="69"/>
  </w:num>
  <w:num w:numId="148">
    <w:abstractNumId w:val="28"/>
  </w:num>
  <w:num w:numId="149">
    <w:abstractNumId w:val="35"/>
  </w:num>
  <w:num w:numId="150">
    <w:abstractNumId w:val="36"/>
  </w:num>
  <w:num w:numId="151">
    <w:abstractNumId w:val="157"/>
  </w:num>
  <w:num w:numId="152">
    <w:abstractNumId w:val="9"/>
  </w:num>
  <w:num w:numId="153">
    <w:abstractNumId w:val="125"/>
  </w:num>
  <w:num w:numId="154">
    <w:abstractNumId w:val="98"/>
  </w:num>
  <w:num w:numId="155">
    <w:abstractNumId w:val="95"/>
  </w:num>
  <w:num w:numId="156">
    <w:abstractNumId w:val="150"/>
  </w:num>
  <w:num w:numId="157">
    <w:abstractNumId w:val="78"/>
  </w:num>
  <w:num w:numId="158">
    <w:abstractNumId w:val="75"/>
  </w:num>
  <w:num w:numId="159">
    <w:abstractNumId w:val="93"/>
  </w:num>
  <w:num w:numId="160">
    <w:abstractNumId w:val="94"/>
  </w:num>
  <w:num w:numId="161">
    <w:abstractNumId w:val="102"/>
  </w:num>
  <w:num w:numId="162">
    <w:abstractNumId w:val="17"/>
  </w:num>
  <w:num w:numId="163">
    <w:abstractNumId w:val="150"/>
    <w:lvlOverride w:ilvl="0">
      <w:startOverride w:val="3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9"/>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enka Lamoš">
    <w15:presenceInfo w15:providerId="None" w15:userId="Lenka Lamoš"/>
  </w15:person>
  <w15:person w15:author="Miroslava Dziaková">
    <w15:presenceInfo w15:providerId="None" w15:userId="Miroslava Dziaková"/>
  </w15:person>
  <w15:person w15:author="Branislav Horák">
    <w15:presenceInfo w15:providerId="None" w15:userId="Branislav Horák"/>
  </w15:person>
  <w15:person w15:author="Milan Matovič">
    <w15:presenceInfo w15:providerId="None" w15:userId="Milan Matovič"/>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Grammatical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4505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5A8F"/>
    <w:rsid w:val="0000081D"/>
    <w:rsid w:val="00000DDF"/>
    <w:rsid w:val="00000F50"/>
    <w:rsid w:val="00001004"/>
    <w:rsid w:val="000013D4"/>
    <w:rsid w:val="000016A5"/>
    <w:rsid w:val="000018C3"/>
    <w:rsid w:val="0000193D"/>
    <w:rsid w:val="00001B85"/>
    <w:rsid w:val="00002262"/>
    <w:rsid w:val="0000303D"/>
    <w:rsid w:val="000036FF"/>
    <w:rsid w:val="00003B20"/>
    <w:rsid w:val="00003B82"/>
    <w:rsid w:val="00003E89"/>
    <w:rsid w:val="000044DF"/>
    <w:rsid w:val="00004CD8"/>
    <w:rsid w:val="00004F58"/>
    <w:rsid w:val="00005011"/>
    <w:rsid w:val="00005C8D"/>
    <w:rsid w:val="000064C7"/>
    <w:rsid w:val="000067C4"/>
    <w:rsid w:val="00006D7F"/>
    <w:rsid w:val="00006FBC"/>
    <w:rsid w:val="00007692"/>
    <w:rsid w:val="00007D00"/>
    <w:rsid w:val="00007FF4"/>
    <w:rsid w:val="000106A5"/>
    <w:rsid w:val="00010B20"/>
    <w:rsid w:val="0001101D"/>
    <w:rsid w:val="0001103D"/>
    <w:rsid w:val="00011F21"/>
    <w:rsid w:val="000124A2"/>
    <w:rsid w:val="00012D16"/>
    <w:rsid w:val="000142E2"/>
    <w:rsid w:val="00014B19"/>
    <w:rsid w:val="00014E9C"/>
    <w:rsid w:val="00016775"/>
    <w:rsid w:val="000168FF"/>
    <w:rsid w:val="000172F9"/>
    <w:rsid w:val="0001732F"/>
    <w:rsid w:val="000176A5"/>
    <w:rsid w:val="00017B24"/>
    <w:rsid w:val="00017C8D"/>
    <w:rsid w:val="00017EC2"/>
    <w:rsid w:val="000201F9"/>
    <w:rsid w:val="00020216"/>
    <w:rsid w:val="00020290"/>
    <w:rsid w:val="00020660"/>
    <w:rsid w:val="00020664"/>
    <w:rsid w:val="0002069E"/>
    <w:rsid w:val="00020A5B"/>
    <w:rsid w:val="00020BC8"/>
    <w:rsid w:val="00020F84"/>
    <w:rsid w:val="0002167D"/>
    <w:rsid w:val="00021776"/>
    <w:rsid w:val="000220D0"/>
    <w:rsid w:val="0002218E"/>
    <w:rsid w:val="000223B8"/>
    <w:rsid w:val="0002243F"/>
    <w:rsid w:val="0002295C"/>
    <w:rsid w:val="00022C78"/>
    <w:rsid w:val="00023031"/>
    <w:rsid w:val="00023313"/>
    <w:rsid w:val="00023A70"/>
    <w:rsid w:val="00023BC6"/>
    <w:rsid w:val="00023F39"/>
    <w:rsid w:val="000249E4"/>
    <w:rsid w:val="00024BF3"/>
    <w:rsid w:val="0002539A"/>
    <w:rsid w:val="00025457"/>
    <w:rsid w:val="00025B00"/>
    <w:rsid w:val="00026010"/>
    <w:rsid w:val="000269FB"/>
    <w:rsid w:val="00026A63"/>
    <w:rsid w:val="00026AF7"/>
    <w:rsid w:val="00026E36"/>
    <w:rsid w:val="00026F3B"/>
    <w:rsid w:val="000271FC"/>
    <w:rsid w:val="00027286"/>
    <w:rsid w:val="00027461"/>
    <w:rsid w:val="000278B3"/>
    <w:rsid w:val="00027AB5"/>
    <w:rsid w:val="0003016C"/>
    <w:rsid w:val="000303FB"/>
    <w:rsid w:val="000304FA"/>
    <w:rsid w:val="00030ADB"/>
    <w:rsid w:val="00030C0A"/>
    <w:rsid w:val="00030C5B"/>
    <w:rsid w:val="000310F7"/>
    <w:rsid w:val="00031457"/>
    <w:rsid w:val="000314F5"/>
    <w:rsid w:val="00032219"/>
    <w:rsid w:val="00032417"/>
    <w:rsid w:val="00032465"/>
    <w:rsid w:val="00033016"/>
    <w:rsid w:val="00033319"/>
    <w:rsid w:val="00033C04"/>
    <w:rsid w:val="00033C14"/>
    <w:rsid w:val="00033F4A"/>
    <w:rsid w:val="00034271"/>
    <w:rsid w:val="00034716"/>
    <w:rsid w:val="000349C2"/>
    <w:rsid w:val="00034A36"/>
    <w:rsid w:val="00034E03"/>
    <w:rsid w:val="00035050"/>
    <w:rsid w:val="00035304"/>
    <w:rsid w:val="0003557C"/>
    <w:rsid w:val="0003598D"/>
    <w:rsid w:val="00035D7A"/>
    <w:rsid w:val="000364DD"/>
    <w:rsid w:val="00036BD8"/>
    <w:rsid w:val="00036C37"/>
    <w:rsid w:val="00036DB2"/>
    <w:rsid w:val="00036E4D"/>
    <w:rsid w:val="000370EE"/>
    <w:rsid w:val="00037CF2"/>
    <w:rsid w:val="00037E1B"/>
    <w:rsid w:val="000400B6"/>
    <w:rsid w:val="00040373"/>
    <w:rsid w:val="00040457"/>
    <w:rsid w:val="00040847"/>
    <w:rsid w:val="00040B88"/>
    <w:rsid w:val="00040BA7"/>
    <w:rsid w:val="00040E9F"/>
    <w:rsid w:val="00041252"/>
    <w:rsid w:val="00041D2E"/>
    <w:rsid w:val="000434BC"/>
    <w:rsid w:val="00043A75"/>
    <w:rsid w:val="00043AA9"/>
    <w:rsid w:val="00044188"/>
    <w:rsid w:val="00044512"/>
    <w:rsid w:val="00044B59"/>
    <w:rsid w:val="000451D4"/>
    <w:rsid w:val="00045270"/>
    <w:rsid w:val="0004560B"/>
    <w:rsid w:val="00045CFC"/>
    <w:rsid w:val="00046039"/>
    <w:rsid w:val="00046CD7"/>
    <w:rsid w:val="00046F0A"/>
    <w:rsid w:val="00047055"/>
    <w:rsid w:val="00050242"/>
    <w:rsid w:val="000508B0"/>
    <w:rsid w:val="00050F84"/>
    <w:rsid w:val="000512FF"/>
    <w:rsid w:val="00051598"/>
    <w:rsid w:val="00051A82"/>
    <w:rsid w:val="00052155"/>
    <w:rsid w:val="000524BE"/>
    <w:rsid w:val="000527E6"/>
    <w:rsid w:val="00052951"/>
    <w:rsid w:val="000531DD"/>
    <w:rsid w:val="000534D6"/>
    <w:rsid w:val="00053553"/>
    <w:rsid w:val="000538A0"/>
    <w:rsid w:val="00053ED1"/>
    <w:rsid w:val="00054333"/>
    <w:rsid w:val="000543D6"/>
    <w:rsid w:val="00055486"/>
    <w:rsid w:val="00055BC3"/>
    <w:rsid w:val="00055F7A"/>
    <w:rsid w:val="00056BC3"/>
    <w:rsid w:val="00056E8E"/>
    <w:rsid w:val="000573B5"/>
    <w:rsid w:val="00057969"/>
    <w:rsid w:val="0005799D"/>
    <w:rsid w:val="00057DD1"/>
    <w:rsid w:val="00060426"/>
    <w:rsid w:val="0006086F"/>
    <w:rsid w:val="00060961"/>
    <w:rsid w:val="00060C6C"/>
    <w:rsid w:val="00060D25"/>
    <w:rsid w:val="00061BA9"/>
    <w:rsid w:val="00061C71"/>
    <w:rsid w:val="00061DAB"/>
    <w:rsid w:val="000623F2"/>
    <w:rsid w:val="000627E6"/>
    <w:rsid w:val="00062854"/>
    <w:rsid w:val="00062F88"/>
    <w:rsid w:val="00063A25"/>
    <w:rsid w:val="00063DFD"/>
    <w:rsid w:val="00063EAB"/>
    <w:rsid w:val="0006412C"/>
    <w:rsid w:val="000643D3"/>
    <w:rsid w:val="00064638"/>
    <w:rsid w:val="000647EC"/>
    <w:rsid w:val="00064894"/>
    <w:rsid w:val="00064DDF"/>
    <w:rsid w:val="000653DA"/>
    <w:rsid w:val="00065B6C"/>
    <w:rsid w:val="00065C76"/>
    <w:rsid w:val="0006646D"/>
    <w:rsid w:val="000665C7"/>
    <w:rsid w:val="00066651"/>
    <w:rsid w:val="00066941"/>
    <w:rsid w:val="00066CB2"/>
    <w:rsid w:val="00066E17"/>
    <w:rsid w:val="00066EF9"/>
    <w:rsid w:val="0006754E"/>
    <w:rsid w:val="000676E5"/>
    <w:rsid w:val="00067B0A"/>
    <w:rsid w:val="00067CDC"/>
    <w:rsid w:val="00067D7F"/>
    <w:rsid w:val="00067F0D"/>
    <w:rsid w:val="000705BD"/>
    <w:rsid w:val="00070FC4"/>
    <w:rsid w:val="000711BA"/>
    <w:rsid w:val="00071622"/>
    <w:rsid w:val="00071987"/>
    <w:rsid w:val="0007255C"/>
    <w:rsid w:val="00072BED"/>
    <w:rsid w:val="00072DE5"/>
    <w:rsid w:val="00073209"/>
    <w:rsid w:val="000733AD"/>
    <w:rsid w:val="00073471"/>
    <w:rsid w:val="000735FD"/>
    <w:rsid w:val="00073791"/>
    <w:rsid w:val="00073878"/>
    <w:rsid w:val="00073908"/>
    <w:rsid w:val="00073AEF"/>
    <w:rsid w:val="000740DE"/>
    <w:rsid w:val="000743C8"/>
    <w:rsid w:val="00074543"/>
    <w:rsid w:val="0007494C"/>
    <w:rsid w:val="00074D2F"/>
    <w:rsid w:val="00074E7D"/>
    <w:rsid w:val="000751E9"/>
    <w:rsid w:val="000754B9"/>
    <w:rsid w:val="0007555C"/>
    <w:rsid w:val="00075C1E"/>
    <w:rsid w:val="0007626F"/>
    <w:rsid w:val="000765C3"/>
    <w:rsid w:val="00076A57"/>
    <w:rsid w:val="00076EC0"/>
    <w:rsid w:val="000777A9"/>
    <w:rsid w:val="00077FB0"/>
    <w:rsid w:val="00077FE5"/>
    <w:rsid w:val="0008051F"/>
    <w:rsid w:val="00080933"/>
    <w:rsid w:val="00080E75"/>
    <w:rsid w:val="00080FF6"/>
    <w:rsid w:val="00081220"/>
    <w:rsid w:val="0008145D"/>
    <w:rsid w:val="000814A8"/>
    <w:rsid w:val="000814D3"/>
    <w:rsid w:val="000818F8"/>
    <w:rsid w:val="00081B61"/>
    <w:rsid w:val="00081D9F"/>
    <w:rsid w:val="00081E56"/>
    <w:rsid w:val="00081FC1"/>
    <w:rsid w:val="000822CA"/>
    <w:rsid w:val="000824D7"/>
    <w:rsid w:val="00082BA9"/>
    <w:rsid w:val="00082DF1"/>
    <w:rsid w:val="00083000"/>
    <w:rsid w:val="00083192"/>
    <w:rsid w:val="000834A4"/>
    <w:rsid w:val="00083547"/>
    <w:rsid w:val="00083C26"/>
    <w:rsid w:val="00083EE0"/>
    <w:rsid w:val="0008428B"/>
    <w:rsid w:val="00084411"/>
    <w:rsid w:val="00084575"/>
    <w:rsid w:val="00084681"/>
    <w:rsid w:val="000846E8"/>
    <w:rsid w:val="00085070"/>
    <w:rsid w:val="00085367"/>
    <w:rsid w:val="000854D0"/>
    <w:rsid w:val="000854EC"/>
    <w:rsid w:val="00085554"/>
    <w:rsid w:val="0008794A"/>
    <w:rsid w:val="00090C0E"/>
    <w:rsid w:val="00090D59"/>
    <w:rsid w:val="0009110C"/>
    <w:rsid w:val="000918D7"/>
    <w:rsid w:val="00091A23"/>
    <w:rsid w:val="00091E4F"/>
    <w:rsid w:val="000922B4"/>
    <w:rsid w:val="0009249B"/>
    <w:rsid w:val="0009277D"/>
    <w:rsid w:val="00092CE0"/>
    <w:rsid w:val="00093A3C"/>
    <w:rsid w:val="000940F9"/>
    <w:rsid w:val="000941E5"/>
    <w:rsid w:val="00094305"/>
    <w:rsid w:val="0009441E"/>
    <w:rsid w:val="00094584"/>
    <w:rsid w:val="00094932"/>
    <w:rsid w:val="000949AC"/>
    <w:rsid w:val="00094FA4"/>
    <w:rsid w:val="00095577"/>
    <w:rsid w:val="00095956"/>
    <w:rsid w:val="00095FE3"/>
    <w:rsid w:val="000963E5"/>
    <w:rsid w:val="0009675A"/>
    <w:rsid w:val="00096EC5"/>
    <w:rsid w:val="00097054"/>
    <w:rsid w:val="000970B7"/>
    <w:rsid w:val="00097124"/>
    <w:rsid w:val="00097AE7"/>
    <w:rsid w:val="000A1906"/>
    <w:rsid w:val="000A1912"/>
    <w:rsid w:val="000A1988"/>
    <w:rsid w:val="000A231D"/>
    <w:rsid w:val="000A25AE"/>
    <w:rsid w:val="000A2AD4"/>
    <w:rsid w:val="000A3642"/>
    <w:rsid w:val="000A3664"/>
    <w:rsid w:val="000A3690"/>
    <w:rsid w:val="000A3901"/>
    <w:rsid w:val="000A3ABA"/>
    <w:rsid w:val="000A3DD4"/>
    <w:rsid w:val="000A3EA9"/>
    <w:rsid w:val="000A3F94"/>
    <w:rsid w:val="000A44EA"/>
    <w:rsid w:val="000A48D2"/>
    <w:rsid w:val="000A533C"/>
    <w:rsid w:val="000A541F"/>
    <w:rsid w:val="000A57EE"/>
    <w:rsid w:val="000A6538"/>
    <w:rsid w:val="000A667B"/>
    <w:rsid w:val="000A6B83"/>
    <w:rsid w:val="000A6C15"/>
    <w:rsid w:val="000A709E"/>
    <w:rsid w:val="000A70DC"/>
    <w:rsid w:val="000A74CB"/>
    <w:rsid w:val="000A76AD"/>
    <w:rsid w:val="000A788E"/>
    <w:rsid w:val="000A7909"/>
    <w:rsid w:val="000A7D72"/>
    <w:rsid w:val="000B01F3"/>
    <w:rsid w:val="000B024D"/>
    <w:rsid w:val="000B0A1D"/>
    <w:rsid w:val="000B0BB1"/>
    <w:rsid w:val="000B17DE"/>
    <w:rsid w:val="000B1D63"/>
    <w:rsid w:val="000B1E6A"/>
    <w:rsid w:val="000B2403"/>
    <w:rsid w:val="000B36A9"/>
    <w:rsid w:val="000B3D21"/>
    <w:rsid w:val="000B3DA3"/>
    <w:rsid w:val="000B3E1C"/>
    <w:rsid w:val="000B4396"/>
    <w:rsid w:val="000B4445"/>
    <w:rsid w:val="000B448F"/>
    <w:rsid w:val="000B47CC"/>
    <w:rsid w:val="000B487A"/>
    <w:rsid w:val="000B4C3F"/>
    <w:rsid w:val="000B4DEF"/>
    <w:rsid w:val="000B520F"/>
    <w:rsid w:val="000B5E70"/>
    <w:rsid w:val="000B61B5"/>
    <w:rsid w:val="000B669E"/>
    <w:rsid w:val="000B66A1"/>
    <w:rsid w:val="000B6D6B"/>
    <w:rsid w:val="000B701E"/>
    <w:rsid w:val="000B7161"/>
    <w:rsid w:val="000B7751"/>
    <w:rsid w:val="000B7965"/>
    <w:rsid w:val="000B7C9A"/>
    <w:rsid w:val="000B7E76"/>
    <w:rsid w:val="000C000D"/>
    <w:rsid w:val="000C039F"/>
    <w:rsid w:val="000C0542"/>
    <w:rsid w:val="000C05C2"/>
    <w:rsid w:val="000C07D2"/>
    <w:rsid w:val="000C0A2A"/>
    <w:rsid w:val="000C0D03"/>
    <w:rsid w:val="000C1179"/>
    <w:rsid w:val="000C1453"/>
    <w:rsid w:val="000C1A3B"/>
    <w:rsid w:val="000C1DCB"/>
    <w:rsid w:val="000C2317"/>
    <w:rsid w:val="000C26E9"/>
    <w:rsid w:val="000C3743"/>
    <w:rsid w:val="000C385D"/>
    <w:rsid w:val="000C3EAE"/>
    <w:rsid w:val="000C4B3E"/>
    <w:rsid w:val="000C4D3E"/>
    <w:rsid w:val="000C50D7"/>
    <w:rsid w:val="000C5177"/>
    <w:rsid w:val="000C520E"/>
    <w:rsid w:val="000C522E"/>
    <w:rsid w:val="000C54E7"/>
    <w:rsid w:val="000C5740"/>
    <w:rsid w:val="000C5D42"/>
    <w:rsid w:val="000C6018"/>
    <w:rsid w:val="000C618D"/>
    <w:rsid w:val="000C63F2"/>
    <w:rsid w:val="000C683F"/>
    <w:rsid w:val="000C6DD9"/>
    <w:rsid w:val="000C6E3D"/>
    <w:rsid w:val="000C7113"/>
    <w:rsid w:val="000C730D"/>
    <w:rsid w:val="000C73ED"/>
    <w:rsid w:val="000C7A5D"/>
    <w:rsid w:val="000C7E1E"/>
    <w:rsid w:val="000D017F"/>
    <w:rsid w:val="000D0210"/>
    <w:rsid w:val="000D0257"/>
    <w:rsid w:val="000D046E"/>
    <w:rsid w:val="000D06A7"/>
    <w:rsid w:val="000D0B21"/>
    <w:rsid w:val="000D0D07"/>
    <w:rsid w:val="000D0EA0"/>
    <w:rsid w:val="000D1069"/>
    <w:rsid w:val="000D12F0"/>
    <w:rsid w:val="000D19CA"/>
    <w:rsid w:val="000D1B0E"/>
    <w:rsid w:val="000D2025"/>
    <w:rsid w:val="000D22CB"/>
    <w:rsid w:val="000D2728"/>
    <w:rsid w:val="000D285C"/>
    <w:rsid w:val="000D28F2"/>
    <w:rsid w:val="000D305A"/>
    <w:rsid w:val="000D3307"/>
    <w:rsid w:val="000D38CE"/>
    <w:rsid w:val="000D3959"/>
    <w:rsid w:val="000D3984"/>
    <w:rsid w:val="000D3E9A"/>
    <w:rsid w:val="000D4456"/>
    <w:rsid w:val="000D49B0"/>
    <w:rsid w:val="000D4EAA"/>
    <w:rsid w:val="000D5517"/>
    <w:rsid w:val="000D5577"/>
    <w:rsid w:val="000D64B3"/>
    <w:rsid w:val="000D680B"/>
    <w:rsid w:val="000D6CD4"/>
    <w:rsid w:val="000D77B7"/>
    <w:rsid w:val="000D7C5D"/>
    <w:rsid w:val="000D7DB9"/>
    <w:rsid w:val="000E0C7E"/>
    <w:rsid w:val="000E0DE2"/>
    <w:rsid w:val="000E0E71"/>
    <w:rsid w:val="000E12B3"/>
    <w:rsid w:val="000E14C2"/>
    <w:rsid w:val="000E2389"/>
    <w:rsid w:val="000E2751"/>
    <w:rsid w:val="000E35D3"/>
    <w:rsid w:val="000E3D7A"/>
    <w:rsid w:val="000E3DB2"/>
    <w:rsid w:val="000E3F62"/>
    <w:rsid w:val="000E461E"/>
    <w:rsid w:val="000E468E"/>
    <w:rsid w:val="000E4B0E"/>
    <w:rsid w:val="000E4CA4"/>
    <w:rsid w:val="000E5038"/>
    <w:rsid w:val="000E5380"/>
    <w:rsid w:val="000E5863"/>
    <w:rsid w:val="000E6B0B"/>
    <w:rsid w:val="000E6C6C"/>
    <w:rsid w:val="000E7086"/>
    <w:rsid w:val="000E7448"/>
    <w:rsid w:val="000E7465"/>
    <w:rsid w:val="000E7A01"/>
    <w:rsid w:val="000E7C3B"/>
    <w:rsid w:val="000E7E42"/>
    <w:rsid w:val="000E7E91"/>
    <w:rsid w:val="000F001C"/>
    <w:rsid w:val="000F029A"/>
    <w:rsid w:val="000F046F"/>
    <w:rsid w:val="000F0479"/>
    <w:rsid w:val="000F050C"/>
    <w:rsid w:val="000F0819"/>
    <w:rsid w:val="000F08C8"/>
    <w:rsid w:val="000F1488"/>
    <w:rsid w:val="000F1F94"/>
    <w:rsid w:val="000F2203"/>
    <w:rsid w:val="000F2BEF"/>
    <w:rsid w:val="000F2DB9"/>
    <w:rsid w:val="000F30D8"/>
    <w:rsid w:val="000F4B74"/>
    <w:rsid w:val="000F4C77"/>
    <w:rsid w:val="000F5174"/>
    <w:rsid w:val="000F5700"/>
    <w:rsid w:val="000F5793"/>
    <w:rsid w:val="000F5FC0"/>
    <w:rsid w:val="000F620B"/>
    <w:rsid w:val="000F62D2"/>
    <w:rsid w:val="000F684D"/>
    <w:rsid w:val="000F6D86"/>
    <w:rsid w:val="000F70CD"/>
    <w:rsid w:val="000F7236"/>
    <w:rsid w:val="000F7397"/>
    <w:rsid w:val="000F78B5"/>
    <w:rsid w:val="00100931"/>
    <w:rsid w:val="00100E0C"/>
    <w:rsid w:val="00100F1D"/>
    <w:rsid w:val="001014C1"/>
    <w:rsid w:val="001017AA"/>
    <w:rsid w:val="00101B6F"/>
    <w:rsid w:val="00101F35"/>
    <w:rsid w:val="001020BC"/>
    <w:rsid w:val="00102208"/>
    <w:rsid w:val="0010260B"/>
    <w:rsid w:val="00102643"/>
    <w:rsid w:val="00103054"/>
    <w:rsid w:val="00103131"/>
    <w:rsid w:val="001033DC"/>
    <w:rsid w:val="0010354E"/>
    <w:rsid w:val="001038CE"/>
    <w:rsid w:val="00103C32"/>
    <w:rsid w:val="001041DD"/>
    <w:rsid w:val="00104924"/>
    <w:rsid w:val="00104E2D"/>
    <w:rsid w:val="00105500"/>
    <w:rsid w:val="00105A43"/>
    <w:rsid w:val="00105CA5"/>
    <w:rsid w:val="00105CAF"/>
    <w:rsid w:val="00105EE7"/>
    <w:rsid w:val="001061DC"/>
    <w:rsid w:val="00106380"/>
    <w:rsid w:val="00106510"/>
    <w:rsid w:val="001067A8"/>
    <w:rsid w:val="001072C6"/>
    <w:rsid w:val="001072D3"/>
    <w:rsid w:val="0010743E"/>
    <w:rsid w:val="00110014"/>
    <w:rsid w:val="0011037A"/>
    <w:rsid w:val="0011069A"/>
    <w:rsid w:val="001107FE"/>
    <w:rsid w:val="00110B85"/>
    <w:rsid w:val="00111724"/>
    <w:rsid w:val="00112021"/>
    <w:rsid w:val="001128CA"/>
    <w:rsid w:val="00112C15"/>
    <w:rsid w:val="00112CCE"/>
    <w:rsid w:val="00112D38"/>
    <w:rsid w:val="001144FB"/>
    <w:rsid w:val="00114CB3"/>
    <w:rsid w:val="0011528C"/>
    <w:rsid w:val="001155EE"/>
    <w:rsid w:val="00115A2F"/>
    <w:rsid w:val="00115CEF"/>
    <w:rsid w:val="001165FB"/>
    <w:rsid w:val="0011692E"/>
    <w:rsid w:val="0011695F"/>
    <w:rsid w:val="001176EF"/>
    <w:rsid w:val="00117B4C"/>
    <w:rsid w:val="00117BF4"/>
    <w:rsid w:val="001201C0"/>
    <w:rsid w:val="001206DF"/>
    <w:rsid w:val="00120A50"/>
    <w:rsid w:val="00120B9A"/>
    <w:rsid w:val="00120FED"/>
    <w:rsid w:val="001210E9"/>
    <w:rsid w:val="001212D6"/>
    <w:rsid w:val="00121570"/>
    <w:rsid w:val="001217D9"/>
    <w:rsid w:val="00121938"/>
    <w:rsid w:val="00121A92"/>
    <w:rsid w:val="00121BF8"/>
    <w:rsid w:val="00121E0B"/>
    <w:rsid w:val="00121EBC"/>
    <w:rsid w:val="00122865"/>
    <w:rsid w:val="00122BEB"/>
    <w:rsid w:val="00122CEF"/>
    <w:rsid w:val="00123250"/>
    <w:rsid w:val="0012336B"/>
    <w:rsid w:val="00123D3D"/>
    <w:rsid w:val="00123F3F"/>
    <w:rsid w:val="00123F5E"/>
    <w:rsid w:val="00124228"/>
    <w:rsid w:val="001244B0"/>
    <w:rsid w:val="00124E6D"/>
    <w:rsid w:val="00124F19"/>
    <w:rsid w:val="001253FC"/>
    <w:rsid w:val="0012580E"/>
    <w:rsid w:val="00125927"/>
    <w:rsid w:val="00125B3D"/>
    <w:rsid w:val="00125C24"/>
    <w:rsid w:val="00125F16"/>
    <w:rsid w:val="001276C5"/>
    <w:rsid w:val="00127A89"/>
    <w:rsid w:val="00130936"/>
    <w:rsid w:val="00130AD9"/>
    <w:rsid w:val="00130CFA"/>
    <w:rsid w:val="00130FFA"/>
    <w:rsid w:val="00131297"/>
    <w:rsid w:val="00132055"/>
    <w:rsid w:val="001325C0"/>
    <w:rsid w:val="0013262C"/>
    <w:rsid w:val="00132F37"/>
    <w:rsid w:val="00133697"/>
    <w:rsid w:val="00133741"/>
    <w:rsid w:val="0013383C"/>
    <w:rsid w:val="00133886"/>
    <w:rsid w:val="00133A51"/>
    <w:rsid w:val="00134616"/>
    <w:rsid w:val="00134645"/>
    <w:rsid w:val="00134C92"/>
    <w:rsid w:val="00135A01"/>
    <w:rsid w:val="00135BDB"/>
    <w:rsid w:val="00135D12"/>
    <w:rsid w:val="00136305"/>
    <w:rsid w:val="00137153"/>
    <w:rsid w:val="001371DA"/>
    <w:rsid w:val="001374AE"/>
    <w:rsid w:val="00137558"/>
    <w:rsid w:val="0013764A"/>
    <w:rsid w:val="00137817"/>
    <w:rsid w:val="00137B33"/>
    <w:rsid w:val="0014042C"/>
    <w:rsid w:val="00140667"/>
    <w:rsid w:val="001407FE"/>
    <w:rsid w:val="00140CE3"/>
    <w:rsid w:val="00140EA8"/>
    <w:rsid w:val="0014162C"/>
    <w:rsid w:val="00141705"/>
    <w:rsid w:val="00141B0E"/>
    <w:rsid w:val="00141B59"/>
    <w:rsid w:val="0014207F"/>
    <w:rsid w:val="001420EC"/>
    <w:rsid w:val="001420F5"/>
    <w:rsid w:val="0014261F"/>
    <w:rsid w:val="0014269A"/>
    <w:rsid w:val="00142948"/>
    <w:rsid w:val="001429B2"/>
    <w:rsid w:val="001429D0"/>
    <w:rsid w:val="001430EB"/>
    <w:rsid w:val="001435C2"/>
    <w:rsid w:val="00143AD7"/>
    <w:rsid w:val="001440E5"/>
    <w:rsid w:val="00144248"/>
    <w:rsid w:val="0014439F"/>
    <w:rsid w:val="00144C4E"/>
    <w:rsid w:val="0014525C"/>
    <w:rsid w:val="001452B6"/>
    <w:rsid w:val="001456CE"/>
    <w:rsid w:val="0014634E"/>
    <w:rsid w:val="001463A1"/>
    <w:rsid w:val="00146657"/>
    <w:rsid w:val="001471BE"/>
    <w:rsid w:val="0014799B"/>
    <w:rsid w:val="00147E0C"/>
    <w:rsid w:val="0015072F"/>
    <w:rsid w:val="00150853"/>
    <w:rsid w:val="001509EB"/>
    <w:rsid w:val="00151D4D"/>
    <w:rsid w:val="00152083"/>
    <w:rsid w:val="0015249A"/>
    <w:rsid w:val="00152AF4"/>
    <w:rsid w:val="001532F6"/>
    <w:rsid w:val="001536FA"/>
    <w:rsid w:val="0015434D"/>
    <w:rsid w:val="001549ED"/>
    <w:rsid w:val="00155321"/>
    <w:rsid w:val="001560DF"/>
    <w:rsid w:val="001562AB"/>
    <w:rsid w:val="00156F31"/>
    <w:rsid w:val="00157290"/>
    <w:rsid w:val="001577F1"/>
    <w:rsid w:val="00157A59"/>
    <w:rsid w:val="00157A97"/>
    <w:rsid w:val="00157BB3"/>
    <w:rsid w:val="00157F6A"/>
    <w:rsid w:val="00157FD2"/>
    <w:rsid w:val="0016005E"/>
    <w:rsid w:val="0016030D"/>
    <w:rsid w:val="00160BA5"/>
    <w:rsid w:val="00160CE0"/>
    <w:rsid w:val="001611AE"/>
    <w:rsid w:val="0016162A"/>
    <w:rsid w:val="0016188A"/>
    <w:rsid w:val="00161949"/>
    <w:rsid w:val="00161D13"/>
    <w:rsid w:val="001626D3"/>
    <w:rsid w:val="00162FFA"/>
    <w:rsid w:val="00163432"/>
    <w:rsid w:val="00163695"/>
    <w:rsid w:val="00163733"/>
    <w:rsid w:val="00164D9A"/>
    <w:rsid w:val="00164E19"/>
    <w:rsid w:val="00165B9D"/>
    <w:rsid w:val="00166989"/>
    <w:rsid w:val="001669C6"/>
    <w:rsid w:val="00166B3A"/>
    <w:rsid w:val="00166D35"/>
    <w:rsid w:val="0016704B"/>
    <w:rsid w:val="00167090"/>
    <w:rsid w:val="00167288"/>
    <w:rsid w:val="0016783A"/>
    <w:rsid w:val="0017048A"/>
    <w:rsid w:val="001704AB"/>
    <w:rsid w:val="001705F3"/>
    <w:rsid w:val="00170BDB"/>
    <w:rsid w:val="00170C82"/>
    <w:rsid w:val="00170D3E"/>
    <w:rsid w:val="00170E77"/>
    <w:rsid w:val="001716AD"/>
    <w:rsid w:val="00171765"/>
    <w:rsid w:val="001717E4"/>
    <w:rsid w:val="001718FA"/>
    <w:rsid w:val="0017198C"/>
    <w:rsid w:val="00171B3B"/>
    <w:rsid w:val="00171BF6"/>
    <w:rsid w:val="0017266A"/>
    <w:rsid w:val="00172FC1"/>
    <w:rsid w:val="00173067"/>
    <w:rsid w:val="0017330F"/>
    <w:rsid w:val="00174118"/>
    <w:rsid w:val="00174AFE"/>
    <w:rsid w:val="00175802"/>
    <w:rsid w:val="001758AC"/>
    <w:rsid w:val="001758DF"/>
    <w:rsid w:val="001759EA"/>
    <w:rsid w:val="00175DF3"/>
    <w:rsid w:val="00175F79"/>
    <w:rsid w:val="00176343"/>
    <w:rsid w:val="0017656A"/>
    <w:rsid w:val="001765D5"/>
    <w:rsid w:val="00176D7E"/>
    <w:rsid w:val="0017789F"/>
    <w:rsid w:val="00177B63"/>
    <w:rsid w:val="00180AAE"/>
    <w:rsid w:val="00180C06"/>
    <w:rsid w:val="00181671"/>
    <w:rsid w:val="0018179C"/>
    <w:rsid w:val="001818D2"/>
    <w:rsid w:val="00182536"/>
    <w:rsid w:val="00182989"/>
    <w:rsid w:val="00182B8C"/>
    <w:rsid w:val="00182C05"/>
    <w:rsid w:val="00182CBF"/>
    <w:rsid w:val="0018303A"/>
    <w:rsid w:val="001837F9"/>
    <w:rsid w:val="00184031"/>
    <w:rsid w:val="0018478B"/>
    <w:rsid w:val="00184791"/>
    <w:rsid w:val="00185080"/>
    <w:rsid w:val="0018559D"/>
    <w:rsid w:val="001855FA"/>
    <w:rsid w:val="00185BD2"/>
    <w:rsid w:val="00185EA4"/>
    <w:rsid w:val="00186BF1"/>
    <w:rsid w:val="00186CD8"/>
    <w:rsid w:val="001874BF"/>
    <w:rsid w:val="001874C5"/>
    <w:rsid w:val="00187D4D"/>
    <w:rsid w:val="00187DE6"/>
    <w:rsid w:val="00187E2D"/>
    <w:rsid w:val="00190006"/>
    <w:rsid w:val="001907E2"/>
    <w:rsid w:val="00190B4D"/>
    <w:rsid w:val="00191392"/>
    <w:rsid w:val="001917F5"/>
    <w:rsid w:val="00192379"/>
    <w:rsid w:val="00192867"/>
    <w:rsid w:val="00192F34"/>
    <w:rsid w:val="001939D3"/>
    <w:rsid w:val="00193CB6"/>
    <w:rsid w:val="0019433E"/>
    <w:rsid w:val="00194ACF"/>
    <w:rsid w:val="00195411"/>
    <w:rsid w:val="00195603"/>
    <w:rsid w:val="00195FBB"/>
    <w:rsid w:val="00196D66"/>
    <w:rsid w:val="00197755"/>
    <w:rsid w:val="0019796C"/>
    <w:rsid w:val="00197D86"/>
    <w:rsid w:val="00197E35"/>
    <w:rsid w:val="001A021A"/>
    <w:rsid w:val="001A0863"/>
    <w:rsid w:val="001A0E58"/>
    <w:rsid w:val="001A1872"/>
    <w:rsid w:val="001A19F7"/>
    <w:rsid w:val="001A1A7C"/>
    <w:rsid w:val="001A22E8"/>
    <w:rsid w:val="001A3026"/>
    <w:rsid w:val="001A33B4"/>
    <w:rsid w:val="001A341F"/>
    <w:rsid w:val="001A3801"/>
    <w:rsid w:val="001A3939"/>
    <w:rsid w:val="001A397C"/>
    <w:rsid w:val="001A3AD2"/>
    <w:rsid w:val="001A3F06"/>
    <w:rsid w:val="001A3F3D"/>
    <w:rsid w:val="001A411A"/>
    <w:rsid w:val="001A429C"/>
    <w:rsid w:val="001A42C2"/>
    <w:rsid w:val="001A430C"/>
    <w:rsid w:val="001A44D1"/>
    <w:rsid w:val="001A4B95"/>
    <w:rsid w:val="001A4E24"/>
    <w:rsid w:val="001A4FE8"/>
    <w:rsid w:val="001A5528"/>
    <w:rsid w:val="001A58B7"/>
    <w:rsid w:val="001A59AC"/>
    <w:rsid w:val="001A5B5A"/>
    <w:rsid w:val="001A5F29"/>
    <w:rsid w:val="001A6747"/>
    <w:rsid w:val="001A6BC9"/>
    <w:rsid w:val="001A6E82"/>
    <w:rsid w:val="001A7974"/>
    <w:rsid w:val="001A7C8D"/>
    <w:rsid w:val="001A7EF7"/>
    <w:rsid w:val="001B0812"/>
    <w:rsid w:val="001B09EA"/>
    <w:rsid w:val="001B0BC3"/>
    <w:rsid w:val="001B11EA"/>
    <w:rsid w:val="001B142C"/>
    <w:rsid w:val="001B1708"/>
    <w:rsid w:val="001B190A"/>
    <w:rsid w:val="001B1936"/>
    <w:rsid w:val="001B1C19"/>
    <w:rsid w:val="001B2121"/>
    <w:rsid w:val="001B2531"/>
    <w:rsid w:val="001B2672"/>
    <w:rsid w:val="001B295E"/>
    <w:rsid w:val="001B2D6D"/>
    <w:rsid w:val="001B311E"/>
    <w:rsid w:val="001B3120"/>
    <w:rsid w:val="001B3386"/>
    <w:rsid w:val="001B3A72"/>
    <w:rsid w:val="001B411C"/>
    <w:rsid w:val="001B42EC"/>
    <w:rsid w:val="001B46EA"/>
    <w:rsid w:val="001B4C46"/>
    <w:rsid w:val="001B5626"/>
    <w:rsid w:val="001B56EE"/>
    <w:rsid w:val="001B5750"/>
    <w:rsid w:val="001B57CA"/>
    <w:rsid w:val="001B57D6"/>
    <w:rsid w:val="001B6925"/>
    <w:rsid w:val="001B6C64"/>
    <w:rsid w:val="001B6E17"/>
    <w:rsid w:val="001B717B"/>
    <w:rsid w:val="001B74CF"/>
    <w:rsid w:val="001C0497"/>
    <w:rsid w:val="001C08A1"/>
    <w:rsid w:val="001C0CF9"/>
    <w:rsid w:val="001C0D3F"/>
    <w:rsid w:val="001C1268"/>
    <w:rsid w:val="001C1849"/>
    <w:rsid w:val="001C1954"/>
    <w:rsid w:val="001C1B30"/>
    <w:rsid w:val="001C1F0B"/>
    <w:rsid w:val="001C21D3"/>
    <w:rsid w:val="001C22F3"/>
    <w:rsid w:val="001C271B"/>
    <w:rsid w:val="001C28BD"/>
    <w:rsid w:val="001C2EF4"/>
    <w:rsid w:val="001C3332"/>
    <w:rsid w:val="001C3382"/>
    <w:rsid w:val="001C3BB0"/>
    <w:rsid w:val="001C3C2F"/>
    <w:rsid w:val="001C44CA"/>
    <w:rsid w:val="001C44F5"/>
    <w:rsid w:val="001C46CF"/>
    <w:rsid w:val="001C47DE"/>
    <w:rsid w:val="001C4AFD"/>
    <w:rsid w:val="001C5311"/>
    <w:rsid w:val="001C578C"/>
    <w:rsid w:val="001C5A8D"/>
    <w:rsid w:val="001C5F00"/>
    <w:rsid w:val="001C68A3"/>
    <w:rsid w:val="001C6962"/>
    <w:rsid w:val="001C6D1C"/>
    <w:rsid w:val="001C782A"/>
    <w:rsid w:val="001C7C81"/>
    <w:rsid w:val="001D0050"/>
    <w:rsid w:val="001D040E"/>
    <w:rsid w:val="001D08FF"/>
    <w:rsid w:val="001D0B65"/>
    <w:rsid w:val="001D0BA9"/>
    <w:rsid w:val="001D0CE5"/>
    <w:rsid w:val="001D12B8"/>
    <w:rsid w:val="001D16F5"/>
    <w:rsid w:val="001D22A8"/>
    <w:rsid w:val="001D27DC"/>
    <w:rsid w:val="001D3A7D"/>
    <w:rsid w:val="001D3CAE"/>
    <w:rsid w:val="001D431B"/>
    <w:rsid w:val="001D4D5C"/>
    <w:rsid w:val="001D4FF0"/>
    <w:rsid w:val="001D519D"/>
    <w:rsid w:val="001D5650"/>
    <w:rsid w:val="001D616E"/>
    <w:rsid w:val="001D62DB"/>
    <w:rsid w:val="001D6639"/>
    <w:rsid w:val="001D6817"/>
    <w:rsid w:val="001D6C8C"/>
    <w:rsid w:val="001D70A3"/>
    <w:rsid w:val="001D76D4"/>
    <w:rsid w:val="001D7FBA"/>
    <w:rsid w:val="001E046B"/>
    <w:rsid w:val="001E0502"/>
    <w:rsid w:val="001E0594"/>
    <w:rsid w:val="001E0598"/>
    <w:rsid w:val="001E05E2"/>
    <w:rsid w:val="001E0F6D"/>
    <w:rsid w:val="001E143A"/>
    <w:rsid w:val="001E1915"/>
    <w:rsid w:val="001E1E0A"/>
    <w:rsid w:val="001E1ECB"/>
    <w:rsid w:val="001E30B3"/>
    <w:rsid w:val="001E3710"/>
    <w:rsid w:val="001E3C46"/>
    <w:rsid w:val="001E43BE"/>
    <w:rsid w:val="001E445D"/>
    <w:rsid w:val="001E473C"/>
    <w:rsid w:val="001E4B56"/>
    <w:rsid w:val="001E6748"/>
    <w:rsid w:val="001E6863"/>
    <w:rsid w:val="001E69FC"/>
    <w:rsid w:val="001E7236"/>
    <w:rsid w:val="001E799E"/>
    <w:rsid w:val="001F0C13"/>
    <w:rsid w:val="001F1B50"/>
    <w:rsid w:val="001F240A"/>
    <w:rsid w:val="001F2A24"/>
    <w:rsid w:val="001F303B"/>
    <w:rsid w:val="001F364C"/>
    <w:rsid w:val="001F3C6B"/>
    <w:rsid w:val="001F3CA3"/>
    <w:rsid w:val="001F3DF5"/>
    <w:rsid w:val="001F3F48"/>
    <w:rsid w:val="001F4430"/>
    <w:rsid w:val="001F4E16"/>
    <w:rsid w:val="001F4EE7"/>
    <w:rsid w:val="001F5146"/>
    <w:rsid w:val="001F60D9"/>
    <w:rsid w:val="001F659B"/>
    <w:rsid w:val="001F66B1"/>
    <w:rsid w:val="001F6709"/>
    <w:rsid w:val="001F6828"/>
    <w:rsid w:val="001F6E20"/>
    <w:rsid w:val="001F6FFC"/>
    <w:rsid w:val="001F73A1"/>
    <w:rsid w:val="001F7670"/>
    <w:rsid w:val="001F7AAE"/>
    <w:rsid w:val="001F7B91"/>
    <w:rsid w:val="001F7F84"/>
    <w:rsid w:val="00200264"/>
    <w:rsid w:val="00200770"/>
    <w:rsid w:val="00200780"/>
    <w:rsid w:val="00200C61"/>
    <w:rsid w:val="00200FB9"/>
    <w:rsid w:val="00201151"/>
    <w:rsid w:val="002016D2"/>
    <w:rsid w:val="0020194A"/>
    <w:rsid w:val="002019C2"/>
    <w:rsid w:val="00201F84"/>
    <w:rsid w:val="002025F9"/>
    <w:rsid w:val="00202AA7"/>
    <w:rsid w:val="00203E5D"/>
    <w:rsid w:val="00204380"/>
    <w:rsid w:val="00204650"/>
    <w:rsid w:val="00204DF2"/>
    <w:rsid w:val="00204FD4"/>
    <w:rsid w:val="002050DF"/>
    <w:rsid w:val="002055DC"/>
    <w:rsid w:val="0020630C"/>
    <w:rsid w:val="002066F3"/>
    <w:rsid w:val="00206919"/>
    <w:rsid w:val="002072C3"/>
    <w:rsid w:val="00207D7C"/>
    <w:rsid w:val="00207EEA"/>
    <w:rsid w:val="00207FCC"/>
    <w:rsid w:val="002102B1"/>
    <w:rsid w:val="002102BC"/>
    <w:rsid w:val="00210C02"/>
    <w:rsid w:val="00210E5E"/>
    <w:rsid w:val="0021107C"/>
    <w:rsid w:val="0021123E"/>
    <w:rsid w:val="00211BF6"/>
    <w:rsid w:val="00211C12"/>
    <w:rsid w:val="00211E36"/>
    <w:rsid w:val="0021200F"/>
    <w:rsid w:val="0021247D"/>
    <w:rsid w:val="00212A8A"/>
    <w:rsid w:val="00212CD1"/>
    <w:rsid w:val="00213203"/>
    <w:rsid w:val="0021355F"/>
    <w:rsid w:val="00213684"/>
    <w:rsid w:val="0021541F"/>
    <w:rsid w:val="00215466"/>
    <w:rsid w:val="002157BB"/>
    <w:rsid w:val="00215CFC"/>
    <w:rsid w:val="00215D0B"/>
    <w:rsid w:val="00216302"/>
    <w:rsid w:val="0021643E"/>
    <w:rsid w:val="002164B9"/>
    <w:rsid w:val="00216A38"/>
    <w:rsid w:val="00216A51"/>
    <w:rsid w:val="00216EBA"/>
    <w:rsid w:val="00217115"/>
    <w:rsid w:val="002171BB"/>
    <w:rsid w:val="00217693"/>
    <w:rsid w:val="00217AA1"/>
    <w:rsid w:val="00217C3D"/>
    <w:rsid w:val="00220042"/>
    <w:rsid w:val="00220277"/>
    <w:rsid w:val="0022055C"/>
    <w:rsid w:val="002205B9"/>
    <w:rsid w:val="002205F8"/>
    <w:rsid w:val="002207DD"/>
    <w:rsid w:val="00220928"/>
    <w:rsid w:val="00220CBF"/>
    <w:rsid w:val="00220D89"/>
    <w:rsid w:val="00221AB5"/>
    <w:rsid w:val="00221CEF"/>
    <w:rsid w:val="0022207D"/>
    <w:rsid w:val="00222571"/>
    <w:rsid w:val="002226C6"/>
    <w:rsid w:val="00222884"/>
    <w:rsid w:val="00222952"/>
    <w:rsid w:val="00223438"/>
    <w:rsid w:val="00224304"/>
    <w:rsid w:val="00224458"/>
    <w:rsid w:val="002244BF"/>
    <w:rsid w:val="002245BB"/>
    <w:rsid w:val="00224796"/>
    <w:rsid w:val="00224AEA"/>
    <w:rsid w:val="00224D4D"/>
    <w:rsid w:val="00224E8A"/>
    <w:rsid w:val="0022511C"/>
    <w:rsid w:val="002255A5"/>
    <w:rsid w:val="002255EE"/>
    <w:rsid w:val="00226396"/>
    <w:rsid w:val="002265D1"/>
    <w:rsid w:val="00226F1C"/>
    <w:rsid w:val="0022748B"/>
    <w:rsid w:val="00227757"/>
    <w:rsid w:val="00227E16"/>
    <w:rsid w:val="00227E3D"/>
    <w:rsid w:val="00227EDD"/>
    <w:rsid w:val="002300CB"/>
    <w:rsid w:val="002304E6"/>
    <w:rsid w:val="002317C7"/>
    <w:rsid w:val="0023193D"/>
    <w:rsid w:val="00231C06"/>
    <w:rsid w:val="00231C9E"/>
    <w:rsid w:val="00232B3A"/>
    <w:rsid w:val="00232BCC"/>
    <w:rsid w:val="00232E50"/>
    <w:rsid w:val="00232F37"/>
    <w:rsid w:val="00233419"/>
    <w:rsid w:val="002335B6"/>
    <w:rsid w:val="002335F1"/>
    <w:rsid w:val="002336A1"/>
    <w:rsid w:val="00233889"/>
    <w:rsid w:val="00234125"/>
    <w:rsid w:val="002344C5"/>
    <w:rsid w:val="00234C70"/>
    <w:rsid w:val="00235D74"/>
    <w:rsid w:val="0023611D"/>
    <w:rsid w:val="00236144"/>
    <w:rsid w:val="002364A3"/>
    <w:rsid w:val="00236A86"/>
    <w:rsid w:val="002373FB"/>
    <w:rsid w:val="00237752"/>
    <w:rsid w:val="00237DEE"/>
    <w:rsid w:val="00237FB6"/>
    <w:rsid w:val="00240271"/>
    <w:rsid w:val="00240C75"/>
    <w:rsid w:val="00240FC0"/>
    <w:rsid w:val="00241017"/>
    <w:rsid w:val="002413C3"/>
    <w:rsid w:val="0024143B"/>
    <w:rsid w:val="00241627"/>
    <w:rsid w:val="0024197E"/>
    <w:rsid w:val="00241B3C"/>
    <w:rsid w:val="00242FB6"/>
    <w:rsid w:val="00244626"/>
    <w:rsid w:val="0024484F"/>
    <w:rsid w:val="002450F6"/>
    <w:rsid w:val="002452B7"/>
    <w:rsid w:val="0024576C"/>
    <w:rsid w:val="0024615E"/>
    <w:rsid w:val="00246358"/>
    <w:rsid w:val="00246422"/>
    <w:rsid w:val="00246530"/>
    <w:rsid w:val="0024660C"/>
    <w:rsid w:val="00246A18"/>
    <w:rsid w:val="00247155"/>
    <w:rsid w:val="00247852"/>
    <w:rsid w:val="00247BFB"/>
    <w:rsid w:val="00247F9D"/>
    <w:rsid w:val="0025058F"/>
    <w:rsid w:val="002506E4"/>
    <w:rsid w:val="00250DB3"/>
    <w:rsid w:val="002510F3"/>
    <w:rsid w:val="0025131A"/>
    <w:rsid w:val="0025132B"/>
    <w:rsid w:val="0025146A"/>
    <w:rsid w:val="00251889"/>
    <w:rsid w:val="00251D9D"/>
    <w:rsid w:val="002521CE"/>
    <w:rsid w:val="002526AA"/>
    <w:rsid w:val="00252807"/>
    <w:rsid w:val="00252AC1"/>
    <w:rsid w:val="00252BE0"/>
    <w:rsid w:val="00252D59"/>
    <w:rsid w:val="002531E0"/>
    <w:rsid w:val="00253675"/>
    <w:rsid w:val="002539E1"/>
    <w:rsid w:val="00253A02"/>
    <w:rsid w:val="00253BF6"/>
    <w:rsid w:val="00253DEB"/>
    <w:rsid w:val="0025419B"/>
    <w:rsid w:val="002548F4"/>
    <w:rsid w:val="0025493F"/>
    <w:rsid w:val="00254B54"/>
    <w:rsid w:val="002550C1"/>
    <w:rsid w:val="002550F5"/>
    <w:rsid w:val="002557C9"/>
    <w:rsid w:val="00255D9C"/>
    <w:rsid w:val="00255DA0"/>
    <w:rsid w:val="002560F9"/>
    <w:rsid w:val="00256785"/>
    <w:rsid w:val="0025703F"/>
    <w:rsid w:val="0025748E"/>
    <w:rsid w:val="002578D9"/>
    <w:rsid w:val="00257DC0"/>
    <w:rsid w:val="002600B0"/>
    <w:rsid w:val="00260A1D"/>
    <w:rsid w:val="00260B27"/>
    <w:rsid w:val="00260EC5"/>
    <w:rsid w:val="00261448"/>
    <w:rsid w:val="00261BCE"/>
    <w:rsid w:val="002621CD"/>
    <w:rsid w:val="00262267"/>
    <w:rsid w:val="00263750"/>
    <w:rsid w:val="00264002"/>
    <w:rsid w:val="00264363"/>
    <w:rsid w:val="002647D2"/>
    <w:rsid w:val="00264D1C"/>
    <w:rsid w:val="00264FE0"/>
    <w:rsid w:val="00265C8A"/>
    <w:rsid w:val="00266507"/>
    <w:rsid w:val="00266E0A"/>
    <w:rsid w:val="00266E1F"/>
    <w:rsid w:val="00267334"/>
    <w:rsid w:val="00267484"/>
    <w:rsid w:val="00267952"/>
    <w:rsid w:val="00267B42"/>
    <w:rsid w:val="00267EF8"/>
    <w:rsid w:val="002703A8"/>
    <w:rsid w:val="002706D6"/>
    <w:rsid w:val="00270716"/>
    <w:rsid w:val="00270992"/>
    <w:rsid w:val="002709D2"/>
    <w:rsid w:val="00270C89"/>
    <w:rsid w:val="00270DC5"/>
    <w:rsid w:val="002710A1"/>
    <w:rsid w:val="0027192A"/>
    <w:rsid w:val="00271DA6"/>
    <w:rsid w:val="00271FD5"/>
    <w:rsid w:val="002721C8"/>
    <w:rsid w:val="00272DDD"/>
    <w:rsid w:val="00272EE5"/>
    <w:rsid w:val="002730CB"/>
    <w:rsid w:val="00273108"/>
    <w:rsid w:val="00273E39"/>
    <w:rsid w:val="00273E7B"/>
    <w:rsid w:val="0027405B"/>
    <w:rsid w:val="002746F7"/>
    <w:rsid w:val="00274E01"/>
    <w:rsid w:val="00274E05"/>
    <w:rsid w:val="00274ECC"/>
    <w:rsid w:val="00275415"/>
    <w:rsid w:val="002754D1"/>
    <w:rsid w:val="00275986"/>
    <w:rsid w:val="00275D14"/>
    <w:rsid w:val="00275D9A"/>
    <w:rsid w:val="00275E00"/>
    <w:rsid w:val="00276090"/>
    <w:rsid w:val="002763AB"/>
    <w:rsid w:val="002763BD"/>
    <w:rsid w:val="002771FC"/>
    <w:rsid w:val="00277213"/>
    <w:rsid w:val="00277273"/>
    <w:rsid w:val="0027727F"/>
    <w:rsid w:val="0027754A"/>
    <w:rsid w:val="002779D9"/>
    <w:rsid w:val="00277B9E"/>
    <w:rsid w:val="00277C68"/>
    <w:rsid w:val="00277D97"/>
    <w:rsid w:val="00280722"/>
    <w:rsid w:val="0028097F"/>
    <w:rsid w:val="00280A28"/>
    <w:rsid w:val="00280BB0"/>
    <w:rsid w:val="00280BB4"/>
    <w:rsid w:val="00280C33"/>
    <w:rsid w:val="00281143"/>
    <w:rsid w:val="002811F2"/>
    <w:rsid w:val="00281682"/>
    <w:rsid w:val="00281B3D"/>
    <w:rsid w:val="00281B8F"/>
    <w:rsid w:val="00281F08"/>
    <w:rsid w:val="0028248E"/>
    <w:rsid w:val="002824B1"/>
    <w:rsid w:val="00282591"/>
    <w:rsid w:val="00282CAB"/>
    <w:rsid w:val="00282F65"/>
    <w:rsid w:val="00283586"/>
    <w:rsid w:val="002835FF"/>
    <w:rsid w:val="00283A45"/>
    <w:rsid w:val="00283AD7"/>
    <w:rsid w:val="00283B03"/>
    <w:rsid w:val="00283B0A"/>
    <w:rsid w:val="00284048"/>
    <w:rsid w:val="00284061"/>
    <w:rsid w:val="0028416A"/>
    <w:rsid w:val="00284255"/>
    <w:rsid w:val="002846B1"/>
    <w:rsid w:val="00284B27"/>
    <w:rsid w:val="00285265"/>
    <w:rsid w:val="002853F8"/>
    <w:rsid w:val="00285CCF"/>
    <w:rsid w:val="00285EAC"/>
    <w:rsid w:val="002865E7"/>
    <w:rsid w:val="00286952"/>
    <w:rsid w:val="002869B8"/>
    <w:rsid w:val="00286F1F"/>
    <w:rsid w:val="00287265"/>
    <w:rsid w:val="00287819"/>
    <w:rsid w:val="00287A77"/>
    <w:rsid w:val="00287F26"/>
    <w:rsid w:val="00290CC2"/>
    <w:rsid w:val="00290DAA"/>
    <w:rsid w:val="002913A3"/>
    <w:rsid w:val="00291BD2"/>
    <w:rsid w:val="00292482"/>
    <w:rsid w:val="00292487"/>
    <w:rsid w:val="002924ED"/>
    <w:rsid w:val="00292BD2"/>
    <w:rsid w:val="00293533"/>
    <w:rsid w:val="002938B2"/>
    <w:rsid w:val="00293A94"/>
    <w:rsid w:val="00293BCD"/>
    <w:rsid w:val="00293C4A"/>
    <w:rsid w:val="002944A2"/>
    <w:rsid w:val="0029575D"/>
    <w:rsid w:val="0029599A"/>
    <w:rsid w:val="002961A6"/>
    <w:rsid w:val="0029645E"/>
    <w:rsid w:val="0029660B"/>
    <w:rsid w:val="00296693"/>
    <w:rsid w:val="00296766"/>
    <w:rsid w:val="00296BB9"/>
    <w:rsid w:val="0029700B"/>
    <w:rsid w:val="002979F9"/>
    <w:rsid w:val="00297C08"/>
    <w:rsid w:val="002A053C"/>
    <w:rsid w:val="002A0B1F"/>
    <w:rsid w:val="002A0EA7"/>
    <w:rsid w:val="002A1482"/>
    <w:rsid w:val="002A1774"/>
    <w:rsid w:val="002A19B4"/>
    <w:rsid w:val="002A1C28"/>
    <w:rsid w:val="002A227E"/>
    <w:rsid w:val="002A22B1"/>
    <w:rsid w:val="002A2509"/>
    <w:rsid w:val="002A2D62"/>
    <w:rsid w:val="002A3AA2"/>
    <w:rsid w:val="002A3B04"/>
    <w:rsid w:val="002A3E46"/>
    <w:rsid w:val="002A4AF5"/>
    <w:rsid w:val="002A4BF8"/>
    <w:rsid w:val="002A57AB"/>
    <w:rsid w:val="002A58D6"/>
    <w:rsid w:val="002A5EF9"/>
    <w:rsid w:val="002A64E9"/>
    <w:rsid w:val="002A6563"/>
    <w:rsid w:val="002A668F"/>
    <w:rsid w:val="002A6D4B"/>
    <w:rsid w:val="002A6F9F"/>
    <w:rsid w:val="002A7699"/>
    <w:rsid w:val="002A795B"/>
    <w:rsid w:val="002A7C84"/>
    <w:rsid w:val="002A7FA5"/>
    <w:rsid w:val="002B0810"/>
    <w:rsid w:val="002B091C"/>
    <w:rsid w:val="002B1708"/>
    <w:rsid w:val="002B28DF"/>
    <w:rsid w:val="002B2C7D"/>
    <w:rsid w:val="002B3245"/>
    <w:rsid w:val="002B35C9"/>
    <w:rsid w:val="002B374B"/>
    <w:rsid w:val="002B3D3B"/>
    <w:rsid w:val="002B4167"/>
    <w:rsid w:val="002B42F3"/>
    <w:rsid w:val="002B43B9"/>
    <w:rsid w:val="002B4F7B"/>
    <w:rsid w:val="002B537F"/>
    <w:rsid w:val="002B5505"/>
    <w:rsid w:val="002B617B"/>
    <w:rsid w:val="002B6307"/>
    <w:rsid w:val="002B64DE"/>
    <w:rsid w:val="002B687A"/>
    <w:rsid w:val="002B6D86"/>
    <w:rsid w:val="002B6E2E"/>
    <w:rsid w:val="002B7065"/>
    <w:rsid w:val="002B7154"/>
    <w:rsid w:val="002B7510"/>
    <w:rsid w:val="002B75FF"/>
    <w:rsid w:val="002B7A67"/>
    <w:rsid w:val="002B7DDF"/>
    <w:rsid w:val="002B7E0E"/>
    <w:rsid w:val="002C00C9"/>
    <w:rsid w:val="002C07C6"/>
    <w:rsid w:val="002C0AE4"/>
    <w:rsid w:val="002C0F7B"/>
    <w:rsid w:val="002C1076"/>
    <w:rsid w:val="002C10FA"/>
    <w:rsid w:val="002C2805"/>
    <w:rsid w:val="002C3795"/>
    <w:rsid w:val="002C4761"/>
    <w:rsid w:val="002C4820"/>
    <w:rsid w:val="002C4B39"/>
    <w:rsid w:val="002C5347"/>
    <w:rsid w:val="002C5964"/>
    <w:rsid w:val="002C5990"/>
    <w:rsid w:val="002C5B49"/>
    <w:rsid w:val="002C5BC4"/>
    <w:rsid w:val="002C5C42"/>
    <w:rsid w:val="002C5D43"/>
    <w:rsid w:val="002C66B3"/>
    <w:rsid w:val="002D0286"/>
    <w:rsid w:val="002D0624"/>
    <w:rsid w:val="002D066D"/>
    <w:rsid w:val="002D1305"/>
    <w:rsid w:val="002D17E5"/>
    <w:rsid w:val="002D186E"/>
    <w:rsid w:val="002D19E8"/>
    <w:rsid w:val="002D1B05"/>
    <w:rsid w:val="002D44E2"/>
    <w:rsid w:val="002D4628"/>
    <w:rsid w:val="002D46A4"/>
    <w:rsid w:val="002D4CB0"/>
    <w:rsid w:val="002D4DD9"/>
    <w:rsid w:val="002D5972"/>
    <w:rsid w:val="002D5B69"/>
    <w:rsid w:val="002D5FCD"/>
    <w:rsid w:val="002D6509"/>
    <w:rsid w:val="002D6559"/>
    <w:rsid w:val="002D6FF0"/>
    <w:rsid w:val="002D7107"/>
    <w:rsid w:val="002D754D"/>
    <w:rsid w:val="002D75A6"/>
    <w:rsid w:val="002D7602"/>
    <w:rsid w:val="002D7680"/>
    <w:rsid w:val="002D76F3"/>
    <w:rsid w:val="002D7801"/>
    <w:rsid w:val="002E02DE"/>
    <w:rsid w:val="002E06B3"/>
    <w:rsid w:val="002E082D"/>
    <w:rsid w:val="002E0980"/>
    <w:rsid w:val="002E0A41"/>
    <w:rsid w:val="002E10B1"/>
    <w:rsid w:val="002E150B"/>
    <w:rsid w:val="002E17A0"/>
    <w:rsid w:val="002E1D0D"/>
    <w:rsid w:val="002E1D57"/>
    <w:rsid w:val="002E20FE"/>
    <w:rsid w:val="002E21F3"/>
    <w:rsid w:val="002E2446"/>
    <w:rsid w:val="002E2481"/>
    <w:rsid w:val="002E278D"/>
    <w:rsid w:val="002E2814"/>
    <w:rsid w:val="002E28CE"/>
    <w:rsid w:val="002E32BC"/>
    <w:rsid w:val="002E351D"/>
    <w:rsid w:val="002E3856"/>
    <w:rsid w:val="002E3CCD"/>
    <w:rsid w:val="002E3F7C"/>
    <w:rsid w:val="002E410E"/>
    <w:rsid w:val="002E4204"/>
    <w:rsid w:val="002E4316"/>
    <w:rsid w:val="002E4440"/>
    <w:rsid w:val="002E49D4"/>
    <w:rsid w:val="002E4B5C"/>
    <w:rsid w:val="002E4C40"/>
    <w:rsid w:val="002E4E50"/>
    <w:rsid w:val="002E4E65"/>
    <w:rsid w:val="002E4E93"/>
    <w:rsid w:val="002E4FDE"/>
    <w:rsid w:val="002E54DD"/>
    <w:rsid w:val="002E56C8"/>
    <w:rsid w:val="002E5882"/>
    <w:rsid w:val="002E5BAC"/>
    <w:rsid w:val="002E6B80"/>
    <w:rsid w:val="002E7084"/>
    <w:rsid w:val="002E7650"/>
    <w:rsid w:val="002E7EC9"/>
    <w:rsid w:val="002F0121"/>
    <w:rsid w:val="002F0342"/>
    <w:rsid w:val="002F0379"/>
    <w:rsid w:val="002F0881"/>
    <w:rsid w:val="002F0C44"/>
    <w:rsid w:val="002F0ECE"/>
    <w:rsid w:val="002F11F2"/>
    <w:rsid w:val="002F183D"/>
    <w:rsid w:val="002F1973"/>
    <w:rsid w:val="002F1D77"/>
    <w:rsid w:val="002F2349"/>
    <w:rsid w:val="002F2866"/>
    <w:rsid w:val="002F293D"/>
    <w:rsid w:val="002F2C9F"/>
    <w:rsid w:val="002F2F50"/>
    <w:rsid w:val="002F31F2"/>
    <w:rsid w:val="002F32E4"/>
    <w:rsid w:val="002F37F2"/>
    <w:rsid w:val="002F3D38"/>
    <w:rsid w:val="002F4010"/>
    <w:rsid w:val="002F505B"/>
    <w:rsid w:val="002F5899"/>
    <w:rsid w:val="002F5B22"/>
    <w:rsid w:val="002F5EAE"/>
    <w:rsid w:val="002F693B"/>
    <w:rsid w:val="002F6B9D"/>
    <w:rsid w:val="002F6EF7"/>
    <w:rsid w:val="002F709C"/>
    <w:rsid w:val="002F7372"/>
    <w:rsid w:val="002F7DED"/>
    <w:rsid w:val="002F7F31"/>
    <w:rsid w:val="00300103"/>
    <w:rsid w:val="00301466"/>
    <w:rsid w:val="00301A14"/>
    <w:rsid w:val="00301D4D"/>
    <w:rsid w:val="003023FB"/>
    <w:rsid w:val="00302881"/>
    <w:rsid w:val="00302991"/>
    <w:rsid w:val="003029B2"/>
    <w:rsid w:val="00302A5F"/>
    <w:rsid w:val="00302BC5"/>
    <w:rsid w:val="00302F97"/>
    <w:rsid w:val="003033D8"/>
    <w:rsid w:val="003038D5"/>
    <w:rsid w:val="00303CC8"/>
    <w:rsid w:val="00303DE5"/>
    <w:rsid w:val="00303F2B"/>
    <w:rsid w:val="0030423E"/>
    <w:rsid w:val="003048C9"/>
    <w:rsid w:val="0030581F"/>
    <w:rsid w:val="00305BFA"/>
    <w:rsid w:val="00305FDC"/>
    <w:rsid w:val="003063CA"/>
    <w:rsid w:val="003067EB"/>
    <w:rsid w:val="0030790D"/>
    <w:rsid w:val="00307D8F"/>
    <w:rsid w:val="00307DD9"/>
    <w:rsid w:val="00310173"/>
    <w:rsid w:val="00310A76"/>
    <w:rsid w:val="0031134D"/>
    <w:rsid w:val="00311D40"/>
    <w:rsid w:val="00312317"/>
    <w:rsid w:val="00312331"/>
    <w:rsid w:val="00312575"/>
    <w:rsid w:val="00312657"/>
    <w:rsid w:val="00313667"/>
    <w:rsid w:val="0031390F"/>
    <w:rsid w:val="00313E1F"/>
    <w:rsid w:val="0031415F"/>
    <w:rsid w:val="00314BAF"/>
    <w:rsid w:val="003154B1"/>
    <w:rsid w:val="00315559"/>
    <w:rsid w:val="00315570"/>
    <w:rsid w:val="0031599A"/>
    <w:rsid w:val="00315B7A"/>
    <w:rsid w:val="003173A2"/>
    <w:rsid w:val="0031754A"/>
    <w:rsid w:val="0031793F"/>
    <w:rsid w:val="003179F4"/>
    <w:rsid w:val="00317A6B"/>
    <w:rsid w:val="00317C3A"/>
    <w:rsid w:val="00317C99"/>
    <w:rsid w:val="00320085"/>
    <w:rsid w:val="003202A9"/>
    <w:rsid w:val="00320628"/>
    <w:rsid w:val="00320FAE"/>
    <w:rsid w:val="00321074"/>
    <w:rsid w:val="003212C6"/>
    <w:rsid w:val="0032172E"/>
    <w:rsid w:val="00321A41"/>
    <w:rsid w:val="00321C03"/>
    <w:rsid w:val="00321FF8"/>
    <w:rsid w:val="00322106"/>
    <w:rsid w:val="00322445"/>
    <w:rsid w:val="00322BF3"/>
    <w:rsid w:val="00323228"/>
    <w:rsid w:val="00323465"/>
    <w:rsid w:val="003238F9"/>
    <w:rsid w:val="003246D6"/>
    <w:rsid w:val="00324999"/>
    <w:rsid w:val="003249AF"/>
    <w:rsid w:val="00324F88"/>
    <w:rsid w:val="00325568"/>
    <w:rsid w:val="00325AB9"/>
    <w:rsid w:val="00325B26"/>
    <w:rsid w:val="00325F6E"/>
    <w:rsid w:val="0032670F"/>
    <w:rsid w:val="00326847"/>
    <w:rsid w:val="003268FA"/>
    <w:rsid w:val="00327003"/>
    <w:rsid w:val="00327EDD"/>
    <w:rsid w:val="00330366"/>
    <w:rsid w:val="00330891"/>
    <w:rsid w:val="0033144E"/>
    <w:rsid w:val="003314F6"/>
    <w:rsid w:val="00331AA2"/>
    <w:rsid w:val="00331B12"/>
    <w:rsid w:val="00331B5B"/>
    <w:rsid w:val="003324C5"/>
    <w:rsid w:val="00332A61"/>
    <w:rsid w:val="00332C62"/>
    <w:rsid w:val="00332E9E"/>
    <w:rsid w:val="003332EF"/>
    <w:rsid w:val="00333386"/>
    <w:rsid w:val="003342EC"/>
    <w:rsid w:val="00334533"/>
    <w:rsid w:val="00334CCD"/>
    <w:rsid w:val="0033513C"/>
    <w:rsid w:val="00335685"/>
    <w:rsid w:val="00335736"/>
    <w:rsid w:val="00335968"/>
    <w:rsid w:val="00335D1C"/>
    <w:rsid w:val="0033601B"/>
    <w:rsid w:val="0033642D"/>
    <w:rsid w:val="00336A1C"/>
    <w:rsid w:val="003371D6"/>
    <w:rsid w:val="003375AB"/>
    <w:rsid w:val="00337EBD"/>
    <w:rsid w:val="00337F5D"/>
    <w:rsid w:val="00337F7D"/>
    <w:rsid w:val="00340D5E"/>
    <w:rsid w:val="003413AC"/>
    <w:rsid w:val="003415A5"/>
    <w:rsid w:val="00341C78"/>
    <w:rsid w:val="00341E79"/>
    <w:rsid w:val="003424EA"/>
    <w:rsid w:val="00342A84"/>
    <w:rsid w:val="00342CDE"/>
    <w:rsid w:val="00342D37"/>
    <w:rsid w:val="00343B7D"/>
    <w:rsid w:val="003445E9"/>
    <w:rsid w:val="00344FB3"/>
    <w:rsid w:val="00344FDD"/>
    <w:rsid w:val="0034546E"/>
    <w:rsid w:val="003457B8"/>
    <w:rsid w:val="003458F7"/>
    <w:rsid w:val="00345EA5"/>
    <w:rsid w:val="00345EF7"/>
    <w:rsid w:val="0034629E"/>
    <w:rsid w:val="00346752"/>
    <w:rsid w:val="003468ED"/>
    <w:rsid w:val="00346985"/>
    <w:rsid w:val="00346AE5"/>
    <w:rsid w:val="00346CD1"/>
    <w:rsid w:val="00346DA0"/>
    <w:rsid w:val="0034702F"/>
    <w:rsid w:val="003470B7"/>
    <w:rsid w:val="00347136"/>
    <w:rsid w:val="00347194"/>
    <w:rsid w:val="00347239"/>
    <w:rsid w:val="003472BD"/>
    <w:rsid w:val="00347388"/>
    <w:rsid w:val="00347407"/>
    <w:rsid w:val="00347C45"/>
    <w:rsid w:val="00350973"/>
    <w:rsid w:val="00350A79"/>
    <w:rsid w:val="00350D93"/>
    <w:rsid w:val="00350DAC"/>
    <w:rsid w:val="00350E18"/>
    <w:rsid w:val="003512CD"/>
    <w:rsid w:val="0035150F"/>
    <w:rsid w:val="00351D2B"/>
    <w:rsid w:val="00351E13"/>
    <w:rsid w:val="00352C25"/>
    <w:rsid w:val="00352E8D"/>
    <w:rsid w:val="00352EEF"/>
    <w:rsid w:val="003530AF"/>
    <w:rsid w:val="00353929"/>
    <w:rsid w:val="0035422B"/>
    <w:rsid w:val="00354650"/>
    <w:rsid w:val="003548EB"/>
    <w:rsid w:val="0035493E"/>
    <w:rsid w:val="00354E64"/>
    <w:rsid w:val="00354FB7"/>
    <w:rsid w:val="00355C29"/>
    <w:rsid w:val="00355CD9"/>
    <w:rsid w:val="003562A0"/>
    <w:rsid w:val="003566EA"/>
    <w:rsid w:val="003569BD"/>
    <w:rsid w:val="003569EE"/>
    <w:rsid w:val="00357753"/>
    <w:rsid w:val="003577E0"/>
    <w:rsid w:val="00357851"/>
    <w:rsid w:val="0035794D"/>
    <w:rsid w:val="0036009D"/>
    <w:rsid w:val="003601E6"/>
    <w:rsid w:val="00360204"/>
    <w:rsid w:val="00360EB6"/>
    <w:rsid w:val="003620A9"/>
    <w:rsid w:val="0036236B"/>
    <w:rsid w:val="00362839"/>
    <w:rsid w:val="00362BC5"/>
    <w:rsid w:val="00362F83"/>
    <w:rsid w:val="003631CC"/>
    <w:rsid w:val="003635F6"/>
    <w:rsid w:val="00363781"/>
    <w:rsid w:val="003639C7"/>
    <w:rsid w:val="00363B7E"/>
    <w:rsid w:val="00363FEA"/>
    <w:rsid w:val="003649F8"/>
    <w:rsid w:val="003655F7"/>
    <w:rsid w:val="0036563C"/>
    <w:rsid w:val="00365850"/>
    <w:rsid w:val="00365975"/>
    <w:rsid w:val="00365D81"/>
    <w:rsid w:val="00365F6D"/>
    <w:rsid w:val="00366834"/>
    <w:rsid w:val="003669AF"/>
    <w:rsid w:val="00366D80"/>
    <w:rsid w:val="003671F0"/>
    <w:rsid w:val="003672C3"/>
    <w:rsid w:val="00367544"/>
    <w:rsid w:val="00367928"/>
    <w:rsid w:val="00367E6F"/>
    <w:rsid w:val="00367EF8"/>
    <w:rsid w:val="00367F27"/>
    <w:rsid w:val="00370739"/>
    <w:rsid w:val="00371430"/>
    <w:rsid w:val="003716E4"/>
    <w:rsid w:val="00371A51"/>
    <w:rsid w:val="003724F2"/>
    <w:rsid w:val="0037267D"/>
    <w:rsid w:val="00372AD7"/>
    <w:rsid w:val="00372DDC"/>
    <w:rsid w:val="00372E28"/>
    <w:rsid w:val="00373163"/>
    <w:rsid w:val="003734BD"/>
    <w:rsid w:val="003735F0"/>
    <w:rsid w:val="00373D00"/>
    <w:rsid w:val="00373E26"/>
    <w:rsid w:val="00374171"/>
    <w:rsid w:val="00374214"/>
    <w:rsid w:val="00374347"/>
    <w:rsid w:val="003743A7"/>
    <w:rsid w:val="00374862"/>
    <w:rsid w:val="00374D29"/>
    <w:rsid w:val="00374F59"/>
    <w:rsid w:val="00375271"/>
    <w:rsid w:val="003754B1"/>
    <w:rsid w:val="00375C69"/>
    <w:rsid w:val="00375E74"/>
    <w:rsid w:val="00376C28"/>
    <w:rsid w:val="003777E5"/>
    <w:rsid w:val="00377836"/>
    <w:rsid w:val="003778ED"/>
    <w:rsid w:val="0037794F"/>
    <w:rsid w:val="00377C90"/>
    <w:rsid w:val="00377D3B"/>
    <w:rsid w:val="00377DA2"/>
    <w:rsid w:val="00377DD5"/>
    <w:rsid w:val="00380495"/>
    <w:rsid w:val="00380CB2"/>
    <w:rsid w:val="00380E73"/>
    <w:rsid w:val="00380F77"/>
    <w:rsid w:val="00381206"/>
    <w:rsid w:val="00381676"/>
    <w:rsid w:val="00381D2F"/>
    <w:rsid w:val="0038216F"/>
    <w:rsid w:val="0038243A"/>
    <w:rsid w:val="003825A5"/>
    <w:rsid w:val="0038263D"/>
    <w:rsid w:val="00382936"/>
    <w:rsid w:val="00383C79"/>
    <w:rsid w:val="0038462D"/>
    <w:rsid w:val="00384FFC"/>
    <w:rsid w:val="00385275"/>
    <w:rsid w:val="003857C2"/>
    <w:rsid w:val="003859BF"/>
    <w:rsid w:val="00385FC5"/>
    <w:rsid w:val="00385FC9"/>
    <w:rsid w:val="00386E21"/>
    <w:rsid w:val="00387590"/>
    <w:rsid w:val="00387966"/>
    <w:rsid w:val="00387C2C"/>
    <w:rsid w:val="003900AB"/>
    <w:rsid w:val="003902B5"/>
    <w:rsid w:val="00390509"/>
    <w:rsid w:val="003911A6"/>
    <w:rsid w:val="00391C3C"/>
    <w:rsid w:val="00391F1C"/>
    <w:rsid w:val="00392286"/>
    <w:rsid w:val="0039294A"/>
    <w:rsid w:val="00392AFA"/>
    <w:rsid w:val="00392F8B"/>
    <w:rsid w:val="00392FE4"/>
    <w:rsid w:val="00393C33"/>
    <w:rsid w:val="00393D17"/>
    <w:rsid w:val="00393DBE"/>
    <w:rsid w:val="0039421B"/>
    <w:rsid w:val="003942B5"/>
    <w:rsid w:val="003944E1"/>
    <w:rsid w:val="00394A19"/>
    <w:rsid w:val="00394BCE"/>
    <w:rsid w:val="00394C79"/>
    <w:rsid w:val="00394FCE"/>
    <w:rsid w:val="00394FFD"/>
    <w:rsid w:val="00395F43"/>
    <w:rsid w:val="003960F5"/>
    <w:rsid w:val="003966DC"/>
    <w:rsid w:val="0039678C"/>
    <w:rsid w:val="00396871"/>
    <w:rsid w:val="0039694B"/>
    <w:rsid w:val="00396FB2"/>
    <w:rsid w:val="003970BD"/>
    <w:rsid w:val="003971FC"/>
    <w:rsid w:val="00397346"/>
    <w:rsid w:val="003973BD"/>
    <w:rsid w:val="003977EF"/>
    <w:rsid w:val="003978EC"/>
    <w:rsid w:val="003978FD"/>
    <w:rsid w:val="003979B2"/>
    <w:rsid w:val="00397D35"/>
    <w:rsid w:val="003A03C0"/>
    <w:rsid w:val="003A0C3B"/>
    <w:rsid w:val="003A1398"/>
    <w:rsid w:val="003A1CE9"/>
    <w:rsid w:val="003A1E7D"/>
    <w:rsid w:val="003A20F5"/>
    <w:rsid w:val="003A24AC"/>
    <w:rsid w:val="003A2A3E"/>
    <w:rsid w:val="003A2A71"/>
    <w:rsid w:val="003A3032"/>
    <w:rsid w:val="003A38C8"/>
    <w:rsid w:val="003A42C2"/>
    <w:rsid w:val="003A4B43"/>
    <w:rsid w:val="003A52BB"/>
    <w:rsid w:val="003A5868"/>
    <w:rsid w:val="003A59E9"/>
    <w:rsid w:val="003A5A8F"/>
    <w:rsid w:val="003A5FDB"/>
    <w:rsid w:val="003A6390"/>
    <w:rsid w:val="003A6B51"/>
    <w:rsid w:val="003A7345"/>
    <w:rsid w:val="003A7DC4"/>
    <w:rsid w:val="003B02BE"/>
    <w:rsid w:val="003B0429"/>
    <w:rsid w:val="003B054B"/>
    <w:rsid w:val="003B074A"/>
    <w:rsid w:val="003B1566"/>
    <w:rsid w:val="003B1983"/>
    <w:rsid w:val="003B1C43"/>
    <w:rsid w:val="003B27EC"/>
    <w:rsid w:val="003B28B1"/>
    <w:rsid w:val="003B2A65"/>
    <w:rsid w:val="003B2E8B"/>
    <w:rsid w:val="003B3EF8"/>
    <w:rsid w:val="003B46BF"/>
    <w:rsid w:val="003B4868"/>
    <w:rsid w:val="003B4DA7"/>
    <w:rsid w:val="003B55C6"/>
    <w:rsid w:val="003B564C"/>
    <w:rsid w:val="003B5B43"/>
    <w:rsid w:val="003B61E9"/>
    <w:rsid w:val="003B6F5E"/>
    <w:rsid w:val="003B71D1"/>
    <w:rsid w:val="003B73F3"/>
    <w:rsid w:val="003B791E"/>
    <w:rsid w:val="003B7AD8"/>
    <w:rsid w:val="003B7CBB"/>
    <w:rsid w:val="003B7EE7"/>
    <w:rsid w:val="003C0101"/>
    <w:rsid w:val="003C0922"/>
    <w:rsid w:val="003C0A8F"/>
    <w:rsid w:val="003C0B55"/>
    <w:rsid w:val="003C0EFA"/>
    <w:rsid w:val="003C13D3"/>
    <w:rsid w:val="003C16A5"/>
    <w:rsid w:val="003C1900"/>
    <w:rsid w:val="003C1B4F"/>
    <w:rsid w:val="003C1CB1"/>
    <w:rsid w:val="003C1D0B"/>
    <w:rsid w:val="003C286B"/>
    <w:rsid w:val="003C2DD6"/>
    <w:rsid w:val="003C2E2F"/>
    <w:rsid w:val="003C328F"/>
    <w:rsid w:val="003C3480"/>
    <w:rsid w:val="003C372A"/>
    <w:rsid w:val="003C3869"/>
    <w:rsid w:val="003C38A4"/>
    <w:rsid w:val="003C3AAC"/>
    <w:rsid w:val="003C470E"/>
    <w:rsid w:val="003C5086"/>
    <w:rsid w:val="003C52D6"/>
    <w:rsid w:val="003C5746"/>
    <w:rsid w:val="003C5FDB"/>
    <w:rsid w:val="003C6377"/>
    <w:rsid w:val="003C688A"/>
    <w:rsid w:val="003C6AFC"/>
    <w:rsid w:val="003C6E8B"/>
    <w:rsid w:val="003C7C88"/>
    <w:rsid w:val="003C7F68"/>
    <w:rsid w:val="003D00E1"/>
    <w:rsid w:val="003D04C8"/>
    <w:rsid w:val="003D0A0B"/>
    <w:rsid w:val="003D0A59"/>
    <w:rsid w:val="003D0ECB"/>
    <w:rsid w:val="003D1052"/>
    <w:rsid w:val="003D1376"/>
    <w:rsid w:val="003D140B"/>
    <w:rsid w:val="003D1609"/>
    <w:rsid w:val="003D162B"/>
    <w:rsid w:val="003D19D7"/>
    <w:rsid w:val="003D1C71"/>
    <w:rsid w:val="003D1C82"/>
    <w:rsid w:val="003D1DD7"/>
    <w:rsid w:val="003D1EA3"/>
    <w:rsid w:val="003D1FE8"/>
    <w:rsid w:val="003D2459"/>
    <w:rsid w:val="003D2976"/>
    <w:rsid w:val="003D2B51"/>
    <w:rsid w:val="003D2CE8"/>
    <w:rsid w:val="003D2CF8"/>
    <w:rsid w:val="003D2D61"/>
    <w:rsid w:val="003D34BE"/>
    <w:rsid w:val="003D375A"/>
    <w:rsid w:val="003D40DF"/>
    <w:rsid w:val="003D424B"/>
    <w:rsid w:val="003D436C"/>
    <w:rsid w:val="003D4B0D"/>
    <w:rsid w:val="003D4BC3"/>
    <w:rsid w:val="003D4F93"/>
    <w:rsid w:val="003D50B6"/>
    <w:rsid w:val="003D5302"/>
    <w:rsid w:val="003D53DD"/>
    <w:rsid w:val="003D5844"/>
    <w:rsid w:val="003D5A0D"/>
    <w:rsid w:val="003D5CE9"/>
    <w:rsid w:val="003D5D6F"/>
    <w:rsid w:val="003D6254"/>
    <w:rsid w:val="003D6630"/>
    <w:rsid w:val="003D67D9"/>
    <w:rsid w:val="003D6AF4"/>
    <w:rsid w:val="003D6D42"/>
    <w:rsid w:val="003D74D1"/>
    <w:rsid w:val="003D7597"/>
    <w:rsid w:val="003E050D"/>
    <w:rsid w:val="003E06ED"/>
    <w:rsid w:val="003E07AA"/>
    <w:rsid w:val="003E0ABD"/>
    <w:rsid w:val="003E1348"/>
    <w:rsid w:val="003E154B"/>
    <w:rsid w:val="003E1FFC"/>
    <w:rsid w:val="003E245B"/>
    <w:rsid w:val="003E28CE"/>
    <w:rsid w:val="003E2B16"/>
    <w:rsid w:val="003E2E6B"/>
    <w:rsid w:val="003E2F47"/>
    <w:rsid w:val="003E33A9"/>
    <w:rsid w:val="003E3489"/>
    <w:rsid w:val="003E37B5"/>
    <w:rsid w:val="003E39CA"/>
    <w:rsid w:val="003E4693"/>
    <w:rsid w:val="003E4866"/>
    <w:rsid w:val="003E4BC1"/>
    <w:rsid w:val="003E4CCB"/>
    <w:rsid w:val="003E510F"/>
    <w:rsid w:val="003E554F"/>
    <w:rsid w:val="003E60AF"/>
    <w:rsid w:val="003E6203"/>
    <w:rsid w:val="003E6CC2"/>
    <w:rsid w:val="003E74DE"/>
    <w:rsid w:val="003E74FA"/>
    <w:rsid w:val="003E75C2"/>
    <w:rsid w:val="003E775E"/>
    <w:rsid w:val="003E7C84"/>
    <w:rsid w:val="003F036D"/>
    <w:rsid w:val="003F0555"/>
    <w:rsid w:val="003F0676"/>
    <w:rsid w:val="003F06E8"/>
    <w:rsid w:val="003F0A8F"/>
    <w:rsid w:val="003F0B10"/>
    <w:rsid w:val="003F13B2"/>
    <w:rsid w:val="003F18CD"/>
    <w:rsid w:val="003F1ECA"/>
    <w:rsid w:val="003F22DC"/>
    <w:rsid w:val="003F2ACD"/>
    <w:rsid w:val="003F30FC"/>
    <w:rsid w:val="003F3124"/>
    <w:rsid w:val="003F318B"/>
    <w:rsid w:val="003F321D"/>
    <w:rsid w:val="003F3BF9"/>
    <w:rsid w:val="003F3CEE"/>
    <w:rsid w:val="003F40DA"/>
    <w:rsid w:val="003F4522"/>
    <w:rsid w:val="003F4693"/>
    <w:rsid w:val="003F46FE"/>
    <w:rsid w:val="003F490B"/>
    <w:rsid w:val="003F548B"/>
    <w:rsid w:val="003F548D"/>
    <w:rsid w:val="003F54AC"/>
    <w:rsid w:val="003F5736"/>
    <w:rsid w:val="003F601C"/>
    <w:rsid w:val="003F626E"/>
    <w:rsid w:val="003F672D"/>
    <w:rsid w:val="003F6A6C"/>
    <w:rsid w:val="003F717C"/>
    <w:rsid w:val="003F76F4"/>
    <w:rsid w:val="003F7733"/>
    <w:rsid w:val="003F77E4"/>
    <w:rsid w:val="003F7BC9"/>
    <w:rsid w:val="004016F0"/>
    <w:rsid w:val="00401899"/>
    <w:rsid w:val="004019DE"/>
    <w:rsid w:val="00401EA5"/>
    <w:rsid w:val="00402075"/>
    <w:rsid w:val="00402129"/>
    <w:rsid w:val="0040246A"/>
    <w:rsid w:val="004025BA"/>
    <w:rsid w:val="00402DEA"/>
    <w:rsid w:val="0040309B"/>
    <w:rsid w:val="004036F6"/>
    <w:rsid w:val="00403C58"/>
    <w:rsid w:val="00403E06"/>
    <w:rsid w:val="00403E86"/>
    <w:rsid w:val="00403F3B"/>
    <w:rsid w:val="004040B0"/>
    <w:rsid w:val="004044A4"/>
    <w:rsid w:val="00404616"/>
    <w:rsid w:val="00404A2A"/>
    <w:rsid w:val="00404BD0"/>
    <w:rsid w:val="004056A2"/>
    <w:rsid w:val="00405978"/>
    <w:rsid w:val="00405A32"/>
    <w:rsid w:val="00405AEE"/>
    <w:rsid w:val="00405EED"/>
    <w:rsid w:val="004063F2"/>
    <w:rsid w:val="0040641A"/>
    <w:rsid w:val="00406757"/>
    <w:rsid w:val="00406828"/>
    <w:rsid w:val="004068CA"/>
    <w:rsid w:val="00406E29"/>
    <w:rsid w:val="00406FD8"/>
    <w:rsid w:val="00407291"/>
    <w:rsid w:val="00407296"/>
    <w:rsid w:val="004077C4"/>
    <w:rsid w:val="00407A10"/>
    <w:rsid w:val="00407B17"/>
    <w:rsid w:val="00407CF7"/>
    <w:rsid w:val="00407DCB"/>
    <w:rsid w:val="00410160"/>
    <w:rsid w:val="00410C6B"/>
    <w:rsid w:val="00410D56"/>
    <w:rsid w:val="004114B7"/>
    <w:rsid w:val="004118A5"/>
    <w:rsid w:val="00411D74"/>
    <w:rsid w:val="00411D87"/>
    <w:rsid w:val="0041215C"/>
    <w:rsid w:val="00412726"/>
    <w:rsid w:val="004127EC"/>
    <w:rsid w:val="00412A84"/>
    <w:rsid w:val="00412CB8"/>
    <w:rsid w:val="004132E7"/>
    <w:rsid w:val="004138A6"/>
    <w:rsid w:val="00413EB8"/>
    <w:rsid w:val="00413ED9"/>
    <w:rsid w:val="00414167"/>
    <w:rsid w:val="004145D0"/>
    <w:rsid w:val="00414842"/>
    <w:rsid w:val="00414B07"/>
    <w:rsid w:val="00414B4F"/>
    <w:rsid w:val="00415079"/>
    <w:rsid w:val="00415CF0"/>
    <w:rsid w:val="00415FC3"/>
    <w:rsid w:val="0041610A"/>
    <w:rsid w:val="00416460"/>
    <w:rsid w:val="004164D6"/>
    <w:rsid w:val="004164ED"/>
    <w:rsid w:val="0041655A"/>
    <w:rsid w:val="0041676B"/>
    <w:rsid w:val="004169EC"/>
    <w:rsid w:val="00416D32"/>
    <w:rsid w:val="00416D7B"/>
    <w:rsid w:val="0041707C"/>
    <w:rsid w:val="004173D0"/>
    <w:rsid w:val="004178CD"/>
    <w:rsid w:val="0041791C"/>
    <w:rsid w:val="00417B5B"/>
    <w:rsid w:val="00417B99"/>
    <w:rsid w:val="00417E35"/>
    <w:rsid w:val="0042029B"/>
    <w:rsid w:val="004206D2"/>
    <w:rsid w:val="00420F50"/>
    <w:rsid w:val="00420F96"/>
    <w:rsid w:val="0042148A"/>
    <w:rsid w:val="0042180A"/>
    <w:rsid w:val="00421D77"/>
    <w:rsid w:val="00421DB4"/>
    <w:rsid w:val="004221C7"/>
    <w:rsid w:val="004228E6"/>
    <w:rsid w:val="004229DA"/>
    <w:rsid w:val="00422E08"/>
    <w:rsid w:val="00422ECD"/>
    <w:rsid w:val="00422F8C"/>
    <w:rsid w:val="004235B0"/>
    <w:rsid w:val="0042368D"/>
    <w:rsid w:val="0042370B"/>
    <w:rsid w:val="00423CB5"/>
    <w:rsid w:val="00424082"/>
    <w:rsid w:val="0042442A"/>
    <w:rsid w:val="00424B94"/>
    <w:rsid w:val="00424EF7"/>
    <w:rsid w:val="004257D7"/>
    <w:rsid w:val="00425CD2"/>
    <w:rsid w:val="0042644A"/>
    <w:rsid w:val="004267D9"/>
    <w:rsid w:val="00426AC3"/>
    <w:rsid w:val="00426FE3"/>
    <w:rsid w:val="0042793D"/>
    <w:rsid w:val="00427FEF"/>
    <w:rsid w:val="004306B9"/>
    <w:rsid w:val="004306BE"/>
    <w:rsid w:val="004308E8"/>
    <w:rsid w:val="00430AE4"/>
    <w:rsid w:val="00430F03"/>
    <w:rsid w:val="00431254"/>
    <w:rsid w:val="0043146E"/>
    <w:rsid w:val="0043198F"/>
    <w:rsid w:val="00432304"/>
    <w:rsid w:val="00432476"/>
    <w:rsid w:val="00432638"/>
    <w:rsid w:val="004327C6"/>
    <w:rsid w:val="004328C2"/>
    <w:rsid w:val="004328E4"/>
    <w:rsid w:val="00432DCA"/>
    <w:rsid w:val="00432E67"/>
    <w:rsid w:val="0043355A"/>
    <w:rsid w:val="00433E0B"/>
    <w:rsid w:val="00433EE7"/>
    <w:rsid w:val="00434257"/>
    <w:rsid w:val="00434B5D"/>
    <w:rsid w:val="00434F2E"/>
    <w:rsid w:val="0043548F"/>
    <w:rsid w:val="00435BC5"/>
    <w:rsid w:val="00435D45"/>
    <w:rsid w:val="00436121"/>
    <w:rsid w:val="00436526"/>
    <w:rsid w:val="004365EB"/>
    <w:rsid w:val="00436CEA"/>
    <w:rsid w:val="00436D66"/>
    <w:rsid w:val="00437094"/>
    <w:rsid w:val="0043783A"/>
    <w:rsid w:val="0044060D"/>
    <w:rsid w:val="00440F9B"/>
    <w:rsid w:val="0044155C"/>
    <w:rsid w:val="00441561"/>
    <w:rsid w:val="00441746"/>
    <w:rsid w:val="004418D0"/>
    <w:rsid w:val="004419A7"/>
    <w:rsid w:val="00442073"/>
    <w:rsid w:val="00442403"/>
    <w:rsid w:val="00442478"/>
    <w:rsid w:val="00442D7E"/>
    <w:rsid w:val="00442ED1"/>
    <w:rsid w:val="00442FDB"/>
    <w:rsid w:val="00443644"/>
    <w:rsid w:val="00443722"/>
    <w:rsid w:val="0044377D"/>
    <w:rsid w:val="00444424"/>
    <w:rsid w:val="004445E7"/>
    <w:rsid w:val="00445661"/>
    <w:rsid w:val="004456DC"/>
    <w:rsid w:val="00445B9F"/>
    <w:rsid w:val="00445CC0"/>
    <w:rsid w:val="004473BF"/>
    <w:rsid w:val="0044761F"/>
    <w:rsid w:val="00447D71"/>
    <w:rsid w:val="00450344"/>
    <w:rsid w:val="004503DA"/>
    <w:rsid w:val="00450647"/>
    <w:rsid w:val="004506D5"/>
    <w:rsid w:val="004508B6"/>
    <w:rsid w:val="00450A63"/>
    <w:rsid w:val="00450CAD"/>
    <w:rsid w:val="00450E5E"/>
    <w:rsid w:val="00450EC1"/>
    <w:rsid w:val="00451C50"/>
    <w:rsid w:val="00451E96"/>
    <w:rsid w:val="00452297"/>
    <w:rsid w:val="00453006"/>
    <w:rsid w:val="00453935"/>
    <w:rsid w:val="004539AA"/>
    <w:rsid w:val="00453E4C"/>
    <w:rsid w:val="0045429D"/>
    <w:rsid w:val="004543D0"/>
    <w:rsid w:val="00454946"/>
    <w:rsid w:val="0045514B"/>
    <w:rsid w:val="00455529"/>
    <w:rsid w:val="00455568"/>
    <w:rsid w:val="00455C50"/>
    <w:rsid w:val="00455D65"/>
    <w:rsid w:val="0045620B"/>
    <w:rsid w:val="004562EE"/>
    <w:rsid w:val="00456D94"/>
    <w:rsid w:val="0045726F"/>
    <w:rsid w:val="00457696"/>
    <w:rsid w:val="00457A73"/>
    <w:rsid w:val="0046005C"/>
    <w:rsid w:val="0046019A"/>
    <w:rsid w:val="004602D7"/>
    <w:rsid w:val="00460337"/>
    <w:rsid w:val="00460378"/>
    <w:rsid w:val="00460483"/>
    <w:rsid w:val="00460926"/>
    <w:rsid w:val="00460E83"/>
    <w:rsid w:val="0046138F"/>
    <w:rsid w:val="00462023"/>
    <w:rsid w:val="00462B66"/>
    <w:rsid w:val="00462D28"/>
    <w:rsid w:val="00463313"/>
    <w:rsid w:val="00463344"/>
    <w:rsid w:val="00463533"/>
    <w:rsid w:val="0046377D"/>
    <w:rsid w:val="00463D71"/>
    <w:rsid w:val="00463F54"/>
    <w:rsid w:val="00464551"/>
    <w:rsid w:val="00464629"/>
    <w:rsid w:val="0046490D"/>
    <w:rsid w:val="004653A4"/>
    <w:rsid w:val="00465766"/>
    <w:rsid w:val="00465EE5"/>
    <w:rsid w:val="00466405"/>
    <w:rsid w:val="00466A54"/>
    <w:rsid w:val="0046711B"/>
    <w:rsid w:val="0046756F"/>
    <w:rsid w:val="00467728"/>
    <w:rsid w:val="004678A9"/>
    <w:rsid w:val="0046791B"/>
    <w:rsid w:val="00467D01"/>
    <w:rsid w:val="00471968"/>
    <w:rsid w:val="00471C24"/>
    <w:rsid w:val="00471EA7"/>
    <w:rsid w:val="00471EEC"/>
    <w:rsid w:val="00472AF4"/>
    <w:rsid w:val="00472BC4"/>
    <w:rsid w:val="00472C88"/>
    <w:rsid w:val="00472F18"/>
    <w:rsid w:val="004739EF"/>
    <w:rsid w:val="00473C8F"/>
    <w:rsid w:val="00473D32"/>
    <w:rsid w:val="0047419E"/>
    <w:rsid w:val="00474527"/>
    <w:rsid w:val="004745AF"/>
    <w:rsid w:val="004747D4"/>
    <w:rsid w:val="00474893"/>
    <w:rsid w:val="00474A8C"/>
    <w:rsid w:val="004751E9"/>
    <w:rsid w:val="00475892"/>
    <w:rsid w:val="00475E48"/>
    <w:rsid w:val="00475F3C"/>
    <w:rsid w:val="0047601B"/>
    <w:rsid w:val="0047616A"/>
    <w:rsid w:val="004767E2"/>
    <w:rsid w:val="00476AA0"/>
    <w:rsid w:val="00477641"/>
    <w:rsid w:val="004779A4"/>
    <w:rsid w:val="004779C2"/>
    <w:rsid w:val="00477CCC"/>
    <w:rsid w:val="00480327"/>
    <w:rsid w:val="00480471"/>
    <w:rsid w:val="00480AAA"/>
    <w:rsid w:val="00480ACD"/>
    <w:rsid w:val="00480D9E"/>
    <w:rsid w:val="00481880"/>
    <w:rsid w:val="00481C12"/>
    <w:rsid w:val="00481EA2"/>
    <w:rsid w:val="00481F5B"/>
    <w:rsid w:val="0048247A"/>
    <w:rsid w:val="004824EA"/>
    <w:rsid w:val="004832FF"/>
    <w:rsid w:val="00483B64"/>
    <w:rsid w:val="0048445B"/>
    <w:rsid w:val="004847D0"/>
    <w:rsid w:val="004850EE"/>
    <w:rsid w:val="00485137"/>
    <w:rsid w:val="00485275"/>
    <w:rsid w:val="004852A1"/>
    <w:rsid w:val="004858F1"/>
    <w:rsid w:val="00485912"/>
    <w:rsid w:val="004859A9"/>
    <w:rsid w:val="00486549"/>
    <w:rsid w:val="00486552"/>
    <w:rsid w:val="0048666F"/>
    <w:rsid w:val="00486702"/>
    <w:rsid w:val="004868DE"/>
    <w:rsid w:val="00486C6A"/>
    <w:rsid w:val="00487616"/>
    <w:rsid w:val="00487653"/>
    <w:rsid w:val="0048789B"/>
    <w:rsid w:val="004900F6"/>
    <w:rsid w:val="00490135"/>
    <w:rsid w:val="00490F38"/>
    <w:rsid w:val="00491510"/>
    <w:rsid w:val="00491DE8"/>
    <w:rsid w:val="00492025"/>
    <w:rsid w:val="00492D41"/>
    <w:rsid w:val="00492E5D"/>
    <w:rsid w:val="004937D2"/>
    <w:rsid w:val="004941F1"/>
    <w:rsid w:val="00494389"/>
    <w:rsid w:val="00494640"/>
    <w:rsid w:val="00495033"/>
    <w:rsid w:val="004951AF"/>
    <w:rsid w:val="00495213"/>
    <w:rsid w:val="004952A7"/>
    <w:rsid w:val="00495A68"/>
    <w:rsid w:val="00495F2B"/>
    <w:rsid w:val="00496010"/>
    <w:rsid w:val="0049605A"/>
    <w:rsid w:val="0049656D"/>
    <w:rsid w:val="00496B11"/>
    <w:rsid w:val="00496CE1"/>
    <w:rsid w:val="00496E02"/>
    <w:rsid w:val="00497046"/>
    <w:rsid w:val="004973D7"/>
    <w:rsid w:val="00497425"/>
    <w:rsid w:val="00497CFC"/>
    <w:rsid w:val="00497D19"/>
    <w:rsid w:val="00497EA6"/>
    <w:rsid w:val="004A049A"/>
    <w:rsid w:val="004A1327"/>
    <w:rsid w:val="004A1434"/>
    <w:rsid w:val="004A1494"/>
    <w:rsid w:val="004A1D06"/>
    <w:rsid w:val="004A1F79"/>
    <w:rsid w:val="004A2007"/>
    <w:rsid w:val="004A2034"/>
    <w:rsid w:val="004A25BE"/>
    <w:rsid w:val="004A263A"/>
    <w:rsid w:val="004A2795"/>
    <w:rsid w:val="004A298B"/>
    <w:rsid w:val="004A3293"/>
    <w:rsid w:val="004A3B24"/>
    <w:rsid w:val="004A3CBA"/>
    <w:rsid w:val="004A4041"/>
    <w:rsid w:val="004A404C"/>
    <w:rsid w:val="004A46CC"/>
    <w:rsid w:val="004A4911"/>
    <w:rsid w:val="004A49B9"/>
    <w:rsid w:val="004A4C61"/>
    <w:rsid w:val="004A5140"/>
    <w:rsid w:val="004A531E"/>
    <w:rsid w:val="004A54D4"/>
    <w:rsid w:val="004A54D7"/>
    <w:rsid w:val="004A5679"/>
    <w:rsid w:val="004A5C0C"/>
    <w:rsid w:val="004A5E11"/>
    <w:rsid w:val="004A606F"/>
    <w:rsid w:val="004A616F"/>
    <w:rsid w:val="004A618F"/>
    <w:rsid w:val="004A6466"/>
    <w:rsid w:val="004A6C86"/>
    <w:rsid w:val="004A6CE4"/>
    <w:rsid w:val="004A6F5D"/>
    <w:rsid w:val="004A7C03"/>
    <w:rsid w:val="004A7CA4"/>
    <w:rsid w:val="004A7CB6"/>
    <w:rsid w:val="004B094A"/>
    <w:rsid w:val="004B110F"/>
    <w:rsid w:val="004B11AB"/>
    <w:rsid w:val="004B12B7"/>
    <w:rsid w:val="004B14A6"/>
    <w:rsid w:val="004B173C"/>
    <w:rsid w:val="004B180C"/>
    <w:rsid w:val="004B1F1F"/>
    <w:rsid w:val="004B224D"/>
    <w:rsid w:val="004B28D1"/>
    <w:rsid w:val="004B2E39"/>
    <w:rsid w:val="004B3064"/>
    <w:rsid w:val="004B38EE"/>
    <w:rsid w:val="004B4384"/>
    <w:rsid w:val="004B4FFD"/>
    <w:rsid w:val="004B53E6"/>
    <w:rsid w:val="004B6129"/>
    <w:rsid w:val="004B6310"/>
    <w:rsid w:val="004B6416"/>
    <w:rsid w:val="004B64F6"/>
    <w:rsid w:val="004B67CC"/>
    <w:rsid w:val="004B6A26"/>
    <w:rsid w:val="004B6A9B"/>
    <w:rsid w:val="004B6AA0"/>
    <w:rsid w:val="004B6D62"/>
    <w:rsid w:val="004B72D2"/>
    <w:rsid w:val="004B73FD"/>
    <w:rsid w:val="004B7995"/>
    <w:rsid w:val="004B7AF5"/>
    <w:rsid w:val="004C0023"/>
    <w:rsid w:val="004C06C8"/>
    <w:rsid w:val="004C0726"/>
    <w:rsid w:val="004C08E8"/>
    <w:rsid w:val="004C1000"/>
    <w:rsid w:val="004C1428"/>
    <w:rsid w:val="004C1E53"/>
    <w:rsid w:val="004C2086"/>
    <w:rsid w:val="004C2130"/>
    <w:rsid w:val="004C2382"/>
    <w:rsid w:val="004C23A3"/>
    <w:rsid w:val="004C2448"/>
    <w:rsid w:val="004C257C"/>
    <w:rsid w:val="004C26FA"/>
    <w:rsid w:val="004C31E4"/>
    <w:rsid w:val="004C3E6E"/>
    <w:rsid w:val="004C43BE"/>
    <w:rsid w:val="004C43DB"/>
    <w:rsid w:val="004C45AE"/>
    <w:rsid w:val="004C46E4"/>
    <w:rsid w:val="004C48BE"/>
    <w:rsid w:val="004C504B"/>
    <w:rsid w:val="004C539A"/>
    <w:rsid w:val="004C549F"/>
    <w:rsid w:val="004C568B"/>
    <w:rsid w:val="004C65E2"/>
    <w:rsid w:val="004C66CE"/>
    <w:rsid w:val="004C6A01"/>
    <w:rsid w:val="004C6B89"/>
    <w:rsid w:val="004C75BD"/>
    <w:rsid w:val="004C7CA3"/>
    <w:rsid w:val="004D0353"/>
    <w:rsid w:val="004D0994"/>
    <w:rsid w:val="004D0C97"/>
    <w:rsid w:val="004D0E2A"/>
    <w:rsid w:val="004D0F3D"/>
    <w:rsid w:val="004D123B"/>
    <w:rsid w:val="004D1328"/>
    <w:rsid w:val="004D1383"/>
    <w:rsid w:val="004D1E44"/>
    <w:rsid w:val="004D282A"/>
    <w:rsid w:val="004D2DF9"/>
    <w:rsid w:val="004D32BA"/>
    <w:rsid w:val="004D363D"/>
    <w:rsid w:val="004D3866"/>
    <w:rsid w:val="004D412F"/>
    <w:rsid w:val="004D499E"/>
    <w:rsid w:val="004D54C1"/>
    <w:rsid w:val="004D5DEE"/>
    <w:rsid w:val="004D61A7"/>
    <w:rsid w:val="004D62B7"/>
    <w:rsid w:val="004D6400"/>
    <w:rsid w:val="004D6521"/>
    <w:rsid w:val="004D6553"/>
    <w:rsid w:val="004D6681"/>
    <w:rsid w:val="004D6FDB"/>
    <w:rsid w:val="004D79E2"/>
    <w:rsid w:val="004E001D"/>
    <w:rsid w:val="004E01E7"/>
    <w:rsid w:val="004E053C"/>
    <w:rsid w:val="004E08AB"/>
    <w:rsid w:val="004E0A5E"/>
    <w:rsid w:val="004E0FC1"/>
    <w:rsid w:val="004E10FB"/>
    <w:rsid w:val="004E27E6"/>
    <w:rsid w:val="004E28D2"/>
    <w:rsid w:val="004E2ACA"/>
    <w:rsid w:val="004E2E28"/>
    <w:rsid w:val="004E2F98"/>
    <w:rsid w:val="004E30E9"/>
    <w:rsid w:val="004E33E6"/>
    <w:rsid w:val="004E3753"/>
    <w:rsid w:val="004E3FB2"/>
    <w:rsid w:val="004E415E"/>
    <w:rsid w:val="004E4504"/>
    <w:rsid w:val="004E457E"/>
    <w:rsid w:val="004E46A2"/>
    <w:rsid w:val="004E48E8"/>
    <w:rsid w:val="004E49C9"/>
    <w:rsid w:val="004E4BC0"/>
    <w:rsid w:val="004E4CF2"/>
    <w:rsid w:val="004E5184"/>
    <w:rsid w:val="004E5198"/>
    <w:rsid w:val="004E56EC"/>
    <w:rsid w:val="004E646D"/>
    <w:rsid w:val="004E6612"/>
    <w:rsid w:val="004E69BC"/>
    <w:rsid w:val="004E6B28"/>
    <w:rsid w:val="004E6C80"/>
    <w:rsid w:val="004E73ED"/>
    <w:rsid w:val="004E7690"/>
    <w:rsid w:val="004F0270"/>
    <w:rsid w:val="004F0568"/>
    <w:rsid w:val="004F09D2"/>
    <w:rsid w:val="004F0AD6"/>
    <w:rsid w:val="004F14B2"/>
    <w:rsid w:val="004F18FF"/>
    <w:rsid w:val="004F27DE"/>
    <w:rsid w:val="004F28ED"/>
    <w:rsid w:val="004F34F5"/>
    <w:rsid w:val="004F3504"/>
    <w:rsid w:val="004F37D4"/>
    <w:rsid w:val="004F3922"/>
    <w:rsid w:val="004F5296"/>
    <w:rsid w:val="004F6344"/>
    <w:rsid w:val="004F6E61"/>
    <w:rsid w:val="004F71A2"/>
    <w:rsid w:val="004F74AE"/>
    <w:rsid w:val="004F7641"/>
    <w:rsid w:val="004F7D7A"/>
    <w:rsid w:val="004F7EB5"/>
    <w:rsid w:val="004F7F59"/>
    <w:rsid w:val="004F7F92"/>
    <w:rsid w:val="00500538"/>
    <w:rsid w:val="00501447"/>
    <w:rsid w:val="00502648"/>
    <w:rsid w:val="005028A6"/>
    <w:rsid w:val="00502A77"/>
    <w:rsid w:val="0050343D"/>
    <w:rsid w:val="005035DD"/>
    <w:rsid w:val="0050375E"/>
    <w:rsid w:val="00503AC0"/>
    <w:rsid w:val="00503BF2"/>
    <w:rsid w:val="00503DED"/>
    <w:rsid w:val="00504718"/>
    <w:rsid w:val="00504A4F"/>
    <w:rsid w:val="00504ECA"/>
    <w:rsid w:val="00505140"/>
    <w:rsid w:val="0050522F"/>
    <w:rsid w:val="00505316"/>
    <w:rsid w:val="00505422"/>
    <w:rsid w:val="005057DE"/>
    <w:rsid w:val="00505FF4"/>
    <w:rsid w:val="005066FB"/>
    <w:rsid w:val="00506C97"/>
    <w:rsid w:val="00507360"/>
    <w:rsid w:val="00507711"/>
    <w:rsid w:val="00507DEF"/>
    <w:rsid w:val="00507FC9"/>
    <w:rsid w:val="0051012E"/>
    <w:rsid w:val="005106EC"/>
    <w:rsid w:val="0051084F"/>
    <w:rsid w:val="00510A70"/>
    <w:rsid w:val="00510DA3"/>
    <w:rsid w:val="00510EBA"/>
    <w:rsid w:val="0051119D"/>
    <w:rsid w:val="00511B48"/>
    <w:rsid w:val="00511DC7"/>
    <w:rsid w:val="005122B5"/>
    <w:rsid w:val="00512FE0"/>
    <w:rsid w:val="005130DD"/>
    <w:rsid w:val="00513960"/>
    <w:rsid w:val="00513A1A"/>
    <w:rsid w:val="00513A25"/>
    <w:rsid w:val="005140D9"/>
    <w:rsid w:val="00514221"/>
    <w:rsid w:val="005153BC"/>
    <w:rsid w:val="00515B75"/>
    <w:rsid w:val="00515E23"/>
    <w:rsid w:val="005162C5"/>
    <w:rsid w:val="0051642E"/>
    <w:rsid w:val="0051655E"/>
    <w:rsid w:val="00516943"/>
    <w:rsid w:val="00516E54"/>
    <w:rsid w:val="00517DEE"/>
    <w:rsid w:val="00517E0F"/>
    <w:rsid w:val="00517E7A"/>
    <w:rsid w:val="005208ED"/>
    <w:rsid w:val="00520A16"/>
    <w:rsid w:val="00520D3E"/>
    <w:rsid w:val="00520D9B"/>
    <w:rsid w:val="00521222"/>
    <w:rsid w:val="00521CFB"/>
    <w:rsid w:val="0052260B"/>
    <w:rsid w:val="0052279F"/>
    <w:rsid w:val="005229BB"/>
    <w:rsid w:val="00522BEC"/>
    <w:rsid w:val="00523433"/>
    <w:rsid w:val="005234CC"/>
    <w:rsid w:val="00523595"/>
    <w:rsid w:val="005235EA"/>
    <w:rsid w:val="005238C1"/>
    <w:rsid w:val="005238D3"/>
    <w:rsid w:val="005241CB"/>
    <w:rsid w:val="00524364"/>
    <w:rsid w:val="005244A0"/>
    <w:rsid w:val="0052450D"/>
    <w:rsid w:val="00524982"/>
    <w:rsid w:val="00525644"/>
    <w:rsid w:val="00525654"/>
    <w:rsid w:val="00525A9D"/>
    <w:rsid w:val="00525BD3"/>
    <w:rsid w:val="00525D08"/>
    <w:rsid w:val="005260D8"/>
    <w:rsid w:val="005263F5"/>
    <w:rsid w:val="00526ADB"/>
    <w:rsid w:val="00526B00"/>
    <w:rsid w:val="00526C31"/>
    <w:rsid w:val="00526EBE"/>
    <w:rsid w:val="0052720E"/>
    <w:rsid w:val="0052795D"/>
    <w:rsid w:val="00527CD4"/>
    <w:rsid w:val="00530526"/>
    <w:rsid w:val="005309BA"/>
    <w:rsid w:val="00530F71"/>
    <w:rsid w:val="0053139E"/>
    <w:rsid w:val="0053177B"/>
    <w:rsid w:val="00531D01"/>
    <w:rsid w:val="00531F46"/>
    <w:rsid w:val="0053243A"/>
    <w:rsid w:val="00532990"/>
    <w:rsid w:val="00532D0A"/>
    <w:rsid w:val="00532F49"/>
    <w:rsid w:val="0053370E"/>
    <w:rsid w:val="005338B3"/>
    <w:rsid w:val="00533BB6"/>
    <w:rsid w:val="00533D7E"/>
    <w:rsid w:val="00534074"/>
    <w:rsid w:val="00534116"/>
    <w:rsid w:val="00534B87"/>
    <w:rsid w:val="00534E60"/>
    <w:rsid w:val="00536187"/>
    <w:rsid w:val="005374BC"/>
    <w:rsid w:val="005377BD"/>
    <w:rsid w:val="0054011F"/>
    <w:rsid w:val="00540373"/>
    <w:rsid w:val="00540627"/>
    <w:rsid w:val="005408C4"/>
    <w:rsid w:val="00540D68"/>
    <w:rsid w:val="00541144"/>
    <w:rsid w:val="005414F9"/>
    <w:rsid w:val="00541821"/>
    <w:rsid w:val="00541C65"/>
    <w:rsid w:val="00541EA6"/>
    <w:rsid w:val="0054244F"/>
    <w:rsid w:val="00542AC3"/>
    <w:rsid w:val="005431F4"/>
    <w:rsid w:val="005431FA"/>
    <w:rsid w:val="005437A9"/>
    <w:rsid w:val="005439A0"/>
    <w:rsid w:val="00543C0F"/>
    <w:rsid w:val="00543EF9"/>
    <w:rsid w:val="00544DA0"/>
    <w:rsid w:val="0054520F"/>
    <w:rsid w:val="00545FA8"/>
    <w:rsid w:val="00546218"/>
    <w:rsid w:val="0054641F"/>
    <w:rsid w:val="00546843"/>
    <w:rsid w:val="00546E11"/>
    <w:rsid w:val="00547DBC"/>
    <w:rsid w:val="00550201"/>
    <w:rsid w:val="005502D1"/>
    <w:rsid w:val="005507D4"/>
    <w:rsid w:val="00550803"/>
    <w:rsid w:val="005508C0"/>
    <w:rsid w:val="00550E13"/>
    <w:rsid w:val="00550EF1"/>
    <w:rsid w:val="0055101C"/>
    <w:rsid w:val="0055114F"/>
    <w:rsid w:val="00551917"/>
    <w:rsid w:val="00552D97"/>
    <w:rsid w:val="00552EAD"/>
    <w:rsid w:val="00552FC4"/>
    <w:rsid w:val="005534C7"/>
    <w:rsid w:val="005539ED"/>
    <w:rsid w:val="00553B96"/>
    <w:rsid w:val="0055404E"/>
    <w:rsid w:val="00554271"/>
    <w:rsid w:val="005544A4"/>
    <w:rsid w:val="005548CA"/>
    <w:rsid w:val="00554970"/>
    <w:rsid w:val="00554C41"/>
    <w:rsid w:val="005557D5"/>
    <w:rsid w:val="005557FA"/>
    <w:rsid w:val="00555E6F"/>
    <w:rsid w:val="00556189"/>
    <w:rsid w:val="0055628F"/>
    <w:rsid w:val="005563BC"/>
    <w:rsid w:val="00556C5C"/>
    <w:rsid w:val="00556DB3"/>
    <w:rsid w:val="00556EB0"/>
    <w:rsid w:val="00556EBF"/>
    <w:rsid w:val="0055763A"/>
    <w:rsid w:val="00557AF6"/>
    <w:rsid w:val="00557D2C"/>
    <w:rsid w:val="00557F72"/>
    <w:rsid w:val="00560229"/>
    <w:rsid w:val="005602D1"/>
    <w:rsid w:val="00560345"/>
    <w:rsid w:val="005609A6"/>
    <w:rsid w:val="00560AB1"/>
    <w:rsid w:val="00560FD0"/>
    <w:rsid w:val="0056123B"/>
    <w:rsid w:val="00561314"/>
    <w:rsid w:val="00562B26"/>
    <w:rsid w:val="00562E90"/>
    <w:rsid w:val="00563120"/>
    <w:rsid w:val="005631BB"/>
    <w:rsid w:val="00563241"/>
    <w:rsid w:val="00563905"/>
    <w:rsid w:val="00563AE9"/>
    <w:rsid w:val="00564152"/>
    <w:rsid w:val="005641FB"/>
    <w:rsid w:val="005645BA"/>
    <w:rsid w:val="00564C0A"/>
    <w:rsid w:val="005650CE"/>
    <w:rsid w:val="0056520A"/>
    <w:rsid w:val="005652B0"/>
    <w:rsid w:val="00565490"/>
    <w:rsid w:val="005655F8"/>
    <w:rsid w:val="00565A3B"/>
    <w:rsid w:val="00565CAE"/>
    <w:rsid w:val="00565F87"/>
    <w:rsid w:val="005668B8"/>
    <w:rsid w:val="00566C38"/>
    <w:rsid w:val="00567ACF"/>
    <w:rsid w:val="00567B0A"/>
    <w:rsid w:val="00567BFD"/>
    <w:rsid w:val="00567E07"/>
    <w:rsid w:val="0057057D"/>
    <w:rsid w:val="00570775"/>
    <w:rsid w:val="00570A3C"/>
    <w:rsid w:val="00570AE1"/>
    <w:rsid w:val="00570C84"/>
    <w:rsid w:val="00570CC0"/>
    <w:rsid w:val="00570EDC"/>
    <w:rsid w:val="00570FA4"/>
    <w:rsid w:val="005710B4"/>
    <w:rsid w:val="00571126"/>
    <w:rsid w:val="00571C9A"/>
    <w:rsid w:val="005722A1"/>
    <w:rsid w:val="005722E2"/>
    <w:rsid w:val="0057239C"/>
    <w:rsid w:val="005724A6"/>
    <w:rsid w:val="0057284A"/>
    <w:rsid w:val="00572884"/>
    <w:rsid w:val="00572B5D"/>
    <w:rsid w:val="00572E04"/>
    <w:rsid w:val="00573D9A"/>
    <w:rsid w:val="00573EA6"/>
    <w:rsid w:val="005743DA"/>
    <w:rsid w:val="00574752"/>
    <w:rsid w:val="00574AC5"/>
    <w:rsid w:val="00574D00"/>
    <w:rsid w:val="00574D6F"/>
    <w:rsid w:val="005752B8"/>
    <w:rsid w:val="005752E0"/>
    <w:rsid w:val="005755D7"/>
    <w:rsid w:val="00575791"/>
    <w:rsid w:val="005757A2"/>
    <w:rsid w:val="005760AB"/>
    <w:rsid w:val="00576253"/>
    <w:rsid w:val="005764B4"/>
    <w:rsid w:val="00576AFA"/>
    <w:rsid w:val="00577329"/>
    <w:rsid w:val="00577449"/>
    <w:rsid w:val="00577450"/>
    <w:rsid w:val="0057766C"/>
    <w:rsid w:val="005776D0"/>
    <w:rsid w:val="0057799B"/>
    <w:rsid w:val="005779A5"/>
    <w:rsid w:val="00577A62"/>
    <w:rsid w:val="00577C36"/>
    <w:rsid w:val="00580EE1"/>
    <w:rsid w:val="0058112B"/>
    <w:rsid w:val="00581427"/>
    <w:rsid w:val="0058162C"/>
    <w:rsid w:val="0058168F"/>
    <w:rsid w:val="00581694"/>
    <w:rsid w:val="0058182D"/>
    <w:rsid w:val="00581844"/>
    <w:rsid w:val="00582010"/>
    <w:rsid w:val="0058241D"/>
    <w:rsid w:val="00582696"/>
    <w:rsid w:val="00582B72"/>
    <w:rsid w:val="00582BC4"/>
    <w:rsid w:val="00582BDE"/>
    <w:rsid w:val="00582CB5"/>
    <w:rsid w:val="0058469A"/>
    <w:rsid w:val="00584B41"/>
    <w:rsid w:val="00584EAE"/>
    <w:rsid w:val="005851FA"/>
    <w:rsid w:val="00585552"/>
    <w:rsid w:val="0058614F"/>
    <w:rsid w:val="0058636F"/>
    <w:rsid w:val="005867F1"/>
    <w:rsid w:val="00586BA1"/>
    <w:rsid w:val="00586BEF"/>
    <w:rsid w:val="00586C81"/>
    <w:rsid w:val="00587015"/>
    <w:rsid w:val="005875D9"/>
    <w:rsid w:val="005879C9"/>
    <w:rsid w:val="00587F64"/>
    <w:rsid w:val="00590020"/>
    <w:rsid w:val="00590391"/>
    <w:rsid w:val="005907EF"/>
    <w:rsid w:val="00590889"/>
    <w:rsid w:val="0059089A"/>
    <w:rsid w:val="005908C6"/>
    <w:rsid w:val="005918D7"/>
    <w:rsid w:val="0059280E"/>
    <w:rsid w:val="00592859"/>
    <w:rsid w:val="00592FE0"/>
    <w:rsid w:val="005935F3"/>
    <w:rsid w:val="005936FF"/>
    <w:rsid w:val="00594011"/>
    <w:rsid w:val="005940A7"/>
    <w:rsid w:val="0059478B"/>
    <w:rsid w:val="00594863"/>
    <w:rsid w:val="005949E2"/>
    <w:rsid w:val="00594C0C"/>
    <w:rsid w:val="005951B6"/>
    <w:rsid w:val="005954CC"/>
    <w:rsid w:val="005960EC"/>
    <w:rsid w:val="005964CA"/>
    <w:rsid w:val="00596582"/>
    <w:rsid w:val="00596743"/>
    <w:rsid w:val="00596796"/>
    <w:rsid w:val="00597199"/>
    <w:rsid w:val="00597284"/>
    <w:rsid w:val="005975A9"/>
    <w:rsid w:val="00597885"/>
    <w:rsid w:val="005979B7"/>
    <w:rsid w:val="005979E1"/>
    <w:rsid w:val="00597CB6"/>
    <w:rsid w:val="005A0664"/>
    <w:rsid w:val="005A0CB8"/>
    <w:rsid w:val="005A0F15"/>
    <w:rsid w:val="005A1152"/>
    <w:rsid w:val="005A1257"/>
    <w:rsid w:val="005A12D1"/>
    <w:rsid w:val="005A1806"/>
    <w:rsid w:val="005A1D2F"/>
    <w:rsid w:val="005A1D95"/>
    <w:rsid w:val="005A236A"/>
    <w:rsid w:val="005A2676"/>
    <w:rsid w:val="005A28B2"/>
    <w:rsid w:val="005A2A18"/>
    <w:rsid w:val="005A39AE"/>
    <w:rsid w:val="005A43F3"/>
    <w:rsid w:val="005A4DDB"/>
    <w:rsid w:val="005A5274"/>
    <w:rsid w:val="005A555C"/>
    <w:rsid w:val="005A601A"/>
    <w:rsid w:val="005A62FE"/>
    <w:rsid w:val="005A6BCC"/>
    <w:rsid w:val="005A6D66"/>
    <w:rsid w:val="005A6FA5"/>
    <w:rsid w:val="005A72AB"/>
    <w:rsid w:val="005A750C"/>
    <w:rsid w:val="005A7D62"/>
    <w:rsid w:val="005A7EC1"/>
    <w:rsid w:val="005B01BB"/>
    <w:rsid w:val="005B08A1"/>
    <w:rsid w:val="005B1215"/>
    <w:rsid w:val="005B13D4"/>
    <w:rsid w:val="005B1477"/>
    <w:rsid w:val="005B15B7"/>
    <w:rsid w:val="005B18CF"/>
    <w:rsid w:val="005B19C6"/>
    <w:rsid w:val="005B1A8B"/>
    <w:rsid w:val="005B203E"/>
    <w:rsid w:val="005B2493"/>
    <w:rsid w:val="005B2575"/>
    <w:rsid w:val="005B25F1"/>
    <w:rsid w:val="005B2DE9"/>
    <w:rsid w:val="005B3164"/>
    <w:rsid w:val="005B3E66"/>
    <w:rsid w:val="005B4CAD"/>
    <w:rsid w:val="005B4CBA"/>
    <w:rsid w:val="005B4E16"/>
    <w:rsid w:val="005B5500"/>
    <w:rsid w:val="005B57ED"/>
    <w:rsid w:val="005B5A86"/>
    <w:rsid w:val="005B5C10"/>
    <w:rsid w:val="005B63EF"/>
    <w:rsid w:val="005B658C"/>
    <w:rsid w:val="005B68B5"/>
    <w:rsid w:val="005B6AD4"/>
    <w:rsid w:val="005B6C20"/>
    <w:rsid w:val="005B6EDD"/>
    <w:rsid w:val="005B7173"/>
    <w:rsid w:val="005B7659"/>
    <w:rsid w:val="005B78C9"/>
    <w:rsid w:val="005B7BCB"/>
    <w:rsid w:val="005B7D91"/>
    <w:rsid w:val="005B7DE0"/>
    <w:rsid w:val="005C00EC"/>
    <w:rsid w:val="005C0191"/>
    <w:rsid w:val="005C03B5"/>
    <w:rsid w:val="005C056B"/>
    <w:rsid w:val="005C0626"/>
    <w:rsid w:val="005C0840"/>
    <w:rsid w:val="005C09A6"/>
    <w:rsid w:val="005C0C63"/>
    <w:rsid w:val="005C0EAF"/>
    <w:rsid w:val="005C0EE4"/>
    <w:rsid w:val="005C10F8"/>
    <w:rsid w:val="005C1B77"/>
    <w:rsid w:val="005C1F1A"/>
    <w:rsid w:val="005C2C50"/>
    <w:rsid w:val="005C38CB"/>
    <w:rsid w:val="005C3923"/>
    <w:rsid w:val="005C3D6C"/>
    <w:rsid w:val="005C3DC3"/>
    <w:rsid w:val="005C4127"/>
    <w:rsid w:val="005C41F3"/>
    <w:rsid w:val="005C433D"/>
    <w:rsid w:val="005C4730"/>
    <w:rsid w:val="005C47C8"/>
    <w:rsid w:val="005C50A4"/>
    <w:rsid w:val="005C5C0B"/>
    <w:rsid w:val="005C5DDC"/>
    <w:rsid w:val="005C6432"/>
    <w:rsid w:val="005C64E2"/>
    <w:rsid w:val="005C67A9"/>
    <w:rsid w:val="005C6D3B"/>
    <w:rsid w:val="005C6EC6"/>
    <w:rsid w:val="005C766A"/>
    <w:rsid w:val="005C7EAB"/>
    <w:rsid w:val="005D0624"/>
    <w:rsid w:val="005D0A4F"/>
    <w:rsid w:val="005D1BFD"/>
    <w:rsid w:val="005D1CFA"/>
    <w:rsid w:val="005D2AE4"/>
    <w:rsid w:val="005D2C35"/>
    <w:rsid w:val="005D314F"/>
    <w:rsid w:val="005D3D44"/>
    <w:rsid w:val="005D4B2D"/>
    <w:rsid w:val="005D4EE3"/>
    <w:rsid w:val="005D51D9"/>
    <w:rsid w:val="005D5451"/>
    <w:rsid w:val="005D55BD"/>
    <w:rsid w:val="005D5D04"/>
    <w:rsid w:val="005D6000"/>
    <w:rsid w:val="005D604F"/>
    <w:rsid w:val="005D670E"/>
    <w:rsid w:val="005D70A1"/>
    <w:rsid w:val="005D74F8"/>
    <w:rsid w:val="005D7B9B"/>
    <w:rsid w:val="005E02F1"/>
    <w:rsid w:val="005E051A"/>
    <w:rsid w:val="005E0D17"/>
    <w:rsid w:val="005E1B57"/>
    <w:rsid w:val="005E215D"/>
    <w:rsid w:val="005E2EDA"/>
    <w:rsid w:val="005E3330"/>
    <w:rsid w:val="005E37DE"/>
    <w:rsid w:val="005E3DBE"/>
    <w:rsid w:val="005E421D"/>
    <w:rsid w:val="005E44E8"/>
    <w:rsid w:val="005E4740"/>
    <w:rsid w:val="005E4F6F"/>
    <w:rsid w:val="005E5587"/>
    <w:rsid w:val="005E5A69"/>
    <w:rsid w:val="005E5BF8"/>
    <w:rsid w:val="005E5E18"/>
    <w:rsid w:val="005E6061"/>
    <w:rsid w:val="005E6319"/>
    <w:rsid w:val="005E643E"/>
    <w:rsid w:val="005E6851"/>
    <w:rsid w:val="005E6C97"/>
    <w:rsid w:val="005E6F58"/>
    <w:rsid w:val="005E7042"/>
    <w:rsid w:val="005E75E9"/>
    <w:rsid w:val="005E77C0"/>
    <w:rsid w:val="005E7D55"/>
    <w:rsid w:val="005E7DD8"/>
    <w:rsid w:val="005F0693"/>
    <w:rsid w:val="005F0849"/>
    <w:rsid w:val="005F10F8"/>
    <w:rsid w:val="005F1143"/>
    <w:rsid w:val="005F12FA"/>
    <w:rsid w:val="005F1360"/>
    <w:rsid w:val="005F16AB"/>
    <w:rsid w:val="005F1AB2"/>
    <w:rsid w:val="005F1E04"/>
    <w:rsid w:val="005F243B"/>
    <w:rsid w:val="005F2C73"/>
    <w:rsid w:val="005F2EBC"/>
    <w:rsid w:val="005F3291"/>
    <w:rsid w:val="005F3BBA"/>
    <w:rsid w:val="005F3C3C"/>
    <w:rsid w:val="005F429B"/>
    <w:rsid w:val="005F4AB9"/>
    <w:rsid w:val="005F4D43"/>
    <w:rsid w:val="005F4DE9"/>
    <w:rsid w:val="005F4F3D"/>
    <w:rsid w:val="005F551A"/>
    <w:rsid w:val="005F5C6C"/>
    <w:rsid w:val="005F5EA3"/>
    <w:rsid w:val="005F6276"/>
    <w:rsid w:val="005F775A"/>
    <w:rsid w:val="005F7912"/>
    <w:rsid w:val="005F7D1A"/>
    <w:rsid w:val="005F7EEE"/>
    <w:rsid w:val="005F7F64"/>
    <w:rsid w:val="005F7F8E"/>
    <w:rsid w:val="0060029F"/>
    <w:rsid w:val="00600313"/>
    <w:rsid w:val="00600867"/>
    <w:rsid w:val="006008A0"/>
    <w:rsid w:val="006008AF"/>
    <w:rsid w:val="00600C9F"/>
    <w:rsid w:val="00601351"/>
    <w:rsid w:val="006017E0"/>
    <w:rsid w:val="00601EC4"/>
    <w:rsid w:val="00602261"/>
    <w:rsid w:val="0060226D"/>
    <w:rsid w:val="006022F1"/>
    <w:rsid w:val="00602CB7"/>
    <w:rsid w:val="00602F9D"/>
    <w:rsid w:val="006038C1"/>
    <w:rsid w:val="0060469F"/>
    <w:rsid w:val="00604BCB"/>
    <w:rsid w:val="0060536C"/>
    <w:rsid w:val="00605F7E"/>
    <w:rsid w:val="006062A4"/>
    <w:rsid w:val="006062DF"/>
    <w:rsid w:val="00606405"/>
    <w:rsid w:val="0060663D"/>
    <w:rsid w:val="00606A3A"/>
    <w:rsid w:val="00606BC7"/>
    <w:rsid w:val="00606FAF"/>
    <w:rsid w:val="00607315"/>
    <w:rsid w:val="00607318"/>
    <w:rsid w:val="006073E6"/>
    <w:rsid w:val="006075AD"/>
    <w:rsid w:val="006077B1"/>
    <w:rsid w:val="0060788D"/>
    <w:rsid w:val="00607F3A"/>
    <w:rsid w:val="00610E17"/>
    <w:rsid w:val="00610EEA"/>
    <w:rsid w:val="006112F2"/>
    <w:rsid w:val="006114E9"/>
    <w:rsid w:val="006115B5"/>
    <w:rsid w:val="006115F9"/>
    <w:rsid w:val="00611CAA"/>
    <w:rsid w:val="00611E51"/>
    <w:rsid w:val="0061250D"/>
    <w:rsid w:val="00612704"/>
    <w:rsid w:val="00612D6B"/>
    <w:rsid w:val="00612EE0"/>
    <w:rsid w:val="0061357E"/>
    <w:rsid w:val="006140FA"/>
    <w:rsid w:val="00614195"/>
    <w:rsid w:val="00614307"/>
    <w:rsid w:val="006145FE"/>
    <w:rsid w:val="00614746"/>
    <w:rsid w:val="006147A3"/>
    <w:rsid w:val="006147C5"/>
    <w:rsid w:val="00614BFC"/>
    <w:rsid w:val="006159D2"/>
    <w:rsid w:val="00615AC7"/>
    <w:rsid w:val="00615B2D"/>
    <w:rsid w:val="00615C3A"/>
    <w:rsid w:val="00616000"/>
    <w:rsid w:val="006162A9"/>
    <w:rsid w:val="00616485"/>
    <w:rsid w:val="00616B25"/>
    <w:rsid w:val="00616CE3"/>
    <w:rsid w:val="00616F42"/>
    <w:rsid w:val="00617706"/>
    <w:rsid w:val="00620BEA"/>
    <w:rsid w:val="00621251"/>
    <w:rsid w:val="006217D5"/>
    <w:rsid w:val="006218BD"/>
    <w:rsid w:val="00621957"/>
    <w:rsid w:val="00621B33"/>
    <w:rsid w:val="00621B55"/>
    <w:rsid w:val="00621D47"/>
    <w:rsid w:val="00622224"/>
    <w:rsid w:val="006222D1"/>
    <w:rsid w:val="006228C0"/>
    <w:rsid w:val="00622962"/>
    <w:rsid w:val="00623209"/>
    <w:rsid w:val="006236CF"/>
    <w:rsid w:val="00623704"/>
    <w:rsid w:val="00623D70"/>
    <w:rsid w:val="0062459E"/>
    <w:rsid w:val="00624A78"/>
    <w:rsid w:val="00624B0B"/>
    <w:rsid w:val="00624C81"/>
    <w:rsid w:val="00624D5A"/>
    <w:rsid w:val="00624DC2"/>
    <w:rsid w:val="00624E18"/>
    <w:rsid w:val="0062511A"/>
    <w:rsid w:val="006255F4"/>
    <w:rsid w:val="0062573B"/>
    <w:rsid w:val="00625919"/>
    <w:rsid w:val="00625C2A"/>
    <w:rsid w:val="006260B1"/>
    <w:rsid w:val="00626463"/>
    <w:rsid w:val="006266E4"/>
    <w:rsid w:val="00627183"/>
    <w:rsid w:val="0062736D"/>
    <w:rsid w:val="006273A6"/>
    <w:rsid w:val="00627B35"/>
    <w:rsid w:val="00627C7E"/>
    <w:rsid w:val="00627F92"/>
    <w:rsid w:val="00630662"/>
    <w:rsid w:val="00630DFE"/>
    <w:rsid w:val="00630EE9"/>
    <w:rsid w:val="00631B15"/>
    <w:rsid w:val="00631C47"/>
    <w:rsid w:val="00631EA1"/>
    <w:rsid w:val="0063226E"/>
    <w:rsid w:val="006325AF"/>
    <w:rsid w:val="006327CF"/>
    <w:rsid w:val="006327E6"/>
    <w:rsid w:val="006328F5"/>
    <w:rsid w:val="0063290F"/>
    <w:rsid w:val="006329AE"/>
    <w:rsid w:val="006329C7"/>
    <w:rsid w:val="00633266"/>
    <w:rsid w:val="00633B83"/>
    <w:rsid w:val="00633DAC"/>
    <w:rsid w:val="00634987"/>
    <w:rsid w:val="00634E49"/>
    <w:rsid w:val="006357A9"/>
    <w:rsid w:val="00635B64"/>
    <w:rsid w:val="00635BB5"/>
    <w:rsid w:val="00635D33"/>
    <w:rsid w:val="006368D7"/>
    <w:rsid w:val="0063694E"/>
    <w:rsid w:val="00636BED"/>
    <w:rsid w:val="00636C0F"/>
    <w:rsid w:val="0063712E"/>
    <w:rsid w:val="006375FE"/>
    <w:rsid w:val="00637A59"/>
    <w:rsid w:val="00637C5E"/>
    <w:rsid w:val="00637DBF"/>
    <w:rsid w:val="00637DE4"/>
    <w:rsid w:val="006401E5"/>
    <w:rsid w:val="00640205"/>
    <w:rsid w:val="00640289"/>
    <w:rsid w:val="00640326"/>
    <w:rsid w:val="00640413"/>
    <w:rsid w:val="006405AA"/>
    <w:rsid w:val="00640A58"/>
    <w:rsid w:val="00640EE0"/>
    <w:rsid w:val="0064173D"/>
    <w:rsid w:val="0064241F"/>
    <w:rsid w:val="006424D6"/>
    <w:rsid w:val="00642A18"/>
    <w:rsid w:val="00642A8B"/>
    <w:rsid w:val="00642FB0"/>
    <w:rsid w:val="006433ED"/>
    <w:rsid w:val="00643753"/>
    <w:rsid w:val="006438A6"/>
    <w:rsid w:val="00643CE3"/>
    <w:rsid w:val="0064452F"/>
    <w:rsid w:val="00644A67"/>
    <w:rsid w:val="00644FA0"/>
    <w:rsid w:val="00644FA4"/>
    <w:rsid w:val="006451E8"/>
    <w:rsid w:val="006457E8"/>
    <w:rsid w:val="00645BD2"/>
    <w:rsid w:val="00646FF6"/>
    <w:rsid w:val="00646FFA"/>
    <w:rsid w:val="00647468"/>
    <w:rsid w:val="0064768F"/>
    <w:rsid w:val="00647715"/>
    <w:rsid w:val="0064775B"/>
    <w:rsid w:val="006505DE"/>
    <w:rsid w:val="00650DB6"/>
    <w:rsid w:val="0065135E"/>
    <w:rsid w:val="0065174C"/>
    <w:rsid w:val="00651E04"/>
    <w:rsid w:val="00652463"/>
    <w:rsid w:val="00652B82"/>
    <w:rsid w:val="00652CEC"/>
    <w:rsid w:val="00652E37"/>
    <w:rsid w:val="00653204"/>
    <w:rsid w:val="0065389F"/>
    <w:rsid w:val="00653C36"/>
    <w:rsid w:val="00653DCB"/>
    <w:rsid w:val="006544A6"/>
    <w:rsid w:val="006545A0"/>
    <w:rsid w:val="00654725"/>
    <w:rsid w:val="0065498C"/>
    <w:rsid w:val="006552A6"/>
    <w:rsid w:val="0065534E"/>
    <w:rsid w:val="006555E5"/>
    <w:rsid w:val="00655BF0"/>
    <w:rsid w:val="006560A9"/>
    <w:rsid w:val="00656554"/>
    <w:rsid w:val="00656971"/>
    <w:rsid w:val="00656D55"/>
    <w:rsid w:val="0065717C"/>
    <w:rsid w:val="006572A3"/>
    <w:rsid w:val="0065738A"/>
    <w:rsid w:val="00657768"/>
    <w:rsid w:val="006577A2"/>
    <w:rsid w:val="00657C95"/>
    <w:rsid w:val="006600BF"/>
    <w:rsid w:val="00660164"/>
    <w:rsid w:val="00660186"/>
    <w:rsid w:val="00660B38"/>
    <w:rsid w:val="00660F15"/>
    <w:rsid w:val="00660FD2"/>
    <w:rsid w:val="0066158B"/>
    <w:rsid w:val="006620EF"/>
    <w:rsid w:val="006621C0"/>
    <w:rsid w:val="006623B0"/>
    <w:rsid w:val="00662488"/>
    <w:rsid w:val="00662B41"/>
    <w:rsid w:val="00662CF6"/>
    <w:rsid w:val="006632F3"/>
    <w:rsid w:val="006635D7"/>
    <w:rsid w:val="006636F0"/>
    <w:rsid w:val="006639B8"/>
    <w:rsid w:val="00664561"/>
    <w:rsid w:val="00664641"/>
    <w:rsid w:val="0066538E"/>
    <w:rsid w:val="0066562F"/>
    <w:rsid w:val="00665FF9"/>
    <w:rsid w:val="00666AC8"/>
    <w:rsid w:val="00667313"/>
    <w:rsid w:val="006678DA"/>
    <w:rsid w:val="00667A53"/>
    <w:rsid w:val="00667C12"/>
    <w:rsid w:val="00670284"/>
    <w:rsid w:val="0067054C"/>
    <w:rsid w:val="006705A5"/>
    <w:rsid w:val="0067095A"/>
    <w:rsid w:val="00670A96"/>
    <w:rsid w:val="00670B6A"/>
    <w:rsid w:val="0067100F"/>
    <w:rsid w:val="006710DE"/>
    <w:rsid w:val="006716B6"/>
    <w:rsid w:val="006719C8"/>
    <w:rsid w:val="00671D23"/>
    <w:rsid w:val="00671D4D"/>
    <w:rsid w:val="0067210F"/>
    <w:rsid w:val="00672FF6"/>
    <w:rsid w:val="00673478"/>
    <w:rsid w:val="006739C3"/>
    <w:rsid w:val="00673ACA"/>
    <w:rsid w:val="00673AFE"/>
    <w:rsid w:val="0067438F"/>
    <w:rsid w:val="00674670"/>
    <w:rsid w:val="00674BCE"/>
    <w:rsid w:val="00674FB6"/>
    <w:rsid w:val="00675275"/>
    <w:rsid w:val="00675366"/>
    <w:rsid w:val="00675571"/>
    <w:rsid w:val="0067602B"/>
    <w:rsid w:val="0067648B"/>
    <w:rsid w:val="006765DB"/>
    <w:rsid w:val="00676BCF"/>
    <w:rsid w:val="00676BDC"/>
    <w:rsid w:val="00676C50"/>
    <w:rsid w:val="00676D26"/>
    <w:rsid w:val="00676E31"/>
    <w:rsid w:val="00676F77"/>
    <w:rsid w:val="006770B3"/>
    <w:rsid w:val="0067737B"/>
    <w:rsid w:val="00677384"/>
    <w:rsid w:val="00677767"/>
    <w:rsid w:val="00677AC3"/>
    <w:rsid w:val="0068003C"/>
    <w:rsid w:val="00680A98"/>
    <w:rsid w:val="00680C8B"/>
    <w:rsid w:val="00680D0B"/>
    <w:rsid w:val="00680E39"/>
    <w:rsid w:val="00681189"/>
    <w:rsid w:val="00681213"/>
    <w:rsid w:val="006814BB"/>
    <w:rsid w:val="0068166A"/>
    <w:rsid w:val="00681BA3"/>
    <w:rsid w:val="006828A4"/>
    <w:rsid w:val="00682B40"/>
    <w:rsid w:val="00682DBF"/>
    <w:rsid w:val="006839FC"/>
    <w:rsid w:val="00683D6C"/>
    <w:rsid w:val="00683DFB"/>
    <w:rsid w:val="00683F31"/>
    <w:rsid w:val="006844AE"/>
    <w:rsid w:val="0068463D"/>
    <w:rsid w:val="00684752"/>
    <w:rsid w:val="006849CA"/>
    <w:rsid w:val="00684FFD"/>
    <w:rsid w:val="006853DD"/>
    <w:rsid w:val="0068564C"/>
    <w:rsid w:val="006859B7"/>
    <w:rsid w:val="00685B52"/>
    <w:rsid w:val="00686662"/>
    <w:rsid w:val="00686855"/>
    <w:rsid w:val="00686CDA"/>
    <w:rsid w:val="00686D17"/>
    <w:rsid w:val="00687044"/>
    <w:rsid w:val="00687B34"/>
    <w:rsid w:val="00690169"/>
    <w:rsid w:val="006902C5"/>
    <w:rsid w:val="006905E9"/>
    <w:rsid w:val="0069163C"/>
    <w:rsid w:val="00691BCB"/>
    <w:rsid w:val="00691C33"/>
    <w:rsid w:val="006923CE"/>
    <w:rsid w:val="00692491"/>
    <w:rsid w:val="0069277A"/>
    <w:rsid w:val="006928BC"/>
    <w:rsid w:val="00692BBE"/>
    <w:rsid w:val="00692C3D"/>
    <w:rsid w:val="00692C86"/>
    <w:rsid w:val="00692DA3"/>
    <w:rsid w:val="00692DD1"/>
    <w:rsid w:val="00692EEF"/>
    <w:rsid w:val="00693310"/>
    <w:rsid w:val="0069356C"/>
    <w:rsid w:val="006939A5"/>
    <w:rsid w:val="0069413B"/>
    <w:rsid w:val="0069425A"/>
    <w:rsid w:val="00694363"/>
    <w:rsid w:val="00694375"/>
    <w:rsid w:val="00694449"/>
    <w:rsid w:val="006945CA"/>
    <w:rsid w:val="006945CD"/>
    <w:rsid w:val="00694A32"/>
    <w:rsid w:val="0069512A"/>
    <w:rsid w:val="00695D78"/>
    <w:rsid w:val="00695F9E"/>
    <w:rsid w:val="006961CD"/>
    <w:rsid w:val="006966E8"/>
    <w:rsid w:val="00696B30"/>
    <w:rsid w:val="00696D46"/>
    <w:rsid w:val="00696EC9"/>
    <w:rsid w:val="006972A2"/>
    <w:rsid w:val="00697310"/>
    <w:rsid w:val="006977B2"/>
    <w:rsid w:val="00697E52"/>
    <w:rsid w:val="006A044E"/>
    <w:rsid w:val="006A050F"/>
    <w:rsid w:val="006A06A4"/>
    <w:rsid w:val="006A06B9"/>
    <w:rsid w:val="006A09D3"/>
    <w:rsid w:val="006A0B17"/>
    <w:rsid w:val="006A0CA0"/>
    <w:rsid w:val="006A0F6E"/>
    <w:rsid w:val="006A185F"/>
    <w:rsid w:val="006A2332"/>
    <w:rsid w:val="006A2C84"/>
    <w:rsid w:val="006A2DA0"/>
    <w:rsid w:val="006A3280"/>
    <w:rsid w:val="006A3931"/>
    <w:rsid w:val="006A3BBA"/>
    <w:rsid w:val="006A3FA6"/>
    <w:rsid w:val="006A494E"/>
    <w:rsid w:val="006A4AD1"/>
    <w:rsid w:val="006A4AF5"/>
    <w:rsid w:val="006A4E3D"/>
    <w:rsid w:val="006A5612"/>
    <w:rsid w:val="006A58DC"/>
    <w:rsid w:val="006A65BF"/>
    <w:rsid w:val="006A75CB"/>
    <w:rsid w:val="006A7611"/>
    <w:rsid w:val="006A7705"/>
    <w:rsid w:val="006A7B30"/>
    <w:rsid w:val="006A7B9C"/>
    <w:rsid w:val="006B033F"/>
    <w:rsid w:val="006B0728"/>
    <w:rsid w:val="006B081B"/>
    <w:rsid w:val="006B099D"/>
    <w:rsid w:val="006B09EE"/>
    <w:rsid w:val="006B1076"/>
    <w:rsid w:val="006B19E4"/>
    <w:rsid w:val="006B1F58"/>
    <w:rsid w:val="006B227E"/>
    <w:rsid w:val="006B280D"/>
    <w:rsid w:val="006B2821"/>
    <w:rsid w:val="006B29B8"/>
    <w:rsid w:val="006B2B96"/>
    <w:rsid w:val="006B317A"/>
    <w:rsid w:val="006B33FB"/>
    <w:rsid w:val="006B360C"/>
    <w:rsid w:val="006B39DB"/>
    <w:rsid w:val="006B3CC6"/>
    <w:rsid w:val="006B3DCE"/>
    <w:rsid w:val="006B3F51"/>
    <w:rsid w:val="006B41B2"/>
    <w:rsid w:val="006B41BD"/>
    <w:rsid w:val="006B480D"/>
    <w:rsid w:val="006B5CAE"/>
    <w:rsid w:val="006B5F3E"/>
    <w:rsid w:val="006B672E"/>
    <w:rsid w:val="006B7BC3"/>
    <w:rsid w:val="006B7BE8"/>
    <w:rsid w:val="006B7CFE"/>
    <w:rsid w:val="006C050E"/>
    <w:rsid w:val="006C069C"/>
    <w:rsid w:val="006C0742"/>
    <w:rsid w:val="006C07EF"/>
    <w:rsid w:val="006C0CE6"/>
    <w:rsid w:val="006C0FBC"/>
    <w:rsid w:val="006C0FF5"/>
    <w:rsid w:val="006C12E3"/>
    <w:rsid w:val="006C144D"/>
    <w:rsid w:val="006C167D"/>
    <w:rsid w:val="006C1BEC"/>
    <w:rsid w:val="006C1E79"/>
    <w:rsid w:val="006C1E8E"/>
    <w:rsid w:val="006C1E93"/>
    <w:rsid w:val="006C206A"/>
    <w:rsid w:val="006C2645"/>
    <w:rsid w:val="006C279E"/>
    <w:rsid w:val="006C296C"/>
    <w:rsid w:val="006C2AFD"/>
    <w:rsid w:val="006C2BF6"/>
    <w:rsid w:val="006C2CD9"/>
    <w:rsid w:val="006C2F09"/>
    <w:rsid w:val="006C2F11"/>
    <w:rsid w:val="006C2F72"/>
    <w:rsid w:val="006C31B7"/>
    <w:rsid w:val="006C36F7"/>
    <w:rsid w:val="006C3826"/>
    <w:rsid w:val="006C3C6D"/>
    <w:rsid w:val="006C3D49"/>
    <w:rsid w:val="006C44C7"/>
    <w:rsid w:val="006C4985"/>
    <w:rsid w:val="006C5301"/>
    <w:rsid w:val="006C5CD9"/>
    <w:rsid w:val="006C644E"/>
    <w:rsid w:val="006C693A"/>
    <w:rsid w:val="006C7043"/>
    <w:rsid w:val="006C753E"/>
    <w:rsid w:val="006C75BB"/>
    <w:rsid w:val="006C7A4C"/>
    <w:rsid w:val="006C7FDB"/>
    <w:rsid w:val="006D026A"/>
    <w:rsid w:val="006D02FC"/>
    <w:rsid w:val="006D0381"/>
    <w:rsid w:val="006D05D4"/>
    <w:rsid w:val="006D062B"/>
    <w:rsid w:val="006D1787"/>
    <w:rsid w:val="006D17A6"/>
    <w:rsid w:val="006D17E0"/>
    <w:rsid w:val="006D1938"/>
    <w:rsid w:val="006D1D9C"/>
    <w:rsid w:val="006D1F84"/>
    <w:rsid w:val="006D2330"/>
    <w:rsid w:val="006D2BCA"/>
    <w:rsid w:val="006D2E1C"/>
    <w:rsid w:val="006D2F8B"/>
    <w:rsid w:val="006D3B5E"/>
    <w:rsid w:val="006D4344"/>
    <w:rsid w:val="006D482A"/>
    <w:rsid w:val="006D4D04"/>
    <w:rsid w:val="006D4FE2"/>
    <w:rsid w:val="006D565B"/>
    <w:rsid w:val="006D584B"/>
    <w:rsid w:val="006D6107"/>
    <w:rsid w:val="006D6176"/>
    <w:rsid w:val="006D619A"/>
    <w:rsid w:val="006D65D0"/>
    <w:rsid w:val="006D6B9C"/>
    <w:rsid w:val="006D6FE6"/>
    <w:rsid w:val="006D7433"/>
    <w:rsid w:val="006D769C"/>
    <w:rsid w:val="006E0351"/>
    <w:rsid w:val="006E0405"/>
    <w:rsid w:val="006E0DE5"/>
    <w:rsid w:val="006E114F"/>
    <w:rsid w:val="006E15B7"/>
    <w:rsid w:val="006E16DD"/>
    <w:rsid w:val="006E2282"/>
    <w:rsid w:val="006E22FD"/>
    <w:rsid w:val="006E23E0"/>
    <w:rsid w:val="006E2435"/>
    <w:rsid w:val="006E2859"/>
    <w:rsid w:val="006E2C01"/>
    <w:rsid w:val="006E2CE0"/>
    <w:rsid w:val="006E3806"/>
    <w:rsid w:val="006E3DC6"/>
    <w:rsid w:val="006E3E6C"/>
    <w:rsid w:val="006E419D"/>
    <w:rsid w:val="006E4351"/>
    <w:rsid w:val="006E466C"/>
    <w:rsid w:val="006E479D"/>
    <w:rsid w:val="006E4B36"/>
    <w:rsid w:val="006E4DBE"/>
    <w:rsid w:val="006E4FF0"/>
    <w:rsid w:val="006E51C4"/>
    <w:rsid w:val="006E531D"/>
    <w:rsid w:val="006E53FF"/>
    <w:rsid w:val="006E64A2"/>
    <w:rsid w:val="006E6C06"/>
    <w:rsid w:val="006E7454"/>
    <w:rsid w:val="006E753F"/>
    <w:rsid w:val="006E76EE"/>
    <w:rsid w:val="006E7A2C"/>
    <w:rsid w:val="006E7AFE"/>
    <w:rsid w:val="006E7C56"/>
    <w:rsid w:val="006F0C86"/>
    <w:rsid w:val="006F0E7A"/>
    <w:rsid w:val="006F0EA9"/>
    <w:rsid w:val="006F0EBE"/>
    <w:rsid w:val="006F10E8"/>
    <w:rsid w:val="006F183C"/>
    <w:rsid w:val="006F1F1D"/>
    <w:rsid w:val="006F20BF"/>
    <w:rsid w:val="006F24DA"/>
    <w:rsid w:val="006F2520"/>
    <w:rsid w:val="006F273A"/>
    <w:rsid w:val="006F2C90"/>
    <w:rsid w:val="006F35E8"/>
    <w:rsid w:val="006F3981"/>
    <w:rsid w:val="006F3BFC"/>
    <w:rsid w:val="006F3CE3"/>
    <w:rsid w:val="006F3E58"/>
    <w:rsid w:val="006F3F87"/>
    <w:rsid w:val="006F425A"/>
    <w:rsid w:val="006F42EB"/>
    <w:rsid w:val="006F4668"/>
    <w:rsid w:val="006F4A2D"/>
    <w:rsid w:val="006F4D58"/>
    <w:rsid w:val="006F5007"/>
    <w:rsid w:val="006F5124"/>
    <w:rsid w:val="006F54F2"/>
    <w:rsid w:val="006F57FC"/>
    <w:rsid w:val="006F58BF"/>
    <w:rsid w:val="006F5DF9"/>
    <w:rsid w:val="006F5EFC"/>
    <w:rsid w:val="006F5FF1"/>
    <w:rsid w:val="006F6166"/>
    <w:rsid w:val="006F61B6"/>
    <w:rsid w:val="006F6424"/>
    <w:rsid w:val="006F656E"/>
    <w:rsid w:val="006F6C05"/>
    <w:rsid w:val="006F6F5B"/>
    <w:rsid w:val="006F71E5"/>
    <w:rsid w:val="006F77CE"/>
    <w:rsid w:val="006F7929"/>
    <w:rsid w:val="006F79C0"/>
    <w:rsid w:val="006F7CC3"/>
    <w:rsid w:val="006F7F89"/>
    <w:rsid w:val="007004AB"/>
    <w:rsid w:val="00700586"/>
    <w:rsid w:val="00700600"/>
    <w:rsid w:val="00700B24"/>
    <w:rsid w:val="00701911"/>
    <w:rsid w:val="007021D8"/>
    <w:rsid w:val="00702314"/>
    <w:rsid w:val="00702401"/>
    <w:rsid w:val="00702A08"/>
    <w:rsid w:val="0070385A"/>
    <w:rsid w:val="007039BD"/>
    <w:rsid w:val="00703AFF"/>
    <w:rsid w:val="0070419D"/>
    <w:rsid w:val="007047CC"/>
    <w:rsid w:val="00705218"/>
    <w:rsid w:val="0070581C"/>
    <w:rsid w:val="007064CF"/>
    <w:rsid w:val="00706517"/>
    <w:rsid w:val="00706771"/>
    <w:rsid w:val="00706A47"/>
    <w:rsid w:val="00706B7C"/>
    <w:rsid w:val="00707341"/>
    <w:rsid w:val="0070742A"/>
    <w:rsid w:val="00707447"/>
    <w:rsid w:val="00707654"/>
    <w:rsid w:val="00707C42"/>
    <w:rsid w:val="00710242"/>
    <w:rsid w:val="00710705"/>
    <w:rsid w:val="00710C75"/>
    <w:rsid w:val="00711003"/>
    <w:rsid w:val="00711905"/>
    <w:rsid w:val="00711B63"/>
    <w:rsid w:val="00711CB5"/>
    <w:rsid w:val="00711EB6"/>
    <w:rsid w:val="007121EF"/>
    <w:rsid w:val="007122CF"/>
    <w:rsid w:val="00712361"/>
    <w:rsid w:val="007123BC"/>
    <w:rsid w:val="00712424"/>
    <w:rsid w:val="00712531"/>
    <w:rsid w:val="00713278"/>
    <w:rsid w:val="0071335C"/>
    <w:rsid w:val="00713EF7"/>
    <w:rsid w:val="00713FBA"/>
    <w:rsid w:val="00714770"/>
    <w:rsid w:val="007151CF"/>
    <w:rsid w:val="007156C6"/>
    <w:rsid w:val="007156E3"/>
    <w:rsid w:val="007158DD"/>
    <w:rsid w:val="007166AE"/>
    <w:rsid w:val="00716707"/>
    <w:rsid w:val="007169EA"/>
    <w:rsid w:val="00716F4B"/>
    <w:rsid w:val="007172BA"/>
    <w:rsid w:val="00717328"/>
    <w:rsid w:val="00720323"/>
    <w:rsid w:val="00720C57"/>
    <w:rsid w:val="00720E90"/>
    <w:rsid w:val="00721741"/>
    <w:rsid w:val="0072184C"/>
    <w:rsid w:val="007218BC"/>
    <w:rsid w:val="00721B2C"/>
    <w:rsid w:val="00721BDB"/>
    <w:rsid w:val="00721EF6"/>
    <w:rsid w:val="0072218C"/>
    <w:rsid w:val="00722340"/>
    <w:rsid w:val="007223B7"/>
    <w:rsid w:val="007228D4"/>
    <w:rsid w:val="00723679"/>
    <w:rsid w:val="00723D18"/>
    <w:rsid w:val="0072500F"/>
    <w:rsid w:val="0072510F"/>
    <w:rsid w:val="00725179"/>
    <w:rsid w:val="00725383"/>
    <w:rsid w:val="00725443"/>
    <w:rsid w:val="00725825"/>
    <w:rsid w:val="007258BB"/>
    <w:rsid w:val="0072595F"/>
    <w:rsid w:val="00725F3A"/>
    <w:rsid w:val="00726878"/>
    <w:rsid w:val="0072690A"/>
    <w:rsid w:val="00726ADC"/>
    <w:rsid w:val="00726BA3"/>
    <w:rsid w:val="00726CE6"/>
    <w:rsid w:val="00726F1A"/>
    <w:rsid w:val="00726F80"/>
    <w:rsid w:val="00726FE1"/>
    <w:rsid w:val="0072750C"/>
    <w:rsid w:val="00727877"/>
    <w:rsid w:val="00727C45"/>
    <w:rsid w:val="00727D63"/>
    <w:rsid w:val="007309F1"/>
    <w:rsid w:val="00730C7E"/>
    <w:rsid w:val="00731280"/>
    <w:rsid w:val="007319F8"/>
    <w:rsid w:val="00731E9A"/>
    <w:rsid w:val="00732626"/>
    <w:rsid w:val="0073290B"/>
    <w:rsid w:val="00732EDD"/>
    <w:rsid w:val="0073389C"/>
    <w:rsid w:val="00733B1E"/>
    <w:rsid w:val="00733BAF"/>
    <w:rsid w:val="00733DFB"/>
    <w:rsid w:val="0073418C"/>
    <w:rsid w:val="00734E0B"/>
    <w:rsid w:val="007352BE"/>
    <w:rsid w:val="007355D0"/>
    <w:rsid w:val="00735605"/>
    <w:rsid w:val="00735615"/>
    <w:rsid w:val="00736511"/>
    <w:rsid w:val="00736D46"/>
    <w:rsid w:val="00736D4F"/>
    <w:rsid w:val="00736F83"/>
    <w:rsid w:val="00736FD4"/>
    <w:rsid w:val="00737589"/>
    <w:rsid w:val="00737592"/>
    <w:rsid w:val="00737A7E"/>
    <w:rsid w:val="00737B72"/>
    <w:rsid w:val="00737DD2"/>
    <w:rsid w:val="007403EA"/>
    <w:rsid w:val="0074051A"/>
    <w:rsid w:val="00740565"/>
    <w:rsid w:val="00740762"/>
    <w:rsid w:val="0074076F"/>
    <w:rsid w:val="0074082C"/>
    <w:rsid w:val="00740B7A"/>
    <w:rsid w:val="0074101F"/>
    <w:rsid w:val="00741244"/>
    <w:rsid w:val="0074146A"/>
    <w:rsid w:val="00741583"/>
    <w:rsid w:val="00742256"/>
    <w:rsid w:val="0074280D"/>
    <w:rsid w:val="00742CF3"/>
    <w:rsid w:val="00743008"/>
    <w:rsid w:val="00743316"/>
    <w:rsid w:val="00743C38"/>
    <w:rsid w:val="00744070"/>
    <w:rsid w:val="007440D5"/>
    <w:rsid w:val="00744155"/>
    <w:rsid w:val="0074460B"/>
    <w:rsid w:val="007447EB"/>
    <w:rsid w:val="007448DF"/>
    <w:rsid w:val="00744E05"/>
    <w:rsid w:val="00745CE7"/>
    <w:rsid w:val="00745F4B"/>
    <w:rsid w:val="007461FA"/>
    <w:rsid w:val="00746470"/>
    <w:rsid w:val="007466F9"/>
    <w:rsid w:val="00746F0F"/>
    <w:rsid w:val="007475B6"/>
    <w:rsid w:val="00747E72"/>
    <w:rsid w:val="00747F97"/>
    <w:rsid w:val="00750258"/>
    <w:rsid w:val="007502CA"/>
    <w:rsid w:val="0075033C"/>
    <w:rsid w:val="00750341"/>
    <w:rsid w:val="007504EE"/>
    <w:rsid w:val="00750EA4"/>
    <w:rsid w:val="007511F8"/>
    <w:rsid w:val="0075137F"/>
    <w:rsid w:val="00751C91"/>
    <w:rsid w:val="00752289"/>
    <w:rsid w:val="0075271A"/>
    <w:rsid w:val="00752BD0"/>
    <w:rsid w:val="00752E41"/>
    <w:rsid w:val="007537C9"/>
    <w:rsid w:val="00753A70"/>
    <w:rsid w:val="00753B05"/>
    <w:rsid w:val="00753CA2"/>
    <w:rsid w:val="00753F0D"/>
    <w:rsid w:val="00754599"/>
    <w:rsid w:val="0075469C"/>
    <w:rsid w:val="00754903"/>
    <w:rsid w:val="00754C9C"/>
    <w:rsid w:val="00754FE6"/>
    <w:rsid w:val="00755063"/>
    <w:rsid w:val="007554D4"/>
    <w:rsid w:val="007556CE"/>
    <w:rsid w:val="00755CCA"/>
    <w:rsid w:val="0075678A"/>
    <w:rsid w:val="00756D3C"/>
    <w:rsid w:val="007578C5"/>
    <w:rsid w:val="00757F37"/>
    <w:rsid w:val="0076012A"/>
    <w:rsid w:val="00760222"/>
    <w:rsid w:val="0076046E"/>
    <w:rsid w:val="00760722"/>
    <w:rsid w:val="0076110D"/>
    <w:rsid w:val="0076115B"/>
    <w:rsid w:val="00761383"/>
    <w:rsid w:val="00761C4C"/>
    <w:rsid w:val="00761CCE"/>
    <w:rsid w:val="00761E63"/>
    <w:rsid w:val="00761EAD"/>
    <w:rsid w:val="00761F07"/>
    <w:rsid w:val="00762353"/>
    <w:rsid w:val="00762C5E"/>
    <w:rsid w:val="00762DB4"/>
    <w:rsid w:val="0076410A"/>
    <w:rsid w:val="007641A6"/>
    <w:rsid w:val="00764B78"/>
    <w:rsid w:val="00764B9A"/>
    <w:rsid w:val="00765B0C"/>
    <w:rsid w:val="00765BFD"/>
    <w:rsid w:val="00765CB1"/>
    <w:rsid w:val="00766068"/>
    <w:rsid w:val="00766467"/>
    <w:rsid w:val="00767576"/>
    <w:rsid w:val="00767B44"/>
    <w:rsid w:val="00767D9D"/>
    <w:rsid w:val="00770133"/>
    <w:rsid w:val="0077136E"/>
    <w:rsid w:val="00771421"/>
    <w:rsid w:val="007714AD"/>
    <w:rsid w:val="007714EE"/>
    <w:rsid w:val="0077163E"/>
    <w:rsid w:val="00771817"/>
    <w:rsid w:val="00771D73"/>
    <w:rsid w:val="007720E6"/>
    <w:rsid w:val="00772344"/>
    <w:rsid w:val="007725CE"/>
    <w:rsid w:val="00772F95"/>
    <w:rsid w:val="007738BC"/>
    <w:rsid w:val="00773E5D"/>
    <w:rsid w:val="00774183"/>
    <w:rsid w:val="0077456B"/>
    <w:rsid w:val="0077462E"/>
    <w:rsid w:val="00774DF5"/>
    <w:rsid w:val="00774EA9"/>
    <w:rsid w:val="00775636"/>
    <w:rsid w:val="00775CFE"/>
    <w:rsid w:val="007763FE"/>
    <w:rsid w:val="007765C4"/>
    <w:rsid w:val="00776697"/>
    <w:rsid w:val="007768B4"/>
    <w:rsid w:val="00776A8A"/>
    <w:rsid w:val="00776EA0"/>
    <w:rsid w:val="00777423"/>
    <w:rsid w:val="0077771C"/>
    <w:rsid w:val="00777B34"/>
    <w:rsid w:val="00777E6E"/>
    <w:rsid w:val="007809CA"/>
    <w:rsid w:val="00780D9E"/>
    <w:rsid w:val="00780F98"/>
    <w:rsid w:val="007815A9"/>
    <w:rsid w:val="007817BD"/>
    <w:rsid w:val="00781B17"/>
    <w:rsid w:val="0078250C"/>
    <w:rsid w:val="0078296F"/>
    <w:rsid w:val="00782C97"/>
    <w:rsid w:val="00782E16"/>
    <w:rsid w:val="00783127"/>
    <w:rsid w:val="00783902"/>
    <w:rsid w:val="00783A20"/>
    <w:rsid w:val="00783A4A"/>
    <w:rsid w:val="00783ACB"/>
    <w:rsid w:val="00783DEF"/>
    <w:rsid w:val="00784165"/>
    <w:rsid w:val="007846A8"/>
    <w:rsid w:val="00784AB1"/>
    <w:rsid w:val="00784B57"/>
    <w:rsid w:val="0078507F"/>
    <w:rsid w:val="007853DB"/>
    <w:rsid w:val="007855AB"/>
    <w:rsid w:val="007856B5"/>
    <w:rsid w:val="00785730"/>
    <w:rsid w:val="007858E2"/>
    <w:rsid w:val="00785CF8"/>
    <w:rsid w:val="00785D23"/>
    <w:rsid w:val="00786243"/>
    <w:rsid w:val="00786470"/>
    <w:rsid w:val="00786BCD"/>
    <w:rsid w:val="00786C23"/>
    <w:rsid w:val="007870A8"/>
    <w:rsid w:val="007877D4"/>
    <w:rsid w:val="00787DA7"/>
    <w:rsid w:val="00787E05"/>
    <w:rsid w:val="00787EEA"/>
    <w:rsid w:val="00787F3A"/>
    <w:rsid w:val="00787FDB"/>
    <w:rsid w:val="007908BD"/>
    <w:rsid w:val="00790967"/>
    <w:rsid w:val="00791153"/>
    <w:rsid w:val="00791328"/>
    <w:rsid w:val="0079172C"/>
    <w:rsid w:val="00791BA8"/>
    <w:rsid w:val="00791EA1"/>
    <w:rsid w:val="0079229B"/>
    <w:rsid w:val="0079357A"/>
    <w:rsid w:val="00793D6D"/>
    <w:rsid w:val="00794BA1"/>
    <w:rsid w:val="007950AF"/>
    <w:rsid w:val="007954E3"/>
    <w:rsid w:val="007956A9"/>
    <w:rsid w:val="007957E1"/>
    <w:rsid w:val="007958C9"/>
    <w:rsid w:val="0079594D"/>
    <w:rsid w:val="00795A52"/>
    <w:rsid w:val="00796420"/>
    <w:rsid w:val="00796597"/>
    <w:rsid w:val="00797630"/>
    <w:rsid w:val="00797CA5"/>
    <w:rsid w:val="007A0459"/>
    <w:rsid w:val="007A0798"/>
    <w:rsid w:val="007A0A13"/>
    <w:rsid w:val="007A0C19"/>
    <w:rsid w:val="007A119E"/>
    <w:rsid w:val="007A11D1"/>
    <w:rsid w:val="007A1253"/>
    <w:rsid w:val="007A1AEE"/>
    <w:rsid w:val="007A1C3C"/>
    <w:rsid w:val="007A1F5B"/>
    <w:rsid w:val="007A2C93"/>
    <w:rsid w:val="007A2F6F"/>
    <w:rsid w:val="007A2FE6"/>
    <w:rsid w:val="007A3F8D"/>
    <w:rsid w:val="007A3FF0"/>
    <w:rsid w:val="007A419A"/>
    <w:rsid w:val="007A42F0"/>
    <w:rsid w:val="007A44D3"/>
    <w:rsid w:val="007A4CA6"/>
    <w:rsid w:val="007A4E8A"/>
    <w:rsid w:val="007A4FDD"/>
    <w:rsid w:val="007A5186"/>
    <w:rsid w:val="007A54C8"/>
    <w:rsid w:val="007A55FD"/>
    <w:rsid w:val="007A58F6"/>
    <w:rsid w:val="007A59C2"/>
    <w:rsid w:val="007A6325"/>
    <w:rsid w:val="007A65A7"/>
    <w:rsid w:val="007A660E"/>
    <w:rsid w:val="007A6A91"/>
    <w:rsid w:val="007A6C13"/>
    <w:rsid w:val="007B0026"/>
    <w:rsid w:val="007B0464"/>
    <w:rsid w:val="007B0759"/>
    <w:rsid w:val="007B0B36"/>
    <w:rsid w:val="007B14FA"/>
    <w:rsid w:val="007B1C0A"/>
    <w:rsid w:val="007B1C86"/>
    <w:rsid w:val="007B2216"/>
    <w:rsid w:val="007B2419"/>
    <w:rsid w:val="007B29C4"/>
    <w:rsid w:val="007B2F40"/>
    <w:rsid w:val="007B3007"/>
    <w:rsid w:val="007B32CB"/>
    <w:rsid w:val="007B3383"/>
    <w:rsid w:val="007B3C6E"/>
    <w:rsid w:val="007B40FE"/>
    <w:rsid w:val="007B415D"/>
    <w:rsid w:val="007B4165"/>
    <w:rsid w:val="007B41D3"/>
    <w:rsid w:val="007B44B0"/>
    <w:rsid w:val="007B47DA"/>
    <w:rsid w:val="007B4885"/>
    <w:rsid w:val="007B4A12"/>
    <w:rsid w:val="007B520F"/>
    <w:rsid w:val="007B5322"/>
    <w:rsid w:val="007B559B"/>
    <w:rsid w:val="007B5A32"/>
    <w:rsid w:val="007B5CEB"/>
    <w:rsid w:val="007B5DF6"/>
    <w:rsid w:val="007B5E5B"/>
    <w:rsid w:val="007B5F7C"/>
    <w:rsid w:val="007B605E"/>
    <w:rsid w:val="007B6DEA"/>
    <w:rsid w:val="007B7551"/>
    <w:rsid w:val="007B75F6"/>
    <w:rsid w:val="007B77CC"/>
    <w:rsid w:val="007C00B1"/>
    <w:rsid w:val="007C0277"/>
    <w:rsid w:val="007C097B"/>
    <w:rsid w:val="007C0AF5"/>
    <w:rsid w:val="007C0EC3"/>
    <w:rsid w:val="007C0F76"/>
    <w:rsid w:val="007C13BB"/>
    <w:rsid w:val="007C1906"/>
    <w:rsid w:val="007C1980"/>
    <w:rsid w:val="007C1B0C"/>
    <w:rsid w:val="007C245A"/>
    <w:rsid w:val="007C2AE0"/>
    <w:rsid w:val="007C2AED"/>
    <w:rsid w:val="007C2C9B"/>
    <w:rsid w:val="007C2FF4"/>
    <w:rsid w:val="007C31B8"/>
    <w:rsid w:val="007C3819"/>
    <w:rsid w:val="007C5280"/>
    <w:rsid w:val="007C5383"/>
    <w:rsid w:val="007C54CA"/>
    <w:rsid w:val="007C6247"/>
    <w:rsid w:val="007C6461"/>
    <w:rsid w:val="007C6E0E"/>
    <w:rsid w:val="007C6E79"/>
    <w:rsid w:val="007C7071"/>
    <w:rsid w:val="007C7A30"/>
    <w:rsid w:val="007D04CA"/>
    <w:rsid w:val="007D09BA"/>
    <w:rsid w:val="007D0F87"/>
    <w:rsid w:val="007D1052"/>
    <w:rsid w:val="007D11DA"/>
    <w:rsid w:val="007D1B5A"/>
    <w:rsid w:val="007D1E40"/>
    <w:rsid w:val="007D1E84"/>
    <w:rsid w:val="007D22CE"/>
    <w:rsid w:val="007D236C"/>
    <w:rsid w:val="007D2598"/>
    <w:rsid w:val="007D3611"/>
    <w:rsid w:val="007D3B89"/>
    <w:rsid w:val="007D4021"/>
    <w:rsid w:val="007D43BF"/>
    <w:rsid w:val="007D4496"/>
    <w:rsid w:val="007D480B"/>
    <w:rsid w:val="007D4E7A"/>
    <w:rsid w:val="007D4FED"/>
    <w:rsid w:val="007D5041"/>
    <w:rsid w:val="007D54BB"/>
    <w:rsid w:val="007D58F8"/>
    <w:rsid w:val="007D5930"/>
    <w:rsid w:val="007D5C2B"/>
    <w:rsid w:val="007D5D14"/>
    <w:rsid w:val="007D5EF0"/>
    <w:rsid w:val="007D5FFA"/>
    <w:rsid w:val="007D6010"/>
    <w:rsid w:val="007D62A1"/>
    <w:rsid w:val="007D6B84"/>
    <w:rsid w:val="007D6C43"/>
    <w:rsid w:val="007D6CC2"/>
    <w:rsid w:val="007D6D19"/>
    <w:rsid w:val="007D7991"/>
    <w:rsid w:val="007E01AC"/>
    <w:rsid w:val="007E0F10"/>
    <w:rsid w:val="007E1017"/>
    <w:rsid w:val="007E12F6"/>
    <w:rsid w:val="007E1486"/>
    <w:rsid w:val="007E1CD7"/>
    <w:rsid w:val="007E1D00"/>
    <w:rsid w:val="007E1EA9"/>
    <w:rsid w:val="007E216F"/>
    <w:rsid w:val="007E243E"/>
    <w:rsid w:val="007E247B"/>
    <w:rsid w:val="007E26C8"/>
    <w:rsid w:val="007E2E5E"/>
    <w:rsid w:val="007E3782"/>
    <w:rsid w:val="007E37BB"/>
    <w:rsid w:val="007E3869"/>
    <w:rsid w:val="007E394B"/>
    <w:rsid w:val="007E3D4F"/>
    <w:rsid w:val="007E436B"/>
    <w:rsid w:val="007E444D"/>
    <w:rsid w:val="007E4E79"/>
    <w:rsid w:val="007E5D8D"/>
    <w:rsid w:val="007E614B"/>
    <w:rsid w:val="007E6877"/>
    <w:rsid w:val="007E728A"/>
    <w:rsid w:val="007E740A"/>
    <w:rsid w:val="007E742B"/>
    <w:rsid w:val="007E7D6C"/>
    <w:rsid w:val="007F00D1"/>
    <w:rsid w:val="007F01C4"/>
    <w:rsid w:val="007F059F"/>
    <w:rsid w:val="007F0833"/>
    <w:rsid w:val="007F09E9"/>
    <w:rsid w:val="007F11EE"/>
    <w:rsid w:val="007F133F"/>
    <w:rsid w:val="007F17A2"/>
    <w:rsid w:val="007F24A3"/>
    <w:rsid w:val="007F2AB0"/>
    <w:rsid w:val="007F2BF8"/>
    <w:rsid w:val="007F3779"/>
    <w:rsid w:val="007F3A23"/>
    <w:rsid w:val="007F3C02"/>
    <w:rsid w:val="007F3D71"/>
    <w:rsid w:val="007F4089"/>
    <w:rsid w:val="007F429B"/>
    <w:rsid w:val="007F4567"/>
    <w:rsid w:val="007F4E20"/>
    <w:rsid w:val="007F4EB6"/>
    <w:rsid w:val="007F4F0F"/>
    <w:rsid w:val="007F4F78"/>
    <w:rsid w:val="007F508F"/>
    <w:rsid w:val="007F52F7"/>
    <w:rsid w:val="007F558C"/>
    <w:rsid w:val="007F60A4"/>
    <w:rsid w:val="007F6594"/>
    <w:rsid w:val="007F66C3"/>
    <w:rsid w:val="007F6E8C"/>
    <w:rsid w:val="007F7219"/>
    <w:rsid w:val="007F761F"/>
    <w:rsid w:val="007F77C1"/>
    <w:rsid w:val="007F7A00"/>
    <w:rsid w:val="007F7AE1"/>
    <w:rsid w:val="007F7D12"/>
    <w:rsid w:val="007F7FBF"/>
    <w:rsid w:val="008002A1"/>
    <w:rsid w:val="008008CA"/>
    <w:rsid w:val="008009FF"/>
    <w:rsid w:val="0080116A"/>
    <w:rsid w:val="008011E2"/>
    <w:rsid w:val="00801743"/>
    <w:rsid w:val="00801B86"/>
    <w:rsid w:val="00802C4F"/>
    <w:rsid w:val="0080361F"/>
    <w:rsid w:val="00803762"/>
    <w:rsid w:val="00803DB1"/>
    <w:rsid w:val="00803F1A"/>
    <w:rsid w:val="0080412D"/>
    <w:rsid w:val="00804576"/>
    <w:rsid w:val="008047B2"/>
    <w:rsid w:val="008049F1"/>
    <w:rsid w:val="00804A9F"/>
    <w:rsid w:val="00804F25"/>
    <w:rsid w:val="00804FB6"/>
    <w:rsid w:val="00805823"/>
    <w:rsid w:val="00805AAA"/>
    <w:rsid w:val="00805BA0"/>
    <w:rsid w:val="00805DD9"/>
    <w:rsid w:val="00805F39"/>
    <w:rsid w:val="00805F91"/>
    <w:rsid w:val="0080651F"/>
    <w:rsid w:val="008067C4"/>
    <w:rsid w:val="00806812"/>
    <w:rsid w:val="00806C53"/>
    <w:rsid w:val="00806FD0"/>
    <w:rsid w:val="00807BB1"/>
    <w:rsid w:val="00807BF7"/>
    <w:rsid w:val="00810201"/>
    <w:rsid w:val="0081080D"/>
    <w:rsid w:val="00810AC0"/>
    <w:rsid w:val="00810D35"/>
    <w:rsid w:val="00811F62"/>
    <w:rsid w:val="00811FC2"/>
    <w:rsid w:val="008121D0"/>
    <w:rsid w:val="00812671"/>
    <w:rsid w:val="00812984"/>
    <w:rsid w:val="00812B59"/>
    <w:rsid w:val="00813C9C"/>
    <w:rsid w:val="0081409F"/>
    <w:rsid w:val="00814670"/>
    <w:rsid w:val="0081492E"/>
    <w:rsid w:val="00814938"/>
    <w:rsid w:val="00814B1D"/>
    <w:rsid w:val="00814BFC"/>
    <w:rsid w:val="0081511E"/>
    <w:rsid w:val="00815470"/>
    <w:rsid w:val="00815A40"/>
    <w:rsid w:val="00817272"/>
    <w:rsid w:val="00817371"/>
    <w:rsid w:val="00817CE2"/>
    <w:rsid w:val="00817D0D"/>
    <w:rsid w:val="0082016D"/>
    <w:rsid w:val="0082019F"/>
    <w:rsid w:val="008201A2"/>
    <w:rsid w:val="00820318"/>
    <w:rsid w:val="00820CA3"/>
    <w:rsid w:val="00820CE9"/>
    <w:rsid w:val="00820DED"/>
    <w:rsid w:val="00821A36"/>
    <w:rsid w:val="00821B5D"/>
    <w:rsid w:val="0082258E"/>
    <w:rsid w:val="00822655"/>
    <w:rsid w:val="00823396"/>
    <w:rsid w:val="00824614"/>
    <w:rsid w:val="008247DD"/>
    <w:rsid w:val="0082520C"/>
    <w:rsid w:val="00825B0B"/>
    <w:rsid w:val="00825E27"/>
    <w:rsid w:val="008272E5"/>
    <w:rsid w:val="0082781E"/>
    <w:rsid w:val="00827A18"/>
    <w:rsid w:val="0083151D"/>
    <w:rsid w:val="00831824"/>
    <w:rsid w:val="00831FF3"/>
    <w:rsid w:val="008324CE"/>
    <w:rsid w:val="0083263F"/>
    <w:rsid w:val="00832B23"/>
    <w:rsid w:val="00832ED6"/>
    <w:rsid w:val="00832FAC"/>
    <w:rsid w:val="00833197"/>
    <w:rsid w:val="00833812"/>
    <w:rsid w:val="00833A5F"/>
    <w:rsid w:val="00833C33"/>
    <w:rsid w:val="00834537"/>
    <w:rsid w:val="0083458A"/>
    <w:rsid w:val="008345B6"/>
    <w:rsid w:val="008350B5"/>
    <w:rsid w:val="0083514B"/>
    <w:rsid w:val="00835F95"/>
    <w:rsid w:val="00836462"/>
    <w:rsid w:val="00836835"/>
    <w:rsid w:val="008368CE"/>
    <w:rsid w:val="00836B04"/>
    <w:rsid w:val="00837135"/>
    <w:rsid w:val="0083730A"/>
    <w:rsid w:val="00837993"/>
    <w:rsid w:val="008379A9"/>
    <w:rsid w:val="00837FA0"/>
    <w:rsid w:val="008400AB"/>
    <w:rsid w:val="008404E8"/>
    <w:rsid w:val="0084082D"/>
    <w:rsid w:val="008416F1"/>
    <w:rsid w:val="00842275"/>
    <w:rsid w:val="00842524"/>
    <w:rsid w:val="00842791"/>
    <w:rsid w:val="00842833"/>
    <w:rsid w:val="00842A00"/>
    <w:rsid w:val="00842B68"/>
    <w:rsid w:val="00842C0E"/>
    <w:rsid w:val="00842E3F"/>
    <w:rsid w:val="0084342F"/>
    <w:rsid w:val="00843A9C"/>
    <w:rsid w:val="00843B20"/>
    <w:rsid w:val="0084408F"/>
    <w:rsid w:val="008440AB"/>
    <w:rsid w:val="0084426E"/>
    <w:rsid w:val="00844B7C"/>
    <w:rsid w:val="00844D22"/>
    <w:rsid w:val="0084545B"/>
    <w:rsid w:val="00845789"/>
    <w:rsid w:val="0084578B"/>
    <w:rsid w:val="00845F73"/>
    <w:rsid w:val="0084621D"/>
    <w:rsid w:val="00846426"/>
    <w:rsid w:val="00846844"/>
    <w:rsid w:val="00846ECE"/>
    <w:rsid w:val="00847181"/>
    <w:rsid w:val="0084792A"/>
    <w:rsid w:val="00847CA7"/>
    <w:rsid w:val="00847D0D"/>
    <w:rsid w:val="00847D5C"/>
    <w:rsid w:val="00847FB7"/>
    <w:rsid w:val="008502C7"/>
    <w:rsid w:val="008503A8"/>
    <w:rsid w:val="008508B9"/>
    <w:rsid w:val="00850EDD"/>
    <w:rsid w:val="00850FA2"/>
    <w:rsid w:val="008510AB"/>
    <w:rsid w:val="00851661"/>
    <w:rsid w:val="00851E5C"/>
    <w:rsid w:val="00851ECB"/>
    <w:rsid w:val="00851F3A"/>
    <w:rsid w:val="00852446"/>
    <w:rsid w:val="0085271A"/>
    <w:rsid w:val="00852922"/>
    <w:rsid w:val="00853898"/>
    <w:rsid w:val="008545F0"/>
    <w:rsid w:val="00854B03"/>
    <w:rsid w:val="008555A8"/>
    <w:rsid w:val="0085571F"/>
    <w:rsid w:val="00855DDD"/>
    <w:rsid w:val="00855FBF"/>
    <w:rsid w:val="0085627A"/>
    <w:rsid w:val="0085674B"/>
    <w:rsid w:val="0085688E"/>
    <w:rsid w:val="00856B36"/>
    <w:rsid w:val="00856E82"/>
    <w:rsid w:val="00857029"/>
    <w:rsid w:val="0085763C"/>
    <w:rsid w:val="00857ADC"/>
    <w:rsid w:val="008601CC"/>
    <w:rsid w:val="00860448"/>
    <w:rsid w:val="00860775"/>
    <w:rsid w:val="008609DD"/>
    <w:rsid w:val="00860B07"/>
    <w:rsid w:val="00861061"/>
    <w:rsid w:val="008610B4"/>
    <w:rsid w:val="008611DB"/>
    <w:rsid w:val="0086126D"/>
    <w:rsid w:val="008615B1"/>
    <w:rsid w:val="0086172D"/>
    <w:rsid w:val="00861C4B"/>
    <w:rsid w:val="00861D37"/>
    <w:rsid w:val="00861D55"/>
    <w:rsid w:val="00862116"/>
    <w:rsid w:val="008624EB"/>
    <w:rsid w:val="00863220"/>
    <w:rsid w:val="008638A6"/>
    <w:rsid w:val="00863D7C"/>
    <w:rsid w:val="00864433"/>
    <w:rsid w:val="008646BC"/>
    <w:rsid w:val="00864DCA"/>
    <w:rsid w:val="00864E30"/>
    <w:rsid w:val="00865414"/>
    <w:rsid w:val="00865602"/>
    <w:rsid w:val="0086577C"/>
    <w:rsid w:val="0086688B"/>
    <w:rsid w:val="00866918"/>
    <w:rsid w:val="00866C54"/>
    <w:rsid w:val="00866E63"/>
    <w:rsid w:val="00867253"/>
    <w:rsid w:val="00867707"/>
    <w:rsid w:val="00867B4C"/>
    <w:rsid w:val="00867D1D"/>
    <w:rsid w:val="00867FF7"/>
    <w:rsid w:val="0087003B"/>
    <w:rsid w:val="00870BE4"/>
    <w:rsid w:val="00871245"/>
    <w:rsid w:val="00871EA4"/>
    <w:rsid w:val="00871F71"/>
    <w:rsid w:val="00872271"/>
    <w:rsid w:val="008724A1"/>
    <w:rsid w:val="00872B41"/>
    <w:rsid w:val="00872BB8"/>
    <w:rsid w:val="0087316D"/>
    <w:rsid w:val="0087345A"/>
    <w:rsid w:val="0087372A"/>
    <w:rsid w:val="00873BD1"/>
    <w:rsid w:val="0087432D"/>
    <w:rsid w:val="00874529"/>
    <w:rsid w:val="00874BCC"/>
    <w:rsid w:val="00874BD7"/>
    <w:rsid w:val="00874D3F"/>
    <w:rsid w:val="00875348"/>
    <w:rsid w:val="008753C6"/>
    <w:rsid w:val="00875421"/>
    <w:rsid w:val="008757DE"/>
    <w:rsid w:val="00875A6F"/>
    <w:rsid w:val="00875AD8"/>
    <w:rsid w:val="00875B8E"/>
    <w:rsid w:val="00875E04"/>
    <w:rsid w:val="00875E6E"/>
    <w:rsid w:val="00876669"/>
    <w:rsid w:val="00876C4A"/>
    <w:rsid w:val="00877020"/>
    <w:rsid w:val="00877323"/>
    <w:rsid w:val="00877685"/>
    <w:rsid w:val="00877A6D"/>
    <w:rsid w:val="00877ACC"/>
    <w:rsid w:val="00877B59"/>
    <w:rsid w:val="00880045"/>
    <w:rsid w:val="00880F49"/>
    <w:rsid w:val="008813EE"/>
    <w:rsid w:val="0088145A"/>
    <w:rsid w:val="00881E11"/>
    <w:rsid w:val="008821C9"/>
    <w:rsid w:val="00882891"/>
    <w:rsid w:val="00882DE8"/>
    <w:rsid w:val="008831F4"/>
    <w:rsid w:val="008832B5"/>
    <w:rsid w:val="0088392D"/>
    <w:rsid w:val="00883C93"/>
    <w:rsid w:val="00883FA6"/>
    <w:rsid w:val="00884F3E"/>
    <w:rsid w:val="00885064"/>
    <w:rsid w:val="00886B51"/>
    <w:rsid w:val="00886D5D"/>
    <w:rsid w:val="008870BC"/>
    <w:rsid w:val="008872A6"/>
    <w:rsid w:val="008879F8"/>
    <w:rsid w:val="0089027E"/>
    <w:rsid w:val="008905FD"/>
    <w:rsid w:val="00890AFF"/>
    <w:rsid w:val="00891160"/>
    <w:rsid w:val="0089147D"/>
    <w:rsid w:val="008915B6"/>
    <w:rsid w:val="0089180C"/>
    <w:rsid w:val="00891AE5"/>
    <w:rsid w:val="00891EB7"/>
    <w:rsid w:val="0089237A"/>
    <w:rsid w:val="00892386"/>
    <w:rsid w:val="00892B23"/>
    <w:rsid w:val="00892D55"/>
    <w:rsid w:val="00892F5D"/>
    <w:rsid w:val="0089343C"/>
    <w:rsid w:val="00893531"/>
    <w:rsid w:val="008939F6"/>
    <w:rsid w:val="0089425F"/>
    <w:rsid w:val="00894654"/>
    <w:rsid w:val="00894819"/>
    <w:rsid w:val="00894A29"/>
    <w:rsid w:val="00894D05"/>
    <w:rsid w:val="0089506D"/>
    <w:rsid w:val="008950FF"/>
    <w:rsid w:val="008957AD"/>
    <w:rsid w:val="00895CB0"/>
    <w:rsid w:val="00895EFD"/>
    <w:rsid w:val="00896742"/>
    <w:rsid w:val="00896953"/>
    <w:rsid w:val="008A047E"/>
    <w:rsid w:val="008A09EC"/>
    <w:rsid w:val="008A0B25"/>
    <w:rsid w:val="008A0C3A"/>
    <w:rsid w:val="008A0CE1"/>
    <w:rsid w:val="008A1A13"/>
    <w:rsid w:val="008A1B7D"/>
    <w:rsid w:val="008A213D"/>
    <w:rsid w:val="008A2258"/>
    <w:rsid w:val="008A2C57"/>
    <w:rsid w:val="008A2F9E"/>
    <w:rsid w:val="008A30B1"/>
    <w:rsid w:val="008A37E6"/>
    <w:rsid w:val="008A43C8"/>
    <w:rsid w:val="008A49CF"/>
    <w:rsid w:val="008A4ACB"/>
    <w:rsid w:val="008A5172"/>
    <w:rsid w:val="008A522F"/>
    <w:rsid w:val="008A5331"/>
    <w:rsid w:val="008A54A2"/>
    <w:rsid w:val="008A576C"/>
    <w:rsid w:val="008A57E5"/>
    <w:rsid w:val="008A6289"/>
    <w:rsid w:val="008A62E7"/>
    <w:rsid w:val="008A63FB"/>
    <w:rsid w:val="008A64C0"/>
    <w:rsid w:val="008A682E"/>
    <w:rsid w:val="008A69E2"/>
    <w:rsid w:val="008A6E87"/>
    <w:rsid w:val="008A71B2"/>
    <w:rsid w:val="008A7985"/>
    <w:rsid w:val="008A7E44"/>
    <w:rsid w:val="008B04AD"/>
    <w:rsid w:val="008B04E4"/>
    <w:rsid w:val="008B19F7"/>
    <w:rsid w:val="008B1A7B"/>
    <w:rsid w:val="008B1AA4"/>
    <w:rsid w:val="008B1CDE"/>
    <w:rsid w:val="008B226D"/>
    <w:rsid w:val="008B232F"/>
    <w:rsid w:val="008B2E3C"/>
    <w:rsid w:val="008B30D0"/>
    <w:rsid w:val="008B37B3"/>
    <w:rsid w:val="008B3AF0"/>
    <w:rsid w:val="008B3E76"/>
    <w:rsid w:val="008B42B8"/>
    <w:rsid w:val="008B4658"/>
    <w:rsid w:val="008B4964"/>
    <w:rsid w:val="008B49DD"/>
    <w:rsid w:val="008B4AC0"/>
    <w:rsid w:val="008B4C02"/>
    <w:rsid w:val="008B4D15"/>
    <w:rsid w:val="008B5463"/>
    <w:rsid w:val="008B549E"/>
    <w:rsid w:val="008B5560"/>
    <w:rsid w:val="008B67B6"/>
    <w:rsid w:val="008B72B7"/>
    <w:rsid w:val="008B74E2"/>
    <w:rsid w:val="008B797A"/>
    <w:rsid w:val="008C07F7"/>
    <w:rsid w:val="008C0C22"/>
    <w:rsid w:val="008C10EA"/>
    <w:rsid w:val="008C1F4B"/>
    <w:rsid w:val="008C22B3"/>
    <w:rsid w:val="008C23B4"/>
    <w:rsid w:val="008C2456"/>
    <w:rsid w:val="008C2505"/>
    <w:rsid w:val="008C28F5"/>
    <w:rsid w:val="008C290B"/>
    <w:rsid w:val="008C2938"/>
    <w:rsid w:val="008C2DFD"/>
    <w:rsid w:val="008C3017"/>
    <w:rsid w:val="008C3031"/>
    <w:rsid w:val="008C3256"/>
    <w:rsid w:val="008C35E7"/>
    <w:rsid w:val="008C3B3D"/>
    <w:rsid w:val="008C3E00"/>
    <w:rsid w:val="008C3FA4"/>
    <w:rsid w:val="008C4194"/>
    <w:rsid w:val="008C41FE"/>
    <w:rsid w:val="008C4814"/>
    <w:rsid w:val="008C4B84"/>
    <w:rsid w:val="008C55A0"/>
    <w:rsid w:val="008C57D2"/>
    <w:rsid w:val="008C5D90"/>
    <w:rsid w:val="008C5EDC"/>
    <w:rsid w:val="008C6108"/>
    <w:rsid w:val="008C6617"/>
    <w:rsid w:val="008C6825"/>
    <w:rsid w:val="008C6F27"/>
    <w:rsid w:val="008C73D8"/>
    <w:rsid w:val="008D0410"/>
    <w:rsid w:val="008D0A3E"/>
    <w:rsid w:val="008D0CA7"/>
    <w:rsid w:val="008D1552"/>
    <w:rsid w:val="008D155B"/>
    <w:rsid w:val="008D1907"/>
    <w:rsid w:val="008D1C11"/>
    <w:rsid w:val="008D2C68"/>
    <w:rsid w:val="008D2E36"/>
    <w:rsid w:val="008D3A98"/>
    <w:rsid w:val="008D3D9E"/>
    <w:rsid w:val="008D3E12"/>
    <w:rsid w:val="008D41E8"/>
    <w:rsid w:val="008D4874"/>
    <w:rsid w:val="008D4E08"/>
    <w:rsid w:val="008D52ED"/>
    <w:rsid w:val="008D5848"/>
    <w:rsid w:val="008D5945"/>
    <w:rsid w:val="008D5CDC"/>
    <w:rsid w:val="008D5DB2"/>
    <w:rsid w:val="008D6336"/>
    <w:rsid w:val="008D673E"/>
    <w:rsid w:val="008D701A"/>
    <w:rsid w:val="008D7217"/>
    <w:rsid w:val="008D77CA"/>
    <w:rsid w:val="008D7B3B"/>
    <w:rsid w:val="008D7BEE"/>
    <w:rsid w:val="008E07BF"/>
    <w:rsid w:val="008E08A2"/>
    <w:rsid w:val="008E08AF"/>
    <w:rsid w:val="008E0A07"/>
    <w:rsid w:val="008E0A45"/>
    <w:rsid w:val="008E0C51"/>
    <w:rsid w:val="008E0EDD"/>
    <w:rsid w:val="008E0FE9"/>
    <w:rsid w:val="008E1016"/>
    <w:rsid w:val="008E162F"/>
    <w:rsid w:val="008E1792"/>
    <w:rsid w:val="008E1AC5"/>
    <w:rsid w:val="008E1E6D"/>
    <w:rsid w:val="008E29B1"/>
    <w:rsid w:val="008E2E7C"/>
    <w:rsid w:val="008E2FD8"/>
    <w:rsid w:val="008E33F3"/>
    <w:rsid w:val="008E39ED"/>
    <w:rsid w:val="008E3BB9"/>
    <w:rsid w:val="008E3D68"/>
    <w:rsid w:val="008E3DFE"/>
    <w:rsid w:val="008E41A1"/>
    <w:rsid w:val="008E4721"/>
    <w:rsid w:val="008E4C1F"/>
    <w:rsid w:val="008E4E07"/>
    <w:rsid w:val="008E5107"/>
    <w:rsid w:val="008E59E1"/>
    <w:rsid w:val="008E5E55"/>
    <w:rsid w:val="008E628B"/>
    <w:rsid w:val="008E6769"/>
    <w:rsid w:val="008E69AD"/>
    <w:rsid w:val="008E6C02"/>
    <w:rsid w:val="008E6EA9"/>
    <w:rsid w:val="008E7105"/>
    <w:rsid w:val="008E7300"/>
    <w:rsid w:val="008E7432"/>
    <w:rsid w:val="008E75D4"/>
    <w:rsid w:val="008E77F7"/>
    <w:rsid w:val="008E7AC6"/>
    <w:rsid w:val="008E7ED1"/>
    <w:rsid w:val="008F00FE"/>
    <w:rsid w:val="008F0217"/>
    <w:rsid w:val="008F0AB5"/>
    <w:rsid w:val="008F0BE9"/>
    <w:rsid w:val="008F0DFC"/>
    <w:rsid w:val="008F11D8"/>
    <w:rsid w:val="008F126A"/>
    <w:rsid w:val="008F130D"/>
    <w:rsid w:val="008F183F"/>
    <w:rsid w:val="008F1923"/>
    <w:rsid w:val="008F19C3"/>
    <w:rsid w:val="008F1E1B"/>
    <w:rsid w:val="008F2415"/>
    <w:rsid w:val="008F2496"/>
    <w:rsid w:val="008F261A"/>
    <w:rsid w:val="008F2861"/>
    <w:rsid w:val="008F2958"/>
    <w:rsid w:val="008F2E18"/>
    <w:rsid w:val="008F2E8B"/>
    <w:rsid w:val="008F34DC"/>
    <w:rsid w:val="008F3511"/>
    <w:rsid w:val="008F3850"/>
    <w:rsid w:val="008F3B72"/>
    <w:rsid w:val="008F3E50"/>
    <w:rsid w:val="008F3E68"/>
    <w:rsid w:val="008F4188"/>
    <w:rsid w:val="008F4189"/>
    <w:rsid w:val="008F41AB"/>
    <w:rsid w:val="008F4C12"/>
    <w:rsid w:val="008F4F7B"/>
    <w:rsid w:val="008F5611"/>
    <w:rsid w:val="008F583A"/>
    <w:rsid w:val="008F5878"/>
    <w:rsid w:val="008F63C7"/>
    <w:rsid w:val="008F69C1"/>
    <w:rsid w:val="008F6AE6"/>
    <w:rsid w:val="008F7E85"/>
    <w:rsid w:val="008F7F8A"/>
    <w:rsid w:val="00900322"/>
    <w:rsid w:val="009005E4"/>
    <w:rsid w:val="00900826"/>
    <w:rsid w:val="00900A27"/>
    <w:rsid w:val="00901374"/>
    <w:rsid w:val="009016BA"/>
    <w:rsid w:val="00901DA6"/>
    <w:rsid w:val="009026F8"/>
    <w:rsid w:val="00902DBE"/>
    <w:rsid w:val="00902E2E"/>
    <w:rsid w:val="00903459"/>
    <w:rsid w:val="00903A5B"/>
    <w:rsid w:val="00903DF9"/>
    <w:rsid w:val="00903F0A"/>
    <w:rsid w:val="00904171"/>
    <w:rsid w:val="00904332"/>
    <w:rsid w:val="00904671"/>
    <w:rsid w:val="00906201"/>
    <w:rsid w:val="009065B3"/>
    <w:rsid w:val="00906ACF"/>
    <w:rsid w:val="00906DC5"/>
    <w:rsid w:val="00907043"/>
    <w:rsid w:val="009072D1"/>
    <w:rsid w:val="009074B7"/>
    <w:rsid w:val="00907754"/>
    <w:rsid w:val="00907A28"/>
    <w:rsid w:val="00910594"/>
    <w:rsid w:val="0091097D"/>
    <w:rsid w:val="009111A2"/>
    <w:rsid w:val="009112EB"/>
    <w:rsid w:val="00911D75"/>
    <w:rsid w:val="00911D97"/>
    <w:rsid w:val="00911DA0"/>
    <w:rsid w:val="00911FE1"/>
    <w:rsid w:val="009122BA"/>
    <w:rsid w:val="009126AF"/>
    <w:rsid w:val="00912C17"/>
    <w:rsid w:val="00912E85"/>
    <w:rsid w:val="00912ECF"/>
    <w:rsid w:val="009134A0"/>
    <w:rsid w:val="009135B9"/>
    <w:rsid w:val="00913C8C"/>
    <w:rsid w:val="0091408D"/>
    <w:rsid w:val="0091454A"/>
    <w:rsid w:val="00914736"/>
    <w:rsid w:val="00914914"/>
    <w:rsid w:val="009151AC"/>
    <w:rsid w:val="0091544E"/>
    <w:rsid w:val="00916A95"/>
    <w:rsid w:val="00916FD1"/>
    <w:rsid w:val="00917823"/>
    <w:rsid w:val="00917C09"/>
    <w:rsid w:val="00917EFE"/>
    <w:rsid w:val="00917F03"/>
    <w:rsid w:val="00917F38"/>
    <w:rsid w:val="00917FB8"/>
    <w:rsid w:val="009206B9"/>
    <w:rsid w:val="00920ECA"/>
    <w:rsid w:val="00920FA5"/>
    <w:rsid w:val="00920FE8"/>
    <w:rsid w:val="0092131C"/>
    <w:rsid w:val="00921CF7"/>
    <w:rsid w:val="0092208D"/>
    <w:rsid w:val="009222A7"/>
    <w:rsid w:val="00922A0E"/>
    <w:rsid w:val="00922FCF"/>
    <w:rsid w:val="009230C3"/>
    <w:rsid w:val="009234C3"/>
    <w:rsid w:val="00923BC1"/>
    <w:rsid w:val="00923C1E"/>
    <w:rsid w:val="009240C6"/>
    <w:rsid w:val="0092444B"/>
    <w:rsid w:val="00924461"/>
    <w:rsid w:val="00924489"/>
    <w:rsid w:val="00924A67"/>
    <w:rsid w:val="0092532E"/>
    <w:rsid w:val="009253C6"/>
    <w:rsid w:val="00925458"/>
    <w:rsid w:val="00925731"/>
    <w:rsid w:val="009258CF"/>
    <w:rsid w:val="00925AD5"/>
    <w:rsid w:val="0092603C"/>
    <w:rsid w:val="00927522"/>
    <w:rsid w:val="009279D6"/>
    <w:rsid w:val="00927D81"/>
    <w:rsid w:val="00927EBE"/>
    <w:rsid w:val="009300D2"/>
    <w:rsid w:val="00930AE7"/>
    <w:rsid w:val="00930D61"/>
    <w:rsid w:val="00930E6D"/>
    <w:rsid w:val="0093156C"/>
    <w:rsid w:val="009316FD"/>
    <w:rsid w:val="009318AB"/>
    <w:rsid w:val="00931C99"/>
    <w:rsid w:val="00931F23"/>
    <w:rsid w:val="0093216E"/>
    <w:rsid w:val="00932204"/>
    <w:rsid w:val="00932C64"/>
    <w:rsid w:val="00932DA5"/>
    <w:rsid w:val="00933124"/>
    <w:rsid w:val="0093353B"/>
    <w:rsid w:val="009336CC"/>
    <w:rsid w:val="009338D8"/>
    <w:rsid w:val="00933A15"/>
    <w:rsid w:val="00933C1D"/>
    <w:rsid w:val="00933C9A"/>
    <w:rsid w:val="00934072"/>
    <w:rsid w:val="00934766"/>
    <w:rsid w:val="00934910"/>
    <w:rsid w:val="00935030"/>
    <w:rsid w:val="009351C6"/>
    <w:rsid w:val="0093522F"/>
    <w:rsid w:val="00935360"/>
    <w:rsid w:val="009356CC"/>
    <w:rsid w:val="0093573A"/>
    <w:rsid w:val="00935A00"/>
    <w:rsid w:val="00935DC2"/>
    <w:rsid w:val="00935EA3"/>
    <w:rsid w:val="00936036"/>
    <w:rsid w:val="0093607A"/>
    <w:rsid w:val="00936089"/>
    <w:rsid w:val="00936ABD"/>
    <w:rsid w:val="00936C83"/>
    <w:rsid w:val="00937019"/>
    <w:rsid w:val="0093709E"/>
    <w:rsid w:val="0093742B"/>
    <w:rsid w:val="0094008C"/>
    <w:rsid w:val="00940198"/>
    <w:rsid w:val="0094026B"/>
    <w:rsid w:val="009415FF"/>
    <w:rsid w:val="0094161B"/>
    <w:rsid w:val="00941793"/>
    <w:rsid w:val="009417B0"/>
    <w:rsid w:val="00941920"/>
    <w:rsid w:val="00941A40"/>
    <w:rsid w:val="00941E7F"/>
    <w:rsid w:val="00941FC3"/>
    <w:rsid w:val="00942318"/>
    <w:rsid w:val="00942523"/>
    <w:rsid w:val="009429D0"/>
    <w:rsid w:val="00942F8A"/>
    <w:rsid w:val="00943069"/>
    <w:rsid w:val="009431DC"/>
    <w:rsid w:val="00943768"/>
    <w:rsid w:val="00943DD7"/>
    <w:rsid w:val="00943E56"/>
    <w:rsid w:val="009447B9"/>
    <w:rsid w:val="00944AE4"/>
    <w:rsid w:val="00944B40"/>
    <w:rsid w:val="009456A5"/>
    <w:rsid w:val="00946586"/>
    <w:rsid w:val="009465D7"/>
    <w:rsid w:val="00947245"/>
    <w:rsid w:val="009473DA"/>
    <w:rsid w:val="00950575"/>
    <w:rsid w:val="00950AEE"/>
    <w:rsid w:val="00950C3C"/>
    <w:rsid w:val="00950C87"/>
    <w:rsid w:val="009514EA"/>
    <w:rsid w:val="009516DC"/>
    <w:rsid w:val="00952159"/>
    <w:rsid w:val="0095248F"/>
    <w:rsid w:val="00952586"/>
    <w:rsid w:val="0095270F"/>
    <w:rsid w:val="00952782"/>
    <w:rsid w:val="009527A2"/>
    <w:rsid w:val="009533A0"/>
    <w:rsid w:val="0095349D"/>
    <w:rsid w:val="009538E8"/>
    <w:rsid w:val="009541EB"/>
    <w:rsid w:val="00954ACE"/>
    <w:rsid w:val="00954BE3"/>
    <w:rsid w:val="00954EA9"/>
    <w:rsid w:val="00954FAE"/>
    <w:rsid w:val="00955DFB"/>
    <w:rsid w:val="0095601B"/>
    <w:rsid w:val="0095649D"/>
    <w:rsid w:val="009565FF"/>
    <w:rsid w:val="00956973"/>
    <w:rsid w:val="00956980"/>
    <w:rsid w:val="00956A88"/>
    <w:rsid w:val="00957006"/>
    <w:rsid w:val="0095721B"/>
    <w:rsid w:val="0095730C"/>
    <w:rsid w:val="00957896"/>
    <w:rsid w:val="00957B19"/>
    <w:rsid w:val="00957CB8"/>
    <w:rsid w:val="009608FA"/>
    <w:rsid w:val="00960F6B"/>
    <w:rsid w:val="009610E1"/>
    <w:rsid w:val="00961697"/>
    <w:rsid w:val="00961EBB"/>
    <w:rsid w:val="0096221F"/>
    <w:rsid w:val="00962584"/>
    <w:rsid w:val="00962D9E"/>
    <w:rsid w:val="0096313E"/>
    <w:rsid w:val="00963236"/>
    <w:rsid w:val="009635E6"/>
    <w:rsid w:val="0096390E"/>
    <w:rsid w:val="00963E0D"/>
    <w:rsid w:val="00963F1B"/>
    <w:rsid w:val="009640DD"/>
    <w:rsid w:val="00965627"/>
    <w:rsid w:val="009659D8"/>
    <w:rsid w:val="00965E0D"/>
    <w:rsid w:val="00965EFB"/>
    <w:rsid w:val="00965FF2"/>
    <w:rsid w:val="00966154"/>
    <w:rsid w:val="0096663C"/>
    <w:rsid w:val="00966753"/>
    <w:rsid w:val="009669DA"/>
    <w:rsid w:val="00966D8C"/>
    <w:rsid w:val="009675D0"/>
    <w:rsid w:val="00967A21"/>
    <w:rsid w:val="00967B43"/>
    <w:rsid w:val="00970782"/>
    <w:rsid w:val="009709A1"/>
    <w:rsid w:val="00970F6A"/>
    <w:rsid w:val="009710B4"/>
    <w:rsid w:val="00971520"/>
    <w:rsid w:val="009718D5"/>
    <w:rsid w:val="009719B7"/>
    <w:rsid w:val="00971D19"/>
    <w:rsid w:val="00972164"/>
    <w:rsid w:val="009722F8"/>
    <w:rsid w:val="00972737"/>
    <w:rsid w:val="00972A6B"/>
    <w:rsid w:val="00972ABB"/>
    <w:rsid w:val="00972C0D"/>
    <w:rsid w:val="00972CBE"/>
    <w:rsid w:val="00972CDF"/>
    <w:rsid w:val="009739AC"/>
    <w:rsid w:val="00973B43"/>
    <w:rsid w:val="00973F9F"/>
    <w:rsid w:val="00974315"/>
    <w:rsid w:val="009746A1"/>
    <w:rsid w:val="00974980"/>
    <w:rsid w:val="00974C5C"/>
    <w:rsid w:val="0097503D"/>
    <w:rsid w:val="009750E6"/>
    <w:rsid w:val="009751B8"/>
    <w:rsid w:val="009751E7"/>
    <w:rsid w:val="009754B9"/>
    <w:rsid w:val="0097608B"/>
    <w:rsid w:val="009763D1"/>
    <w:rsid w:val="00976F3B"/>
    <w:rsid w:val="00977918"/>
    <w:rsid w:val="00977AD2"/>
    <w:rsid w:val="00977E5D"/>
    <w:rsid w:val="0098049D"/>
    <w:rsid w:val="00980AB1"/>
    <w:rsid w:val="00980CFE"/>
    <w:rsid w:val="0098100C"/>
    <w:rsid w:val="00981022"/>
    <w:rsid w:val="0098177C"/>
    <w:rsid w:val="00982306"/>
    <w:rsid w:val="00982432"/>
    <w:rsid w:val="0098342E"/>
    <w:rsid w:val="0098371C"/>
    <w:rsid w:val="00983EFA"/>
    <w:rsid w:val="0098465B"/>
    <w:rsid w:val="00984D7B"/>
    <w:rsid w:val="009858D3"/>
    <w:rsid w:val="00985BE6"/>
    <w:rsid w:val="00986274"/>
    <w:rsid w:val="009867C3"/>
    <w:rsid w:val="00987173"/>
    <w:rsid w:val="0098730C"/>
    <w:rsid w:val="00987382"/>
    <w:rsid w:val="009875A5"/>
    <w:rsid w:val="0099057F"/>
    <w:rsid w:val="00990703"/>
    <w:rsid w:val="0099097C"/>
    <w:rsid w:val="00991398"/>
    <w:rsid w:val="00991839"/>
    <w:rsid w:val="00991947"/>
    <w:rsid w:val="00992076"/>
    <w:rsid w:val="0099274A"/>
    <w:rsid w:val="00992765"/>
    <w:rsid w:val="00992878"/>
    <w:rsid w:val="00992BA5"/>
    <w:rsid w:val="00992C96"/>
    <w:rsid w:val="009934FE"/>
    <w:rsid w:val="00993615"/>
    <w:rsid w:val="009936B9"/>
    <w:rsid w:val="0099371B"/>
    <w:rsid w:val="00993A6C"/>
    <w:rsid w:val="0099452C"/>
    <w:rsid w:val="00994D51"/>
    <w:rsid w:val="00994EC8"/>
    <w:rsid w:val="0099512F"/>
    <w:rsid w:val="0099542E"/>
    <w:rsid w:val="009958FB"/>
    <w:rsid w:val="00996934"/>
    <w:rsid w:val="00996973"/>
    <w:rsid w:val="009969EC"/>
    <w:rsid w:val="00996B6C"/>
    <w:rsid w:val="009973D7"/>
    <w:rsid w:val="009974B4"/>
    <w:rsid w:val="00997944"/>
    <w:rsid w:val="00997AA0"/>
    <w:rsid w:val="00997DF4"/>
    <w:rsid w:val="009A0528"/>
    <w:rsid w:val="009A0658"/>
    <w:rsid w:val="009A0DAE"/>
    <w:rsid w:val="009A16A6"/>
    <w:rsid w:val="009A16CA"/>
    <w:rsid w:val="009A1EBF"/>
    <w:rsid w:val="009A1F8B"/>
    <w:rsid w:val="009A2054"/>
    <w:rsid w:val="009A27FA"/>
    <w:rsid w:val="009A3563"/>
    <w:rsid w:val="009A3863"/>
    <w:rsid w:val="009A3B71"/>
    <w:rsid w:val="009A3DB2"/>
    <w:rsid w:val="009A3F62"/>
    <w:rsid w:val="009A4156"/>
    <w:rsid w:val="009A41D4"/>
    <w:rsid w:val="009A420D"/>
    <w:rsid w:val="009A4965"/>
    <w:rsid w:val="009A4E01"/>
    <w:rsid w:val="009A5181"/>
    <w:rsid w:val="009A5D87"/>
    <w:rsid w:val="009A6038"/>
    <w:rsid w:val="009A640F"/>
    <w:rsid w:val="009A70F7"/>
    <w:rsid w:val="009A7117"/>
    <w:rsid w:val="009A76D6"/>
    <w:rsid w:val="009A7718"/>
    <w:rsid w:val="009A78AB"/>
    <w:rsid w:val="009B046B"/>
    <w:rsid w:val="009B14A0"/>
    <w:rsid w:val="009B14EA"/>
    <w:rsid w:val="009B1751"/>
    <w:rsid w:val="009B1A0C"/>
    <w:rsid w:val="009B21C5"/>
    <w:rsid w:val="009B291F"/>
    <w:rsid w:val="009B2A5C"/>
    <w:rsid w:val="009B2C3C"/>
    <w:rsid w:val="009B3269"/>
    <w:rsid w:val="009B4054"/>
    <w:rsid w:val="009B4AEF"/>
    <w:rsid w:val="009B4E64"/>
    <w:rsid w:val="009B5708"/>
    <w:rsid w:val="009B5A3C"/>
    <w:rsid w:val="009B5B97"/>
    <w:rsid w:val="009B5D33"/>
    <w:rsid w:val="009B626C"/>
    <w:rsid w:val="009B679C"/>
    <w:rsid w:val="009B6D66"/>
    <w:rsid w:val="009B73A0"/>
    <w:rsid w:val="009B73F5"/>
    <w:rsid w:val="009B7979"/>
    <w:rsid w:val="009C0263"/>
    <w:rsid w:val="009C0886"/>
    <w:rsid w:val="009C0939"/>
    <w:rsid w:val="009C098D"/>
    <w:rsid w:val="009C1147"/>
    <w:rsid w:val="009C1221"/>
    <w:rsid w:val="009C14E2"/>
    <w:rsid w:val="009C17FB"/>
    <w:rsid w:val="009C2947"/>
    <w:rsid w:val="009C340B"/>
    <w:rsid w:val="009C3914"/>
    <w:rsid w:val="009C3F6C"/>
    <w:rsid w:val="009C414E"/>
    <w:rsid w:val="009C4906"/>
    <w:rsid w:val="009C4C06"/>
    <w:rsid w:val="009C4DB8"/>
    <w:rsid w:val="009C5087"/>
    <w:rsid w:val="009C52B1"/>
    <w:rsid w:val="009C5EFE"/>
    <w:rsid w:val="009C63C2"/>
    <w:rsid w:val="009C68E2"/>
    <w:rsid w:val="009C6CD6"/>
    <w:rsid w:val="009C6E13"/>
    <w:rsid w:val="009C7440"/>
    <w:rsid w:val="009C795A"/>
    <w:rsid w:val="009D0882"/>
    <w:rsid w:val="009D0EC2"/>
    <w:rsid w:val="009D0EE3"/>
    <w:rsid w:val="009D16CB"/>
    <w:rsid w:val="009D23D6"/>
    <w:rsid w:val="009D2855"/>
    <w:rsid w:val="009D29AC"/>
    <w:rsid w:val="009D2CA4"/>
    <w:rsid w:val="009D312F"/>
    <w:rsid w:val="009D32A9"/>
    <w:rsid w:val="009D388F"/>
    <w:rsid w:val="009D3D32"/>
    <w:rsid w:val="009D406A"/>
    <w:rsid w:val="009D419C"/>
    <w:rsid w:val="009D432A"/>
    <w:rsid w:val="009D4E1C"/>
    <w:rsid w:val="009D50B1"/>
    <w:rsid w:val="009D55EF"/>
    <w:rsid w:val="009D5963"/>
    <w:rsid w:val="009D5B72"/>
    <w:rsid w:val="009D5E56"/>
    <w:rsid w:val="009D5ED6"/>
    <w:rsid w:val="009D60EA"/>
    <w:rsid w:val="009D657F"/>
    <w:rsid w:val="009D6587"/>
    <w:rsid w:val="009D685F"/>
    <w:rsid w:val="009D6C52"/>
    <w:rsid w:val="009D6C85"/>
    <w:rsid w:val="009D766B"/>
    <w:rsid w:val="009D7A65"/>
    <w:rsid w:val="009D7DE7"/>
    <w:rsid w:val="009D7ED9"/>
    <w:rsid w:val="009D7F63"/>
    <w:rsid w:val="009E0508"/>
    <w:rsid w:val="009E0634"/>
    <w:rsid w:val="009E0B83"/>
    <w:rsid w:val="009E0BB3"/>
    <w:rsid w:val="009E0DE4"/>
    <w:rsid w:val="009E1D8F"/>
    <w:rsid w:val="009E1E21"/>
    <w:rsid w:val="009E1F0F"/>
    <w:rsid w:val="009E21D5"/>
    <w:rsid w:val="009E23C2"/>
    <w:rsid w:val="009E240C"/>
    <w:rsid w:val="009E27C5"/>
    <w:rsid w:val="009E29D2"/>
    <w:rsid w:val="009E2A8B"/>
    <w:rsid w:val="009E2F53"/>
    <w:rsid w:val="009E3B3A"/>
    <w:rsid w:val="009E3F33"/>
    <w:rsid w:val="009E4096"/>
    <w:rsid w:val="009E429E"/>
    <w:rsid w:val="009E479A"/>
    <w:rsid w:val="009E4A1F"/>
    <w:rsid w:val="009E53B8"/>
    <w:rsid w:val="009E5404"/>
    <w:rsid w:val="009E58E8"/>
    <w:rsid w:val="009E5B0C"/>
    <w:rsid w:val="009E5C37"/>
    <w:rsid w:val="009E5C98"/>
    <w:rsid w:val="009E604C"/>
    <w:rsid w:val="009E6935"/>
    <w:rsid w:val="009E6FE9"/>
    <w:rsid w:val="009F0A28"/>
    <w:rsid w:val="009F0A6A"/>
    <w:rsid w:val="009F0CD6"/>
    <w:rsid w:val="009F1329"/>
    <w:rsid w:val="009F152F"/>
    <w:rsid w:val="009F1746"/>
    <w:rsid w:val="009F1BCA"/>
    <w:rsid w:val="009F1F82"/>
    <w:rsid w:val="009F27ED"/>
    <w:rsid w:val="009F2A5A"/>
    <w:rsid w:val="009F2CE8"/>
    <w:rsid w:val="009F2E56"/>
    <w:rsid w:val="009F30F5"/>
    <w:rsid w:val="009F31BC"/>
    <w:rsid w:val="009F3DEE"/>
    <w:rsid w:val="009F4290"/>
    <w:rsid w:val="009F4429"/>
    <w:rsid w:val="009F4B10"/>
    <w:rsid w:val="009F4C61"/>
    <w:rsid w:val="009F4DFF"/>
    <w:rsid w:val="009F4F2F"/>
    <w:rsid w:val="009F568A"/>
    <w:rsid w:val="009F56AB"/>
    <w:rsid w:val="009F57EA"/>
    <w:rsid w:val="009F5995"/>
    <w:rsid w:val="009F5FB6"/>
    <w:rsid w:val="009F63A7"/>
    <w:rsid w:val="009F66F9"/>
    <w:rsid w:val="009F6725"/>
    <w:rsid w:val="009F6B75"/>
    <w:rsid w:val="009F6F4D"/>
    <w:rsid w:val="009F7210"/>
    <w:rsid w:val="009F7292"/>
    <w:rsid w:val="009F784D"/>
    <w:rsid w:val="009F78BE"/>
    <w:rsid w:val="009F79A0"/>
    <w:rsid w:val="00A00580"/>
    <w:rsid w:val="00A00695"/>
    <w:rsid w:val="00A00A66"/>
    <w:rsid w:val="00A00ACA"/>
    <w:rsid w:val="00A010AF"/>
    <w:rsid w:val="00A01DA7"/>
    <w:rsid w:val="00A028FD"/>
    <w:rsid w:val="00A02E8E"/>
    <w:rsid w:val="00A03429"/>
    <w:rsid w:val="00A0350F"/>
    <w:rsid w:val="00A03989"/>
    <w:rsid w:val="00A03CB8"/>
    <w:rsid w:val="00A03D1D"/>
    <w:rsid w:val="00A03D26"/>
    <w:rsid w:val="00A03EFC"/>
    <w:rsid w:val="00A040F1"/>
    <w:rsid w:val="00A0414C"/>
    <w:rsid w:val="00A04191"/>
    <w:rsid w:val="00A04279"/>
    <w:rsid w:val="00A04868"/>
    <w:rsid w:val="00A04BFA"/>
    <w:rsid w:val="00A04D2A"/>
    <w:rsid w:val="00A04EE7"/>
    <w:rsid w:val="00A050ED"/>
    <w:rsid w:val="00A052AA"/>
    <w:rsid w:val="00A052EC"/>
    <w:rsid w:val="00A0573F"/>
    <w:rsid w:val="00A05828"/>
    <w:rsid w:val="00A05CDD"/>
    <w:rsid w:val="00A0681B"/>
    <w:rsid w:val="00A06919"/>
    <w:rsid w:val="00A06A00"/>
    <w:rsid w:val="00A06F8F"/>
    <w:rsid w:val="00A07536"/>
    <w:rsid w:val="00A07ED1"/>
    <w:rsid w:val="00A106FF"/>
    <w:rsid w:val="00A1080A"/>
    <w:rsid w:val="00A10CB2"/>
    <w:rsid w:val="00A10CCC"/>
    <w:rsid w:val="00A11418"/>
    <w:rsid w:val="00A11661"/>
    <w:rsid w:val="00A11D9F"/>
    <w:rsid w:val="00A1317C"/>
    <w:rsid w:val="00A13551"/>
    <w:rsid w:val="00A1375F"/>
    <w:rsid w:val="00A13BEB"/>
    <w:rsid w:val="00A13F37"/>
    <w:rsid w:val="00A154CC"/>
    <w:rsid w:val="00A1598A"/>
    <w:rsid w:val="00A15E8E"/>
    <w:rsid w:val="00A161AA"/>
    <w:rsid w:val="00A161D4"/>
    <w:rsid w:val="00A16592"/>
    <w:rsid w:val="00A16E43"/>
    <w:rsid w:val="00A1702A"/>
    <w:rsid w:val="00A1719A"/>
    <w:rsid w:val="00A1762F"/>
    <w:rsid w:val="00A1772E"/>
    <w:rsid w:val="00A17A4C"/>
    <w:rsid w:val="00A202DC"/>
    <w:rsid w:val="00A20873"/>
    <w:rsid w:val="00A20962"/>
    <w:rsid w:val="00A211AA"/>
    <w:rsid w:val="00A212DF"/>
    <w:rsid w:val="00A217F5"/>
    <w:rsid w:val="00A21885"/>
    <w:rsid w:val="00A21913"/>
    <w:rsid w:val="00A22270"/>
    <w:rsid w:val="00A228A7"/>
    <w:rsid w:val="00A2290C"/>
    <w:rsid w:val="00A238CC"/>
    <w:rsid w:val="00A23913"/>
    <w:rsid w:val="00A23E6D"/>
    <w:rsid w:val="00A240B9"/>
    <w:rsid w:val="00A24508"/>
    <w:rsid w:val="00A24AD0"/>
    <w:rsid w:val="00A24B3A"/>
    <w:rsid w:val="00A24C9C"/>
    <w:rsid w:val="00A24CBB"/>
    <w:rsid w:val="00A24E08"/>
    <w:rsid w:val="00A2535D"/>
    <w:rsid w:val="00A25FEF"/>
    <w:rsid w:val="00A26186"/>
    <w:rsid w:val="00A26354"/>
    <w:rsid w:val="00A269AA"/>
    <w:rsid w:val="00A2742B"/>
    <w:rsid w:val="00A27619"/>
    <w:rsid w:val="00A27620"/>
    <w:rsid w:val="00A27749"/>
    <w:rsid w:val="00A30050"/>
    <w:rsid w:val="00A30418"/>
    <w:rsid w:val="00A30713"/>
    <w:rsid w:val="00A309B4"/>
    <w:rsid w:val="00A30CEC"/>
    <w:rsid w:val="00A3150C"/>
    <w:rsid w:val="00A3154D"/>
    <w:rsid w:val="00A31A7B"/>
    <w:rsid w:val="00A31FFB"/>
    <w:rsid w:val="00A326C9"/>
    <w:rsid w:val="00A327BE"/>
    <w:rsid w:val="00A3365E"/>
    <w:rsid w:val="00A3367F"/>
    <w:rsid w:val="00A33BD2"/>
    <w:rsid w:val="00A34259"/>
    <w:rsid w:val="00A3459D"/>
    <w:rsid w:val="00A346A5"/>
    <w:rsid w:val="00A34702"/>
    <w:rsid w:val="00A34A5C"/>
    <w:rsid w:val="00A35539"/>
    <w:rsid w:val="00A358CD"/>
    <w:rsid w:val="00A35C94"/>
    <w:rsid w:val="00A361CB"/>
    <w:rsid w:val="00A3639D"/>
    <w:rsid w:val="00A36C9C"/>
    <w:rsid w:val="00A36DB7"/>
    <w:rsid w:val="00A37465"/>
    <w:rsid w:val="00A3784E"/>
    <w:rsid w:val="00A3793A"/>
    <w:rsid w:val="00A4017F"/>
    <w:rsid w:val="00A40201"/>
    <w:rsid w:val="00A40230"/>
    <w:rsid w:val="00A408BF"/>
    <w:rsid w:val="00A40A55"/>
    <w:rsid w:val="00A411B4"/>
    <w:rsid w:val="00A41349"/>
    <w:rsid w:val="00A41DD3"/>
    <w:rsid w:val="00A42288"/>
    <w:rsid w:val="00A43A30"/>
    <w:rsid w:val="00A44133"/>
    <w:rsid w:val="00A44425"/>
    <w:rsid w:val="00A44436"/>
    <w:rsid w:val="00A44592"/>
    <w:rsid w:val="00A44714"/>
    <w:rsid w:val="00A449E3"/>
    <w:rsid w:val="00A44A5D"/>
    <w:rsid w:val="00A44C26"/>
    <w:rsid w:val="00A461FC"/>
    <w:rsid w:val="00A4628B"/>
    <w:rsid w:val="00A46536"/>
    <w:rsid w:val="00A46637"/>
    <w:rsid w:val="00A46FFA"/>
    <w:rsid w:val="00A47F6A"/>
    <w:rsid w:val="00A5020F"/>
    <w:rsid w:val="00A5076C"/>
    <w:rsid w:val="00A50A40"/>
    <w:rsid w:val="00A50F57"/>
    <w:rsid w:val="00A5273B"/>
    <w:rsid w:val="00A52A8E"/>
    <w:rsid w:val="00A533A1"/>
    <w:rsid w:val="00A537D1"/>
    <w:rsid w:val="00A5421C"/>
    <w:rsid w:val="00A54746"/>
    <w:rsid w:val="00A54BD7"/>
    <w:rsid w:val="00A54D62"/>
    <w:rsid w:val="00A54DDD"/>
    <w:rsid w:val="00A55067"/>
    <w:rsid w:val="00A553F1"/>
    <w:rsid w:val="00A56D76"/>
    <w:rsid w:val="00A577B4"/>
    <w:rsid w:val="00A57973"/>
    <w:rsid w:val="00A57BEF"/>
    <w:rsid w:val="00A57E12"/>
    <w:rsid w:val="00A57E51"/>
    <w:rsid w:val="00A57FC3"/>
    <w:rsid w:val="00A6002A"/>
    <w:rsid w:val="00A60416"/>
    <w:rsid w:val="00A605CA"/>
    <w:rsid w:val="00A60741"/>
    <w:rsid w:val="00A608AB"/>
    <w:rsid w:val="00A60BD2"/>
    <w:rsid w:val="00A60E8A"/>
    <w:rsid w:val="00A60FAE"/>
    <w:rsid w:val="00A610E0"/>
    <w:rsid w:val="00A6150F"/>
    <w:rsid w:val="00A62935"/>
    <w:rsid w:val="00A62A29"/>
    <w:rsid w:val="00A62AD0"/>
    <w:rsid w:val="00A6328C"/>
    <w:rsid w:val="00A63392"/>
    <w:rsid w:val="00A634C8"/>
    <w:rsid w:val="00A63DDE"/>
    <w:rsid w:val="00A63EA7"/>
    <w:rsid w:val="00A63F7F"/>
    <w:rsid w:val="00A64620"/>
    <w:rsid w:val="00A64CCC"/>
    <w:rsid w:val="00A65A71"/>
    <w:rsid w:val="00A65C6E"/>
    <w:rsid w:val="00A65C8E"/>
    <w:rsid w:val="00A66361"/>
    <w:rsid w:val="00A667D8"/>
    <w:rsid w:val="00A66A99"/>
    <w:rsid w:val="00A66C6C"/>
    <w:rsid w:val="00A67256"/>
    <w:rsid w:val="00A672C4"/>
    <w:rsid w:val="00A672FF"/>
    <w:rsid w:val="00A6742C"/>
    <w:rsid w:val="00A674D1"/>
    <w:rsid w:val="00A675F0"/>
    <w:rsid w:val="00A67788"/>
    <w:rsid w:val="00A67B8D"/>
    <w:rsid w:val="00A70535"/>
    <w:rsid w:val="00A711F4"/>
    <w:rsid w:val="00A713E6"/>
    <w:rsid w:val="00A71494"/>
    <w:rsid w:val="00A71B73"/>
    <w:rsid w:val="00A72E43"/>
    <w:rsid w:val="00A7336C"/>
    <w:rsid w:val="00A73382"/>
    <w:rsid w:val="00A734B0"/>
    <w:rsid w:val="00A734EE"/>
    <w:rsid w:val="00A73798"/>
    <w:rsid w:val="00A737AA"/>
    <w:rsid w:val="00A737D2"/>
    <w:rsid w:val="00A738A9"/>
    <w:rsid w:val="00A7391F"/>
    <w:rsid w:val="00A73A95"/>
    <w:rsid w:val="00A73B44"/>
    <w:rsid w:val="00A74267"/>
    <w:rsid w:val="00A751E6"/>
    <w:rsid w:val="00A756AE"/>
    <w:rsid w:val="00A75978"/>
    <w:rsid w:val="00A75AD7"/>
    <w:rsid w:val="00A76000"/>
    <w:rsid w:val="00A761B3"/>
    <w:rsid w:val="00A7681F"/>
    <w:rsid w:val="00A802B1"/>
    <w:rsid w:val="00A80568"/>
    <w:rsid w:val="00A8066B"/>
    <w:rsid w:val="00A8074F"/>
    <w:rsid w:val="00A816A3"/>
    <w:rsid w:val="00A81A66"/>
    <w:rsid w:val="00A81AFE"/>
    <w:rsid w:val="00A81CF2"/>
    <w:rsid w:val="00A82124"/>
    <w:rsid w:val="00A82239"/>
    <w:rsid w:val="00A82579"/>
    <w:rsid w:val="00A825F3"/>
    <w:rsid w:val="00A828C5"/>
    <w:rsid w:val="00A82AC0"/>
    <w:rsid w:val="00A82D53"/>
    <w:rsid w:val="00A83298"/>
    <w:rsid w:val="00A839D9"/>
    <w:rsid w:val="00A83C79"/>
    <w:rsid w:val="00A83DBD"/>
    <w:rsid w:val="00A83EB5"/>
    <w:rsid w:val="00A83F23"/>
    <w:rsid w:val="00A83F48"/>
    <w:rsid w:val="00A84476"/>
    <w:rsid w:val="00A845BD"/>
    <w:rsid w:val="00A84AB5"/>
    <w:rsid w:val="00A85003"/>
    <w:rsid w:val="00A854DE"/>
    <w:rsid w:val="00A85572"/>
    <w:rsid w:val="00A856C5"/>
    <w:rsid w:val="00A85741"/>
    <w:rsid w:val="00A85808"/>
    <w:rsid w:val="00A85F2C"/>
    <w:rsid w:val="00A86443"/>
    <w:rsid w:val="00A86E51"/>
    <w:rsid w:val="00A86F1F"/>
    <w:rsid w:val="00A87670"/>
    <w:rsid w:val="00A879BE"/>
    <w:rsid w:val="00A87AC0"/>
    <w:rsid w:val="00A9041A"/>
    <w:rsid w:val="00A9074C"/>
    <w:rsid w:val="00A90DB6"/>
    <w:rsid w:val="00A913B4"/>
    <w:rsid w:val="00A914D7"/>
    <w:rsid w:val="00A91B33"/>
    <w:rsid w:val="00A91C18"/>
    <w:rsid w:val="00A91CA5"/>
    <w:rsid w:val="00A91CC2"/>
    <w:rsid w:val="00A9227A"/>
    <w:rsid w:val="00A93044"/>
    <w:rsid w:val="00A93470"/>
    <w:rsid w:val="00A93795"/>
    <w:rsid w:val="00A94FDC"/>
    <w:rsid w:val="00A9515A"/>
    <w:rsid w:val="00A952C1"/>
    <w:rsid w:val="00A95633"/>
    <w:rsid w:val="00A9571F"/>
    <w:rsid w:val="00A95724"/>
    <w:rsid w:val="00A9580C"/>
    <w:rsid w:val="00A95A3E"/>
    <w:rsid w:val="00A95B11"/>
    <w:rsid w:val="00A96516"/>
    <w:rsid w:val="00A9656E"/>
    <w:rsid w:val="00A9661F"/>
    <w:rsid w:val="00A9671A"/>
    <w:rsid w:val="00A9697E"/>
    <w:rsid w:val="00A96997"/>
    <w:rsid w:val="00A96BE9"/>
    <w:rsid w:val="00A96D1C"/>
    <w:rsid w:val="00A97651"/>
    <w:rsid w:val="00AA01F0"/>
    <w:rsid w:val="00AA04BE"/>
    <w:rsid w:val="00AA0568"/>
    <w:rsid w:val="00AA06BC"/>
    <w:rsid w:val="00AA0981"/>
    <w:rsid w:val="00AA1060"/>
    <w:rsid w:val="00AA1ADC"/>
    <w:rsid w:val="00AA1C85"/>
    <w:rsid w:val="00AA2316"/>
    <w:rsid w:val="00AA2718"/>
    <w:rsid w:val="00AA3481"/>
    <w:rsid w:val="00AA3C9F"/>
    <w:rsid w:val="00AA4352"/>
    <w:rsid w:val="00AA532A"/>
    <w:rsid w:val="00AA5523"/>
    <w:rsid w:val="00AA590C"/>
    <w:rsid w:val="00AA59C0"/>
    <w:rsid w:val="00AA5BCC"/>
    <w:rsid w:val="00AA5C33"/>
    <w:rsid w:val="00AA5FAA"/>
    <w:rsid w:val="00AA5FCB"/>
    <w:rsid w:val="00AA6482"/>
    <w:rsid w:val="00AA6A7C"/>
    <w:rsid w:val="00AA6E55"/>
    <w:rsid w:val="00AA6E86"/>
    <w:rsid w:val="00AB0681"/>
    <w:rsid w:val="00AB0913"/>
    <w:rsid w:val="00AB0D08"/>
    <w:rsid w:val="00AB0D9A"/>
    <w:rsid w:val="00AB135A"/>
    <w:rsid w:val="00AB15E6"/>
    <w:rsid w:val="00AB1B6C"/>
    <w:rsid w:val="00AB1CC9"/>
    <w:rsid w:val="00AB2351"/>
    <w:rsid w:val="00AB2DF3"/>
    <w:rsid w:val="00AB3049"/>
    <w:rsid w:val="00AB3329"/>
    <w:rsid w:val="00AB3396"/>
    <w:rsid w:val="00AB3529"/>
    <w:rsid w:val="00AB3993"/>
    <w:rsid w:val="00AB39EA"/>
    <w:rsid w:val="00AB3C58"/>
    <w:rsid w:val="00AB3FE2"/>
    <w:rsid w:val="00AB47D1"/>
    <w:rsid w:val="00AB4B3A"/>
    <w:rsid w:val="00AB4EDA"/>
    <w:rsid w:val="00AB55E0"/>
    <w:rsid w:val="00AB589D"/>
    <w:rsid w:val="00AB5A1B"/>
    <w:rsid w:val="00AB5F73"/>
    <w:rsid w:val="00AB6896"/>
    <w:rsid w:val="00AB693C"/>
    <w:rsid w:val="00AB6EC5"/>
    <w:rsid w:val="00AC02A1"/>
    <w:rsid w:val="00AC0AE0"/>
    <w:rsid w:val="00AC0DDE"/>
    <w:rsid w:val="00AC0EAB"/>
    <w:rsid w:val="00AC113D"/>
    <w:rsid w:val="00AC135A"/>
    <w:rsid w:val="00AC13AF"/>
    <w:rsid w:val="00AC1ECF"/>
    <w:rsid w:val="00AC1F3D"/>
    <w:rsid w:val="00AC1F75"/>
    <w:rsid w:val="00AC1FE8"/>
    <w:rsid w:val="00AC24B5"/>
    <w:rsid w:val="00AC292D"/>
    <w:rsid w:val="00AC2CCE"/>
    <w:rsid w:val="00AC3040"/>
    <w:rsid w:val="00AC3154"/>
    <w:rsid w:val="00AC4BB7"/>
    <w:rsid w:val="00AC57FD"/>
    <w:rsid w:val="00AC5AB0"/>
    <w:rsid w:val="00AC6581"/>
    <w:rsid w:val="00AC6E50"/>
    <w:rsid w:val="00AC6FFA"/>
    <w:rsid w:val="00AC70E4"/>
    <w:rsid w:val="00AC7621"/>
    <w:rsid w:val="00AC76B1"/>
    <w:rsid w:val="00AC7747"/>
    <w:rsid w:val="00AC7E15"/>
    <w:rsid w:val="00AD0266"/>
    <w:rsid w:val="00AD07E2"/>
    <w:rsid w:val="00AD16CB"/>
    <w:rsid w:val="00AD1AAF"/>
    <w:rsid w:val="00AD2134"/>
    <w:rsid w:val="00AD234A"/>
    <w:rsid w:val="00AD27E9"/>
    <w:rsid w:val="00AD2AB4"/>
    <w:rsid w:val="00AD2D5A"/>
    <w:rsid w:val="00AD2E3F"/>
    <w:rsid w:val="00AD3AB8"/>
    <w:rsid w:val="00AD3B83"/>
    <w:rsid w:val="00AD3E6A"/>
    <w:rsid w:val="00AD3E78"/>
    <w:rsid w:val="00AD411A"/>
    <w:rsid w:val="00AD41A1"/>
    <w:rsid w:val="00AD52B8"/>
    <w:rsid w:val="00AD53AB"/>
    <w:rsid w:val="00AD5432"/>
    <w:rsid w:val="00AD5562"/>
    <w:rsid w:val="00AD5579"/>
    <w:rsid w:val="00AD5789"/>
    <w:rsid w:val="00AD57D6"/>
    <w:rsid w:val="00AD58B5"/>
    <w:rsid w:val="00AD59C9"/>
    <w:rsid w:val="00AD5C83"/>
    <w:rsid w:val="00AD5D13"/>
    <w:rsid w:val="00AD5D29"/>
    <w:rsid w:val="00AD5E08"/>
    <w:rsid w:val="00AD5E82"/>
    <w:rsid w:val="00AD6BC7"/>
    <w:rsid w:val="00AD6CEC"/>
    <w:rsid w:val="00AD72B3"/>
    <w:rsid w:val="00AD760A"/>
    <w:rsid w:val="00AE00CB"/>
    <w:rsid w:val="00AE02EE"/>
    <w:rsid w:val="00AE0AC1"/>
    <w:rsid w:val="00AE0D10"/>
    <w:rsid w:val="00AE0D5E"/>
    <w:rsid w:val="00AE0E73"/>
    <w:rsid w:val="00AE0F0B"/>
    <w:rsid w:val="00AE1A0E"/>
    <w:rsid w:val="00AE1E39"/>
    <w:rsid w:val="00AE1FBE"/>
    <w:rsid w:val="00AE2325"/>
    <w:rsid w:val="00AE2AEC"/>
    <w:rsid w:val="00AE2E88"/>
    <w:rsid w:val="00AE3F87"/>
    <w:rsid w:val="00AE5044"/>
    <w:rsid w:val="00AE52E8"/>
    <w:rsid w:val="00AE5A8F"/>
    <w:rsid w:val="00AE5FAD"/>
    <w:rsid w:val="00AE6114"/>
    <w:rsid w:val="00AE6793"/>
    <w:rsid w:val="00AE7005"/>
    <w:rsid w:val="00AE75F5"/>
    <w:rsid w:val="00AE7CC2"/>
    <w:rsid w:val="00AE7D12"/>
    <w:rsid w:val="00AE7DCC"/>
    <w:rsid w:val="00AF0521"/>
    <w:rsid w:val="00AF0747"/>
    <w:rsid w:val="00AF0A84"/>
    <w:rsid w:val="00AF11CC"/>
    <w:rsid w:val="00AF164C"/>
    <w:rsid w:val="00AF1FF2"/>
    <w:rsid w:val="00AF24D9"/>
    <w:rsid w:val="00AF24EB"/>
    <w:rsid w:val="00AF3DAC"/>
    <w:rsid w:val="00AF40C8"/>
    <w:rsid w:val="00AF467A"/>
    <w:rsid w:val="00AF476F"/>
    <w:rsid w:val="00AF4B3F"/>
    <w:rsid w:val="00AF4CE5"/>
    <w:rsid w:val="00AF4E5E"/>
    <w:rsid w:val="00AF5079"/>
    <w:rsid w:val="00AF5881"/>
    <w:rsid w:val="00AF619C"/>
    <w:rsid w:val="00AF635C"/>
    <w:rsid w:val="00AF66F8"/>
    <w:rsid w:val="00AF6F35"/>
    <w:rsid w:val="00AF7279"/>
    <w:rsid w:val="00AF77DB"/>
    <w:rsid w:val="00B00188"/>
    <w:rsid w:val="00B00944"/>
    <w:rsid w:val="00B00D5D"/>
    <w:rsid w:val="00B00E0D"/>
    <w:rsid w:val="00B0190A"/>
    <w:rsid w:val="00B0190C"/>
    <w:rsid w:val="00B01DCE"/>
    <w:rsid w:val="00B01E0C"/>
    <w:rsid w:val="00B024C5"/>
    <w:rsid w:val="00B02AF6"/>
    <w:rsid w:val="00B02F35"/>
    <w:rsid w:val="00B03535"/>
    <w:rsid w:val="00B037E1"/>
    <w:rsid w:val="00B04438"/>
    <w:rsid w:val="00B044F5"/>
    <w:rsid w:val="00B04BC5"/>
    <w:rsid w:val="00B05451"/>
    <w:rsid w:val="00B05A18"/>
    <w:rsid w:val="00B05D15"/>
    <w:rsid w:val="00B067E1"/>
    <w:rsid w:val="00B06D25"/>
    <w:rsid w:val="00B07713"/>
    <w:rsid w:val="00B1000B"/>
    <w:rsid w:val="00B10150"/>
    <w:rsid w:val="00B10CAF"/>
    <w:rsid w:val="00B1101C"/>
    <w:rsid w:val="00B112E5"/>
    <w:rsid w:val="00B1153F"/>
    <w:rsid w:val="00B11D33"/>
    <w:rsid w:val="00B12249"/>
    <w:rsid w:val="00B124A8"/>
    <w:rsid w:val="00B12976"/>
    <w:rsid w:val="00B129BA"/>
    <w:rsid w:val="00B12BFA"/>
    <w:rsid w:val="00B12BFB"/>
    <w:rsid w:val="00B12C89"/>
    <w:rsid w:val="00B12D7E"/>
    <w:rsid w:val="00B12E52"/>
    <w:rsid w:val="00B1319C"/>
    <w:rsid w:val="00B1362E"/>
    <w:rsid w:val="00B13755"/>
    <w:rsid w:val="00B13C61"/>
    <w:rsid w:val="00B13C9A"/>
    <w:rsid w:val="00B1421C"/>
    <w:rsid w:val="00B147A5"/>
    <w:rsid w:val="00B14FDB"/>
    <w:rsid w:val="00B1502F"/>
    <w:rsid w:val="00B1516C"/>
    <w:rsid w:val="00B15F58"/>
    <w:rsid w:val="00B16067"/>
    <w:rsid w:val="00B1667C"/>
    <w:rsid w:val="00B1693B"/>
    <w:rsid w:val="00B17102"/>
    <w:rsid w:val="00B17D1C"/>
    <w:rsid w:val="00B20289"/>
    <w:rsid w:val="00B2067D"/>
    <w:rsid w:val="00B20754"/>
    <w:rsid w:val="00B20785"/>
    <w:rsid w:val="00B217EE"/>
    <w:rsid w:val="00B21875"/>
    <w:rsid w:val="00B219B5"/>
    <w:rsid w:val="00B21F97"/>
    <w:rsid w:val="00B22053"/>
    <w:rsid w:val="00B222A0"/>
    <w:rsid w:val="00B223ED"/>
    <w:rsid w:val="00B224FF"/>
    <w:rsid w:val="00B2259B"/>
    <w:rsid w:val="00B22724"/>
    <w:rsid w:val="00B238EE"/>
    <w:rsid w:val="00B23943"/>
    <w:rsid w:val="00B23AC8"/>
    <w:rsid w:val="00B23BB8"/>
    <w:rsid w:val="00B23BCD"/>
    <w:rsid w:val="00B2422C"/>
    <w:rsid w:val="00B243CB"/>
    <w:rsid w:val="00B2452D"/>
    <w:rsid w:val="00B24827"/>
    <w:rsid w:val="00B24995"/>
    <w:rsid w:val="00B25894"/>
    <w:rsid w:val="00B25992"/>
    <w:rsid w:val="00B25E05"/>
    <w:rsid w:val="00B25F75"/>
    <w:rsid w:val="00B261BA"/>
    <w:rsid w:val="00B26337"/>
    <w:rsid w:val="00B26AB7"/>
    <w:rsid w:val="00B26B5C"/>
    <w:rsid w:val="00B26D11"/>
    <w:rsid w:val="00B26D31"/>
    <w:rsid w:val="00B270D6"/>
    <w:rsid w:val="00B27108"/>
    <w:rsid w:val="00B275B2"/>
    <w:rsid w:val="00B27B38"/>
    <w:rsid w:val="00B30659"/>
    <w:rsid w:val="00B3087A"/>
    <w:rsid w:val="00B30F80"/>
    <w:rsid w:val="00B3113C"/>
    <w:rsid w:val="00B318C6"/>
    <w:rsid w:val="00B32509"/>
    <w:rsid w:val="00B33312"/>
    <w:rsid w:val="00B33892"/>
    <w:rsid w:val="00B344E8"/>
    <w:rsid w:val="00B34D9C"/>
    <w:rsid w:val="00B351B9"/>
    <w:rsid w:val="00B35408"/>
    <w:rsid w:val="00B3605D"/>
    <w:rsid w:val="00B3675D"/>
    <w:rsid w:val="00B367F2"/>
    <w:rsid w:val="00B36B06"/>
    <w:rsid w:val="00B36F24"/>
    <w:rsid w:val="00B3797D"/>
    <w:rsid w:val="00B37F6D"/>
    <w:rsid w:val="00B40210"/>
    <w:rsid w:val="00B409AD"/>
    <w:rsid w:val="00B41557"/>
    <w:rsid w:val="00B4244B"/>
    <w:rsid w:val="00B42C95"/>
    <w:rsid w:val="00B42CEB"/>
    <w:rsid w:val="00B4332C"/>
    <w:rsid w:val="00B43943"/>
    <w:rsid w:val="00B43B92"/>
    <w:rsid w:val="00B43CC5"/>
    <w:rsid w:val="00B4406D"/>
    <w:rsid w:val="00B445BA"/>
    <w:rsid w:val="00B446A5"/>
    <w:rsid w:val="00B449FC"/>
    <w:rsid w:val="00B44AFF"/>
    <w:rsid w:val="00B461DD"/>
    <w:rsid w:val="00B46555"/>
    <w:rsid w:val="00B475C9"/>
    <w:rsid w:val="00B478AC"/>
    <w:rsid w:val="00B50230"/>
    <w:rsid w:val="00B50275"/>
    <w:rsid w:val="00B50459"/>
    <w:rsid w:val="00B50E09"/>
    <w:rsid w:val="00B51264"/>
    <w:rsid w:val="00B514D1"/>
    <w:rsid w:val="00B5151E"/>
    <w:rsid w:val="00B51B03"/>
    <w:rsid w:val="00B51C6B"/>
    <w:rsid w:val="00B51E89"/>
    <w:rsid w:val="00B525C0"/>
    <w:rsid w:val="00B525F3"/>
    <w:rsid w:val="00B52BB0"/>
    <w:rsid w:val="00B52C8A"/>
    <w:rsid w:val="00B53445"/>
    <w:rsid w:val="00B536C0"/>
    <w:rsid w:val="00B53F45"/>
    <w:rsid w:val="00B54364"/>
    <w:rsid w:val="00B54ADA"/>
    <w:rsid w:val="00B54F5B"/>
    <w:rsid w:val="00B55477"/>
    <w:rsid w:val="00B5584A"/>
    <w:rsid w:val="00B55870"/>
    <w:rsid w:val="00B56136"/>
    <w:rsid w:val="00B564A1"/>
    <w:rsid w:val="00B566B0"/>
    <w:rsid w:val="00B56763"/>
    <w:rsid w:val="00B56C8E"/>
    <w:rsid w:val="00B56D6B"/>
    <w:rsid w:val="00B572EF"/>
    <w:rsid w:val="00B573C4"/>
    <w:rsid w:val="00B57471"/>
    <w:rsid w:val="00B57F52"/>
    <w:rsid w:val="00B602F5"/>
    <w:rsid w:val="00B60622"/>
    <w:rsid w:val="00B60C55"/>
    <w:rsid w:val="00B60D5F"/>
    <w:rsid w:val="00B60FBA"/>
    <w:rsid w:val="00B616BA"/>
    <w:rsid w:val="00B61865"/>
    <w:rsid w:val="00B61902"/>
    <w:rsid w:val="00B62003"/>
    <w:rsid w:val="00B6248F"/>
    <w:rsid w:val="00B62895"/>
    <w:rsid w:val="00B632A3"/>
    <w:rsid w:val="00B6346F"/>
    <w:rsid w:val="00B638A9"/>
    <w:rsid w:val="00B64838"/>
    <w:rsid w:val="00B64E8A"/>
    <w:rsid w:val="00B6511E"/>
    <w:rsid w:val="00B6538B"/>
    <w:rsid w:val="00B65522"/>
    <w:rsid w:val="00B659E3"/>
    <w:rsid w:val="00B66541"/>
    <w:rsid w:val="00B66982"/>
    <w:rsid w:val="00B66B8D"/>
    <w:rsid w:val="00B66C6C"/>
    <w:rsid w:val="00B670CC"/>
    <w:rsid w:val="00B67265"/>
    <w:rsid w:val="00B67818"/>
    <w:rsid w:val="00B67A31"/>
    <w:rsid w:val="00B67CE8"/>
    <w:rsid w:val="00B67E15"/>
    <w:rsid w:val="00B67E94"/>
    <w:rsid w:val="00B70097"/>
    <w:rsid w:val="00B703A8"/>
    <w:rsid w:val="00B70613"/>
    <w:rsid w:val="00B71474"/>
    <w:rsid w:val="00B72042"/>
    <w:rsid w:val="00B7214D"/>
    <w:rsid w:val="00B72499"/>
    <w:rsid w:val="00B72556"/>
    <w:rsid w:val="00B72CD0"/>
    <w:rsid w:val="00B732AE"/>
    <w:rsid w:val="00B73527"/>
    <w:rsid w:val="00B73EC8"/>
    <w:rsid w:val="00B73F1D"/>
    <w:rsid w:val="00B73F34"/>
    <w:rsid w:val="00B74721"/>
    <w:rsid w:val="00B74801"/>
    <w:rsid w:val="00B74A96"/>
    <w:rsid w:val="00B74D91"/>
    <w:rsid w:val="00B74ED3"/>
    <w:rsid w:val="00B75161"/>
    <w:rsid w:val="00B7605C"/>
    <w:rsid w:val="00B760D4"/>
    <w:rsid w:val="00B763D2"/>
    <w:rsid w:val="00B77BC5"/>
    <w:rsid w:val="00B77EFE"/>
    <w:rsid w:val="00B8070C"/>
    <w:rsid w:val="00B80975"/>
    <w:rsid w:val="00B80D94"/>
    <w:rsid w:val="00B81188"/>
    <w:rsid w:val="00B81C59"/>
    <w:rsid w:val="00B82168"/>
    <w:rsid w:val="00B82292"/>
    <w:rsid w:val="00B8285B"/>
    <w:rsid w:val="00B82961"/>
    <w:rsid w:val="00B82B66"/>
    <w:rsid w:val="00B83092"/>
    <w:rsid w:val="00B83300"/>
    <w:rsid w:val="00B83528"/>
    <w:rsid w:val="00B8365F"/>
    <w:rsid w:val="00B83720"/>
    <w:rsid w:val="00B8405E"/>
    <w:rsid w:val="00B8471E"/>
    <w:rsid w:val="00B8478F"/>
    <w:rsid w:val="00B84A16"/>
    <w:rsid w:val="00B8590E"/>
    <w:rsid w:val="00B85F6E"/>
    <w:rsid w:val="00B85FF1"/>
    <w:rsid w:val="00B8602D"/>
    <w:rsid w:val="00B8656C"/>
    <w:rsid w:val="00B866FC"/>
    <w:rsid w:val="00B86ABD"/>
    <w:rsid w:val="00B86CAC"/>
    <w:rsid w:val="00B86E56"/>
    <w:rsid w:val="00B86F16"/>
    <w:rsid w:val="00B8756C"/>
    <w:rsid w:val="00B87B0D"/>
    <w:rsid w:val="00B907C0"/>
    <w:rsid w:val="00B907E6"/>
    <w:rsid w:val="00B90DFA"/>
    <w:rsid w:val="00B91389"/>
    <w:rsid w:val="00B91912"/>
    <w:rsid w:val="00B91EC2"/>
    <w:rsid w:val="00B92007"/>
    <w:rsid w:val="00B92214"/>
    <w:rsid w:val="00B92A83"/>
    <w:rsid w:val="00B9332E"/>
    <w:rsid w:val="00B9414D"/>
    <w:rsid w:val="00B94B80"/>
    <w:rsid w:val="00B94C06"/>
    <w:rsid w:val="00B958F0"/>
    <w:rsid w:val="00B95F68"/>
    <w:rsid w:val="00B961B1"/>
    <w:rsid w:val="00B96300"/>
    <w:rsid w:val="00B967C2"/>
    <w:rsid w:val="00B96875"/>
    <w:rsid w:val="00B968B2"/>
    <w:rsid w:val="00B96DC3"/>
    <w:rsid w:val="00B970AB"/>
    <w:rsid w:val="00B970FB"/>
    <w:rsid w:val="00BA041D"/>
    <w:rsid w:val="00BA0FF4"/>
    <w:rsid w:val="00BA1020"/>
    <w:rsid w:val="00BA1560"/>
    <w:rsid w:val="00BA1626"/>
    <w:rsid w:val="00BA2420"/>
    <w:rsid w:val="00BA25DE"/>
    <w:rsid w:val="00BA2CE2"/>
    <w:rsid w:val="00BA2F4B"/>
    <w:rsid w:val="00BA3237"/>
    <w:rsid w:val="00BA3ECA"/>
    <w:rsid w:val="00BA4127"/>
    <w:rsid w:val="00BA496C"/>
    <w:rsid w:val="00BA5248"/>
    <w:rsid w:val="00BA599A"/>
    <w:rsid w:val="00BA629D"/>
    <w:rsid w:val="00BA6A26"/>
    <w:rsid w:val="00BA6F4B"/>
    <w:rsid w:val="00BA6F5D"/>
    <w:rsid w:val="00BA707E"/>
    <w:rsid w:val="00BA7260"/>
    <w:rsid w:val="00BA72A4"/>
    <w:rsid w:val="00BA7A9E"/>
    <w:rsid w:val="00BB0706"/>
    <w:rsid w:val="00BB07BF"/>
    <w:rsid w:val="00BB095D"/>
    <w:rsid w:val="00BB0E3E"/>
    <w:rsid w:val="00BB0E89"/>
    <w:rsid w:val="00BB0EBF"/>
    <w:rsid w:val="00BB0F8B"/>
    <w:rsid w:val="00BB1F0F"/>
    <w:rsid w:val="00BB1F7B"/>
    <w:rsid w:val="00BB25FA"/>
    <w:rsid w:val="00BB28C5"/>
    <w:rsid w:val="00BB2B77"/>
    <w:rsid w:val="00BB3322"/>
    <w:rsid w:val="00BB4058"/>
    <w:rsid w:val="00BB4457"/>
    <w:rsid w:val="00BB4535"/>
    <w:rsid w:val="00BB45CE"/>
    <w:rsid w:val="00BB4814"/>
    <w:rsid w:val="00BB488C"/>
    <w:rsid w:val="00BB4FCD"/>
    <w:rsid w:val="00BB53CD"/>
    <w:rsid w:val="00BB583B"/>
    <w:rsid w:val="00BB58EF"/>
    <w:rsid w:val="00BB5B8E"/>
    <w:rsid w:val="00BB5FE8"/>
    <w:rsid w:val="00BB61E8"/>
    <w:rsid w:val="00BB649C"/>
    <w:rsid w:val="00BB6A98"/>
    <w:rsid w:val="00BB71C5"/>
    <w:rsid w:val="00BB74DA"/>
    <w:rsid w:val="00BB75AF"/>
    <w:rsid w:val="00BB7680"/>
    <w:rsid w:val="00BB7FCA"/>
    <w:rsid w:val="00BC0885"/>
    <w:rsid w:val="00BC0E9F"/>
    <w:rsid w:val="00BC103F"/>
    <w:rsid w:val="00BC1454"/>
    <w:rsid w:val="00BC167A"/>
    <w:rsid w:val="00BC1D4A"/>
    <w:rsid w:val="00BC20F1"/>
    <w:rsid w:val="00BC237E"/>
    <w:rsid w:val="00BC3C6D"/>
    <w:rsid w:val="00BC3D6F"/>
    <w:rsid w:val="00BC4C88"/>
    <w:rsid w:val="00BC4CF7"/>
    <w:rsid w:val="00BC5336"/>
    <w:rsid w:val="00BC57C8"/>
    <w:rsid w:val="00BC5AAA"/>
    <w:rsid w:val="00BC5CD5"/>
    <w:rsid w:val="00BC5EB7"/>
    <w:rsid w:val="00BC6153"/>
    <w:rsid w:val="00BC672E"/>
    <w:rsid w:val="00BC6E15"/>
    <w:rsid w:val="00BC769F"/>
    <w:rsid w:val="00BC7BE5"/>
    <w:rsid w:val="00BC7E17"/>
    <w:rsid w:val="00BD025E"/>
    <w:rsid w:val="00BD0270"/>
    <w:rsid w:val="00BD02F9"/>
    <w:rsid w:val="00BD0A5F"/>
    <w:rsid w:val="00BD1235"/>
    <w:rsid w:val="00BD1265"/>
    <w:rsid w:val="00BD1430"/>
    <w:rsid w:val="00BD151C"/>
    <w:rsid w:val="00BD1932"/>
    <w:rsid w:val="00BD1D5F"/>
    <w:rsid w:val="00BD202B"/>
    <w:rsid w:val="00BD22AF"/>
    <w:rsid w:val="00BD3255"/>
    <w:rsid w:val="00BD3971"/>
    <w:rsid w:val="00BD4014"/>
    <w:rsid w:val="00BD4993"/>
    <w:rsid w:val="00BD5881"/>
    <w:rsid w:val="00BD5C09"/>
    <w:rsid w:val="00BD637D"/>
    <w:rsid w:val="00BD66E3"/>
    <w:rsid w:val="00BD6B7C"/>
    <w:rsid w:val="00BD7124"/>
    <w:rsid w:val="00BD734F"/>
    <w:rsid w:val="00BD7B7D"/>
    <w:rsid w:val="00BD7F13"/>
    <w:rsid w:val="00BE033C"/>
    <w:rsid w:val="00BE073C"/>
    <w:rsid w:val="00BE087B"/>
    <w:rsid w:val="00BE0B38"/>
    <w:rsid w:val="00BE0E63"/>
    <w:rsid w:val="00BE13C0"/>
    <w:rsid w:val="00BE1988"/>
    <w:rsid w:val="00BE23E8"/>
    <w:rsid w:val="00BE328B"/>
    <w:rsid w:val="00BE34A5"/>
    <w:rsid w:val="00BE3E5B"/>
    <w:rsid w:val="00BE3F15"/>
    <w:rsid w:val="00BE3FA2"/>
    <w:rsid w:val="00BE4037"/>
    <w:rsid w:val="00BE416E"/>
    <w:rsid w:val="00BE4A87"/>
    <w:rsid w:val="00BE4E2B"/>
    <w:rsid w:val="00BE4EB2"/>
    <w:rsid w:val="00BE5476"/>
    <w:rsid w:val="00BE55B4"/>
    <w:rsid w:val="00BE5A1E"/>
    <w:rsid w:val="00BE5EA5"/>
    <w:rsid w:val="00BE60F3"/>
    <w:rsid w:val="00BE6444"/>
    <w:rsid w:val="00BE64A1"/>
    <w:rsid w:val="00BE6734"/>
    <w:rsid w:val="00BE69D2"/>
    <w:rsid w:val="00BE6A56"/>
    <w:rsid w:val="00BE6E1E"/>
    <w:rsid w:val="00BE7D96"/>
    <w:rsid w:val="00BF0122"/>
    <w:rsid w:val="00BF012D"/>
    <w:rsid w:val="00BF07ED"/>
    <w:rsid w:val="00BF0A2A"/>
    <w:rsid w:val="00BF1649"/>
    <w:rsid w:val="00BF1E71"/>
    <w:rsid w:val="00BF1F28"/>
    <w:rsid w:val="00BF23E3"/>
    <w:rsid w:val="00BF2A0B"/>
    <w:rsid w:val="00BF2D7B"/>
    <w:rsid w:val="00BF2DE7"/>
    <w:rsid w:val="00BF2FEC"/>
    <w:rsid w:val="00BF30D0"/>
    <w:rsid w:val="00BF31BC"/>
    <w:rsid w:val="00BF325C"/>
    <w:rsid w:val="00BF38BA"/>
    <w:rsid w:val="00BF3FAD"/>
    <w:rsid w:val="00BF4149"/>
    <w:rsid w:val="00BF4401"/>
    <w:rsid w:val="00BF44D7"/>
    <w:rsid w:val="00BF4605"/>
    <w:rsid w:val="00BF5909"/>
    <w:rsid w:val="00BF62C8"/>
    <w:rsid w:val="00BF632D"/>
    <w:rsid w:val="00BF6CBB"/>
    <w:rsid w:val="00BF6FF2"/>
    <w:rsid w:val="00BF70BA"/>
    <w:rsid w:val="00BF70C7"/>
    <w:rsid w:val="00BF743F"/>
    <w:rsid w:val="00BF74B6"/>
    <w:rsid w:val="00BF776A"/>
    <w:rsid w:val="00BF7859"/>
    <w:rsid w:val="00BF7A74"/>
    <w:rsid w:val="00C0124D"/>
    <w:rsid w:val="00C01A6B"/>
    <w:rsid w:val="00C01C08"/>
    <w:rsid w:val="00C01CA5"/>
    <w:rsid w:val="00C0210A"/>
    <w:rsid w:val="00C022D6"/>
    <w:rsid w:val="00C0260C"/>
    <w:rsid w:val="00C02760"/>
    <w:rsid w:val="00C02934"/>
    <w:rsid w:val="00C02B42"/>
    <w:rsid w:val="00C03150"/>
    <w:rsid w:val="00C03358"/>
    <w:rsid w:val="00C03581"/>
    <w:rsid w:val="00C03639"/>
    <w:rsid w:val="00C03B5D"/>
    <w:rsid w:val="00C040B1"/>
    <w:rsid w:val="00C04422"/>
    <w:rsid w:val="00C047D6"/>
    <w:rsid w:val="00C04FC2"/>
    <w:rsid w:val="00C0528B"/>
    <w:rsid w:val="00C05618"/>
    <w:rsid w:val="00C05940"/>
    <w:rsid w:val="00C059AD"/>
    <w:rsid w:val="00C05C51"/>
    <w:rsid w:val="00C05CC7"/>
    <w:rsid w:val="00C05F55"/>
    <w:rsid w:val="00C05F87"/>
    <w:rsid w:val="00C05FCE"/>
    <w:rsid w:val="00C0630D"/>
    <w:rsid w:val="00C064D9"/>
    <w:rsid w:val="00C06595"/>
    <w:rsid w:val="00C0665C"/>
    <w:rsid w:val="00C072E9"/>
    <w:rsid w:val="00C0773C"/>
    <w:rsid w:val="00C07985"/>
    <w:rsid w:val="00C07DDC"/>
    <w:rsid w:val="00C07E7C"/>
    <w:rsid w:val="00C1077C"/>
    <w:rsid w:val="00C10B76"/>
    <w:rsid w:val="00C10F37"/>
    <w:rsid w:val="00C10F92"/>
    <w:rsid w:val="00C10FA5"/>
    <w:rsid w:val="00C113A9"/>
    <w:rsid w:val="00C1181B"/>
    <w:rsid w:val="00C1294D"/>
    <w:rsid w:val="00C12A2D"/>
    <w:rsid w:val="00C13C2D"/>
    <w:rsid w:val="00C14013"/>
    <w:rsid w:val="00C141AA"/>
    <w:rsid w:val="00C14239"/>
    <w:rsid w:val="00C1431C"/>
    <w:rsid w:val="00C14497"/>
    <w:rsid w:val="00C148B0"/>
    <w:rsid w:val="00C14A75"/>
    <w:rsid w:val="00C14C5E"/>
    <w:rsid w:val="00C14C9D"/>
    <w:rsid w:val="00C153C0"/>
    <w:rsid w:val="00C15591"/>
    <w:rsid w:val="00C15DDE"/>
    <w:rsid w:val="00C1685A"/>
    <w:rsid w:val="00C16A55"/>
    <w:rsid w:val="00C16B1B"/>
    <w:rsid w:val="00C16DA0"/>
    <w:rsid w:val="00C16E56"/>
    <w:rsid w:val="00C16F04"/>
    <w:rsid w:val="00C17135"/>
    <w:rsid w:val="00C175A1"/>
    <w:rsid w:val="00C17698"/>
    <w:rsid w:val="00C179F4"/>
    <w:rsid w:val="00C17A35"/>
    <w:rsid w:val="00C17ACC"/>
    <w:rsid w:val="00C17C54"/>
    <w:rsid w:val="00C17CAE"/>
    <w:rsid w:val="00C204A7"/>
    <w:rsid w:val="00C20764"/>
    <w:rsid w:val="00C20B7C"/>
    <w:rsid w:val="00C211D2"/>
    <w:rsid w:val="00C21245"/>
    <w:rsid w:val="00C21732"/>
    <w:rsid w:val="00C217F9"/>
    <w:rsid w:val="00C2182F"/>
    <w:rsid w:val="00C21C65"/>
    <w:rsid w:val="00C228F8"/>
    <w:rsid w:val="00C2321A"/>
    <w:rsid w:val="00C2399A"/>
    <w:rsid w:val="00C23C37"/>
    <w:rsid w:val="00C23E82"/>
    <w:rsid w:val="00C2412C"/>
    <w:rsid w:val="00C24148"/>
    <w:rsid w:val="00C256BE"/>
    <w:rsid w:val="00C258E0"/>
    <w:rsid w:val="00C2599E"/>
    <w:rsid w:val="00C2640A"/>
    <w:rsid w:val="00C265FA"/>
    <w:rsid w:val="00C2699B"/>
    <w:rsid w:val="00C26AFF"/>
    <w:rsid w:val="00C270B2"/>
    <w:rsid w:val="00C27195"/>
    <w:rsid w:val="00C2761D"/>
    <w:rsid w:val="00C276BE"/>
    <w:rsid w:val="00C2776E"/>
    <w:rsid w:val="00C27B8C"/>
    <w:rsid w:val="00C27BA9"/>
    <w:rsid w:val="00C305A5"/>
    <w:rsid w:val="00C30B50"/>
    <w:rsid w:val="00C315AD"/>
    <w:rsid w:val="00C31C08"/>
    <w:rsid w:val="00C31FD2"/>
    <w:rsid w:val="00C324F5"/>
    <w:rsid w:val="00C327E3"/>
    <w:rsid w:val="00C32CA4"/>
    <w:rsid w:val="00C33174"/>
    <w:rsid w:val="00C33D17"/>
    <w:rsid w:val="00C33D1F"/>
    <w:rsid w:val="00C33FF5"/>
    <w:rsid w:val="00C340D9"/>
    <w:rsid w:val="00C34202"/>
    <w:rsid w:val="00C348B3"/>
    <w:rsid w:val="00C34924"/>
    <w:rsid w:val="00C34C11"/>
    <w:rsid w:val="00C35571"/>
    <w:rsid w:val="00C357D3"/>
    <w:rsid w:val="00C35820"/>
    <w:rsid w:val="00C35B9E"/>
    <w:rsid w:val="00C36716"/>
    <w:rsid w:val="00C369CF"/>
    <w:rsid w:val="00C3772E"/>
    <w:rsid w:val="00C37A90"/>
    <w:rsid w:val="00C40434"/>
    <w:rsid w:val="00C4049A"/>
    <w:rsid w:val="00C4052D"/>
    <w:rsid w:val="00C40808"/>
    <w:rsid w:val="00C40954"/>
    <w:rsid w:val="00C40AD6"/>
    <w:rsid w:val="00C40D0B"/>
    <w:rsid w:val="00C40EBA"/>
    <w:rsid w:val="00C40ED7"/>
    <w:rsid w:val="00C41654"/>
    <w:rsid w:val="00C41823"/>
    <w:rsid w:val="00C41A03"/>
    <w:rsid w:val="00C41D1B"/>
    <w:rsid w:val="00C41F25"/>
    <w:rsid w:val="00C4276F"/>
    <w:rsid w:val="00C42B90"/>
    <w:rsid w:val="00C42D08"/>
    <w:rsid w:val="00C42D70"/>
    <w:rsid w:val="00C431C4"/>
    <w:rsid w:val="00C4343D"/>
    <w:rsid w:val="00C43500"/>
    <w:rsid w:val="00C444B3"/>
    <w:rsid w:val="00C445B3"/>
    <w:rsid w:val="00C445C2"/>
    <w:rsid w:val="00C44602"/>
    <w:rsid w:val="00C4496F"/>
    <w:rsid w:val="00C44D39"/>
    <w:rsid w:val="00C45109"/>
    <w:rsid w:val="00C4557E"/>
    <w:rsid w:val="00C45668"/>
    <w:rsid w:val="00C45CE7"/>
    <w:rsid w:val="00C46405"/>
    <w:rsid w:val="00C46EA8"/>
    <w:rsid w:val="00C46F4D"/>
    <w:rsid w:val="00C47255"/>
    <w:rsid w:val="00C477B0"/>
    <w:rsid w:val="00C477FA"/>
    <w:rsid w:val="00C47D9E"/>
    <w:rsid w:val="00C500FF"/>
    <w:rsid w:val="00C50230"/>
    <w:rsid w:val="00C510FE"/>
    <w:rsid w:val="00C51B26"/>
    <w:rsid w:val="00C51DF5"/>
    <w:rsid w:val="00C5254C"/>
    <w:rsid w:val="00C52CC7"/>
    <w:rsid w:val="00C542BF"/>
    <w:rsid w:val="00C54321"/>
    <w:rsid w:val="00C545D8"/>
    <w:rsid w:val="00C5467A"/>
    <w:rsid w:val="00C54C4D"/>
    <w:rsid w:val="00C552BF"/>
    <w:rsid w:val="00C55526"/>
    <w:rsid w:val="00C55A45"/>
    <w:rsid w:val="00C55AD4"/>
    <w:rsid w:val="00C55DCC"/>
    <w:rsid w:val="00C55E9B"/>
    <w:rsid w:val="00C56063"/>
    <w:rsid w:val="00C56191"/>
    <w:rsid w:val="00C561A3"/>
    <w:rsid w:val="00C5627A"/>
    <w:rsid w:val="00C56831"/>
    <w:rsid w:val="00C568FD"/>
    <w:rsid w:val="00C56BC3"/>
    <w:rsid w:val="00C56E9B"/>
    <w:rsid w:val="00C56F04"/>
    <w:rsid w:val="00C571E5"/>
    <w:rsid w:val="00C57815"/>
    <w:rsid w:val="00C578E0"/>
    <w:rsid w:val="00C57DC5"/>
    <w:rsid w:val="00C6030F"/>
    <w:rsid w:val="00C6039F"/>
    <w:rsid w:val="00C60417"/>
    <w:rsid w:val="00C6051A"/>
    <w:rsid w:val="00C606E2"/>
    <w:rsid w:val="00C6072B"/>
    <w:rsid w:val="00C60815"/>
    <w:rsid w:val="00C60CFD"/>
    <w:rsid w:val="00C60DD7"/>
    <w:rsid w:val="00C61611"/>
    <w:rsid w:val="00C618D5"/>
    <w:rsid w:val="00C619B2"/>
    <w:rsid w:val="00C61A29"/>
    <w:rsid w:val="00C61F50"/>
    <w:rsid w:val="00C62ACF"/>
    <w:rsid w:val="00C633B4"/>
    <w:rsid w:val="00C63973"/>
    <w:rsid w:val="00C63C76"/>
    <w:rsid w:val="00C63D13"/>
    <w:rsid w:val="00C64418"/>
    <w:rsid w:val="00C64C1C"/>
    <w:rsid w:val="00C64E63"/>
    <w:rsid w:val="00C65ED5"/>
    <w:rsid w:val="00C660D7"/>
    <w:rsid w:val="00C664FF"/>
    <w:rsid w:val="00C66753"/>
    <w:rsid w:val="00C668D1"/>
    <w:rsid w:val="00C66B03"/>
    <w:rsid w:val="00C67387"/>
    <w:rsid w:val="00C67932"/>
    <w:rsid w:val="00C67C76"/>
    <w:rsid w:val="00C67CE4"/>
    <w:rsid w:val="00C67EFA"/>
    <w:rsid w:val="00C70459"/>
    <w:rsid w:val="00C708FE"/>
    <w:rsid w:val="00C709A5"/>
    <w:rsid w:val="00C7176A"/>
    <w:rsid w:val="00C71C0C"/>
    <w:rsid w:val="00C71D02"/>
    <w:rsid w:val="00C71E8D"/>
    <w:rsid w:val="00C71EC4"/>
    <w:rsid w:val="00C7207C"/>
    <w:rsid w:val="00C72152"/>
    <w:rsid w:val="00C72429"/>
    <w:rsid w:val="00C737F3"/>
    <w:rsid w:val="00C7417C"/>
    <w:rsid w:val="00C74812"/>
    <w:rsid w:val="00C74B31"/>
    <w:rsid w:val="00C74CCA"/>
    <w:rsid w:val="00C74CE1"/>
    <w:rsid w:val="00C74ED8"/>
    <w:rsid w:val="00C74FAD"/>
    <w:rsid w:val="00C75046"/>
    <w:rsid w:val="00C750F1"/>
    <w:rsid w:val="00C75340"/>
    <w:rsid w:val="00C75DFA"/>
    <w:rsid w:val="00C7725C"/>
    <w:rsid w:val="00C777D5"/>
    <w:rsid w:val="00C77F3C"/>
    <w:rsid w:val="00C80170"/>
    <w:rsid w:val="00C80203"/>
    <w:rsid w:val="00C80E10"/>
    <w:rsid w:val="00C81ABE"/>
    <w:rsid w:val="00C826AF"/>
    <w:rsid w:val="00C827CD"/>
    <w:rsid w:val="00C833E6"/>
    <w:rsid w:val="00C83460"/>
    <w:rsid w:val="00C8399F"/>
    <w:rsid w:val="00C83FFA"/>
    <w:rsid w:val="00C84649"/>
    <w:rsid w:val="00C8486A"/>
    <w:rsid w:val="00C84AD8"/>
    <w:rsid w:val="00C84D97"/>
    <w:rsid w:val="00C8515B"/>
    <w:rsid w:val="00C853A5"/>
    <w:rsid w:val="00C855B1"/>
    <w:rsid w:val="00C85DAE"/>
    <w:rsid w:val="00C86607"/>
    <w:rsid w:val="00C867D1"/>
    <w:rsid w:val="00C8683A"/>
    <w:rsid w:val="00C870F9"/>
    <w:rsid w:val="00C8717F"/>
    <w:rsid w:val="00C87446"/>
    <w:rsid w:val="00C87533"/>
    <w:rsid w:val="00C878BC"/>
    <w:rsid w:val="00C87C31"/>
    <w:rsid w:val="00C901B0"/>
    <w:rsid w:val="00C9022F"/>
    <w:rsid w:val="00C903D1"/>
    <w:rsid w:val="00C90720"/>
    <w:rsid w:val="00C907D0"/>
    <w:rsid w:val="00C90B27"/>
    <w:rsid w:val="00C90EF8"/>
    <w:rsid w:val="00C90F13"/>
    <w:rsid w:val="00C90FF6"/>
    <w:rsid w:val="00C91095"/>
    <w:rsid w:val="00C9151E"/>
    <w:rsid w:val="00C9178C"/>
    <w:rsid w:val="00C92A1F"/>
    <w:rsid w:val="00C92BE6"/>
    <w:rsid w:val="00C93115"/>
    <w:rsid w:val="00C9370F"/>
    <w:rsid w:val="00C93888"/>
    <w:rsid w:val="00C938D6"/>
    <w:rsid w:val="00C93A9F"/>
    <w:rsid w:val="00C94748"/>
    <w:rsid w:val="00C95AC8"/>
    <w:rsid w:val="00C95B37"/>
    <w:rsid w:val="00C9625B"/>
    <w:rsid w:val="00C96792"/>
    <w:rsid w:val="00C976C1"/>
    <w:rsid w:val="00C97A0D"/>
    <w:rsid w:val="00C97A33"/>
    <w:rsid w:val="00CA01E2"/>
    <w:rsid w:val="00CA07A5"/>
    <w:rsid w:val="00CA0961"/>
    <w:rsid w:val="00CA0D9D"/>
    <w:rsid w:val="00CA1332"/>
    <w:rsid w:val="00CA16B2"/>
    <w:rsid w:val="00CA1B3C"/>
    <w:rsid w:val="00CA1DEE"/>
    <w:rsid w:val="00CA1EF2"/>
    <w:rsid w:val="00CA20BE"/>
    <w:rsid w:val="00CA2336"/>
    <w:rsid w:val="00CA2738"/>
    <w:rsid w:val="00CA2CC9"/>
    <w:rsid w:val="00CA2F82"/>
    <w:rsid w:val="00CA3154"/>
    <w:rsid w:val="00CA3395"/>
    <w:rsid w:val="00CA3480"/>
    <w:rsid w:val="00CA3C40"/>
    <w:rsid w:val="00CA3C9F"/>
    <w:rsid w:val="00CA3E20"/>
    <w:rsid w:val="00CA4705"/>
    <w:rsid w:val="00CA4943"/>
    <w:rsid w:val="00CA4960"/>
    <w:rsid w:val="00CA4977"/>
    <w:rsid w:val="00CA4B13"/>
    <w:rsid w:val="00CA4B4E"/>
    <w:rsid w:val="00CA4C26"/>
    <w:rsid w:val="00CA4D4A"/>
    <w:rsid w:val="00CA5224"/>
    <w:rsid w:val="00CA5286"/>
    <w:rsid w:val="00CA53F3"/>
    <w:rsid w:val="00CA56B7"/>
    <w:rsid w:val="00CA5CAB"/>
    <w:rsid w:val="00CA64B9"/>
    <w:rsid w:val="00CA697B"/>
    <w:rsid w:val="00CA6A29"/>
    <w:rsid w:val="00CA6FBB"/>
    <w:rsid w:val="00CA742A"/>
    <w:rsid w:val="00CA7FCE"/>
    <w:rsid w:val="00CB0293"/>
    <w:rsid w:val="00CB05C2"/>
    <w:rsid w:val="00CB0B6E"/>
    <w:rsid w:val="00CB13FD"/>
    <w:rsid w:val="00CB1C8A"/>
    <w:rsid w:val="00CB21B9"/>
    <w:rsid w:val="00CB28CF"/>
    <w:rsid w:val="00CB2921"/>
    <w:rsid w:val="00CB2A99"/>
    <w:rsid w:val="00CB33A3"/>
    <w:rsid w:val="00CB37F8"/>
    <w:rsid w:val="00CB3854"/>
    <w:rsid w:val="00CB3F46"/>
    <w:rsid w:val="00CB40D6"/>
    <w:rsid w:val="00CB4268"/>
    <w:rsid w:val="00CB4603"/>
    <w:rsid w:val="00CB491A"/>
    <w:rsid w:val="00CB4D82"/>
    <w:rsid w:val="00CB541B"/>
    <w:rsid w:val="00CB59CC"/>
    <w:rsid w:val="00CB5B29"/>
    <w:rsid w:val="00CB6020"/>
    <w:rsid w:val="00CB667C"/>
    <w:rsid w:val="00CB68E0"/>
    <w:rsid w:val="00CB6BB6"/>
    <w:rsid w:val="00CB6F0A"/>
    <w:rsid w:val="00CB778D"/>
    <w:rsid w:val="00CB7BA5"/>
    <w:rsid w:val="00CB7DAE"/>
    <w:rsid w:val="00CB7EA5"/>
    <w:rsid w:val="00CC0152"/>
    <w:rsid w:val="00CC0386"/>
    <w:rsid w:val="00CC04B1"/>
    <w:rsid w:val="00CC08EE"/>
    <w:rsid w:val="00CC0C60"/>
    <w:rsid w:val="00CC1210"/>
    <w:rsid w:val="00CC17AE"/>
    <w:rsid w:val="00CC193F"/>
    <w:rsid w:val="00CC1AB8"/>
    <w:rsid w:val="00CC1EFC"/>
    <w:rsid w:val="00CC2373"/>
    <w:rsid w:val="00CC246E"/>
    <w:rsid w:val="00CC25C1"/>
    <w:rsid w:val="00CC25E6"/>
    <w:rsid w:val="00CC2D1C"/>
    <w:rsid w:val="00CC3329"/>
    <w:rsid w:val="00CC35BE"/>
    <w:rsid w:val="00CC3BA3"/>
    <w:rsid w:val="00CC3FB2"/>
    <w:rsid w:val="00CC4956"/>
    <w:rsid w:val="00CC514B"/>
    <w:rsid w:val="00CC53E9"/>
    <w:rsid w:val="00CC5402"/>
    <w:rsid w:val="00CC5712"/>
    <w:rsid w:val="00CC5DD6"/>
    <w:rsid w:val="00CC633A"/>
    <w:rsid w:val="00CC63EC"/>
    <w:rsid w:val="00CC6969"/>
    <w:rsid w:val="00CC75FB"/>
    <w:rsid w:val="00CC76D2"/>
    <w:rsid w:val="00CC78BC"/>
    <w:rsid w:val="00CC7DDB"/>
    <w:rsid w:val="00CD03A4"/>
    <w:rsid w:val="00CD0AA8"/>
    <w:rsid w:val="00CD1101"/>
    <w:rsid w:val="00CD1873"/>
    <w:rsid w:val="00CD199D"/>
    <w:rsid w:val="00CD1E81"/>
    <w:rsid w:val="00CD1EE2"/>
    <w:rsid w:val="00CD2357"/>
    <w:rsid w:val="00CD2BBF"/>
    <w:rsid w:val="00CD2D77"/>
    <w:rsid w:val="00CD307A"/>
    <w:rsid w:val="00CD3123"/>
    <w:rsid w:val="00CD3981"/>
    <w:rsid w:val="00CD3EC9"/>
    <w:rsid w:val="00CD44BA"/>
    <w:rsid w:val="00CD4DB2"/>
    <w:rsid w:val="00CD4ECC"/>
    <w:rsid w:val="00CD57AE"/>
    <w:rsid w:val="00CD5FF0"/>
    <w:rsid w:val="00CD6077"/>
    <w:rsid w:val="00CD6080"/>
    <w:rsid w:val="00CD60A6"/>
    <w:rsid w:val="00CD6174"/>
    <w:rsid w:val="00CD6240"/>
    <w:rsid w:val="00CD679D"/>
    <w:rsid w:val="00CD6870"/>
    <w:rsid w:val="00CD6872"/>
    <w:rsid w:val="00CD6C3B"/>
    <w:rsid w:val="00CD75A3"/>
    <w:rsid w:val="00CD7B31"/>
    <w:rsid w:val="00CD7E26"/>
    <w:rsid w:val="00CE00BE"/>
    <w:rsid w:val="00CE0136"/>
    <w:rsid w:val="00CE04BC"/>
    <w:rsid w:val="00CE0F2A"/>
    <w:rsid w:val="00CE1046"/>
    <w:rsid w:val="00CE1761"/>
    <w:rsid w:val="00CE17BA"/>
    <w:rsid w:val="00CE1FBE"/>
    <w:rsid w:val="00CE233F"/>
    <w:rsid w:val="00CE269B"/>
    <w:rsid w:val="00CE277C"/>
    <w:rsid w:val="00CE29BC"/>
    <w:rsid w:val="00CE2E96"/>
    <w:rsid w:val="00CE2EAE"/>
    <w:rsid w:val="00CE301E"/>
    <w:rsid w:val="00CE34C2"/>
    <w:rsid w:val="00CE3FEB"/>
    <w:rsid w:val="00CE47B7"/>
    <w:rsid w:val="00CE4B16"/>
    <w:rsid w:val="00CE4B99"/>
    <w:rsid w:val="00CE4E01"/>
    <w:rsid w:val="00CE56E1"/>
    <w:rsid w:val="00CE5789"/>
    <w:rsid w:val="00CE5A81"/>
    <w:rsid w:val="00CE5F7E"/>
    <w:rsid w:val="00CE6043"/>
    <w:rsid w:val="00CE6423"/>
    <w:rsid w:val="00CE6503"/>
    <w:rsid w:val="00CE6552"/>
    <w:rsid w:val="00CE6C5C"/>
    <w:rsid w:val="00CE6E9B"/>
    <w:rsid w:val="00CE73FC"/>
    <w:rsid w:val="00CE766D"/>
    <w:rsid w:val="00CE76DF"/>
    <w:rsid w:val="00CE775E"/>
    <w:rsid w:val="00CE77E6"/>
    <w:rsid w:val="00CE7D91"/>
    <w:rsid w:val="00CF018A"/>
    <w:rsid w:val="00CF0899"/>
    <w:rsid w:val="00CF0928"/>
    <w:rsid w:val="00CF0963"/>
    <w:rsid w:val="00CF0993"/>
    <w:rsid w:val="00CF0BAF"/>
    <w:rsid w:val="00CF18F9"/>
    <w:rsid w:val="00CF23E3"/>
    <w:rsid w:val="00CF2637"/>
    <w:rsid w:val="00CF28F5"/>
    <w:rsid w:val="00CF29BF"/>
    <w:rsid w:val="00CF2D3C"/>
    <w:rsid w:val="00CF2FF4"/>
    <w:rsid w:val="00CF3004"/>
    <w:rsid w:val="00CF30D1"/>
    <w:rsid w:val="00CF3365"/>
    <w:rsid w:val="00CF41B6"/>
    <w:rsid w:val="00CF46E2"/>
    <w:rsid w:val="00CF4C48"/>
    <w:rsid w:val="00CF4C51"/>
    <w:rsid w:val="00CF56BF"/>
    <w:rsid w:val="00CF5DF6"/>
    <w:rsid w:val="00CF7002"/>
    <w:rsid w:val="00CF7163"/>
    <w:rsid w:val="00CF7595"/>
    <w:rsid w:val="00CF7FC1"/>
    <w:rsid w:val="00CF7FE7"/>
    <w:rsid w:val="00D000F2"/>
    <w:rsid w:val="00D00A53"/>
    <w:rsid w:val="00D00C72"/>
    <w:rsid w:val="00D00FC0"/>
    <w:rsid w:val="00D01064"/>
    <w:rsid w:val="00D010C5"/>
    <w:rsid w:val="00D01150"/>
    <w:rsid w:val="00D01551"/>
    <w:rsid w:val="00D02A81"/>
    <w:rsid w:val="00D03101"/>
    <w:rsid w:val="00D031C6"/>
    <w:rsid w:val="00D03440"/>
    <w:rsid w:val="00D039FB"/>
    <w:rsid w:val="00D03D1C"/>
    <w:rsid w:val="00D03F7F"/>
    <w:rsid w:val="00D040FA"/>
    <w:rsid w:val="00D04337"/>
    <w:rsid w:val="00D04339"/>
    <w:rsid w:val="00D04407"/>
    <w:rsid w:val="00D049A5"/>
    <w:rsid w:val="00D049AE"/>
    <w:rsid w:val="00D05047"/>
    <w:rsid w:val="00D05D1C"/>
    <w:rsid w:val="00D05DC1"/>
    <w:rsid w:val="00D05DFF"/>
    <w:rsid w:val="00D061DD"/>
    <w:rsid w:val="00D061E7"/>
    <w:rsid w:val="00D06AC9"/>
    <w:rsid w:val="00D06B71"/>
    <w:rsid w:val="00D06CBA"/>
    <w:rsid w:val="00D077F7"/>
    <w:rsid w:val="00D07DAD"/>
    <w:rsid w:val="00D10722"/>
    <w:rsid w:val="00D108DC"/>
    <w:rsid w:val="00D1104D"/>
    <w:rsid w:val="00D111B5"/>
    <w:rsid w:val="00D1152E"/>
    <w:rsid w:val="00D11568"/>
    <w:rsid w:val="00D115B1"/>
    <w:rsid w:val="00D11BA9"/>
    <w:rsid w:val="00D11C1D"/>
    <w:rsid w:val="00D11C96"/>
    <w:rsid w:val="00D12012"/>
    <w:rsid w:val="00D12944"/>
    <w:rsid w:val="00D130C0"/>
    <w:rsid w:val="00D1329B"/>
    <w:rsid w:val="00D13384"/>
    <w:rsid w:val="00D13400"/>
    <w:rsid w:val="00D13DB7"/>
    <w:rsid w:val="00D1430A"/>
    <w:rsid w:val="00D150FE"/>
    <w:rsid w:val="00D154D7"/>
    <w:rsid w:val="00D15902"/>
    <w:rsid w:val="00D1638B"/>
    <w:rsid w:val="00D16509"/>
    <w:rsid w:val="00D16A39"/>
    <w:rsid w:val="00D17090"/>
    <w:rsid w:val="00D17360"/>
    <w:rsid w:val="00D17F24"/>
    <w:rsid w:val="00D20978"/>
    <w:rsid w:val="00D20C43"/>
    <w:rsid w:val="00D20FD8"/>
    <w:rsid w:val="00D21209"/>
    <w:rsid w:val="00D218EA"/>
    <w:rsid w:val="00D22203"/>
    <w:rsid w:val="00D2239E"/>
    <w:rsid w:val="00D2249E"/>
    <w:rsid w:val="00D22A59"/>
    <w:rsid w:val="00D22CC1"/>
    <w:rsid w:val="00D24486"/>
    <w:rsid w:val="00D244EE"/>
    <w:rsid w:val="00D24609"/>
    <w:rsid w:val="00D249C3"/>
    <w:rsid w:val="00D2517B"/>
    <w:rsid w:val="00D254FB"/>
    <w:rsid w:val="00D2563E"/>
    <w:rsid w:val="00D25938"/>
    <w:rsid w:val="00D25A6D"/>
    <w:rsid w:val="00D25E29"/>
    <w:rsid w:val="00D262A4"/>
    <w:rsid w:val="00D26809"/>
    <w:rsid w:val="00D26B6F"/>
    <w:rsid w:val="00D26E37"/>
    <w:rsid w:val="00D272DE"/>
    <w:rsid w:val="00D273E8"/>
    <w:rsid w:val="00D27792"/>
    <w:rsid w:val="00D27A8E"/>
    <w:rsid w:val="00D27CAE"/>
    <w:rsid w:val="00D27CB6"/>
    <w:rsid w:val="00D30279"/>
    <w:rsid w:val="00D3030C"/>
    <w:rsid w:val="00D30579"/>
    <w:rsid w:val="00D309B7"/>
    <w:rsid w:val="00D3100C"/>
    <w:rsid w:val="00D31955"/>
    <w:rsid w:val="00D31AC1"/>
    <w:rsid w:val="00D31BFA"/>
    <w:rsid w:val="00D32840"/>
    <w:rsid w:val="00D33B3A"/>
    <w:rsid w:val="00D33C86"/>
    <w:rsid w:val="00D33E75"/>
    <w:rsid w:val="00D346E8"/>
    <w:rsid w:val="00D34A39"/>
    <w:rsid w:val="00D34C40"/>
    <w:rsid w:val="00D35342"/>
    <w:rsid w:val="00D35CC4"/>
    <w:rsid w:val="00D35E63"/>
    <w:rsid w:val="00D361F3"/>
    <w:rsid w:val="00D368AB"/>
    <w:rsid w:val="00D372BF"/>
    <w:rsid w:val="00D373D7"/>
    <w:rsid w:val="00D37971"/>
    <w:rsid w:val="00D37AEA"/>
    <w:rsid w:val="00D37C0E"/>
    <w:rsid w:val="00D40C96"/>
    <w:rsid w:val="00D4111C"/>
    <w:rsid w:val="00D41171"/>
    <w:rsid w:val="00D4170F"/>
    <w:rsid w:val="00D417EF"/>
    <w:rsid w:val="00D419AB"/>
    <w:rsid w:val="00D428C8"/>
    <w:rsid w:val="00D42E00"/>
    <w:rsid w:val="00D4322E"/>
    <w:rsid w:val="00D436BE"/>
    <w:rsid w:val="00D4448D"/>
    <w:rsid w:val="00D4467F"/>
    <w:rsid w:val="00D44BD3"/>
    <w:rsid w:val="00D44DA3"/>
    <w:rsid w:val="00D45062"/>
    <w:rsid w:val="00D45295"/>
    <w:rsid w:val="00D45ACF"/>
    <w:rsid w:val="00D45E7A"/>
    <w:rsid w:val="00D45EB6"/>
    <w:rsid w:val="00D46BCD"/>
    <w:rsid w:val="00D472A7"/>
    <w:rsid w:val="00D476F2"/>
    <w:rsid w:val="00D47728"/>
    <w:rsid w:val="00D502D1"/>
    <w:rsid w:val="00D50945"/>
    <w:rsid w:val="00D50A04"/>
    <w:rsid w:val="00D50CD2"/>
    <w:rsid w:val="00D5183D"/>
    <w:rsid w:val="00D519DF"/>
    <w:rsid w:val="00D51F8C"/>
    <w:rsid w:val="00D52444"/>
    <w:rsid w:val="00D5262D"/>
    <w:rsid w:val="00D527C7"/>
    <w:rsid w:val="00D52837"/>
    <w:rsid w:val="00D52A89"/>
    <w:rsid w:val="00D535D4"/>
    <w:rsid w:val="00D53B82"/>
    <w:rsid w:val="00D53C88"/>
    <w:rsid w:val="00D53E24"/>
    <w:rsid w:val="00D542DF"/>
    <w:rsid w:val="00D543C8"/>
    <w:rsid w:val="00D54581"/>
    <w:rsid w:val="00D54717"/>
    <w:rsid w:val="00D548A4"/>
    <w:rsid w:val="00D55920"/>
    <w:rsid w:val="00D55A91"/>
    <w:rsid w:val="00D55D90"/>
    <w:rsid w:val="00D56B79"/>
    <w:rsid w:val="00D57297"/>
    <w:rsid w:val="00D60F2D"/>
    <w:rsid w:val="00D610CE"/>
    <w:rsid w:val="00D61556"/>
    <w:rsid w:val="00D615B9"/>
    <w:rsid w:val="00D6170F"/>
    <w:rsid w:val="00D62225"/>
    <w:rsid w:val="00D6293E"/>
    <w:rsid w:val="00D62B87"/>
    <w:rsid w:val="00D630B1"/>
    <w:rsid w:val="00D631FE"/>
    <w:rsid w:val="00D63506"/>
    <w:rsid w:val="00D636B8"/>
    <w:rsid w:val="00D63A61"/>
    <w:rsid w:val="00D63FA2"/>
    <w:rsid w:val="00D64068"/>
    <w:rsid w:val="00D642ED"/>
    <w:rsid w:val="00D64653"/>
    <w:rsid w:val="00D64C6B"/>
    <w:rsid w:val="00D65342"/>
    <w:rsid w:val="00D65BC4"/>
    <w:rsid w:val="00D66321"/>
    <w:rsid w:val="00D6678B"/>
    <w:rsid w:val="00D66C7A"/>
    <w:rsid w:val="00D701C7"/>
    <w:rsid w:val="00D704E5"/>
    <w:rsid w:val="00D7059F"/>
    <w:rsid w:val="00D706D4"/>
    <w:rsid w:val="00D70A64"/>
    <w:rsid w:val="00D71201"/>
    <w:rsid w:val="00D71359"/>
    <w:rsid w:val="00D71B39"/>
    <w:rsid w:val="00D71B72"/>
    <w:rsid w:val="00D72CCC"/>
    <w:rsid w:val="00D72FDB"/>
    <w:rsid w:val="00D73705"/>
    <w:rsid w:val="00D73CC2"/>
    <w:rsid w:val="00D73F49"/>
    <w:rsid w:val="00D74BE4"/>
    <w:rsid w:val="00D74CF8"/>
    <w:rsid w:val="00D7508E"/>
    <w:rsid w:val="00D75741"/>
    <w:rsid w:val="00D75922"/>
    <w:rsid w:val="00D75A2A"/>
    <w:rsid w:val="00D760E8"/>
    <w:rsid w:val="00D76B43"/>
    <w:rsid w:val="00D76CFE"/>
    <w:rsid w:val="00D76DD9"/>
    <w:rsid w:val="00D773D8"/>
    <w:rsid w:val="00D77BB1"/>
    <w:rsid w:val="00D80B10"/>
    <w:rsid w:val="00D80C31"/>
    <w:rsid w:val="00D814FE"/>
    <w:rsid w:val="00D819DB"/>
    <w:rsid w:val="00D820C3"/>
    <w:rsid w:val="00D8276A"/>
    <w:rsid w:val="00D829A0"/>
    <w:rsid w:val="00D8307A"/>
    <w:rsid w:val="00D830FC"/>
    <w:rsid w:val="00D83979"/>
    <w:rsid w:val="00D83B75"/>
    <w:rsid w:val="00D83CFF"/>
    <w:rsid w:val="00D83EE6"/>
    <w:rsid w:val="00D842D8"/>
    <w:rsid w:val="00D84945"/>
    <w:rsid w:val="00D849D1"/>
    <w:rsid w:val="00D84CF3"/>
    <w:rsid w:val="00D85D42"/>
    <w:rsid w:val="00D86272"/>
    <w:rsid w:val="00D8644C"/>
    <w:rsid w:val="00D86B3D"/>
    <w:rsid w:val="00D86E85"/>
    <w:rsid w:val="00D8749D"/>
    <w:rsid w:val="00D874B0"/>
    <w:rsid w:val="00D87ADF"/>
    <w:rsid w:val="00D87C7A"/>
    <w:rsid w:val="00D87CD6"/>
    <w:rsid w:val="00D90229"/>
    <w:rsid w:val="00D90263"/>
    <w:rsid w:val="00D9073F"/>
    <w:rsid w:val="00D909C2"/>
    <w:rsid w:val="00D90E07"/>
    <w:rsid w:val="00D91086"/>
    <w:rsid w:val="00D91249"/>
    <w:rsid w:val="00D91343"/>
    <w:rsid w:val="00D914E6"/>
    <w:rsid w:val="00D92179"/>
    <w:rsid w:val="00D924FD"/>
    <w:rsid w:val="00D925D8"/>
    <w:rsid w:val="00D929F0"/>
    <w:rsid w:val="00D933EE"/>
    <w:rsid w:val="00D935EC"/>
    <w:rsid w:val="00D9374B"/>
    <w:rsid w:val="00D94187"/>
    <w:rsid w:val="00D949AC"/>
    <w:rsid w:val="00D94F29"/>
    <w:rsid w:val="00D953A2"/>
    <w:rsid w:val="00D957BF"/>
    <w:rsid w:val="00D95871"/>
    <w:rsid w:val="00D95C62"/>
    <w:rsid w:val="00D95C9F"/>
    <w:rsid w:val="00D95E48"/>
    <w:rsid w:val="00D96259"/>
    <w:rsid w:val="00D9630C"/>
    <w:rsid w:val="00D9646E"/>
    <w:rsid w:val="00D96AD0"/>
    <w:rsid w:val="00D96AE1"/>
    <w:rsid w:val="00D96C95"/>
    <w:rsid w:val="00D96E41"/>
    <w:rsid w:val="00D9714D"/>
    <w:rsid w:val="00D9739F"/>
    <w:rsid w:val="00D9767D"/>
    <w:rsid w:val="00D97919"/>
    <w:rsid w:val="00D97E57"/>
    <w:rsid w:val="00DA041F"/>
    <w:rsid w:val="00DA0734"/>
    <w:rsid w:val="00DA083E"/>
    <w:rsid w:val="00DA0B7D"/>
    <w:rsid w:val="00DA0EED"/>
    <w:rsid w:val="00DA1206"/>
    <w:rsid w:val="00DA1422"/>
    <w:rsid w:val="00DA1816"/>
    <w:rsid w:val="00DA182F"/>
    <w:rsid w:val="00DA2314"/>
    <w:rsid w:val="00DA23ED"/>
    <w:rsid w:val="00DA2B01"/>
    <w:rsid w:val="00DA2D4C"/>
    <w:rsid w:val="00DA305C"/>
    <w:rsid w:val="00DA32AE"/>
    <w:rsid w:val="00DA3470"/>
    <w:rsid w:val="00DA3893"/>
    <w:rsid w:val="00DA3A41"/>
    <w:rsid w:val="00DA3DFD"/>
    <w:rsid w:val="00DA5734"/>
    <w:rsid w:val="00DA5757"/>
    <w:rsid w:val="00DA5FD1"/>
    <w:rsid w:val="00DA60C8"/>
    <w:rsid w:val="00DA665E"/>
    <w:rsid w:val="00DA671B"/>
    <w:rsid w:val="00DA67E2"/>
    <w:rsid w:val="00DA6A7E"/>
    <w:rsid w:val="00DA6FA3"/>
    <w:rsid w:val="00DA7632"/>
    <w:rsid w:val="00DA78EB"/>
    <w:rsid w:val="00DA7AFD"/>
    <w:rsid w:val="00DB01A3"/>
    <w:rsid w:val="00DB0239"/>
    <w:rsid w:val="00DB0C33"/>
    <w:rsid w:val="00DB11EB"/>
    <w:rsid w:val="00DB141B"/>
    <w:rsid w:val="00DB1814"/>
    <w:rsid w:val="00DB1B99"/>
    <w:rsid w:val="00DB1EE6"/>
    <w:rsid w:val="00DB1F65"/>
    <w:rsid w:val="00DB209F"/>
    <w:rsid w:val="00DB20EB"/>
    <w:rsid w:val="00DB237A"/>
    <w:rsid w:val="00DB28F2"/>
    <w:rsid w:val="00DB2AD2"/>
    <w:rsid w:val="00DB2D08"/>
    <w:rsid w:val="00DB42C1"/>
    <w:rsid w:val="00DB47AC"/>
    <w:rsid w:val="00DB4BBC"/>
    <w:rsid w:val="00DB4CC5"/>
    <w:rsid w:val="00DB5074"/>
    <w:rsid w:val="00DB5917"/>
    <w:rsid w:val="00DB5DAC"/>
    <w:rsid w:val="00DB6603"/>
    <w:rsid w:val="00DB69A0"/>
    <w:rsid w:val="00DB6D3E"/>
    <w:rsid w:val="00DB6D48"/>
    <w:rsid w:val="00DB6E50"/>
    <w:rsid w:val="00DB726D"/>
    <w:rsid w:val="00DB7A4A"/>
    <w:rsid w:val="00DC033E"/>
    <w:rsid w:val="00DC044B"/>
    <w:rsid w:val="00DC061E"/>
    <w:rsid w:val="00DC149F"/>
    <w:rsid w:val="00DC221E"/>
    <w:rsid w:val="00DC2368"/>
    <w:rsid w:val="00DC296E"/>
    <w:rsid w:val="00DC2D9F"/>
    <w:rsid w:val="00DC2DD6"/>
    <w:rsid w:val="00DC2E9A"/>
    <w:rsid w:val="00DC32AA"/>
    <w:rsid w:val="00DC337F"/>
    <w:rsid w:val="00DC3424"/>
    <w:rsid w:val="00DC410B"/>
    <w:rsid w:val="00DC42FF"/>
    <w:rsid w:val="00DC4741"/>
    <w:rsid w:val="00DC4AF0"/>
    <w:rsid w:val="00DC4D6D"/>
    <w:rsid w:val="00DC52B1"/>
    <w:rsid w:val="00DC53D8"/>
    <w:rsid w:val="00DC55DD"/>
    <w:rsid w:val="00DC58F6"/>
    <w:rsid w:val="00DC68B7"/>
    <w:rsid w:val="00DC6AE1"/>
    <w:rsid w:val="00DC6C4A"/>
    <w:rsid w:val="00DC6EB5"/>
    <w:rsid w:val="00DC7385"/>
    <w:rsid w:val="00DC7489"/>
    <w:rsid w:val="00DC7630"/>
    <w:rsid w:val="00DC785A"/>
    <w:rsid w:val="00DC7C19"/>
    <w:rsid w:val="00DD0321"/>
    <w:rsid w:val="00DD0AA1"/>
    <w:rsid w:val="00DD1155"/>
    <w:rsid w:val="00DD1333"/>
    <w:rsid w:val="00DD1A71"/>
    <w:rsid w:val="00DD1BA5"/>
    <w:rsid w:val="00DD1C63"/>
    <w:rsid w:val="00DD2378"/>
    <w:rsid w:val="00DD2B55"/>
    <w:rsid w:val="00DD2B63"/>
    <w:rsid w:val="00DD2ED3"/>
    <w:rsid w:val="00DD30A9"/>
    <w:rsid w:val="00DD32C7"/>
    <w:rsid w:val="00DD380E"/>
    <w:rsid w:val="00DD4060"/>
    <w:rsid w:val="00DD40CC"/>
    <w:rsid w:val="00DD4628"/>
    <w:rsid w:val="00DD4C70"/>
    <w:rsid w:val="00DD4D2F"/>
    <w:rsid w:val="00DD526F"/>
    <w:rsid w:val="00DD5DEA"/>
    <w:rsid w:val="00DD642A"/>
    <w:rsid w:val="00DD68AE"/>
    <w:rsid w:val="00DD6A18"/>
    <w:rsid w:val="00DD6BAD"/>
    <w:rsid w:val="00DD6DB6"/>
    <w:rsid w:val="00DD72C5"/>
    <w:rsid w:val="00DD7399"/>
    <w:rsid w:val="00DD74CC"/>
    <w:rsid w:val="00DD78AC"/>
    <w:rsid w:val="00DD7B10"/>
    <w:rsid w:val="00DD7E39"/>
    <w:rsid w:val="00DE0887"/>
    <w:rsid w:val="00DE095C"/>
    <w:rsid w:val="00DE09A7"/>
    <w:rsid w:val="00DE0B56"/>
    <w:rsid w:val="00DE0BAD"/>
    <w:rsid w:val="00DE0F69"/>
    <w:rsid w:val="00DE0FE8"/>
    <w:rsid w:val="00DE1D24"/>
    <w:rsid w:val="00DE24BE"/>
    <w:rsid w:val="00DE2902"/>
    <w:rsid w:val="00DE2E32"/>
    <w:rsid w:val="00DE31AD"/>
    <w:rsid w:val="00DE32EC"/>
    <w:rsid w:val="00DE330E"/>
    <w:rsid w:val="00DE38A0"/>
    <w:rsid w:val="00DE3971"/>
    <w:rsid w:val="00DE3B4E"/>
    <w:rsid w:val="00DE419B"/>
    <w:rsid w:val="00DE4AC6"/>
    <w:rsid w:val="00DE4D88"/>
    <w:rsid w:val="00DE50F2"/>
    <w:rsid w:val="00DE5148"/>
    <w:rsid w:val="00DE552E"/>
    <w:rsid w:val="00DE55B4"/>
    <w:rsid w:val="00DE5AFA"/>
    <w:rsid w:val="00DE6112"/>
    <w:rsid w:val="00DE67D4"/>
    <w:rsid w:val="00DE69FF"/>
    <w:rsid w:val="00DE6D58"/>
    <w:rsid w:val="00DE6E09"/>
    <w:rsid w:val="00DE6FD1"/>
    <w:rsid w:val="00DE7874"/>
    <w:rsid w:val="00DF003A"/>
    <w:rsid w:val="00DF00C3"/>
    <w:rsid w:val="00DF0865"/>
    <w:rsid w:val="00DF11EC"/>
    <w:rsid w:val="00DF1219"/>
    <w:rsid w:val="00DF1306"/>
    <w:rsid w:val="00DF1310"/>
    <w:rsid w:val="00DF1569"/>
    <w:rsid w:val="00DF17DB"/>
    <w:rsid w:val="00DF1D10"/>
    <w:rsid w:val="00DF1D5B"/>
    <w:rsid w:val="00DF22A0"/>
    <w:rsid w:val="00DF22AA"/>
    <w:rsid w:val="00DF2766"/>
    <w:rsid w:val="00DF2897"/>
    <w:rsid w:val="00DF41EF"/>
    <w:rsid w:val="00DF431A"/>
    <w:rsid w:val="00DF4B88"/>
    <w:rsid w:val="00DF4CD2"/>
    <w:rsid w:val="00DF4F7B"/>
    <w:rsid w:val="00DF5383"/>
    <w:rsid w:val="00DF544E"/>
    <w:rsid w:val="00DF5577"/>
    <w:rsid w:val="00DF5D23"/>
    <w:rsid w:val="00DF609C"/>
    <w:rsid w:val="00DF6B9A"/>
    <w:rsid w:val="00DF7500"/>
    <w:rsid w:val="00DF76CE"/>
    <w:rsid w:val="00DF791F"/>
    <w:rsid w:val="00DF7C5A"/>
    <w:rsid w:val="00DF7C9B"/>
    <w:rsid w:val="00E00561"/>
    <w:rsid w:val="00E00612"/>
    <w:rsid w:val="00E008D8"/>
    <w:rsid w:val="00E00A07"/>
    <w:rsid w:val="00E00B6A"/>
    <w:rsid w:val="00E00E89"/>
    <w:rsid w:val="00E0115F"/>
    <w:rsid w:val="00E01782"/>
    <w:rsid w:val="00E01967"/>
    <w:rsid w:val="00E01BEB"/>
    <w:rsid w:val="00E01D2B"/>
    <w:rsid w:val="00E0259F"/>
    <w:rsid w:val="00E03B29"/>
    <w:rsid w:val="00E03E83"/>
    <w:rsid w:val="00E0452A"/>
    <w:rsid w:val="00E045E6"/>
    <w:rsid w:val="00E046D8"/>
    <w:rsid w:val="00E047AE"/>
    <w:rsid w:val="00E048B0"/>
    <w:rsid w:val="00E04C93"/>
    <w:rsid w:val="00E0540A"/>
    <w:rsid w:val="00E0547A"/>
    <w:rsid w:val="00E059B4"/>
    <w:rsid w:val="00E05D90"/>
    <w:rsid w:val="00E05DFA"/>
    <w:rsid w:val="00E065AC"/>
    <w:rsid w:val="00E0694C"/>
    <w:rsid w:val="00E07746"/>
    <w:rsid w:val="00E0774C"/>
    <w:rsid w:val="00E07ECA"/>
    <w:rsid w:val="00E07F5B"/>
    <w:rsid w:val="00E10202"/>
    <w:rsid w:val="00E1030B"/>
    <w:rsid w:val="00E1054E"/>
    <w:rsid w:val="00E10C04"/>
    <w:rsid w:val="00E125CB"/>
    <w:rsid w:val="00E1275F"/>
    <w:rsid w:val="00E12851"/>
    <w:rsid w:val="00E12AC6"/>
    <w:rsid w:val="00E12F10"/>
    <w:rsid w:val="00E13479"/>
    <w:rsid w:val="00E1358D"/>
    <w:rsid w:val="00E135DC"/>
    <w:rsid w:val="00E136B6"/>
    <w:rsid w:val="00E13C1A"/>
    <w:rsid w:val="00E13CCE"/>
    <w:rsid w:val="00E1411A"/>
    <w:rsid w:val="00E14C2C"/>
    <w:rsid w:val="00E16312"/>
    <w:rsid w:val="00E16B50"/>
    <w:rsid w:val="00E16C18"/>
    <w:rsid w:val="00E16E48"/>
    <w:rsid w:val="00E170BD"/>
    <w:rsid w:val="00E17426"/>
    <w:rsid w:val="00E17F1F"/>
    <w:rsid w:val="00E17FCD"/>
    <w:rsid w:val="00E202DA"/>
    <w:rsid w:val="00E20497"/>
    <w:rsid w:val="00E205DA"/>
    <w:rsid w:val="00E206E4"/>
    <w:rsid w:val="00E214B3"/>
    <w:rsid w:val="00E2153F"/>
    <w:rsid w:val="00E21CD6"/>
    <w:rsid w:val="00E21F9F"/>
    <w:rsid w:val="00E2262C"/>
    <w:rsid w:val="00E22685"/>
    <w:rsid w:val="00E2285E"/>
    <w:rsid w:val="00E228EC"/>
    <w:rsid w:val="00E22924"/>
    <w:rsid w:val="00E22FA9"/>
    <w:rsid w:val="00E2300A"/>
    <w:rsid w:val="00E236BB"/>
    <w:rsid w:val="00E23723"/>
    <w:rsid w:val="00E23756"/>
    <w:rsid w:val="00E238FE"/>
    <w:rsid w:val="00E239DD"/>
    <w:rsid w:val="00E23B1C"/>
    <w:rsid w:val="00E23CB9"/>
    <w:rsid w:val="00E23F79"/>
    <w:rsid w:val="00E2425D"/>
    <w:rsid w:val="00E242D5"/>
    <w:rsid w:val="00E24496"/>
    <w:rsid w:val="00E245FE"/>
    <w:rsid w:val="00E2462F"/>
    <w:rsid w:val="00E24DD1"/>
    <w:rsid w:val="00E25071"/>
    <w:rsid w:val="00E2543B"/>
    <w:rsid w:val="00E25454"/>
    <w:rsid w:val="00E25E6F"/>
    <w:rsid w:val="00E2665E"/>
    <w:rsid w:val="00E26AA3"/>
    <w:rsid w:val="00E26CCF"/>
    <w:rsid w:val="00E275A6"/>
    <w:rsid w:val="00E2777D"/>
    <w:rsid w:val="00E27925"/>
    <w:rsid w:val="00E27DF3"/>
    <w:rsid w:val="00E301B5"/>
    <w:rsid w:val="00E30611"/>
    <w:rsid w:val="00E308E0"/>
    <w:rsid w:val="00E308E4"/>
    <w:rsid w:val="00E31C7A"/>
    <w:rsid w:val="00E31CFA"/>
    <w:rsid w:val="00E31E08"/>
    <w:rsid w:val="00E31E87"/>
    <w:rsid w:val="00E31F7C"/>
    <w:rsid w:val="00E32247"/>
    <w:rsid w:val="00E322E9"/>
    <w:rsid w:val="00E3235F"/>
    <w:rsid w:val="00E32DE3"/>
    <w:rsid w:val="00E33255"/>
    <w:rsid w:val="00E33525"/>
    <w:rsid w:val="00E33544"/>
    <w:rsid w:val="00E33A42"/>
    <w:rsid w:val="00E33AE9"/>
    <w:rsid w:val="00E33B5B"/>
    <w:rsid w:val="00E33B7D"/>
    <w:rsid w:val="00E33C71"/>
    <w:rsid w:val="00E33FFB"/>
    <w:rsid w:val="00E34A10"/>
    <w:rsid w:val="00E34C8A"/>
    <w:rsid w:val="00E34D5E"/>
    <w:rsid w:val="00E34F0D"/>
    <w:rsid w:val="00E35080"/>
    <w:rsid w:val="00E3540B"/>
    <w:rsid w:val="00E360E2"/>
    <w:rsid w:val="00E368BC"/>
    <w:rsid w:val="00E369DA"/>
    <w:rsid w:val="00E36D49"/>
    <w:rsid w:val="00E36D81"/>
    <w:rsid w:val="00E37090"/>
    <w:rsid w:val="00E402A4"/>
    <w:rsid w:val="00E40792"/>
    <w:rsid w:val="00E40816"/>
    <w:rsid w:val="00E411B1"/>
    <w:rsid w:val="00E41D7C"/>
    <w:rsid w:val="00E420D3"/>
    <w:rsid w:val="00E421C0"/>
    <w:rsid w:val="00E42428"/>
    <w:rsid w:val="00E42491"/>
    <w:rsid w:val="00E425C2"/>
    <w:rsid w:val="00E42C5B"/>
    <w:rsid w:val="00E44157"/>
    <w:rsid w:val="00E442D8"/>
    <w:rsid w:val="00E443AA"/>
    <w:rsid w:val="00E4456F"/>
    <w:rsid w:val="00E447D3"/>
    <w:rsid w:val="00E44A18"/>
    <w:rsid w:val="00E452C2"/>
    <w:rsid w:val="00E45383"/>
    <w:rsid w:val="00E45587"/>
    <w:rsid w:val="00E455E2"/>
    <w:rsid w:val="00E459F5"/>
    <w:rsid w:val="00E45EB5"/>
    <w:rsid w:val="00E45F35"/>
    <w:rsid w:val="00E46613"/>
    <w:rsid w:val="00E46BBE"/>
    <w:rsid w:val="00E4734A"/>
    <w:rsid w:val="00E47923"/>
    <w:rsid w:val="00E47BCB"/>
    <w:rsid w:val="00E50545"/>
    <w:rsid w:val="00E50572"/>
    <w:rsid w:val="00E5073A"/>
    <w:rsid w:val="00E5084E"/>
    <w:rsid w:val="00E50BC9"/>
    <w:rsid w:val="00E50FF1"/>
    <w:rsid w:val="00E5103B"/>
    <w:rsid w:val="00E51A8F"/>
    <w:rsid w:val="00E51F33"/>
    <w:rsid w:val="00E52032"/>
    <w:rsid w:val="00E521F2"/>
    <w:rsid w:val="00E52511"/>
    <w:rsid w:val="00E529F8"/>
    <w:rsid w:val="00E53156"/>
    <w:rsid w:val="00E533C0"/>
    <w:rsid w:val="00E53453"/>
    <w:rsid w:val="00E538ED"/>
    <w:rsid w:val="00E5394F"/>
    <w:rsid w:val="00E53FED"/>
    <w:rsid w:val="00E540B7"/>
    <w:rsid w:val="00E54477"/>
    <w:rsid w:val="00E5526B"/>
    <w:rsid w:val="00E55485"/>
    <w:rsid w:val="00E554FB"/>
    <w:rsid w:val="00E55A2F"/>
    <w:rsid w:val="00E55ACE"/>
    <w:rsid w:val="00E55B8B"/>
    <w:rsid w:val="00E55C38"/>
    <w:rsid w:val="00E56954"/>
    <w:rsid w:val="00E56C00"/>
    <w:rsid w:val="00E56C27"/>
    <w:rsid w:val="00E56E69"/>
    <w:rsid w:val="00E56F7C"/>
    <w:rsid w:val="00E572B1"/>
    <w:rsid w:val="00E5740D"/>
    <w:rsid w:val="00E575D3"/>
    <w:rsid w:val="00E57ECE"/>
    <w:rsid w:val="00E60279"/>
    <w:rsid w:val="00E6085F"/>
    <w:rsid w:val="00E6119B"/>
    <w:rsid w:val="00E613DA"/>
    <w:rsid w:val="00E613DB"/>
    <w:rsid w:val="00E61650"/>
    <w:rsid w:val="00E622A5"/>
    <w:rsid w:val="00E62ACD"/>
    <w:rsid w:val="00E6343D"/>
    <w:rsid w:val="00E63D7A"/>
    <w:rsid w:val="00E648B0"/>
    <w:rsid w:val="00E65525"/>
    <w:rsid w:val="00E65A60"/>
    <w:rsid w:val="00E65E97"/>
    <w:rsid w:val="00E66009"/>
    <w:rsid w:val="00E66084"/>
    <w:rsid w:val="00E665C7"/>
    <w:rsid w:val="00E665CA"/>
    <w:rsid w:val="00E66819"/>
    <w:rsid w:val="00E669A7"/>
    <w:rsid w:val="00E66C1E"/>
    <w:rsid w:val="00E67640"/>
    <w:rsid w:val="00E67987"/>
    <w:rsid w:val="00E67A60"/>
    <w:rsid w:val="00E705BD"/>
    <w:rsid w:val="00E70644"/>
    <w:rsid w:val="00E70656"/>
    <w:rsid w:val="00E70BFA"/>
    <w:rsid w:val="00E70DF8"/>
    <w:rsid w:val="00E70F98"/>
    <w:rsid w:val="00E716A5"/>
    <w:rsid w:val="00E716B7"/>
    <w:rsid w:val="00E717DB"/>
    <w:rsid w:val="00E71DC9"/>
    <w:rsid w:val="00E71F54"/>
    <w:rsid w:val="00E7204E"/>
    <w:rsid w:val="00E72207"/>
    <w:rsid w:val="00E722D9"/>
    <w:rsid w:val="00E73118"/>
    <w:rsid w:val="00E733C3"/>
    <w:rsid w:val="00E734FF"/>
    <w:rsid w:val="00E73573"/>
    <w:rsid w:val="00E738A8"/>
    <w:rsid w:val="00E73DF9"/>
    <w:rsid w:val="00E7405E"/>
    <w:rsid w:val="00E758CB"/>
    <w:rsid w:val="00E75D3A"/>
    <w:rsid w:val="00E769AF"/>
    <w:rsid w:val="00E76C27"/>
    <w:rsid w:val="00E76E38"/>
    <w:rsid w:val="00E77102"/>
    <w:rsid w:val="00E77AE2"/>
    <w:rsid w:val="00E77BF4"/>
    <w:rsid w:val="00E8012F"/>
    <w:rsid w:val="00E8058D"/>
    <w:rsid w:val="00E8068E"/>
    <w:rsid w:val="00E80745"/>
    <w:rsid w:val="00E81221"/>
    <w:rsid w:val="00E814FF"/>
    <w:rsid w:val="00E8151A"/>
    <w:rsid w:val="00E817A6"/>
    <w:rsid w:val="00E8188C"/>
    <w:rsid w:val="00E825AC"/>
    <w:rsid w:val="00E82DEC"/>
    <w:rsid w:val="00E83090"/>
    <w:rsid w:val="00E832B4"/>
    <w:rsid w:val="00E8341E"/>
    <w:rsid w:val="00E836FA"/>
    <w:rsid w:val="00E840D7"/>
    <w:rsid w:val="00E841D2"/>
    <w:rsid w:val="00E84247"/>
    <w:rsid w:val="00E847CA"/>
    <w:rsid w:val="00E84AF1"/>
    <w:rsid w:val="00E84FB6"/>
    <w:rsid w:val="00E85179"/>
    <w:rsid w:val="00E853EE"/>
    <w:rsid w:val="00E8679A"/>
    <w:rsid w:val="00E86852"/>
    <w:rsid w:val="00E86CC3"/>
    <w:rsid w:val="00E86D9B"/>
    <w:rsid w:val="00E86F96"/>
    <w:rsid w:val="00E87279"/>
    <w:rsid w:val="00E8739A"/>
    <w:rsid w:val="00E87DE3"/>
    <w:rsid w:val="00E87EBC"/>
    <w:rsid w:val="00E900CE"/>
    <w:rsid w:val="00E90488"/>
    <w:rsid w:val="00E907BE"/>
    <w:rsid w:val="00E90D75"/>
    <w:rsid w:val="00E911B7"/>
    <w:rsid w:val="00E91EAE"/>
    <w:rsid w:val="00E91F62"/>
    <w:rsid w:val="00E92482"/>
    <w:rsid w:val="00E927CF"/>
    <w:rsid w:val="00E92A2D"/>
    <w:rsid w:val="00E93331"/>
    <w:rsid w:val="00E9354C"/>
    <w:rsid w:val="00E9383A"/>
    <w:rsid w:val="00E93C7D"/>
    <w:rsid w:val="00E93D39"/>
    <w:rsid w:val="00E93E52"/>
    <w:rsid w:val="00E94353"/>
    <w:rsid w:val="00E945AA"/>
    <w:rsid w:val="00E94AF4"/>
    <w:rsid w:val="00E94B31"/>
    <w:rsid w:val="00E94DCA"/>
    <w:rsid w:val="00E955BD"/>
    <w:rsid w:val="00E95A9F"/>
    <w:rsid w:val="00E95B5E"/>
    <w:rsid w:val="00E95F27"/>
    <w:rsid w:val="00E965EE"/>
    <w:rsid w:val="00E96E4C"/>
    <w:rsid w:val="00E97529"/>
    <w:rsid w:val="00E97BF2"/>
    <w:rsid w:val="00E97F4A"/>
    <w:rsid w:val="00E97FC0"/>
    <w:rsid w:val="00EA002F"/>
    <w:rsid w:val="00EA00BD"/>
    <w:rsid w:val="00EA0459"/>
    <w:rsid w:val="00EA04FB"/>
    <w:rsid w:val="00EA09BF"/>
    <w:rsid w:val="00EA09DD"/>
    <w:rsid w:val="00EA0BE8"/>
    <w:rsid w:val="00EA0C99"/>
    <w:rsid w:val="00EA0FA4"/>
    <w:rsid w:val="00EA100E"/>
    <w:rsid w:val="00EA11E6"/>
    <w:rsid w:val="00EA1587"/>
    <w:rsid w:val="00EA1A1D"/>
    <w:rsid w:val="00EA216D"/>
    <w:rsid w:val="00EA27CC"/>
    <w:rsid w:val="00EA2BE7"/>
    <w:rsid w:val="00EA330D"/>
    <w:rsid w:val="00EA3725"/>
    <w:rsid w:val="00EA37A6"/>
    <w:rsid w:val="00EA37F5"/>
    <w:rsid w:val="00EA3957"/>
    <w:rsid w:val="00EA3C65"/>
    <w:rsid w:val="00EA3D40"/>
    <w:rsid w:val="00EA3EB9"/>
    <w:rsid w:val="00EA3ED8"/>
    <w:rsid w:val="00EA4707"/>
    <w:rsid w:val="00EA4B11"/>
    <w:rsid w:val="00EA4CB8"/>
    <w:rsid w:val="00EA4D23"/>
    <w:rsid w:val="00EA4EBD"/>
    <w:rsid w:val="00EA57FB"/>
    <w:rsid w:val="00EA592C"/>
    <w:rsid w:val="00EA59D6"/>
    <w:rsid w:val="00EA5D2B"/>
    <w:rsid w:val="00EA5DC6"/>
    <w:rsid w:val="00EA5EA8"/>
    <w:rsid w:val="00EA61D8"/>
    <w:rsid w:val="00EA61F9"/>
    <w:rsid w:val="00EA65FA"/>
    <w:rsid w:val="00EA6FA1"/>
    <w:rsid w:val="00EA724F"/>
    <w:rsid w:val="00EA7281"/>
    <w:rsid w:val="00EA7338"/>
    <w:rsid w:val="00EA7E3A"/>
    <w:rsid w:val="00EB04C4"/>
    <w:rsid w:val="00EB050C"/>
    <w:rsid w:val="00EB0573"/>
    <w:rsid w:val="00EB09E1"/>
    <w:rsid w:val="00EB0D0B"/>
    <w:rsid w:val="00EB1B63"/>
    <w:rsid w:val="00EB1F4F"/>
    <w:rsid w:val="00EB21CF"/>
    <w:rsid w:val="00EB2275"/>
    <w:rsid w:val="00EB29DB"/>
    <w:rsid w:val="00EB2E87"/>
    <w:rsid w:val="00EB3907"/>
    <w:rsid w:val="00EB3923"/>
    <w:rsid w:val="00EB39A3"/>
    <w:rsid w:val="00EB40FB"/>
    <w:rsid w:val="00EB4BBD"/>
    <w:rsid w:val="00EB4DB8"/>
    <w:rsid w:val="00EB4F10"/>
    <w:rsid w:val="00EB4F31"/>
    <w:rsid w:val="00EB5640"/>
    <w:rsid w:val="00EB58C6"/>
    <w:rsid w:val="00EB5BB5"/>
    <w:rsid w:val="00EB5C82"/>
    <w:rsid w:val="00EB60EC"/>
    <w:rsid w:val="00EB65D8"/>
    <w:rsid w:val="00EB6DD6"/>
    <w:rsid w:val="00EB70E5"/>
    <w:rsid w:val="00EB7510"/>
    <w:rsid w:val="00EB764B"/>
    <w:rsid w:val="00EC028B"/>
    <w:rsid w:val="00EC0303"/>
    <w:rsid w:val="00EC0928"/>
    <w:rsid w:val="00EC0D1E"/>
    <w:rsid w:val="00EC111E"/>
    <w:rsid w:val="00EC116B"/>
    <w:rsid w:val="00EC1383"/>
    <w:rsid w:val="00EC1621"/>
    <w:rsid w:val="00EC17ED"/>
    <w:rsid w:val="00EC2105"/>
    <w:rsid w:val="00EC2278"/>
    <w:rsid w:val="00EC29B1"/>
    <w:rsid w:val="00EC2BA1"/>
    <w:rsid w:val="00EC2EF8"/>
    <w:rsid w:val="00EC33B1"/>
    <w:rsid w:val="00EC3570"/>
    <w:rsid w:val="00EC3F60"/>
    <w:rsid w:val="00EC4569"/>
    <w:rsid w:val="00EC4BDB"/>
    <w:rsid w:val="00EC4C51"/>
    <w:rsid w:val="00EC5388"/>
    <w:rsid w:val="00EC5498"/>
    <w:rsid w:val="00EC593D"/>
    <w:rsid w:val="00EC5C2A"/>
    <w:rsid w:val="00EC5C6C"/>
    <w:rsid w:val="00EC5C98"/>
    <w:rsid w:val="00EC638D"/>
    <w:rsid w:val="00EC6577"/>
    <w:rsid w:val="00EC6799"/>
    <w:rsid w:val="00EC6FBF"/>
    <w:rsid w:val="00EC7816"/>
    <w:rsid w:val="00EC795A"/>
    <w:rsid w:val="00EC7CEF"/>
    <w:rsid w:val="00EC7F3A"/>
    <w:rsid w:val="00ED03C8"/>
    <w:rsid w:val="00ED0943"/>
    <w:rsid w:val="00ED14F6"/>
    <w:rsid w:val="00ED1B50"/>
    <w:rsid w:val="00ED1D79"/>
    <w:rsid w:val="00ED2832"/>
    <w:rsid w:val="00ED2ABC"/>
    <w:rsid w:val="00ED2B17"/>
    <w:rsid w:val="00ED34A9"/>
    <w:rsid w:val="00ED34C0"/>
    <w:rsid w:val="00ED39F8"/>
    <w:rsid w:val="00ED3C74"/>
    <w:rsid w:val="00ED3F2B"/>
    <w:rsid w:val="00ED49EF"/>
    <w:rsid w:val="00ED4A35"/>
    <w:rsid w:val="00ED53FB"/>
    <w:rsid w:val="00ED6066"/>
    <w:rsid w:val="00ED682D"/>
    <w:rsid w:val="00ED6A1B"/>
    <w:rsid w:val="00ED6B25"/>
    <w:rsid w:val="00EE0111"/>
    <w:rsid w:val="00EE0795"/>
    <w:rsid w:val="00EE0832"/>
    <w:rsid w:val="00EE0B0C"/>
    <w:rsid w:val="00EE0F08"/>
    <w:rsid w:val="00EE1752"/>
    <w:rsid w:val="00EE182D"/>
    <w:rsid w:val="00EE19EE"/>
    <w:rsid w:val="00EE1D0D"/>
    <w:rsid w:val="00EE1D49"/>
    <w:rsid w:val="00EE296A"/>
    <w:rsid w:val="00EE2BF2"/>
    <w:rsid w:val="00EE2EE2"/>
    <w:rsid w:val="00EE3198"/>
    <w:rsid w:val="00EE33DF"/>
    <w:rsid w:val="00EE3B9F"/>
    <w:rsid w:val="00EE3BA7"/>
    <w:rsid w:val="00EE3CDF"/>
    <w:rsid w:val="00EE3DD9"/>
    <w:rsid w:val="00EE436B"/>
    <w:rsid w:val="00EE4C06"/>
    <w:rsid w:val="00EE4E1B"/>
    <w:rsid w:val="00EE4F45"/>
    <w:rsid w:val="00EE570E"/>
    <w:rsid w:val="00EE59F9"/>
    <w:rsid w:val="00EE5CDF"/>
    <w:rsid w:val="00EE5E05"/>
    <w:rsid w:val="00EE5EF9"/>
    <w:rsid w:val="00EE62E9"/>
    <w:rsid w:val="00EE67A7"/>
    <w:rsid w:val="00EE6B61"/>
    <w:rsid w:val="00EE6E0A"/>
    <w:rsid w:val="00EE7133"/>
    <w:rsid w:val="00EE7414"/>
    <w:rsid w:val="00EE7472"/>
    <w:rsid w:val="00EE7701"/>
    <w:rsid w:val="00EE7AA6"/>
    <w:rsid w:val="00EF02A8"/>
    <w:rsid w:val="00EF048F"/>
    <w:rsid w:val="00EF06F6"/>
    <w:rsid w:val="00EF0FC0"/>
    <w:rsid w:val="00EF1C64"/>
    <w:rsid w:val="00EF1D82"/>
    <w:rsid w:val="00EF2066"/>
    <w:rsid w:val="00EF2628"/>
    <w:rsid w:val="00EF2BCB"/>
    <w:rsid w:val="00EF2F55"/>
    <w:rsid w:val="00EF35DA"/>
    <w:rsid w:val="00EF3696"/>
    <w:rsid w:val="00EF3AF8"/>
    <w:rsid w:val="00EF414D"/>
    <w:rsid w:val="00EF41E0"/>
    <w:rsid w:val="00EF4612"/>
    <w:rsid w:val="00EF466A"/>
    <w:rsid w:val="00EF4D5E"/>
    <w:rsid w:val="00EF50B2"/>
    <w:rsid w:val="00EF53C1"/>
    <w:rsid w:val="00EF5654"/>
    <w:rsid w:val="00EF5932"/>
    <w:rsid w:val="00EF596F"/>
    <w:rsid w:val="00EF5E62"/>
    <w:rsid w:val="00EF60B6"/>
    <w:rsid w:val="00EF6184"/>
    <w:rsid w:val="00EF6696"/>
    <w:rsid w:val="00EF6BC2"/>
    <w:rsid w:val="00EF6EFE"/>
    <w:rsid w:val="00EF6FB9"/>
    <w:rsid w:val="00EF71CD"/>
    <w:rsid w:val="00EF7587"/>
    <w:rsid w:val="00EF7652"/>
    <w:rsid w:val="00EF7817"/>
    <w:rsid w:val="00EF7B0F"/>
    <w:rsid w:val="00F0027F"/>
    <w:rsid w:val="00F004CC"/>
    <w:rsid w:val="00F00653"/>
    <w:rsid w:val="00F00A2A"/>
    <w:rsid w:val="00F010A7"/>
    <w:rsid w:val="00F01B47"/>
    <w:rsid w:val="00F01E96"/>
    <w:rsid w:val="00F01EF9"/>
    <w:rsid w:val="00F01FCC"/>
    <w:rsid w:val="00F0254C"/>
    <w:rsid w:val="00F0262B"/>
    <w:rsid w:val="00F02928"/>
    <w:rsid w:val="00F02967"/>
    <w:rsid w:val="00F02D1B"/>
    <w:rsid w:val="00F02E65"/>
    <w:rsid w:val="00F02F62"/>
    <w:rsid w:val="00F03AC4"/>
    <w:rsid w:val="00F042AB"/>
    <w:rsid w:val="00F048B7"/>
    <w:rsid w:val="00F0558E"/>
    <w:rsid w:val="00F05D51"/>
    <w:rsid w:val="00F06354"/>
    <w:rsid w:val="00F066DC"/>
    <w:rsid w:val="00F06909"/>
    <w:rsid w:val="00F06929"/>
    <w:rsid w:val="00F0699D"/>
    <w:rsid w:val="00F06C6E"/>
    <w:rsid w:val="00F06DA9"/>
    <w:rsid w:val="00F06E37"/>
    <w:rsid w:val="00F0718F"/>
    <w:rsid w:val="00F07C32"/>
    <w:rsid w:val="00F07C82"/>
    <w:rsid w:val="00F1017E"/>
    <w:rsid w:val="00F10255"/>
    <w:rsid w:val="00F102F0"/>
    <w:rsid w:val="00F10AB1"/>
    <w:rsid w:val="00F10BB5"/>
    <w:rsid w:val="00F110B8"/>
    <w:rsid w:val="00F114A1"/>
    <w:rsid w:val="00F1171F"/>
    <w:rsid w:val="00F11C12"/>
    <w:rsid w:val="00F11D35"/>
    <w:rsid w:val="00F11DA6"/>
    <w:rsid w:val="00F11DD8"/>
    <w:rsid w:val="00F11FEB"/>
    <w:rsid w:val="00F1208E"/>
    <w:rsid w:val="00F121A3"/>
    <w:rsid w:val="00F12286"/>
    <w:rsid w:val="00F123E1"/>
    <w:rsid w:val="00F12A3A"/>
    <w:rsid w:val="00F12B5C"/>
    <w:rsid w:val="00F12BFB"/>
    <w:rsid w:val="00F13168"/>
    <w:rsid w:val="00F1322F"/>
    <w:rsid w:val="00F13278"/>
    <w:rsid w:val="00F136C2"/>
    <w:rsid w:val="00F138FD"/>
    <w:rsid w:val="00F13F3C"/>
    <w:rsid w:val="00F13FF9"/>
    <w:rsid w:val="00F14793"/>
    <w:rsid w:val="00F14A1A"/>
    <w:rsid w:val="00F14A1C"/>
    <w:rsid w:val="00F14DC9"/>
    <w:rsid w:val="00F15580"/>
    <w:rsid w:val="00F15623"/>
    <w:rsid w:val="00F15857"/>
    <w:rsid w:val="00F158F9"/>
    <w:rsid w:val="00F15BA5"/>
    <w:rsid w:val="00F15CE3"/>
    <w:rsid w:val="00F15F78"/>
    <w:rsid w:val="00F169F8"/>
    <w:rsid w:val="00F1784D"/>
    <w:rsid w:val="00F17929"/>
    <w:rsid w:val="00F17C26"/>
    <w:rsid w:val="00F17D47"/>
    <w:rsid w:val="00F17DE9"/>
    <w:rsid w:val="00F17F4C"/>
    <w:rsid w:val="00F2063C"/>
    <w:rsid w:val="00F20A00"/>
    <w:rsid w:val="00F20EE9"/>
    <w:rsid w:val="00F210F2"/>
    <w:rsid w:val="00F21491"/>
    <w:rsid w:val="00F21C9B"/>
    <w:rsid w:val="00F221E3"/>
    <w:rsid w:val="00F2248B"/>
    <w:rsid w:val="00F229E5"/>
    <w:rsid w:val="00F22CB9"/>
    <w:rsid w:val="00F2306B"/>
    <w:rsid w:val="00F2335A"/>
    <w:rsid w:val="00F237B0"/>
    <w:rsid w:val="00F24C7A"/>
    <w:rsid w:val="00F24FC5"/>
    <w:rsid w:val="00F251BF"/>
    <w:rsid w:val="00F254B8"/>
    <w:rsid w:val="00F25EBB"/>
    <w:rsid w:val="00F26474"/>
    <w:rsid w:val="00F2672A"/>
    <w:rsid w:val="00F2676F"/>
    <w:rsid w:val="00F278B1"/>
    <w:rsid w:val="00F2791B"/>
    <w:rsid w:val="00F27E5C"/>
    <w:rsid w:val="00F27F2E"/>
    <w:rsid w:val="00F27F58"/>
    <w:rsid w:val="00F306BD"/>
    <w:rsid w:val="00F30830"/>
    <w:rsid w:val="00F30AAA"/>
    <w:rsid w:val="00F30B0D"/>
    <w:rsid w:val="00F30FD1"/>
    <w:rsid w:val="00F310A0"/>
    <w:rsid w:val="00F316B4"/>
    <w:rsid w:val="00F31F1B"/>
    <w:rsid w:val="00F31F8F"/>
    <w:rsid w:val="00F32302"/>
    <w:rsid w:val="00F3249A"/>
    <w:rsid w:val="00F32954"/>
    <w:rsid w:val="00F33071"/>
    <w:rsid w:val="00F33BC6"/>
    <w:rsid w:val="00F33DDB"/>
    <w:rsid w:val="00F34603"/>
    <w:rsid w:val="00F34C2B"/>
    <w:rsid w:val="00F34F0B"/>
    <w:rsid w:val="00F34FD0"/>
    <w:rsid w:val="00F35307"/>
    <w:rsid w:val="00F35321"/>
    <w:rsid w:val="00F35371"/>
    <w:rsid w:val="00F358AC"/>
    <w:rsid w:val="00F36504"/>
    <w:rsid w:val="00F36774"/>
    <w:rsid w:val="00F36A2D"/>
    <w:rsid w:val="00F40689"/>
    <w:rsid w:val="00F406EF"/>
    <w:rsid w:val="00F40C74"/>
    <w:rsid w:val="00F41178"/>
    <w:rsid w:val="00F41658"/>
    <w:rsid w:val="00F41875"/>
    <w:rsid w:val="00F41EF2"/>
    <w:rsid w:val="00F41F27"/>
    <w:rsid w:val="00F41F62"/>
    <w:rsid w:val="00F421E9"/>
    <w:rsid w:val="00F42952"/>
    <w:rsid w:val="00F42B0A"/>
    <w:rsid w:val="00F42B9D"/>
    <w:rsid w:val="00F433F7"/>
    <w:rsid w:val="00F435FD"/>
    <w:rsid w:val="00F43A68"/>
    <w:rsid w:val="00F4411F"/>
    <w:rsid w:val="00F44B25"/>
    <w:rsid w:val="00F44E20"/>
    <w:rsid w:val="00F44F89"/>
    <w:rsid w:val="00F45144"/>
    <w:rsid w:val="00F4554E"/>
    <w:rsid w:val="00F457A3"/>
    <w:rsid w:val="00F45806"/>
    <w:rsid w:val="00F45BDA"/>
    <w:rsid w:val="00F45F3F"/>
    <w:rsid w:val="00F463AA"/>
    <w:rsid w:val="00F47300"/>
    <w:rsid w:val="00F4774D"/>
    <w:rsid w:val="00F4777D"/>
    <w:rsid w:val="00F50030"/>
    <w:rsid w:val="00F5054B"/>
    <w:rsid w:val="00F5089A"/>
    <w:rsid w:val="00F51205"/>
    <w:rsid w:val="00F51820"/>
    <w:rsid w:val="00F51A52"/>
    <w:rsid w:val="00F51BE5"/>
    <w:rsid w:val="00F5267E"/>
    <w:rsid w:val="00F53825"/>
    <w:rsid w:val="00F538F2"/>
    <w:rsid w:val="00F5410A"/>
    <w:rsid w:val="00F54938"/>
    <w:rsid w:val="00F54DFD"/>
    <w:rsid w:val="00F54F85"/>
    <w:rsid w:val="00F550E2"/>
    <w:rsid w:val="00F55932"/>
    <w:rsid w:val="00F55BE1"/>
    <w:rsid w:val="00F55FD7"/>
    <w:rsid w:val="00F5620C"/>
    <w:rsid w:val="00F56274"/>
    <w:rsid w:val="00F56510"/>
    <w:rsid w:val="00F56513"/>
    <w:rsid w:val="00F5655D"/>
    <w:rsid w:val="00F5681B"/>
    <w:rsid w:val="00F56C40"/>
    <w:rsid w:val="00F572B5"/>
    <w:rsid w:val="00F5748E"/>
    <w:rsid w:val="00F576F7"/>
    <w:rsid w:val="00F60038"/>
    <w:rsid w:val="00F602E1"/>
    <w:rsid w:val="00F608F2"/>
    <w:rsid w:val="00F60EFC"/>
    <w:rsid w:val="00F6132F"/>
    <w:rsid w:val="00F6165E"/>
    <w:rsid w:val="00F6213A"/>
    <w:rsid w:val="00F62292"/>
    <w:rsid w:val="00F62387"/>
    <w:rsid w:val="00F6246B"/>
    <w:rsid w:val="00F628B0"/>
    <w:rsid w:val="00F62FA8"/>
    <w:rsid w:val="00F63275"/>
    <w:rsid w:val="00F63401"/>
    <w:rsid w:val="00F63B3C"/>
    <w:rsid w:val="00F63D40"/>
    <w:rsid w:val="00F63E12"/>
    <w:rsid w:val="00F642F2"/>
    <w:rsid w:val="00F64B17"/>
    <w:rsid w:val="00F64F56"/>
    <w:rsid w:val="00F651CD"/>
    <w:rsid w:val="00F659B0"/>
    <w:rsid w:val="00F65A07"/>
    <w:rsid w:val="00F65BCE"/>
    <w:rsid w:val="00F662AB"/>
    <w:rsid w:val="00F66465"/>
    <w:rsid w:val="00F66470"/>
    <w:rsid w:val="00F66B4D"/>
    <w:rsid w:val="00F670ED"/>
    <w:rsid w:val="00F67A04"/>
    <w:rsid w:val="00F67B1B"/>
    <w:rsid w:val="00F67EFD"/>
    <w:rsid w:val="00F70840"/>
    <w:rsid w:val="00F7119D"/>
    <w:rsid w:val="00F713F0"/>
    <w:rsid w:val="00F7150C"/>
    <w:rsid w:val="00F71544"/>
    <w:rsid w:val="00F7192F"/>
    <w:rsid w:val="00F72B7B"/>
    <w:rsid w:val="00F72EE2"/>
    <w:rsid w:val="00F7301B"/>
    <w:rsid w:val="00F7315F"/>
    <w:rsid w:val="00F731A5"/>
    <w:rsid w:val="00F73363"/>
    <w:rsid w:val="00F73625"/>
    <w:rsid w:val="00F73BAA"/>
    <w:rsid w:val="00F74119"/>
    <w:rsid w:val="00F74742"/>
    <w:rsid w:val="00F74DBA"/>
    <w:rsid w:val="00F74E17"/>
    <w:rsid w:val="00F75248"/>
    <w:rsid w:val="00F7591D"/>
    <w:rsid w:val="00F75D6F"/>
    <w:rsid w:val="00F7621D"/>
    <w:rsid w:val="00F77091"/>
    <w:rsid w:val="00F7714E"/>
    <w:rsid w:val="00F77437"/>
    <w:rsid w:val="00F77680"/>
    <w:rsid w:val="00F77C86"/>
    <w:rsid w:val="00F77D25"/>
    <w:rsid w:val="00F77E9D"/>
    <w:rsid w:val="00F806FA"/>
    <w:rsid w:val="00F80BC5"/>
    <w:rsid w:val="00F814E9"/>
    <w:rsid w:val="00F815E9"/>
    <w:rsid w:val="00F8192B"/>
    <w:rsid w:val="00F81B90"/>
    <w:rsid w:val="00F81BCE"/>
    <w:rsid w:val="00F82F2B"/>
    <w:rsid w:val="00F83EE3"/>
    <w:rsid w:val="00F847DF"/>
    <w:rsid w:val="00F849D6"/>
    <w:rsid w:val="00F84A33"/>
    <w:rsid w:val="00F84D46"/>
    <w:rsid w:val="00F84F81"/>
    <w:rsid w:val="00F85309"/>
    <w:rsid w:val="00F8595D"/>
    <w:rsid w:val="00F85A01"/>
    <w:rsid w:val="00F85AF8"/>
    <w:rsid w:val="00F85BD5"/>
    <w:rsid w:val="00F85DDA"/>
    <w:rsid w:val="00F864B6"/>
    <w:rsid w:val="00F86A2B"/>
    <w:rsid w:val="00F86CC8"/>
    <w:rsid w:val="00F86DFA"/>
    <w:rsid w:val="00F87338"/>
    <w:rsid w:val="00F87512"/>
    <w:rsid w:val="00F877F0"/>
    <w:rsid w:val="00F87915"/>
    <w:rsid w:val="00F87B99"/>
    <w:rsid w:val="00F90095"/>
    <w:rsid w:val="00F9051D"/>
    <w:rsid w:val="00F909D6"/>
    <w:rsid w:val="00F90A44"/>
    <w:rsid w:val="00F9139B"/>
    <w:rsid w:val="00F921F2"/>
    <w:rsid w:val="00F9250E"/>
    <w:rsid w:val="00F92F45"/>
    <w:rsid w:val="00F93253"/>
    <w:rsid w:val="00F93335"/>
    <w:rsid w:val="00F9375A"/>
    <w:rsid w:val="00F9395F"/>
    <w:rsid w:val="00F93B83"/>
    <w:rsid w:val="00F93F4E"/>
    <w:rsid w:val="00F94549"/>
    <w:rsid w:val="00F94734"/>
    <w:rsid w:val="00F94DA8"/>
    <w:rsid w:val="00F950D9"/>
    <w:rsid w:val="00F953DC"/>
    <w:rsid w:val="00F95512"/>
    <w:rsid w:val="00F95657"/>
    <w:rsid w:val="00F95DB2"/>
    <w:rsid w:val="00F95F53"/>
    <w:rsid w:val="00F9691A"/>
    <w:rsid w:val="00F969D5"/>
    <w:rsid w:val="00F97D6F"/>
    <w:rsid w:val="00F97DB7"/>
    <w:rsid w:val="00F97ECE"/>
    <w:rsid w:val="00F97F85"/>
    <w:rsid w:val="00FA0151"/>
    <w:rsid w:val="00FA02AF"/>
    <w:rsid w:val="00FA03AA"/>
    <w:rsid w:val="00FA04BB"/>
    <w:rsid w:val="00FA0730"/>
    <w:rsid w:val="00FA09D2"/>
    <w:rsid w:val="00FA0BB7"/>
    <w:rsid w:val="00FA128B"/>
    <w:rsid w:val="00FA139D"/>
    <w:rsid w:val="00FA1843"/>
    <w:rsid w:val="00FA1C76"/>
    <w:rsid w:val="00FA2BBC"/>
    <w:rsid w:val="00FA2E42"/>
    <w:rsid w:val="00FA2E79"/>
    <w:rsid w:val="00FA3804"/>
    <w:rsid w:val="00FA39A5"/>
    <w:rsid w:val="00FA3CE1"/>
    <w:rsid w:val="00FA3F95"/>
    <w:rsid w:val="00FA4B20"/>
    <w:rsid w:val="00FA4BF9"/>
    <w:rsid w:val="00FA5082"/>
    <w:rsid w:val="00FA5AC1"/>
    <w:rsid w:val="00FA5BE8"/>
    <w:rsid w:val="00FA5EF3"/>
    <w:rsid w:val="00FA5FD7"/>
    <w:rsid w:val="00FA62C1"/>
    <w:rsid w:val="00FA640A"/>
    <w:rsid w:val="00FA6979"/>
    <w:rsid w:val="00FA6F58"/>
    <w:rsid w:val="00FA74FC"/>
    <w:rsid w:val="00FA7852"/>
    <w:rsid w:val="00FA7B07"/>
    <w:rsid w:val="00FB062E"/>
    <w:rsid w:val="00FB082D"/>
    <w:rsid w:val="00FB16C6"/>
    <w:rsid w:val="00FB1F93"/>
    <w:rsid w:val="00FB212B"/>
    <w:rsid w:val="00FB26F5"/>
    <w:rsid w:val="00FB2A78"/>
    <w:rsid w:val="00FB2DAB"/>
    <w:rsid w:val="00FB321F"/>
    <w:rsid w:val="00FB33D8"/>
    <w:rsid w:val="00FB3771"/>
    <w:rsid w:val="00FB38DD"/>
    <w:rsid w:val="00FB3C92"/>
    <w:rsid w:val="00FB4048"/>
    <w:rsid w:val="00FB533A"/>
    <w:rsid w:val="00FB5549"/>
    <w:rsid w:val="00FB585F"/>
    <w:rsid w:val="00FB5D5F"/>
    <w:rsid w:val="00FB6497"/>
    <w:rsid w:val="00FB72DE"/>
    <w:rsid w:val="00FB7462"/>
    <w:rsid w:val="00FB7AA3"/>
    <w:rsid w:val="00FB7D1E"/>
    <w:rsid w:val="00FB7D4B"/>
    <w:rsid w:val="00FC06C2"/>
    <w:rsid w:val="00FC0B48"/>
    <w:rsid w:val="00FC0D0A"/>
    <w:rsid w:val="00FC0E93"/>
    <w:rsid w:val="00FC0FC1"/>
    <w:rsid w:val="00FC110F"/>
    <w:rsid w:val="00FC1976"/>
    <w:rsid w:val="00FC1A2D"/>
    <w:rsid w:val="00FC1C54"/>
    <w:rsid w:val="00FC21D9"/>
    <w:rsid w:val="00FC25FC"/>
    <w:rsid w:val="00FC2706"/>
    <w:rsid w:val="00FC275A"/>
    <w:rsid w:val="00FC2858"/>
    <w:rsid w:val="00FC2D4A"/>
    <w:rsid w:val="00FC2EC9"/>
    <w:rsid w:val="00FC31BD"/>
    <w:rsid w:val="00FC33FD"/>
    <w:rsid w:val="00FC3721"/>
    <w:rsid w:val="00FC3C85"/>
    <w:rsid w:val="00FC41B7"/>
    <w:rsid w:val="00FC42F8"/>
    <w:rsid w:val="00FC4322"/>
    <w:rsid w:val="00FC44C9"/>
    <w:rsid w:val="00FC46D0"/>
    <w:rsid w:val="00FC4921"/>
    <w:rsid w:val="00FC4C02"/>
    <w:rsid w:val="00FC4CCE"/>
    <w:rsid w:val="00FC4DC2"/>
    <w:rsid w:val="00FC5128"/>
    <w:rsid w:val="00FC5A9D"/>
    <w:rsid w:val="00FC62AE"/>
    <w:rsid w:val="00FC6468"/>
    <w:rsid w:val="00FC68F8"/>
    <w:rsid w:val="00FC723A"/>
    <w:rsid w:val="00FD00B0"/>
    <w:rsid w:val="00FD0603"/>
    <w:rsid w:val="00FD0CF4"/>
    <w:rsid w:val="00FD1509"/>
    <w:rsid w:val="00FD1AB7"/>
    <w:rsid w:val="00FD1ECF"/>
    <w:rsid w:val="00FD1F0E"/>
    <w:rsid w:val="00FD2207"/>
    <w:rsid w:val="00FD2560"/>
    <w:rsid w:val="00FD2701"/>
    <w:rsid w:val="00FD278C"/>
    <w:rsid w:val="00FD2BDF"/>
    <w:rsid w:val="00FD35E9"/>
    <w:rsid w:val="00FD3EF2"/>
    <w:rsid w:val="00FD432E"/>
    <w:rsid w:val="00FD5234"/>
    <w:rsid w:val="00FD5A49"/>
    <w:rsid w:val="00FD5B36"/>
    <w:rsid w:val="00FD609C"/>
    <w:rsid w:val="00FD60E9"/>
    <w:rsid w:val="00FD6620"/>
    <w:rsid w:val="00FD74A7"/>
    <w:rsid w:val="00FD7BC6"/>
    <w:rsid w:val="00FD7D7B"/>
    <w:rsid w:val="00FD7D7C"/>
    <w:rsid w:val="00FD7E98"/>
    <w:rsid w:val="00FE024C"/>
    <w:rsid w:val="00FE07E4"/>
    <w:rsid w:val="00FE08C9"/>
    <w:rsid w:val="00FE0EAA"/>
    <w:rsid w:val="00FE156B"/>
    <w:rsid w:val="00FE1607"/>
    <w:rsid w:val="00FE1FAE"/>
    <w:rsid w:val="00FE228B"/>
    <w:rsid w:val="00FE2536"/>
    <w:rsid w:val="00FE2865"/>
    <w:rsid w:val="00FE343F"/>
    <w:rsid w:val="00FE3D56"/>
    <w:rsid w:val="00FE4103"/>
    <w:rsid w:val="00FE41F1"/>
    <w:rsid w:val="00FE44B0"/>
    <w:rsid w:val="00FE46AF"/>
    <w:rsid w:val="00FE4FFC"/>
    <w:rsid w:val="00FE5813"/>
    <w:rsid w:val="00FE5983"/>
    <w:rsid w:val="00FE5B66"/>
    <w:rsid w:val="00FE5FF4"/>
    <w:rsid w:val="00FE63B8"/>
    <w:rsid w:val="00FE6689"/>
    <w:rsid w:val="00FE6967"/>
    <w:rsid w:val="00FE69AF"/>
    <w:rsid w:val="00FE7016"/>
    <w:rsid w:val="00FE7044"/>
    <w:rsid w:val="00FE723A"/>
    <w:rsid w:val="00FE77D1"/>
    <w:rsid w:val="00FE7987"/>
    <w:rsid w:val="00FF01C9"/>
    <w:rsid w:val="00FF01D7"/>
    <w:rsid w:val="00FF07EA"/>
    <w:rsid w:val="00FF0C6D"/>
    <w:rsid w:val="00FF104B"/>
    <w:rsid w:val="00FF10CF"/>
    <w:rsid w:val="00FF1252"/>
    <w:rsid w:val="00FF127B"/>
    <w:rsid w:val="00FF1E4C"/>
    <w:rsid w:val="00FF1E5E"/>
    <w:rsid w:val="00FF1FCD"/>
    <w:rsid w:val="00FF209C"/>
    <w:rsid w:val="00FF2166"/>
    <w:rsid w:val="00FF2343"/>
    <w:rsid w:val="00FF2438"/>
    <w:rsid w:val="00FF2475"/>
    <w:rsid w:val="00FF24EF"/>
    <w:rsid w:val="00FF286D"/>
    <w:rsid w:val="00FF2C89"/>
    <w:rsid w:val="00FF2FF8"/>
    <w:rsid w:val="00FF33C1"/>
    <w:rsid w:val="00FF33DE"/>
    <w:rsid w:val="00FF387F"/>
    <w:rsid w:val="00FF3954"/>
    <w:rsid w:val="00FF3B36"/>
    <w:rsid w:val="00FF3B4B"/>
    <w:rsid w:val="00FF3D23"/>
    <w:rsid w:val="00FF3F1E"/>
    <w:rsid w:val="00FF3FC8"/>
    <w:rsid w:val="00FF43B1"/>
    <w:rsid w:val="00FF4932"/>
    <w:rsid w:val="00FF5117"/>
    <w:rsid w:val="00FF5F17"/>
    <w:rsid w:val="00FF6159"/>
    <w:rsid w:val="00FF6537"/>
    <w:rsid w:val="00FF7554"/>
    <w:rsid w:val="00FF7998"/>
    <w:rsid w:val="00FF7D5A"/>
    <w:rsid w:val="00FF7EC0"/>
    <w:rsid w:val="4BCFADB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14:docId w14:val="681DA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k-SK" w:eastAsia="sk-SK"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footnote text" w:uiPriority="99" w:qFormat="1"/>
    <w:lsdException w:name="annotation text" w:uiPriority="99"/>
    <w:lsdException w:name="footer" w:uiPriority="99"/>
    <w:lsdException w:name="caption" w:qFormat="1"/>
    <w:lsdException w:name="footnote reference" w:uiPriority="99"/>
    <w:lsdException w:name="endnote reference" w:uiPriority="99"/>
    <w:lsdException w:name="endnote text" w:uiPriority="99"/>
    <w:lsdException w:name="List Bullet" w:uiPriority="99" w:qFormat="1"/>
    <w:lsdException w:name="List Number" w:semiHidden="0" w:unhideWhenUsed="0"/>
    <w:lsdException w:name="List 4" w:semiHidden="0" w:unhideWhenUsed="0"/>
    <w:lsdException w:name="List 5" w:semiHidden="0" w:unhideWhenUsed="0"/>
    <w:lsdException w:name="Title" w:semiHidden="0" w:unhideWhenUsed="0"/>
    <w:lsdException w:name="Default Paragraph Font" w:uiPriority="1"/>
    <w:lsdException w:name="Body Text" w:uiPriority="99"/>
    <w:lsdException w:name="Subtitle" w:semiHidden="0" w:unhideWhenUsed="0"/>
    <w:lsdException w:name="Salutation" w:semiHidden="0" w:unhideWhenUsed="0"/>
    <w:lsdException w:name="Date" w:semiHidden="0" w:unhideWhenUsed="0"/>
    <w:lsdException w:name="Body Text First Indent" w:semiHidden="0" w:unhideWhenUsed="0"/>
    <w:lsdException w:name="Body Text 2" w:uiPriority="99"/>
    <w:lsdException w:name="Hyperlink" w:uiPriority="99"/>
    <w:lsdException w:name="Strong" w:semiHidden="0" w:uiPriority="22" w:unhideWhenUsed="0" w:qFormat="1"/>
    <w:lsdException w:name="Emphasis" w:semiHidden="0" w:unhideWhenUsed="0"/>
    <w:lsdException w:name="Normal (Web)"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y">
    <w:name w:val="Normal"/>
    <w:qFormat/>
    <w:rsid w:val="00833197"/>
    <w:rPr>
      <w:rFonts w:ascii="Arial" w:hAnsi="Arial"/>
      <w:sz w:val="19"/>
      <w:szCs w:val="24"/>
      <w:lang w:eastAsia="en-US"/>
    </w:rPr>
  </w:style>
  <w:style w:type="paragraph" w:styleId="Nadpis1">
    <w:name w:val="heading 1"/>
    <w:aliases w:val="Nadpis 1 - IM,I,kapitola,Čo robí (časť),Chapter"/>
    <w:next w:val="Nadpis2"/>
    <w:qFormat/>
    <w:rsid w:val="00B20785"/>
    <w:pPr>
      <w:keepNext/>
      <w:pageBreakBefore/>
      <w:numPr>
        <w:numId w:val="1"/>
      </w:numPr>
      <w:spacing w:after="800"/>
      <w:outlineLvl w:val="0"/>
    </w:pPr>
    <w:rPr>
      <w:rFonts w:ascii="Times New Roman Bold" w:hAnsi="Times New Roman Bold" w:cs="Arial"/>
      <w:bCs/>
      <w:color w:val="002776"/>
      <w:kern w:val="32"/>
      <w:sz w:val="60"/>
      <w:szCs w:val="32"/>
      <w:lang w:val="en-US" w:eastAsia="en-US"/>
    </w:rPr>
  </w:style>
  <w:style w:type="paragraph" w:styleId="Nadpis2">
    <w:name w:val="heading 2"/>
    <w:aliases w:val="AB,Nadpis_2,Úloha,Úloha Char,Heading 2 Char1,Heading 2 Char Char,Char Char Char Char Char Char"/>
    <w:basedOn w:val="Nadpis1"/>
    <w:next w:val="Nadpis3"/>
    <w:link w:val="Nadpis2Char"/>
    <w:qFormat/>
    <w:rsid w:val="00E421C0"/>
    <w:pPr>
      <w:pageBreakBefore w:val="0"/>
      <w:numPr>
        <w:ilvl w:val="1"/>
      </w:numPr>
      <w:spacing w:before="240" w:after="240"/>
      <w:outlineLvl w:val="1"/>
    </w:pPr>
    <w:rPr>
      <w:rFonts w:ascii="Arial" w:hAnsi="Arial"/>
      <w:b/>
      <w:bCs w:val="0"/>
      <w:iCs/>
      <w:color w:val="92D400"/>
      <w:sz w:val="24"/>
      <w:szCs w:val="24"/>
    </w:rPr>
  </w:style>
  <w:style w:type="paragraph" w:styleId="Nadpis3">
    <w:name w:val="heading 3"/>
    <w:aliases w:val="Obyeajný,1,Podpodkapitola,adpis 3,Podúloha,Heading 3 Char,Heading 3 Char1 Char,Heading 3 Char Char Char"/>
    <w:basedOn w:val="Nadpis2"/>
    <w:next w:val="Normlny"/>
    <w:link w:val="Nadpis3Char"/>
    <w:qFormat/>
    <w:rsid w:val="00E421C0"/>
    <w:pPr>
      <w:numPr>
        <w:ilvl w:val="2"/>
      </w:numPr>
      <w:outlineLvl w:val="2"/>
    </w:pPr>
    <w:rPr>
      <w:rFonts w:cs="Times New Roman"/>
      <w:bCs/>
      <w:color w:val="3C8A2E"/>
      <w:szCs w:val="26"/>
      <w:lang w:val="x-none" w:eastAsia="x-none"/>
    </w:rPr>
  </w:style>
  <w:style w:type="paragraph" w:styleId="Nadpis4">
    <w:name w:val="heading 4"/>
    <w:aliases w:val="Nadpis 4 - IM,H4,1-1,Termín"/>
    <w:basedOn w:val="Normlny"/>
    <w:next w:val="Normlny"/>
    <w:link w:val="Nadpis4Char"/>
    <w:unhideWhenUsed/>
    <w:qFormat/>
    <w:rsid w:val="0008794A"/>
    <w:pPr>
      <w:keepNext/>
      <w:keepLines/>
      <w:numPr>
        <w:ilvl w:val="3"/>
        <w:numId w:val="1"/>
      </w:numPr>
      <w:spacing w:before="240" w:after="240"/>
      <w:outlineLvl w:val="3"/>
    </w:pPr>
    <w:rPr>
      <w:b/>
      <w:bCs/>
      <w:iCs/>
      <w:sz w:val="24"/>
      <w:lang w:val="x-none" w:eastAsia="x-none"/>
    </w:rPr>
  </w:style>
  <w:style w:type="paragraph" w:styleId="Nadpis5">
    <w:name w:val="heading 5"/>
    <w:aliases w:val="1-1-1"/>
    <w:basedOn w:val="Normlny"/>
    <w:next w:val="Normlny"/>
    <w:link w:val="Nadpis5Char"/>
    <w:unhideWhenUsed/>
    <w:qFormat/>
    <w:rsid w:val="0008794A"/>
    <w:pPr>
      <w:keepNext/>
      <w:keepLines/>
      <w:numPr>
        <w:ilvl w:val="4"/>
        <w:numId w:val="1"/>
      </w:numPr>
      <w:spacing w:before="240" w:after="240"/>
      <w:outlineLvl w:val="4"/>
    </w:pPr>
    <w:rPr>
      <w:b/>
      <w:i/>
      <w:color w:val="00133A"/>
      <w:sz w:val="24"/>
      <w:lang w:val="x-none" w:eastAsia="x-none"/>
    </w:rPr>
  </w:style>
  <w:style w:type="paragraph" w:styleId="Nadpis6">
    <w:name w:val="heading 6"/>
    <w:aliases w:val="1-1-1-1"/>
    <w:basedOn w:val="Normlny"/>
    <w:next w:val="Normlny"/>
    <w:link w:val="Nadpis6Char"/>
    <w:unhideWhenUsed/>
    <w:qFormat/>
    <w:rsid w:val="0008794A"/>
    <w:pPr>
      <w:keepNext/>
      <w:keepLines/>
      <w:numPr>
        <w:ilvl w:val="5"/>
        <w:numId w:val="1"/>
      </w:numPr>
      <w:spacing w:before="240" w:after="240"/>
      <w:outlineLvl w:val="5"/>
    </w:pPr>
    <w:rPr>
      <w:i/>
      <w:iCs/>
      <w:color w:val="00133A"/>
      <w:sz w:val="24"/>
      <w:lang w:val="x-none" w:eastAsia="x-none"/>
    </w:rPr>
  </w:style>
  <w:style w:type="paragraph" w:styleId="Nadpis7">
    <w:name w:val="heading 7"/>
    <w:basedOn w:val="Normlny"/>
    <w:next w:val="Normlny"/>
    <w:link w:val="Nadpis7Char"/>
    <w:unhideWhenUsed/>
    <w:qFormat/>
    <w:rsid w:val="00E421C0"/>
    <w:pPr>
      <w:keepNext/>
      <w:keepLines/>
      <w:numPr>
        <w:ilvl w:val="6"/>
        <w:numId w:val="1"/>
      </w:numPr>
      <w:spacing w:before="240" w:after="240"/>
      <w:outlineLvl w:val="6"/>
    </w:pPr>
    <w:rPr>
      <w:i/>
      <w:iCs/>
      <w:color w:val="404040"/>
      <w:sz w:val="22"/>
      <w:lang w:val="x-none" w:eastAsia="x-none"/>
    </w:rPr>
  </w:style>
  <w:style w:type="paragraph" w:styleId="Nadpis8">
    <w:name w:val="heading 8"/>
    <w:basedOn w:val="Normlny"/>
    <w:next w:val="Normlny"/>
    <w:link w:val="Nadpis8Char"/>
    <w:unhideWhenUsed/>
    <w:qFormat/>
    <w:rsid w:val="00E421C0"/>
    <w:pPr>
      <w:keepNext/>
      <w:keepLines/>
      <w:numPr>
        <w:ilvl w:val="7"/>
        <w:numId w:val="1"/>
      </w:numPr>
      <w:spacing w:before="240" w:after="240"/>
      <w:outlineLvl w:val="7"/>
    </w:pPr>
    <w:rPr>
      <w:i/>
      <w:color w:val="404040"/>
      <w:sz w:val="20"/>
      <w:szCs w:val="20"/>
      <w:lang w:val="x-none" w:eastAsia="x-none"/>
    </w:rPr>
  </w:style>
  <w:style w:type="paragraph" w:styleId="Nadpis9">
    <w:name w:val="heading 9"/>
    <w:basedOn w:val="Normlny"/>
    <w:next w:val="Normlny"/>
    <w:link w:val="Nadpis9Char"/>
    <w:unhideWhenUsed/>
    <w:qFormat/>
    <w:rsid w:val="00E421C0"/>
    <w:pPr>
      <w:keepNext/>
      <w:keepLines/>
      <w:numPr>
        <w:ilvl w:val="8"/>
        <w:numId w:val="1"/>
      </w:numPr>
      <w:spacing w:before="240" w:after="240"/>
      <w:outlineLvl w:val="8"/>
    </w:pPr>
    <w:rPr>
      <w:i/>
      <w:iCs/>
      <w:color w:val="404040"/>
      <w:sz w:val="18"/>
      <w:szCs w:val="20"/>
      <w:lang w:val="x-none" w:eastAsia="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lang w:val="x-none" w:eastAsia="x-none"/>
    </w:rPr>
  </w:style>
  <w:style w:type="paragraph" w:styleId="Pta">
    <w:name w:val="footer"/>
    <w:basedOn w:val="Normlny"/>
    <w:link w:val="PtaChar"/>
    <w:uiPriority w:val="99"/>
    <w:rsid w:val="006F71E5"/>
    <w:pPr>
      <w:tabs>
        <w:tab w:val="center" w:pos="4703"/>
        <w:tab w:val="right" w:pos="9406"/>
      </w:tabs>
    </w:pPr>
    <w:rPr>
      <w:sz w:val="16"/>
      <w:lang w:val="x-none" w:eastAsia="x-none"/>
    </w:rPr>
  </w:style>
  <w:style w:type="character" w:styleId="slostrany">
    <w:name w:val="page number"/>
    <w:rsid w:val="00E421C0"/>
    <w:rPr>
      <w:rFonts w:ascii="Arial" w:hAnsi="Arial"/>
      <w:sz w:val="16"/>
    </w:rPr>
  </w:style>
  <w:style w:type="paragraph" w:styleId="Obsah1">
    <w:name w:val="toc 1"/>
    <w:basedOn w:val="Normlny"/>
    <w:next w:val="Normlny"/>
    <w:autoRedefine/>
    <w:uiPriority w:val="39"/>
    <w:rsid w:val="0008794A"/>
    <w:pPr>
      <w:spacing w:after="240"/>
    </w:pPr>
    <w:rPr>
      <w:sz w:val="24"/>
    </w:rPr>
  </w:style>
  <w:style w:type="paragraph" w:styleId="Obsah2">
    <w:name w:val="toc 2"/>
    <w:basedOn w:val="Normlny"/>
    <w:next w:val="Normlny"/>
    <w:autoRedefine/>
    <w:uiPriority w:val="39"/>
    <w:rsid w:val="0008794A"/>
    <w:pPr>
      <w:spacing w:after="240"/>
      <w:ind w:left="238"/>
    </w:pPr>
    <w:rPr>
      <w:sz w:val="24"/>
    </w:rPr>
  </w:style>
  <w:style w:type="paragraph" w:styleId="Obsah3">
    <w:name w:val="toc 3"/>
    <w:basedOn w:val="Normlny"/>
    <w:next w:val="Normlny"/>
    <w:autoRedefine/>
    <w:uiPriority w:val="39"/>
    <w:rsid w:val="00EF048F"/>
    <w:pPr>
      <w:tabs>
        <w:tab w:val="left" w:pos="1320"/>
        <w:tab w:val="right" w:leader="dot" w:pos="9060"/>
      </w:tabs>
      <w:spacing w:after="240"/>
      <w:ind w:left="482"/>
    </w:pPr>
    <w:rPr>
      <w:sz w:val="24"/>
    </w:rPr>
  </w:style>
  <w:style w:type="character" w:styleId="Hypertextovprepojenie">
    <w:name w:val="Hyperlink"/>
    <w:uiPriority w:val="99"/>
    <w:rsid w:val="006F71E5"/>
    <w:rPr>
      <w:rFonts w:ascii="Arial" w:hAnsi="Arial"/>
      <w:color w:val="00A1DE"/>
      <w:sz w:val="19"/>
      <w:u w:val="single"/>
    </w:rPr>
  </w:style>
  <w:style w:type="paragraph" w:styleId="Textbubliny">
    <w:name w:val="Balloon Text"/>
    <w:basedOn w:val="Normlny"/>
    <w:link w:val="TextbublinyChar"/>
    <w:uiPriority w:val="99"/>
    <w:semiHidden/>
    <w:rsid w:val="00392FE4"/>
    <w:rPr>
      <w:rFonts w:ascii="Tahoma" w:hAnsi="Tahoma"/>
      <w:sz w:val="16"/>
      <w:szCs w:val="16"/>
      <w:lang w:val="x-none" w:eastAsia="x-none"/>
    </w:rPr>
  </w:style>
  <w:style w:type="character" w:customStyle="1" w:styleId="HlavikaChar">
    <w:name w:val="Hlavička Char"/>
    <w:link w:val="Hlavika"/>
    <w:rsid w:val="00E421C0"/>
    <w:rPr>
      <w:rFonts w:ascii="Arial" w:hAnsi="Arial"/>
      <w:sz w:val="16"/>
      <w:szCs w:val="24"/>
    </w:rPr>
  </w:style>
  <w:style w:type="character" w:customStyle="1" w:styleId="PtaChar">
    <w:name w:val="Päta Char"/>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eastAsia="en-US"/>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3"/>
      </w:numPr>
      <w:tabs>
        <w:tab w:val="left" w:pos="873"/>
      </w:tabs>
      <w:spacing w:before="240" w:after="120"/>
      <w:ind w:left="357" w:hanging="357"/>
      <w:jc w:val="both"/>
    </w:pPr>
    <w:rPr>
      <w:rFonts w:ascii="Arial" w:hAnsi="Arial"/>
      <w:b/>
      <w:noProof/>
      <w:color w:val="000000"/>
      <w:sz w:val="19"/>
      <w:szCs w:val="24"/>
      <w:lang w:val="cs-CZ" w:eastAsia="en-US"/>
    </w:rPr>
  </w:style>
  <w:style w:type="paragraph" w:customStyle="1" w:styleId="CaptionIntroductionparagraph">
    <w:name w:val="Caption Introduction paragraph"/>
    <w:qFormat/>
    <w:rsid w:val="007F11EE"/>
    <w:rPr>
      <w:rFonts w:ascii="Arial" w:hAnsi="Arial"/>
      <w:b/>
      <w:color w:val="00A1DE"/>
      <w:sz w:val="24"/>
      <w:szCs w:val="22"/>
      <w:lang w:val="cs-CZ" w:eastAsia="en-US"/>
    </w:rPr>
  </w:style>
  <w:style w:type="paragraph" w:customStyle="1" w:styleId="smlouvaheading2">
    <w:name w:val="smlouva heading 2"/>
    <w:basedOn w:val="CaptionIntroductionparagraph"/>
    <w:next w:val="BodyText1"/>
    <w:qFormat/>
    <w:rsid w:val="00900826"/>
    <w:pPr>
      <w:numPr>
        <w:ilvl w:val="1"/>
        <w:numId w:val="3"/>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900826"/>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900826"/>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900826"/>
    <w:pPr>
      <w:numPr>
        <w:ilvl w:val="0"/>
        <w:numId w:val="0"/>
      </w:numPr>
    </w:pPr>
    <w:rPr>
      <w:b/>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lang w:val="en-US" w:eastAsia="en-US"/>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spacing w:before="120"/>
      <w:ind w:left="1069" w:hanging="360"/>
    </w:pPr>
    <w:rPr>
      <w:rFonts w:eastAsia="Times"/>
      <w:color w:val="000000"/>
      <w:szCs w:val="20"/>
      <w:lang w:val="en-GB" w:eastAsia="x-none"/>
    </w:rPr>
  </w:style>
  <w:style w:type="character" w:customStyle="1" w:styleId="Bulletslevel1Char">
    <w:name w:val="Bullets level 1 Char"/>
    <w:link w:val="Bulletslevel1"/>
    <w:rsid w:val="001C2EF4"/>
    <w:rPr>
      <w:rFonts w:ascii="Arial" w:eastAsia="Times" w:hAnsi="Arial"/>
      <w:color w:val="000000"/>
      <w:sz w:val="19"/>
      <w:lang w:val="en-GB" w:eastAsia="x-none"/>
    </w:rPr>
  </w:style>
  <w:style w:type="paragraph" w:customStyle="1" w:styleId="Bulletslevel2">
    <w:name w:val="Bullets level 2"/>
    <w:basedOn w:val="Normlny"/>
    <w:link w:val="Bulletslevel2Char"/>
    <w:qFormat/>
    <w:rsid w:val="00DC6C4A"/>
    <w:pPr>
      <w:numPr>
        <w:numId w:val="2"/>
      </w:numPr>
      <w:tabs>
        <w:tab w:val="left" w:pos="567"/>
      </w:tabs>
      <w:spacing w:before="120"/>
    </w:pPr>
    <w:rPr>
      <w:rFonts w:eastAsia="Times"/>
      <w:color w:val="000000"/>
      <w:szCs w:val="20"/>
      <w:lang w:val="en-GB" w:eastAsia="x-none"/>
    </w:rPr>
  </w:style>
  <w:style w:type="character" w:customStyle="1" w:styleId="Bulletslevel2Char">
    <w:name w:val="Bullets level 2 Char"/>
    <w:link w:val="Bulletslevel2"/>
    <w:rsid w:val="00DC6C4A"/>
    <w:rPr>
      <w:rFonts w:ascii="Arial" w:eastAsia="Times" w:hAnsi="Arial"/>
      <w:color w:val="000000"/>
      <w:sz w:val="19"/>
      <w:lang w:val="en-GB" w:eastAsia="x-none"/>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eastAsia="en-US"/>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CB0293"/>
    <w:pPr>
      <w:spacing w:after="240"/>
      <w:ind w:left="720"/>
    </w:pPr>
  </w:style>
  <w:style w:type="table" w:customStyle="1" w:styleId="Deloittetable2">
    <w:name w:val="Deloitte table 2"/>
    <w:basedOn w:val="Normlnatabuka"/>
    <w:rsid w:val="00A40230"/>
    <w:rPr>
      <w:rFonts w:ascii="Arial" w:hAnsi="Arial"/>
      <w:sz w:val="19"/>
    </w:rPr>
    <w:tblPr>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style>
  <w:style w:type="table" w:customStyle="1" w:styleId="Deloittetable6">
    <w:name w:val="Deloitte table 6"/>
    <w:basedOn w:val="Normlnatabuka"/>
    <w:rsid w:val="00A40230"/>
    <w:rPr>
      <w:rFonts w:ascii="Arial" w:hAnsi="Arial"/>
      <w:sz w:val="19"/>
    </w:rPr>
    <w:tblPr>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aliases w:val="Nadpis 4 - IM Char,H4 Char,1-1 Char,Termín Char"/>
    <w:link w:val="Nadpis4"/>
    <w:rsid w:val="0008794A"/>
    <w:rPr>
      <w:rFonts w:ascii="Arial" w:hAnsi="Arial"/>
      <w:b/>
      <w:bCs/>
      <w:iCs/>
      <w:sz w:val="24"/>
      <w:szCs w:val="24"/>
      <w:lang w:val="x-none" w:eastAsia="x-none"/>
    </w:rPr>
  </w:style>
  <w:style w:type="character" w:customStyle="1" w:styleId="Nadpis5Char">
    <w:name w:val="Nadpis 5 Char"/>
    <w:aliases w:val="1-1-1 Char"/>
    <w:link w:val="Nadpis5"/>
    <w:rsid w:val="0008794A"/>
    <w:rPr>
      <w:rFonts w:ascii="Arial" w:hAnsi="Arial"/>
      <w:b/>
      <w:i/>
      <w:color w:val="00133A"/>
      <w:sz w:val="24"/>
      <w:szCs w:val="24"/>
      <w:lang w:val="x-none" w:eastAsia="x-none"/>
    </w:rPr>
  </w:style>
  <w:style w:type="character" w:customStyle="1" w:styleId="Nadpis6Char">
    <w:name w:val="Nadpis 6 Char"/>
    <w:aliases w:val="1-1-1-1 Char"/>
    <w:link w:val="Nadpis6"/>
    <w:rsid w:val="0008794A"/>
    <w:rPr>
      <w:rFonts w:ascii="Arial" w:hAnsi="Arial"/>
      <w:i/>
      <w:iCs/>
      <w:color w:val="00133A"/>
      <w:sz w:val="24"/>
      <w:szCs w:val="24"/>
      <w:lang w:val="x-none" w:eastAsia="x-none"/>
    </w:rPr>
  </w:style>
  <w:style w:type="character" w:customStyle="1" w:styleId="Nadpis7Char">
    <w:name w:val="Nadpis 7 Char"/>
    <w:link w:val="Nadpis7"/>
    <w:rsid w:val="00E421C0"/>
    <w:rPr>
      <w:rFonts w:ascii="Arial" w:hAnsi="Arial"/>
      <w:i/>
      <w:iCs/>
      <w:color w:val="404040"/>
      <w:sz w:val="22"/>
      <w:szCs w:val="24"/>
      <w:lang w:val="x-none" w:eastAsia="x-none"/>
    </w:rPr>
  </w:style>
  <w:style w:type="character" w:customStyle="1" w:styleId="Nadpis8Char">
    <w:name w:val="Nadpis 8 Char"/>
    <w:link w:val="Nadpis8"/>
    <w:rsid w:val="00E421C0"/>
    <w:rPr>
      <w:rFonts w:ascii="Arial" w:hAnsi="Arial"/>
      <w:i/>
      <w:color w:val="404040"/>
      <w:lang w:val="x-none" w:eastAsia="x-none"/>
    </w:rPr>
  </w:style>
  <w:style w:type="character" w:customStyle="1" w:styleId="Nadpis9Char">
    <w:name w:val="Nadpis 9 Char"/>
    <w:link w:val="Nadpis9"/>
    <w:rsid w:val="00E421C0"/>
    <w:rPr>
      <w:rFonts w:ascii="Arial" w:hAnsi="Arial"/>
      <w:i/>
      <w:iCs/>
      <w:color w:val="404040"/>
      <w:sz w:val="18"/>
      <w:lang w:val="x-none" w:eastAsia="x-none"/>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uiPriority w:val="99"/>
    <w:rsid w:val="00E421C0"/>
    <w:rPr>
      <w:rFonts w:ascii="Arial" w:hAnsi="Arial"/>
      <w:sz w:val="16"/>
      <w:vertAlign w:val="superscript"/>
    </w:rPr>
  </w:style>
  <w:style w:type="paragraph" w:styleId="Textpoznmkypodiarou">
    <w:name w:val="footnote text"/>
    <w:aliases w:val="Text poznámky pod èiarou 007,Text poznámky pod čiarou 007,_Poznámka pod čiarou,Schriftart: 9 pt,Schriftart: 10 pt,Schriftart: 8 pt,Schriftart: 8 pt Char Char Char,Schriftart: 8 pt Char,Poznámka pod čiarou - IM, Char4,Char4,o,Car"/>
    <w:basedOn w:val="Normlny"/>
    <w:link w:val="TextpoznmkypodiarouChar"/>
    <w:uiPriority w:val="99"/>
    <w:qFormat/>
    <w:rsid w:val="00E421C0"/>
    <w:rPr>
      <w:sz w:val="16"/>
      <w:szCs w:val="20"/>
      <w:lang w:val="x-none" w:eastAsia="x-none"/>
    </w:rPr>
  </w:style>
  <w:style w:type="character" w:customStyle="1" w:styleId="TextpoznmkypodiarouChar">
    <w:name w:val="Text poznámky pod čiarou Char"/>
    <w:aliases w:val="Text poznámky pod èiarou 007 Char,Text poznámky pod čiarou 007 Char,_Poznámka pod čiarou Char,Schriftart: 9 pt Char,Schriftart: 10 pt Char,Schriftart: 8 pt Char1,Schriftart: 8 pt Char Char Char Char, Char4 Char,Char4 Char"/>
    <w:link w:val="Textpoznmkypodiarou"/>
    <w:uiPriority w:val="99"/>
    <w:qFormat/>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unhideWhenUsed/>
    <w:qFormat/>
    <w:rsid w:val="00146657"/>
    <w:pPr>
      <w:keepLines/>
      <w:pageBreakBefore w:val="0"/>
      <w:numPr>
        <w:numId w:val="0"/>
      </w:numPr>
      <w:spacing w:before="480" w:after="0" w:line="276" w:lineRule="auto"/>
      <w:outlineLvl w:val="9"/>
    </w:pPr>
    <w:rPr>
      <w:rFonts w:ascii="Arial" w:hAnsi="Arial" w:cs="Times New Roman"/>
      <w:b/>
      <w:color w:val="001D58"/>
      <w:kern w:val="0"/>
      <w:sz w:val="28"/>
      <w:szCs w:val="28"/>
    </w:rPr>
  </w:style>
  <w:style w:type="character" w:styleId="Odkaznakomentr">
    <w:name w:val="annotation reference"/>
    <w:rsid w:val="00AE5A8F"/>
    <w:rPr>
      <w:sz w:val="16"/>
      <w:szCs w:val="16"/>
    </w:rPr>
  </w:style>
  <w:style w:type="paragraph" w:styleId="Textkomentra">
    <w:name w:val="annotation text"/>
    <w:basedOn w:val="Normlny"/>
    <w:link w:val="TextkomentraChar"/>
    <w:uiPriority w:val="99"/>
    <w:rsid w:val="00AE5A8F"/>
    <w:rPr>
      <w:sz w:val="20"/>
      <w:szCs w:val="20"/>
      <w:lang w:val="x-none" w:eastAsia="x-none"/>
    </w:rPr>
  </w:style>
  <w:style w:type="character" w:customStyle="1" w:styleId="TextkomentraChar">
    <w:name w:val="Text komentára Char"/>
    <w:link w:val="Textkomentra"/>
    <w:uiPriority w:val="99"/>
    <w:rsid w:val="00AE5A8F"/>
    <w:rPr>
      <w:rFonts w:ascii="Arial" w:hAnsi="Arial"/>
    </w:rPr>
  </w:style>
  <w:style w:type="character" w:customStyle="1" w:styleId="apple-converted-space">
    <w:name w:val="apple-converted-space"/>
    <w:basedOn w:val="Predvolenpsmoodseku"/>
    <w:rsid w:val="00AE5A8F"/>
  </w:style>
  <w:style w:type="paragraph" w:styleId="Odsekzoznamu">
    <w:name w:val="List Paragraph"/>
    <w:aliases w:val="body,Odsek zoznamu2,List Paragraph"/>
    <w:basedOn w:val="Normlny"/>
    <w:link w:val="OdsekzoznamuChar"/>
    <w:uiPriority w:val="34"/>
    <w:qFormat/>
    <w:rsid w:val="00AE5A8F"/>
    <w:pPr>
      <w:ind w:left="720"/>
      <w:contextualSpacing/>
    </w:pPr>
  </w:style>
  <w:style w:type="character" w:customStyle="1" w:styleId="TextbublinyChar">
    <w:name w:val="Text bubliny Char"/>
    <w:link w:val="Textbubliny"/>
    <w:uiPriority w:val="99"/>
    <w:semiHidden/>
    <w:rsid w:val="00AE5A8F"/>
    <w:rPr>
      <w:rFonts w:ascii="Tahoma" w:hAnsi="Tahoma" w:cs="Tahoma"/>
      <w:sz w:val="16"/>
      <w:szCs w:val="16"/>
    </w:rPr>
  </w:style>
  <w:style w:type="character" w:styleId="Siln">
    <w:name w:val="Strong"/>
    <w:uiPriority w:val="22"/>
    <w:qFormat/>
    <w:rsid w:val="00AE5A8F"/>
    <w:rPr>
      <w:b/>
      <w:bCs/>
    </w:rPr>
  </w:style>
  <w:style w:type="character" w:customStyle="1" w:styleId="Nadpis3Char">
    <w:name w:val="Nadpis 3 Char"/>
    <w:aliases w:val="Obyeajný Char,1 Char,Podpodkapitola Char,adpis 3 Char,Podúloha Char,Heading 3 Char Char,Heading 3 Char1 Char Char,Heading 3 Char Char Char Char"/>
    <w:link w:val="Nadpis3"/>
    <w:rsid w:val="00AE5A8F"/>
    <w:rPr>
      <w:rFonts w:ascii="Arial" w:hAnsi="Arial"/>
      <w:b/>
      <w:bCs/>
      <w:iCs/>
      <w:color w:val="3C8A2E"/>
      <w:kern w:val="32"/>
      <w:sz w:val="24"/>
      <w:szCs w:val="26"/>
      <w:lang w:val="x-none" w:eastAsia="x-none"/>
    </w:rPr>
  </w:style>
  <w:style w:type="paragraph" w:styleId="Predmetkomentra">
    <w:name w:val="annotation subject"/>
    <w:basedOn w:val="Textkomentra"/>
    <w:next w:val="Textkomentra"/>
    <w:link w:val="PredmetkomentraChar"/>
    <w:uiPriority w:val="99"/>
    <w:unhideWhenUsed/>
    <w:rsid w:val="00AE5A8F"/>
    <w:pPr>
      <w:spacing w:after="200"/>
    </w:pPr>
    <w:rPr>
      <w:rFonts w:eastAsia="Arial"/>
      <w:b/>
      <w:bCs/>
      <w:lang w:val="sk-SK"/>
    </w:rPr>
  </w:style>
  <w:style w:type="character" w:customStyle="1" w:styleId="PredmetkomentraChar">
    <w:name w:val="Predmet komentára Char"/>
    <w:link w:val="Predmetkomentra"/>
    <w:uiPriority w:val="99"/>
    <w:rsid w:val="00AE5A8F"/>
    <w:rPr>
      <w:rFonts w:ascii="Arial" w:eastAsia="Arial" w:hAnsi="Arial" w:cs="Times New Roman"/>
      <w:b/>
      <w:bCs/>
      <w:lang w:val="sk-SK"/>
    </w:rPr>
  </w:style>
  <w:style w:type="paragraph" w:styleId="Zkladntext">
    <w:name w:val="Body Text"/>
    <w:aliases w:val="b"/>
    <w:basedOn w:val="Normlny"/>
    <w:link w:val="ZkladntextChar"/>
    <w:uiPriority w:val="99"/>
    <w:rsid w:val="00AE5A8F"/>
    <w:pPr>
      <w:jc w:val="both"/>
    </w:pPr>
    <w:rPr>
      <w:rFonts w:ascii="Tahoma" w:hAnsi="Tahoma"/>
      <w:sz w:val="22"/>
      <w:lang w:val="x-none" w:eastAsia="sk-SK"/>
    </w:rPr>
  </w:style>
  <w:style w:type="character" w:customStyle="1" w:styleId="ZkladntextChar">
    <w:name w:val="Základný text Char"/>
    <w:aliases w:val="b Char"/>
    <w:link w:val="Zkladntext"/>
    <w:uiPriority w:val="99"/>
    <w:rsid w:val="00AE5A8F"/>
    <w:rPr>
      <w:rFonts w:ascii="Tahoma" w:hAnsi="Tahoma" w:cs="Tahoma"/>
      <w:sz w:val="22"/>
      <w:szCs w:val="24"/>
      <w:lang w:eastAsia="sk-SK"/>
    </w:rPr>
  </w:style>
  <w:style w:type="paragraph" w:customStyle="1" w:styleId="Default">
    <w:name w:val="Default"/>
    <w:rsid w:val="00AE5A8F"/>
    <w:pPr>
      <w:autoSpaceDE w:val="0"/>
      <w:autoSpaceDN w:val="0"/>
      <w:adjustRightInd w:val="0"/>
    </w:pPr>
    <w:rPr>
      <w:color w:val="000000"/>
      <w:sz w:val="24"/>
      <w:szCs w:val="24"/>
      <w:lang w:val="en-US" w:eastAsia="en-US"/>
    </w:rPr>
  </w:style>
  <w:style w:type="paragraph" w:styleId="Normlnywebov">
    <w:name w:val="Normal (Web)"/>
    <w:aliases w:val="Normálny (webový) Char,Normálny (webový) Char1 Char,Normálny (webový) Char Char Char,Normálny (webový) Char1 Char Char Char,Normálny (webový) Char Char Char Char Char,Normálny (WWW) Char Char1 Char Char Char Char"/>
    <w:basedOn w:val="Normlny"/>
    <w:link w:val="NormlnywebovChar1"/>
    <w:uiPriority w:val="99"/>
    <w:rsid w:val="0079357A"/>
    <w:rPr>
      <w:rFonts w:ascii="Times New Roman" w:hAnsi="Times New Roman"/>
      <w:sz w:val="24"/>
      <w:szCs w:val="20"/>
      <w:lang w:eastAsia="x-none"/>
    </w:rPr>
  </w:style>
  <w:style w:type="character" w:customStyle="1" w:styleId="NormlnywebovChar1">
    <w:name w:val="Normálny (webový) Char1"/>
    <w:aliases w:val="Normálny (webový) Char Char,Normálny (webový) Char1 Char Char,Normálny (webový) Char Char Char Char,Normálny (webový) Char1 Char Char Char Char,Normálny (webový) Char Char Char Char Char Char"/>
    <w:link w:val="Normlnywebov"/>
    <w:uiPriority w:val="99"/>
    <w:locked/>
    <w:rsid w:val="0079357A"/>
    <w:rPr>
      <w:sz w:val="24"/>
      <w:lang w:val="sk-SK"/>
    </w:rPr>
  </w:style>
  <w:style w:type="paragraph" w:styleId="Revzia">
    <w:name w:val="Revision"/>
    <w:hidden/>
    <w:uiPriority w:val="99"/>
    <w:semiHidden/>
    <w:rsid w:val="003238F9"/>
    <w:rPr>
      <w:rFonts w:ascii="Arial" w:hAnsi="Arial"/>
      <w:sz w:val="19"/>
      <w:szCs w:val="24"/>
      <w:lang w:val="en-US" w:eastAsia="en-US"/>
    </w:rPr>
  </w:style>
  <w:style w:type="paragraph" w:styleId="Zoznamsodrkami">
    <w:name w:val="List Bullet"/>
    <w:basedOn w:val="Zkladntext"/>
    <w:uiPriority w:val="99"/>
    <w:unhideWhenUsed/>
    <w:qFormat/>
    <w:rsid w:val="00031457"/>
    <w:pPr>
      <w:spacing w:before="130" w:after="130"/>
    </w:pPr>
    <w:rPr>
      <w:rFonts w:ascii="Times New Roman" w:hAnsi="Times New Roman"/>
      <w:szCs w:val="20"/>
      <w:lang w:val="sk-SK" w:eastAsia="en-US"/>
    </w:rPr>
  </w:style>
  <w:style w:type="paragraph" w:customStyle="1" w:styleId="ListParagraph1">
    <w:name w:val="List Paragraph1"/>
    <w:basedOn w:val="Normlny"/>
    <w:rsid w:val="00031457"/>
    <w:pPr>
      <w:ind w:left="720"/>
      <w:contextualSpacing/>
    </w:pPr>
    <w:rPr>
      <w:rFonts w:ascii="Times New Roman" w:eastAsia="Calibri" w:hAnsi="Times New Roman"/>
      <w:sz w:val="24"/>
      <w:lang w:eastAsia="sk-SK"/>
    </w:rPr>
  </w:style>
  <w:style w:type="paragraph" w:styleId="Zoznamsodrkami2">
    <w:name w:val="List Bullet 2"/>
    <w:basedOn w:val="Normlny"/>
    <w:rsid w:val="00C41F25"/>
    <w:pPr>
      <w:numPr>
        <w:numId w:val="26"/>
      </w:numPr>
      <w:contextualSpacing/>
    </w:pPr>
  </w:style>
  <w:style w:type="paragraph" w:styleId="Textvysvetlivky">
    <w:name w:val="endnote text"/>
    <w:basedOn w:val="Normlny"/>
    <w:link w:val="TextvysvetlivkyChar"/>
    <w:uiPriority w:val="99"/>
    <w:unhideWhenUsed/>
    <w:rsid w:val="00931F23"/>
    <w:rPr>
      <w:sz w:val="20"/>
      <w:szCs w:val="20"/>
      <w:lang w:eastAsia="sk-SK"/>
    </w:rPr>
  </w:style>
  <w:style w:type="character" w:customStyle="1" w:styleId="TextvysvetlivkyChar">
    <w:name w:val="Text vysvetlivky Char"/>
    <w:link w:val="Textvysvetlivky"/>
    <w:uiPriority w:val="99"/>
    <w:rsid w:val="00931F23"/>
    <w:rPr>
      <w:rFonts w:ascii="Arial" w:hAnsi="Arial"/>
    </w:rPr>
  </w:style>
  <w:style w:type="character" w:styleId="Odkaznavysvetlivku">
    <w:name w:val="endnote reference"/>
    <w:uiPriority w:val="99"/>
    <w:unhideWhenUsed/>
    <w:rsid w:val="00931F23"/>
    <w:rPr>
      <w:rFonts w:cs="Times New Roman"/>
      <w:vertAlign w:val="superscript"/>
    </w:rPr>
  </w:style>
  <w:style w:type="paragraph" w:customStyle="1" w:styleId="SRKNorm">
    <w:name w:val="SRK Norm."/>
    <w:basedOn w:val="Normlny"/>
    <w:next w:val="Normlny"/>
    <w:qFormat/>
    <w:rsid w:val="00263750"/>
    <w:pPr>
      <w:numPr>
        <w:numId w:val="33"/>
      </w:numPr>
      <w:spacing w:before="200" w:after="200"/>
      <w:contextualSpacing/>
      <w:jc w:val="both"/>
    </w:pPr>
    <w:rPr>
      <w:rFonts w:ascii="Times New Roman" w:hAnsi="Times New Roman"/>
      <w:sz w:val="24"/>
      <w:lang w:eastAsia="sk-SK"/>
    </w:rPr>
  </w:style>
  <w:style w:type="character" w:customStyle="1" w:styleId="OdsekzoznamuChar">
    <w:name w:val="Odsek zoznamu Char"/>
    <w:aliases w:val="body Char,Odsek zoznamu2 Char,List Paragraph Char"/>
    <w:link w:val="Odsekzoznamu"/>
    <w:uiPriority w:val="34"/>
    <w:rsid w:val="00263750"/>
    <w:rPr>
      <w:rFonts w:ascii="Arial" w:hAnsi="Arial"/>
      <w:sz w:val="19"/>
      <w:szCs w:val="24"/>
      <w:lang w:val="en-US" w:eastAsia="en-US"/>
    </w:rPr>
  </w:style>
  <w:style w:type="paragraph" w:customStyle="1" w:styleId="MPCKO2">
    <w:name w:val="MP CKO 2"/>
    <w:basedOn w:val="Nadpis3"/>
    <w:qFormat/>
    <w:rsid w:val="00263750"/>
    <w:pPr>
      <w:keepLines/>
      <w:numPr>
        <w:ilvl w:val="0"/>
        <w:numId w:val="0"/>
      </w:numPr>
      <w:spacing w:before="200" w:after="0"/>
      <w:jc w:val="both"/>
    </w:pPr>
    <w:rPr>
      <w:rFonts w:ascii="Times New Roman" w:hAnsi="Times New Roman"/>
      <w:iCs w:val="0"/>
      <w:color w:val="001D58"/>
      <w:kern w:val="0"/>
      <w:sz w:val="26"/>
      <w:szCs w:val="22"/>
      <w:lang w:val="sk-SK" w:eastAsia="en-US"/>
    </w:rPr>
  </w:style>
  <w:style w:type="paragraph" w:customStyle="1" w:styleId="CM1">
    <w:name w:val="CM1"/>
    <w:basedOn w:val="Default"/>
    <w:next w:val="Default"/>
    <w:uiPriority w:val="99"/>
    <w:rsid w:val="009D5B72"/>
    <w:rPr>
      <w:rFonts w:ascii="EUAlbertina" w:hAnsi="EUAlbertina"/>
      <w:color w:val="auto"/>
      <w:lang w:val="sk-SK" w:eastAsia="sk-SK"/>
    </w:rPr>
  </w:style>
  <w:style w:type="paragraph" w:customStyle="1" w:styleId="CM3">
    <w:name w:val="CM3"/>
    <w:basedOn w:val="Default"/>
    <w:next w:val="Default"/>
    <w:uiPriority w:val="99"/>
    <w:rsid w:val="009D5B72"/>
    <w:rPr>
      <w:rFonts w:ascii="EUAlbertina" w:hAnsi="EUAlbertina"/>
      <w:color w:val="auto"/>
      <w:lang w:val="sk-SK" w:eastAsia="sk-SK"/>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rsid w:val="00292BD2"/>
    <w:rPr>
      <w:rFonts w:ascii="Arial" w:hAnsi="Arial" w:cs="Arial"/>
      <w:b/>
      <w:iCs/>
      <w:color w:val="92D400"/>
      <w:kern w:val="32"/>
      <w:sz w:val="24"/>
      <w:szCs w:val="24"/>
      <w:lang w:val="en-US" w:eastAsia="en-US"/>
    </w:rPr>
  </w:style>
  <w:style w:type="paragraph" w:styleId="Zkladntext2">
    <w:name w:val="Body Text 2"/>
    <w:basedOn w:val="Normlny"/>
    <w:link w:val="Zkladntext2Char"/>
    <w:uiPriority w:val="99"/>
    <w:rsid w:val="00292BD2"/>
    <w:pPr>
      <w:jc w:val="center"/>
    </w:pPr>
    <w:rPr>
      <w:rFonts w:ascii="Garamond" w:hAnsi="Garamond"/>
      <w:b/>
      <w:bCs/>
      <w:sz w:val="44"/>
      <w:lang w:eastAsia="sk-SK"/>
    </w:rPr>
  </w:style>
  <w:style w:type="character" w:customStyle="1" w:styleId="Zkladntext2Char">
    <w:name w:val="Základný text 2 Char"/>
    <w:basedOn w:val="Predvolenpsmoodseku"/>
    <w:link w:val="Zkladntext2"/>
    <w:uiPriority w:val="99"/>
    <w:rsid w:val="00292BD2"/>
    <w:rPr>
      <w:rFonts w:ascii="Garamond" w:hAnsi="Garamond"/>
      <w:b/>
      <w:bCs/>
      <w:sz w:val="44"/>
      <w:szCs w:val="24"/>
    </w:rPr>
  </w:style>
  <w:style w:type="character" w:styleId="PouitHypertextovPrepojenie">
    <w:name w:val="FollowedHyperlink"/>
    <w:basedOn w:val="Predvolenpsmoodseku"/>
    <w:semiHidden/>
    <w:unhideWhenUsed/>
    <w:rsid w:val="006A0F6E"/>
    <w:rPr>
      <w:color w:val="800080" w:themeColor="followedHyperlink"/>
      <w:u w:val="single"/>
    </w:rPr>
  </w:style>
  <w:style w:type="table" w:customStyle="1" w:styleId="Mriekatabuky1">
    <w:name w:val="Mriežka tabuľky1"/>
    <w:basedOn w:val="Normlnatabuka"/>
    <w:next w:val="Mriekatabuky"/>
    <w:uiPriority w:val="59"/>
    <w:rsid w:val="00B5747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pellingerror">
    <w:name w:val="spellingerror"/>
    <w:basedOn w:val="Predvolenpsmoodseku"/>
    <w:rsid w:val="00AC6FFA"/>
  </w:style>
  <w:style w:type="character" w:customStyle="1" w:styleId="normaltextrun">
    <w:name w:val="normaltextrun"/>
    <w:basedOn w:val="Predvolenpsmoodseku"/>
    <w:rsid w:val="00AC6FFA"/>
  </w:style>
  <w:style w:type="paragraph" w:customStyle="1" w:styleId="paragraph">
    <w:name w:val="paragraph"/>
    <w:basedOn w:val="Normlny"/>
    <w:rsid w:val="00AC6FFA"/>
    <w:pPr>
      <w:spacing w:before="100" w:beforeAutospacing="1" w:after="100" w:afterAutospacing="1"/>
    </w:pPr>
    <w:rPr>
      <w:rFonts w:ascii="Times New Roman" w:hAnsi="Times New Roman"/>
      <w:sz w:val="24"/>
      <w:lang w:eastAsia="sk-SK"/>
    </w:rPr>
  </w:style>
  <w:style w:type="character" w:customStyle="1" w:styleId="eop">
    <w:name w:val="eop"/>
    <w:basedOn w:val="Predvolenpsmoodseku"/>
    <w:rsid w:val="00AC6FFA"/>
  </w:style>
  <w:style w:type="paragraph" w:customStyle="1" w:styleId="Zkladntextb">
    <w:name w:val="Základní text.b"/>
    <w:basedOn w:val="Normlny"/>
    <w:rsid w:val="00B05A18"/>
    <w:pPr>
      <w:spacing w:after="240" w:line="240" w:lineRule="atLeast"/>
      <w:ind w:left="1134"/>
    </w:pPr>
    <w:rPr>
      <w:rFonts w:cs="Arial"/>
      <w:sz w:val="20"/>
      <w:szCs w:val="20"/>
      <w:lang w:val="en-US" w:eastAsia="sk-SK"/>
    </w:rPr>
  </w:style>
  <w:style w:type="paragraph" w:customStyle="1" w:styleId="PJOdsek">
    <w:name w:val="PJ Odsek"/>
    <w:basedOn w:val="Normlny"/>
    <w:link w:val="PJOdsekChar"/>
    <w:autoRedefine/>
    <w:qFormat/>
    <w:rsid w:val="00C75340"/>
    <w:pPr>
      <w:overflowPunct w:val="0"/>
      <w:autoSpaceDE w:val="0"/>
      <w:autoSpaceDN w:val="0"/>
      <w:adjustRightInd w:val="0"/>
      <w:spacing w:before="60" w:after="60" w:line="276" w:lineRule="auto"/>
      <w:jc w:val="both"/>
      <w:textAlignment w:val="baseline"/>
    </w:pPr>
    <w:rPr>
      <w:rFonts w:ascii="Times New Roman" w:hAnsi="Times New Roman"/>
      <w:bCs/>
      <w:sz w:val="24"/>
      <w:szCs w:val="20"/>
      <w:lang w:eastAsia="sk-SK"/>
    </w:rPr>
  </w:style>
  <w:style w:type="character" w:customStyle="1" w:styleId="PJOdsekChar">
    <w:name w:val="PJ Odsek Char"/>
    <w:link w:val="PJOdsek"/>
    <w:rsid w:val="00C75340"/>
    <w:rPr>
      <w:bCs/>
      <w:sz w:val="24"/>
    </w:rPr>
  </w:style>
  <w:style w:type="character" w:customStyle="1" w:styleId="h1a2">
    <w:name w:val="h1a2"/>
    <w:basedOn w:val="Predvolenpsmoodseku"/>
    <w:rsid w:val="008D0CA7"/>
    <w:rPr>
      <w:vanish w:val="0"/>
      <w:webHidden w:val="0"/>
      <w:sz w:val="24"/>
      <w:szCs w:val="24"/>
      <w:specVanish w:val="0"/>
    </w:rPr>
  </w:style>
  <w:style w:type="paragraph" w:customStyle="1" w:styleId="AOHead4">
    <w:name w:val="AOHead4"/>
    <w:basedOn w:val="Normlny"/>
    <w:next w:val="Normlny"/>
    <w:rsid w:val="004206D2"/>
    <w:pPr>
      <w:numPr>
        <w:numId w:val="94"/>
      </w:numPr>
      <w:tabs>
        <w:tab w:val="clear" w:pos="720"/>
        <w:tab w:val="num" w:pos="2160"/>
      </w:tabs>
      <w:spacing w:before="240" w:after="160" w:line="260" w:lineRule="atLeast"/>
      <w:jc w:val="both"/>
      <w:outlineLvl w:val="3"/>
    </w:pPr>
    <w:rPr>
      <w:rFonts w:ascii="Times New Roman" w:eastAsia="SimSun" w:hAnsi="Times New Roman" w:cstheme="minorBidi"/>
      <w:sz w:val="22"/>
      <w:szCs w:val="22"/>
    </w:rPr>
  </w:style>
  <w:style w:type="paragraph" w:customStyle="1" w:styleId="AOHead5">
    <w:name w:val="AOHead5"/>
    <w:basedOn w:val="Normlny"/>
    <w:next w:val="Normlny"/>
    <w:rsid w:val="004206D2"/>
    <w:pPr>
      <w:numPr>
        <w:ilvl w:val="1"/>
        <w:numId w:val="94"/>
      </w:numPr>
      <w:tabs>
        <w:tab w:val="clear" w:pos="720"/>
        <w:tab w:val="num" w:pos="2880"/>
      </w:tabs>
      <w:spacing w:before="240" w:after="160" w:line="260" w:lineRule="atLeast"/>
      <w:jc w:val="both"/>
      <w:outlineLvl w:val="4"/>
    </w:pPr>
    <w:rPr>
      <w:rFonts w:ascii="Times New Roman" w:eastAsia="SimSun" w:hAnsi="Times New Roman" w:cstheme="minorBidi"/>
      <w:sz w:val="22"/>
      <w:szCs w:val="22"/>
    </w:rPr>
  </w:style>
  <w:style w:type="paragraph" w:customStyle="1" w:styleId="AOHead6">
    <w:name w:val="AOHead6"/>
    <w:basedOn w:val="Normlny"/>
    <w:next w:val="Normlny"/>
    <w:rsid w:val="004206D2"/>
    <w:pPr>
      <w:numPr>
        <w:ilvl w:val="2"/>
        <w:numId w:val="94"/>
      </w:numPr>
      <w:tabs>
        <w:tab w:val="clear" w:pos="1440"/>
        <w:tab w:val="num" w:pos="3600"/>
      </w:tabs>
      <w:spacing w:before="240" w:after="160" w:line="260" w:lineRule="atLeast"/>
      <w:jc w:val="both"/>
      <w:outlineLvl w:val="5"/>
    </w:pPr>
    <w:rPr>
      <w:rFonts w:ascii="Times New Roman" w:eastAsia="SimSun" w:hAnsi="Times New Roman" w:cstheme="minorBidi"/>
      <w:sz w:val="22"/>
      <w:szCs w:val="22"/>
    </w:rPr>
  </w:style>
  <w:style w:type="paragraph" w:customStyle="1" w:styleId="AOAltHead2">
    <w:name w:val="AOAltHead2"/>
    <w:basedOn w:val="Normlny"/>
    <w:next w:val="Normlny"/>
    <w:rsid w:val="004206D2"/>
    <w:pPr>
      <w:numPr>
        <w:ilvl w:val="3"/>
        <w:numId w:val="94"/>
      </w:numPr>
      <w:tabs>
        <w:tab w:val="clear" w:pos="2160"/>
      </w:tabs>
      <w:spacing w:before="240" w:after="160" w:line="260" w:lineRule="atLeast"/>
      <w:jc w:val="both"/>
      <w:outlineLvl w:val="1"/>
    </w:pPr>
    <w:rPr>
      <w:rFonts w:ascii="Times New Roman" w:eastAsia="SimSun" w:hAnsi="Times New Roman" w:cstheme="minorBidi"/>
      <w:sz w:val="22"/>
      <w:szCs w:val="22"/>
    </w:rPr>
  </w:style>
  <w:style w:type="paragraph" w:customStyle="1" w:styleId="AODefHead">
    <w:name w:val="AODefHead"/>
    <w:basedOn w:val="Normlny"/>
    <w:next w:val="AODefPara"/>
    <w:uiPriority w:val="99"/>
    <w:rsid w:val="004206D2"/>
    <w:pPr>
      <w:numPr>
        <w:ilvl w:val="4"/>
        <w:numId w:val="94"/>
      </w:numPr>
      <w:tabs>
        <w:tab w:val="clear" w:pos="2880"/>
      </w:tabs>
      <w:spacing w:before="240" w:after="160" w:line="260" w:lineRule="atLeast"/>
      <w:jc w:val="both"/>
      <w:outlineLvl w:val="5"/>
    </w:pPr>
    <w:rPr>
      <w:rFonts w:ascii="Times New Roman" w:eastAsia="SimSun" w:hAnsi="Times New Roman" w:cstheme="minorBidi"/>
      <w:sz w:val="22"/>
      <w:szCs w:val="22"/>
    </w:rPr>
  </w:style>
  <w:style w:type="paragraph" w:customStyle="1" w:styleId="AODefPara">
    <w:name w:val="AODefPara"/>
    <w:basedOn w:val="AODefHead"/>
    <w:uiPriority w:val="99"/>
    <w:rsid w:val="004206D2"/>
    <w:pPr>
      <w:numPr>
        <w:ilvl w:val="5"/>
      </w:numPr>
      <w:tabs>
        <w:tab w:val="clear" w:pos="3600"/>
      </w:tabs>
      <w:outlineLvl w:val="6"/>
    </w:pPr>
  </w:style>
  <w:style w:type="paragraph" w:customStyle="1" w:styleId="m7996746338274517288gmail-podnadpis2">
    <w:name w:val="m_7996746338274517288gmail-podnadpis2"/>
    <w:basedOn w:val="Normlny"/>
    <w:uiPriority w:val="99"/>
    <w:semiHidden/>
    <w:rsid w:val="00526ADB"/>
    <w:pPr>
      <w:spacing w:before="100" w:beforeAutospacing="1" w:after="100" w:afterAutospacing="1"/>
    </w:pPr>
    <w:rPr>
      <w:rFonts w:ascii="Times New Roman" w:eastAsiaTheme="minorHAnsi" w:hAnsi="Times New Roman"/>
      <w:sz w:val="24"/>
      <w:lang w:eastAsia="sk-SK"/>
    </w:rPr>
  </w:style>
  <w:style w:type="character" w:customStyle="1" w:styleId="m7996746338274517288gmail-inlinenote">
    <w:name w:val="m_7996746338274517288gmail-inlinenote"/>
    <w:basedOn w:val="Predvolenpsmoodseku"/>
    <w:rsid w:val="00526ADB"/>
  </w:style>
  <w:style w:type="paragraph" w:customStyle="1" w:styleId="SRK5">
    <w:name w:val="SRK 5"/>
    <w:basedOn w:val="Nadpis5"/>
    <w:next w:val="Normlny"/>
    <w:qFormat/>
    <w:rsid w:val="0046019A"/>
    <w:pPr>
      <w:numPr>
        <w:ilvl w:val="0"/>
        <w:numId w:val="0"/>
      </w:numPr>
      <w:spacing w:before="200" w:after="0"/>
      <w:jc w:val="both"/>
    </w:pPr>
    <w:rPr>
      <w:rFonts w:cs="Arial"/>
      <w:i w:val="0"/>
      <w:color w:val="1E4E9D"/>
      <w:lang w:val="sk-SK" w:eastAsia="sk-SK"/>
    </w:rPr>
  </w:style>
  <w:style w:type="paragraph" w:customStyle="1" w:styleId="Nadpis2-IM">
    <w:name w:val="Nadpis 2 - IM"/>
    <w:basedOn w:val="Nadpis2"/>
    <w:autoRedefine/>
    <w:uiPriority w:val="99"/>
    <w:rsid w:val="00CB6020"/>
    <w:pPr>
      <w:numPr>
        <w:ilvl w:val="0"/>
        <w:numId w:val="0"/>
      </w:numPr>
      <w:tabs>
        <w:tab w:val="num" w:pos="738"/>
      </w:tabs>
      <w:spacing w:before="0" w:after="0"/>
      <w:ind w:left="738" w:hanging="454"/>
    </w:pPr>
    <w:rPr>
      <w:rFonts w:ascii="Arial Narrow" w:hAnsi="Arial Narrow" w:cs="Times New Roman"/>
      <w:iCs w:val="0"/>
      <w:color w:val="auto"/>
      <w:kern w:val="0"/>
      <w:sz w:val="28"/>
      <w:szCs w:val="32"/>
      <w:lang w:val="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k-SK" w:eastAsia="sk-SK"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footnote text" w:uiPriority="99" w:qFormat="1"/>
    <w:lsdException w:name="annotation text" w:uiPriority="99"/>
    <w:lsdException w:name="footer" w:uiPriority="99"/>
    <w:lsdException w:name="caption" w:qFormat="1"/>
    <w:lsdException w:name="footnote reference" w:uiPriority="99"/>
    <w:lsdException w:name="endnote reference" w:uiPriority="99"/>
    <w:lsdException w:name="endnote text" w:uiPriority="99"/>
    <w:lsdException w:name="List Bullet" w:uiPriority="99" w:qFormat="1"/>
    <w:lsdException w:name="List Number" w:semiHidden="0" w:unhideWhenUsed="0"/>
    <w:lsdException w:name="List 4" w:semiHidden="0" w:unhideWhenUsed="0"/>
    <w:lsdException w:name="List 5" w:semiHidden="0" w:unhideWhenUsed="0"/>
    <w:lsdException w:name="Title" w:semiHidden="0" w:unhideWhenUsed="0"/>
    <w:lsdException w:name="Default Paragraph Font" w:uiPriority="1"/>
    <w:lsdException w:name="Body Text" w:uiPriority="99"/>
    <w:lsdException w:name="Subtitle" w:semiHidden="0" w:unhideWhenUsed="0"/>
    <w:lsdException w:name="Salutation" w:semiHidden="0" w:unhideWhenUsed="0"/>
    <w:lsdException w:name="Date" w:semiHidden="0" w:unhideWhenUsed="0"/>
    <w:lsdException w:name="Body Text First Indent" w:semiHidden="0" w:unhideWhenUsed="0"/>
    <w:lsdException w:name="Body Text 2" w:uiPriority="99"/>
    <w:lsdException w:name="Hyperlink" w:uiPriority="99"/>
    <w:lsdException w:name="Strong" w:semiHidden="0" w:uiPriority="22" w:unhideWhenUsed="0" w:qFormat="1"/>
    <w:lsdException w:name="Emphasis" w:semiHidden="0" w:unhideWhenUsed="0"/>
    <w:lsdException w:name="Normal (Web)"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y">
    <w:name w:val="Normal"/>
    <w:qFormat/>
    <w:rsid w:val="00833197"/>
    <w:rPr>
      <w:rFonts w:ascii="Arial" w:hAnsi="Arial"/>
      <w:sz w:val="19"/>
      <w:szCs w:val="24"/>
      <w:lang w:eastAsia="en-US"/>
    </w:rPr>
  </w:style>
  <w:style w:type="paragraph" w:styleId="Nadpis1">
    <w:name w:val="heading 1"/>
    <w:aliases w:val="Nadpis 1 - IM,I,kapitola,Čo robí (časť),Chapter"/>
    <w:next w:val="Nadpis2"/>
    <w:qFormat/>
    <w:rsid w:val="00B20785"/>
    <w:pPr>
      <w:keepNext/>
      <w:pageBreakBefore/>
      <w:numPr>
        <w:numId w:val="1"/>
      </w:numPr>
      <w:spacing w:after="800"/>
      <w:outlineLvl w:val="0"/>
    </w:pPr>
    <w:rPr>
      <w:rFonts w:ascii="Times New Roman Bold" w:hAnsi="Times New Roman Bold" w:cs="Arial"/>
      <w:bCs/>
      <w:color w:val="002776"/>
      <w:kern w:val="32"/>
      <w:sz w:val="60"/>
      <w:szCs w:val="32"/>
      <w:lang w:val="en-US" w:eastAsia="en-US"/>
    </w:rPr>
  </w:style>
  <w:style w:type="paragraph" w:styleId="Nadpis2">
    <w:name w:val="heading 2"/>
    <w:aliases w:val="AB,Nadpis_2,Úloha,Úloha Char,Heading 2 Char1,Heading 2 Char Char,Char Char Char Char Char Char"/>
    <w:basedOn w:val="Nadpis1"/>
    <w:next w:val="Nadpis3"/>
    <w:link w:val="Nadpis2Char"/>
    <w:qFormat/>
    <w:rsid w:val="00E421C0"/>
    <w:pPr>
      <w:pageBreakBefore w:val="0"/>
      <w:numPr>
        <w:ilvl w:val="1"/>
      </w:numPr>
      <w:spacing w:before="240" w:after="240"/>
      <w:outlineLvl w:val="1"/>
    </w:pPr>
    <w:rPr>
      <w:rFonts w:ascii="Arial" w:hAnsi="Arial"/>
      <w:b/>
      <w:bCs w:val="0"/>
      <w:iCs/>
      <w:color w:val="92D400"/>
      <w:sz w:val="24"/>
      <w:szCs w:val="24"/>
    </w:rPr>
  </w:style>
  <w:style w:type="paragraph" w:styleId="Nadpis3">
    <w:name w:val="heading 3"/>
    <w:aliases w:val="Obyeajný,1,Podpodkapitola,adpis 3,Podúloha,Heading 3 Char,Heading 3 Char1 Char,Heading 3 Char Char Char"/>
    <w:basedOn w:val="Nadpis2"/>
    <w:next w:val="Normlny"/>
    <w:link w:val="Nadpis3Char"/>
    <w:qFormat/>
    <w:rsid w:val="00E421C0"/>
    <w:pPr>
      <w:numPr>
        <w:ilvl w:val="2"/>
      </w:numPr>
      <w:outlineLvl w:val="2"/>
    </w:pPr>
    <w:rPr>
      <w:rFonts w:cs="Times New Roman"/>
      <w:bCs/>
      <w:color w:val="3C8A2E"/>
      <w:szCs w:val="26"/>
      <w:lang w:val="x-none" w:eastAsia="x-none"/>
    </w:rPr>
  </w:style>
  <w:style w:type="paragraph" w:styleId="Nadpis4">
    <w:name w:val="heading 4"/>
    <w:aliases w:val="Nadpis 4 - IM,H4,1-1,Termín"/>
    <w:basedOn w:val="Normlny"/>
    <w:next w:val="Normlny"/>
    <w:link w:val="Nadpis4Char"/>
    <w:unhideWhenUsed/>
    <w:qFormat/>
    <w:rsid w:val="0008794A"/>
    <w:pPr>
      <w:keepNext/>
      <w:keepLines/>
      <w:numPr>
        <w:ilvl w:val="3"/>
        <w:numId w:val="1"/>
      </w:numPr>
      <w:spacing w:before="240" w:after="240"/>
      <w:outlineLvl w:val="3"/>
    </w:pPr>
    <w:rPr>
      <w:b/>
      <w:bCs/>
      <w:iCs/>
      <w:sz w:val="24"/>
      <w:lang w:val="x-none" w:eastAsia="x-none"/>
    </w:rPr>
  </w:style>
  <w:style w:type="paragraph" w:styleId="Nadpis5">
    <w:name w:val="heading 5"/>
    <w:aliases w:val="1-1-1"/>
    <w:basedOn w:val="Normlny"/>
    <w:next w:val="Normlny"/>
    <w:link w:val="Nadpis5Char"/>
    <w:unhideWhenUsed/>
    <w:qFormat/>
    <w:rsid w:val="0008794A"/>
    <w:pPr>
      <w:keepNext/>
      <w:keepLines/>
      <w:numPr>
        <w:ilvl w:val="4"/>
        <w:numId w:val="1"/>
      </w:numPr>
      <w:spacing w:before="240" w:after="240"/>
      <w:outlineLvl w:val="4"/>
    </w:pPr>
    <w:rPr>
      <w:b/>
      <w:i/>
      <w:color w:val="00133A"/>
      <w:sz w:val="24"/>
      <w:lang w:val="x-none" w:eastAsia="x-none"/>
    </w:rPr>
  </w:style>
  <w:style w:type="paragraph" w:styleId="Nadpis6">
    <w:name w:val="heading 6"/>
    <w:aliases w:val="1-1-1-1"/>
    <w:basedOn w:val="Normlny"/>
    <w:next w:val="Normlny"/>
    <w:link w:val="Nadpis6Char"/>
    <w:unhideWhenUsed/>
    <w:qFormat/>
    <w:rsid w:val="0008794A"/>
    <w:pPr>
      <w:keepNext/>
      <w:keepLines/>
      <w:numPr>
        <w:ilvl w:val="5"/>
        <w:numId w:val="1"/>
      </w:numPr>
      <w:spacing w:before="240" w:after="240"/>
      <w:outlineLvl w:val="5"/>
    </w:pPr>
    <w:rPr>
      <w:i/>
      <w:iCs/>
      <w:color w:val="00133A"/>
      <w:sz w:val="24"/>
      <w:lang w:val="x-none" w:eastAsia="x-none"/>
    </w:rPr>
  </w:style>
  <w:style w:type="paragraph" w:styleId="Nadpis7">
    <w:name w:val="heading 7"/>
    <w:basedOn w:val="Normlny"/>
    <w:next w:val="Normlny"/>
    <w:link w:val="Nadpis7Char"/>
    <w:unhideWhenUsed/>
    <w:qFormat/>
    <w:rsid w:val="00E421C0"/>
    <w:pPr>
      <w:keepNext/>
      <w:keepLines/>
      <w:numPr>
        <w:ilvl w:val="6"/>
        <w:numId w:val="1"/>
      </w:numPr>
      <w:spacing w:before="240" w:after="240"/>
      <w:outlineLvl w:val="6"/>
    </w:pPr>
    <w:rPr>
      <w:i/>
      <w:iCs/>
      <w:color w:val="404040"/>
      <w:sz w:val="22"/>
      <w:lang w:val="x-none" w:eastAsia="x-none"/>
    </w:rPr>
  </w:style>
  <w:style w:type="paragraph" w:styleId="Nadpis8">
    <w:name w:val="heading 8"/>
    <w:basedOn w:val="Normlny"/>
    <w:next w:val="Normlny"/>
    <w:link w:val="Nadpis8Char"/>
    <w:unhideWhenUsed/>
    <w:qFormat/>
    <w:rsid w:val="00E421C0"/>
    <w:pPr>
      <w:keepNext/>
      <w:keepLines/>
      <w:numPr>
        <w:ilvl w:val="7"/>
        <w:numId w:val="1"/>
      </w:numPr>
      <w:spacing w:before="240" w:after="240"/>
      <w:outlineLvl w:val="7"/>
    </w:pPr>
    <w:rPr>
      <w:i/>
      <w:color w:val="404040"/>
      <w:sz w:val="20"/>
      <w:szCs w:val="20"/>
      <w:lang w:val="x-none" w:eastAsia="x-none"/>
    </w:rPr>
  </w:style>
  <w:style w:type="paragraph" w:styleId="Nadpis9">
    <w:name w:val="heading 9"/>
    <w:basedOn w:val="Normlny"/>
    <w:next w:val="Normlny"/>
    <w:link w:val="Nadpis9Char"/>
    <w:unhideWhenUsed/>
    <w:qFormat/>
    <w:rsid w:val="00E421C0"/>
    <w:pPr>
      <w:keepNext/>
      <w:keepLines/>
      <w:numPr>
        <w:ilvl w:val="8"/>
        <w:numId w:val="1"/>
      </w:numPr>
      <w:spacing w:before="240" w:after="240"/>
      <w:outlineLvl w:val="8"/>
    </w:pPr>
    <w:rPr>
      <w:i/>
      <w:iCs/>
      <w:color w:val="404040"/>
      <w:sz w:val="18"/>
      <w:szCs w:val="20"/>
      <w:lang w:val="x-none" w:eastAsia="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lang w:val="x-none" w:eastAsia="x-none"/>
    </w:rPr>
  </w:style>
  <w:style w:type="paragraph" w:styleId="Pta">
    <w:name w:val="footer"/>
    <w:basedOn w:val="Normlny"/>
    <w:link w:val="PtaChar"/>
    <w:uiPriority w:val="99"/>
    <w:rsid w:val="006F71E5"/>
    <w:pPr>
      <w:tabs>
        <w:tab w:val="center" w:pos="4703"/>
        <w:tab w:val="right" w:pos="9406"/>
      </w:tabs>
    </w:pPr>
    <w:rPr>
      <w:sz w:val="16"/>
      <w:lang w:val="x-none" w:eastAsia="x-none"/>
    </w:rPr>
  </w:style>
  <w:style w:type="character" w:styleId="slostrany">
    <w:name w:val="page number"/>
    <w:rsid w:val="00E421C0"/>
    <w:rPr>
      <w:rFonts w:ascii="Arial" w:hAnsi="Arial"/>
      <w:sz w:val="16"/>
    </w:rPr>
  </w:style>
  <w:style w:type="paragraph" w:styleId="Obsah1">
    <w:name w:val="toc 1"/>
    <w:basedOn w:val="Normlny"/>
    <w:next w:val="Normlny"/>
    <w:autoRedefine/>
    <w:uiPriority w:val="39"/>
    <w:rsid w:val="0008794A"/>
    <w:pPr>
      <w:spacing w:after="240"/>
    </w:pPr>
    <w:rPr>
      <w:sz w:val="24"/>
    </w:rPr>
  </w:style>
  <w:style w:type="paragraph" w:styleId="Obsah2">
    <w:name w:val="toc 2"/>
    <w:basedOn w:val="Normlny"/>
    <w:next w:val="Normlny"/>
    <w:autoRedefine/>
    <w:uiPriority w:val="39"/>
    <w:rsid w:val="0008794A"/>
    <w:pPr>
      <w:spacing w:after="240"/>
      <w:ind w:left="238"/>
    </w:pPr>
    <w:rPr>
      <w:sz w:val="24"/>
    </w:rPr>
  </w:style>
  <w:style w:type="paragraph" w:styleId="Obsah3">
    <w:name w:val="toc 3"/>
    <w:basedOn w:val="Normlny"/>
    <w:next w:val="Normlny"/>
    <w:autoRedefine/>
    <w:uiPriority w:val="39"/>
    <w:rsid w:val="00EF048F"/>
    <w:pPr>
      <w:tabs>
        <w:tab w:val="left" w:pos="1320"/>
        <w:tab w:val="right" w:leader="dot" w:pos="9060"/>
      </w:tabs>
      <w:spacing w:after="240"/>
      <w:ind w:left="482"/>
    </w:pPr>
    <w:rPr>
      <w:sz w:val="24"/>
    </w:rPr>
  </w:style>
  <w:style w:type="character" w:styleId="Hypertextovprepojenie">
    <w:name w:val="Hyperlink"/>
    <w:uiPriority w:val="99"/>
    <w:rsid w:val="006F71E5"/>
    <w:rPr>
      <w:rFonts w:ascii="Arial" w:hAnsi="Arial"/>
      <w:color w:val="00A1DE"/>
      <w:sz w:val="19"/>
      <w:u w:val="single"/>
    </w:rPr>
  </w:style>
  <w:style w:type="paragraph" w:styleId="Textbubliny">
    <w:name w:val="Balloon Text"/>
    <w:basedOn w:val="Normlny"/>
    <w:link w:val="TextbublinyChar"/>
    <w:uiPriority w:val="99"/>
    <w:semiHidden/>
    <w:rsid w:val="00392FE4"/>
    <w:rPr>
      <w:rFonts w:ascii="Tahoma" w:hAnsi="Tahoma"/>
      <w:sz w:val="16"/>
      <w:szCs w:val="16"/>
      <w:lang w:val="x-none" w:eastAsia="x-none"/>
    </w:rPr>
  </w:style>
  <w:style w:type="character" w:customStyle="1" w:styleId="HlavikaChar">
    <w:name w:val="Hlavička Char"/>
    <w:link w:val="Hlavika"/>
    <w:rsid w:val="00E421C0"/>
    <w:rPr>
      <w:rFonts w:ascii="Arial" w:hAnsi="Arial"/>
      <w:sz w:val="16"/>
      <w:szCs w:val="24"/>
    </w:rPr>
  </w:style>
  <w:style w:type="character" w:customStyle="1" w:styleId="PtaChar">
    <w:name w:val="Päta Char"/>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eastAsia="en-US"/>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3"/>
      </w:numPr>
      <w:tabs>
        <w:tab w:val="left" w:pos="873"/>
      </w:tabs>
      <w:spacing w:before="240" w:after="120"/>
      <w:ind w:left="357" w:hanging="357"/>
      <w:jc w:val="both"/>
    </w:pPr>
    <w:rPr>
      <w:rFonts w:ascii="Arial" w:hAnsi="Arial"/>
      <w:b/>
      <w:noProof/>
      <w:color w:val="000000"/>
      <w:sz w:val="19"/>
      <w:szCs w:val="24"/>
      <w:lang w:val="cs-CZ" w:eastAsia="en-US"/>
    </w:rPr>
  </w:style>
  <w:style w:type="paragraph" w:customStyle="1" w:styleId="CaptionIntroductionparagraph">
    <w:name w:val="Caption Introduction paragraph"/>
    <w:qFormat/>
    <w:rsid w:val="007F11EE"/>
    <w:rPr>
      <w:rFonts w:ascii="Arial" w:hAnsi="Arial"/>
      <w:b/>
      <w:color w:val="00A1DE"/>
      <w:sz w:val="24"/>
      <w:szCs w:val="22"/>
      <w:lang w:val="cs-CZ" w:eastAsia="en-US"/>
    </w:rPr>
  </w:style>
  <w:style w:type="paragraph" w:customStyle="1" w:styleId="smlouvaheading2">
    <w:name w:val="smlouva heading 2"/>
    <w:basedOn w:val="CaptionIntroductionparagraph"/>
    <w:next w:val="BodyText1"/>
    <w:qFormat/>
    <w:rsid w:val="00900826"/>
    <w:pPr>
      <w:numPr>
        <w:ilvl w:val="1"/>
        <w:numId w:val="3"/>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900826"/>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900826"/>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900826"/>
    <w:pPr>
      <w:numPr>
        <w:ilvl w:val="0"/>
        <w:numId w:val="0"/>
      </w:numPr>
    </w:pPr>
    <w:rPr>
      <w:b/>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lang w:val="en-US" w:eastAsia="en-US"/>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spacing w:before="120"/>
      <w:ind w:left="1069" w:hanging="360"/>
    </w:pPr>
    <w:rPr>
      <w:rFonts w:eastAsia="Times"/>
      <w:color w:val="000000"/>
      <w:szCs w:val="20"/>
      <w:lang w:val="en-GB" w:eastAsia="x-none"/>
    </w:rPr>
  </w:style>
  <w:style w:type="character" w:customStyle="1" w:styleId="Bulletslevel1Char">
    <w:name w:val="Bullets level 1 Char"/>
    <w:link w:val="Bulletslevel1"/>
    <w:rsid w:val="001C2EF4"/>
    <w:rPr>
      <w:rFonts w:ascii="Arial" w:eastAsia="Times" w:hAnsi="Arial"/>
      <w:color w:val="000000"/>
      <w:sz w:val="19"/>
      <w:lang w:val="en-GB" w:eastAsia="x-none"/>
    </w:rPr>
  </w:style>
  <w:style w:type="paragraph" w:customStyle="1" w:styleId="Bulletslevel2">
    <w:name w:val="Bullets level 2"/>
    <w:basedOn w:val="Normlny"/>
    <w:link w:val="Bulletslevel2Char"/>
    <w:qFormat/>
    <w:rsid w:val="00DC6C4A"/>
    <w:pPr>
      <w:numPr>
        <w:numId w:val="2"/>
      </w:numPr>
      <w:tabs>
        <w:tab w:val="left" w:pos="567"/>
      </w:tabs>
      <w:spacing w:before="120"/>
    </w:pPr>
    <w:rPr>
      <w:rFonts w:eastAsia="Times"/>
      <w:color w:val="000000"/>
      <w:szCs w:val="20"/>
      <w:lang w:val="en-GB" w:eastAsia="x-none"/>
    </w:rPr>
  </w:style>
  <w:style w:type="character" w:customStyle="1" w:styleId="Bulletslevel2Char">
    <w:name w:val="Bullets level 2 Char"/>
    <w:link w:val="Bulletslevel2"/>
    <w:rsid w:val="00DC6C4A"/>
    <w:rPr>
      <w:rFonts w:ascii="Arial" w:eastAsia="Times" w:hAnsi="Arial"/>
      <w:color w:val="000000"/>
      <w:sz w:val="19"/>
      <w:lang w:val="en-GB" w:eastAsia="x-none"/>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eastAsia="en-US"/>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CB0293"/>
    <w:pPr>
      <w:spacing w:after="240"/>
      <w:ind w:left="720"/>
    </w:pPr>
  </w:style>
  <w:style w:type="table" w:customStyle="1" w:styleId="Deloittetable2">
    <w:name w:val="Deloitte table 2"/>
    <w:basedOn w:val="Normlnatabuka"/>
    <w:rsid w:val="00A40230"/>
    <w:rPr>
      <w:rFonts w:ascii="Arial" w:hAnsi="Arial"/>
      <w:sz w:val="19"/>
    </w:rPr>
    <w:tblPr>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style>
  <w:style w:type="table" w:customStyle="1" w:styleId="Deloittetable6">
    <w:name w:val="Deloitte table 6"/>
    <w:basedOn w:val="Normlnatabuka"/>
    <w:rsid w:val="00A40230"/>
    <w:rPr>
      <w:rFonts w:ascii="Arial" w:hAnsi="Arial"/>
      <w:sz w:val="19"/>
    </w:rPr>
    <w:tblPr>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aliases w:val="Nadpis 4 - IM Char,H4 Char,1-1 Char,Termín Char"/>
    <w:link w:val="Nadpis4"/>
    <w:rsid w:val="0008794A"/>
    <w:rPr>
      <w:rFonts w:ascii="Arial" w:hAnsi="Arial"/>
      <w:b/>
      <w:bCs/>
      <w:iCs/>
      <w:sz w:val="24"/>
      <w:szCs w:val="24"/>
      <w:lang w:val="x-none" w:eastAsia="x-none"/>
    </w:rPr>
  </w:style>
  <w:style w:type="character" w:customStyle="1" w:styleId="Nadpis5Char">
    <w:name w:val="Nadpis 5 Char"/>
    <w:aliases w:val="1-1-1 Char"/>
    <w:link w:val="Nadpis5"/>
    <w:rsid w:val="0008794A"/>
    <w:rPr>
      <w:rFonts w:ascii="Arial" w:hAnsi="Arial"/>
      <w:b/>
      <w:i/>
      <w:color w:val="00133A"/>
      <w:sz w:val="24"/>
      <w:szCs w:val="24"/>
      <w:lang w:val="x-none" w:eastAsia="x-none"/>
    </w:rPr>
  </w:style>
  <w:style w:type="character" w:customStyle="1" w:styleId="Nadpis6Char">
    <w:name w:val="Nadpis 6 Char"/>
    <w:aliases w:val="1-1-1-1 Char"/>
    <w:link w:val="Nadpis6"/>
    <w:rsid w:val="0008794A"/>
    <w:rPr>
      <w:rFonts w:ascii="Arial" w:hAnsi="Arial"/>
      <w:i/>
      <w:iCs/>
      <w:color w:val="00133A"/>
      <w:sz w:val="24"/>
      <w:szCs w:val="24"/>
      <w:lang w:val="x-none" w:eastAsia="x-none"/>
    </w:rPr>
  </w:style>
  <w:style w:type="character" w:customStyle="1" w:styleId="Nadpis7Char">
    <w:name w:val="Nadpis 7 Char"/>
    <w:link w:val="Nadpis7"/>
    <w:rsid w:val="00E421C0"/>
    <w:rPr>
      <w:rFonts w:ascii="Arial" w:hAnsi="Arial"/>
      <w:i/>
      <w:iCs/>
      <w:color w:val="404040"/>
      <w:sz w:val="22"/>
      <w:szCs w:val="24"/>
      <w:lang w:val="x-none" w:eastAsia="x-none"/>
    </w:rPr>
  </w:style>
  <w:style w:type="character" w:customStyle="1" w:styleId="Nadpis8Char">
    <w:name w:val="Nadpis 8 Char"/>
    <w:link w:val="Nadpis8"/>
    <w:rsid w:val="00E421C0"/>
    <w:rPr>
      <w:rFonts w:ascii="Arial" w:hAnsi="Arial"/>
      <w:i/>
      <w:color w:val="404040"/>
      <w:lang w:val="x-none" w:eastAsia="x-none"/>
    </w:rPr>
  </w:style>
  <w:style w:type="character" w:customStyle="1" w:styleId="Nadpis9Char">
    <w:name w:val="Nadpis 9 Char"/>
    <w:link w:val="Nadpis9"/>
    <w:rsid w:val="00E421C0"/>
    <w:rPr>
      <w:rFonts w:ascii="Arial" w:hAnsi="Arial"/>
      <w:i/>
      <w:iCs/>
      <w:color w:val="404040"/>
      <w:sz w:val="18"/>
      <w:lang w:val="x-none" w:eastAsia="x-none"/>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uiPriority w:val="99"/>
    <w:rsid w:val="00E421C0"/>
    <w:rPr>
      <w:rFonts w:ascii="Arial" w:hAnsi="Arial"/>
      <w:sz w:val="16"/>
      <w:vertAlign w:val="superscript"/>
    </w:rPr>
  </w:style>
  <w:style w:type="paragraph" w:styleId="Textpoznmkypodiarou">
    <w:name w:val="footnote text"/>
    <w:aliases w:val="Text poznámky pod èiarou 007,Text poznámky pod čiarou 007,_Poznámka pod čiarou,Schriftart: 9 pt,Schriftart: 10 pt,Schriftart: 8 pt,Schriftart: 8 pt Char Char Char,Schriftart: 8 pt Char,Poznámka pod čiarou - IM, Char4,Char4,o,Car"/>
    <w:basedOn w:val="Normlny"/>
    <w:link w:val="TextpoznmkypodiarouChar"/>
    <w:uiPriority w:val="99"/>
    <w:qFormat/>
    <w:rsid w:val="00E421C0"/>
    <w:rPr>
      <w:sz w:val="16"/>
      <w:szCs w:val="20"/>
      <w:lang w:val="x-none" w:eastAsia="x-none"/>
    </w:rPr>
  </w:style>
  <w:style w:type="character" w:customStyle="1" w:styleId="TextpoznmkypodiarouChar">
    <w:name w:val="Text poznámky pod čiarou Char"/>
    <w:aliases w:val="Text poznámky pod èiarou 007 Char,Text poznámky pod čiarou 007 Char,_Poznámka pod čiarou Char,Schriftart: 9 pt Char,Schriftart: 10 pt Char,Schriftart: 8 pt Char1,Schriftart: 8 pt Char Char Char Char, Char4 Char,Char4 Char"/>
    <w:link w:val="Textpoznmkypodiarou"/>
    <w:uiPriority w:val="99"/>
    <w:qFormat/>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unhideWhenUsed/>
    <w:qFormat/>
    <w:rsid w:val="00146657"/>
    <w:pPr>
      <w:keepLines/>
      <w:pageBreakBefore w:val="0"/>
      <w:numPr>
        <w:numId w:val="0"/>
      </w:numPr>
      <w:spacing w:before="480" w:after="0" w:line="276" w:lineRule="auto"/>
      <w:outlineLvl w:val="9"/>
    </w:pPr>
    <w:rPr>
      <w:rFonts w:ascii="Arial" w:hAnsi="Arial" w:cs="Times New Roman"/>
      <w:b/>
      <w:color w:val="001D58"/>
      <w:kern w:val="0"/>
      <w:sz w:val="28"/>
      <w:szCs w:val="28"/>
    </w:rPr>
  </w:style>
  <w:style w:type="character" w:styleId="Odkaznakomentr">
    <w:name w:val="annotation reference"/>
    <w:rsid w:val="00AE5A8F"/>
    <w:rPr>
      <w:sz w:val="16"/>
      <w:szCs w:val="16"/>
    </w:rPr>
  </w:style>
  <w:style w:type="paragraph" w:styleId="Textkomentra">
    <w:name w:val="annotation text"/>
    <w:basedOn w:val="Normlny"/>
    <w:link w:val="TextkomentraChar"/>
    <w:uiPriority w:val="99"/>
    <w:rsid w:val="00AE5A8F"/>
    <w:rPr>
      <w:sz w:val="20"/>
      <w:szCs w:val="20"/>
      <w:lang w:val="x-none" w:eastAsia="x-none"/>
    </w:rPr>
  </w:style>
  <w:style w:type="character" w:customStyle="1" w:styleId="TextkomentraChar">
    <w:name w:val="Text komentára Char"/>
    <w:link w:val="Textkomentra"/>
    <w:uiPriority w:val="99"/>
    <w:rsid w:val="00AE5A8F"/>
    <w:rPr>
      <w:rFonts w:ascii="Arial" w:hAnsi="Arial"/>
    </w:rPr>
  </w:style>
  <w:style w:type="character" w:customStyle="1" w:styleId="apple-converted-space">
    <w:name w:val="apple-converted-space"/>
    <w:basedOn w:val="Predvolenpsmoodseku"/>
    <w:rsid w:val="00AE5A8F"/>
  </w:style>
  <w:style w:type="paragraph" w:styleId="Odsekzoznamu">
    <w:name w:val="List Paragraph"/>
    <w:aliases w:val="body,Odsek zoznamu2,List Paragraph"/>
    <w:basedOn w:val="Normlny"/>
    <w:link w:val="OdsekzoznamuChar"/>
    <w:uiPriority w:val="34"/>
    <w:qFormat/>
    <w:rsid w:val="00AE5A8F"/>
    <w:pPr>
      <w:ind w:left="720"/>
      <w:contextualSpacing/>
    </w:pPr>
  </w:style>
  <w:style w:type="character" w:customStyle="1" w:styleId="TextbublinyChar">
    <w:name w:val="Text bubliny Char"/>
    <w:link w:val="Textbubliny"/>
    <w:uiPriority w:val="99"/>
    <w:semiHidden/>
    <w:rsid w:val="00AE5A8F"/>
    <w:rPr>
      <w:rFonts w:ascii="Tahoma" w:hAnsi="Tahoma" w:cs="Tahoma"/>
      <w:sz w:val="16"/>
      <w:szCs w:val="16"/>
    </w:rPr>
  </w:style>
  <w:style w:type="character" w:styleId="Siln">
    <w:name w:val="Strong"/>
    <w:uiPriority w:val="22"/>
    <w:qFormat/>
    <w:rsid w:val="00AE5A8F"/>
    <w:rPr>
      <w:b/>
      <w:bCs/>
    </w:rPr>
  </w:style>
  <w:style w:type="character" w:customStyle="1" w:styleId="Nadpis3Char">
    <w:name w:val="Nadpis 3 Char"/>
    <w:aliases w:val="Obyeajný Char,1 Char,Podpodkapitola Char,adpis 3 Char,Podúloha Char,Heading 3 Char Char,Heading 3 Char1 Char Char,Heading 3 Char Char Char Char"/>
    <w:link w:val="Nadpis3"/>
    <w:rsid w:val="00AE5A8F"/>
    <w:rPr>
      <w:rFonts w:ascii="Arial" w:hAnsi="Arial"/>
      <w:b/>
      <w:bCs/>
      <w:iCs/>
      <w:color w:val="3C8A2E"/>
      <w:kern w:val="32"/>
      <w:sz w:val="24"/>
      <w:szCs w:val="26"/>
      <w:lang w:val="x-none" w:eastAsia="x-none"/>
    </w:rPr>
  </w:style>
  <w:style w:type="paragraph" w:styleId="Predmetkomentra">
    <w:name w:val="annotation subject"/>
    <w:basedOn w:val="Textkomentra"/>
    <w:next w:val="Textkomentra"/>
    <w:link w:val="PredmetkomentraChar"/>
    <w:uiPriority w:val="99"/>
    <w:unhideWhenUsed/>
    <w:rsid w:val="00AE5A8F"/>
    <w:pPr>
      <w:spacing w:after="200"/>
    </w:pPr>
    <w:rPr>
      <w:rFonts w:eastAsia="Arial"/>
      <w:b/>
      <w:bCs/>
      <w:lang w:val="sk-SK"/>
    </w:rPr>
  </w:style>
  <w:style w:type="character" w:customStyle="1" w:styleId="PredmetkomentraChar">
    <w:name w:val="Predmet komentára Char"/>
    <w:link w:val="Predmetkomentra"/>
    <w:uiPriority w:val="99"/>
    <w:rsid w:val="00AE5A8F"/>
    <w:rPr>
      <w:rFonts w:ascii="Arial" w:eastAsia="Arial" w:hAnsi="Arial" w:cs="Times New Roman"/>
      <w:b/>
      <w:bCs/>
      <w:lang w:val="sk-SK"/>
    </w:rPr>
  </w:style>
  <w:style w:type="paragraph" w:styleId="Zkladntext">
    <w:name w:val="Body Text"/>
    <w:aliases w:val="b"/>
    <w:basedOn w:val="Normlny"/>
    <w:link w:val="ZkladntextChar"/>
    <w:uiPriority w:val="99"/>
    <w:rsid w:val="00AE5A8F"/>
    <w:pPr>
      <w:jc w:val="both"/>
    </w:pPr>
    <w:rPr>
      <w:rFonts w:ascii="Tahoma" w:hAnsi="Tahoma"/>
      <w:sz w:val="22"/>
      <w:lang w:val="x-none" w:eastAsia="sk-SK"/>
    </w:rPr>
  </w:style>
  <w:style w:type="character" w:customStyle="1" w:styleId="ZkladntextChar">
    <w:name w:val="Základný text Char"/>
    <w:aliases w:val="b Char"/>
    <w:link w:val="Zkladntext"/>
    <w:uiPriority w:val="99"/>
    <w:rsid w:val="00AE5A8F"/>
    <w:rPr>
      <w:rFonts w:ascii="Tahoma" w:hAnsi="Tahoma" w:cs="Tahoma"/>
      <w:sz w:val="22"/>
      <w:szCs w:val="24"/>
      <w:lang w:eastAsia="sk-SK"/>
    </w:rPr>
  </w:style>
  <w:style w:type="paragraph" w:customStyle="1" w:styleId="Default">
    <w:name w:val="Default"/>
    <w:rsid w:val="00AE5A8F"/>
    <w:pPr>
      <w:autoSpaceDE w:val="0"/>
      <w:autoSpaceDN w:val="0"/>
      <w:adjustRightInd w:val="0"/>
    </w:pPr>
    <w:rPr>
      <w:color w:val="000000"/>
      <w:sz w:val="24"/>
      <w:szCs w:val="24"/>
      <w:lang w:val="en-US" w:eastAsia="en-US"/>
    </w:rPr>
  </w:style>
  <w:style w:type="paragraph" w:styleId="Normlnywebov">
    <w:name w:val="Normal (Web)"/>
    <w:aliases w:val="Normálny (webový) Char,Normálny (webový) Char1 Char,Normálny (webový) Char Char Char,Normálny (webový) Char1 Char Char Char,Normálny (webový) Char Char Char Char Char,Normálny (WWW) Char Char1 Char Char Char Char"/>
    <w:basedOn w:val="Normlny"/>
    <w:link w:val="NormlnywebovChar1"/>
    <w:uiPriority w:val="99"/>
    <w:rsid w:val="0079357A"/>
    <w:rPr>
      <w:rFonts w:ascii="Times New Roman" w:hAnsi="Times New Roman"/>
      <w:sz w:val="24"/>
      <w:szCs w:val="20"/>
      <w:lang w:eastAsia="x-none"/>
    </w:rPr>
  </w:style>
  <w:style w:type="character" w:customStyle="1" w:styleId="NormlnywebovChar1">
    <w:name w:val="Normálny (webový) Char1"/>
    <w:aliases w:val="Normálny (webový) Char Char,Normálny (webový) Char1 Char Char,Normálny (webový) Char Char Char Char,Normálny (webový) Char1 Char Char Char Char,Normálny (webový) Char Char Char Char Char Char"/>
    <w:link w:val="Normlnywebov"/>
    <w:uiPriority w:val="99"/>
    <w:locked/>
    <w:rsid w:val="0079357A"/>
    <w:rPr>
      <w:sz w:val="24"/>
      <w:lang w:val="sk-SK"/>
    </w:rPr>
  </w:style>
  <w:style w:type="paragraph" w:styleId="Revzia">
    <w:name w:val="Revision"/>
    <w:hidden/>
    <w:uiPriority w:val="99"/>
    <w:semiHidden/>
    <w:rsid w:val="003238F9"/>
    <w:rPr>
      <w:rFonts w:ascii="Arial" w:hAnsi="Arial"/>
      <w:sz w:val="19"/>
      <w:szCs w:val="24"/>
      <w:lang w:val="en-US" w:eastAsia="en-US"/>
    </w:rPr>
  </w:style>
  <w:style w:type="paragraph" w:styleId="Zoznamsodrkami">
    <w:name w:val="List Bullet"/>
    <w:basedOn w:val="Zkladntext"/>
    <w:uiPriority w:val="99"/>
    <w:unhideWhenUsed/>
    <w:qFormat/>
    <w:rsid w:val="00031457"/>
    <w:pPr>
      <w:spacing w:before="130" w:after="130"/>
    </w:pPr>
    <w:rPr>
      <w:rFonts w:ascii="Times New Roman" w:hAnsi="Times New Roman"/>
      <w:szCs w:val="20"/>
      <w:lang w:val="sk-SK" w:eastAsia="en-US"/>
    </w:rPr>
  </w:style>
  <w:style w:type="paragraph" w:customStyle="1" w:styleId="ListParagraph1">
    <w:name w:val="List Paragraph1"/>
    <w:basedOn w:val="Normlny"/>
    <w:rsid w:val="00031457"/>
    <w:pPr>
      <w:ind w:left="720"/>
      <w:contextualSpacing/>
    </w:pPr>
    <w:rPr>
      <w:rFonts w:ascii="Times New Roman" w:eastAsia="Calibri" w:hAnsi="Times New Roman"/>
      <w:sz w:val="24"/>
      <w:lang w:eastAsia="sk-SK"/>
    </w:rPr>
  </w:style>
  <w:style w:type="paragraph" w:styleId="Zoznamsodrkami2">
    <w:name w:val="List Bullet 2"/>
    <w:basedOn w:val="Normlny"/>
    <w:rsid w:val="00C41F25"/>
    <w:pPr>
      <w:numPr>
        <w:numId w:val="26"/>
      </w:numPr>
      <w:contextualSpacing/>
    </w:pPr>
  </w:style>
  <w:style w:type="paragraph" w:styleId="Textvysvetlivky">
    <w:name w:val="endnote text"/>
    <w:basedOn w:val="Normlny"/>
    <w:link w:val="TextvysvetlivkyChar"/>
    <w:uiPriority w:val="99"/>
    <w:unhideWhenUsed/>
    <w:rsid w:val="00931F23"/>
    <w:rPr>
      <w:sz w:val="20"/>
      <w:szCs w:val="20"/>
      <w:lang w:eastAsia="sk-SK"/>
    </w:rPr>
  </w:style>
  <w:style w:type="character" w:customStyle="1" w:styleId="TextvysvetlivkyChar">
    <w:name w:val="Text vysvetlivky Char"/>
    <w:link w:val="Textvysvetlivky"/>
    <w:uiPriority w:val="99"/>
    <w:rsid w:val="00931F23"/>
    <w:rPr>
      <w:rFonts w:ascii="Arial" w:hAnsi="Arial"/>
    </w:rPr>
  </w:style>
  <w:style w:type="character" w:styleId="Odkaznavysvetlivku">
    <w:name w:val="endnote reference"/>
    <w:uiPriority w:val="99"/>
    <w:unhideWhenUsed/>
    <w:rsid w:val="00931F23"/>
    <w:rPr>
      <w:rFonts w:cs="Times New Roman"/>
      <w:vertAlign w:val="superscript"/>
    </w:rPr>
  </w:style>
  <w:style w:type="paragraph" w:customStyle="1" w:styleId="SRKNorm">
    <w:name w:val="SRK Norm."/>
    <w:basedOn w:val="Normlny"/>
    <w:next w:val="Normlny"/>
    <w:qFormat/>
    <w:rsid w:val="00263750"/>
    <w:pPr>
      <w:numPr>
        <w:numId w:val="33"/>
      </w:numPr>
      <w:spacing w:before="200" w:after="200"/>
      <w:contextualSpacing/>
      <w:jc w:val="both"/>
    </w:pPr>
    <w:rPr>
      <w:rFonts w:ascii="Times New Roman" w:hAnsi="Times New Roman"/>
      <w:sz w:val="24"/>
      <w:lang w:eastAsia="sk-SK"/>
    </w:rPr>
  </w:style>
  <w:style w:type="character" w:customStyle="1" w:styleId="OdsekzoznamuChar">
    <w:name w:val="Odsek zoznamu Char"/>
    <w:aliases w:val="body Char,Odsek zoznamu2 Char,List Paragraph Char"/>
    <w:link w:val="Odsekzoznamu"/>
    <w:uiPriority w:val="34"/>
    <w:rsid w:val="00263750"/>
    <w:rPr>
      <w:rFonts w:ascii="Arial" w:hAnsi="Arial"/>
      <w:sz w:val="19"/>
      <w:szCs w:val="24"/>
      <w:lang w:val="en-US" w:eastAsia="en-US"/>
    </w:rPr>
  </w:style>
  <w:style w:type="paragraph" w:customStyle="1" w:styleId="MPCKO2">
    <w:name w:val="MP CKO 2"/>
    <w:basedOn w:val="Nadpis3"/>
    <w:qFormat/>
    <w:rsid w:val="00263750"/>
    <w:pPr>
      <w:keepLines/>
      <w:numPr>
        <w:ilvl w:val="0"/>
        <w:numId w:val="0"/>
      </w:numPr>
      <w:spacing w:before="200" w:after="0"/>
      <w:jc w:val="both"/>
    </w:pPr>
    <w:rPr>
      <w:rFonts w:ascii="Times New Roman" w:hAnsi="Times New Roman"/>
      <w:iCs w:val="0"/>
      <w:color w:val="001D58"/>
      <w:kern w:val="0"/>
      <w:sz w:val="26"/>
      <w:szCs w:val="22"/>
      <w:lang w:val="sk-SK" w:eastAsia="en-US"/>
    </w:rPr>
  </w:style>
  <w:style w:type="paragraph" w:customStyle="1" w:styleId="CM1">
    <w:name w:val="CM1"/>
    <w:basedOn w:val="Default"/>
    <w:next w:val="Default"/>
    <w:uiPriority w:val="99"/>
    <w:rsid w:val="009D5B72"/>
    <w:rPr>
      <w:rFonts w:ascii="EUAlbertina" w:hAnsi="EUAlbertina"/>
      <w:color w:val="auto"/>
      <w:lang w:val="sk-SK" w:eastAsia="sk-SK"/>
    </w:rPr>
  </w:style>
  <w:style w:type="paragraph" w:customStyle="1" w:styleId="CM3">
    <w:name w:val="CM3"/>
    <w:basedOn w:val="Default"/>
    <w:next w:val="Default"/>
    <w:uiPriority w:val="99"/>
    <w:rsid w:val="009D5B72"/>
    <w:rPr>
      <w:rFonts w:ascii="EUAlbertina" w:hAnsi="EUAlbertina"/>
      <w:color w:val="auto"/>
      <w:lang w:val="sk-SK" w:eastAsia="sk-SK"/>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rsid w:val="00292BD2"/>
    <w:rPr>
      <w:rFonts w:ascii="Arial" w:hAnsi="Arial" w:cs="Arial"/>
      <w:b/>
      <w:iCs/>
      <w:color w:val="92D400"/>
      <w:kern w:val="32"/>
      <w:sz w:val="24"/>
      <w:szCs w:val="24"/>
      <w:lang w:val="en-US" w:eastAsia="en-US"/>
    </w:rPr>
  </w:style>
  <w:style w:type="paragraph" w:styleId="Zkladntext2">
    <w:name w:val="Body Text 2"/>
    <w:basedOn w:val="Normlny"/>
    <w:link w:val="Zkladntext2Char"/>
    <w:uiPriority w:val="99"/>
    <w:rsid w:val="00292BD2"/>
    <w:pPr>
      <w:jc w:val="center"/>
    </w:pPr>
    <w:rPr>
      <w:rFonts w:ascii="Garamond" w:hAnsi="Garamond"/>
      <w:b/>
      <w:bCs/>
      <w:sz w:val="44"/>
      <w:lang w:eastAsia="sk-SK"/>
    </w:rPr>
  </w:style>
  <w:style w:type="character" w:customStyle="1" w:styleId="Zkladntext2Char">
    <w:name w:val="Základný text 2 Char"/>
    <w:basedOn w:val="Predvolenpsmoodseku"/>
    <w:link w:val="Zkladntext2"/>
    <w:uiPriority w:val="99"/>
    <w:rsid w:val="00292BD2"/>
    <w:rPr>
      <w:rFonts w:ascii="Garamond" w:hAnsi="Garamond"/>
      <w:b/>
      <w:bCs/>
      <w:sz w:val="44"/>
      <w:szCs w:val="24"/>
    </w:rPr>
  </w:style>
  <w:style w:type="character" w:styleId="PouitHypertextovPrepojenie">
    <w:name w:val="FollowedHyperlink"/>
    <w:basedOn w:val="Predvolenpsmoodseku"/>
    <w:semiHidden/>
    <w:unhideWhenUsed/>
    <w:rsid w:val="006A0F6E"/>
    <w:rPr>
      <w:color w:val="800080" w:themeColor="followedHyperlink"/>
      <w:u w:val="single"/>
    </w:rPr>
  </w:style>
  <w:style w:type="table" w:customStyle="1" w:styleId="Mriekatabuky1">
    <w:name w:val="Mriežka tabuľky1"/>
    <w:basedOn w:val="Normlnatabuka"/>
    <w:next w:val="Mriekatabuky"/>
    <w:uiPriority w:val="59"/>
    <w:rsid w:val="00B5747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pellingerror">
    <w:name w:val="spellingerror"/>
    <w:basedOn w:val="Predvolenpsmoodseku"/>
    <w:rsid w:val="00AC6FFA"/>
  </w:style>
  <w:style w:type="character" w:customStyle="1" w:styleId="normaltextrun">
    <w:name w:val="normaltextrun"/>
    <w:basedOn w:val="Predvolenpsmoodseku"/>
    <w:rsid w:val="00AC6FFA"/>
  </w:style>
  <w:style w:type="paragraph" w:customStyle="1" w:styleId="paragraph">
    <w:name w:val="paragraph"/>
    <w:basedOn w:val="Normlny"/>
    <w:rsid w:val="00AC6FFA"/>
    <w:pPr>
      <w:spacing w:before="100" w:beforeAutospacing="1" w:after="100" w:afterAutospacing="1"/>
    </w:pPr>
    <w:rPr>
      <w:rFonts w:ascii="Times New Roman" w:hAnsi="Times New Roman"/>
      <w:sz w:val="24"/>
      <w:lang w:eastAsia="sk-SK"/>
    </w:rPr>
  </w:style>
  <w:style w:type="character" w:customStyle="1" w:styleId="eop">
    <w:name w:val="eop"/>
    <w:basedOn w:val="Predvolenpsmoodseku"/>
    <w:rsid w:val="00AC6FFA"/>
  </w:style>
  <w:style w:type="paragraph" w:customStyle="1" w:styleId="Zkladntextb">
    <w:name w:val="Základní text.b"/>
    <w:basedOn w:val="Normlny"/>
    <w:rsid w:val="00B05A18"/>
    <w:pPr>
      <w:spacing w:after="240" w:line="240" w:lineRule="atLeast"/>
      <w:ind w:left="1134"/>
    </w:pPr>
    <w:rPr>
      <w:rFonts w:cs="Arial"/>
      <w:sz w:val="20"/>
      <w:szCs w:val="20"/>
      <w:lang w:val="en-US" w:eastAsia="sk-SK"/>
    </w:rPr>
  </w:style>
  <w:style w:type="paragraph" w:customStyle="1" w:styleId="PJOdsek">
    <w:name w:val="PJ Odsek"/>
    <w:basedOn w:val="Normlny"/>
    <w:link w:val="PJOdsekChar"/>
    <w:autoRedefine/>
    <w:qFormat/>
    <w:rsid w:val="00C75340"/>
    <w:pPr>
      <w:overflowPunct w:val="0"/>
      <w:autoSpaceDE w:val="0"/>
      <w:autoSpaceDN w:val="0"/>
      <w:adjustRightInd w:val="0"/>
      <w:spacing w:before="60" w:after="60" w:line="276" w:lineRule="auto"/>
      <w:jc w:val="both"/>
      <w:textAlignment w:val="baseline"/>
    </w:pPr>
    <w:rPr>
      <w:rFonts w:ascii="Times New Roman" w:hAnsi="Times New Roman"/>
      <w:bCs/>
      <w:sz w:val="24"/>
      <w:szCs w:val="20"/>
      <w:lang w:eastAsia="sk-SK"/>
    </w:rPr>
  </w:style>
  <w:style w:type="character" w:customStyle="1" w:styleId="PJOdsekChar">
    <w:name w:val="PJ Odsek Char"/>
    <w:link w:val="PJOdsek"/>
    <w:rsid w:val="00C75340"/>
    <w:rPr>
      <w:bCs/>
      <w:sz w:val="24"/>
    </w:rPr>
  </w:style>
  <w:style w:type="character" w:customStyle="1" w:styleId="h1a2">
    <w:name w:val="h1a2"/>
    <w:basedOn w:val="Predvolenpsmoodseku"/>
    <w:rsid w:val="008D0CA7"/>
    <w:rPr>
      <w:vanish w:val="0"/>
      <w:webHidden w:val="0"/>
      <w:sz w:val="24"/>
      <w:szCs w:val="24"/>
      <w:specVanish w:val="0"/>
    </w:rPr>
  </w:style>
  <w:style w:type="paragraph" w:customStyle="1" w:styleId="AOHead4">
    <w:name w:val="AOHead4"/>
    <w:basedOn w:val="Normlny"/>
    <w:next w:val="Normlny"/>
    <w:rsid w:val="004206D2"/>
    <w:pPr>
      <w:numPr>
        <w:numId w:val="94"/>
      </w:numPr>
      <w:tabs>
        <w:tab w:val="clear" w:pos="720"/>
        <w:tab w:val="num" w:pos="2160"/>
      </w:tabs>
      <w:spacing w:before="240" w:after="160" w:line="260" w:lineRule="atLeast"/>
      <w:jc w:val="both"/>
      <w:outlineLvl w:val="3"/>
    </w:pPr>
    <w:rPr>
      <w:rFonts w:ascii="Times New Roman" w:eastAsia="SimSun" w:hAnsi="Times New Roman" w:cstheme="minorBidi"/>
      <w:sz w:val="22"/>
      <w:szCs w:val="22"/>
    </w:rPr>
  </w:style>
  <w:style w:type="paragraph" w:customStyle="1" w:styleId="AOHead5">
    <w:name w:val="AOHead5"/>
    <w:basedOn w:val="Normlny"/>
    <w:next w:val="Normlny"/>
    <w:rsid w:val="004206D2"/>
    <w:pPr>
      <w:numPr>
        <w:ilvl w:val="1"/>
        <w:numId w:val="94"/>
      </w:numPr>
      <w:tabs>
        <w:tab w:val="clear" w:pos="720"/>
        <w:tab w:val="num" w:pos="2880"/>
      </w:tabs>
      <w:spacing w:before="240" w:after="160" w:line="260" w:lineRule="atLeast"/>
      <w:jc w:val="both"/>
      <w:outlineLvl w:val="4"/>
    </w:pPr>
    <w:rPr>
      <w:rFonts w:ascii="Times New Roman" w:eastAsia="SimSun" w:hAnsi="Times New Roman" w:cstheme="minorBidi"/>
      <w:sz w:val="22"/>
      <w:szCs w:val="22"/>
    </w:rPr>
  </w:style>
  <w:style w:type="paragraph" w:customStyle="1" w:styleId="AOHead6">
    <w:name w:val="AOHead6"/>
    <w:basedOn w:val="Normlny"/>
    <w:next w:val="Normlny"/>
    <w:rsid w:val="004206D2"/>
    <w:pPr>
      <w:numPr>
        <w:ilvl w:val="2"/>
        <w:numId w:val="94"/>
      </w:numPr>
      <w:tabs>
        <w:tab w:val="clear" w:pos="1440"/>
        <w:tab w:val="num" w:pos="3600"/>
      </w:tabs>
      <w:spacing w:before="240" w:after="160" w:line="260" w:lineRule="atLeast"/>
      <w:jc w:val="both"/>
      <w:outlineLvl w:val="5"/>
    </w:pPr>
    <w:rPr>
      <w:rFonts w:ascii="Times New Roman" w:eastAsia="SimSun" w:hAnsi="Times New Roman" w:cstheme="minorBidi"/>
      <w:sz w:val="22"/>
      <w:szCs w:val="22"/>
    </w:rPr>
  </w:style>
  <w:style w:type="paragraph" w:customStyle="1" w:styleId="AOAltHead2">
    <w:name w:val="AOAltHead2"/>
    <w:basedOn w:val="Normlny"/>
    <w:next w:val="Normlny"/>
    <w:rsid w:val="004206D2"/>
    <w:pPr>
      <w:numPr>
        <w:ilvl w:val="3"/>
        <w:numId w:val="94"/>
      </w:numPr>
      <w:tabs>
        <w:tab w:val="clear" w:pos="2160"/>
      </w:tabs>
      <w:spacing w:before="240" w:after="160" w:line="260" w:lineRule="atLeast"/>
      <w:jc w:val="both"/>
      <w:outlineLvl w:val="1"/>
    </w:pPr>
    <w:rPr>
      <w:rFonts w:ascii="Times New Roman" w:eastAsia="SimSun" w:hAnsi="Times New Roman" w:cstheme="minorBidi"/>
      <w:sz w:val="22"/>
      <w:szCs w:val="22"/>
    </w:rPr>
  </w:style>
  <w:style w:type="paragraph" w:customStyle="1" w:styleId="AODefHead">
    <w:name w:val="AODefHead"/>
    <w:basedOn w:val="Normlny"/>
    <w:next w:val="AODefPara"/>
    <w:uiPriority w:val="99"/>
    <w:rsid w:val="004206D2"/>
    <w:pPr>
      <w:numPr>
        <w:ilvl w:val="4"/>
        <w:numId w:val="94"/>
      </w:numPr>
      <w:tabs>
        <w:tab w:val="clear" w:pos="2880"/>
      </w:tabs>
      <w:spacing w:before="240" w:after="160" w:line="260" w:lineRule="atLeast"/>
      <w:jc w:val="both"/>
      <w:outlineLvl w:val="5"/>
    </w:pPr>
    <w:rPr>
      <w:rFonts w:ascii="Times New Roman" w:eastAsia="SimSun" w:hAnsi="Times New Roman" w:cstheme="minorBidi"/>
      <w:sz w:val="22"/>
      <w:szCs w:val="22"/>
    </w:rPr>
  </w:style>
  <w:style w:type="paragraph" w:customStyle="1" w:styleId="AODefPara">
    <w:name w:val="AODefPara"/>
    <w:basedOn w:val="AODefHead"/>
    <w:uiPriority w:val="99"/>
    <w:rsid w:val="004206D2"/>
    <w:pPr>
      <w:numPr>
        <w:ilvl w:val="5"/>
      </w:numPr>
      <w:tabs>
        <w:tab w:val="clear" w:pos="3600"/>
      </w:tabs>
      <w:outlineLvl w:val="6"/>
    </w:pPr>
  </w:style>
  <w:style w:type="paragraph" w:customStyle="1" w:styleId="m7996746338274517288gmail-podnadpis2">
    <w:name w:val="m_7996746338274517288gmail-podnadpis2"/>
    <w:basedOn w:val="Normlny"/>
    <w:uiPriority w:val="99"/>
    <w:semiHidden/>
    <w:rsid w:val="00526ADB"/>
    <w:pPr>
      <w:spacing w:before="100" w:beforeAutospacing="1" w:after="100" w:afterAutospacing="1"/>
    </w:pPr>
    <w:rPr>
      <w:rFonts w:ascii="Times New Roman" w:eastAsiaTheme="minorHAnsi" w:hAnsi="Times New Roman"/>
      <w:sz w:val="24"/>
      <w:lang w:eastAsia="sk-SK"/>
    </w:rPr>
  </w:style>
  <w:style w:type="character" w:customStyle="1" w:styleId="m7996746338274517288gmail-inlinenote">
    <w:name w:val="m_7996746338274517288gmail-inlinenote"/>
    <w:basedOn w:val="Predvolenpsmoodseku"/>
    <w:rsid w:val="00526ADB"/>
  </w:style>
  <w:style w:type="paragraph" w:customStyle="1" w:styleId="SRK5">
    <w:name w:val="SRK 5"/>
    <w:basedOn w:val="Nadpis5"/>
    <w:next w:val="Normlny"/>
    <w:qFormat/>
    <w:rsid w:val="0046019A"/>
    <w:pPr>
      <w:numPr>
        <w:ilvl w:val="0"/>
        <w:numId w:val="0"/>
      </w:numPr>
      <w:spacing w:before="200" w:after="0"/>
      <w:jc w:val="both"/>
    </w:pPr>
    <w:rPr>
      <w:rFonts w:cs="Arial"/>
      <w:i w:val="0"/>
      <w:color w:val="1E4E9D"/>
      <w:lang w:val="sk-SK" w:eastAsia="sk-SK"/>
    </w:rPr>
  </w:style>
  <w:style w:type="paragraph" w:customStyle="1" w:styleId="Nadpis2-IM">
    <w:name w:val="Nadpis 2 - IM"/>
    <w:basedOn w:val="Nadpis2"/>
    <w:autoRedefine/>
    <w:uiPriority w:val="99"/>
    <w:rsid w:val="00CB6020"/>
    <w:pPr>
      <w:numPr>
        <w:ilvl w:val="0"/>
        <w:numId w:val="0"/>
      </w:numPr>
      <w:tabs>
        <w:tab w:val="num" w:pos="738"/>
      </w:tabs>
      <w:spacing w:before="0" w:after="0"/>
      <w:ind w:left="738" w:hanging="454"/>
    </w:pPr>
    <w:rPr>
      <w:rFonts w:ascii="Arial Narrow" w:hAnsi="Arial Narrow" w:cs="Times New Roman"/>
      <w:iCs w:val="0"/>
      <w:color w:val="auto"/>
      <w:kern w:val="0"/>
      <w:sz w:val="28"/>
      <w:szCs w:val="32"/>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69088">
      <w:bodyDiv w:val="1"/>
      <w:marLeft w:val="0"/>
      <w:marRight w:val="0"/>
      <w:marTop w:val="0"/>
      <w:marBottom w:val="0"/>
      <w:divBdr>
        <w:top w:val="none" w:sz="0" w:space="0" w:color="auto"/>
        <w:left w:val="none" w:sz="0" w:space="0" w:color="auto"/>
        <w:bottom w:val="none" w:sz="0" w:space="0" w:color="auto"/>
        <w:right w:val="none" w:sz="0" w:space="0" w:color="auto"/>
      </w:divBdr>
    </w:div>
    <w:div w:id="44909874">
      <w:bodyDiv w:val="1"/>
      <w:marLeft w:val="0"/>
      <w:marRight w:val="0"/>
      <w:marTop w:val="0"/>
      <w:marBottom w:val="0"/>
      <w:divBdr>
        <w:top w:val="none" w:sz="0" w:space="0" w:color="auto"/>
        <w:left w:val="none" w:sz="0" w:space="0" w:color="auto"/>
        <w:bottom w:val="none" w:sz="0" w:space="0" w:color="auto"/>
        <w:right w:val="none" w:sz="0" w:space="0" w:color="auto"/>
      </w:divBdr>
    </w:div>
    <w:div w:id="182475806">
      <w:bodyDiv w:val="1"/>
      <w:marLeft w:val="0"/>
      <w:marRight w:val="0"/>
      <w:marTop w:val="0"/>
      <w:marBottom w:val="0"/>
      <w:divBdr>
        <w:top w:val="none" w:sz="0" w:space="0" w:color="auto"/>
        <w:left w:val="none" w:sz="0" w:space="0" w:color="auto"/>
        <w:bottom w:val="none" w:sz="0" w:space="0" w:color="auto"/>
        <w:right w:val="none" w:sz="0" w:space="0" w:color="auto"/>
      </w:divBdr>
    </w:div>
    <w:div w:id="221184366">
      <w:bodyDiv w:val="1"/>
      <w:marLeft w:val="0"/>
      <w:marRight w:val="0"/>
      <w:marTop w:val="0"/>
      <w:marBottom w:val="0"/>
      <w:divBdr>
        <w:top w:val="none" w:sz="0" w:space="0" w:color="auto"/>
        <w:left w:val="none" w:sz="0" w:space="0" w:color="auto"/>
        <w:bottom w:val="none" w:sz="0" w:space="0" w:color="auto"/>
        <w:right w:val="none" w:sz="0" w:space="0" w:color="auto"/>
      </w:divBdr>
    </w:div>
    <w:div w:id="228805607">
      <w:bodyDiv w:val="1"/>
      <w:marLeft w:val="0"/>
      <w:marRight w:val="0"/>
      <w:marTop w:val="0"/>
      <w:marBottom w:val="0"/>
      <w:divBdr>
        <w:top w:val="none" w:sz="0" w:space="0" w:color="auto"/>
        <w:left w:val="none" w:sz="0" w:space="0" w:color="auto"/>
        <w:bottom w:val="none" w:sz="0" w:space="0" w:color="auto"/>
        <w:right w:val="none" w:sz="0" w:space="0" w:color="auto"/>
      </w:divBdr>
    </w:div>
    <w:div w:id="232080412">
      <w:bodyDiv w:val="1"/>
      <w:marLeft w:val="0"/>
      <w:marRight w:val="0"/>
      <w:marTop w:val="0"/>
      <w:marBottom w:val="0"/>
      <w:divBdr>
        <w:top w:val="none" w:sz="0" w:space="0" w:color="auto"/>
        <w:left w:val="none" w:sz="0" w:space="0" w:color="auto"/>
        <w:bottom w:val="none" w:sz="0" w:space="0" w:color="auto"/>
        <w:right w:val="none" w:sz="0" w:space="0" w:color="auto"/>
      </w:divBdr>
    </w:div>
    <w:div w:id="281696987">
      <w:bodyDiv w:val="1"/>
      <w:marLeft w:val="0"/>
      <w:marRight w:val="0"/>
      <w:marTop w:val="0"/>
      <w:marBottom w:val="0"/>
      <w:divBdr>
        <w:top w:val="none" w:sz="0" w:space="0" w:color="auto"/>
        <w:left w:val="none" w:sz="0" w:space="0" w:color="auto"/>
        <w:bottom w:val="none" w:sz="0" w:space="0" w:color="auto"/>
        <w:right w:val="none" w:sz="0" w:space="0" w:color="auto"/>
      </w:divBdr>
    </w:div>
    <w:div w:id="298848049">
      <w:bodyDiv w:val="1"/>
      <w:marLeft w:val="0"/>
      <w:marRight w:val="0"/>
      <w:marTop w:val="0"/>
      <w:marBottom w:val="0"/>
      <w:divBdr>
        <w:top w:val="none" w:sz="0" w:space="0" w:color="auto"/>
        <w:left w:val="none" w:sz="0" w:space="0" w:color="auto"/>
        <w:bottom w:val="none" w:sz="0" w:space="0" w:color="auto"/>
        <w:right w:val="none" w:sz="0" w:space="0" w:color="auto"/>
      </w:divBdr>
    </w:div>
    <w:div w:id="366294199">
      <w:bodyDiv w:val="1"/>
      <w:marLeft w:val="0"/>
      <w:marRight w:val="0"/>
      <w:marTop w:val="0"/>
      <w:marBottom w:val="0"/>
      <w:divBdr>
        <w:top w:val="none" w:sz="0" w:space="0" w:color="auto"/>
        <w:left w:val="none" w:sz="0" w:space="0" w:color="auto"/>
        <w:bottom w:val="none" w:sz="0" w:space="0" w:color="auto"/>
        <w:right w:val="none" w:sz="0" w:space="0" w:color="auto"/>
      </w:divBdr>
    </w:div>
    <w:div w:id="408429250">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473839995">
      <w:bodyDiv w:val="1"/>
      <w:marLeft w:val="0"/>
      <w:marRight w:val="0"/>
      <w:marTop w:val="0"/>
      <w:marBottom w:val="0"/>
      <w:divBdr>
        <w:top w:val="none" w:sz="0" w:space="0" w:color="auto"/>
        <w:left w:val="none" w:sz="0" w:space="0" w:color="auto"/>
        <w:bottom w:val="none" w:sz="0" w:space="0" w:color="auto"/>
        <w:right w:val="none" w:sz="0" w:space="0" w:color="auto"/>
      </w:divBdr>
    </w:div>
    <w:div w:id="548878567">
      <w:bodyDiv w:val="1"/>
      <w:marLeft w:val="0"/>
      <w:marRight w:val="0"/>
      <w:marTop w:val="0"/>
      <w:marBottom w:val="0"/>
      <w:divBdr>
        <w:top w:val="none" w:sz="0" w:space="0" w:color="auto"/>
        <w:left w:val="none" w:sz="0" w:space="0" w:color="auto"/>
        <w:bottom w:val="none" w:sz="0" w:space="0" w:color="auto"/>
        <w:right w:val="none" w:sz="0" w:space="0" w:color="auto"/>
      </w:divBdr>
    </w:div>
    <w:div w:id="596908357">
      <w:bodyDiv w:val="1"/>
      <w:marLeft w:val="0"/>
      <w:marRight w:val="0"/>
      <w:marTop w:val="0"/>
      <w:marBottom w:val="0"/>
      <w:divBdr>
        <w:top w:val="none" w:sz="0" w:space="0" w:color="auto"/>
        <w:left w:val="none" w:sz="0" w:space="0" w:color="auto"/>
        <w:bottom w:val="none" w:sz="0" w:space="0" w:color="auto"/>
        <w:right w:val="none" w:sz="0" w:space="0" w:color="auto"/>
      </w:divBdr>
    </w:div>
    <w:div w:id="654650911">
      <w:bodyDiv w:val="1"/>
      <w:marLeft w:val="0"/>
      <w:marRight w:val="0"/>
      <w:marTop w:val="0"/>
      <w:marBottom w:val="0"/>
      <w:divBdr>
        <w:top w:val="none" w:sz="0" w:space="0" w:color="auto"/>
        <w:left w:val="none" w:sz="0" w:space="0" w:color="auto"/>
        <w:bottom w:val="none" w:sz="0" w:space="0" w:color="auto"/>
        <w:right w:val="none" w:sz="0" w:space="0" w:color="auto"/>
      </w:divBdr>
    </w:div>
    <w:div w:id="656689339">
      <w:bodyDiv w:val="1"/>
      <w:marLeft w:val="0"/>
      <w:marRight w:val="0"/>
      <w:marTop w:val="0"/>
      <w:marBottom w:val="0"/>
      <w:divBdr>
        <w:top w:val="none" w:sz="0" w:space="0" w:color="auto"/>
        <w:left w:val="none" w:sz="0" w:space="0" w:color="auto"/>
        <w:bottom w:val="none" w:sz="0" w:space="0" w:color="auto"/>
        <w:right w:val="none" w:sz="0" w:space="0" w:color="auto"/>
      </w:divBdr>
    </w:div>
    <w:div w:id="731540316">
      <w:bodyDiv w:val="1"/>
      <w:marLeft w:val="0"/>
      <w:marRight w:val="0"/>
      <w:marTop w:val="0"/>
      <w:marBottom w:val="0"/>
      <w:divBdr>
        <w:top w:val="none" w:sz="0" w:space="0" w:color="auto"/>
        <w:left w:val="none" w:sz="0" w:space="0" w:color="auto"/>
        <w:bottom w:val="none" w:sz="0" w:space="0" w:color="auto"/>
        <w:right w:val="none" w:sz="0" w:space="0" w:color="auto"/>
      </w:divBdr>
    </w:div>
    <w:div w:id="745881543">
      <w:bodyDiv w:val="1"/>
      <w:marLeft w:val="0"/>
      <w:marRight w:val="0"/>
      <w:marTop w:val="0"/>
      <w:marBottom w:val="0"/>
      <w:divBdr>
        <w:top w:val="none" w:sz="0" w:space="0" w:color="auto"/>
        <w:left w:val="none" w:sz="0" w:space="0" w:color="auto"/>
        <w:bottom w:val="none" w:sz="0" w:space="0" w:color="auto"/>
        <w:right w:val="none" w:sz="0" w:space="0" w:color="auto"/>
      </w:divBdr>
    </w:div>
    <w:div w:id="778379039">
      <w:bodyDiv w:val="1"/>
      <w:marLeft w:val="0"/>
      <w:marRight w:val="0"/>
      <w:marTop w:val="0"/>
      <w:marBottom w:val="0"/>
      <w:divBdr>
        <w:top w:val="none" w:sz="0" w:space="0" w:color="auto"/>
        <w:left w:val="none" w:sz="0" w:space="0" w:color="auto"/>
        <w:bottom w:val="none" w:sz="0" w:space="0" w:color="auto"/>
        <w:right w:val="none" w:sz="0" w:space="0" w:color="auto"/>
      </w:divBdr>
    </w:div>
    <w:div w:id="789327422">
      <w:bodyDiv w:val="1"/>
      <w:marLeft w:val="0"/>
      <w:marRight w:val="0"/>
      <w:marTop w:val="0"/>
      <w:marBottom w:val="0"/>
      <w:divBdr>
        <w:top w:val="none" w:sz="0" w:space="0" w:color="auto"/>
        <w:left w:val="none" w:sz="0" w:space="0" w:color="auto"/>
        <w:bottom w:val="none" w:sz="0" w:space="0" w:color="auto"/>
        <w:right w:val="none" w:sz="0" w:space="0" w:color="auto"/>
      </w:divBdr>
    </w:div>
    <w:div w:id="886993599">
      <w:bodyDiv w:val="1"/>
      <w:marLeft w:val="0"/>
      <w:marRight w:val="0"/>
      <w:marTop w:val="0"/>
      <w:marBottom w:val="0"/>
      <w:divBdr>
        <w:top w:val="none" w:sz="0" w:space="0" w:color="auto"/>
        <w:left w:val="none" w:sz="0" w:space="0" w:color="auto"/>
        <w:bottom w:val="none" w:sz="0" w:space="0" w:color="auto"/>
        <w:right w:val="none" w:sz="0" w:space="0" w:color="auto"/>
      </w:divBdr>
    </w:div>
    <w:div w:id="914315246">
      <w:bodyDiv w:val="1"/>
      <w:marLeft w:val="0"/>
      <w:marRight w:val="0"/>
      <w:marTop w:val="0"/>
      <w:marBottom w:val="0"/>
      <w:divBdr>
        <w:top w:val="none" w:sz="0" w:space="0" w:color="auto"/>
        <w:left w:val="none" w:sz="0" w:space="0" w:color="auto"/>
        <w:bottom w:val="none" w:sz="0" w:space="0" w:color="auto"/>
        <w:right w:val="none" w:sz="0" w:space="0" w:color="auto"/>
      </w:divBdr>
    </w:div>
    <w:div w:id="920288383">
      <w:bodyDiv w:val="1"/>
      <w:marLeft w:val="0"/>
      <w:marRight w:val="0"/>
      <w:marTop w:val="0"/>
      <w:marBottom w:val="0"/>
      <w:divBdr>
        <w:top w:val="none" w:sz="0" w:space="0" w:color="auto"/>
        <w:left w:val="none" w:sz="0" w:space="0" w:color="auto"/>
        <w:bottom w:val="none" w:sz="0" w:space="0" w:color="auto"/>
        <w:right w:val="none" w:sz="0" w:space="0" w:color="auto"/>
      </w:divBdr>
    </w:div>
    <w:div w:id="959796087">
      <w:bodyDiv w:val="1"/>
      <w:marLeft w:val="0"/>
      <w:marRight w:val="0"/>
      <w:marTop w:val="0"/>
      <w:marBottom w:val="0"/>
      <w:divBdr>
        <w:top w:val="none" w:sz="0" w:space="0" w:color="auto"/>
        <w:left w:val="none" w:sz="0" w:space="0" w:color="auto"/>
        <w:bottom w:val="none" w:sz="0" w:space="0" w:color="auto"/>
        <w:right w:val="none" w:sz="0" w:space="0" w:color="auto"/>
      </w:divBdr>
    </w:div>
    <w:div w:id="993799861">
      <w:bodyDiv w:val="1"/>
      <w:marLeft w:val="0"/>
      <w:marRight w:val="0"/>
      <w:marTop w:val="0"/>
      <w:marBottom w:val="0"/>
      <w:divBdr>
        <w:top w:val="none" w:sz="0" w:space="0" w:color="auto"/>
        <w:left w:val="none" w:sz="0" w:space="0" w:color="auto"/>
        <w:bottom w:val="none" w:sz="0" w:space="0" w:color="auto"/>
        <w:right w:val="none" w:sz="0" w:space="0" w:color="auto"/>
      </w:divBdr>
    </w:div>
    <w:div w:id="1002196837">
      <w:bodyDiv w:val="1"/>
      <w:marLeft w:val="0"/>
      <w:marRight w:val="0"/>
      <w:marTop w:val="0"/>
      <w:marBottom w:val="0"/>
      <w:divBdr>
        <w:top w:val="none" w:sz="0" w:space="0" w:color="auto"/>
        <w:left w:val="none" w:sz="0" w:space="0" w:color="auto"/>
        <w:bottom w:val="none" w:sz="0" w:space="0" w:color="auto"/>
        <w:right w:val="none" w:sz="0" w:space="0" w:color="auto"/>
      </w:divBdr>
    </w:div>
    <w:div w:id="1003359554">
      <w:bodyDiv w:val="1"/>
      <w:marLeft w:val="0"/>
      <w:marRight w:val="0"/>
      <w:marTop w:val="0"/>
      <w:marBottom w:val="0"/>
      <w:divBdr>
        <w:top w:val="none" w:sz="0" w:space="0" w:color="auto"/>
        <w:left w:val="none" w:sz="0" w:space="0" w:color="auto"/>
        <w:bottom w:val="none" w:sz="0" w:space="0" w:color="auto"/>
        <w:right w:val="none" w:sz="0" w:space="0" w:color="auto"/>
      </w:divBdr>
    </w:div>
    <w:div w:id="1136874328">
      <w:bodyDiv w:val="1"/>
      <w:marLeft w:val="0"/>
      <w:marRight w:val="0"/>
      <w:marTop w:val="0"/>
      <w:marBottom w:val="0"/>
      <w:divBdr>
        <w:top w:val="none" w:sz="0" w:space="0" w:color="auto"/>
        <w:left w:val="none" w:sz="0" w:space="0" w:color="auto"/>
        <w:bottom w:val="none" w:sz="0" w:space="0" w:color="auto"/>
        <w:right w:val="none" w:sz="0" w:space="0" w:color="auto"/>
      </w:divBdr>
    </w:div>
    <w:div w:id="1340036355">
      <w:bodyDiv w:val="1"/>
      <w:marLeft w:val="0"/>
      <w:marRight w:val="0"/>
      <w:marTop w:val="0"/>
      <w:marBottom w:val="0"/>
      <w:divBdr>
        <w:top w:val="none" w:sz="0" w:space="0" w:color="auto"/>
        <w:left w:val="none" w:sz="0" w:space="0" w:color="auto"/>
        <w:bottom w:val="none" w:sz="0" w:space="0" w:color="auto"/>
        <w:right w:val="none" w:sz="0" w:space="0" w:color="auto"/>
      </w:divBdr>
    </w:div>
    <w:div w:id="1421024999">
      <w:bodyDiv w:val="1"/>
      <w:marLeft w:val="0"/>
      <w:marRight w:val="0"/>
      <w:marTop w:val="0"/>
      <w:marBottom w:val="0"/>
      <w:divBdr>
        <w:top w:val="none" w:sz="0" w:space="0" w:color="auto"/>
        <w:left w:val="none" w:sz="0" w:space="0" w:color="auto"/>
        <w:bottom w:val="none" w:sz="0" w:space="0" w:color="auto"/>
        <w:right w:val="none" w:sz="0" w:space="0" w:color="auto"/>
      </w:divBdr>
    </w:div>
    <w:div w:id="1503400427">
      <w:bodyDiv w:val="1"/>
      <w:marLeft w:val="0"/>
      <w:marRight w:val="0"/>
      <w:marTop w:val="0"/>
      <w:marBottom w:val="0"/>
      <w:divBdr>
        <w:top w:val="none" w:sz="0" w:space="0" w:color="auto"/>
        <w:left w:val="none" w:sz="0" w:space="0" w:color="auto"/>
        <w:bottom w:val="none" w:sz="0" w:space="0" w:color="auto"/>
        <w:right w:val="none" w:sz="0" w:space="0" w:color="auto"/>
      </w:divBdr>
    </w:div>
    <w:div w:id="1523124461">
      <w:bodyDiv w:val="1"/>
      <w:marLeft w:val="0"/>
      <w:marRight w:val="0"/>
      <w:marTop w:val="0"/>
      <w:marBottom w:val="0"/>
      <w:divBdr>
        <w:top w:val="none" w:sz="0" w:space="0" w:color="auto"/>
        <w:left w:val="none" w:sz="0" w:space="0" w:color="auto"/>
        <w:bottom w:val="none" w:sz="0" w:space="0" w:color="auto"/>
        <w:right w:val="none" w:sz="0" w:space="0" w:color="auto"/>
      </w:divBdr>
    </w:div>
    <w:div w:id="1637564479">
      <w:bodyDiv w:val="1"/>
      <w:marLeft w:val="0"/>
      <w:marRight w:val="0"/>
      <w:marTop w:val="0"/>
      <w:marBottom w:val="0"/>
      <w:divBdr>
        <w:top w:val="none" w:sz="0" w:space="0" w:color="auto"/>
        <w:left w:val="none" w:sz="0" w:space="0" w:color="auto"/>
        <w:bottom w:val="none" w:sz="0" w:space="0" w:color="auto"/>
        <w:right w:val="none" w:sz="0" w:space="0" w:color="auto"/>
      </w:divBdr>
    </w:div>
    <w:div w:id="1682509556">
      <w:bodyDiv w:val="1"/>
      <w:marLeft w:val="0"/>
      <w:marRight w:val="0"/>
      <w:marTop w:val="0"/>
      <w:marBottom w:val="0"/>
      <w:divBdr>
        <w:top w:val="none" w:sz="0" w:space="0" w:color="auto"/>
        <w:left w:val="none" w:sz="0" w:space="0" w:color="auto"/>
        <w:bottom w:val="none" w:sz="0" w:space="0" w:color="auto"/>
        <w:right w:val="none" w:sz="0" w:space="0" w:color="auto"/>
      </w:divBdr>
    </w:div>
    <w:div w:id="1696075852">
      <w:bodyDiv w:val="1"/>
      <w:marLeft w:val="0"/>
      <w:marRight w:val="0"/>
      <w:marTop w:val="0"/>
      <w:marBottom w:val="0"/>
      <w:divBdr>
        <w:top w:val="none" w:sz="0" w:space="0" w:color="auto"/>
        <w:left w:val="none" w:sz="0" w:space="0" w:color="auto"/>
        <w:bottom w:val="none" w:sz="0" w:space="0" w:color="auto"/>
        <w:right w:val="none" w:sz="0" w:space="0" w:color="auto"/>
      </w:divBdr>
    </w:div>
    <w:div w:id="1701199945">
      <w:bodyDiv w:val="1"/>
      <w:marLeft w:val="0"/>
      <w:marRight w:val="0"/>
      <w:marTop w:val="0"/>
      <w:marBottom w:val="0"/>
      <w:divBdr>
        <w:top w:val="none" w:sz="0" w:space="0" w:color="auto"/>
        <w:left w:val="none" w:sz="0" w:space="0" w:color="auto"/>
        <w:bottom w:val="none" w:sz="0" w:space="0" w:color="auto"/>
        <w:right w:val="none" w:sz="0" w:space="0" w:color="auto"/>
      </w:divBdr>
    </w:div>
    <w:div w:id="1731728928">
      <w:bodyDiv w:val="1"/>
      <w:marLeft w:val="0"/>
      <w:marRight w:val="0"/>
      <w:marTop w:val="0"/>
      <w:marBottom w:val="0"/>
      <w:divBdr>
        <w:top w:val="none" w:sz="0" w:space="0" w:color="auto"/>
        <w:left w:val="none" w:sz="0" w:space="0" w:color="auto"/>
        <w:bottom w:val="none" w:sz="0" w:space="0" w:color="auto"/>
        <w:right w:val="none" w:sz="0" w:space="0" w:color="auto"/>
      </w:divBdr>
    </w:div>
    <w:div w:id="1794134043">
      <w:bodyDiv w:val="1"/>
      <w:marLeft w:val="0"/>
      <w:marRight w:val="0"/>
      <w:marTop w:val="0"/>
      <w:marBottom w:val="0"/>
      <w:divBdr>
        <w:top w:val="none" w:sz="0" w:space="0" w:color="auto"/>
        <w:left w:val="none" w:sz="0" w:space="0" w:color="auto"/>
        <w:bottom w:val="none" w:sz="0" w:space="0" w:color="auto"/>
        <w:right w:val="none" w:sz="0" w:space="0" w:color="auto"/>
      </w:divBdr>
    </w:div>
    <w:div w:id="1832872878">
      <w:bodyDiv w:val="1"/>
      <w:marLeft w:val="0"/>
      <w:marRight w:val="0"/>
      <w:marTop w:val="0"/>
      <w:marBottom w:val="0"/>
      <w:divBdr>
        <w:top w:val="none" w:sz="0" w:space="0" w:color="auto"/>
        <w:left w:val="none" w:sz="0" w:space="0" w:color="auto"/>
        <w:bottom w:val="none" w:sz="0" w:space="0" w:color="auto"/>
        <w:right w:val="none" w:sz="0" w:space="0" w:color="auto"/>
      </w:divBdr>
    </w:div>
    <w:div w:id="1867326754">
      <w:bodyDiv w:val="1"/>
      <w:marLeft w:val="0"/>
      <w:marRight w:val="0"/>
      <w:marTop w:val="0"/>
      <w:marBottom w:val="0"/>
      <w:divBdr>
        <w:top w:val="none" w:sz="0" w:space="0" w:color="auto"/>
        <w:left w:val="none" w:sz="0" w:space="0" w:color="auto"/>
        <w:bottom w:val="none" w:sz="0" w:space="0" w:color="auto"/>
        <w:right w:val="none" w:sz="0" w:space="0" w:color="auto"/>
      </w:divBdr>
    </w:div>
    <w:div w:id="1924756533">
      <w:bodyDiv w:val="1"/>
      <w:marLeft w:val="0"/>
      <w:marRight w:val="0"/>
      <w:marTop w:val="0"/>
      <w:marBottom w:val="0"/>
      <w:divBdr>
        <w:top w:val="none" w:sz="0" w:space="0" w:color="auto"/>
        <w:left w:val="none" w:sz="0" w:space="0" w:color="auto"/>
        <w:bottom w:val="none" w:sz="0" w:space="0" w:color="auto"/>
        <w:right w:val="none" w:sz="0" w:space="0" w:color="auto"/>
      </w:divBdr>
    </w:div>
    <w:div w:id="1989549470">
      <w:bodyDiv w:val="1"/>
      <w:marLeft w:val="0"/>
      <w:marRight w:val="0"/>
      <w:marTop w:val="0"/>
      <w:marBottom w:val="0"/>
      <w:divBdr>
        <w:top w:val="none" w:sz="0" w:space="0" w:color="auto"/>
        <w:left w:val="none" w:sz="0" w:space="0" w:color="auto"/>
        <w:bottom w:val="none" w:sz="0" w:space="0" w:color="auto"/>
        <w:right w:val="none" w:sz="0" w:space="0" w:color="auto"/>
      </w:divBdr>
    </w:div>
    <w:div w:id="1999068190">
      <w:bodyDiv w:val="1"/>
      <w:marLeft w:val="0"/>
      <w:marRight w:val="0"/>
      <w:marTop w:val="0"/>
      <w:marBottom w:val="0"/>
      <w:divBdr>
        <w:top w:val="none" w:sz="0" w:space="0" w:color="auto"/>
        <w:left w:val="none" w:sz="0" w:space="0" w:color="auto"/>
        <w:bottom w:val="none" w:sz="0" w:space="0" w:color="auto"/>
        <w:right w:val="none" w:sz="0" w:space="0" w:color="auto"/>
      </w:divBdr>
    </w:div>
    <w:div w:id="2035038759">
      <w:bodyDiv w:val="1"/>
      <w:marLeft w:val="0"/>
      <w:marRight w:val="0"/>
      <w:marTop w:val="0"/>
      <w:marBottom w:val="0"/>
      <w:divBdr>
        <w:top w:val="none" w:sz="0" w:space="0" w:color="auto"/>
        <w:left w:val="none" w:sz="0" w:space="0" w:color="auto"/>
        <w:bottom w:val="none" w:sz="0" w:space="0" w:color="auto"/>
        <w:right w:val="none" w:sz="0" w:space="0" w:color="auto"/>
      </w:divBdr>
    </w:div>
    <w:div w:id="2095590446">
      <w:bodyDiv w:val="1"/>
      <w:marLeft w:val="0"/>
      <w:marRight w:val="0"/>
      <w:marTop w:val="0"/>
      <w:marBottom w:val="0"/>
      <w:divBdr>
        <w:top w:val="none" w:sz="0" w:space="0" w:color="auto"/>
        <w:left w:val="none" w:sz="0" w:space="0" w:color="auto"/>
        <w:bottom w:val="none" w:sz="0" w:space="0" w:color="auto"/>
        <w:right w:val="none" w:sz="0" w:space="0" w:color="auto"/>
      </w:divBdr>
    </w:div>
    <w:div w:id="2107773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employment.gov.sk/filemanager/opatrenie-248_2012zz.pdf" TargetMode="External"/><Relationship Id="rId18" Type="http://schemas.openxmlformats.org/officeDocument/2006/relationships/hyperlink" Target="http://www.partnerskadohoda.gov.sk"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partnerskadohoda.gov.sk" TargetMode="External"/><Relationship Id="rId17" Type="http://schemas.openxmlformats.org/officeDocument/2006/relationships/hyperlink" Target="http://www.partnerskadohoda.gov.sk"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reformuj.sk/dokument/projektove-dokumenty/" TargetMode="External"/><Relationship Id="rId20" Type="http://schemas.openxmlformats.org/officeDocument/2006/relationships/header" Target="header2.xml"/><Relationship Id="rId29" Type="http://schemas.microsoft.com/office/2011/relationships/people" Target="peop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reformuj.sk/dokument/projektove-dokumenty/" TargetMode="External"/><Relationship Id="rId24" Type="http://schemas.openxmlformats.org/officeDocument/2006/relationships/footer" Target="footer3.xml"/><Relationship Id="rId32" Type="http://schemas.openxmlformats.org/officeDocument/2006/relationships/customXml" Target="../customXml/item3.xml"/><Relationship Id="rId5" Type="http://schemas.openxmlformats.org/officeDocument/2006/relationships/webSettings" Target="webSettings.xml"/><Relationship Id="rId15" Type="http://schemas.openxmlformats.org/officeDocument/2006/relationships/hyperlink" Target="http://www.partnerskadohoda.gov.sk" TargetMode="External"/><Relationship Id="rId23" Type="http://schemas.openxmlformats.org/officeDocument/2006/relationships/header" Target="header3.xml"/><Relationship Id="rId10" Type="http://schemas.openxmlformats.org/officeDocument/2006/relationships/hyperlink" Target="http://www.finance.gov.sk" TargetMode="External"/><Relationship Id="rId19" Type="http://schemas.openxmlformats.org/officeDocument/2006/relationships/header" Target="header1.xml"/><Relationship Id="rId31"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hyperlink" Target="http://www.partnerskadohoda.gov.sk" TargetMode="External"/><Relationship Id="rId14" Type="http://schemas.openxmlformats.org/officeDocument/2006/relationships/hyperlink" Target="http://www.zbierka.sk/sk/predpisy/401-2012-z-z.p-34960.pdf" TargetMode="External"/><Relationship Id="rId22" Type="http://schemas.openxmlformats.org/officeDocument/2006/relationships/footer" Target="footer2.xml"/><Relationship Id="rId30" Type="http://schemas.openxmlformats.org/officeDocument/2006/relationships/customXml" Target="../customXml/item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5BEFEDB30BAFF49A5B53B93CE521B38" ma:contentTypeVersion="1" ma:contentTypeDescription="Umožňuje vytvoriť nový dokument." ma:contentTypeScope="" ma:versionID="1e1154305997e62f21fe0624beaaab3d">
  <xsd:schema xmlns:xsd="http://www.w3.org/2001/XMLSchema" xmlns:xs="http://www.w3.org/2001/XMLSchema" xmlns:p="http://schemas.microsoft.com/office/2006/metadata/properties" targetNamespace="http://schemas.microsoft.com/office/2006/metadata/properties" ma:root="true" ma:fieldsID="7a023f9eb331cfe86ee2010526b3028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1565CF2-3DC7-4159-BC2F-0A4770834ABC}"/>
</file>

<file path=customXml/itemProps2.xml><?xml version="1.0" encoding="utf-8"?>
<ds:datastoreItem xmlns:ds="http://schemas.openxmlformats.org/officeDocument/2006/customXml" ds:itemID="{2E4EED09-D967-4216-B4B9-D17E084B70CC}"/>
</file>

<file path=customXml/itemProps3.xml><?xml version="1.0" encoding="utf-8"?>
<ds:datastoreItem xmlns:ds="http://schemas.openxmlformats.org/officeDocument/2006/customXml" ds:itemID="{9A4E4D8F-EDC3-435D-BF86-2DC5C5C6C57D}"/>
</file>

<file path=docProps/app.xml><?xml version="1.0" encoding="utf-8"?>
<Properties xmlns="http://schemas.openxmlformats.org/officeDocument/2006/extended-properties" xmlns:vt="http://schemas.openxmlformats.org/officeDocument/2006/docPropsVTypes">
  <Template>Normal</Template>
  <TotalTime>0</TotalTime>
  <Pages>111</Pages>
  <Words>52099</Words>
  <Characters>296965</Characters>
  <Application>Microsoft Office Word</Application>
  <DocSecurity>0</DocSecurity>
  <Lines>2474</Lines>
  <Paragraphs>696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348368</CharactersWithSpaces>
  <SharedDoc>false</SharedDoc>
  <HLinks>
    <vt:vector size="258" baseType="variant">
      <vt:variant>
        <vt:i4>917523</vt:i4>
      </vt:variant>
      <vt:variant>
        <vt:i4>231</vt:i4>
      </vt:variant>
      <vt:variant>
        <vt:i4>0</vt:i4>
      </vt:variant>
      <vt:variant>
        <vt:i4>5</vt:i4>
      </vt:variant>
      <vt:variant>
        <vt:lpwstr>http://www.opevs.sk/</vt:lpwstr>
      </vt:variant>
      <vt:variant>
        <vt:lpwstr/>
      </vt:variant>
      <vt:variant>
        <vt:i4>1572877</vt:i4>
      </vt:variant>
      <vt:variant>
        <vt:i4>222</vt:i4>
      </vt:variant>
      <vt:variant>
        <vt:i4>0</vt:i4>
      </vt:variant>
      <vt:variant>
        <vt:i4>5</vt:i4>
      </vt:variant>
      <vt:variant>
        <vt:lpwstr>http://www.opevs.eu/</vt:lpwstr>
      </vt:variant>
      <vt:variant>
        <vt:lpwstr/>
      </vt:variant>
      <vt:variant>
        <vt:i4>1572877</vt:i4>
      </vt:variant>
      <vt:variant>
        <vt:i4>219</vt:i4>
      </vt:variant>
      <vt:variant>
        <vt:i4>0</vt:i4>
      </vt:variant>
      <vt:variant>
        <vt:i4>5</vt:i4>
      </vt:variant>
      <vt:variant>
        <vt:lpwstr>http://www.opevs.eu/</vt:lpwstr>
      </vt:variant>
      <vt:variant>
        <vt:lpwstr/>
      </vt:variant>
      <vt:variant>
        <vt:i4>1572877</vt:i4>
      </vt:variant>
      <vt:variant>
        <vt:i4>216</vt:i4>
      </vt:variant>
      <vt:variant>
        <vt:i4>0</vt:i4>
      </vt:variant>
      <vt:variant>
        <vt:i4>5</vt:i4>
      </vt:variant>
      <vt:variant>
        <vt:lpwstr>http://www.opevs.eu/</vt:lpwstr>
      </vt:variant>
      <vt:variant>
        <vt:lpwstr/>
      </vt:variant>
      <vt:variant>
        <vt:i4>6684782</vt:i4>
      </vt:variant>
      <vt:variant>
        <vt:i4>213</vt:i4>
      </vt:variant>
      <vt:variant>
        <vt:i4>0</vt:i4>
      </vt:variant>
      <vt:variant>
        <vt:i4>5</vt:i4>
      </vt:variant>
      <vt:variant>
        <vt:lpwstr>http://www.zbierka.sk/sk/predpisy/401-2012-z-z.p-34960.pdf</vt:lpwstr>
      </vt:variant>
      <vt:variant>
        <vt:lpwstr/>
      </vt:variant>
      <vt:variant>
        <vt:i4>262260</vt:i4>
      </vt:variant>
      <vt:variant>
        <vt:i4>210</vt:i4>
      </vt:variant>
      <vt:variant>
        <vt:i4>0</vt:i4>
      </vt:variant>
      <vt:variant>
        <vt:i4>5</vt:i4>
      </vt:variant>
      <vt:variant>
        <vt:lpwstr>http://www.employment.gov.sk/filemanager/opatrenie-248_2012zz.pdf</vt:lpwstr>
      </vt:variant>
      <vt:variant>
        <vt:lpwstr/>
      </vt:variant>
      <vt:variant>
        <vt:i4>1572877</vt:i4>
      </vt:variant>
      <vt:variant>
        <vt:i4>207</vt:i4>
      </vt:variant>
      <vt:variant>
        <vt:i4>0</vt:i4>
      </vt:variant>
      <vt:variant>
        <vt:i4>5</vt:i4>
      </vt:variant>
      <vt:variant>
        <vt:lpwstr>http://www.opevs.eu/</vt:lpwstr>
      </vt:variant>
      <vt:variant>
        <vt:lpwstr/>
      </vt:variant>
      <vt:variant>
        <vt:i4>3276849</vt:i4>
      </vt:variant>
      <vt:variant>
        <vt:i4>204</vt:i4>
      </vt:variant>
      <vt:variant>
        <vt:i4>0</vt:i4>
      </vt:variant>
      <vt:variant>
        <vt:i4>5</vt:i4>
      </vt:variant>
      <vt:variant>
        <vt:lpwstr>http://www.partnerskadohoda.gov.sk/</vt:lpwstr>
      </vt:variant>
      <vt:variant>
        <vt:lpwstr/>
      </vt:variant>
      <vt:variant>
        <vt:i4>6619199</vt:i4>
      </vt:variant>
      <vt:variant>
        <vt:i4>201</vt:i4>
      </vt:variant>
      <vt:variant>
        <vt:i4>0</vt:i4>
      </vt:variant>
      <vt:variant>
        <vt:i4>5</vt:i4>
      </vt:variant>
      <vt:variant>
        <vt:lpwstr>http://www.finance.gov.sk/</vt:lpwstr>
      </vt:variant>
      <vt:variant>
        <vt:lpwstr/>
      </vt:variant>
      <vt:variant>
        <vt:i4>1572877</vt:i4>
      </vt:variant>
      <vt:variant>
        <vt:i4>198</vt:i4>
      </vt:variant>
      <vt:variant>
        <vt:i4>0</vt:i4>
      </vt:variant>
      <vt:variant>
        <vt:i4>5</vt:i4>
      </vt:variant>
      <vt:variant>
        <vt:lpwstr>http://www.opevs.eu/</vt:lpwstr>
      </vt:variant>
      <vt:variant>
        <vt:lpwstr/>
      </vt:variant>
      <vt:variant>
        <vt:i4>6619199</vt:i4>
      </vt:variant>
      <vt:variant>
        <vt:i4>189</vt:i4>
      </vt:variant>
      <vt:variant>
        <vt:i4>0</vt:i4>
      </vt:variant>
      <vt:variant>
        <vt:i4>5</vt:i4>
      </vt:variant>
      <vt:variant>
        <vt:lpwstr>http://www.finance.gov.sk/</vt:lpwstr>
      </vt:variant>
      <vt:variant>
        <vt:lpwstr/>
      </vt:variant>
      <vt:variant>
        <vt:i4>3276849</vt:i4>
      </vt:variant>
      <vt:variant>
        <vt:i4>186</vt:i4>
      </vt:variant>
      <vt:variant>
        <vt:i4>0</vt:i4>
      </vt:variant>
      <vt:variant>
        <vt:i4>5</vt:i4>
      </vt:variant>
      <vt:variant>
        <vt:lpwstr>http://www.partnerskadohoda.gov.sk/</vt:lpwstr>
      </vt:variant>
      <vt:variant>
        <vt:lpwstr/>
      </vt:variant>
      <vt:variant>
        <vt:i4>1572877</vt:i4>
      </vt:variant>
      <vt:variant>
        <vt:i4>183</vt:i4>
      </vt:variant>
      <vt:variant>
        <vt:i4>0</vt:i4>
      </vt:variant>
      <vt:variant>
        <vt:i4>5</vt:i4>
      </vt:variant>
      <vt:variant>
        <vt:lpwstr>http://www.opevs.eu/</vt:lpwstr>
      </vt:variant>
      <vt:variant>
        <vt:lpwstr/>
      </vt:variant>
      <vt:variant>
        <vt:i4>1441841</vt:i4>
      </vt:variant>
      <vt:variant>
        <vt:i4>176</vt:i4>
      </vt:variant>
      <vt:variant>
        <vt:i4>0</vt:i4>
      </vt:variant>
      <vt:variant>
        <vt:i4>5</vt:i4>
      </vt:variant>
      <vt:variant>
        <vt:lpwstr/>
      </vt:variant>
      <vt:variant>
        <vt:lpwstr>_Toc415155549</vt:lpwstr>
      </vt:variant>
      <vt:variant>
        <vt:i4>1441841</vt:i4>
      </vt:variant>
      <vt:variant>
        <vt:i4>170</vt:i4>
      </vt:variant>
      <vt:variant>
        <vt:i4>0</vt:i4>
      </vt:variant>
      <vt:variant>
        <vt:i4>5</vt:i4>
      </vt:variant>
      <vt:variant>
        <vt:lpwstr/>
      </vt:variant>
      <vt:variant>
        <vt:lpwstr>_Toc415155548</vt:lpwstr>
      </vt:variant>
      <vt:variant>
        <vt:i4>1441841</vt:i4>
      </vt:variant>
      <vt:variant>
        <vt:i4>164</vt:i4>
      </vt:variant>
      <vt:variant>
        <vt:i4>0</vt:i4>
      </vt:variant>
      <vt:variant>
        <vt:i4>5</vt:i4>
      </vt:variant>
      <vt:variant>
        <vt:lpwstr/>
      </vt:variant>
      <vt:variant>
        <vt:lpwstr>_Toc415155547</vt:lpwstr>
      </vt:variant>
      <vt:variant>
        <vt:i4>1441841</vt:i4>
      </vt:variant>
      <vt:variant>
        <vt:i4>158</vt:i4>
      </vt:variant>
      <vt:variant>
        <vt:i4>0</vt:i4>
      </vt:variant>
      <vt:variant>
        <vt:i4>5</vt:i4>
      </vt:variant>
      <vt:variant>
        <vt:lpwstr/>
      </vt:variant>
      <vt:variant>
        <vt:lpwstr>_Toc415155546</vt:lpwstr>
      </vt:variant>
      <vt:variant>
        <vt:i4>1441841</vt:i4>
      </vt:variant>
      <vt:variant>
        <vt:i4>152</vt:i4>
      </vt:variant>
      <vt:variant>
        <vt:i4>0</vt:i4>
      </vt:variant>
      <vt:variant>
        <vt:i4>5</vt:i4>
      </vt:variant>
      <vt:variant>
        <vt:lpwstr/>
      </vt:variant>
      <vt:variant>
        <vt:lpwstr>_Toc415155545</vt:lpwstr>
      </vt:variant>
      <vt:variant>
        <vt:i4>1441841</vt:i4>
      </vt:variant>
      <vt:variant>
        <vt:i4>146</vt:i4>
      </vt:variant>
      <vt:variant>
        <vt:i4>0</vt:i4>
      </vt:variant>
      <vt:variant>
        <vt:i4>5</vt:i4>
      </vt:variant>
      <vt:variant>
        <vt:lpwstr/>
      </vt:variant>
      <vt:variant>
        <vt:lpwstr>_Toc415155544</vt:lpwstr>
      </vt:variant>
      <vt:variant>
        <vt:i4>1441841</vt:i4>
      </vt:variant>
      <vt:variant>
        <vt:i4>140</vt:i4>
      </vt:variant>
      <vt:variant>
        <vt:i4>0</vt:i4>
      </vt:variant>
      <vt:variant>
        <vt:i4>5</vt:i4>
      </vt:variant>
      <vt:variant>
        <vt:lpwstr/>
      </vt:variant>
      <vt:variant>
        <vt:lpwstr>_Toc415155543</vt:lpwstr>
      </vt:variant>
      <vt:variant>
        <vt:i4>1441841</vt:i4>
      </vt:variant>
      <vt:variant>
        <vt:i4>134</vt:i4>
      </vt:variant>
      <vt:variant>
        <vt:i4>0</vt:i4>
      </vt:variant>
      <vt:variant>
        <vt:i4>5</vt:i4>
      </vt:variant>
      <vt:variant>
        <vt:lpwstr/>
      </vt:variant>
      <vt:variant>
        <vt:lpwstr>_Toc415155542</vt:lpwstr>
      </vt:variant>
      <vt:variant>
        <vt:i4>1441841</vt:i4>
      </vt:variant>
      <vt:variant>
        <vt:i4>128</vt:i4>
      </vt:variant>
      <vt:variant>
        <vt:i4>0</vt:i4>
      </vt:variant>
      <vt:variant>
        <vt:i4>5</vt:i4>
      </vt:variant>
      <vt:variant>
        <vt:lpwstr/>
      </vt:variant>
      <vt:variant>
        <vt:lpwstr>_Toc415155541</vt:lpwstr>
      </vt:variant>
      <vt:variant>
        <vt:i4>1048625</vt:i4>
      </vt:variant>
      <vt:variant>
        <vt:i4>122</vt:i4>
      </vt:variant>
      <vt:variant>
        <vt:i4>0</vt:i4>
      </vt:variant>
      <vt:variant>
        <vt:i4>5</vt:i4>
      </vt:variant>
      <vt:variant>
        <vt:lpwstr/>
      </vt:variant>
      <vt:variant>
        <vt:lpwstr>_Toc415155526</vt:lpwstr>
      </vt:variant>
      <vt:variant>
        <vt:i4>1048625</vt:i4>
      </vt:variant>
      <vt:variant>
        <vt:i4>116</vt:i4>
      </vt:variant>
      <vt:variant>
        <vt:i4>0</vt:i4>
      </vt:variant>
      <vt:variant>
        <vt:i4>5</vt:i4>
      </vt:variant>
      <vt:variant>
        <vt:lpwstr/>
      </vt:variant>
      <vt:variant>
        <vt:lpwstr>_Toc415155525</vt:lpwstr>
      </vt:variant>
      <vt:variant>
        <vt:i4>1048625</vt:i4>
      </vt:variant>
      <vt:variant>
        <vt:i4>110</vt:i4>
      </vt:variant>
      <vt:variant>
        <vt:i4>0</vt:i4>
      </vt:variant>
      <vt:variant>
        <vt:i4>5</vt:i4>
      </vt:variant>
      <vt:variant>
        <vt:lpwstr/>
      </vt:variant>
      <vt:variant>
        <vt:lpwstr>_Toc415155524</vt:lpwstr>
      </vt:variant>
      <vt:variant>
        <vt:i4>1048625</vt:i4>
      </vt:variant>
      <vt:variant>
        <vt:i4>104</vt:i4>
      </vt:variant>
      <vt:variant>
        <vt:i4>0</vt:i4>
      </vt:variant>
      <vt:variant>
        <vt:i4>5</vt:i4>
      </vt:variant>
      <vt:variant>
        <vt:lpwstr/>
      </vt:variant>
      <vt:variant>
        <vt:lpwstr>_Toc415155523</vt:lpwstr>
      </vt:variant>
      <vt:variant>
        <vt:i4>1048625</vt:i4>
      </vt:variant>
      <vt:variant>
        <vt:i4>98</vt:i4>
      </vt:variant>
      <vt:variant>
        <vt:i4>0</vt:i4>
      </vt:variant>
      <vt:variant>
        <vt:i4>5</vt:i4>
      </vt:variant>
      <vt:variant>
        <vt:lpwstr/>
      </vt:variant>
      <vt:variant>
        <vt:lpwstr>_Toc415155522</vt:lpwstr>
      </vt:variant>
      <vt:variant>
        <vt:i4>1048625</vt:i4>
      </vt:variant>
      <vt:variant>
        <vt:i4>92</vt:i4>
      </vt:variant>
      <vt:variant>
        <vt:i4>0</vt:i4>
      </vt:variant>
      <vt:variant>
        <vt:i4>5</vt:i4>
      </vt:variant>
      <vt:variant>
        <vt:lpwstr/>
      </vt:variant>
      <vt:variant>
        <vt:lpwstr>_Toc415155521</vt:lpwstr>
      </vt:variant>
      <vt:variant>
        <vt:i4>1048625</vt:i4>
      </vt:variant>
      <vt:variant>
        <vt:i4>86</vt:i4>
      </vt:variant>
      <vt:variant>
        <vt:i4>0</vt:i4>
      </vt:variant>
      <vt:variant>
        <vt:i4>5</vt:i4>
      </vt:variant>
      <vt:variant>
        <vt:lpwstr/>
      </vt:variant>
      <vt:variant>
        <vt:lpwstr>_Toc415155520</vt:lpwstr>
      </vt:variant>
      <vt:variant>
        <vt:i4>1245233</vt:i4>
      </vt:variant>
      <vt:variant>
        <vt:i4>80</vt:i4>
      </vt:variant>
      <vt:variant>
        <vt:i4>0</vt:i4>
      </vt:variant>
      <vt:variant>
        <vt:i4>5</vt:i4>
      </vt:variant>
      <vt:variant>
        <vt:lpwstr/>
      </vt:variant>
      <vt:variant>
        <vt:lpwstr>_Toc415155519</vt:lpwstr>
      </vt:variant>
      <vt:variant>
        <vt:i4>1245233</vt:i4>
      </vt:variant>
      <vt:variant>
        <vt:i4>74</vt:i4>
      </vt:variant>
      <vt:variant>
        <vt:i4>0</vt:i4>
      </vt:variant>
      <vt:variant>
        <vt:i4>5</vt:i4>
      </vt:variant>
      <vt:variant>
        <vt:lpwstr/>
      </vt:variant>
      <vt:variant>
        <vt:lpwstr>_Toc415155518</vt:lpwstr>
      </vt:variant>
      <vt:variant>
        <vt:i4>1245233</vt:i4>
      </vt:variant>
      <vt:variant>
        <vt:i4>68</vt:i4>
      </vt:variant>
      <vt:variant>
        <vt:i4>0</vt:i4>
      </vt:variant>
      <vt:variant>
        <vt:i4>5</vt:i4>
      </vt:variant>
      <vt:variant>
        <vt:lpwstr/>
      </vt:variant>
      <vt:variant>
        <vt:lpwstr>_Toc415155517</vt:lpwstr>
      </vt:variant>
      <vt:variant>
        <vt:i4>1245233</vt:i4>
      </vt:variant>
      <vt:variant>
        <vt:i4>62</vt:i4>
      </vt:variant>
      <vt:variant>
        <vt:i4>0</vt:i4>
      </vt:variant>
      <vt:variant>
        <vt:i4>5</vt:i4>
      </vt:variant>
      <vt:variant>
        <vt:lpwstr/>
      </vt:variant>
      <vt:variant>
        <vt:lpwstr>_Toc415155516</vt:lpwstr>
      </vt:variant>
      <vt:variant>
        <vt:i4>1245233</vt:i4>
      </vt:variant>
      <vt:variant>
        <vt:i4>56</vt:i4>
      </vt:variant>
      <vt:variant>
        <vt:i4>0</vt:i4>
      </vt:variant>
      <vt:variant>
        <vt:i4>5</vt:i4>
      </vt:variant>
      <vt:variant>
        <vt:lpwstr/>
      </vt:variant>
      <vt:variant>
        <vt:lpwstr>_Toc415155515</vt:lpwstr>
      </vt:variant>
      <vt:variant>
        <vt:i4>1245233</vt:i4>
      </vt:variant>
      <vt:variant>
        <vt:i4>50</vt:i4>
      </vt:variant>
      <vt:variant>
        <vt:i4>0</vt:i4>
      </vt:variant>
      <vt:variant>
        <vt:i4>5</vt:i4>
      </vt:variant>
      <vt:variant>
        <vt:lpwstr/>
      </vt:variant>
      <vt:variant>
        <vt:lpwstr>_Toc415155514</vt:lpwstr>
      </vt:variant>
      <vt:variant>
        <vt:i4>1245233</vt:i4>
      </vt:variant>
      <vt:variant>
        <vt:i4>44</vt:i4>
      </vt:variant>
      <vt:variant>
        <vt:i4>0</vt:i4>
      </vt:variant>
      <vt:variant>
        <vt:i4>5</vt:i4>
      </vt:variant>
      <vt:variant>
        <vt:lpwstr/>
      </vt:variant>
      <vt:variant>
        <vt:lpwstr>_Toc415155513</vt:lpwstr>
      </vt:variant>
      <vt:variant>
        <vt:i4>1245233</vt:i4>
      </vt:variant>
      <vt:variant>
        <vt:i4>38</vt:i4>
      </vt:variant>
      <vt:variant>
        <vt:i4>0</vt:i4>
      </vt:variant>
      <vt:variant>
        <vt:i4>5</vt:i4>
      </vt:variant>
      <vt:variant>
        <vt:lpwstr/>
      </vt:variant>
      <vt:variant>
        <vt:lpwstr>_Toc415155512</vt:lpwstr>
      </vt:variant>
      <vt:variant>
        <vt:i4>1245233</vt:i4>
      </vt:variant>
      <vt:variant>
        <vt:i4>32</vt:i4>
      </vt:variant>
      <vt:variant>
        <vt:i4>0</vt:i4>
      </vt:variant>
      <vt:variant>
        <vt:i4>5</vt:i4>
      </vt:variant>
      <vt:variant>
        <vt:lpwstr/>
      </vt:variant>
      <vt:variant>
        <vt:lpwstr>_Toc415155511</vt:lpwstr>
      </vt:variant>
      <vt:variant>
        <vt:i4>1245233</vt:i4>
      </vt:variant>
      <vt:variant>
        <vt:i4>26</vt:i4>
      </vt:variant>
      <vt:variant>
        <vt:i4>0</vt:i4>
      </vt:variant>
      <vt:variant>
        <vt:i4>5</vt:i4>
      </vt:variant>
      <vt:variant>
        <vt:lpwstr/>
      </vt:variant>
      <vt:variant>
        <vt:lpwstr>_Toc415155510</vt:lpwstr>
      </vt:variant>
      <vt:variant>
        <vt:i4>1179697</vt:i4>
      </vt:variant>
      <vt:variant>
        <vt:i4>20</vt:i4>
      </vt:variant>
      <vt:variant>
        <vt:i4>0</vt:i4>
      </vt:variant>
      <vt:variant>
        <vt:i4>5</vt:i4>
      </vt:variant>
      <vt:variant>
        <vt:lpwstr/>
      </vt:variant>
      <vt:variant>
        <vt:lpwstr>_Toc415155509</vt:lpwstr>
      </vt:variant>
      <vt:variant>
        <vt:i4>1179697</vt:i4>
      </vt:variant>
      <vt:variant>
        <vt:i4>14</vt:i4>
      </vt:variant>
      <vt:variant>
        <vt:i4>0</vt:i4>
      </vt:variant>
      <vt:variant>
        <vt:i4>5</vt:i4>
      </vt:variant>
      <vt:variant>
        <vt:lpwstr/>
      </vt:variant>
      <vt:variant>
        <vt:lpwstr>_Toc415155508</vt:lpwstr>
      </vt:variant>
      <vt:variant>
        <vt:i4>1179697</vt:i4>
      </vt:variant>
      <vt:variant>
        <vt:i4>8</vt:i4>
      </vt:variant>
      <vt:variant>
        <vt:i4>0</vt:i4>
      </vt:variant>
      <vt:variant>
        <vt:i4>5</vt:i4>
      </vt:variant>
      <vt:variant>
        <vt:lpwstr/>
      </vt:variant>
      <vt:variant>
        <vt:lpwstr>_Toc415155507</vt:lpwstr>
      </vt:variant>
      <vt:variant>
        <vt:i4>1179697</vt:i4>
      </vt:variant>
      <vt:variant>
        <vt:i4>2</vt:i4>
      </vt:variant>
      <vt:variant>
        <vt:i4>0</vt:i4>
      </vt:variant>
      <vt:variant>
        <vt:i4>5</vt:i4>
      </vt:variant>
      <vt:variant>
        <vt:lpwstr/>
      </vt:variant>
      <vt:variant>
        <vt:lpwstr>_Toc415155506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2022-06-17T10:56:00Z</dcterms:created>
  <dcterms:modified xsi:type="dcterms:W3CDTF">2022-06-17T10:57:00Z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0x010100F5BEFEDB30BAFF49A5B53B93CE521B38</vt:lpwstr>
  </property>
</Properties>
</file>