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D96F42" w14:textId="77777777" w:rsidR="003B4570" w:rsidRDefault="003B4570" w:rsidP="003B4570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 xml:space="preserve">Časť A: </w:t>
      </w:r>
      <w:r w:rsidRPr="009D3E7B">
        <w:rPr>
          <w:rFonts w:eastAsia="Times New Roman" w:cs="Times New Roman"/>
          <w:b/>
          <w:sz w:val="20"/>
          <w:szCs w:val="20"/>
        </w:rPr>
        <w:t>S</w:t>
      </w:r>
      <w:r w:rsidRPr="00684FF5">
        <w:rPr>
          <w:rFonts w:eastAsia="Times New Roman" w:cs="Times New Roman"/>
          <w:b/>
          <w:sz w:val="20"/>
          <w:szCs w:val="20"/>
        </w:rPr>
        <w:t>poločn</w:t>
      </w:r>
      <w:r>
        <w:rPr>
          <w:rFonts w:eastAsia="Times New Roman" w:cs="Times New Roman"/>
          <w:b/>
          <w:sz w:val="20"/>
          <w:szCs w:val="20"/>
        </w:rPr>
        <w:t>ý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9D3E7B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 xml:space="preserve">ok </w:t>
      </w:r>
    </w:p>
    <w:p w14:paraId="3E835934" w14:textId="77777777" w:rsidR="00EB1EDA" w:rsidRPr="00FD028A" w:rsidRDefault="00EB1EDA" w:rsidP="00145AAB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700"/>
        <w:gridCol w:w="1988"/>
        <w:gridCol w:w="1618"/>
        <w:gridCol w:w="297"/>
        <w:gridCol w:w="1446"/>
        <w:gridCol w:w="3698"/>
      </w:tblGrid>
      <w:tr w:rsidR="00FD028A" w14:paraId="3E835936" w14:textId="77777777" w:rsidTr="00576E70">
        <w:trPr>
          <w:trHeight w:val="2000"/>
          <w:jc w:val="center"/>
        </w:trPr>
        <w:tc>
          <w:tcPr>
            <w:tcW w:w="9747" w:type="dxa"/>
            <w:gridSpan w:val="6"/>
            <w:shd w:val="clear" w:color="auto" w:fill="5F497A" w:themeFill="accent4" w:themeFillShade="BF"/>
            <w:vAlign w:val="center"/>
          </w:tcPr>
          <w:p w14:paraId="3E835935" w14:textId="77777777" w:rsidR="00FD028A" w:rsidRPr="00B2461A" w:rsidRDefault="00F72158" w:rsidP="00F06A27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B2461A">
              <w:rPr>
                <w:b/>
                <w:color w:val="FFFFFF" w:themeColor="background1"/>
                <w:sz w:val="36"/>
                <w:szCs w:val="36"/>
              </w:rPr>
              <w:t>Hodnotiaci hárok odborného hodnotenia žiadosti o nenávratný finančný príspevok</w:t>
            </w:r>
            <w:r w:rsidR="003C141E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1"/>
            </w:r>
          </w:p>
        </w:tc>
      </w:tr>
      <w:tr w:rsidR="007736B4" w:rsidRPr="00B50FF9" w14:paraId="3E835939" w14:textId="77777777" w:rsidTr="00644344">
        <w:trPr>
          <w:trHeight w:val="330"/>
          <w:jc w:val="center"/>
        </w:trPr>
        <w:tc>
          <w:tcPr>
            <w:tcW w:w="2688" w:type="dxa"/>
            <w:gridSpan w:val="2"/>
            <w:vAlign w:val="center"/>
          </w:tcPr>
          <w:p w14:paraId="3E835937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7059" w:type="dxa"/>
            <w:gridSpan w:val="4"/>
            <w:vAlign w:val="center"/>
          </w:tcPr>
          <w:p w14:paraId="3E835938" w14:textId="77777777" w:rsidR="007736B4" w:rsidRPr="00B50FF9" w:rsidRDefault="00375C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7736B4" w:rsidRPr="00B50FF9" w14:paraId="3E83593C" w14:textId="77777777" w:rsidTr="00644344">
        <w:trPr>
          <w:trHeight w:val="291"/>
          <w:jc w:val="center"/>
        </w:trPr>
        <w:tc>
          <w:tcPr>
            <w:tcW w:w="2688" w:type="dxa"/>
            <w:gridSpan w:val="2"/>
            <w:vAlign w:val="center"/>
          </w:tcPr>
          <w:p w14:paraId="3E83593A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7059" w:type="dxa"/>
            <w:gridSpan w:val="4"/>
            <w:vAlign w:val="center"/>
          </w:tcPr>
          <w:p w14:paraId="3E83593B" w14:textId="77777777" w:rsidR="00716BD5" w:rsidRPr="00B50FF9" w:rsidRDefault="00644344" w:rsidP="000E6785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 č. 2 – Zefektívnený súdny systém a zvýšená vymáhateľnosť práva</w:t>
            </w:r>
            <w:r w:rsidR="002453C9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1479E2">
              <w:rPr>
                <w:rFonts w:ascii="Arial" w:hAnsi="Arial" w:cs="Arial"/>
                <w:sz w:val="19"/>
                <w:szCs w:val="19"/>
              </w:rPr>
              <w:t>(NP)</w:t>
            </w:r>
          </w:p>
        </w:tc>
      </w:tr>
      <w:tr w:rsidR="007736B4" w:rsidRPr="00B50FF9" w14:paraId="3E83593F" w14:textId="77777777" w:rsidTr="00644344">
        <w:trPr>
          <w:trHeight w:val="255"/>
          <w:jc w:val="center"/>
        </w:trPr>
        <w:tc>
          <w:tcPr>
            <w:tcW w:w="2688" w:type="dxa"/>
            <w:gridSpan w:val="2"/>
            <w:vAlign w:val="center"/>
          </w:tcPr>
          <w:p w14:paraId="3E83593D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7059" w:type="dxa"/>
            <w:gridSpan w:val="4"/>
            <w:vAlign w:val="center"/>
          </w:tcPr>
          <w:p w14:paraId="3E83593E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3E835942" w14:textId="77777777" w:rsidTr="00644344">
        <w:trPr>
          <w:trHeight w:val="330"/>
          <w:jc w:val="center"/>
        </w:trPr>
        <w:tc>
          <w:tcPr>
            <w:tcW w:w="2688" w:type="dxa"/>
            <w:gridSpan w:val="2"/>
            <w:vAlign w:val="center"/>
          </w:tcPr>
          <w:p w14:paraId="3E835940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Kód </w:t>
            </w:r>
            <w:r w:rsidRPr="002453C9">
              <w:rPr>
                <w:rFonts w:ascii="Arial" w:hAnsi="Arial" w:cs="Arial"/>
                <w:sz w:val="19"/>
                <w:szCs w:val="19"/>
              </w:rPr>
              <w:t>vyzvania:</w:t>
            </w:r>
          </w:p>
        </w:tc>
        <w:tc>
          <w:tcPr>
            <w:tcW w:w="7059" w:type="dxa"/>
            <w:gridSpan w:val="4"/>
            <w:vAlign w:val="center"/>
          </w:tcPr>
          <w:p w14:paraId="3E835941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3E835945" w14:textId="77777777" w:rsidTr="00644344">
        <w:trPr>
          <w:trHeight w:val="288"/>
          <w:jc w:val="center"/>
        </w:trPr>
        <w:tc>
          <w:tcPr>
            <w:tcW w:w="2688" w:type="dxa"/>
            <w:gridSpan w:val="2"/>
            <w:vAlign w:val="center"/>
          </w:tcPr>
          <w:p w14:paraId="3E835943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7059" w:type="dxa"/>
            <w:gridSpan w:val="4"/>
            <w:vAlign w:val="center"/>
          </w:tcPr>
          <w:p w14:paraId="3E835944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3E835948" w14:textId="77777777" w:rsidTr="00644344">
        <w:trPr>
          <w:trHeight w:val="285"/>
          <w:jc w:val="center"/>
        </w:trPr>
        <w:tc>
          <w:tcPr>
            <w:tcW w:w="2688" w:type="dxa"/>
            <w:gridSpan w:val="2"/>
            <w:vAlign w:val="center"/>
          </w:tcPr>
          <w:p w14:paraId="3E835946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7059" w:type="dxa"/>
            <w:gridSpan w:val="4"/>
            <w:vAlign w:val="center"/>
          </w:tcPr>
          <w:p w14:paraId="3E835947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3E83594B" w14:textId="77777777" w:rsidTr="00644344">
        <w:trPr>
          <w:trHeight w:val="252"/>
          <w:jc w:val="center"/>
        </w:trPr>
        <w:tc>
          <w:tcPr>
            <w:tcW w:w="2688" w:type="dxa"/>
            <w:gridSpan w:val="2"/>
            <w:vAlign w:val="center"/>
          </w:tcPr>
          <w:p w14:paraId="3E835949" w14:textId="77777777" w:rsidR="007736B4" w:rsidRPr="00B50FF9" w:rsidRDefault="007736B4" w:rsidP="00644344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7059" w:type="dxa"/>
            <w:gridSpan w:val="4"/>
            <w:vAlign w:val="center"/>
          </w:tcPr>
          <w:p w14:paraId="3E83594A" w14:textId="77777777" w:rsidR="007736B4" w:rsidRPr="00B50FF9" w:rsidRDefault="007736B4" w:rsidP="00644344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55862" w:rsidRPr="00B50FF9" w14:paraId="3E835951" w14:textId="77777777" w:rsidTr="00B50FF9">
        <w:trPr>
          <w:jc w:val="center"/>
        </w:trPr>
        <w:tc>
          <w:tcPr>
            <w:tcW w:w="700" w:type="dxa"/>
            <w:shd w:val="clear" w:color="auto" w:fill="B2A1C7" w:themeFill="accent4" w:themeFillTint="99"/>
          </w:tcPr>
          <w:p w14:paraId="3E83594C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B50FF9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B50FF9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88" w:type="dxa"/>
            <w:shd w:val="clear" w:color="auto" w:fill="B2A1C7" w:themeFill="accent4" w:themeFillTint="99"/>
          </w:tcPr>
          <w:p w14:paraId="3E83594D" w14:textId="77777777" w:rsidR="006647CF" w:rsidRPr="00B50FF9" w:rsidRDefault="00ED45FB" w:rsidP="00716BD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 xml:space="preserve">Vylučujúce </w:t>
            </w:r>
            <w:r w:rsidR="006647CF" w:rsidRPr="00B50FF9">
              <w:rPr>
                <w:rFonts w:ascii="Arial" w:hAnsi="Arial" w:cs="Arial"/>
                <w:b/>
                <w:sz w:val="19"/>
                <w:szCs w:val="19"/>
              </w:rPr>
              <w:t>hodnotiace kritériá</w:t>
            </w:r>
          </w:p>
        </w:tc>
        <w:tc>
          <w:tcPr>
            <w:tcW w:w="1915" w:type="dxa"/>
            <w:gridSpan w:val="2"/>
            <w:shd w:val="clear" w:color="auto" w:fill="B2A1C7" w:themeFill="accent4" w:themeFillTint="99"/>
          </w:tcPr>
          <w:p w14:paraId="3E83594E" w14:textId="77777777" w:rsidR="006647CF" w:rsidRPr="00B50FF9" w:rsidRDefault="0083042E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"/>
            </w:r>
          </w:p>
        </w:tc>
        <w:tc>
          <w:tcPr>
            <w:tcW w:w="1446" w:type="dxa"/>
            <w:shd w:val="clear" w:color="auto" w:fill="B2A1C7" w:themeFill="accent4" w:themeFillTint="99"/>
          </w:tcPr>
          <w:p w14:paraId="3E83594F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  <w:tc>
          <w:tcPr>
            <w:tcW w:w="3698" w:type="dxa"/>
            <w:shd w:val="clear" w:color="auto" w:fill="B2A1C7" w:themeFill="accent4" w:themeFillTint="99"/>
          </w:tcPr>
          <w:p w14:paraId="3E835950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695365"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</w:tr>
      <w:tr w:rsidR="004D176E" w:rsidRPr="00B50FF9" w14:paraId="3E835957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52" w14:textId="77777777" w:rsidR="006647CF" w:rsidRPr="00644344" w:rsidRDefault="006647CF" w:rsidP="00F06A2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1.</w:t>
            </w:r>
            <w:r w:rsidR="00DD5CA5" w:rsidRPr="00644344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988" w:type="dxa"/>
            <w:shd w:val="clear" w:color="auto" w:fill="auto"/>
          </w:tcPr>
          <w:p w14:paraId="3E835953" w14:textId="77777777" w:rsidR="006647CF" w:rsidRPr="00644344" w:rsidRDefault="006443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54" w14:textId="77777777" w:rsidR="006647CF" w:rsidRPr="00644344" w:rsidRDefault="006443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Príspevok navrhovaného projektu k cieľom a výsledkom OP a PO 2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813072558"/>
            <w:placeholder>
              <w:docPart w:val="A7B06D14402A48A9B069E6EF71A91B9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55" w14:textId="77777777" w:rsidR="006647CF" w:rsidRPr="00B50FF9" w:rsidRDefault="006647CF" w:rsidP="00F06A2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56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50FF9" w:rsidRPr="00B50FF9" w14:paraId="3E83595E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58" w14:textId="77777777" w:rsidR="00B50FF9" w:rsidRPr="00644344" w:rsidRDefault="00B50FF9" w:rsidP="0005070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1988" w:type="dxa"/>
            <w:shd w:val="clear" w:color="auto" w:fill="auto"/>
          </w:tcPr>
          <w:p w14:paraId="3E835959" w14:textId="7122A5F7" w:rsidR="00644344" w:rsidRPr="00644344" w:rsidRDefault="006443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 xml:space="preserve">Súlad projektu </w:t>
            </w:r>
            <w:r w:rsidR="0091273B">
              <w:rPr>
                <w:rFonts w:ascii="Arial" w:hAnsi="Arial" w:cs="Arial"/>
                <w:sz w:val="19"/>
                <w:szCs w:val="19"/>
              </w:rPr>
              <w:t xml:space="preserve">s reformným zámerom </w:t>
            </w:r>
          </w:p>
          <w:p w14:paraId="3E83595A" w14:textId="77777777" w:rsidR="00B50FF9" w:rsidRPr="00644344" w:rsidRDefault="006443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5B" w14:textId="679CE016" w:rsidR="00B50FF9" w:rsidRPr="00644344" w:rsidRDefault="006443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Príspevok navrhovaného projektu k cieľom a výsledkom OP a PO 2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920588139"/>
            <w:placeholder>
              <w:docPart w:val="314E19CBB3B9440D85BB3AC01209579E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5C" w14:textId="77777777" w:rsidR="00B50FF9" w:rsidRPr="00B50FF9" w:rsidRDefault="00B50FF9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5D" w14:textId="77777777" w:rsidR="00B50FF9" w:rsidRPr="00B50FF9" w:rsidRDefault="00B50FF9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50FF9" w:rsidRPr="00B50FF9" w14:paraId="3E835964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5F" w14:textId="77777777" w:rsidR="00B50FF9" w:rsidRPr="00644344" w:rsidRDefault="00B50FF9" w:rsidP="0005070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1988" w:type="dxa"/>
            <w:shd w:val="clear" w:color="auto" w:fill="auto"/>
          </w:tcPr>
          <w:p w14:paraId="577A80DF" w14:textId="77777777" w:rsidR="0091273B" w:rsidRPr="00B90D0C" w:rsidRDefault="0091273B" w:rsidP="0091273B">
            <w:pPr>
              <w:pStyle w:val="TableParagraph"/>
              <w:spacing w:line="239" w:lineRule="auto"/>
              <w:ind w:left="83" w:right="89"/>
              <w:rPr>
                <w:rFonts w:ascii="Arial" w:hAnsi="Arial" w:cs="Arial"/>
                <w:color w:val="auto"/>
                <w:sz w:val="19"/>
                <w:szCs w:val="19"/>
                <w:lang w:val="sk-SK"/>
              </w:rPr>
            </w:pPr>
            <w:r w:rsidRPr="00B90D0C">
              <w:rPr>
                <w:rFonts w:ascii="Arial" w:hAnsi="Arial" w:cs="Arial"/>
                <w:color w:val="auto"/>
                <w:sz w:val="19"/>
                <w:szCs w:val="19"/>
                <w:lang w:val="sk-SK"/>
              </w:rPr>
              <w:t xml:space="preserve">Súlad projektu z hľadiska schopnosti orgánov verejnej správy realizovať zodpovedné adaptačné procesy na spoločenské zmeny </w:t>
            </w:r>
          </w:p>
          <w:p w14:paraId="3E835960" w14:textId="7A699825" w:rsidR="00B50FF9" w:rsidRPr="00644344" w:rsidRDefault="00B50FF9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915" w:type="dxa"/>
            <w:gridSpan w:val="2"/>
            <w:shd w:val="clear" w:color="auto" w:fill="auto"/>
          </w:tcPr>
          <w:p w14:paraId="32E02596" w14:textId="77777777" w:rsidR="00B50FF9" w:rsidRDefault="006443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Príspevok navrhovaného projektu k cieľom a výsledkom OP a PO 2</w:t>
            </w:r>
          </w:p>
          <w:p w14:paraId="3E835961" w14:textId="77777777" w:rsidR="0091273B" w:rsidRPr="00644344" w:rsidRDefault="0091273B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  <w:sdt>
          <w:sdtPr>
            <w:rPr>
              <w:rFonts w:ascii="Arial" w:hAnsi="Arial" w:cs="Arial"/>
              <w:sz w:val="19"/>
              <w:szCs w:val="19"/>
            </w:rPr>
            <w:id w:val="-1120520120"/>
            <w:placeholder>
              <w:docPart w:val="DEDB8774EC3F49B9994EBC281A4A6E0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62" w14:textId="77777777" w:rsidR="00B50FF9" w:rsidRPr="00B50FF9" w:rsidRDefault="00B50FF9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63" w14:textId="77777777" w:rsidR="00B50FF9" w:rsidRPr="00B50FF9" w:rsidRDefault="00B50FF9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1273B" w:rsidRPr="00B50FF9" w14:paraId="1EE90402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5AEDD98" w14:textId="1F8ED1BE" w:rsidR="0091273B" w:rsidRPr="00644344" w:rsidRDefault="00DA36F7" w:rsidP="0056199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1.4</w:t>
            </w:r>
          </w:p>
        </w:tc>
        <w:tc>
          <w:tcPr>
            <w:tcW w:w="1988" w:type="dxa"/>
            <w:shd w:val="clear" w:color="auto" w:fill="auto"/>
          </w:tcPr>
          <w:p w14:paraId="1077E497" w14:textId="3B6F9787" w:rsidR="0091273B" w:rsidRDefault="00561990" w:rsidP="00561990">
            <w:pPr>
              <w:rPr>
                <w:rFonts w:ascii="Verdana" w:hAnsi="Verdana"/>
                <w:sz w:val="16"/>
              </w:rPr>
            </w:pPr>
            <w:r w:rsidRPr="00561990">
              <w:rPr>
                <w:rFonts w:ascii="Arial" w:hAnsi="Arial" w:cs="Arial"/>
                <w:sz w:val="19"/>
                <w:szCs w:val="19"/>
              </w:rPr>
              <w:t>Posúdenie súladu projektu s cieľmi HP RMŽ a ND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2491C2C8" w14:textId="77777777" w:rsidR="00561990" w:rsidRDefault="00561990" w:rsidP="00561990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Príspevok navrhovaného projektu k cieľom a výsledkom OP a PO 2</w:t>
            </w:r>
          </w:p>
          <w:p w14:paraId="62893C8F" w14:textId="77777777" w:rsidR="0091273B" w:rsidRPr="00644344" w:rsidRDefault="0091273B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  <w:sdt>
          <w:sdtPr>
            <w:rPr>
              <w:rFonts w:ascii="Arial" w:hAnsi="Arial" w:cs="Arial"/>
              <w:sz w:val="19"/>
              <w:szCs w:val="19"/>
            </w:rPr>
            <w:id w:val="792482147"/>
            <w:placeholder>
              <w:docPart w:val="B4000848B3B247D38A9E18B108A3014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45E533A2" w14:textId="46B3E1B5" w:rsidR="0091273B" w:rsidRDefault="00561990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4FAA718" w14:textId="77777777" w:rsidR="0091273B" w:rsidRPr="00B50FF9" w:rsidRDefault="0091273B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3E83596A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65" w14:textId="77777777" w:rsidR="00DD5CA5" w:rsidRPr="00644344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2.1</w:t>
            </w:r>
          </w:p>
        </w:tc>
        <w:tc>
          <w:tcPr>
            <w:tcW w:w="1988" w:type="dxa"/>
            <w:shd w:val="clear" w:color="auto" w:fill="auto"/>
          </w:tcPr>
          <w:p w14:paraId="3E835966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67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429739344"/>
            <w:placeholder>
              <w:docPart w:val="BDF9E8C0E0204EFFBCD0A8534F3D7A6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68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69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3E835970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6B" w14:textId="77777777" w:rsidR="00DD5CA5" w:rsidRPr="00644344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88" w:type="dxa"/>
            <w:shd w:val="clear" w:color="auto" w:fill="auto"/>
          </w:tcPr>
          <w:p w14:paraId="3E83596C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vhodnosti navrhovaných aktivít z vecného a časového hľadiska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6D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502796161"/>
            <w:placeholder>
              <w:docPart w:val="B16B4A87E7A948F0AF649C2EB4885D2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6E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6F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3E835976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71" w14:textId="77777777" w:rsidR="00DD5CA5" w:rsidRPr="00644344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88" w:type="dxa"/>
            <w:shd w:val="clear" w:color="auto" w:fill="auto"/>
          </w:tcPr>
          <w:p w14:paraId="3E835972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73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301541957"/>
            <w:placeholder>
              <w:docPart w:val="3FABCDA9DCAA41A1B14C2DA3DD51421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74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75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50FF9" w:rsidRPr="00B50FF9" w14:paraId="3E83597C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77" w14:textId="77777777" w:rsidR="00B50FF9" w:rsidRPr="00644344" w:rsidRDefault="00B50FF9" w:rsidP="0005070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88" w:type="dxa"/>
            <w:shd w:val="clear" w:color="auto" w:fill="auto"/>
          </w:tcPr>
          <w:p w14:paraId="3E835978" w14:textId="77777777" w:rsidR="00B50FF9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prevádzkovej  a technickej udržateľnosti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79" w14:textId="77777777" w:rsidR="00B50FF9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2072616992"/>
            <w:placeholder>
              <w:docPart w:val="B3C7D5613567468F807E44FFFFC4EFA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7A" w14:textId="77777777" w:rsidR="00B50FF9" w:rsidRPr="00B50FF9" w:rsidRDefault="00B50FF9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7B" w14:textId="77777777" w:rsidR="00B50FF9" w:rsidRPr="00B50FF9" w:rsidRDefault="00B50FF9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3E835982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7D" w14:textId="77777777" w:rsidR="00DD5CA5" w:rsidRPr="00644344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1988" w:type="dxa"/>
            <w:shd w:val="clear" w:color="auto" w:fill="auto"/>
          </w:tcPr>
          <w:p w14:paraId="3E83597E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7F" w14:textId="77777777" w:rsidR="00DD5CA5" w:rsidRPr="00644344" w:rsidRDefault="00DD5CA5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958331696"/>
            <w:placeholder>
              <w:docPart w:val="8191056DB36B49739CA63B58843BB39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80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81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3E835988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83" w14:textId="77777777" w:rsidR="00DD5CA5" w:rsidRPr="00644344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88" w:type="dxa"/>
            <w:shd w:val="clear" w:color="auto" w:fill="auto"/>
          </w:tcPr>
          <w:p w14:paraId="3E835984" w14:textId="4308E54B" w:rsidR="00DD5CA5" w:rsidRPr="00644344" w:rsidRDefault="00DA5E3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A5E36">
              <w:rPr>
                <w:rFonts w:ascii="Arial" w:hAnsi="Arial" w:cs="Arial"/>
                <w:sz w:val="19"/>
                <w:szCs w:val="19"/>
              </w:rPr>
              <w:t>Vecná  oprávnenosť, účelnosť, efektívnosť a hospodárnosť</w:t>
            </w:r>
            <w:r w:rsidRPr="00DA5E36" w:rsidDel="002F357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DA5E36">
              <w:rPr>
                <w:rFonts w:ascii="Arial" w:hAnsi="Arial" w:cs="Arial"/>
                <w:sz w:val="19"/>
                <w:szCs w:val="19"/>
              </w:rPr>
              <w:t>výdavkov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85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033029379"/>
            <w:placeholder>
              <w:docPart w:val="CAE701A5133942C18C6B4C540B81727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86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87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3E835994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8F" w14:textId="669FCD51" w:rsidR="00DD5CA5" w:rsidRPr="00644344" w:rsidRDefault="00DD5CA5" w:rsidP="00DA5E3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4.</w:t>
            </w:r>
            <w:r w:rsidR="00DA5E36">
              <w:rPr>
                <w:rFonts w:ascii="Arial" w:hAnsi="Arial" w:cs="Arial"/>
                <w:sz w:val="19"/>
                <w:szCs w:val="19"/>
              </w:rPr>
              <w:t>2</w:t>
            </w:r>
          </w:p>
        </w:tc>
        <w:tc>
          <w:tcPr>
            <w:tcW w:w="1988" w:type="dxa"/>
            <w:shd w:val="clear" w:color="auto" w:fill="auto"/>
          </w:tcPr>
          <w:p w14:paraId="3E835990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Finančná udržateľnosť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91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055279281"/>
            <w:placeholder>
              <w:docPart w:val="B7E8464F20AB414C992024FA2844DC5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92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93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14754" w:rsidRPr="00B50FF9" w14:paraId="3E835997" w14:textId="77777777" w:rsidTr="00B50FF9">
        <w:trPr>
          <w:jc w:val="center"/>
        </w:trPr>
        <w:tc>
          <w:tcPr>
            <w:tcW w:w="6049" w:type="dxa"/>
            <w:gridSpan w:val="5"/>
            <w:shd w:val="clear" w:color="auto" w:fill="B2A1C7" w:themeFill="accent4" w:themeFillTint="99"/>
          </w:tcPr>
          <w:p w14:paraId="3E835995" w14:textId="77777777" w:rsidR="00814754" w:rsidRPr="00B50FF9" w:rsidRDefault="00814754" w:rsidP="0081475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09AAB4FA3E014B4A8E1B3C46433C02E2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3698" w:type="dxa"/>
                <w:shd w:val="clear" w:color="auto" w:fill="FFFFFF" w:themeFill="background1"/>
              </w:tcPr>
              <w:p w14:paraId="3E835996" w14:textId="77777777" w:rsidR="00814754" w:rsidRPr="00B50FF9" w:rsidRDefault="00814754" w:rsidP="0071339D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B50FF9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DC3A27" w:rsidRPr="00B50FF9" w14:paraId="3E835999" w14:textId="77777777" w:rsidTr="007736B4">
        <w:trPr>
          <w:jc w:val="center"/>
        </w:trPr>
        <w:tc>
          <w:tcPr>
            <w:tcW w:w="9747" w:type="dxa"/>
            <w:gridSpan w:val="6"/>
          </w:tcPr>
          <w:p w14:paraId="3E835998" w14:textId="77777777" w:rsidR="00DC3A27" w:rsidRPr="00B50FF9" w:rsidRDefault="00DC3A27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D39BE" w:rsidRPr="00B50FF9" w14:paraId="3E83599B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B2A1C7" w:themeFill="accent4" w:themeFillTint="99"/>
          </w:tcPr>
          <w:p w14:paraId="3E83599A" w14:textId="77777777" w:rsidR="000D39BE" w:rsidRPr="00B50FF9" w:rsidRDefault="000D39BE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5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84329B" w:rsidRPr="00B50FF9" w14:paraId="3E83599D" w14:textId="77777777" w:rsidTr="007736B4">
        <w:trPr>
          <w:jc w:val="center"/>
        </w:trPr>
        <w:tc>
          <w:tcPr>
            <w:tcW w:w="9747" w:type="dxa"/>
            <w:gridSpan w:val="6"/>
          </w:tcPr>
          <w:p w14:paraId="3E83599C" w14:textId="77777777" w:rsidR="0084329B" w:rsidRPr="00B50FF9" w:rsidRDefault="0084329B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62D03" w:rsidRPr="00B50FF9" w14:paraId="3E8359A0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9E" w14:textId="77777777" w:rsidR="00762D03" w:rsidRPr="00B50FF9" w:rsidRDefault="00762D03" w:rsidP="00F06A2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6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9F" w14:textId="77777777" w:rsidR="00762D03" w:rsidRPr="00B50FF9" w:rsidRDefault="00762D03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61230" w:rsidRPr="00B50FF9" w14:paraId="3F484683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758D86E5" w14:textId="42813B11" w:rsidR="00061230" w:rsidRPr="00B50FF9" w:rsidRDefault="00061230" w:rsidP="0006123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530E6">
              <w:rPr>
                <w:rFonts w:ascii="Arial" w:hAnsi="Arial" w:cs="Arial"/>
                <w:b/>
                <w:sz w:val="19"/>
                <w:szCs w:val="19"/>
              </w:rPr>
              <w:lastRenderedPageBreak/>
              <w:t>Žiadaná výška NFP znížená o neoprávnené výdavky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7"/>
            </w:r>
            <w:r w:rsidRPr="001530E6">
              <w:rPr>
                <w:rFonts w:ascii="Arial" w:hAnsi="Arial" w:cs="Arial"/>
                <w:b/>
                <w:sz w:val="19"/>
                <w:szCs w:val="19"/>
              </w:rPr>
              <w:t>: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517CE41E" w14:textId="77777777" w:rsidR="00061230" w:rsidRPr="00B50FF9" w:rsidRDefault="00061230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B50FF9" w14:paraId="3E8359A3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A1" w14:textId="1BEE7F24" w:rsidR="00814754" w:rsidRPr="00B50FF9" w:rsidRDefault="00814754" w:rsidP="00552BA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A2" w14:textId="77777777" w:rsidR="00814754" w:rsidRPr="00B50FF9" w:rsidRDefault="00814754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B50FF9" w14:paraId="3E8359A6" w14:textId="77777777" w:rsidTr="00061230">
        <w:trPr>
          <w:trHeight w:val="546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A4" w14:textId="77777777" w:rsidR="00814754" w:rsidRPr="00B50FF9" w:rsidRDefault="00814754" w:rsidP="00F06A2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8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A5" w14:textId="77777777" w:rsidR="00814754" w:rsidRPr="00B50FF9" w:rsidRDefault="00814754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61230" w:rsidRPr="00B50FF9" w14:paraId="4B4E1C0D" w14:textId="77777777" w:rsidTr="00061230">
        <w:trPr>
          <w:trHeight w:val="546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89F96C4" w14:textId="61F180BB" w:rsidR="00061230" w:rsidRDefault="00061230" w:rsidP="00F06A2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530E6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9"/>
            </w:r>
            <w:r w:rsidRPr="001530E6">
              <w:rPr>
                <w:rFonts w:ascii="Arial" w:hAnsi="Arial" w:cs="Arial"/>
                <w:b/>
                <w:sz w:val="19"/>
                <w:szCs w:val="19"/>
              </w:rPr>
              <w:t xml:space="preserve"> 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D679F11" w14:textId="77777777" w:rsidR="00061230" w:rsidRDefault="00061230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B50FF9" w14:paraId="3E8359A8" w14:textId="77777777" w:rsidTr="002B244B">
        <w:trPr>
          <w:trHeight w:val="1001"/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3CCBFF7E" w14:textId="41768456" w:rsidR="00FF0210" w:rsidRPr="00FF0210" w:rsidRDefault="00FF0210" w:rsidP="00FF021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F0210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  <w:r w:rsidR="00061230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  <w:p w14:paraId="791569D9" w14:textId="77777777" w:rsidR="00FF0210" w:rsidRPr="00FF0210" w:rsidRDefault="00FF0210" w:rsidP="00FF0210">
            <w:pPr>
              <w:rPr>
                <w:rFonts w:ascii="Arial" w:hAnsi="Arial" w:cs="Arial"/>
                <w:sz w:val="19"/>
                <w:szCs w:val="19"/>
              </w:rPr>
            </w:pPr>
          </w:p>
          <w:p w14:paraId="3E8359A7" w14:textId="57755C27" w:rsidR="00814754" w:rsidRPr="00B50FF9" w:rsidRDefault="00FF0210" w:rsidP="00061230">
            <w:pPr>
              <w:rPr>
                <w:rFonts w:ascii="Arial" w:hAnsi="Arial" w:cs="Arial"/>
                <w:sz w:val="19"/>
                <w:szCs w:val="19"/>
              </w:rPr>
            </w:pPr>
            <w:r w:rsidRPr="00FF0210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061230" w:rsidRPr="00DB07E0">
              <w:rPr>
                <w:rFonts w:ascii="Arial" w:hAnsi="Arial" w:cs="Arial"/>
                <w:sz w:val="19"/>
                <w:szCs w:val="19"/>
              </w:rPr>
              <w:t>... (uveďte jednu z možností v súlade s ustanovením § 7 ods. 3 zákona o finančnej kontrole).</w:t>
            </w:r>
            <w:r w:rsidR="00061230" w:rsidRPr="00DB07E0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0"/>
            </w:r>
          </w:p>
        </w:tc>
      </w:tr>
      <w:tr w:rsidR="00FD028A" w:rsidRPr="00B50FF9" w14:paraId="3E8359AB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A9" w14:textId="6F7C951F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</w:t>
            </w:r>
            <w:r w:rsidR="00F72158" w:rsidRPr="00B50FF9">
              <w:rPr>
                <w:rFonts w:ascii="Arial" w:hAnsi="Arial" w:cs="Arial"/>
                <w:sz w:val="19"/>
                <w:szCs w:val="19"/>
              </w:rPr>
              <w:t xml:space="preserve"> (odborný hodnotiteľ č. 1)</w:t>
            </w:r>
            <w:r w:rsidR="00FF0210" w:rsidRPr="00FF0210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 </w:t>
            </w:r>
            <w:r w:rsidR="00FF0210" w:rsidRPr="00FF0210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1"/>
            </w:r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AA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3E8359AE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AC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AD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3E8359B1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3E8359AF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B0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3E8359B3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3E8359B2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3E8359B6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B4" w14:textId="236BF7AA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 (odborný hodnotiteľ č. 2)</w:t>
            </w:r>
            <w:r w:rsidR="00FF0210" w:rsidRPr="00FF0210">
              <w:rPr>
                <w:vertAlign w:val="superscript"/>
              </w:rPr>
              <w:t xml:space="preserve"> </w:t>
            </w:r>
            <w:r w:rsidR="00FF0210" w:rsidRPr="00FF0210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2"/>
            </w:r>
            <w:r w:rsidR="00FF0210" w:rsidRPr="00FF0210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, </w:t>
            </w:r>
            <w:r w:rsidR="00FF0210" w:rsidRPr="00FF0210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3"/>
            </w:r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B5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3E8359B9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B7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B8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3E8359BC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3E8359BA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BB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7B3344BB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37A3832D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6EC1D78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348DE334" w14:textId="77777777" w:rsidTr="00AA434F">
        <w:trPr>
          <w:jc w:val="center"/>
        </w:trPr>
        <w:tc>
          <w:tcPr>
            <w:tcW w:w="4306" w:type="dxa"/>
            <w:gridSpan w:val="3"/>
            <w:shd w:val="clear" w:color="auto" w:fill="auto"/>
          </w:tcPr>
          <w:p w14:paraId="698C3582" w14:textId="77777777" w:rsidR="001D2FF7" w:rsidRPr="00B50FF9" w:rsidRDefault="001D2FF7" w:rsidP="00AA434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42EDB6E2" w14:textId="77777777" w:rsidR="001D2FF7" w:rsidRPr="00B50FF9" w:rsidRDefault="001D2FF7" w:rsidP="00AA434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56191CBB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2362EB0" w14:textId="18DC7B11" w:rsidR="001D2FF7" w:rsidRPr="00B50FF9" w:rsidRDefault="001D2FF7" w:rsidP="00195E91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Vypracoval (zástupca gestora HP alebo ním poverená osoba</w:t>
            </w:r>
            <w:r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4"/>
            </w:r>
            <w:r w:rsidR="00FF0210" w:rsidRPr="00FF0210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, </w:t>
            </w:r>
            <w:r w:rsidR="00FF0210" w:rsidRPr="00FF0210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5"/>
            </w:r>
            <w:r w:rsidR="00FF0210" w:rsidRPr="00FF0210">
              <w:rPr>
                <w:rFonts w:ascii="Arial" w:hAnsi="Arial" w:cs="Arial"/>
                <w:sz w:val="19"/>
                <w:szCs w:val="19"/>
                <w:vertAlign w:val="superscript"/>
              </w:rPr>
              <w:t>,</w:t>
            </w:r>
            <w:r w:rsidR="0006623C"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73A9D9E5" w14:textId="7A431A78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058990C0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4715C11" w14:textId="2FB5C938" w:rsidR="001D2FF7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1D2FF7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BE5AF7A" w14:textId="0D36F713" w:rsidR="001D2FF7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4E6A8B2F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4678133A" w14:textId="39E7ACD9" w:rsidR="001D2FF7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1D2FF7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86835F" w14:textId="2CF013C9" w:rsidR="001D2FF7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3E8359BF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auto"/>
          </w:tcPr>
          <w:p w14:paraId="3E8359BD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BE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3E8359C2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C0" w14:textId="2F6E3532" w:rsidR="001D2FF7" w:rsidRPr="00B50FF9" w:rsidRDefault="00F04172" w:rsidP="009D77D1">
            <w:pPr>
              <w:rPr>
                <w:rFonts w:ascii="Arial" w:hAnsi="Arial" w:cs="Arial"/>
                <w:sz w:val="19"/>
                <w:szCs w:val="19"/>
              </w:rPr>
            </w:pPr>
            <w:r w:rsidRPr="001530E6">
              <w:rPr>
                <w:rFonts w:ascii="Arial" w:hAnsi="Arial" w:cs="Arial"/>
                <w:sz w:val="19"/>
                <w:szCs w:val="19"/>
              </w:rPr>
              <w:t>Odborné hodnotenie za RO overil</w:t>
            </w:r>
            <w:r w:rsidRPr="001530E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6"/>
            </w:r>
            <w:r w:rsidRPr="001530E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7"/>
            </w:r>
            <w:r w:rsidR="001D2FF7"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auto"/>
          </w:tcPr>
          <w:p w14:paraId="3E8359C1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3E8359C5" w14:textId="77777777" w:rsidTr="00F04172">
        <w:trPr>
          <w:jc w:val="center"/>
        </w:trPr>
        <w:tc>
          <w:tcPr>
            <w:tcW w:w="4306" w:type="dxa"/>
            <w:gridSpan w:val="3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3E8359C3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3E8359C4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3E8359C8" w14:textId="77777777" w:rsidTr="00F04172">
        <w:trPr>
          <w:jc w:val="center"/>
        </w:trPr>
        <w:tc>
          <w:tcPr>
            <w:tcW w:w="4306" w:type="dxa"/>
            <w:gridSpan w:val="3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3E8359C6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3E8359C7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E8359D4" w14:textId="77777777" w:rsidR="00FD028A" w:rsidRDefault="00FD028A" w:rsidP="00A66794"/>
    <w:p w14:paraId="2766A305" w14:textId="328C3D05" w:rsidR="003B4570" w:rsidRDefault="003B4570" w:rsidP="00A66794"/>
    <w:p w14:paraId="67B5550A" w14:textId="77777777" w:rsidR="003B4570" w:rsidRDefault="003B4570" w:rsidP="00A66794"/>
    <w:p w14:paraId="520C7739" w14:textId="77777777" w:rsidR="003B4570" w:rsidRDefault="003B4570" w:rsidP="003B4570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>Časť B: Individuálny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9D3E7B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 xml:space="preserve">ok </w:t>
      </w:r>
    </w:p>
    <w:p w14:paraId="434695CE" w14:textId="77777777" w:rsidR="003B4570" w:rsidRPr="00FD028A" w:rsidRDefault="003B4570" w:rsidP="003B457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700"/>
        <w:gridCol w:w="1988"/>
        <w:gridCol w:w="1618"/>
        <w:gridCol w:w="297"/>
        <w:gridCol w:w="2572"/>
        <w:gridCol w:w="2572"/>
      </w:tblGrid>
      <w:tr w:rsidR="003B4570" w14:paraId="11C46803" w14:textId="77777777" w:rsidTr="009D3E7B">
        <w:trPr>
          <w:trHeight w:val="2000"/>
          <w:jc w:val="center"/>
        </w:trPr>
        <w:tc>
          <w:tcPr>
            <w:tcW w:w="9747" w:type="dxa"/>
            <w:gridSpan w:val="6"/>
            <w:shd w:val="clear" w:color="auto" w:fill="5F497A" w:themeFill="accent4" w:themeFillShade="BF"/>
            <w:vAlign w:val="center"/>
          </w:tcPr>
          <w:p w14:paraId="05EDE059" w14:textId="77777777" w:rsidR="003B4570" w:rsidRPr="00B2461A" w:rsidRDefault="003B4570" w:rsidP="009D3E7B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>
              <w:rPr>
                <w:b/>
                <w:color w:val="FFFFFF" w:themeColor="background1"/>
                <w:sz w:val="36"/>
                <w:szCs w:val="36"/>
              </w:rPr>
              <w:t>Individuálny h</w:t>
            </w:r>
            <w:r w:rsidRPr="00B2461A">
              <w:rPr>
                <w:b/>
                <w:color w:val="FFFFFF" w:themeColor="background1"/>
                <w:sz w:val="36"/>
                <w:szCs w:val="36"/>
              </w:rPr>
              <w:t>odnotiaci hárok odborného hodnotenia žiadosti o nenávratný finančný príspevok</w:t>
            </w:r>
          </w:p>
        </w:tc>
      </w:tr>
      <w:tr w:rsidR="003B4570" w:rsidRPr="00B50FF9" w14:paraId="3C227FC7" w14:textId="77777777" w:rsidTr="009D3E7B">
        <w:trPr>
          <w:trHeight w:val="330"/>
          <w:jc w:val="center"/>
        </w:trPr>
        <w:tc>
          <w:tcPr>
            <w:tcW w:w="2688" w:type="dxa"/>
            <w:gridSpan w:val="2"/>
          </w:tcPr>
          <w:p w14:paraId="36D6FEFA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7059" w:type="dxa"/>
            <w:gridSpan w:val="4"/>
          </w:tcPr>
          <w:p w14:paraId="71008606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3B4570" w:rsidRPr="00B50FF9" w14:paraId="609289C0" w14:textId="77777777" w:rsidTr="009D3E7B">
        <w:trPr>
          <w:trHeight w:val="291"/>
          <w:jc w:val="center"/>
        </w:trPr>
        <w:tc>
          <w:tcPr>
            <w:tcW w:w="2688" w:type="dxa"/>
            <w:gridSpan w:val="2"/>
          </w:tcPr>
          <w:p w14:paraId="128CC8D7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7059" w:type="dxa"/>
            <w:gridSpan w:val="4"/>
          </w:tcPr>
          <w:p w14:paraId="3E01A7E3" w14:textId="74F5D522" w:rsidR="003B4570" w:rsidRPr="00B50FF9" w:rsidRDefault="003B4570" w:rsidP="009D3E7B">
            <w:pPr>
              <w:spacing w:before="40" w:after="40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 č. 2 – Zefektívnený súdny systém a zvýšená vymáhateľnosť práva</w:t>
            </w:r>
            <w:r>
              <w:rPr>
                <w:rFonts w:ascii="Arial" w:hAnsi="Arial" w:cs="Arial"/>
                <w:sz w:val="19"/>
                <w:szCs w:val="19"/>
              </w:rPr>
              <w:t xml:space="preserve"> (NP)</w:t>
            </w:r>
          </w:p>
        </w:tc>
      </w:tr>
      <w:tr w:rsidR="003B4570" w:rsidRPr="00B50FF9" w14:paraId="1B62BB6B" w14:textId="77777777" w:rsidTr="009D3E7B">
        <w:trPr>
          <w:trHeight w:val="255"/>
          <w:jc w:val="center"/>
        </w:trPr>
        <w:tc>
          <w:tcPr>
            <w:tcW w:w="2688" w:type="dxa"/>
            <w:gridSpan w:val="2"/>
          </w:tcPr>
          <w:p w14:paraId="70BB863B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7059" w:type="dxa"/>
            <w:gridSpan w:val="4"/>
          </w:tcPr>
          <w:p w14:paraId="65196C75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B4570" w:rsidRPr="00B50FF9" w14:paraId="0D00A1FF" w14:textId="77777777" w:rsidTr="009D3E7B">
        <w:trPr>
          <w:trHeight w:val="330"/>
          <w:jc w:val="center"/>
        </w:trPr>
        <w:tc>
          <w:tcPr>
            <w:tcW w:w="2688" w:type="dxa"/>
            <w:gridSpan w:val="2"/>
          </w:tcPr>
          <w:p w14:paraId="35BCB577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vyzvania:</w:t>
            </w:r>
          </w:p>
        </w:tc>
        <w:tc>
          <w:tcPr>
            <w:tcW w:w="7059" w:type="dxa"/>
            <w:gridSpan w:val="4"/>
          </w:tcPr>
          <w:p w14:paraId="238A558C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B4570" w:rsidRPr="00B50FF9" w14:paraId="68473AEB" w14:textId="77777777" w:rsidTr="009D3E7B">
        <w:trPr>
          <w:trHeight w:val="288"/>
          <w:jc w:val="center"/>
        </w:trPr>
        <w:tc>
          <w:tcPr>
            <w:tcW w:w="2688" w:type="dxa"/>
            <w:gridSpan w:val="2"/>
          </w:tcPr>
          <w:p w14:paraId="6C5367B6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7059" w:type="dxa"/>
            <w:gridSpan w:val="4"/>
          </w:tcPr>
          <w:p w14:paraId="56BE942C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B4570" w:rsidRPr="00B50FF9" w14:paraId="22CC6E83" w14:textId="77777777" w:rsidTr="009D3E7B">
        <w:trPr>
          <w:trHeight w:val="285"/>
          <w:jc w:val="center"/>
        </w:trPr>
        <w:tc>
          <w:tcPr>
            <w:tcW w:w="2688" w:type="dxa"/>
            <w:gridSpan w:val="2"/>
          </w:tcPr>
          <w:p w14:paraId="0FAC2889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7059" w:type="dxa"/>
            <w:gridSpan w:val="4"/>
          </w:tcPr>
          <w:p w14:paraId="5A9BB71B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B4570" w:rsidRPr="00B50FF9" w14:paraId="02A4C45C" w14:textId="77777777" w:rsidTr="009D3E7B">
        <w:trPr>
          <w:trHeight w:val="252"/>
          <w:jc w:val="center"/>
        </w:trPr>
        <w:tc>
          <w:tcPr>
            <w:tcW w:w="2688" w:type="dxa"/>
            <w:gridSpan w:val="2"/>
          </w:tcPr>
          <w:p w14:paraId="17B85A0E" w14:textId="77777777" w:rsidR="003B4570" w:rsidRPr="00B50FF9" w:rsidRDefault="003B4570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7059" w:type="dxa"/>
            <w:gridSpan w:val="4"/>
          </w:tcPr>
          <w:p w14:paraId="166382FC" w14:textId="77777777" w:rsidR="003B4570" w:rsidRPr="00B50FF9" w:rsidRDefault="003B4570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82E21" w:rsidRPr="00B50FF9" w14:paraId="419EC8AB" w14:textId="77777777" w:rsidTr="007F072D">
        <w:trPr>
          <w:jc w:val="center"/>
        </w:trPr>
        <w:tc>
          <w:tcPr>
            <w:tcW w:w="700" w:type="dxa"/>
            <w:shd w:val="clear" w:color="auto" w:fill="B2A1C7" w:themeFill="accent4" w:themeFillTint="99"/>
          </w:tcPr>
          <w:p w14:paraId="060DA37D" w14:textId="77777777" w:rsidR="00082E21" w:rsidRPr="00B50FF9" w:rsidRDefault="00082E21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B50FF9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B50FF9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88" w:type="dxa"/>
            <w:shd w:val="clear" w:color="auto" w:fill="B2A1C7" w:themeFill="accent4" w:themeFillTint="99"/>
          </w:tcPr>
          <w:p w14:paraId="5445B061" w14:textId="3ED62433" w:rsidR="00082E21" w:rsidRPr="00B50FF9" w:rsidRDefault="00082E21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8"/>
            </w:r>
          </w:p>
        </w:tc>
        <w:tc>
          <w:tcPr>
            <w:tcW w:w="1915" w:type="dxa"/>
            <w:gridSpan w:val="2"/>
            <w:shd w:val="clear" w:color="auto" w:fill="B2A1C7" w:themeFill="accent4" w:themeFillTint="99"/>
          </w:tcPr>
          <w:p w14:paraId="108C4C07" w14:textId="77777777" w:rsidR="00082E21" w:rsidRPr="00B50FF9" w:rsidRDefault="00082E21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9"/>
            </w:r>
          </w:p>
        </w:tc>
        <w:tc>
          <w:tcPr>
            <w:tcW w:w="2572" w:type="dxa"/>
            <w:shd w:val="clear" w:color="auto" w:fill="B2A1C7" w:themeFill="accent4" w:themeFillTint="99"/>
          </w:tcPr>
          <w:p w14:paraId="08B14759" w14:textId="5C6D2D6E" w:rsidR="00082E21" w:rsidRPr="00B50FF9" w:rsidRDefault="00082E21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</w:rPr>
              <w:footnoteReference w:id="20"/>
            </w:r>
          </w:p>
        </w:tc>
        <w:tc>
          <w:tcPr>
            <w:tcW w:w="2572" w:type="dxa"/>
            <w:shd w:val="clear" w:color="auto" w:fill="B2A1C7" w:themeFill="accent4" w:themeFillTint="99"/>
          </w:tcPr>
          <w:p w14:paraId="714D6814" w14:textId="4ED268AC" w:rsidR="00082E21" w:rsidRPr="00B50FF9" w:rsidRDefault="00082E21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1"/>
            </w:r>
          </w:p>
        </w:tc>
      </w:tr>
      <w:tr w:rsidR="00082E21" w:rsidRPr="00B50FF9" w14:paraId="506BC4F8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3851646" w14:textId="77777777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1.1</w:t>
            </w:r>
          </w:p>
        </w:tc>
        <w:tc>
          <w:tcPr>
            <w:tcW w:w="1988" w:type="dxa"/>
            <w:tcBorders>
              <w:bottom w:val="single" w:sz="4" w:space="0" w:color="auto"/>
            </w:tcBorders>
            <w:shd w:val="clear" w:color="auto" w:fill="auto"/>
          </w:tcPr>
          <w:p w14:paraId="23B44037" w14:textId="4A978FE4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191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5104E14" w14:textId="2877FCCC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Príspevok navrhovaného projektu k cieľom a výsledkom OP a PO 2</w:t>
            </w:r>
          </w:p>
        </w:tc>
        <w:sdt>
          <w:sdtPr>
            <w:rPr>
              <w:b/>
            </w:rPr>
            <w:id w:val="-2126922832"/>
            <w:placeholder>
              <w:docPart w:val="BF3A31C9D84648DFB7430E5D4EEB59EB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1573B456" w14:textId="0B29C431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6D9035C5" w14:textId="51CBE096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163AD092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5170486B" w14:textId="634B52C3" w:rsidR="00082E21" w:rsidRPr="00DC5DC8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C5DC8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7B01E44" w14:textId="77777777" w:rsidR="00082E21" w:rsidRPr="00644344" w:rsidRDefault="00082E21" w:rsidP="00082E21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 xml:space="preserve">Súlad projektu </w:t>
            </w:r>
            <w:r>
              <w:rPr>
                <w:rFonts w:ascii="Arial" w:hAnsi="Arial" w:cs="Arial"/>
                <w:sz w:val="19"/>
                <w:szCs w:val="19"/>
              </w:rPr>
              <w:t xml:space="preserve">s reformným zámerom </w:t>
            </w:r>
          </w:p>
          <w:p w14:paraId="5B97010B" w14:textId="4A85E2E8" w:rsidR="00082E21" w:rsidRPr="00DC5DC8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530C36FF" w14:textId="08C828B8" w:rsidR="00082E21" w:rsidRPr="00DC5DC8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Príspevok navrhovaného projektu k cieľom a výsledkom OP a PO 2</w:t>
            </w:r>
          </w:p>
        </w:tc>
        <w:sdt>
          <w:sdtPr>
            <w:rPr>
              <w:b/>
            </w:rPr>
            <w:id w:val="1687943176"/>
            <w:placeholder>
              <w:docPart w:val="98FD6305ADCB439E974FB89D2D1ED1E1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0883E5E3" w14:textId="0BECE677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16A6C0B0" w14:textId="74EA805C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2C58279A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69602018" w14:textId="4AFC3016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19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82DDCD" w14:textId="77777777" w:rsidR="00082E21" w:rsidRPr="00B90D0C" w:rsidRDefault="00082E21" w:rsidP="00082E21">
            <w:pPr>
              <w:pStyle w:val="TableParagraph"/>
              <w:spacing w:line="239" w:lineRule="auto"/>
              <w:ind w:left="83" w:right="89"/>
              <w:rPr>
                <w:rFonts w:ascii="Arial" w:hAnsi="Arial" w:cs="Arial"/>
                <w:color w:val="auto"/>
                <w:sz w:val="19"/>
                <w:szCs w:val="19"/>
                <w:lang w:val="sk-SK"/>
              </w:rPr>
            </w:pPr>
            <w:r w:rsidRPr="00B90D0C">
              <w:rPr>
                <w:rFonts w:ascii="Arial" w:hAnsi="Arial" w:cs="Arial"/>
                <w:color w:val="auto"/>
                <w:sz w:val="19"/>
                <w:szCs w:val="19"/>
                <w:lang w:val="sk-SK"/>
              </w:rPr>
              <w:t xml:space="preserve">Súlad projektu z hľadiska schopnosti orgánov verejnej správy realizovať zodpovedné adaptačné procesy na spoločenské </w:t>
            </w:r>
            <w:r w:rsidRPr="00B90D0C">
              <w:rPr>
                <w:rFonts w:ascii="Arial" w:hAnsi="Arial" w:cs="Arial"/>
                <w:color w:val="auto"/>
                <w:sz w:val="19"/>
                <w:szCs w:val="19"/>
                <w:lang w:val="sk-SK"/>
              </w:rPr>
              <w:lastRenderedPageBreak/>
              <w:t xml:space="preserve">zmeny </w:t>
            </w:r>
          </w:p>
          <w:p w14:paraId="758844F6" w14:textId="77777777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91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5E7DDF" w14:textId="77777777" w:rsidR="00082E21" w:rsidRDefault="00082E21" w:rsidP="00082E21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lastRenderedPageBreak/>
              <w:t>Príspevok navrhovaného projektu k cieľom a výsledkom OP a PO 2</w:t>
            </w:r>
          </w:p>
          <w:p w14:paraId="07CA9638" w14:textId="323CC501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</w:p>
        </w:tc>
        <w:sdt>
          <w:sdtPr>
            <w:rPr>
              <w:b/>
            </w:rPr>
            <w:id w:val="394946656"/>
            <w:placeholder>
              <w:docPart w:val="9E08C07FC6D14729A9F15A2851A7B8B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0F267633" w14:textId="01D71FA8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01F197C6" w14:textId="415DEA8E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48DEFC18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4CF3F9EA" w14:textId="7133781E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1.4</w:t>
            </w:r>
          </w:p>
        </w:tc>
        <w:tc>
          <w:tcPr>
            <w:tcW w:w="1988" w:type="dxa"/>
            <w:shd w:val="clear" w:color="auto" w:fill="auto"/>
          </w:tcPr>
          <w:p w14:paraId="46C774FA" w14:textId="6469DD4D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561990">
              <w:rPr>
                <w:rFonts w:ascii="Arial" w:hAnsi="Arial" w:cs="Arial"/>
                <w:sz w:val="19"/>
                <w:szCs w:val="19"/>
              </w:rPr>
              <w:t>Posúdenie súladu projektu s cieľmi HP RMŽ a ND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D7F3E29" w14:textId="77777777" w:rsidR="00082E21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Príspevok navrhovaného projektu k cieľom a výsledkom OP a PO 2</w:t>
            </w:r>
          </w:p>
          <w:p w14:paraId="6CDF7508" w14:textId="38B4DC96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</w:p>
        </w:tc>
        <w:sdt>
          <w:sdtPr>
            <w:rPr>
              <w:b/>
            </w:rPr>
            <w:id w:val="-625237997"/>
            <w:placeholder>
              <w:docPart w:val="3FC6C9F30C17465DA5D2D5459CA812E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62DF2CF2" w14:textId="05A7D569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5399A86B" w14:textId="500F2CB8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627989CA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2D79FBC9" w14:textId="1F5230E3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2.1</w:t>
            </w:r>
          </w:p>
        </w:tc>
        <w:tc>
          <w:tcPr>
            <w:tcW w:w="1988" w:type="dxa"/>
            <w:shd w:val="clear" w:color="auto" w:fill="auto"/>
          </w:tcPr>
          <w:p w14:paraId="3BBD2A68" w14:textId="0BADD1C9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6310B032" w14:textId="4501A164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915286843"/>
            <w:placeholder>
              <w:docPart w:val="B60DD326D71448418D45385B16899C6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2A258C61" w14:textId="646827A6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124454E5" w14:textId="4A50F84B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5574FAE9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6BA7F7DA" w14:textId="738C2A12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88" w:type="dxa"/>
            <w:shd w:val="clear" w:color="auto" w:fill="auto"/>
          </w:tcPr>
          <w:p w14:paraId="25DC4E7F" w14:textId="18549C12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vhodnosti navrhovaných aktivít z vecného a časového hľadiska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FBC31FC" w14:textId="2F60E9BF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1632835433"/>
            <w:placeholder>
              <w:docPart w:val="D8CF2F32B1FB43AAB1502EE7FF23129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320BE9BB" w14:textId="6D889A9E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41D64DD7" w14:textId="0A6F869F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4BC0E111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3CA9344" w14:textId="0D0281DE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88" w:type="dxa"/>
            <w:shd w:val="clear" w:color="auto" w:fill="auto"/>
          </w:tcPr>
          <w:p w14:paraId="0D804A48" w14:textId="0659E496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DAE76F0" w14:textId="27C42F5B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-1298140864"/>
            <w:placeholder>
              <w:docPart w:val="D2E731AC1D044BFE9416279D75D55701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67E5143E" w14:textId="0BD4BA3B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7915934D" w14:textId="68A7EB80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3BCEF6A7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418718D3" w14:textId="7E20535D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88" w:type="dxa"/>
            <w:shd w:val="clear" w:color="auto" w:fill="auto"/>
          </w:tcPr>
          <w:p w14:paraId="76D033B6" w14:textId="7F630538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prevádzkovej  a technickej udržateľnosti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2C5CBDE3" w14:textId="796B6AD0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-755739550"/>
            <w:placeholder>
              <w:docPart w:val="D8776975AC334C8597E35018FF3D96C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4C267705" w14:textId="32115C63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7CED6F2C" w14:textId="12C3D71E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0060ED22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DD92E53" w14:textId="2A617911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1988" w:type="dxa"/>
            <w:shd w:val="clear" w:color="auto" w:fill="auto"/>
          </w:tcPr>
          <w:p w14:paraId="5FD2EED5" w14:textId="674EC47C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A214290" w14:textId="204E6692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b/>
            </w:rPr>
            <w:id w:val="56375448"/>
            <w:placeholder>
              <w:docPart w:val="0A4D210B22944C5CABA6A518263F4534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0F44AD54" w14:textId="6CD7505C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29035858" w14:textId="3BDD0DA6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322C61C3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2175D791" w14:textId="585EED6C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88" w:type="dxa"/>
            <w:shd w:val="clear" w:color="auto" w:fill="auto"/>
          </w:tcPr>
          <w:p w14:paraId="44D29311" w14:textId="1ED4E07B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DA5E36">
              <w:rPr>
                <w:rFonts w:ascii="Arial" w:hAnsi="Arial" w:cs="Arial"/>
                <w:sz w:val="19"/>
                <w:szCs w:val="19"/>
              </w:rPr>
              <w:t>Vecná  oprávnenosť, účelnosť, efektívnosť a hospodárnosť</w:t>
            </w:r>
            <w:r w:rsidRPr="00DA5E36" w:rsidDel="002F357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DA5E36">
              <w:rPr>
                <w:rFonts w:ascii="Arial" w:hAnsi="Arial" w:cs="Arial"/>
                <w:sz w:val="19"/>
                <w:szCs w:val="19"/>
              </w:rPr>
              <w:t>výdavkov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5D60C705" w14:textId="146D9F80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b/>
            </w:rPr>
            <w:id w:val="1394313170"/>
            <w:placeholder>
              <w:docPart w:val="9F086850F30C458DB785A4645338AA0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42211EF4" w14:textId="3A60C049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64BFEE78" w14:textId="30DAE3B9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7D8F9450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6BAF4C74" w14:textId="6E23418E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88" w:type="dxa"/>
            <w:shd w:val="clear" w:color="auto" w:fill="auto"/>
          </w:tcPr>
          <w:p w14:paraId="234BC945" w14:textId="4988292A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Finančná udržateľnosť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2D752127" w14:textId="24A7109D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b/>
            </w:rPr>
            <w:id w:val="1488120073"/>
            <w:placeholder>
              <w:docPart w:val="DA98C2CDD34540DAAE2192F875C09EE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7B737344" w14:textId="43EA0BD6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01859AC8" w14:textId="654A4AC5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2AACAB82" w14:textId="77777777" w:rsidTr="009D3E7B">
        <w:trPr>
          <w:jc w:val="center"/>
        </w:trPr>
        <w:tc>
          <w:tcPr>
            <w:tcW w:w="9747" w:type="dxa"/>
            <w:gridSpan w:val="6"/>
            <w:shd w:val="clear" w:color="auto" w:fill="B2A1C7" w:themeFill="accent4" w:themeFillTint="99"/>
          </w:tcPr>
          <w:p w14:paraId="0839C0F8" w14:textId="41A80165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Fonts w:ascii="Arial" w:hAnsi="Arial" w:cs="Arial"/>
                <w:b/>
                <w:sz w:val="19"/>
                <w:szCs w:val="19"/>
              </w:rPr>
              <w:t>/poznámky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2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082E21" w:rsidRPr="00B50FF9" w14:paraId="50C7FE2B" w14:textId="77777777" w:rsidTr="00A7571F">
        <w:trPr>
          <w:trHeight w:val="1575"/>
          <w:jc w:val="center"/>
        </w:trPr>
        <w:tc>
          <w:tcPr>
            <w:tcW w:w="9747" w:type="dxa"/>
            <w:gridSpan w:val="6"/>
          </w:tcPr>
          <w:p w14:paraId="13206F85" w14:textId="292165A6" w:rsidR="00FB699B" w:rsidRDefault="00FB699B" w:rsidP="00FB699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 xml:space="preserve">Sú naplnené všetky podmienky hodnotenej oblasti Príspevok navrhovaného projektu k cieľom a výsledkom OP a PO? </w:t>
            </w:r>
            <w:ins w:id="0" w:author="Martina Polčíková " w:date="2020-09-25T09:08:00Z">
              <w:r w:rsidR="00B16EF8">
                <w:rPr>
                  <w:rFonts w:ascii="Arial" w:hAnsi="Arial" w:cs="Arial"/>
                  <w:sz w:val="19"/>
                  <w:szCs w:val="19"/>
                </w:rPr>
                <w:t xml:space="preserve">Ak áno, akým spôsobom? Ak nie, z akých dôvodov? </w:t>
              </w:r>
            </w:ins>
            <w:r>
              <w:rPr>
                <w:rFonts w:ascii="Arial" w:hAnsi="Arial" w:cs="Arial"/>
                <w:sz w:val="19"/>
                <w:szCs w:val="19"/>
              </w:rPr>
              <w:t>Individuálny názor odborného hodnotiteľa na celkovú kvalitu časti 1. Príspevok navrhovaného projektu k cieľom a výsledkom OP a PO:</w:t>
            </w:r>
          </w:p>
          <w:p w14:paraId="3D3C63A8" w14:textId="1E897977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B699B" w:rsidRPr="00B50FF9" w14:paraId="206A4B74" w14:textId="77777777" w:rsidTr="00A7571F">
        <w:trPr>
          <w:trHeight w:val="1412"/>
          <w:jc w:val="center"/>
        </w:trPr>
        <w:tc>
          <w:tcPr>
            <w:tcW w:w="9747" w:type="dxa"/>
            <w:gridSpan w:val="6"/>
          </w:tcPr>
          <w:p w14:paraId="168C5374" w14:textId="7CFCBB05" w:rsidR="00FB699B" w:rsidRDefault="00FB699B" w:rsidP="00FB699B">
            <w:pPr>
              <w:rPr>
                <w:rFonts w:ascii="Arial" w:hAnsi="Arial" w:cs="Arial"/>
                <w:sz w:val="19"/>
                <w:szCs w:val="19"/>
              </w:rPr>
            </w:pPr>
            <w:r w:rsidRPr="009934B5">
              <w:rPr>
                <w:rFonts w:ascii="Arial" w:hAnsi="Arial" w:cs="Arial"/>
                <w:sz w:val="19"/>
                <w:szCs w:val="19"/>
              </w:rPr>
              <w:t xml:space="preserve">Sú naplnené všetky podmienky hodnotenej oblasti Navrhovaný spôsob realizácie projektu? </w:t>
            </w:r>
            <w:ins w:id="1" w:author="Martina Polčíková " w:date="2020-09-25T09:08:00Z">
              <w:r w:rsidR="00B16EF8">
                <w:rPr>
                  <w:rFonts w:ascii="Arial" w:hAnsi="Arial" w:cs="Arial"/>
                  <w:sz w:val="19"/>
                  <w:szCs w:val="19"/>
                </w:rPr>
                <w:t xml:space="preserve">Ak áno, akým spôsobom? Ak nie, z akých dôvodov? </w:t>
              </w:r>
            </w:ins>
            <w:r w:rsidRPr="009934B5">
              <w:rPr>
                <w:rFonts w:ascii="Arial" w:hAnsi="Arial" w:cs="Arial"/>
                <w:sz w:val="19"/>
                <w:szCs w:val="19"/>
              </w:rPr>
              <w:t>Individuálny názor odborného hodnotiteľa na celkovú kvalitu časti 2.Navrhovaný spôsob realizácie projektu:</w:t>
            </w:r>
          </w:p>
        </w:tc>
      </w:tr>
      <w:tr w:rsidR="00FB699B" w:rsidRPr="00B50FF9" w14:paraId="0B88460D" w14:textId="77777777" w:rsidTr="00A7571F">
        <w:trPr>
          <w:trHeight w:val="1546"/>
          <w:jc w:val="center"/>
        </w:trPr>
        <w:tc>
          <w:tcPr>
            <w:tcW w:w="9747" w:type="dxa"/>
            <w:gridSpan w:val="6"/>
          </w:tcPr>
          <w:p w14:paraId="35AD66D2" w14:textId="3932213B" w:rsidR="00FB699B" w:rsidRDefault="00FB699B" w:rsidP="00FB699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Sú naplnené všetky podmienky hodnotenej oblasti Administratívna a prevádzková kapacita žiadateľa? </w:t>
            </w:r>
            <w:ins w:id="2" w:author="Martina Polčíková " w:date="2020-09-25T09:08:00Z">
              <w:r w:rsidR="00B16EF8">
                <w:rPr>
                  <w:rFonts w:ascii="Arial" w:hAnsi="Arial" w:cs="Arial"/>
                  <w:sz w:val="19"/>
                  <w:szCs w:val="19"/>
                </w:rPr>
                <w:t xml:space="preserve">Ak áno, akým spôsobom? Ak nie, z akých dôvodov? </w:t>
              </w:r>
            </w:ins>
            <w:r>
              <w:rPr>
                <w:rFonts w:ascii="Arial" w:hAnsi="Arial" w:cs="Arial"/>
                <w:sz w:val="19"/>
                <w:szCs w:val="19"/>
              </w:rPr>
              <w:t>Individuálny názor odborného hodnotiteľa na celkovú kvalitu časti 3. Administratívna a prevádzková kapacita žiadateľa</w:t>
            </w:r>
            <w:r w:rsidR="002D3577">
              <w:rPr>
                <w:rFonts w:ascii="Arial" w:hAnsi="Arial" w:cs="Arial"/>
                <w:sz w:val="19"/>
                <w:szCs w:val="19"/>
              </w:rPr>
              <w:t>:</w:t>
            </w:r>
          </w:p>
          <w:p w14:paraId="13CBC66F" w14:textId="77777777" w:rsidR="00FB699B" w:rsidRPr="009934B5" w:rsidRDefault="00FB699B" w:rsidP="00FB699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B699B" w:rsidRPr="00B50FF9" w14:paraId="4911E445" w14:textId="77777777" w:rsidTr="00FB699B">
        <w:trPr>
          <w:trHeight w:val="1546"/>
          <w:jc w:val="center"/>
        </w:trPr>
        <w:tc>
          <w:tcPr>
            <w:tcW w:w="9747" w:type="dxa"/>
            <w:gridSpan w:val="6"/>
          </w:tcPr>
          <w:p w14:paraId="67F98B89" w14:textId="1E059EFF" w:rsidR="002D3577" w:rsidRDefault="002D3577" w:rsidP="002D3577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Sú naplnené všetky podmienky hodnotenej oblasti Finančná a ekonomická stránka projektu? </w:t>
            </w:r>
            <w:ins w:id="3" w:author="Martina Polčíková " w:date="2020-09-25T09:08:00Z">
              <w:r w:rsidR="00B16EF8">
                <w:rPr>
                  <w:rFonts w:ascii="Arial" w:hAnsi="Arial" w:cs="Arial"/>
                  <w:sz w:val="19"/>
                  <w:szCs w:val="19"/>
                </w:rPr>
                <w:t xml:space="preserve">Ak áno, akým spôsobom? Ak nie, z akých dôvodov? </w:t>
              </w:r>
            </w:ins>
            <w:r>
              <w:rPr>
                <w:rFonts w:ascii="Arial" w:hAnsi="Arial" w:cs="Arial"/>
                <w:sz w:val="19"/>
                <w:szCs w:val="19"/>
              </w:rPr>
              <w:t>Individuálny názor odborného hodnotiteľa na celkovú kvalitu časti 4. Finančná a ekonomická stránka projektu:</w:t>
            </w:r>
          </w:p>
          <w:p w14:paraId="22A257E0" w14:textId="77777777" w:rsidR="00FB699B" w:rsidRPr="009934B5" w:rsidRDefault="00FB699B" w:rsidP="00FB699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82E21" w:rsidRPr="00B50FF9" w14:paraId="6869A9C4" w14:textId="77777777" w:rsidTr="009D3E7B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236EA52B" w14:textId="109F722B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Vypracoval </w:t>
            </w:r>
            <w:r>
              <w:rPr>
                <w:rFonts w:ascii="Arial" w:hAnsi="Arial" w:cs="Arial"/>
                <w:sz w:val="19"/>
                <w:szCs w:val="19"/>
              </w:rPr>
              <w:t>- odborný hodnotiteľ</w:t>
            </w:r>
            <w:r w:rsidRPr="00331652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3"/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66C32B86" w14:textId="402CC572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82E21" w:rsidRPr="00B50FF9" w14:paraId="12CE03A5" w14:textId="77777777" w:rsidTr="009D3E7B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8A2A83C" w14:textId="6D10FFA8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531CCC14" w14:textId="744A9A5E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82E21" w:rsidRPr="00B50FF9" w14:paraId="64C5E476" w14:textId="77777777" w:rsidTr="009D3E7B">
        <w:trPr>
          <w:jc w:val="center"/>
        </w:trPr>
        <w:tc>
          <w:tcPr>
            <w:tcW w:w="4306" w:type="dxa"/>
            <w:gridSpan w:val="3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046E8565" w14:textId="10B113A0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1F002CDD" w14:textId="094E020B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6DA7C54" w14:textId="77777777" w:rsidR="003B4570" w:rsidRPr="00FD028A" w:rsidRDefault="003B4570" w:rsidP="003B4570"/>
    <w:p w14:paraId="15535508" w14:textId="77777777" w:rsidR="003B4570" w:rsidRPr="00FD028A" w:rsidRDefault="003B4570" w:rsidP="00A66794"/>
    <w:sectPr w:rsidR="003B4570" w:rsidRPr="00FD028A" w:rsidSect="00C571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02F3DA" w14:textId="77777777" w:rsidR="00B43EB7" w:rsidRDefault="00B43EB7" w:rsidP="009B44B8">
      <w:pPr>
        <w:spacing w:after="0" w:line="240" w:lineRule="auto"/>
      </w:pPr>
      <w:r>
        <w:separator/>
      </w:r>
    </w:p>
  </w:endnote>
  <w:endnote w:type="continuationSeparator" w:id="0">
    <w:p w14:paraId="2CE7BD1D" w14:textId="77777777" w:rsidR="00B43EB7" w:rsidRDefault="00B43EB7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6CF720" w14:textId="77777777" w:rsidR="00F97CC4" w:rsidRDefault="00F97CC4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8359DC" w14:textId="77777777" w:rsidR="007E7961" w:rsidRDefault="007E7961" w:rsidP="007E7961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E8359E2" wp14:editId="3E8359E3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53F9E23" id="Rovná spojnica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3E8359DD" w14:textId="127498D6" w:rsidR="007E7961" w:rsidRDefault="007E7961" w:rsidP="007E7961">
    <w:pPr>
      <w:pStyle w:val="Pta"/>
      <w:jc w:val="right"/>
    </w:pP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97CC4">
          <w:rPr>
            <w:noProof/>
          </w:rPr>
          <w:t>6</w:t>
        </w:r>
        <w:r>
          <w:fldChar w:fldCharType="end"/>
        </w:r>
      </w:sdtContent>
    </w:sdt>
  </w:p>
  <w:p w14:paraId="3E8359DE" w14:textId="77777777" w:rsidR="007E7961" w:rsidRDefault="007E7961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AAB5CC" w14:textId="525F0A19" w:rsidR="00145AAB" w:rsidRPr="00B90D0C" w:rsidRDefault="00B90D0C" w:rsidP="00B90D0C">
    <w:pPr>
      <w:pStyle w:val="Pta"/>
      <w:jc w:val="center"/>
    </w:pPr>
    <w:r>
      <w:rPr>
        <w:i/>
        <w:sz w:val="20"/>
        <w:szCs w:val="20"/>
      </w:rPr>
      <w:t xml:space="preserve">Platnosť: </w:t>
    </w:r>
    <w:del w:id="4" w:author="Miruška Hrabčáková" w:date="2020-09-25T10:11:00Z">
      <w:r w:rsidR="00FB699B" w:rsidDel="00F97CC4">
        <w:rPr>
          <w:i/>
          <w:sz w:val="20"/>
          <w:szCs w:val="20"/>
        </w:rPr>
        <w:delText>17</w:delText>
      </w:r>
    </w:del>
    <w:ins w:id="5" w:author="Miruška Hrabčáková" w:date="2020-09-25T10:11:00Z">
      <w:r w:rsidR="00F97CC4">
        <w:rPr>
          <w:i/>
          <w:sz w:val="20"/>
          <w:szCs w:val="20"/>
        </w:rPr>
        <w:t>29</w:t>
      </w:r>
    </w:ins>
    <w:r>
      <w:rPr>
        <w:i/>
        <w:sz w:val="20"/>
        <w:szCs w:val="20"/>
      </w:rPr>
      <w:t>.</w:t>
    </w:r>
    <w:r w:rsidR="00FB699B">
      <w:rPr>
        <w:i/>
        <w:sz w:val="20"/>
        <w:szCs w:val="20"/>
      </w:rPr>
      <w:t>0</w:t>
    </w:r>
    <w:ins w:id="6" w:author="Miruška Hrabčáková" w:date="2020-09-25T10:11:00Z">
      <w:r w:rsidR="00F97CC4">
        <w:rPr>
          <w:i/>
          <w:sz w:val="20"/>
          <w:szCs w:val="20"/>
        </w:rPr>
        <w:t>9</w:t>
      </w:r>
    </w:ins>
    <w:del w:id="7" w:author="Miruška Hrabčáková" w:date="2020-09-25T10:11:00Z">
      <w:r w:rsidR="00FB699B" w:rsidDel="00F97CC4">
        <w:rPr>
          <w:i/>
          <w:sz w:val="20"/>
          <w:szCs w:val="20"/>
        </w:rPr>
        <w:delText>4</w:delText>
      </w:r>
    </w:del>
    <w:r>
      <w:rPr>
        <w:i/>
        <w:sz w:val="20"/>
        <w:szCs w:val="20"/>
      </w:rPr>
      <w:t>.</w:t>
    </w:r>
    <w:r w:rsidR="003B4570">
      <w:rPr>
        <w:i/>
        <w:sz w:val="20"/>
        <w:szCs w:val="20"/>
      </w:rPr>
      <w:t>20</w:t>
    </w:r>
    <w:r w:rsidR="00FB699B">
      <w:rPr>
        <w:i/>
        <w:sz w:val="20"/>
        <w:szCs w:val="20"/>
      </w:rPr>
      <w:t>20</w:t>
    </w:r>
    <w:r>
      <w:rPr>
        <w:i/>
        <w:sz w:val="20"/>
        <w:szCs w:val="20"/>
      </w:rPr>
      <w:t xml:space="preserve">, účinnosť: </w:t>
    </w:r>
    <w:del w:id="8" w:author="Miruška Hrabčáková" w:date="2020-09-25T10:11:00Z">
      <w:r w:rsidR="00C86856" w:rsidDel="00F97CC4">
        <w:rPr>
          <w:i/>
          <w:sz w:val="20"/>
          <w:szCs w:val="20"/>
        </w:rPr>
        <w:delText>1</w:delText>
      </w:r>
      <w:r w:rsidR="00FB699B" w:rsidDel="00F97CC4">
        <w:rPr>
          <w:i/>
          <w:sz w:val="20"/>
          <w:szCs w:val="20"/>
        </w:rPr>
        <w:delText>7</w:delText>
      </w:r>
    </w:del>
    <w:ins w:id="9" w:author="Miruška Hrabčáková" w:date="2020-09-25T10:11:00Z">
      <w:r w:rsidR="00F97CC4">
        <w:rPr>
          <w:i/>
          <w:sz w:val="20"/>
          <w:szCs w:val="20"/>
        </w:rPr>
        <w:t>29</w:t>
      </w:r>
    </w:ins>
    <w:r w:rsidR="00FF0210">
      <w:rPr>
        <w:i/>
        <w:sz w:val="20"/>
        <w:szCs w:val="20"/>
      </w:rPr>
      <w:t>.</w:t>
    </w:r>
    <w:r w:rsidR="00FB699B">
      <w:rPr>
        <w:i/>
        <w:sz w:val="20"/>
        <w:szCs w:val="20"/>
      </w:rPr>
      <w:t>0</w:t>
    </w:r>
    <w:del w:id="10" w:author="Miruška Hrabčáková" w:date="2020-09-25T10:11:00Z">
      <w:r w:rsidR="00FB699B" w:rsidDel="00F97CC4">
        <w:rPr>
          <w:i/>
          <w:sz w:val="20"/>
          <w:szCs w:val="20"/>
        </w:rPr>
        <w:delText>4</w:delText>
      </w:r>
    </w:del>
    <w:ins w:id="11" w:author="Miruška Hrabčáková" w:date="2020-09-25T10:11:00Z">
      <w:r w:rsidR="00F97CC4">
        <w:rPr>
          <w:i/>
          <w:sz w:val="20"/>
          <w:szCs w:val="20"/>
        </w:rPr>
        <w:t>9</w:t>
      </w:r>
    </w:ins>
    <w:bookmarkStart w:id="12" w:name="_GoBack"/>
    <w:bookmarkEnd w:id="12"/>
    <w:r w:rsidR="00FF0210">
      <w:rPr>
        <w:i/>
        <w:sz w:val="20"/>
        <w:szCs w:val="20"/>
      </w:rPr>
      <w:t>.</w:t>
    </w:r>
    <w:r w:rsidR="003B4570">
      <w:rPr>
        <w:i/>
        <w:sz w:val="20"/>
        <w:szCs w:val="20"/>
      </w:rPr>
      <w:t>20</w:t>
    </w:r>
    <w:r w:rsidR="00FB699B">
      <w:rPr>
        <w:i/>
        <w:sz w:val="20"/>
        <w:szCs w:val="20"/>
      </w:rPr>
      <w:t>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28245B" w14:textId="77777777" w:rsidR="00B43EB7" w:rsidRDefault="00B43EB7" w:rsidP="009B44B8">
      <w:pPr>
        <w:spacing w:after="0" w:line="240" w:lineRule="auto"/>
      </w:pPr>
      <w:r>
        <w:separator/>
      </w:r>
    </w:p>
  </w:footnote>
  <w:footnote w:type="continuationSeparator" w:id="0">
    <w:p w14:paraId="0715C9DB" w14:textId="77777777" w:rsidR="00B43EB7" w:rsidRDefault="00B43EB7" w:rsidP="009B44B8">
      <w:pPr>
        <w:spacing w:after="0" w:line="240" w:lineRule="auto"/>
      </w:pPr>
      <w:r>
        <w:continuationSeparator/>
      </w:r>
    </w:p>
  </w:footnote>
  <w:footnote w:id="1">
    <w:p w14:paraId="3E8359E8" w14:textId="78E7E08E" w:rsidR="003C141E" w:rsidRPr="0005646C" w:rsidRDefault="003C141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Pre projektové zámery RO </w:t>
      </w:r>
      <w:r w:rsidR="009E7FE9">
        <w:t>použije</w:t>
      </w:r>
      <w:r w:rsidRPr="00A66794">
        <w:t xml:space="preserve"> hodnotiaci hárok primerane, s ohľadom na kritériá pre posúdenie projektových zámerov definované vo výzve na predkladanie projektových zámerov.</w:t>
      </w:r>
      <w:r w:rsidR="00996C64"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</w:t>
      </w:r>
      <w:r w:rsidR="00996C64" w:rsidRPr="00996C64">
        <w:t xml:space="preserve"> samostatnú a neoddeliteľnú prílohu </w:t>
      </w:r>
      <w:r w:rsidR="00996C64">
        <w:t>obsahujúcu relevantné údaje, s jasným označením časti/častí dokumentu, na ktoré sa príloha vzťahuje.</w:t>
      </w:r>
      <w:r w:rsidR="00C85F0B">
        <w:t xml:space="preserve"> </w:t>
      </w:r>
      <w:r w:rsidR="00C85F0B" w:rsidRPr="009163B9">
        <w:t>Vo vzore  sú používané skratky a pojmy zavedené v Systéme riadenia európskych štrukturálnych a investičných fondov.</w:t>
      </w:r>
      <w:r w:rsidR="00C85F0B">
        <w:t xml:space="preserve"> </w:t>
      </w:r>
    </w:p>
  </w:footnote>
  <w:footnote w:id="2">
    <w:p w14:paraId="3E8359E9" w14:textId="77777777" w:rsidR="0083042E" w:rsidRPr="0005646C" w:rsidRDefault="0083042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9E7FE9">
        <w:t>Kapitola 2.4.3.2</w:t>
      </w:r>
      <w:r w:rsidR="00F0092F" w:rsidRPr="00A66794">
        <w:t xml:space="preserve"> ods.</w:t>
      </w:r>
      <w:r w:rsidRPr="00A66794">
        <w:t xml:space="preserve"> 1 Systému riadenia EŠIF</w:t>
      </w:r>
      <w:r w:rsidR="009E7FE9">
        <w:t>.</w:t>
      </w:r>
    </w:p>
  </w:footnote>
  <w:footnote w:id="3">
    <w:p w14:paraId="3E8359EA" w14:textId="06A30DA3" w:rsidR="006647CF" w:rsidRPr="0005646C" w:rsidRDefault="006647CF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E55862" w:rsidRPr="0005646C">
        <w:t>Udelenie hodnoty ,,0“ znamená nesplnenie vylučujúceho hodnotiaceho kritéria</w:t>
      </w:r>
      <w:r w:rsidR="00C85F0B">
        <w:t xml:space="preserve"> </w:t>
      </w:r>
      <w:r w:rsidR="00E55862" w:rsidRPr="0005646C">
        <w:t xml:space="preserve"> a teda nesplnenie podmienky poskytnutia príspevku, </w:t>
      </w:r>
      <w:proofErr w:type="spellStart"/>
      <w:r w:rsidR="00E55862" w:rsidRPr="0005646C">
        <w:t>t.j</w:t>
      </w:r>
      <w:proofErr w:type="spellEnd"/>
      <w:r w:rsidR="00E55862" w:rsidRPr="0005646C">
        <w:t>. nesplnen</w:t>
      </w:r>
      <w:r w:rsidR="00BB6D58">
        <w:t>ie kritérií na výber projektov.</w:t>
      </w:r>
    </w:p>
  </w:footnote>
  <w:footnote w:id="4">
    <w:p w14:paraId="3E8359EB" w14:textId="7381AD31" w:rsidR="00695365" w:rsidRPr="0005646C" w:rsidRDefault="00695365" w:rsidP="00A66794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05646C">
        <w:t>Vyžaduje sa slovný popis dôvodov vyhodnotenia konkrétneho kritéria</w:t>
      </w:r>
      <w:r w:rsidR="00C85F0B">
        <w:t xml:space="preserve"> </w:t>
      </w:r>
      <w:r w:rsidR="00C85F0B" w:rsidRPr="00A20BD7">
        <w:t>(pri vylučovacích a bodovaných hodnotiacich kritériách)</w:t>
      </w:r>
      <w:r w:rsidRPr="0005646C">
        <w:t xml:space="preserve"> </w:t>
      </w:r>
      <w:r w:rsidR="00C85F0B" w:rsidRPr="0005646C">
        <w:t xml:space="preserve">a prideleného počtu bodov </w:t>
      </w:r>
      <w:r w:rsidR="00C85F0B">
        <w:t xml:space="preserve">(pri bodovaných hodnotiacich kritériách) </w:t>
      </w:r>
      <w:r w:rsidRPr="0005646C">
        <w:t>zo strany odborných hodnotiteľov</w:t>
      </w:r>
      <w:r w:rsidR="009E7FE9">
        <w:t>.</w:t>
      </w:r>
    </w:p>
  </w:footnote>
  <w:footnote w:id="5">
    <w:p w14:paraId="3E8359EC" w14:textId="32FC94F4" w:rsidR="000D39BE" w:rsidRPr="0005646C" w:rsidRDefault="000D39B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Slúži najmä na zaznamenanie prípadu, kedy v rámci odborného hodnotenia nedošlo k zhode odborných hodnotiteľov a pretrváva rozpor ohľadom vyhodnotenia niektorého/niektorých kritéria/kritérií</w:t>
      </w:r>
      <w:r>
        <w:t xml:space="preserve"> (kapitola 3.2.1.2, ods. 8 Systému riadenia EŠIF)</w:t>
      </w:r>
      <w:r w:rsidRPr="00A66794">
        <w:t>. Uvedené je zaznamenaním skutočnosti</w:t>
      </w:r>
      <w:r w:rsidR="00BB6D58">
        <w:t>,</w:t>
      </w:r>
      <w:r w:rsidRPr="00A66794">
        <w:t xml:space="preserve"> v dôsledku ktorej je vyhodnotenie predmetný</w:t>
      </w:r>
      <w:r w:rsidR="00A66794">
        <w:t>ch</w:t>
      </w:r>
      <w:r w:rsidRPr="00A66794">
        <w:t xml:space="preserve"> kritérií zabezpečené tretím </w:t>
      </w:r>
      <w:r w:rsidR="008279E2">
        <w:t>, resp. ďalším</w:t>
      </w:r>
      <w:r w:rsidR="008279E2" w:rsidRPr="00A66794">
        <w:t xml:space="preserve"> </w:t>
      </w:r>
      <w:r w:rsidRPr="00A66794">
        <w:t>odborným hodnotiteľom</w:t>
      </w:r>
      <w:r w:rsidR="008279E2">
        <w:t xml:space="preserve"> (ďalej len „tretí hodnotiteľ“)</w:t>
      </w:r>
      <w:r w:rsidR="009E7FE9">
        <w:t>.</w:t>
      </w:r>
    </w:p>
  </w:footnote>
  <w:footnote w:id="6">
    <w:p w14:paraId="3E8359ED" w14:textId="77777777" w:rsidR="00762D03" w:rsidRPr="0005646C" w:rsidRDefault="00762D03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Pôvodná výška NFP žiadaná žiadateľom v</w:t>
      </w:r>
      <w:r w:rsidR="009E7FE9">
        <w:t> </w:t>
      </w:r>
      <w:r w:rsidRPr="00A66794">
        <w:t>ŽoNFP</w:t>
      </w:r>
      <w:r w:rsidR="009E7FE9">
        <w:t>.</w:t>
      </w:r>
    </w:p>
  </w:footnote>
  <w:footnote w:id="7">
    <w:p w14:paraId="3EC993E4" w14:textId="77777777" w:rsidR="00061230" w:rsidRDefault="00061230" w:rsidP="0006123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66794">
        <w:t>Pôvodná výška NFP žiadaná žiadateľom v</w:t>
      </w:r>
      <w:r>
        <w:t> </w:t>
      </w:r>
      <w:r w:rsidRPr="00A66794">
        <w:t>ŽoNFP</w:t>
      </w:r>
      <w:r>
        <w:t xml:space="preserve"> znížená a neoprávnené výdavky, ktoré museli byť vylúčené z financovania pri  administratívnom overení  z dôvodu, že boli  v rozpore s výzvou/vyzvaním. </w:t>
      </w:r>
    </w:p>
  </w:footnote>
  <w:footnote w:id="8">
    <w:p w14:paraId="3E8359EF" w14:textId="251DCB7E" w:rsidR="00814754" w:rsidRPr="00A66794" w:rsidRDefault="00814754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Identifikovanie neoprávnených výdavkov, vrátane vyčíslenia ich celkovej výšky</w:t>
      </w:r>
      <w:r w:rsidR="00E55862" w:rsidRPr="00A66794">
        <w:t xml:space="preserve"> a</w:t>
      </w:r>
      <w:r w:rsidR="009E7FE9">
        <w:t> </w:t>
      </w:r>
      <w:r w:rsidR="00E55862" w:rsidRPr="00A66794">
        <w:t>odôvodnenia</w:t>
      </w:r>
      <w:r w:rsidR="009E7FE9">
        <w:t>.</w:t>
      </w:r>
      <w:r w:rsidR="00552BA8">
        <w:t xml:space="preserve"> V prípade relevantnosti je posúdená tiež oprávnenosť výdavkov, zrealizovaných pred predložením ŽoNFP (oprávnenosť sa posudzuje na základe popisu oprávnených výdavkov v ŽoNFP). </w:t>
      </w:r>
    </w:p>
  </w:footnote>
  <w:footnote w:id="9">
    <w:p w14:paraId="08E482B1" w14:textId="77777777" w:rsidR="00061230" w:rsidRDefault="00061230" w:rsidP="0006123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 xml:space="preserve">Napr. zmena začiatku/konca realizácie aktivít projektu, zmena očakávaných merateľných ukazovateľov projektu a pod. </w:t>
      </w:r>
    </w:p>
  </w:footnote>
  <w:footnote w:id="10">
    <w:p w14:paraId="1B412EBE" w14:textId="77777777" w:rsidR="00061230" w:rsidRDefault="00061230" w:rsidP="0006123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 xml:space="preserve">Výrok je povinným údajom len v prípade, ak hodnotiaci hárok slúži v podmienkach RO ako doklad súvisiaci s finančnou operáciou alebo jej časťou v zmysle § 7 ods. 3 zákona o finančnej kontrole (v opačnom prípade je RO oprávnený tento výrok odstrániť alebo uviesť neuplatňuje sa). </w:t>
      </w:r>
      <w:r w:rsidRPr="00FF03E6">
        <w:t>V takomto prípade sa výkon základnej finančnej kontroly riadi interným riadiacim aktom orgánu verejnej správy, v rámci ktorého si RO plní svoje úlohy.</w:t>
      </w:r>
    </w:p>
  </w:footnote>
  <w:footnote w:id="11">
    <w:p w14:paraId="1971BB9A" w14:textId="77777777" w:rsidR="00FF0210" w:rsidRDefault="00FF0210" w:rsidP="00FF021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Uviesť meno a priezvisko.</w:t>
      </w:r>
    </w:p>
  </w:footnote>
  <w:footnote w:id="12">
    <w:p w14:paraId="12C18CEA" w14:textId="77777777" w:rsidR="00FF0210" w:rsidRPr="00D52730" w:rsidRDefault="00FF0210" w:rsidP="00FF0210">
      <w:pPr>
        <w:pStyle w:val="Textpoznmkypodiarou"/>
      </w:pPr>
      <w:r w:rsidRPr="00E467C9">
        <w:rPr>
          <w:rStyle w:val="Odkaznapoznmkupodiarou"/>
        </w:rPr>
        <w:footnoteRef/>
      </w:r>
      <w:r w:rsidRPr="00E467C9">
        <w:t xml:space="preserve"> </w:t>
      </w:r>
      <w:r w:rsidRPr="00E467C9">
        <w:t>V prípade, ak hodnotiaci hárok podpisuje aj tretí odborný hodnotiteľ, ktorý sa zúčastnil odborného hodnotenia z dôvodu, že nedošlo k zhode pôvodne určených odborných hodnotiteľov</w:t>
      </w:r>
      <w:r w:rsidRPr="00E467C9">
        <w:rPr>
          <w:szCs w:val="22"/>
        </w:rPr>
        <w:t>, RO je oprávnený primerane upraviť hodnotiaci hárok a doplniť priestor pre podpis tretieho odborného hodnotiteľa</w:t>
      </w:r>
    </w:p>
  </w:footnote>
  <w:footnote w:id="13">
    <w:p w14:paraId="264796AB" w14:textId="0F5059E6" w:rsidR="00FF0210" w:rsidRDefault="00FF0210" w:rsidP="005D725B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>Uviesť meno a priezvisko.</w:t>
      </w:r>
      <w:r w:rsidR="00A554C3" w:rsidRPr="00A554C3">
        <w:t xml:space="preserve"> </w:t>
      </w:r>
    </w:p>
  </w:footnote>
  <w:footnote w:id="14">
    <w:p w14:paraId="574A438F" w14:textId="2B0EE70A" w:rsidR="001D2FF7" w:rsidRDefault="001D2FF7" w:rsidP="00B90D0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 xml:space="preserve">Aplikuje sa v prípade postupu podľa kapitoly 3.2.1.2, odsek 6 Systému riadenia EŠIF, </w:t>
      </w:r>
      <w:proofErr w:type="spellStart"/>
      <w:r>
        <w:t>t.j</w:t>
      </w:r>
      <w:proofErr w:type="spellEnd"/>
      <w:r>
        <w:t>. a</w:t>
      </w:r>
      <w:r>
        <w:rPr>
          <w:rFonts w:eastAsia="Calibri"/>
          <w:szCs w:val="22"/>
          <w:lang w:eastAsia="en-US"/>
        </w:rPr>
        <w:t>k vyhodnotenie súladu projektu s HP je po dohode RO s gestorom HP súčasťou  odborného hodnotenia, ktoré zabezpečuje v rámci konkrétneho odborného hodnotenia zástupca gestora HP alebo ním poverená osoba ako odborný hodnotiteľ vo vzťahu k hodnotiacim kritériám týkajúcich sa posúdenia súladu s HP</w:t>
      </w:r>
    </w:p>
  </w:footnote>
  <w:footnote w:id="15">
    <w:p w14:paraId="590D966F" w14:textId="77777777" w:rsidR="00FF0210" w:rsidRDefault="00FF0210" w:rsidP="00FF021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Uviesť meno a priezvisko.</w:t>
      </w:r>
    </w:p>
  </w:footnote>
  <w:footnote w:id="16">
    <w:p w14:paraId="482BFF3C" w14:textId="77777777" w:rsidR="00F04172" w:rsidRDefault="00F04172" w:rsidP="00F04172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05646C">
        <w:t xml:space="preserve">Princíp 4 očí je zabezpečený v prípade </w:t>
      </w:r>
      <w:r>
        <w:t xml:space="preserve">odborného hodnotenia </w:t>
      </w:r>
      <w:r w:rsidRPr="0005646C">
        <w:t xml:space="preserve"> výkonom </w:t>
      </w:r>
      <w:r>
        <w:t>odborného hodnotenia</w:t>
      </w:r>
      <w:r w:rsidRPr="0005646C">
        <w:t xml:space="preserve"> dvoma odbornými hodnotiteľmi. Podpisujúci zamestnanec RO potvrdzuje prebratím hodnotiaceho hárku skutočnosti upravené v riadiacej dokumentácii RO, ktorými je najmä overenie skutočnosti, že boli dodržané požiadavky na formálne náležitosti hodnotiaceho hárku </w:t>
      </w:r>
      <w:r w:rsidRPr="00CA6C8D">
        <w:t xml:space="preserve">a ďalšie požiadavky na výkon OH, ktoré sú odborní hodnotitelia povinný dodržiavať. V prípade, ak </w:t>
      </w:r>
      <w:r w:rsidRPr="00E467C9">
        <w:rPr>
          <w:rFonts w:eastAsia="Calibri"/>
          <w:szCs w:val="22"/>
          <w:lang w:eastAsia="en-US"/>
        </w:rPr>
        <w:t xml:space="preserve">vyhodnotenie súladu s HP je súčasťou odborného hodnotenia a po dohode s gestorom HP je vyhodnotenie zabezpečované jedným zástupcom gestora HP alebo ním poverenej osoby, </w:t>
      </w:r>
      <w:r w:rsidRPr="00CA6C8D">
        <w:rPr>
          <w:rFonts w:eastAsia="Calibri"/>
          <w:szCs w:val="22"/>
          <w:lang w:eastAsia="en-US"/>
        </w:rPr>
        <w:t>podpisujúci zamestnanec RO zabezpečuje aj kontrolu 4 očí vo vzťahu k tomuto hodnotiacemu kritériu.</w:t>
      </w:r>
    </w:p>
  </w:footnote>
  <w:footnote w:id="17">
    <w:p w14:paraId="5AEB7923" w14:textId="77777777" w:rsidR="00F04172" w:rsidRDefault="00F04172" w:rsidP="00F0417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Uviesť meno a priezvisko.</w:t>
      </w:r>
    </w:p>
  </w:footnote>
  <w:footnote w:id="18">
    <w:p w14:paraId="38377DE9" w14:textId="07712FA6" w:rsidR="00082E21" w:rsidRPr="0005646C" w:rsidRDefault="00082E21" w:rsidP="00140B81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Ak sú na základe dohody RO s gestorom HP pre ŽoNFP definované hodnotiace kritériá ŽoNFP podľa kapitoly 2.4.3.2 ods. 4 Systému riadenia </w:t>
      </w:r>
      <w:r>
        <w:t xml:space="preserve">EŠIF </w:t>
      </w:r>
      <w:r w:rsidRPr="00A66794">
        <w:t>vo forme vylučujúcich hodnotiacich kritérií pre posúdenie súladu projektu s HP, RO zaradí takéto kritériá a vyhodnocuje ich v rámci tejto časti hodnotiaceho hárku.</w:t>
      </w:r>
    </w:p>
  </w:footnote>
  <w:footnote w:id="19">
    <w:p w14:paraId="56E066D9" w14:textId="77777777" w:rsidR="00082E21" w:rsidRPr="0005646C" w:rsidRDefault="00082E21" w:rsidP="003B4570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Kapitola 2.4.3.2</w:t>
      </w:r>
      <w:r w:rsidRPr="00A66794">
        <w:t xml:space="preserve"> ods. 1 Systému riadenia EŠIF</w:t>
      </w:r>
      <w:r>
        <w:t>.</w:t>
      </w:r>
    </w:p>
  </w:footnote>
  <w:footnote w:id="20">
    <w:p w14:paraId="6374B2B2" w14:textId="77777777" w:rsidR="00082E21" w:rsidRDefault="00082E21" w:rsidP="00082E21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0EF8396C" w14:textId="77777777" w:rsidR="00082E21" w:rsidRPr="0005646C" w:rsidRDefault="00082E21" w:rsidP="00082E21">
      <w:pPr>
        <w:pStyle w:val="Textpoznmkypodiarou"/>
        <w:jc w:val="both"/>
      </w:pPr>
      <w:r>
        <w:t>zo zoznamu ako svoj výsledok posúdenia hodnotiaceho kritéria. U</w:t>
      </w:r>
      <w:r w:rsidRPr="0005646C">
        <w:t xml:space="preserve">delenie hodnoty ,,0“ znamená nesplnenie vylučujúceho hodnotiaceho kritéria a teda nesplnenie podmienky poskytnutia príspevku, </w:t>
      </w:r>
      <w:proofErr w:type="spellStart"/>
      <w:r w:rsidRPr="0005646C">
        <w:t>t.j</w:t>
      </w:r>
      <w:proofErr w:type="spellEnd"/>
      <w:r w:rsidRPr="0005646C">
        <w:t>. nesplnenie kritérií na výber projektov.</w:t>
      </w:r>
    </w:p>
  </w:footnote>
  <w:footnote w:id="21">
    <w:p w14:paraId="79067BBA" w14:textId="77777777" w:rsidR="00082E21" w:rsidRPr="0005646C" w:rsidRDefault="00082E21" w:rsidP="00082E21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05646C">
        <w:t xml:space="preserve">Vyžaduje sa slovný opis </w:t>
      </w:r>
      <w:r>
        <w:t>prezentujúci názor odborného hodnotiteľa v rámci</w:t>
      </w:r>
      <w:r w:rsidRPr="0005646C">
        <w:t xml:space="preserve"> vyhodnotenia konkrétneho kritéria</w:t>
      </w:r>
      <w:r>
        <w:t>.</w:t>
      </w:r>
    </w:p>
  </w:footnote>
  <w:footnote w:id="22">
    <w:p w14:paraId="35D9A8B4" w14:textId="77777777" w:rsidR="00082E21" w:rsidRPr="0005646C" w:rsidRDefault="00082E21" w:rsidP="003B4570">
      <w:pPr>
        <w:pStyle w:val="Textpoznmkypodiarou"/>
        <w:jc w:val="both"/>
      </w:pPr>
      <w:r w:rsidRPr="0005646C">
        <w:rPr>
          <w:rStyle w:val="Odkaznapoznmkupodiarou"/>
        </w:rPr>
        <w:footnoteRef/>
      </w:r>
      <w:r>
        <w:t>Uvedené pole s</w:t>
      </w:r>
      <w:r w:rsidRPr="00A66794">
        <w:t xml:space="preserve">lúži najmä na zaznamenanie </w:t>
      </w:r>
      <w:r>
        <w:t>individuálneho názoru odborného hodnotiteľa na celkovú kvalitu predloženej Žiadosti o NFP.</w:t>
      </w:r>
    </w:p>
  </w:footnote>
  <w:footnote w:id="23">
    <w:p w14:paraId="7A29D755" w14:textId="77777777" w:rsidR="00082E21" w:rsidRDefault="00082E21" w:rsidP="003B457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Uviesť meno a priezvisko.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15BEB" w14:textId="77777777" w:rsidR="00F97CC4" w:rsidRDefault="00F97CC4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8359D9" w14:textId="77777777" w:rsidR="007E7961" w:rsidRDefault="007E7961" w:rsidP="007E7961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8359E0" wp14:editId="3E8359E1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F50BD36"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p w14:paraId="3E8359DA" w14:textId="6E75E05C" w:rsidR="007E7961" w:rsidRDefault="007E7961" w:rsidP="00A66794">
    <w:pPr>
      <w:pStyle w:val="Hlavika"/>
      <w:jc w:val="right"/>
    </w:pPr>
  </w:p>
  <w:p w14:paraId="3E8359DB" w14:textId="77777777" w:rsidR="00977107" w:rsidRDefault="00977107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3D70D5" w14:textId="77777777" w:rsidR="00145AAB" w:rsidRDefault="00145AAB" w:rsidP="00145AAB">
    <w:pPr>
      <w:pStyle w:val="Hlavika"/>
      <w:jc w:val="center"/>
    </w:pPr>
    <w:r w:rsidRPr="007314CA">
      <w:rPr>
        <w:rFonts w:eastAsia="Times New Roman" w:cs="Times New Roman"/>
        <w:noProof/>
        <w:sz w:val="20"/>
        <w:szCs w:val="20"/>
      </w:rPr>
      <w:drawing>
        <wp:inline distT="0" distB="0" distL="0" distR="0" wp14:anchorId="75949F4B" wp14:editId="61AFE998">
          <wp:extent cx="4564800" cy="777600"/>
          <wp:effectExtent l="0" t="0" r="0" b="0"/>
          <wp:docPr id="3" name="Obrázok 3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8359DF" w14:textId="03331A2F" w:rsidR="007E7961" w:rsidRPr="00145AAB" w:rsidRDefault="00145AAB" w:rsidP="00145AAB">
    <w:pPr>
      <w:pStyle w:val="Hlavika"/>
      <w:jc w:val="right"/>
      <w:rPr>
        <w:i/>
        <w:sz w:val="20"/>
        <w:szCs w:val="20"/>
      </w:rPr>
    </w:pPr>
    <w:r>
      <w:rPr>
        <w:i/>
        <w:sz w:val="20"/>
        <w:szCs w:val="20"/>
      </w:rPr>
      <w:t>Príloha č. 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tina Polčíková ">
    <w15:presenceInfo w15:providerId="None" w15:userId="Martina Polčíková "/>
  </w15:person>
  <w15:person w15:author="Miruška Hrabčáková">
    <w15:presenceInfo w15:providerId="None" w15:userId="Miruška Hrabčá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421ED"/>
    <w:rsid w:val="0004578B"/>
    <w:rsid w:val="00055EFA"/>
    <w:rsid w:val="0005646C"/>
    <w:rsid w:val="00061230"/>
    <w:rsid w:val="000614E5"/>
    <w:rsid w:val="00062525"/>
    <w:rsid w:val="0006623C"/>
    <w:rsid w:val="00070B84"/>
    <w:rsid w:val="00071B7E"/>
    <w:rsid w:val="00082E21"/>
    <w:rsid w:val="000868B3"/>
    <w:rsid w:val="000D39BE"/>
    <w:rsid w:val="000E371D"/>
    <w:rsid w:val="000E6785"/>
    <w:rsid w:val="00105536"/>
    <w:rsid w:val="0010760D"/>
    <w:rsid w:val="00132DF1"/>
    <w:rsid w:val="00140B81"/>
    <w:rsid w:val="00145AAB"/>
    <w:rsid w:val="001479E2"/>
    <w:rsid w:val="00154F86"/>
    <w:rsid w:val="00187DAA"/>
    <w:rsid w:val="00195E91"/>
    <w:rsid w:val="001A25D6"/>
    <w:rsid w:val="001D2FF7"/>
    <w:rsid w:val="00201341"/>
    <w:rsid w:val="0022265F"/>
    <w:rsid w:val="002453C9"/>
    <w:rsid w:val="0024799D"/>
    <w:rsid w:val="00285341"/>
    <w:rsid w:val="002B244B"/>
    <w:rsid w:val="002B480E"/>
    <w:rsid w:val="002B60FE"/>
    <w:rsid w:val="002C2724"/>
    <w:rsid w:val="002D3577"/>
    <w:rsid w:val="002E3020"/>
    <w:rsid w:val="003377A7"/>
    <w:rsid w:val="003413E7"/>
    <w:rsid w:val="00375C44"/>
    <w:rsid w:val="0039576A"/>
    <w:rsid w:val="003A5C6F"/>
    <w:rsid w:val="003B18B0"/>
    <w:rsid w:val="003B4570"/>
    <w:rsid w:val="003C141E"/>
    <w:rsid w:val="004072C4"/>
    <w:rsid w:val="00440BE5"/>
    <w:rsid w:val="00482209"/>
    <w:rsid w:val="004841E3"/>
    <w:rsid w:val="004D176E"/>
    <w:rsid w:val="00517659"/>
    <w:rsid w:val="00552BA8"/>
    <w:rsid w:val="00561990"/>
    <w:rsid w:val="00566ADB"/>
    <w:rsid w:val="00576E70"/>
    <w:rsid w:val="00597067"/>
    <w:rsid w:val="005B1E08"/>
    <w:rsid w:val="005C7F16"/>
    <w:rsid w:val="005D16C2"/>
    <w:rsid w:val="005D725B"/>
    <w:rsid w:val="00615CFC"/>
    <w:rsid w:val="00623929"/>
    <w:rsid w:val="006267ED"/>
    <w:rsid w:val="006300A5"/>
    <w:rsid w:val="0063252F"/>
    <w:rsid w:val="00640198"/>
    <w:rsid w:val="006426D5"/>
    <w:rsid w:val="00644344"/>
    <w:rsid w:val="00645C7C"/>
    <w:rsid w:val="006636D2"/>
    <w:rsid w:val="00663AAC"/>
    <w:rsid w:val="006647CF"/>
    <w:rsid w:val="006818FA"/>
    <w:rsid w:val="006837C5"/>
    <w:rsid w:val="00695365"/>
    <w:rsid w:val="006956AC"/>
    <w:rsid w:val="006956C0"/>
    <w:rsid w:val="006A0FA0"/>
    <w:rsid w:val="006C2E72"/>
    <w:rsid w:val="00700482"/>
    <w:rsid w:val="00712F7D"/>
    <w:rsid w:val="00716BD5"/>
    <w:rsid w:val="00734B73"/>
    <w:rsid w:val="00762D03"/>
    <w:rsid w:val="007736B4"/>
    <w:rsid w:val="007A48AB"/>
    <w:rsid w:val="007D0D8D"/>
    <w:rsid w:val="007E7961"/>
    <w:rsid w:val="00814754"/>
    <w:rsid w:val="008279E2"/>
    <w:rsid w:val="0083042E"/>
    <w:rsid w:val="0084329B"/>
    <w:rsid w:val="00860CE0"/>
    <w:rsid w:val="00887FC6"/>
    <w:rsid w:val="008A7DBF"/>
    <w:rsid w:val="0090350C"/>
    <w:rsid w:val="0091273B"/>
    <w:rsid w:val="00944BAA"/>
    <w:rsid w:val="00965BFD"/>
    <w:rsid w:val="00977107"/>
    <w:rsid w:val="00981900"/>
    <w:rsid w:val="00990254"/>
    <w:rsid w:val="00996C64"/>
    <w:rsid w:val="009A709B"/>
    <w:rsid w:val="009A73BC"/>
    <w:rsid w:val="009B44B8"/>
    <w:rsid w:val="009C3F80"/>
    <w:rsid w:val="009D77D1"/>
    <w:rsid w:val="009E7FE9"/>
    <w:rsid w:val="009F3D26"/>
    <w:rsid w:val="00A17D46"/>
    <w:rsid w:val="00A20F6F"/>
    <w:rsid w:val="00A5512E"/>
    <w:rsid w:val="00A554C3"/>
    <w:rsid w:val="00A601A7"/>
    <w:rsid w:val="00A634E1"/>
    <w:rsid w:val="00A64E0E"/>
    <w:rsid w:val="00A66794"/>
    <w:rsid w:val="00A72107"/>
    <w:rsid w:val="00A7571F"/>
    <w:rsid w:val="00A80A00"/>
    <w:rsid w:val="00A83B90"/>
    <w:rsid w:val="00A853A5"/>
    <w:rsid w:val="00A9035D"/>
    <w:rsid w:val="00A91071"/>
    <w:rsid w:val="00A93A95"/>
    <w:rsid w:val="00AC1443"/>
    <w:rsid w:val="00AC1EFD"/>
    <w:rsid w:val="00AD14B0"/>
    <w:rsid w:val="00B16EF8"/>
    <w:rsid w:val="00B2461A"/>
    <w:rsid w:val="00B43EB7"/>
    <w:rsid w:val="00B50FF9"/>
    <w:rsid w:val="00B616EC"/>
    <w:rsid w:val="00B6172E"/>
    <w:rsid w:val="00B66F4A"/>
    <w:rsid w:val="00B81739"/>
    <w:rsid w:val="00B81782"/>
    <w:rsid w:val="00B90D0C"/>
    <w:rsid w:val="00BB36E6"/>
    <w:rsid w:val="00BB4138"/>
    <w:rsid w:val="00BB6D58"/>
    <w:rsid w:val="00C30303"/>
    <w:rsid w:val="00C571C4"/>
    <w:rsid w:val="00C64239"/>
    <w:rsid w:val="00C85F0B"/>
    <w:rsid w:val="00C86856"/>
    <w:rsid w:val="00C94A5B"/>
    <w:rsid w:val="00CA0B71"/>
    <w:rsid w:val="00CA39A3"/>
    <w:rsid w:val="00CC0B6F"/>
    <w:rsid w:val="00CC7D70"/>
    <w:rsid w:val="00CE33B2"/>
    <w:rsid w:val="00D0779C"/>
    <w:rsid w:val="00D14CF2"/>
    <w:rsid w:val="00D579BA"/>
    <w:rsid w:val="00DA36F7"/>
    <w:rsid w:val="00DA5E36"/>
    <w:rsid w:val="00DB0734"/>
    <w:rsid w:val="00DB1FDA"/>
    <w:rsid w:val="00DB3D85"/>
    <w:rsid w:val="00DC3A27"/>
    <w:rsid w:val="00DD5CA5"/>
    <w:rsid w:val="00E32EBC"/>
    <w:rsid w:val="00E55862"/>
    <w:rsid w:val="00EB1EDA"/>
    <w:rsid w:val="00ED45FB"/>
    <w:rsid w:val="00F0092F"/>
    <w:rsid w:val="00F04172"/>
    <w:rsid w:val="00F12F08"/>
    <w:rsid w:val="00F13324"/>
    <w:rsid w:val="00F14034"/>
    <w:rsid w:val="00F147E9"/>
    <w:rsid w:val="00F72158"/>
    <w:rsid w:val="00F84B30"/>
    <w:rsid w:val="00F97CC4"/>
    <w:rsid w:val="00FA32D1"/>
    <w:rsid w:val="00FA5280"/>
    <w:rsid w:val="00FB699B"/>
    <w:rsid w:val="00FD028A"/>
    <w:rsid w:val="00FF0210"/>
    <w:rsid w:val="00FF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835933"/>
  <w15:docId w15:val="{8A79F7F1-30E7-4187-B0FE-A13F8C29C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Zkladntext">
    <w:name w:val="Body Text"/>
    <w:basedOn w:val="Normlny"/>
    <w:link w:val="ZkladntextChar"/>
    <w:qFormat/>
    <w:rsid w:val="00DD5CA5"/>
    <w:pPr>
      <w:spacing w:before="130" w:after="130" w:line="240" w:lineRule="auto"/>
      <w:jc w:val="both"/>
    </w:pPr>
    <w:rPr>
      <w:rFonts w:eastAsia="Times New Roman" w:cs="Times New Roman"/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DD5CA5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DD5CA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Normlnywebov">
    <w:name w:val="Normal (Web)"/>
    <w:basedOn w:val="Normlny"/>
    <w:uiPriority w:val="99"/>
    <w:unhideWhenUsed/>
    <w:rsid w:val="00B50FF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customStyle="1" w:styleId="TableParagraph">
    <w:name w:val="Table Paragraph"/>
    <w:rsid w:val="00644344"/>
    <w:pPr>
      <w:widowControl w:val="0"/>
      <w:spacing w:after="0" w:line="240" w:lineRule="auto"/>
    </w:pPr>
    <w:rPr>
      <w:rFonts w:ascii="Calibri" w:eastAsia="Calibri" w:hAnsi="Calibri" w:cs="Calibri"/>
      <w:color w:val="000000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6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9AAB4FA3E014B4A8E1B3C46433C02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DB231C-38D1-4544-972B-B62E1B5BB2B0}"/>
      </w:docPartPr>
      <w:docPartBody>
        <w:p w:rsidR="00DC5BA3" w:rsidRDefault="00587590" w:rsidP="00587590">
          <w:pPr>
            <w:pStyle w:val="09AAB4FA3E014B4A8E1B3C46433C02E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7B06D14402A48A9B069E6EF71A91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504A22-8411-4F61-84D5-291FA4241FBD}"/>
      </w:docPartPr>
      <w:docPartBody>
        <w:p w:rsidR="004B3767" w:rsidRDefault="00EB1B6B" w:rsidP="00EB1B6B">
          <w:pPr>
            <w:pStyle w:val="A7B06D14402A48A9B069E6EF71A91B9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DF9E8C0E0204EFFBCD0A8534F3D7A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E123EB-7020-45F6-B596-9FFA48970E3A}"/>
      </w:docPartPr>
      <w:docPartBody>
        <w:p w:rsidR="003D5873" w:rsidRDefault="000A0AAB" w:rsidP="000A0AAB">
          <w:pPr>
            <w:pStyle w:val="BDF9E8C0E0204EFFBCD0A8534F3D7A6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16B4A87E7A948F0AF649C2EB4885D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9CED81-D4EF-4AD0-BC4B-6CF36D544D6A}"/>
      </w:docPartPr>
      <w:docPartBody>
        <w:p w:rsidR="003D5873" w:rsidRDefault="000A0AAB" w:rsidP="000A0AAB">
          <w:pPr>
            <w:pStyle w:val="B16B4A87E7A948F0AF649C2EB4885D2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FABCDA9DCAA41A1B14C2DA3DD5142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B45A32-6DD3-4140-B73E-AF7B7CF5B076}"/>
      </w:docPartPr>
      <w:docPartBody>
        <w:p w:rsidR="003D5873" w:rsidRDefault="000A0AAB" w:rsidP="000A0AAB">
          <w:pPr>
            <w:pStyle w:val="3FABCDA9DCAA41A1B14C2DA3DD51421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191056DB36B49739CA63B58843BB3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33DDC-5D16-4744-87AC-DBB83E90CE5F}"/>
      </w:docPartPr>
      <w:docPartBody>
        <w:p w:rsidR="003D5873" w:rsidRDefault="000A0AAB" w:rsidP="000A0AAB">
          <w:pPr>
            <w:pStyle w:val="8191056DB36B49739CA63B58843BB39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CAE701A5133942C18C6B4C540B8172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856BB5-FA37-4CF3-B6DE-98A1C1F5FADC}"/>
      </w:docPartPr>
      <w:docPartBody>
        <w:p w:rsidR="003D5873" w:rsidRDefault="000A0AAB" w:rsidP="000A0AAB">
          <w:pPr>
            <w:pStyle w:val="CAE701A5133942C18C6B4C540B81727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7E8464F20AB414C992024FA2844DC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D1471C-4A76-45D8-A7DA-58F28DECB62C}"/>
      </w:docPartPr>
      <w:docPartBody>
        <w:p w:rsidR="003D5873" w:rsidRDefault="000A0AAB" w:rsidP="000A0AAB">
          <w:pPr>
            <w:pStyle w:val="B7E8464F20AB414C992024FA2844DC5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14E19CBB3B9440D85BB3AC0120957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590927-774F-4ADE-BCCA-0FF81316ECFF}"/>
      </w:docPartPr>
      <w:docPartBody>
        <w:p w:rsidR="00280637" w:rsidRDefault="003D5873" w:rsidP="003D5873">
          <w:pPr>
            <w:pStyle w:val="314E19CBB3B9440D85BB3AC01209579E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EDB8774EC3F49B9994EBC281A4A6E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EC6694-286B-4895-9043-EAE5BA14DC64}"/>
      </w:docPartPr>
      <w:docPartBody>
        <w:p w:rsidR="00280637" w:rsidRDefault="003D5873" w:rsidP="003D5873">
          <w:pPr>
            <w:pStyle w:val="DEDB8774EC3F49B9994EBC281A4A6E0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3C7D5613567468F807E44FFFFC4EF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9E2CCD-A163-4A94-BEC9-B118C75242A7}"/>
      </w:docPartPr>
      <w:docPartBody>
        <w:p w:rsidR="00280637" w:rsidRDefault="003D5873" w:rsidP="003D5873">
          <w:pPr>
            <w:pStyle w:val="B3C7D5613567468F807E44FFFFC4EFA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4000848B3B247D38A9E18B108A301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6EEA30-2174-4278-9B29-56783148F81A}"/>
      </w:docPartPr>
      <w:docPartBody>
        <w:p w:rsidR="00C40C05" w:rsidRDefault="006B6067" w:rsidP="006B6067">
          <w:pPr>
            <w:pStyle w:val="B4000848B3B247D38A9E18B108A3014A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F3A31C9D84648DFB7430E5D4EEB59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640F2-5F11-40B6-B3F8-781BBDC89D3C}"/>
      </w:docPartPr>
      <w:docPartBody>
        <w:p w:rsidR="009B3325" w:rsidRDefault="00DC2D15" w:rsidP="00DC2D15">
          <w:pPr>
            <w:pStyle w:val="BF3A31C9D84648DFB7430E5D4EEB59EB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8FD6305ADCB439E974FB89D2D1ED1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F307DA-E87F-4772-8654-1696E061BC31}"/>
      </w:docPartPr>
      <w:docPartBody>
        <w:p w:rsidR="009B3325" w:rsidRDefault="00DC2D15" w:rsidP="00DC2D15">
          <w:pPr>
            <w:pStyle w:val="98FD6305ADCB439E974FB89D2D1ED1E1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E08C07FC6D14729A9F15A2851A7B8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5C8D778-452B-4062-B099-E14A5020050D}"/>
      </w:docPartPr>
      <w:docPartBody>
        <w:p w:rsidR="009B3325" w:rsidRDefault="00DC2D15" w:rsidP="00DC2D15">
          <w:pPr>
            <w:pStyle w:val="9E08C07FC6D14729A9F15A2851A7B8B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FC6C9F30C17465DA5D2D5459CA812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F89A21-44AD-4012-835D-37E5C15FD873}"/>
      </w:docPartPr>
      <w:docPartBody>
        <w:p w:rsidR="009B3325" w:rsidRDefault="00DC2D15" w:rsidP="00DC2D15">
          <w:pPr>
            <w:pStyle w:val="3FC6C9F30C17465DA5D2D5459CA812E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60DD326D71448418D45385B16899C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903A06-A745-45B3-B71F-9FC67EB1E2BA}"/>
      </w:docPartPr>
      <w:docPartBody>
        <w:p w:rsidR="009B3325" w:rsidRDefault="00DC2D15" w:rsidP="00DC2D15">
          <w:pPr>
            <w:pStyle w:val="B60DD326D71448418D45385B16899C6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8CF2F32B1FB43AAB1502EE7FF2312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DB26B6-A1BA-4841-8A79-98E9BFACFC47}"/>
      </w:docPartPr>
      <w:docPartBody>
        <w:p w:rsidR="009B3325" w:rsidRDefault="00DC2D15" w:rsidP="00DC2D15">
          <w:pPr>
            <w:pStyle w:val="D8CF2F32B1FB43AAB1502EE7FF23129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2E731AC1D044BFE9416279D75D557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833022-8442-4C7A-AD0C-62499B5BE020}"/>
      </w:docPartPr>
      <w:docPartBody>
        <w:p w:rsidR="009B3325" w:rsidRDefault="00DC2D15" w:rsidP="00DC2D15">
          <w:pPr>
            <w:pStyle w:val="D2E731AC1D044BFE9416279D75D55701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8776975AC334C8597E35018FF3D9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E10C8B-CCA3-4EFA-8742-E161A9958A1D}"/>
      </w:docPartPr>
      <w:docPartBody>
        <w:p w:rsidR="009B3325" w:rsidRDefault="00DC2D15" w:rsidP="00DC2D15">
          <w:pPr>
            <w:pStyle w:val="D8776975AC334C8597E35018FF3D96C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0A4D210B22944C5CABA6A518263F45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946DB0-FB51-4C0F-937B-48E16BEB5EA2}"/>
      </w:docPartPr>
      <w:docPartBody>
        <w:p w:rsidR="009B3325" w:rsidRDefault="00DC2D15" w:rsidP="00DC2D15">
          <w:pPr>
            <w:pStyle w:val="0A4D210B22944C5CABA6A518263F4534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F086850F30C458DB785A4645338AA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6C865B-C7FB-40AC-BB79-21EDADBF1076}"/>
      </w:docPartPr>
      <w:docPartBody>
        <w:p w:rsidR="009B3325" w:rsidRDefault="00DC2D15" w:rsidP="00DC2D15">
          <w:pPr>
            <w:pStyle w:val="9F086850F30C458DB785A4645338AA0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A98C2CDD34540DAAE2192F875C09E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CD0C71-98EA-4C25-A5DE-2BA566CFBF0F}"/>
      </w:docPartPr>
      <w:docPartBody>
        <w:p w:rsidR="009B3325" w:rsidRDefault="00DC2D15" w:rsidP="00DC2D15">
          <w:pPr>
            <w:pStyle w:val="DA98C2CDD34540DAAE2192F875C09EE5"/>
          </w:pPr>
          <w:r w:rsidRPr="0037278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29FB"/>
    <w:rsid w:val="00020DCD"/>
    <w:rsid w:val="0002529E"/>
    <w:rsid w:val="000A0AAB"/>
    <w:rsid w:val="001531F8"/>
    <w:rsid w:val="0016247E"/>
    <w:rsid w:val="00263CD8"/>
    <w:rsid w:val="00280637"/>
    <w:rsid w:val="0028660B"/>
    <w:rsid w:val="003709D3"/>
    <w:rsid w:val="00372018"/>
    <w:rsid w:val="003A42BD"/>
    <w:rsid w:val="003D5873"/>
    <w:rsid w:val="003E2824"/>
    <w:rsid w:val="003F2C93"/>
    <w:rsid w:val="003F51DA"/>
    <w:rsid w:val="004306E3"/>
    <w:rsid w:val="0046325E"/>
    <w:rsid w:val="004B3767"/>
    <w:rsid w:val="004D74F0"/>
    <w:rsid w:val="004E1946"/>
    <w:rsid w:val="004F370C"/>
    <w:rsid w:val="0051086C"/>
    <w:rsid w:val="0054674F"/>
    <w:rsid w:val="00577AE5"/>
    <w:rsid w:val="00587590"/>
    <w:rsid w:val="0061149B"/>
    <w:rsid w:val="006257B8"/>
    <w:rsid w:val="00641E8C"/>
    <w:rsid w:val="006B6067"/>
    <w:rsid w:val="006B7C2C"/>
    <w:rsid w:val="00706594"/>
    <w:rsid w:val="007139CA"/>
    <w:rsid w:val="00764B0E"/>
    <w:rsid w:val="00773249"/>
    <w:rsid w:val="007755A0"/>
    <w:rsid w:val="007E73DF"/>
    <w:rsid w:val="008333F7"/>
    <w:rsid w:val="00882C39"/>
    <w:rsid w:val="008C4614"/>
    <w:rsid w:val="00901EC2"/>
    <w:rsid w:val="009A09BC"/>
    <w:rsid w:val="009B3325"/>
    <w:rsid w:val="00A85B5A"/>
    <w:rsid w:val="00AC2160"/>
    <w:rsid w:val="00B351EF"/>
    <w:rsid w:val="00BC2E5A"/>
    <w:rsid w:val="00C0230D"/>
    <w:rsid w:val="00C40C05"/>
    <w:rsid w:val="00C4158A"/>
    <w:rsid w:val="00CA633C"/>
    <w:rsid w:val="00CC6FFA"/>
    <w:rsid w:val="00CD05DF"/>
    <w:rsid w:val="00D27373"/>
    <w:rsid w:val="00D77C82"/>
    <w:rsid w:val="00DC2D15"/>
    <w:rsid w:val="00DC5BA3"/>
    <w:rsid w:val="00DE241F"/>
    <w:rsid w:val="00E067C1"/>
    <w:rsid w:val="00E5472A"/>
    <w:rsid w:val="00E62DBF"/>
    <w:rsid w:val="00EB1B6B"/>
    <w:rsid w:val="00F7537A"/>
    <w:rsid w:val="00FF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7B1832A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C2D15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9D2441C498AC4BF4A3488CA42B0A8C01">
    <w:name w:val="9D2441C498AC4BF4A3488CA42B0A8C01"/>
    <w:rsid w:val="00020DCD"/>
  </w:style>
  <w:style w:type="paragraph" w:customStyle="1" w:styleId="2664B6E56A77447CA7B8594EBE49860C">
    <w:name w:val="2664B6E56A77447CA7B8594EBE49860C"/>
    <w:rsid w:val="00020DCD"/>
  </w:style>
  <w:style w:type="paragraph" w:customStyle="1" w:styleId="4CF081D91EC8465CAD2B2B45012B53C0">
    <w:name w:val="4CF081D91EC8465CAD2B2B45012B53C0"/>
    <w:rsid w:val="00020DCD"/>
  </w:style>
  <w:style w:type="paragraph" w:customStyle="1" w:styleId="53834D48998449EA83032D2D0E1F31DB">
    <w:name w:val="53834D48998449EA83032D2D0E1F31DB"/>
    <w:rsid w:val="00020DCD"/>
  </w:style>
  <w:style w:type="paragraph" w:customStyle="1" w:styleId="021966B554DE46DFBD5E7B1A0ECE4D93">
    <w:name w:val="021966B554DE46DFBD5E7B1A0ECE4D93"/>
    <w:rsid w:val="00020DCD"/>
  </w:style>
  <w:style w:type="paragraph" w:customStyle="1" w:styleId="DE31BACA66474D87B40AA8A6CA983DF3">
    <w:name w:val="DE31BACA66474D87B40AA8A6CA983DF3"/>
    <w:rsid w:val="00020DCD"/>
  </w:style>
  <w:style w:type="paragraph" w:customStyle="1" w:styleId="C4A7793904C24A9CA23F2C1457768556">
    <w:name w:val="C4A7793904C24A9CA23F2C1457768556"/>
    <w:rsid w:val="00020DCD"/>
  </w:style>
  <w:style w:type="paragraph" w:customStyle="1" w:styleId="3B020FB73F784CEDAAFE3C6013F65173">
    <w:name w:val="3B020FB73F784CEDAAFE3C6013F65173"/>
    <w:rsid w:val="00020DCD"/>
  </w:style>
  <w:style w:type="paragraph" w:customStyle="1" w:styleId="6A5D0747E87E4BD9A94216F5D23B9D2E">
    <w:name w:val="6A5D0747E87E4BD9A94216F5D23B9D2E"/>
    <w:rsid w:val="00020DCD"/>
  </w:style>
  <w:style w:type="paragraph" w:customStyle="1" w:styleId="901210E6E9D04CFDB3A11DC2DC521207">
    <w:name w:val="901210E6E9D04CFDB3A11DC2DC521207"/>
    <w:rsid w:val="00020DCD"/>
  </w:style>
  <w:style w:type="paragraph" w:customStyle="1" w:styleId="E15F902E4C3F4207BB68D54C9C393B1A">
    <w:name w:val="E15F902E4C3F4207BB68D54C9C393B1A"/>
    <w:rsid w:val="00020DCD"/>
  </w:style>
  <w:style w:type="paragraph" w:customStyle="1" w:styleId="D1B39F181A314BEC88DBDE44AD82B1E6">
    <w:name w:val="D1B39F181A314BEC88DBDE44AD82B1E6"/>
    <w:rsid w:val="00020DCD"/>
  </w:style>
  <w:style w:type="paragraph" w:customStyle="1" w:styleId="E96AE35C555E41729E585B5F6B105009">
    <w:name w:val="E96AE35C555E41729E585B5F6B105009"/>
    <w:rsid w:val="00020DCD"/>
  </w:style>
  <w:style w:type="paragraph" w:customStyle="1" w:styleId="9E9402670119493FB123A993B0331B81">
    <w:name w:val="9E9402670119493FB123A993B0331B81"/>
    <w:rsid w:val="00020DCD"/>
  </w:style>
  <w:style w:type="paragraph" w:customStyle="1" w:styleId="169553491FBF4A408D2072EDC40DA3BF">
    <w:name w:val="169553491FBF4A408D2072EDC40DA3BF"/>
    <w:rsid w:val="00020DCD"/>
  </w:style>
  <w:style w:type="paragraph" w:customStyle="1" w:styleId="CB13070694C94A56A00CFAB9D5AC2AD8">
    <w:name w:val="CB13070694C94A56A00CFAB9D5AC2AD8"/>
    <w:rsid w:val="00020DCD"/>
  </w:style>
  <w:style w:type="paragraph" w:customStyle="1" w:styleId="76458E4CE52A43E68F0737132E3AEC4D">
    <w:name w:val="76458E4CE52A43E68F0737132E3AEC4D"/>
    <w:rsid w:val="00020DCD"/>
  </w:style>
  <w:style w:type="paragraph" w:customStyle="1" w:styleId="6B676DA59A2A453883E85FADF9AD29BC">
    <w:name w:val="6B676DA59A2A453883E85FADF9AD29BC"/>
    <w:rsid w:val="00020DCD"/>
  </w:style>
  <w:style w:type="paragraph" w:customStyle="1" w:styleId="39A2F5ABBE184EA283ED78DBA560E959">
    <w:name w:val="39A2F5ABBE184EA283ED78DBA560E959"/>
    <w:rsid w:val="00020DCD"/>
  </w:style>
  <w:style w:type="paragraph" w:customStyle="1" w:styleId="D156A345CEF14AD2B7CC64AD1D64F211">
    <w:name w:val="D156A345CEF14AD2B7CC64AD1D64F211"/>
    <w:rsid w:val="00020DCD"/>
  </w:style>
  <w:style w:type="paragraph" w:customStyle="1" w:styleId="99850D888EDA4AAF8F5BEFE5776856EC">
    <w:name w:val="99850D888EDA4AAF8F5BEFE5776856EC"/>
    <w:rsid w:val="00020DCD"/>
  </w:style>
  <w:style w:type="paragraph" w:customStyle="1" w:styleId="BDF9E8C0E0204EFFBCD0A8534F3D7A6C">
    <w:name w:val="BDF9E8C0E0204EFFBCD0A8534F3D7A6C"/>
    <w:rsid w:val="000A0AAB"/>
  </w:style>
  <w:style w:type="paragraph" w:customStyle="1" w:styleId="B16B4A87E7A948F0AF649C2EB4885D28">
    <w:name w:val="B16B4A87E7A948F0AF649C2EB4885D28"/>
    <w:rsid w:val="000A0AAB"/>
  </w:style>
  <w:style w:type="paragraph" w:customStyle="1" w:styleId="3FABCDA9DCAA41A1B14C2DA3DD51421D">
    <w:name w:val="3FABCDA9DCAA41A1B14C2DA3DD51421D"/>
    <w:rsid w:val="000A0AAB"/>
  </w:style>
  <w:style w:type="paragraph" w:customStyle="1" w:styleId="8191056DB36B49739CA63B58843BB398">
    <w:name w:val="8191056DB36B49739CA63B58843BB398"/>
    <w:rsid w:val="000A0AAB"/>
  </w:style>
  <w:style w:type="paragraph" w:customStyle="1" w:styleId="467684F0B09F4E66ADEBC181EF908B20">
    <w:name w:val="467684F0B09F4E66ADEBC181EF908B20"/>
    <w:rsid w:val="000A0AAB"/>
  </w:style>
  <w:style w:type="paragraph" w:customStyle="1" w:styleId="E41A9558F1F94C818D8672A77B796C84">
    <w:name w:val="E41A9558F1F94C818D8672A77B796C84"/>
    <w:rsid w:val="000A0AAB"/>
  </w:style>
  <w:style w:type="paragraph" w:customStyle="1" w:styleId="CAE701A5133942C18C6B4C540B817272">
    <w:name w:val="CAE701A5133942C18C6B4C540B817272"/>
    <w:rsid w:val="000A0AAB"/>
  </w:style>
  <w:style w:type="paragraph" w:customStyle="1" w:styleId="2C825B2DF4D347F49A3085696B01C448">
    <w:name w:val="2C825B2DF4D347F49A3085696B01C448"/>
    <w:rsid w:val="000A0AAB"/>
  </w:style>
  <w:style w:type="paragraph" w:customStyle="1" w:styleId="B7E8464F20AB414C992024FA2844DC52">
    <w:name w:val="B7E8464F20AB414C992024FA2844DC52"/>
    <w:rsid w:val="000A0AAB"/>
  </w:style>
  <w:style w:type="paragraph" w:customStyle="1" w:styleId="F2496B70108C4AB2A55E41F5CD05761E">
    <w:name w:val="F2496B70108C4AB2A55E41F5CD05761E"/>
    <w:rsid w:val="000A0AAB"/>
  </w:style>
  <w:style w:type="paragraph" w:customStyle="1" w:styleId="DCD8C6CA8F964F7CB6D2AEC5F40474EF">
    <w:name w:val="DCD8C6CA8F964F7CB6D2AEC5F40474EF"/>
    <w:rsid w:val="000A0AAB"/>
  </w:style>
  <w:style w:type="paragraph" w:customStyle="1" w:styleId="314E19CBB3B9440D85BB3AC01209579E">
    <w:name w:val="314E19CBB3B9440D85BB3AC01209579E"/>
    <w:rsid w:val="003D5873"/>
  </w:style>
  <w:style w:type="paragraph" w:customStyle="1" w:styleId="DEDB8774EC3F49B9994EBC281A4A6E0F">
    <w:name w:val="DEDB8774EC3F49B9994EBC281A4A6E0F"/>
    <w:rsid w:val="003D5873"/>
  </w:style>
  <w:style w:type="paragraph" w:customStyle="1" w:styleId="B3C7D5613567468F807E44FFFFC4EFAC">
    <w:name w:val="B3C7D5613567468F807E44FFFFC4EFAC"/>
    <w:rsid w:val="003D5873"/>
  </w:style>
  <w:style w:type="paragraph" w:customStyle="1" w:styleId="6594011917124A66B20E1E5AA89065D2">
    <w:name w:val="6594011917124A66B20E1E5AA89065D2"/>
    <w:rsid w:val="003D5873"/>
  </w:style>
  <w:style w:type="paragraph" w:customStyle="1" w:styleId="F0B1A83CD6ED43FCBBB744AC07D684D0">
    <w:name w:val="F0B1A83CD6ED43FCBBB744AC07D684D0"/>
    <w:rsid w:val="003D5873"/>
  </w:style>
  <w:style w:type="paragraph" w:customStyle="1" w:styleId="945D453FB6A448F4ADB81C54DF8C735D">
    <w:name w:val="945D453FB6A448F4ADB81C54DF8C735D"/>
    <w:rsid w:val="003D5873"/>
  </w:style>
  <w:style w:type="paragraph" w:customStyle="1" w:styleId="2A7E0FF723D641A98D63734FE73BEBA0">
    <w:name w:val="2A7E0FF723D641A98D63734FE73BEBA0"/>
    <w:rsid w:val="003D5873"/>
  </w:style>
  <w:style w:type="paragraph" w:customStyle="1" w:styleId="EF2B1CC5A88F4BE69C1E45D1C337AEDF">
    <w:name w:val="EF2B1CC5A88F4BE69C1E45D1C337AEDF"/>
    <w:rsid w:val="003D5873"/>
  </w:style>
  <w:style w:type="paragraph" w:customStyle="1" w:styleId="7A564DB122C84CFDA76EF909AFED2DE3">
    <w:name w:val="7A564DB122C84CFDA76EF909AFED2DE3"/>
    <w:rsid w:val="003D5873"/>
  </w:style>
  <w:style w:type="paragraph" w:customStyle="1" w:styleId="B4000848B3B247D38A9E18B108A3014A">
    <w:name w:val="B4000848B3B247D38A9E18B108A3014A"/>
    <w:rsid w:val="006B6067"/>
  </w:style>
  <w:style w:type="paragraph" w:customStyle="1" w:styleId="EEFF209DAB37407C80914AE4459BBD5A">
    <w:name w:val="EEFF209DAB37407C80914AE4459BBD5A"/>
    <w:rsid w:val="0054674F"/>
    <w:pPr>
      <w:spacing w:after="160" w:line="259" w:lineRule="auto"/>
    </w:pPr>
  </w:style>
  <w:style w:type="paragraph" w:customStyle="1" w:styleId="5DBA113FC6C943AF8F1061D7B8C3DCD8">
    <w:name w:val="5DBA113FC6C943AF8F1061D7B8C3DCD8"/>
    <w:rsid w:val="00263CD8"/>
    <w:pPr>
      <w:spacing w:after="160" w:line="259" w:lineRule="auto"/>
    </w:pPr>
  </w:style>
  <w:style w:type="paragraph" w:customStyle="1" w:styleId="27047E2545D441C9BDA6491811D61D82">
    <w:name w:val="27047E2545D441C9BDA6491811D61D82"/>
    <w:rsid w:val="00263CD8"/>
    <w:pPr>
      <w:spacing w:after="160" w:line="259" w:lineRule="auto"/>
    </w:pPr>
  </w:style>
  <w:style w:type="paragraph" w:customStyle="1" w:styleId="BF3A31C9D84648DFB7430E5D4EEB59EB">
    <w:name w:val="BF3A31C9D84648DFB7430E5D4EEB59EB"/>
    <w:rsid w:val="00DC2D15"/>
    <w:pPr>
      <w:spacing w:after="160" w:line="259" w:lineRule="auto"/>
    </w:pPr>
  </w:style>
  <w:style w:type="paragraph" w:customStyle="1" w:styleId="98FD6305ADCB439E974FB89D2D1ED1E1">
    <w:name w:val="98FD6305ADCB439E974FB89D2D1ED1E1"/>
    <w:rsid w:val="00DC2D15"/>
    <w:pPr>
      <w:spacing w:after="160" w:line="259" w:lineRule="auto"/>
    </w:pPr>
  </w:style>
  <w:style w:type="paragraph" w:customStyle="1" w:styleId="9E08C07FC6D14729A9F15A2851A7B8B2">
    <w:name w:val="9E08C07FC6D14729A9F15A2851A7B8B2"/>
    <w:rsid w:val="00DC2D15"/>
    <w:pPr>
      <w:spacing w:after="160" w:line="259" w:lineRule="auto"/>
    </w:pPr>
  </w:style>
  <w:style w:type="paragraph" w:customStyle="1" w:styleId="3FC6C9F30C17465DA5D2D5459CA812ED">
    <w:name w:val="3FC6C9F30C17465DA5D2D5459CA812ED"/>
    <w:rsid w:val="00DC2D15"/>
    <w:pPr>
      <w:spacing w:after="160" w:line="259" w:lineRule="auto"/>
    </w:pPr>
  </w:style>
  <w:style w:type="paragraph" w:customStyle="1" w:styleId="B60DD326D71448418D45385B16899C62">
    <w:name w:val="B60DD326D71448418D45385B16899C62"/>
    <w:rsid w:val="00DC2D15"/>
    <w:pPr>
      <w:spacing w:after="160" w:line="259" w:lineRule="auto"/>
    </w:pPr>
  </w:style>
  <w:style w:type="paragraph" w:customStyle="1" w:styleId="D8CF2F32B1FB43AAB1502EE7FF23129D">
    <w:name w:val="D8CF2F32B1FB43AAB1502EE7FF23129D"/>
    <w:rsid w:val="00DC2D15"/>
    <w:pPr>
      <w:spacing w:after="160" w:line="259" w:lineRule="auto"/>
    </w:pPr>
  </w:style>
  <w:style w:type="paragraph" w:customStyle="1" w:styleId="D2E731AC1D044BFE9416279D75D55701">
    <w:name w:val="D2E731AC1D044BFE9416279D75D55701"/>
    <w:rsid w:val="00DC2D15"/>
    <w:pPr>
      <w:spacing w:after="160" w:line="259" w:lineRule="auto"/>
    </w:pPr>
  </w:style>
  <w:style w:type="paragraph" w:customStyle="1" w:styleId="D8776975AC334C8597E35018FF3D96CC">
    <w:name w:val="D8776975AC334C8597E35018FF3D96CC"/>
    <w:rsid w:val="00DC2D15"/>
    <w:pPr>
      <w:spacing w:after="160" w:line="259" w:lineRule="auto"/>
    </w:pPr>
  </w:style>
  <w:style w:type="paragraph" w:customStyle="1" w:styleId="0A4D210B22944C5CABA6A518263F4534">
    <w:name w:val="0A4D210B22944C5CABA6A518263F4534"/>
    <w:rsid w:val="00DC2D15"/>
    <w:pPr>
      <w:spacing w:after="160" w:line="259" w:lineRule="auto"/>
    </w:pPr>
  </w:style>
  <w:style w:type="paragraph" w:customStyle="1" w:styleId="9F086850F30C458DB785A4645338AA02">
    <w:name w:val="9F086850F30C458DB785A4645338AA02"/>
    <w:rsid w:val="00DC2D15"/>
    <w:pPr>
      <w:spacing w:after="160" w:line="259" w:lineRule="auto"/>
    </w:pPr>
  </w:style>
  <w:style w:type="paragraph" w:customStyle="1" w:styleId="DA98C2CDD34540DAAE2192F875C09EE5">
    <w:name w:val="DA98C2CDD34540DAAE2192F875C09EE5"/>
    <w:rsid w:val="00DC2D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9C0DE-F9CC-4DFF-8616-E89DFCBDE6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6F0FCE-BC72-45C5-9934-773D58FFD9F2}">
  <ds:schemaRefs>
    <ds:schemaRef ds:uri="http://purl.org/dc/elements/1.1/"/>
    <ds:schemaRef ds:uri="http://www.w3.org/XML/1998/namespace"/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501E8DA8-FC5E-4080-92B5-52766573D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39F87A9-4AB9-4C79-915B-F5BA9AFB6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870</Words>
  <Characters>4962</Characters>
  <Application>Microsoft Office Word</Application>
  <DocSecurity>0</DocSecurity>
  <Lines>41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5821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Miruška Hrabčáková</cp:lastModifiedBy>
  <cp:revision>5</cp:revision>
  <cp:lastPrinted>2015-03-19T16:14:00Z</cp:lastPrinted>
  <dcterms:created xsi:type="dcterms:W3CDTF">2020-09-25T07:08:00Z</dcterms:created>
  <dcterms:modified xsi:type="dcterms:W3CDTF">2020-09-25T08:11:00Z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