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77989" w14:textId="77777777" w:rsidR="00B715FA" w:rsidRPr="0014645C" w:rsidRDefault="003E3B20" w:rsidP="003E3B20">
      <w:pPr>
        <w:jc w:val="center"/>
        <w:rPr>
          <w:rFonts w:ascii="Verdana" w:eastAsia="MS Gothic" w:hAnsi="Verdana" w:cs="Arial"/>
          <w:caps/>
          <w:sz w:val="28"/>
          <w:szCs w:val="28"/>
          <w:lang w:eastAsia="cs-CZ"/>
        </w:rPr>
      </w:pPr>
      <w:bookmarkStart w:id="0" w:name="_GoBack"/>
      <w:bookmarkEnd w:id="0"/>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4A2E8568"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2C4675">
        <w:rPr>
          <w:rFonts w:ascii="Verdana" w:hAnsi="Verdana"/>
          <w:sz w:val="16"/>
          <w:szCs w:val="16"/>
          <w:lang w:eastAsia="cs-CZ"/>
        </w:rPr>
        <w:t xml:space="preserve"> </w:t>
      </w:r>
      <w:del w:id="1" w:author="Autor">
        <w:r w:rsidR="002C4675" w:rsidDel="00547348">
          <w:rPr>
            <w:rFonts w:ascii="Verdana" w:hAnsi="Verdana"/>
            <w:sz w:val="16"/>
            <w:szCs w:val="16"/>
            <w:lang w:eastAsia="cs-CZ"/>
          </w:rPr>
          <w:delText>25</w:delText>
        </w:r>
      </w:del>
      <w:ins w:id="2" w:author="Autor">
        <w:r w:rsidR="00547348">
          <w:rPr>
            <w:rFonts w:ascii="Verdana" w:hAnsi="Verdana"/>
            <w:sz w:val="16"/>
            <w:szCs w:val="16"/>
            <w:lang w:eastAsia="cs-CZ"/>
          </w:rPr>
          <w:t>15</w:t>
        </w:r>
      </w:ins>
      <w:r w:rsidR="008713DE">
        <w:rPr>
          <w:rFonts w:ascii="Verdana" w:hAnsi="Verdana"/>
          <w:sz w:val="16"/>
          <w:szCs w:val="16"/>
          <w:lang w:eastAsia="cs-CZ"/>
        </w:rPr>
        <w:t xml:space="preserve">. </w:t>
      </w:r>
      <w:del w:id="3" w:author="Autor">
        <w:r w:rsidR="002C4675" w:rsidDel="00547348">
          <w:rPr>
            <w:rFonts w:ascii="Verdana" w:hAnsi="Verdana"/>
            <w:sz w:val="16"/>
            <w:szCs w:val="16"/>
            <w:lang w:eastAsia="cs-CZ"/>
          </w:rPr>
          <w:delText>08</w:delText>
        </w:r>
      </w:del>
      <w:ins w:id="4" w:author="Autor">
        <w:r w:rsidR="00547348">
          <w:rPr>
            <w:rFonts w:ascii="Verdana" w:hAnsi="Verdana"/>
            <w:sz w:val="16"/>
            <w:szCs w:val="16"/>
            <w:lang w:eastAsia="cs-CZ"/>
          </w:rPr>
          <w:t>12</w:t>
        </w:r>
      </w:ins>
      <w:r w:rsidR="008713DE">
        <w:rPr>
          <w:rFonts w:ascii="Verdana" w:hAnsi="Verdana"/>
          <w:sz w:val="16"/>
          <w:szCs w:val="16"/>
          <w:lang w:eastAsia="cs-CZ"/>
        </w:rPr>
        <w:t>. 2021</w:t>
      </w:r>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59EC510A"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del w:id="5" w:author="Autor">
        <w:r w:rsidR="002C4675" w:rsidDel="00547348">
          <w:rPr>
            <w:rFonts w:ascii="Verdana" w:hAnsi="Verdana"/>
            <w:sz w:val="16"/>
            <w:szCs w:val="16"/>
            <w:lang w:eastAsia="cs-CZ"/>
          </w:rPr>
          <w:delText>25</w:delText>
        </w:r>
      </w:del>
      <w:ins w:id="6" w:author="Autor">
        <w:r w:rsidR="00547348">
          <w:rPr>
            <w:rFonts w:ascii="Verdana" w:hAnsi="Verdana"/>
            <w:sz w:val="16"/>
            <w:szCs w:val="16"/>
            <w:lang w:eastAsia="cs-CZ"/>
          </w:rPr>
          <w:t>15</w:t>
        </w:r>
      </w:ins>
      <w:r w:rsidR="008713DE">
        <w:rPr>
          <w:rFonts w:ascii="Verdana" w:hAnsi="Verdana"/>
          <w:sz w:val="16"/>
          <w:szCs w:val="16"/>
          <w:lang w:eastAsia="cs-CZ"/>
        </w:rPr>
        <w:t xml:space="preserve">. </w:t>
      </w:r>
      <w:del w:id="7" w:author="Autor">
        <w:r w:rsidR="002C4675" w:rsidDel="00547348">
          <w:rPr>
            <w:rFonts w:ascii="Verdana" w:hAnsi="Verdana"/>
            <w:sz w:val="16"/>
            <w:szCs w:val="16"/>
            <w:lang w:eastAsia="cs-CZ"/>
          </w:rPr>
          <w:delText>08</w:delText>
        </w:r>
      </w:del>
      <w:ins w:id="8" w:author="Autor">
        <w:r w:rsidR="00547348">
          <w:rPr>
            <w:rFonts w:ascii="Verdana" w:hAnsi="Verdana"/>
            <w:sz w:val="16"/>
            <w:szCs w:val="16"/>
            <w:lang w:eastAsia="cs-CZ"/>
          </w:rPr>
          <w:t>12</w:t>
        </w:r>
      </w:ins>
      <w:r w:rsidR="008713DE">
        <w:rPr>
          <w:rFonts w:ascii="Verdana" w:hAnsi="Verdana"/>
          <w:sz w:val="16"/>
          <w:szCs w:val="16"/>
          <w:lang w:eastAsia="cs-CZ"/>
        </w:rPr>
        <w:t>. 2021</w:t>
      </w:r>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61DFBD8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del w:id="9" w:author="Autor">
        <w:r w:rsidR="002C4675" w:rsidDel="00547348">
          <w:rPr>
            <w:rFonts w:ascii="Verdana" w:hAnsi="Verdana"/>
            <w:sz w:val="16"/>
            <w:szCs w:val="16"/>
            <w:lang w:eastAsia="cs-CZ"/>
          </w:rPr>
          <w:delText>25</w:delText>
        </w:r>
      </w:del>
      <w:ins w:id="10" w:author="Autor">
        <w:r w:rsidR="00547348">
          <w:rPr>
            <w:rFonts w:ascii="Verdana" w:hAnsi="Verdana"/>
            <w:sz w:val="16"/>
            <w:szCs w:val="16"/>
            <w:lang w:eastAsia="cs-CZ"/>
          </w:rPr>
          <w:t>15</w:t>
        </w:r>
      </w:ins>
      <w:r w:rsidR="008713DE">
        <w:rPr>
          <w:rFonts w:ascii="Verdana" w:hAnsi="Verdana"/>
          <w:sz w:val="16"/>
          <w:szCs w:val="16"/>
          <w:lang w:eastAsia="cs-CZ"/>
        </w:rPr>
        <w:t xml:space="preserve">. </w:t>
      </w:r>
      <w:del w:id="11" w:author="Autor">
        <w:r w:rsidR="002C4675" w:rsidDel="00547348">
          <w:rPr>
            <w:rFonts w:ascii="Verdana" w:hAnsi="Verdana"/>
            <w:sz w:val="16"/>
            <w:szCs w:val="16"/>
            <w:lang w:eastAsia="cs-CZ"/>
          </w:rPr>
          <w:delText>08</w:delText>
        </w:r>
      </w:del>
      <w:ins w:id="12" w:author="Autor">
        <w:r w:rsidR="00547348">
          <w:rPr>
            <w:rFonts w:ascii="Verdana" w:hAnsi="Verdana"/>
            <w:sz w:val="16"/>
            <w:szCs w:val="16"/>
            <w:lang w:eastAsia="cs-CZ"/>
          </w:rPr>
          <w:t>12</w:t>
        </w:r>
      </w:ins>
      <w:r w:rsidR="008713DE">
        <w:rPr>
          <w:rFonts w:ascii="Verdana" w:hAnsi="Verdana"/>
          <w:sz w:val="16"/>
          <w:szCs w:val="16"/>
          <w:lang w:eastAsia="cs-CZ"/>
        </w:rPr>
        <w:t>. 2021</w:t>
      </w:r>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499D0A36"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r w:rsidR="008713DE">
        <w:rPr>
          <w:rFonts w:ascii="Verdana" w:hAnsi="Verdana"/>
          <w:sz w:val="16"/>
          <w:szCs w:val="16"/>
          <w:lang w:eastAsia="cs-CZ"/>
        </w:rPr>
        <w:t>7.</w:t>
      </w:r>
      <w:del w:id="13" w:author="Autor">
        <w:r w:rsidR="002C4675" w:rsidDel="00547348">
          <w:rPr>
            <w:rFonts w:ascii="Verdana" w:hAnsi="Verdana"/>
            <w:sz w:val="16"/>
            <w:szCs w:val="16"/>
            <w:lang w:eastAsia="cs-CZ"/>
          </w:rPr>
          <w:delText>1</w:delText>
        </w:r>
      </w:del>
      <w:ins w:id="14" w:author="Autor">
        <w:r w:rsidR="00547348">
          <w:rPr>
            <w:rFonts w:ascii="Verdana" w:hAnsi="Verdana"/>
            <w:sz w:val="16"/>
            <w:szCs w:val="16"/>
            <w:lang w:eastAsia="cs-CZ"/>
          </w:rPr>
          <w:t>2</w:t>
        </w:r>
      </w:ins>
      <w:r w:rsidRPr="0014645C">
        <w:rPr>
          <w:rFonts w:ascii="Verdana" w:hAnsi="Verdana"/>
          <w:sz w:val="16"/>
          <w:szCs w:val="16"/>
          <w:lang w:eastAsia="cs-CZ"/>
        </w:rPr>
        <w:t>; platnosť od:</w:t>
      </w:r>
      <w:r w:rsidR="008713DE" w:rsidRPr="008713DE">
        <w:rPr>
          <w:rFonts w:ascii="Verdana" w:hAnsi="Verdana"/>
          <w:sz w:val="16"/>
          <w:szCs w:val="16"/>
          <w:lang w:eastAsia="cs-CZ"/>
        </w:rPr>
        <w:t xml:space="preserve"> </w:t>
      </w:r>
      <w:del w:id="15" w:author="Autor">
        <w:r w:rsidR="002C4675" w:rsidDel="00547348">
          <w:rPr>
            <w:rFonts w:ascii="Verdana" w:hAnsi="Verdana"/>
            <w:sz w:val="16"/>
            <w:szCs w:val="16"/>
            <w:lang w:eastAsia="cs-CZ"/>
          </w:rPr>
          <w:delText>25</w:delText>
        </w:r>
      </w:del>
      <w:ins w:id="16" w:author="Autor">
        <w:r w:rsidR="00547348">
          <w:rPr>
            <w:rFonts w:ascii="Verdana" w:hAnsi="Verdana"/>
            <w:sz w:val="16"/>
            <w:szCs w:val="16"/>
            <w:lang w:eastAsia="cs-CZ"/>
          </w:rPr>
          <w:t>15</w:t>
        </w:r>
      </w:ins>
      <w:r w:rsidR="008713DE">
        <w:rPr>
          <w:rFonts w:ascii="Verdana" w:hAnsi="Verdana"/>
          <w:sz w:val="16"/>
          <w:szCs w:val="16"/>
          <w:lang w:eastAsia="cs-CZ"/>
        </w:rPr>
        <w:t xml:space="preserve">. </w:t>
      </w:r>
      <w:del w:id="17" w:author="Autor">
        <w:r w:rsidR="002C4675" w:rsidDel="00547348">
          <w:rPr>
            <w:rFonts w:ascii="Verdana" w:hAnsi="Verdana"/>
            <w:sz w:val="16"/>
            <w:szCs w:val="16"/>
            <w:lang w:eastAsia="cs-CZ"/>
          </w:rPr>
          <w:delText>08</w:delText>
        </w:r>
      </w:del>
      <w:ins w:id="18" w:author="Autor">
        <w:r w:rsidR="00547348">
          <w:rPr>
            <w:rFonts w:ascii="Verdana" w:hAnsi="Verdana"/>
            <w:sz w:val="16"/>
            <w:szCs w:val="16"/>
            <w:lang w:eastAsia="cs-CZ"/>
          </w:rPr>
          <w:t>12</w:t>
        </w:r>
      </w:ins>
      <w:r w:rsidR="008713DE">
        <w:rPr>
          <w:rFonts w:ascii="Verdana" w:hAnsi="Verdana"/>
          <w:sz w:val="16"/>
          <w:szCs w:val="16"/>
          <w:lang w:eastAsia="cs-CZ"/>
        </w:rPr>
        <w:t>. 2021</w:t>
      </w:r>
      <w:r w:rsidRPr="0014645C">
        <w:rPr>
          <w:rFonts w:ascii="Verdana" w:hAnsi="Verdana"/>
          <w:sz w:val="16"/>
          <w:szCs w:val="16"/>
          <w:lang w:eastAsia="cs-CZ"/>
        </w:rPr>
        <w:t>, účinnosť od:</w:t>
      </w:r>
      <w:r w:rsidR="008713DE" w:rsidRPr="008713DE">
        <w:rPr>
          <w:rFonts w:ascii="Verdana" w:hAnsi="Verdana"/>
          <w:sz w:val="16"/>
          <w:szCs w:val="16"/>
          <w:lang w:eastAsia="cs-CZ"/>
        </w:rPr>
        <w:t xml:space="preserve"> </w:t>
      </w:r>
      <w:del w:id="19" w:author="Autor">
        <w:r w:rsidR="002C4675" w:rsidDel="00547348">
          <w:rPr>
            <w:rFonts w:ascii="Verdana" w:hAnsi="Verdana"/>
            <w:sz w:val="16"/>
            <w:szCs w:val="16"/>
            <w:lang w:eastAsia="cs-CZ"/>
          </w:rPr>
          <w:delText>25</w:delText>
        </w:r>
      </w:del>
      <w:ins w:id="20" w:author="Autor">
        <w:r w:rsidR="00547348">
          <w:rPr>
            <w:rFonts w:ascii="Verdana" w:hAnsi="Verdana"/>
            <w:sz w:val="16"/>
            <w:szCs w:val="16"/>
            <w:lang w:eastAsia="cs-CZ"/>
          </w:rPr>
          <w:t>15</w:t>
        </w:r>
      </w:ins>
      <w:r w:rsidR="008713DE">
        <w:rPr>
          <w:rFonts w:ascii="Verdana" w:hAnsi="Verdana"/>
          <w:sz w:val="16"/>
          <w:szCs w:val="16"/>
          <w:lang w:eastAsia="cs-CZ"/>
        </w:rPr>
        <w:t xml:space="preserve">. </w:t>
      </w:r>
      <w:del w:id="21" w:author="Autor">
        <w:r w:rsidR="002C4675" w:rsidDel="00547348">
          <w:rPr>
            <w:rFonts w:ascii="Verdana" w:hAnsi="Verdana"/>
            <w:sz w:val="16"/>
            <w:szCs w:val="16"/>
            <w:lang w:eastAsia="cs-CZ"/>
          </w:rPr>
          <w:delText>08</w:delText>
        </w:r>
      </w:del>
      <w:ins w:id="22" w:author="Autor">
        <w:r w:rsidR="00547348">
          <w:rPr>
            <w:rFonts w:ascii="Verdana" w:hAnsi="Verdana"/>
            <w:sz w:val="16"/>
            <w:szCs w:val="16"/>
            <w:lang w:eastAsia="cs-CZ"/>
          </w:rPr>
          <w:t>12</w:t>
        </w:r>
      </w:ins>
      <w:r w:rsidR="008713DE">
        <w:rPr>
          <w:rFonts w:ascii="Verdana" w:hAnsi="Verdana"/>
          <w:sz w:val="16"/>
          <w:szCs w:val="16"/>
          <w:lang w:eastAsia="cs-CZ"/>
        </w:rPr>
        <w:t>. 2021</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70136F" w:rsidRDefault="00551D65" w:rsidP="00551D65">
          <w:pPr>
            <w:pStyle w:val="Hlavikaobsahu"/>
            <w:spacing w:line="480" w:lineRule="auto"/>
            <w:rPr>
              <w:rFonts w:ascii="Arial" w:hAnsi="Arial" w:cs="Arial"/>
              <w:i w:val="0"/>
              <w:sz w:val="56"/>
              <w:szCs w:val="56"/>
              <w:lang w:val="sk-SK"/>
            </w:rPr>
          </w:pPr>
          <w:r w:rsidRPr="0070136F">
            <w:rPr>
              <w:rFonts w:ascii="Arial" w:hAnsi="Arial" w:cs="Arial"/>
              <w:sz w:val="56"/>
              <w:szCs w:val="56"/>
              <w:lang w:val="sk-SK"/>
            </w:rPr>
            <w:t>Obsah</w:t>
          </w:r>
        </w:p>
        <w:p w14:paraId="601DE908" w14:textId="77777777" w:rsidR="0070136F" w:rsidRPr="0070136F" w:rsidRDefault="00A455E9">
          <w:pPr>
            <w:pStyle w:val="Obsah1"/>
            <w:rPr>
              <w:b w:val="0"/>
              <w:noProof/>
              <w:sz w:val="17"/>
              <w:szCs w:val="17"/>
              <w:lang w:eastAsia="sk-SK"/>
            </w:rPr>
          </w:pPr>
          <w:r w:rsidRPr="0070136F">
            <w:rPr>
              <w:rFonts w:ascii="Arial" w:hAnsi="Arial"/>
              <w:b w:val="0"/>
              <w:sz w:val="17"/>
              <w:szCs w:val="17"/>
            </w:rPr>
            <w:fldChar w:fldCharType="begin"/>
          </w:r>
          <w:r w:rsidR="00551D65" w:rsidRPr="0070136F">
            <w:rPr>
              <w:rFonts w:ascii="Arial" w:hAnsi="Arial"/>
              <w:b w:val="0"/>
              <w:sz w:val="17"/>
              <w:szCs w:val="17"/>
            </w:rPr>
            <w:instrText xml:space="preserve"> TOC \o "1-3" \h \z \u </w:instrText>
          </w:r>
          <w:r w:rsidRPr="0070136F">
            <w:rPr>
              <w:rFonts w:ascii="Arial" w:hAnsi="Arial"/>
              <w:b w:val="0"/>
              <w:sz w:val="17"/>
              <w:szCs w:val="17"/>
            </w:rPr>
            <w:fldChar w:fldCharType="separate"/>
          </w:r>
          <w:hyperlink w:anchor="_Toc74742615" w:history="1">
            <w:r w:rsidR="0070136F" w:rsidRPr="0070136F">
              <w:rPr>
                <w:rStyle w:val="Hypertextovprepojenie"/>
                <w:b w:val="0"/>
                <w:noProof/>
                <w:sz w:val="17"/>
                <w:szCs w:val="17"/>
              </w:rPr>
              <w:t>1.</w:t>
            </w:r>
            <w:r w:rsidR="0070136F" w:rsidRPr="0070136F">
              <w:rPr>
                <w:b w:val="0"/>
                <w:noProof/>
                <w:sz w:val="17"/>
                <w:szCs w:val="17"/>
                <w:lang w:eastAsia="sk-SK"/>
              </w:rPr>
              <w:tab/>
            </w:r>
            <w:r w:rsidR="0070136F" w:rsidRPr="0070136F">
              <w:rPr>
                <w:rStyle w:val="Hypertextovprepojenie"/>
                <w:b w:val="0"/>
                <w:noProof/>
                <w:sz w:val="17"/>
                <w:szCs w:val="17"/>
              </w:rPr>
              <w:t>Všeobecné informácie</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_Toc74742615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5</w:t>
            </w:r>
            <w:r w:rsidR="0070136F" w:rsidRPr="0070136F">
              <w:rPr>
                <w:b w:val="0"/>
                <w:noProof/>
                <w:webHidden/>
                <w:sz w:val="17"/>
                <w:szCs w:val="17"/>
              </w:rPr>
              <w:fldChar w:fldCharType="end"/>
            </w:r>
          </w:hyperlink>
        </w:p>
        <w:p w14:paraId="7681D46F" w14:textId="77777777" w:rsidR="0070136F" w:rsidRPr="0070136F" w:rsidRDefault="00E93509">
          <w:pPr>
            <w:pStyle w:val="Obsah2"/>
            <w:rPr>
              <w:sz w:val="17"/>
              <w:szCs w:val="17"/>
              <w:lang w:eastAsia="sk-SK"/>
            </w:rPr>
          </w:pPr>
          <w:hyperlink w:anchor="_Toc74742616" w:history="1">
            <w:r w:rsidR="0070136F" w:rsidRPr="0070136F">
              <w:rPr>
                <w:rStyle w:val="Hypertextovprepojenie"/>
                <w:sz w:val="17"/>
                <w:szCs w:val="17"/>
              </w:rPr>
              <w:t>1.1</w:t>
            </w:r>
            <w:r w:rsidR="0070136F" w:rsidRPr="0070136F">
              <w:rPr>
                <w:sz w:val="17"/>
                <w:szCs w:val="17"/>
                <w:lang w:eastAsia="sk-SK"/>
              </w:rPr>
              <w:tab/>
            </w:r>
            <w:r w:rsidR="0070136F" w:rsidRPr="0070136F">
              <w:rPr>
                <w:rStyle w:val="Hypertextovprepojenie"/>
                <w:sz w:val="17"/>
                <w:szCs w:val="17"/>
              </w:rPr>
              <w:t>Cieľ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DBFA22E" w14:textId="77777777" w:rsidR="0070136F" w:rsidRPr="0070136F" w:rsidRDefault="00E93509">
          <w:pPr>
            <w:pStyle w:val="Obsah2"/>
            <w:rPr>
              <w:sz w:val="17"/>
              <w:szCs w:val="17"/>
              <w:lang w:eastAsia="sk-SK"/>
            </w:rPr>
          </w:pPr>
          <w:hyperlink w:anchor="_Toc74742617" w:history="1">
            <w:r w:rsidR="0070136F" w:rsidRPr="0070136F">
              <w:rPr>
                <w:rStyle w:val="Hypertextovprepojenie"/>
                <w:sz w:val="17"/>
                <w:szCs w:val="17"/>
              </w:rPr>
              <w:t>1.2</w:t>
            </w:r>
            <w:r w:rsidR="0070136F" w:rsidRPr="0070136F">
              <w:rPr>
                <w:sz w:val="17"/>
                <w:szCs w:val="17"/>
                <w:lang w:eastAsia="sk-SK"/>
              </w:rPr>
              <w:tab/>
            </w:r>
            <w:r w:rsidR="0070136F" w:rsidRPr="0070136F">
              <w:rPr>
                <w:rStyle w:val="Hypertextovprepojenie"/>
                <w:sz w:val="17"/>
                <w:szCs w:val="17"/>
              </w:rPr>
              <w:t>Platnosť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BBDA24A" w14:textId="77777777" w:rsidR="0070136F" w:rsidRPr="0070136F" w:rsidRDefault="00E93509">
          <w:pPr>
            <w:pStyle w:val="Obsah2"/>
            <w:rPr>
              <w:sz w:val="17"/>
              <w:szCs w:val="17"/>
              <w:lang w:eastAsia="sk-SK"/>
            </w:rPr>
          </w:pPr>
          <w:hyperlink w:anchor="_Toc74742618" w:history="1">
            <w:r w:rsidR="0070136F" w:rsidRPr="0070136F">
              <w:rPr>
                <w:rStyle w:val="Hypertextovprepojenie"/>
                <w:sz w:val="17"/>
                <w:szCs w:val="17"/>
              </w:rPr>
              <w:t>1.3</w:t>
            </w:r>
            <w:r w:rsidR="0070136F" w:rsidRPr="0070136F">
              <w:rPr>
                <w:sz w:val="17"/>
                <w:szCs w:val="17"/>
                <w:lang w:eastAsia="sk-SK"/>
              </w:rPr>
              <w:tab/>
            </w:r>
            <w:r w:rsidR="0070136F" w:rsidRPr="0070136F">
              <w:rPr>
                <w:rStyle w:val="Hypertextovprepojenie"/>
                <w:sz w:val="17"/>
                <w:szCs w:val="17"/>
              </w:rPr>
              <w:t>Definícia pojmov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6</w:t>
            </w:r>
            <w:r w:rsidR="0070136F" w:rsidRPr="0070136F">
              <w:rPr>
                <w:webHidden/>
                <w:sz w:val="17"/>
                <w:szCs w:val="17"/>
              </w:rPr>
              <w:fldChar w:fldCharType="end"/>
            </w:r>
          </w:hyperlink>
        </w:p>
        <w:p w14:paraId="6507DA28" w14:textId="77777777" w:rsidR="0070136F" w:rsidRPr="0070136F" w:rsidRDefault="00E93509">
          <w:pPr>
            <w:pStyle w:val="Obsah2"/>
            <w:rPr>
              <w:sz w:val="17"/>
              <w:szCs w:val="17"/>
              <w:lang w:eastAsia="sk-SK"/>
            </w:rPr>
          </w:pPr>
          <w:hyperlink w:anchor="_Toc74742619" w:history="1">
            <w:r w:rsidR="0070136F" w:rsidRPr="0070136F">
              <w:rPr>
                <w:rStyle w:val="Hypertextovprepojenie"/>
                <w:sz w:val="17"/>
                <w:szCs w:val="17"/>
              </w:rPr>
              <w:t>1.4</w:t>
            </w:r>
            <w:r w:rsidR="0070136F" w:rsidRPr="0070136F">
              <w:rPr>
                <w:sz w:val="17"/>
                <w:szCs w:val="17"/>
                <w:lang w:eastAsia="sk-SK"/>
              </w:rPr>
              <w:tab/>
            </w:r>
            <w:r w:rsidR="0070136F" w:rsidRPr="0070136F">
              <w:rPr>
                <w:rStyle w:val="Hypertextovprepojenie"/>
                <w:sz w:val="17"/>
                <w:szCs w:val="17"/>
              </w:rPr>
              <w:t>Použité skratky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15</w:t>
            </w:r>
            <w:r w:rsidR="0070136F" w:rsidRPr="0070136F">
              <w:rPr>
                <w:webHidden/>
                <w:sz w:val="17"/>
                <w:szCs w:val="17"/>
              </w:rPr>
              <w:fldChar w:fldCharType="end"/>
            </w:r>
          </w:hyperlink>
        </w:p>
        <w:p w14:paraId="7949124F" w14:textId="77777777" w:rsidR="0070136F" w:rsidRPr="0070136F" w:rsidRDefault="00E93509">
          <w:pPr>
            <w:pStyle w:val="Obsah2"/>
            <w:rPr>
              <w:sz w:val="17"/>
              <w:szCs w:val="17"/>
              <w:lang w:eastAsia="sk-SK"/>
            </w:rPr>
          </w:pPr>
          <w:hyperlink w:anchor="_Toc74742620" w:history="1">
            <w:r w:rsidR="0070136F" w:rsidRPr="0070136F">
              <w:rPr>
                <w:rStyle w:val="Hypertextovprepojenie"/>
                <w:sz w:val="17"/>
                <w:szCs w:val="17"/>
              </w:rPr>
              <w:t>1.5</w:t>
            </w:r>
            <w:r w:rsidR="0070136F" w:rsidRPr="0070136F">
              <w:rPr>
                <w:sz w:val="17"/>
                <w:szCs w:val="17"/>
                <w:lang w:eastAsia="sk-SK"/>
              </w:rPr>
              <w:tab/>
            </w:r>
            <w:r w:rsidR="0070136F" w:rsidRPr="0070136F">
              <w:rPr>
                <w:rStyle w:val="Hypertextovprepojenie"/>
                <w:sz w:val="17"/>
                <w:szCs w:val="17"/>
              </w:rPr>
              <w:t>Čo by mal každý záujemca o NFP vedieť a urobiť skôr, než sa rozhodne stať žiadateľom</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16</w:t>
            </w:r>
            <w:r w:rsidR="0070136F" w:rsidRPr="0070136F">
              <w:rPr>
                <w:webHidden/>
                <w:sz w:val="17"/>
                <w:szCs w:val="17"/>
              </w:rPr>
              <w:fldChar w:fldCharType="end"/>
            </w:r>
          </w:hyperlink>
        </w:p>
        <w:p w14:paraId="0350627B" w14:textId="77777777" w:rsidR="0070136F" w:rsidRPr="0070136F" w:rsidRDefault="00E93509">
          <w:pPr>
            <w:pStyle w:val="Obsah3"/>
            <w:tabs>
              <w:tab w:val="left" w:pos="1702"/>
            </w:tabs>
            <w:rPr>
              <w:noProof/>
              <w:sz w:val="17"/>
              <w:szCs w:val="17"/>
              <w:lang w:eastAsia="sk-SK"/>
            </w:rPr>
          </w:pPr>
          <w:hyperlink w:anchor="_Toc74742621" w:history="1">
            <w:r w:rsidR="0070136F" w:rsidRPr="0070136F">
              <w:rPr>
                <w:rStyle w:val="Hypertextovprepojenie"/>
                <w:noProof/>
                <w:sz w:val="17"/>
                <w:szCs w:val="17"/>
              </w:rPr>
              <w:t>1.5.1</w:t>
            </w:r>
            <w:r w:rsidR="0070136F" w:rsidRPr="0070136F">
              <w:rPr>
                <w:noProof/>
                <w:sz w:val="17"/>
                <w:szCs w:val="17"/>
                <w:lang w:eastAsia="sk-SK"/>
              </w:rPr>
              <w:tab/>
            </w:r>
            <w:r w:rsidR="0070136F" w:rsidRPr="0070136F">
              <w:rPr>
                <w:rStyle w:val="Hypertextovprepojenie"/>
                <w:noProof/>
                <w:sz w:val="17"/>
                <w:szCs w:val="17"/>
              </w:rPr>
              <w:t>Výzva na dopytovo-orientované projekty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3DDEACE0" w14:textId="77777777" w:rsidR="0070136F" w:rsidRPr="0070136F" w:rsidRDefault="00E93509">
          <w:pPr>
            <w:pStyle w:val="Obsah3"/>
            <w:tabs>
              <w:tab w:val="left" w:pos="1702"/>
            </w:tabs>
            <w:rPr>
              <w:noProof/>
              <w:sz w:val="17"/>
              <w:szCs w:val="17"/>
              <w:lang w:eastAsia="sk-SK"/>
            </w:rPr>
          </w:pPr>
          <w:hyperlink w:anchor="_Toc74742622" w:history="1">
            <w:r w:rsidR="0070136F" w:rsidRPr="0070136F">
              <w:rPr>
                <w:rStyle w:val="Hypertextovprepojenie"/>
                <w:noProof/>
                <w:sz w:val="17"/>
                <w:szCs w:val="17"/>
              </w:rPr>
              <w:t>1.5.2</w:t>
            </w:r>
            <w:r w:rsidR="0070136F" w:rsidRPr="0070136F">
              <w:rPr>
                <w:noProof/>
                <w:sz w:val="17"/>
                <w:szCs w:val="17"/>
                <w:lang w:eastAsia="sk-SK"/>
              </w:rPr>
              <w:tab/>
            </w:r>
            <w:r w:rsidR="0070136F" w:rsidRPr="0070136F">
              <w:rPr>
                <w:rStyle w:val="Hypertextovprepojenie"/>
                <w:noProof/>
                <w:sz w:val="17"/>
                <w:szCs w:val="17"/>
              </w:rPr>
              <w:t>Vyzvanie na národný projekt</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229ADCF4" w14:textId="77777777" w:rsidR="0070136F" w:rsidRPr="0070136F" w:rsidRDefault="00E93509">
          <w:pPr>
            <w:pStyle w:val="Obsah1"/>
            <w:rPr>
              <w:b w:val="0"/>
              <w:noProof/>
              <w:sz w:val="17"/>
              <w:szCs w:val="17"/>
              <w:lang w:eastAsia="sk-SK"/>
            </w:rPr>
          </w:pPr>
          <w:hyperlink w:anchor="_Toc74742623" w:history="1">
            <w:r w:rsidR="0070136F" w:rsidRPr="0070136F">
              <w:rPr>
                <w:rStyle w:val="Hypertextovprepojenie"/>
                <w:b w:val="0"/>
                <w:noProof/>
                <w:sz w:val="17"/>
                <w:szCs w:val="17"/>
              </w:rPr>
              <w:t>2.</w:t>
            </w:r>
            <w:r w:rsidR="0070136F" w:rsidRPr="0070136F">
              <w:rPr>
                <w:b w:val="0"/>
                <w:noProof/>
                <w:sz w:val="17"/>
                <w:szCs w:val="17"/>
                <w:lang w:eastAsia="sk-SK"/>
              </w:rPr>
              <w:tab/>
            </w:r>
            <w:r w:rsidR="0070136F" w:rsidRPr="0070136F">
              <w:rPr>
                <w:rStyle w:val="Hypertextovprepojenie"/>
                <w:b w:val="0"/>
                <w:noProof/>
                <w:sz w:val="17"/>
                <w:szCs w:val="17"/>
              </w:rPr>
              <w:t>Podmienky poskytnutia príspevku</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_Toc74742623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18</w:t>
            </w:r>
            <w:r w:rsidR="0070136F" w:rsidRPr="0070136F">
              <w:rPr>
                <w:b w:val="0"/>
                <w:noProof/>
                <w:webHidden/>
                <w:sz w:val="17"/>
                <w:szCs w:val="17"/>
              </w:rPr>
              <w:fldChar w:fldCharType="end"/>
            </w:r>
          </w:hyperlink>
        </w:p>
        <w:p w14:paraId="2A1B4360" w14:textId="77777777" w:rsidR="0070136F" w:rsidRPr="0070136F" w:rsidRDefault="00E93509">
          <w:pPr>
            <w:pStyle w:val="Obsah2"/>
            <w:rPr>
              <w:sz w:val="17"/>
              <w:szCs w:val="17"/>
              <w:lang w:eastAsia="sk-SK"/>
            </w:rPr>
          </w:pPr>
          <w:hyperlink w:anchor="_Toc74742624" w:history="1">
            <w:r w:rsidR="0070136F" w:rsidRPr="0070136F">
              <w:rPr>
                <w:rStyle w:val="Hypertextovprepojenie"/>
                <w:sz w:val="17"/>
                <w:szCs w:val="17"/>
              </w:rPr>
              <w:t>2.1</w:t>
            </w:r>
            <w:r w:rsidR="0070136F" w:rsidRPr="0070136F">
              <w:rPr>
                <w:sz w:val="17"/>
                <w:szCs w:val="17"/>
                <w:lang w:eastAsia="sk-SK"/>
              </w:rPr>
              <w:tab/>
            </w:r>
            <w:r w:rsidR="0070136F" w:rsidRPr="0070136F">
              <w:rPr>
                <w:rStyle w:val="Hypertextovprepojenie"/>
                <w:sz w:val="17"/>
                <w:szCs w:val="17"/>
              </w:rPr>
              <w:t>Oprávnenosť žiadateľa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2F47F55" w14:textId="77777777" w:rsidR="0070136F" w:rsidRPr="0070136F" w:rsidRDefault="00E93509">
          <w:pPr>
            <w:pStyle w:val="Obsah2"/>
            <w:rPr>
              <w:sz w:val="17"/>
              <w:szCs w:val="17"/>
              <w:lang w:eastAsia="sk-SK"/>
            </w:rPr>
          </w:pPr>
          <w:hyperlink w:anchor="_Toc74742625" w:history="1">
            <w:r w:rsidR="0070136F" w:rsidRPr="0070136F">
              <w:rPr>
                <w:rStyle w:val="Hypertextovprepojenie"/>
                <w:sz w:val="17"/>
                <w:szCs w:val="17"/>
              </w:rPr>
              <w:t>2.2</w:t>
            </w:r>
            <w:r w:rsidR="0070136F" w:rsidRPr="0070136F">
              <w:rPr>
                <w:sz w:val="17"/>
                <w:szCs w:val="17"/>
                <w:lang w:eastAsia="sk-SK"/>
              </w:rPr>
              <w:tab/>
            </w:r>
            <w:r w:rsidR="0070136F" w:rsidRPr="0070136F">
              <w:rPr>
                <w:rStyle w:val="Hypertextovprepojenie"/>
                <w:sz w:val="17"/>
                <w:szCs w:val="17"/>
              </w:rPr>
              <w:t>Oprávnenosť partnera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28C5C855" w14:textId="77777777" w:rsidR="0070136F" w:rsidRPr="0070136F" w:rsidRDefault="00E93509">
          <w:pPr>
            <w:pStyle w:val="Obsah2"/>
            <w:rPr>
              <w:sz w:val="17"/>
              <w:szCs w:val="17"/>
              <w:lang w:eastAsia="sk-SK"/>
            </w:rPr>
          </w:pPr>
          <w:hyperlink w:anchor="_Toc74742626" w:history="1">
            <w:r w:rsidR="0070136F" w:rsidRPr="0070136F">
              <w:rPr>
                <w:rStyle w:val="Hypertextovprepojenie"/>
                <w:sz w:val="17"/>
                <w:szCs w:val="17"/>
              </w:rPr>
              <w:t>2.3</w:t>
            </w:r>
            <w:r w:rsidR="0070136F" w:rsidRPr="0070136F">
              <w:rPr>
                <w:sz w:val="17"/>
                <w:szCs w:val="17"/>
                <w:lang w:eastAsia="sk-SK"/>
              </w:rPr>
              <w:tab/>
            </w:r>
            <w:r w:rsidR="0070136F" w:rsidRPr="0070136F">
              <w:rPr>
                <w:rStyle w:val="Hypertextovprepojenie"/>
                <w:sz w:val="17"/>
                <w:szCs w:val="17"/>
              </w:rPr>
              <w:t>Oprávnenosť aktivít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46A32072" w14:textId="77777777" w:rsidR="0070136F" w:rsidRPr="0070136F" w:rsidRDefault="00E93509">
          <w:pPr>
            <w:pStyle w:val="Obsah2"/>
            <w:rPr>
              <w:sz w:val="17"/>
              <w:szCs w:val="17"/>
              <w:lang w:eastAsia="sk-SK"/>
            </w:rPr>
          </w:pPr>
          <w:hyperlink w:anchor="_Toc74742627" w:history="1">
            <w:r w:rsidR="0070136F" w:rsidRPr="0070136F">
              <w:rPr>
                <w:rStyle w:val="Hypertextovprepojenie"/>
                <w:sz w:val="17"/>
                <w:szCs w:val="17"/>
              </w:rPr>
              <w:t>2.4</w:t>
            </w:r>
            <w:r w:rsidR="0070136F" w:rsidRPr="0070136F">
              <w:rPr>
                <w:sz w:val="17"/>
                <w:szCs w:val="17"/>
                <w:lang w:eastAsia="sk-SK"/>
              </w:rPr>
              <w:tab/>
            </w:r>
            <w:r w:rsidR="0070136F" w:rsidRPr="0070136F">
              <w:rPr>
                <w:rStyle w:val="Hypertextovprepojenie"/>
                <w:sz w:val="17"/>
                <w:szCs w:val="17"/>
              </w:rPr>
              <w:t>Oprávnenosť výdavkov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B209EC3" w14:textId="77777777" w:rsidR="0070136F" w:rsidRPr="0070136F" w:rsidRDefault="00E93509">
          <w:pPr>
            <w:pStyle w:val="Obsah3"/>
            <w:tabs>
              <w:tab w:val="left" w:pos="1702"/>
            </w:tabs>
            <w:rPr>
              <w:noProof/>
              <w:sz w:val="17"/>
              <w:szCs w:val="17"/>
              <w:lang w:eastAsia="sk-SK"/>
            </w:rPr>
          </w:pPr>
          <w:hyperlink w:anchor="_Toc74742628" w:history="1">
            <w:r w:rsidR="0070136F" w:rsidRPr="0070136F">
              <w:rPr>
                <w:rStyle w:val="Hypertextovprepojenie"/>
                <w:noProof/>
                <w:sz w:val="17"/>
                <w:szCs w:val="17"/>
              </w:rPr>
              <w:t>2.4.1</w:t>
            </w:r>
            <w:r w:rsidR="0070136F" w:rsidRPr="0070136F">
              <w:rPr>
                <w:noProof/>
                <w:sz w:val="17"/>
                <w:szCs w:val="17"/>
                <w:lang w:eastAsia="sk-SK"/>
              </w:rPr>
              <w:tab/>
            </w:r>
            <w:r w:rsidR="0070136F" w:rsidRPr="0070136F">
              <w:rPr>
                <w:rStyle w:val="Hypertextovprepojenie"/>
                <w:noProof/>
                <w:sz w:val="17"/>
                <w:szCs w:val="17"/>
              </w:rPr>
              <w:t>Členenie oprávnených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2D778784" w14:textId="77777777" w:rsidR="0070136F" w:rsidRPr="0070136F" w:rsidRDefault="00E93509">
          <w:pPr>
            <w:pStyle w:val="Obsah3"/>
            <w:tabs>
              <w:tab w:val="left" w:pos="1702"/>
            </w:tabs>
            <w:rPr>
              <w:noProof/>
              <w:sz w:val="17"/>
              <w:szCs w:val="17"/>
              <w:lang w:eastAsia="sk-SK"/>
            </w:rPr>
          </w:pPr>
          <w:hyperlink w:anchor="_Toc74742629" w:history="1">
            <w:r w:rsidR="0070136F" w:rsidRPr="0070136F">
              <w:rPr>
                <w:rStyle w:val="Hypertextovprepojenie"/>
                <w:noProof/>
                <w:sz w:val="17"/>
                <w:szCs w:val="17"/>
              </w:rPr>
              <w:t>2.4.2</w:t>
            </w:r>
            <w:r w:rsidR="0070136F" w:rsidRPr="0070136F">
              <w:rPr>
                <w:noProof/>
                <w:sz w:val="17"/>
                <w:szCs w:val="17"/>
                <w:lang w:eastAsia="sk-SK"/>
              </w:rPr>
              <w:tab/>
            </w:r>
            <w:r w:rsidR="0070136F" w:rsidRPr="0070136F">
              <w:rPr>
                <w:rStyle w:val="Hypertextovprepojenie"/>
                <w:noProof/>
                <w:sz w:val="17"/>
                <w:szCs w:val="17"/>
              </w:rPr>
              <w:t>Projekty generujúce čisté príjmy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5D96A35A" w14:textId="77777777" w:rsidR="0070136F" w:rsidRPr="0070136F" w:rsidRDefault="00E93509">
          <w:pPr>
            <w:pStyle w:val="Obsah3"/>
            <w:tabs>
              <w:tab w:val="left" w:pos="1702"/>
            </w:tabs>
            <w:rPr>
              <w:noProof/>
              <w:sz w:val="17"/>
              <w:szCs w:val="17"/>
              <w:lang w:eastAsia="sk-SK"/>
            </w:rPr>
          </w:pPr>
          <w:hyperlink w:anchor="_Toc74742630" w:history="1">
            <w:r w:rsidR="0070136F" w:rsidRPr="0070136F">
              <w:rPr>
                <w:rStyle w:val="Hypertextovprepojenie"/>
                <w:noProof/>
                <w:sz w:val="17"/>
                <w:szCs w:val="17"/>
              </w:rPr>
              <w:t>2.4.3</w:t>
            </w:r>
            <w:r w:rsidR="0070136F" w:rsidRPr="0070136F">
              <w:rPr>
                <w:noProof/>
                <w:sz w:val="17"/>
                <w:szCs w:val="17"/>
                <w:lang w:eastAsia="sk-SK"/>
              </w:rPr>
              <w:tab/>
            </w:r>
            <w:r w:rsidR="0070136F" w:rsidRPr="0070136F">
              <w:rPr>
                <w:rStyle w:val="Hypertextovprepojenie"/>
                <w:noProof/>
                <w:sz w:val="17"/>
                <w:szCs w:val="17"/>
              </w:rPr>
              <w:t>Projekty, ktoré vytvárajú čisté príjmy v priebehu ich implementácie a na ktoré sa ustanovenia čl. 61 ods. 1 až 6 všeobecného nariadenia nevzťahujú</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27</w:t>
            </w:r>
            <w:r w:rsidR="0070136F" w:rsidRPr="0070136F">
              <w:rPr>
                <w:noProof/>
                <w:webHidden/>
                <w:sz w:val="17"/>
                <w:szCs w:val="17"/>
              </w:rPr>
              <w:fldChar w:fldCharType="end"/>
            </w:r>
          </w:hyperlink>
        </w:p>
        <w:p w14:paraId="770589B6" w14:textId="77777777" w:rsidR="0070136F" w:rsidRPr="0070136F" w:rsidRDefault="00E93509">
          <w:pPr>
            <w:pStyle w:val="Obsah3"/>
            <w:tabs>
              <w:tab w:val="left" w:pos="1702"/>
            </w:tabs>
            <w:rPr>
              <w:noProof/>
              <w:sz w:val="17"/>
              <w:szCs w:val="17"/>
              <w:lang w:eastAsia="sk-SK"/>
            </w:rPr>
          </w:pPr>
          <w:hyperlink w:anchor="_Toc74742631" w:history="1">
            <w:r w:rsidR="0070136F" w:rsidRPr="0070136F">
              <w:rPr>
                <w:rStyle w:val="Hypertextovprepojenie"/>
                <w:noProof/>
                <w:sz w:val="17"/>
                <w:szCs w:val="17"/>
              </w:rPr>
              <w:t>2.4.4</w:t>
            </w:r>
            <w:r w:rsidR="0070136F" w:rsidRPr="0070136F">
              <w:rPr>
                <w:noProof/>
                <w:sz w:val="17"/>
                <w:szCs w:val="17"/>
                <w:lang w:eastAsia="sk-SK"/>
              </w:rPr>
              <w:tab/>
            </w:r>
            <w:r w:rsidR="0070136F" w:rsidRPr="0070136F">
              <w:rPr>
                <w:rStyle w:val="Hypertextovprepojenie"/>
                <w:noProof/>
                <w:sz w:val="17"/>
                <w:szCs w:val="17"/>
              </w:rPr>
              <w:t>Hotovostné platby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2A80F90A" w14:textId="77777777" w:rsidR="0070136F" w:rsidRPr="0070136F" w:rsidRDefault="00E93509">
          <w:pPr>
            <w:pStyle w:val="Obsah3"/>
            <w:tabs>
              <w:tab w:val="left" w:pos="1702"/>
            </w:tabs>
            <w:rPr>
              <w:noProof/>
              <w:sz w:val="17"/>
              <w:szCs w:val="17"/>
              <w:lang w:eastAsia="sk-SK"/>
            </w:rPr>
          </w:pPr>
          <w:hyperlink w:anchor="_Toc74742632" w:history="1">
            <w:r w:rsidR="0070136F" w:rsidRPr="0070136F">
              <w:rPr>
                <w:rStyle w:val="Hypertextovprepojenie"/>
                <w:noProof/>
                <w:sz w:val="17"/>
                <w:szCs w:val="17"/>
              </w:rPr>
              <w:t>2.4.5</w:t>
            </w:r>
            <w:r w:rsidR="0070136F" w:rsidRPr="0070136F">
              <w:rPr>
                <w:noProof/>
                <w:sz w:val="17"/>
                <w:szCs w:val="17"/>
                <w:lang w:eastAsia="sk-SK"/>
              </w:rPr>
              <w:tab/>
            </w:r>
            <w:r w:rsidR="0070136F" w:rsidRPr="0070136F">
              <w:rPr>
                <w:rStyle w:val="Hypertextovprepojenie"/>
                <w:noProof/>
                <w:sz w:val="17"/>
                <w:szCs w:val="17"/>
              </w:rPr>
              <w:t>Zjednodušené vykazovanie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30DEBA18" w14:textId="77777777" w:rsidR="0070136F" w:rsidRPr="0070136F" w:rsidRDefault="00E93509">
          <w:pPr>
            <w:pStyle w:val="Obsah3"/>
            <w:tabs>
              <w:tab w:val="left" w:pos="1702"/>
            </w:tabs>
            <w:rPr>
              <w:noProof/>
              <w:sz w:val="17"/>
              <w:szCs w:val="17"/>
              <w:lang w:eastAsia="sk-SK"/>
            </w:rPr>
          </w:pPr>
          <w:hyperlink w:anchor="_Toc74742633" w:history="1">
            <w:r w:rsidR="0070136F" w:rsidRPr="0070136F">
              <w:rPr>
                <w:rStyle w:val="Hypertextovprepojenie"/>
                <w:noProof/>
                <w:sz w:val="17"/>
                <w:szCs w:val="17"/>
              </w:rPr>
              <w:t>2.4.6</w:t>
            </w:r>
            <w:r w:rsidR="0070136F" w:rsidRPr="0070136F">
              <w:rPr>
                <w:noProof/>
                <w:sz w:val="17"/>
                <w:szCs w:val="17"/>
                <w:lang w:eastAsia="sk-SK"/>
              </w:rPr>
              <w:tab/>
            </w:r>
            <w:r w:rsidR="0070136F" w:rsidRPr="0070136F">
              <w:rPr>
                <w:rStyle w:val="Hypertextovprepojenie"/>
                <w:noProof/>
                <w:sz w:val="17"/>
                <w:szCs w:val="17"/>
              </w:rPr>
              <w:t>Krížové financovanie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29</w:t>
            </w:r>
            <w:r w:rsidR="0070136F" w:rsidRPr="0070136F">
              <w:rPr>
                <w:noProof/>
                <w:webHidden/>
                <w:sz w:val="17"/>
                <w:szCs w:val="17"/>
              </w:rPr>
              <w:fldChar w:fldCharType="end"/>
            </w:r>
          </w:hyperlink>
        </w:p>
        <w:p w14:paraId="6B95ECCE" w14:textId="77777777" w:rsidR="0070136F" w:rsidRPr="0070136F" w:rsidRDefault="00E93509">
          <w:pPr>
            <w:pStyle w:val="Obsah2"/>
            <w:rPr>
              <w:sz w:val="17"/>
              <w:szCs w:val="17"/>
              <w:lang w:eastAsia="sk-SK"/>
            </w:rPr>
          </w:pPr>
          <w:hyperlink w:anchor="_Toc74742634" w:history="1">
            <w:r w:rsidR="0070136F" w:rsidRPr="0070136F">
              <w:rPr>
                <w:rStyle w:val="Hypertextovprepojenie"/>
                <w:sz w:val="17"/>
                <w:szCs w:val="17"/>
              </w:rPr>
              <w:t>2.5</w:t>
            </w:r>
            <w:r w:rsidR="0070136F" w:rsidRPr="0070136F">
              <w:rPr>
                <w:sz w:val="17"/>
                <w:szCs w:val="17"/>
                <w:lang w:eastAsia="sk-SK"/>
              </w:rPr>
              <w:tab/>
            </w:r>
            <w:r w:rsidR="0070136F" w:rsidRPr="0070136F">
              <w:rPr>
                <w:rStyle w:val="Hypertextovprepojenie"/>
                <w:sz w:val="17"/>
                <w:szCs w:val="17"/>
              </w:rPr>
              <w:t>Oprávnenosť cieľovej skupiny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71AA7C9D" w14:textId="77777777" w:rsidR="0070136F" w:rsidRPr="0070136F" w:rsidRDefault="00E93509">
          <w:pPr>
            <w:pStyle w:val="Obsah2"/>
            <w:rPr>
              <w:sz w:val="17"/>
              <w:szCs w:val="17"/>
              <w:lang w:eastAsia="sk-SK"/>
            </w:rPr>
          </w:pPr>
          <w:hyperlink w:anchor="_Toc74742635" w:history="1">
            <w:r w:rsidR="0070136F" w:rsidRPr="0070136F">
              <w:rPr>
                <w:rStyle w:val="Hypertextovprepojenie"/>
                <w:sz w:val="17"/>
                <w:szCs w:val="17"/>
              </w:rPr>
              <w:t>2.6</w:t>
            </w:r>
            <w:r w:rsidR="0070136F" w:rsidRPr="0070136F">
              <w:rPr>
                <w:sz w:val="17"/>
                <w:szCs w:val="17"/>
                <w:lang w:eastAsia="sk-SK"/>
              </w:rPr>
              <w:tab/>
            </w:r>
            <w:r w:rsidR="0070136F" w:rsidRPr="0070136F">
              <w:rPr>
                <w:rStyle w:val="Hypertextovprepojenie"/>
                <w:sz w:val="17"/>
                <w:szCs w:val="17"/>
              </w:rPr>
              <w:t>Oprávnenosť miesta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347B94E3" w14:textId="77777777" w:rsidR="0070136F" w:rsidRPr="0070136F" w:rsidRDefault="00E93509">
          <w:pPr>
            <w:pStyle w:val="Obsah2"/>
            <w:rPr>
              <w:sz w:val="17"/>
              <w:szCs w:val="17"/>
              <w:lang w:eastAsia="sk-SK"/>
            </w:rPr>
          </w:pPr>
          <w:hyperlink w:anchor="_Toc74742636" w:history="1">
            <w:r w:rsidR="0070136F" w:rsidRPr="0070136F">
              <w:rPr>
                <w:rStyle w:val="Hypertextovprepojenie"/>
                <w:sz w:val="17"/>
                <w:szCs w:val="17"/>
              </w:rPr>
              <w:t>2.7</w:t>
            </w:r>
            <w:r w:rsidR="0070136F" w:rsidRPr="0070136F">
              <w:rPr>
                <w:sz w:val="17"/>
                <w:szCs w:val="17"/>
                <w:lang w:eastAsia="sk-SK"/>
              </w:rPr>
              <w:tab/>
            </w:r>
            <w:r w:rsidR="0070136F" w:rsidRPr="0070136F">
              <w:rPr>
                <w:rStyle w:val="Hypertextovprepojenie"/>
                <w:sz w:val="17"/>
                <w:szCs w:val="17"/>
              </w:rPr>
              <w:t>Kritériá pre výber projektov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040B9A11" w14:textId="77777777" w:rsidR="0070136F" w:rsidRPr="0070136F" w:rsidRDefault="00E93509">
          <w:pPr>
            <w:pStyle w:val="Obsah2"/>
            <w:rPr>
              <w:sz w:val="17"/>
              <w:szCs w:val="17"/>
              <w:lang w:eastAsia="sk-SK"/>
            </w:rPr>
          </w:pPr>
          <w:hyperlink w:anchor="_Toc74742637" w:history="1">
            <w:r w:rsidR="0070136F" w:rsidRPr="0070136F">
              <w:rPr>
                <w:rStyle w:val="Hypertextovprepojenie"/>
                <w:sz w:val="17"/>
                <w:szCs w:val="17"/>
              </w:rPr>
              <w:t>2.9</w:t>
            </w:r>
            <w:r w:rsidR="0070136F" w:rsidRPr="0070136F">
              <w:rPr>
                <w:sz w:val="17"/>
                <w:szCs w:val="17"/>
                <w:lang w:eastAsia="sk-SK"/>
              </w:rPr>
              <w:tab/>
            </w:r>
            <w:r w:rsidR="0070136F" w:rsidRPr="0070136F">
              <w:rPr>
                <w:rStyle w:val="Hypertextovprepojenie"/>
                <w:sz w:val="17"/>
                <w:szCs w:val="17"/>
              </w:rPr>
              <w:t>Splnenie podmienok ustanovených v osobitných predpisov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31</w:t>
            </w:r>
            <w:r w:rsidR="0070136F" w:rsidRPr="0070136F">
              <w:rPr>
                <w:webHidden/>
                <w:sz w:val="17"/>
                <w:szCs w:val="17"/>
              </w:rPr>
              <w:fldChar w:fldCharType="end"/>
            </w:r>
          </w:hyperlink>
        </w:p>
        <w:p w14:paraId="4C222A3C" w14:textId="77777777" w:rsidR="0070136F" w:rsidRPr="0070136F" w:rsidRDefault="00E93509">
          <w:pPr>
            <w:pStyle w:val="Obsah3"/>
            <w:rPr>
              <w:noProof/>
              <w:sz w:val="17"/>
              <w:szCs w:val="17"/>
              <w:lang w:eastAsia="sk-SK"/>
            </w:rPr>
          </w:pPr>
          <w:hyperlink w:anchor="_Toc74742638" w:history="1">
            <w:r w:rsidR="0070136F" w:rsidRPr="0070136F">
              <w:rPr>
                <w:rStyle w:val="Hypertextovprepojenie"/>
                <w:noProof/>
                <w:sz w:val="17"/>
                <w:szCs w:val="17"/>
              </w:rPr>
              <w:t>2.9.1 Podmienky týkajúce sa štátnej pomoci a vyplývajúce zo schém štátnej pomoci/pomoc de minimis</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55BB1224" w14:textId="77777777" w:rsidR="0070136F" w:rsidRPr="0070136F" w:rsidRDefault="00E93509">
          <w:pPr>
            <w:pStyle w:val="Obsah3"/>
            <w:tabs>
              <w:tab w:val="left" w:pos="1702"/>
            </w:tabs>
            <w:rPr>
              <w:noProof/>
              <w:sz w:val="17"/>
              <w:szCs w:val="17"/>
              <w:lang w:eastAsia="sk-SK"/>
            </w:rPr>
          </w:pPr>
          <w:hyperlink w:anchor="_Toc74742639" w:history="1">
            <w:r w:rsidR="0070136F" w:rsidRPr="0070136F">
              <w:rPr>
                <w:rStyle w:val="Hypertextovprepojenie"/>
                <w:noProof/>
                <w:sz w:val="17"/>
                <w:szCs w:val="17"/>
              </w:rPr>
              <w:t>2.9.2</w:t>
            </w:r>
            <w:r w:rsidR="0070136F" w:rsidRPr="0070136F">
              <w:rPr>
                <w:noProof/>
                <w:sz w:val="17"/>
                <w:szCs w:val="17"/>
                <w:lang w:eastAsia="sk-SK"/>
              </w:rPr>
              <w:tab/>
            </w:r>
            <w:r w:rsidR="0070136F" w:rsidRPr="0070136F">
              <w:rPr>
                <w:rStyle w:val="Hypertextovprepojenie"/>
                <w:noProof/>
                <w:sz w:val="17"/>
                <w:szCs w:val="17"/>
              </w:rPr>
              <w:t>Oprávnenosť z hľadiska verejného obstarávania na hlavné aktivity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04B3E0D3" w14:textId="77777777" w:rsidR="0070136F" w:rsidRPr="0070136F" w:rsidRDefault="00E93509">
          <w:pPr>
            <w:pStyle w:val="Obsah3"/>
            <w:rPr>
              <w:noProof/>
              <w:sz w:val="17"/>
              <w:szCs w:val="17"/>
              <w:lang w:eastAsia="sk-SK"/>
            </w:rPr>
          </w:pPr>
          <w:hyperlink w:anchor="_Toc74742640" w:history="1">
            <w:r w:rsidR="0070136F" w:rsidRPr="0070136F">
              <w:rPr>
                <w:rStyle w:val="Hypertextovprepojenie"/>
                <w:noProof/>
                <w:sz w:val="17"/>
                <w:szCs w:val="17"/>
              </w:rPr>
              <w:t>2.9.3 Zákaz nelegálnej práce a nelegálneho zamestnávania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2A65BF82" w14:textId="77777777" w:rsidR="0070136F" w:rsidRPr="0070136F" w:rsidRDefault="00E93509">
          <w:pPr>
            <w:pStyle w:val="Obsah2"/>
            <w:rPr>
              <w:sz w:val="17"/>
              <w:szCs w:val="17"/>
              <w:lang w:eastAsia="sk-SK"/>
            </w:rPr>
          </w:pPr>
          <w:hyperlink w:anchor="_Toc74742642" w:history="1">
            <w:r w:rsidR="0070136F" w:rsidRPr="0070136F">
              <w:rPr>
                <w:rStyle w:val="Hypertextovprepojenie"/>
                <w:sz w:val="17"/>
                <w:szCs w:val="17"/>
              </w:rPr>
              <w:t>2.10</w:t>
            </w:r>
            <w:r w:rsidR="0070136F" w:rsidRPr="0070136F">
              <w:rPr>
                <w:sz w:val="17"/>
                <w:szCs w:val="17"/>
                <w:lang w:eastAsia="sk-SK"/>
              </w:rPr>
              <w:tab/>
            </w:r>
            <w:r w:rsidR="0070136F" w:rsidRPr="0070136F">
              <w:rPr>
                <w:rStyle w:val="Hypertextovprepojenie"/>
                <w:sz w:val="17"/>
                <w:szCs w:val="17"/>
              </w:rPr>
              <w:t>Ďalšie podmienky poskytnutia príspevku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_Toc74742642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32</w:t>
            </w:r>
            <w:r w:rsidR="0070136F" w:rsidRPr="0070136F">
              <w:rPr>
                <w:webHidden/>
                <w:sz w:val="17"/>
                <w:szCs w:val="17"/>
              </w:rPr>
              <w:fldChar w:fldCharType="end"/>
            </w:r>
          </w:hyperlink>
        </w:p>
        <w:p w14:paraId="1C70B0E0" w14:textId="77777777" w:rsidR="0070136F" w:rsidRPr="0070136F" w:rsidRDefault="00E93509">
          <w:pPr>
            <w:pStyle w:val="Obsah3"/>
            <w:rPr>
              <w:noProof/>
              <w:sz w:val="17"/>
              <w:szCs w:val="17"/>
              <w:lang w:eastAsia="sk-SK"/>
            </w:rPr>
          </w:pPr>
          <w:hyperlink w:anchor="_Toc74742643" w:history="1">
            <w:r w:rsidR="0070136F" w:rsidRPr="0070136F">
              <w:rPr>
                <w:rStyle w:val="Hypertextovprepojenie"/>
                <w:noProof/>
                <w:sz w:val="17"/>
                <w:szCs w:val="17"/>
              </w:rPr>
              <w:t>2.10.1 Časová oprávnenosť realizácie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2A3E4244" w14:textId="77777777" w:rsidR="0070136F" w:rsidRPr="0070136F" w:rsidRDefault="00E93509">
          <w:pPr>
            <w:pStyle w:val="Obsah3"/>
            <w:rPr>
              <w:noProof/>
              <w:sz w:val="17"/>
              <w:szCs w:val="17"/>
              <w:lang w:eastAsia="sk-SK"/>
            </w:rPr>
          </w:pPr>
          <w:hyperlink w:anchor="_Toc74742644" w:history="1">
            <w:r w:rsidR="0070136F" w:rsidRPr="0070136F">
              <w:rPr>
                <w:rStyle w:val="Hypertextovprepojenie"/>
                <w:noProof/>
                <w:sz w:val="17"/>
                <w:szCs w:val="17"/>
              </w:rPr>
              <w:t>2.10.2 Oprávnenosť z hľadiska súladu s HP</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180E9B8" w14:textId="77777777" w:rsidR="0070136F" w:rsidRPr="0070136F" w:rsidRDefault="00E93509">
          <w:pPr>
            <w:pStyle w:val="Obsah3"/>
            <w:rPr>
              <w:noProof/>
              <w:sz w:val="17"/>
              <w:szCs w:val="17"/>
              <w:lang w:eastAsia="sk-SK"/>
            </w:rPr>
          </w:pPr>
          <w:hyperlink w:anchor="_Toc74742645" w:history="1">
            <w:r w:rsidR="0070136F" w:rsidRPr="0070136F">
              <w:rPr>
                <w:rStyle w:val="Hypertextovprepojenie"/>
                <w:noProof/>
                <w:sz w:val="17"/>
                <w:szCs w:val="17"/>
              </w:rPr>
              <w:t>2.10.3 Maximálna a minimálna výška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9930878" w14:textId="77777777" w:rsidR="0070136F" w:rsidRPr="0070136F" w:rsidRDefault="00E93509">
          <w:pPr>
            <w:pStyle w:val="Obsah3"/>
            <w:rPr>
              <w:noProof/>
              <w:sz w:val="17"/>
              <w:szCs w:val="17"/>
              <w:lang w:eastAsia="sk-SK"/>
            </w:rPr>
          </w:pPr>
          <w:hyperlink w:anchor="_Toc74742646" w:history="1">
            <w:r w:rsidR="0070136F" w:rsidRPr="0070136F">
              <w:rPr>
                <w:rStyle w:val="Hypertextovprepojenie"/>
                <w:rFonts w:cs="Arial"/>
                <w:noProof/>
                <w:sz w:val="17"/>
                <w:szCs w:val="17"/>
              </w:rPr>
              <w:t>2.10.4 Podmienky poskytnutia príspevku z hľadiska definovania merateľných ukazovateľov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58B8A827" w14:textId="77777777" w:rsidR="0070136F" w:rsidRPr="0070136F" w:rsidRDefault="00E93509">
          <w:pPr>
            <w:pStyle w:val="Obsah3"/>
            <w:rPr>
              <w:noProof/>
              <w:sz w:val="17"/>
              <w:szCs w:val="17"/>
              <w:lang w:eastAsia="sk-SK"/>
            </w:rPr>
          </w:pPr>
          <w:hyperlink w:anchor="_Toc74742647" w:history="1">
            <w:r w:rsidR="0070136F" w:rsidRPr="0070136F">
              <w:rPr>
                <w:rStyle w:val="Hypertextovprepojenie"/>
                <w:rFonts w:cs="Arial"/>
                <w:noProof/>
                <w:sz w:val="17"/>
                <w:szCs w:val="17"/>
              </w:rPr>
              <w:t>2.10.5  Oprávnenosť subjektu na spoluprácu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_Toc74742647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33</w:t>
            </w:r>
            <w:r w:rsidR="0070136F" w:rsidRPr="0070136F">
              <w:rPr>
                <w:noProof/>
                <w:webHidden/>
                <w:sz w:val="17"/>
                <w:szCs w:val="17"/>
              </w:rPr>
              <w:fldChar w:fldCharType="end"/>
            </w:r>
          </w:hyperlink>
        </w:p>
        <w:p w14:paraId="3F17C1BA" w14:textId="77777777" w:rsidR="0070136F" w:rsidRPr="0070136F" w:rsidRDefault="00E93509">
          <w:pPr>
            <w:pStyle w:val="Obsah3"/>
            <w:tabs>
              <w:tab w:val="left" w:pos="1702"/>
            </w:tabs>
            <w:rPr>
              <w:noProof/>
              <w:sz w:val="17"/>
              <w:szCs w:val="17"/>
              <w:lang w:eastAsia="sk-SK"/>
            </w:rPr>
          </w:pPr>
          <w:hyperlink w:anchor="_Toc74742648" w:history="1">
            <w:r w:rsidR="0070136F" w:rsidRPr="0070136F">
              <w:rPr>
                <w:rStyle w:val="Hypertextovprepojenie"/>
                <w:noProof/>
                <w:sz w:val="17"/>
                <w:szCs w:val="17"/>
              </w:rPr>
              <w:t>2.10.6</w:t>
            </w:r>
            <w:r w:rsidR="0070136F" w:rsidRPr="0070136F">
              <w:rPr>
                <w:noProof/>
                <w:sz w:val="17"/>
                <w:szCs w:val="17"/>
                <w:lang w:eastAsia="sk-SK"/>
              </w:rPr>
              <w:tab/>
            </w:r>
            <w:r w:rsidR="0070136F" w:rsidRPr="0070136F">
              <w:rPr>
                <w:rStyle w:val="Hypertextovprepojenie"/>
                <w:noProof/>
                <w:sz w:val="17"/>
                <w:szCs w:val="17"/>
              </w:rPr>
              <w:t>Intenzita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34</w:t>
            </w:r>
            <w:r w:rsidR="0070136F" w:rsidRPr="0070136F">
              <w:rPr>
                <w:noProof/>
                <w:webHidden/>
                <w:sz w:val="17"/>
                <w:szCs w:val="17"/>
              </w:rPr>
              <w:fldChar w:fldCharType="end"/>
            </w:r>
          </w:hyperlink>
        </w:p>
        <w:p w14:paraId="0D6FC315" w14:textId="77777777" w:rsidR="0070136F" w:rsidRPr="0070136F" w:rsidRDefault="00E93509">
          <w:pPr>
            <w:pStyle w:val="Obsah1"/>
            <w:rPr>
              <w:b w:val="0"/>
              <w:noProof/>
              <w:sz w:val="17"/>
              <w:szCs w:val="17"/>
              <w:lang w:eastAsia="sk-SK"/>
            </w:rPr>
          </w:pPr>
          <w:hyperlink w:anchor="_Toc74742649" w:history="1">
            <w:r w:rsidR="0070136F" w:rsidRPr="0070136F">
              <w:rPr>
                <w:rStyle w:val="Hypertextovprepojenie"/>
                <w:b w:val="0"/>
                <w:noProof/>
                <w:sz w:val="17"/>
                <w:szCs w:val="17"/>
              </w:rPr>
              <w:t>3.</w:t>
            </w:r>
            <w:r w:rsidR="0070136F" w:rsidRPr="0070136F">
              <w:rPr>
                <w:b w:val="0"/>
                <w:noProof/>
                <w:sz w:val="17"/>
                <w:szCs w:val="17"/>
                <w:lang w:eastAsia="sk-SK"/>
              </w:rPr>
              <w:tab/>
            </w:r>
            <w:r w:rsidR="0070136F" w:rsidRPr="0070136F">
              <w:rPr>
                <w:rStyle w:val="Hypertextovprepojenie"/>
                <w:b w:val="0"/>
                <w:noProof/>
                <w:sz w:val="17"/>
                <w:szCs w:val="17"/>
              </w:rPr>
              <w:t>Ako požiadať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_Toc74742649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39</w:t>
            </w:r>
            <w:r w:rsidR="0070136F" w:rsidRPr="0070136F">
              <w:rPr>
                <w:b w:val="0"/>
                <w:noProof/>
                <w:webHidden/>
                <w:sz w:val="17"/>
                <w:szCs w:val="17"/>
              </w:rPr>
              <w:fldChar w:fldCharType="end"/>
            </w:r>
          </w:hyperlink>
        </w:p>
        <w:p w14:paraId="139BAD2F" w14:textId="77777777" w:rsidR="0070136F" w:rsidRPr="0070136F" w:rsidRDefault="00E93509">
          <w:pPr>
            <w:pStyle w:val="Obsah2"/>
            <w:rPr>
              <w:sz w:val="17"/>
              <w:szCs w:val="17"/>
              <w:lang w:eastAsia="sk-SK"/>
            </w:rPr>
          </w:pPr>
          <w:hyperlink w:anchor="_Toc74742650" w:history="1">
            <w:r w:rsidR="0070136F" w:rsidRPr="0070136F">
              <w:rPr>
                <w:rStyle w:val="Hypertextovprepojenie"/>
                <w:sz w:val="17"/>
                <w:szCs w:val="17"/>
              </w:rPr>
              <w:t>3.1</w:t>
            </w:r>
            <w:r w:rsidR="0070136F" w:rsidRPr="0070136F">
              <w:rPr>
                <w:sz w:val="17"/>
                <w:szCs w:val="17"/>
                <w:lang w:eastAsia="sk-SK"/>
              </w:rPr>
              <w:tab/>
            </w:r>
            <w:r w:rsidR="0070136F" w:rsidRPr="0070136F">
              <w:rPr>
                <w:rStyle w:val="Hypertextovprepojenie"/>
                <w:sz w:val="17"/>
                <w:szCs w:val="17"/>
              </w:rPr>
              <w:t>Základné informácie k ŽoNFP v časovej postupnosti jednotlivých krokov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39</w:t>
            </w:r>
            <w:r w:rsidR="0070136F" w:rsidRPr="0070136F">
              <w:rPr>
                <w:webHidden/>
                <w:sz w:val="17"/>
                <w:szCs w:val="17"/>
              </w:rPr>
              <w:fldChar w:fldCharType="end"/>
            </w:r>
          </w:hyperlink>
        </w:p>
        <w:p w14:paraId="564FB286" w14:textId="77777777" w:rsidR="0070136F" w:rsidRPr="0070136F" w:rsidRDefault="00E93509">
          <w:pPr>
            <w:pStyle w:val="Obsah3"/>
            <w:tabs>
              <w:tab w:val="left" w:pos="1702"/>
            </w:tabs>
            <w:rPr>
              <w:noProof/>
              <w:sz w:val="17"/>
              <w:szCs w:val="17"/>
              <w:lang w:eastAsia="sk-SK"/>
            </w:rPr>
          </w:pPr>
          <w:hyperlink w:anchor="_Toc74742651" w:history="1">
            <w:r w:rsidR="0070136F" w:rsidRPr="0070136F">
              <w:rPr>
                <w:rStyle w:val="Hypertextovprepojenie"/>
                <w:noProof/>
                <w:sz w:val="17"/>
                <w:szCs w:val="17"/>
              </w:rPr>
              <w:t>3.1.1</w:t>
            </w:r>
            <w:r w:rsidR="0070136F" w:rsidRPr="0070136F">
              <w:rPr>
                <w:noProof/>
                <w:sz w:val="17"/>
                <w:szCs w:val="17"/>
                <w:lang w:eastAsia="sk-SK"/>
              </w:rPr>
              <w:tab/>
            </w:r>
            <w:r w:rsidR="0070136F" w:rsidRPr="0070136F">
              <w:rPr>
                <w:rStyle w:val="Hypertextovprepojenie"/>
                <w:noProof/>
                <w:sz w:val="17"/>
                <w:szCs w:val="17"/>
              </w:rPr>
              <w:t>Zoznam príloh</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40</w:t>
            </w:r>
            <w:r w:rsidR="0070136F" w:rsidRPr="0070136F">
              <w:rPr>
                <w:noProof/>
                <w:webHidden/>
                <w:sz w:val="17"/>
                <w:szCs w:val="17"/>
              </w:rPr>
              <w:fldChar w:fldCharType="end"/>
            </w:r>
          </w:hyperlink>
        </w:p>
        <w:p w14:paraId="4A809F56" w14:textId="77777777" w:rsidR="0070136F" w:rsidRPr="0070136F" w:rsidRDefault="00E93509">
          <w:pPr>
            <w:pStyle w:val="Obsah2"/>
            <w:rPr>
              <w:sz w:val="17"/>
              <w:szCs w:val="17"/>
              <w:lang w:eastAsia="sk-SK"/>
            </w:rPr>
          </w:pPr>
          <w:hyperlink w:anchor="_Toc74742652" w:history="1">
            <w:r w:rsidR="0070136F" w:rsidRPr="0070136F">
              <w:rPr>
                <w:rStyle w:val="Hypertextovprepojenie"/>
                <w:sz w:val="17"/>
                <w:szCs w:val="17"/>
              </w:rPr>
              <w:t>3.2 Pokyny pre vyplnenie formulára ŽoNFP a príloh</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41</w:t>
            </w:r>
            <w:r w:rsidR="0070136F" w:rsidRPr="0070136F">
              <w:rPr>
                <w:webHidden/>
                <w:sz w:val="17"/>
                <w:szCs w:val="17"/>
              </w:rPr>
              <w:fldChar w:fldCharType="end"/>
            </w:r>
          </w:hyperlink>
        </w:p>
        <w:p w14:paraId="436D8C38" w14:textId="77777777" w:rsidR="0070136F" w:rsidRPr="0070136F" w:rsidRDefault="00E93509">
          <w:pPr>
            <w:pStyle w:val="Obsah3"/>
            <w:rPr>
              <w:noProof/>
              <w:sz w:val="17"/>
              <w:szCs w:val="17"/>
              <w:lang w:eastAsia="sk-SK"/>
            </w:rPr>
          </w:pPr>
          <w:hyperlink w:anchor="_Toc74742653" w:history="1">
            <w:r w:rsidR="0070136F" w:rsidRPr="0070136F">
              <w:rPr>
                <w:rStyle w:val="Hypertextovprepojenie"/>
                <w:noProof/>
                <w:sz w:val="17"/>
                <w:szCs w:val="17"/>
              </w:rPr>
              <w:t>3.2.1 Všeobecné ustanovenia k niektorým typom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45</w:t>
            </w:r>
            <w:r w:rsidR="0070136F" w:rsidRPr="0070136F">
              <w:rPr>
                <w:noProof/>
                <w:webHidden/>
                <w:sz w:val="17"/>
                <w:szCs w:val="17"/>
              </w:rPr>
              <w:fldChar w:fldCharType="end"/>
            </w:r>
          </w:hyperlink>
        </w:p>
        <w:p w14:paraId="5CA92259" w14:textId="77777777" w:rsidR="0070136F" w:rsidRPr="0070136F" w:rsidRDefault="00E93509">
          <w:pPr>
            <w:pStyle w:val="Obsah2"/>
            <w:rPr>
              <w:sz w:val="17"/>
              <w:szCs w:val="17"/>
              <w:lang w:eastAsia="sk-SK"/>
            </w:rPr>
          </w:pPr>
          <w:hyperlink w:anchor="_Toc74742654" w:history="1">
            <w:r w:rsidR="0070136F" w:rsidRPr="0070136F">
              <w:rPr>
                <w:rStyle w:val="Hypertextovprepojenie"/>
                <w:sz w:val="17"/>
                <w:szCs w:val="17"/>
              </w:rPr>
              <w:t>3.3</w:t>
            </w:r>
            <w:r w:rsidR="0070136F" w:rsidRPr="0070136F">
              <w:rPr>
                <w:sz w:val="17"/>
                <w:szCs w:val="17"/>
                <w:lang w:eastAsia="sk-SK"/>
              </w:rPr>
              <w:tab/>
            </w:r>
            <w:r w:rsidR="0070136F" w:rsidRPr="0070136F">
              <w:rPr>
                <w:rStyle w:val="Hypertextovprepojenie"/>
                <w:sz w:val="17"/>
                <w:szCs w:val="17"/>
              </w:rPr>
              <w:t>Spôsob predloženia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71</w:t>
            </w:r>
            <w:r w:rsidR="0070136F" w:rsidRPr="0070136F">
              <w:rPr>
                <w:webHidden/>
                <w:sz w:val="17"/>
                <w:szCs w:val="17"/>
              </w:rPr>
              <w:fldChar w:fldCharType="end"/>
            </w:r>
          </w:hyperlink>
        </w:p>
        <w:p w14:paraId="5F97A0A6" w14:textId="77777777" w:rsidR="0070136F" w:rsidRPr="0070136F" w:rsidRDefault="00E93509">
          <w:pPr>
            <w:pStyle w:val="Obsah3"/>
            <w:tabs>
              <w:tab w:val="left" w:pos="1702"/>
            </w:tabs>
            <w:rPr>
              <w:noProof/>
              <w:sz w:val="17"/>
              <w:szCs w:val="17"/>
              <w:lang w:eastAsia="sk-SK"/>
            </w:rPr>
          </w:pPr>
          <w:hyperlink w:anchor="_Toc74742655" w:history="1">
            <w:r w:rsidR="0070136F" w:rsidRPr="0070136F">
              <w:rPr>
                <w:rStyle w:val="Hypertextovprepojenie"/>
                <w:noProof/>
                <w:sz w:val="17"/>
                <w:szCs w:val="17"/>
              </w:rPr>
              <w:t>3.3.1</w:t>
            </w:r>
            <w:r w:rsidR="0070136F" w:rsidRPr="0070136F">
              <w:rPr>
                <w:noProof/>
                <w:sz w:val="17"/>
                <w:szCs w:val="17"/>
                <w:lang w:eastAsia="sk-SK"/>
              </w:rPr>
              <w:tab/>
            </w:r>
            <w:r w:rsidR="0070136F" w:rsidRPr="0070136F">
              <w:rPr>
                <w:rStyle w:val="Hypertextovprepojenie"/>
                <w:noProof/>
                <w:sz w:val="17"/>
                <w:szCs w:val="17"/>
              </w:rPr>
              <w:t>Predloženie ŽoNFP prostredníctvom ITMS2014+</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72</w:t>
            </w:r>
            <w:r w:rsidR="0070136F" w:rsidRPr="0070136F">
              <w:rPr>
                <w:noProof/>
                <w:webHidden/>
                <w:sz w:val="17"/>
                <w:szCs w:val="17"/>
              </w:rPr>
              <w:fldChar w:fldCharType="end"/>
            </w:r>
          </w:hyperlink>
        </w:p>
        <w:p w14:paraId="56FAE4DB" w14:textId="77777777" w:rsidR="0070136F" w:rsidRPr="0070136F" w:rsidRDefault="00E93509">
          <w:pPr>
            <w:pStyle w:val="Obsah3"/>
            <w:tabs>
              <w:tab w:val="left" w:pos="1702"/>
            </w:tabs>
            <w:rPr>
              <w:noProof/>
              <w:sz w:val="17"/>
              <w:szCs w:val="17"/>
              <w:lang w:eastAsia="sk-SK"/>
            </w:rPr>
          </w:pPr>
          <w:hyperlink w:anchor="_Toc74742656" w:history="1">
            <w:r w:rsidR="0070136F" w:rsidRPr="0070136F">
              <w:rPr>
                <w:rStyle w:val="Hypertextovprepojenie"/>
                <w:noProof/>
                <w:sz w:val="17"/>
                <w:szCs w:val="17"/>
              </w:rPr>
              <w:t>3.3.2</w:t>
            </w:r>
            <w:r w:rsidR="0070136F" w:rsidRPr="0070136F">
              <w:rPr>
                <w:noProof/>
                <w:sz w:val="17"/>
                <w:szCs w:val="17"/>
                <w:lang w:eastAsia="sk-SK"/>
              </w:rPr>
              <w:tab/>
            </w:r>
            <w:r w:rsidR="0070136F" w:rsidRPr="0070136F">
              <w:rPr>
                <w:rStyle w:val="Hypertextovprepojenie"/>
                <w:noProof/>
                <w:sz w:val="17"/>
                <w:szCs w:val="17"/>
              </w:rPr>
              <w:t>Predloženie ŽoNFP v určenej forme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73</w:t>
            </w:r>
            <w:r w:rsidR="0070136F" w:rsidRPr="0070136F">
              <w:rPr>
                <w:noProof/>
                <w:webHidden/>
                <w:sz w:val="17"/>
                <w:szCs w:val="17"/>
              </w:rPr>
              <w:fldChar w:fldCharType="end"/>
            </w:r>
          </w:hyperlink>
        </w:p>
        <w:p w14:paraId="722A9C9E" w14:textId="77777777" w:rsidR="0070136F" w:rsidRPr="0070136F" w:rsidRDefault="00E93509">
          <w:pPr>
            <w:pStyle w:val="Obsah1"/>
            <w:rPr>
              <w:b w:val="0"/>
              <w:noProof/>
              <w:sz w:val="17"/>
              <w:szCs w:val="17"/>
              <w:lang w:eastAsia="sk-SK"/>
            </w:rPr>
          </w:pPr>
          <w:hyperlink w:anchor="_Toc74742657" w:history="1">
            <w:r w:rsidR="0070136F" w:rsidRPr="0070136F">
              <w:rPr>
                <w:rStyle w:val="Hypertextovprepojenie"/>
                <w:b w:val="0"/>
                <w:noProof/>
                <w:sz w:val="17"/>
                <w:szCs w:val="17"/>
              </w:rPr>
              <w:t>4.</w:t>
            </w:r>
            <w:r w:rsidR="0070136F" w:rsidRPr="0070136F">
              <w:rPr>
                <w:b w:val="0"/>
                <w:noProof/>
                <w:sz w:val="17"/>
                <w:szCs w:val="17"/>
                <w:lang w:eastAsia="sk-SK"/>
              </w:rPr>
              <w:tab/>
            </w:r>
            <w:r w:rsidR="0070136F" w:rsidRPr="0070136F">
              <w:rPr>
                <w:rStyle w:val="Hypertextovprepojenie"/>
                <w:b w:val="0"/>
                <w:noProof/>
                <w:sz w:val="17"/>
                <w:szCs w:val="17"/>
              </w:rPr>
              <w:t>Postup schvaľovania ŽoNFP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_Toc74742657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75</w:t>
            </w:r>
            <w:r w:rsidR="0070136F" w:rsidRPr="0070136F">
              <w:rPr>
                <w:b w:val="0"/>
                <w:noProof/>
                <w:webHidden/>
                <w:sz w:val="17"/>
                <w:szCs w:val="17"/>
              </w:rPr>
              <w:fldChar w:fldCharType="end"/>
            </w:r>
          </w:hyperlink>
        </w:p>
        <w:p w14:paraId="67C74B4A" w14:textId="77777777" w:rsidR="0070136F" w:rsidRPr="0070136F" w:rsidRDefault="00E93509">
          <w:pPr>
            <w:pStyle w:val="Obsah2"/>
            <w:rPr>
              <w:sz w:val="17"/>
              <w:szCs w:val="17"/>
              <w:lang w:eastAsia="sk-SK"/>
            </w:rPr>
          </w:pPr>
          <w:hyperlink w:anchor="_Toc74742658" w:history="1">
            <w:r w:rsidR="0070136F" w:rsidRPr="0070136F">
              <w:rPr>
                <w:rStyle w:val="Hypertextovprepojenie"/>
                <w:sz w:val="17"/>
                <w:szCs w:val="17"/>
              </w:rPr>
              <w:t>4.1</w:t>
            </w:r>
            <w:r w:rsidR="0070136F" w:rsidRPr="0070136F">
              <w:rPr>
                <w:sz w:val="17"/>
                <w:szCs w:val="17"/>
                <w:lang w:eastAsia="sk-SK"/>
              </w:rPr>
              <w:tab/>
            </w:r>
            <w:r w:rsidR="0070136F" w:rsidRPr="0070136F">
              <w:rPr>
                <w:rStyle w:val="Hypertextovprepojenie"/>
                <w:sz w:val="17"/>
                <w:szCs w:val="17"/>
              </w:rPr>
              <w:t>Administratívne overenie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75</w:t>
            </w:r>
            <w:r w:rsidR="0070136F" w:rsidRPr="0070136F">
              <w:rPr>
                <w:webHidden/>
                <w:sz w:val="17"/>
                <w:szCs w:val="17"/>
              </w:rPr>
              <w:fldChar w:fldCharType="end"/>
            </w:r>
          </w:hyperlink>
        </w:p>
        <w:p w14:paraId="63A03351" w14:textId="77777777" w:rsidR="0070136F" w:rsidRPr="0070136F" w:rsidRDefault="00E93509">
          <w:pPr>
            <w:pStyle w:val="Obsah2"/>
            <w:rPr>
              <w:sz w:val="17"/>
              <w:szCs w:val="17"/>
              <w:lang w:eastAsia="sk-SK"/>
            </w:rPr>
          </w:pPr>
          <w:hyperlink w:anchor="_Toc74742659" w:history="1">
            <w:r w:rsidR="0070136F" w:rsidRPr="0070136F">
              <w:rPr>
                <w:rStyle w:val="Hypertextovprepojenie"/>
                <w:sz w:val="17"/>
                <w:szCs w:val="17"/>
              </w:rPr>
              <w:t>4.2</w:t>
            </w:r>
            <w:r w:rsidR="0070136F" w:rsidRPr="0070136F">
              <w:rPr>
                <w:sz w:val="17"/>
                <w:szCs w:val="17"/>
                <w:lang w:eastAsia="sk-SK"/>
              </w:rPr>
              <w:tab/>
            </w:r>
            <w:r w:rsidR="0070136F" w:rsidRPr="0070136F">
              <w:rPr>
                <w:rStyle w:val="Hypertextovprepojenie"/>
                <w:sz w:val="17"/>
                <w:szCs w:val="17"/>
              </w:rPr>
              <w:t>Odborné hodnotenie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76</w:t>
            </w:r>
            <w:r w:rsidR="0070136F" w:rsidRPr="0070136F">
              <w:rPr>
                <w:webHidden/>
                <w:sz w:val="17"/>
                <w:szCs w:val="17"/>
              </w:rPr>
              <w:fldChar w:fldCharType="end"/>
            </w:r>
          </w:hyperlink>
        </w:p>
        <w:p w14:paraId="13DD97AD" w14:textId="77777777" w:rsidR="0070136F" w:rsidRPr="0070136F" w:rsidRDefault="00E93509">
          <w:pPr>
            <w:pStyle w:val="Obsah2"/>
            <w:rPr>
              <w:sz w:val="17"/>
              <w:szCs w:val="17"/>
              <w:lang w:eastAsia="sk-SK"/>
            </w:rPr>
          </w:pPr>
          <w:hyperlink w:anchor="_Toc74742660" w:history="1">
            <w:r w:rsidR="0070136F" w:rsidRPr="0070136F">
              <w:rPr>
                <w:rStyle w:val="Hypertextovprepojenie"/>
                <w:sz w:val="17"/>
                <w:szCs w:val="17"/>
              </w:rPr>
              <w:t>4.3</w:t>
            </w:r>
            <w:r w:rsidR="0070136F" w:rsidRPr="0070136F">
              <w:rPr>
                <w:sz w:val="17"/>
                <w:szCs w:val="17"/>
                <w:lang w:eastAsia="sk-SK"/>
              </w:rPr>
              <w:tab/>
            </w:r>
            <w:r w:rsidR="0070136F" w:rsidRPr="0070136F">
              <w:rPr>
                <w:rStyle w:val="Hypertextovprepojenie"/>
                <w:sz w:val="17"/>
                <w:szCs w:val="17"/>
              </w:rPr>
              <w:t>Vydávanie rozhodnutia a zverejňovanie</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77</w:t>
            </w:r>
            <w:r w:rsidR="0070136F" w:rsidRPr="0070136F">
              <w:rPr>
                <w:webHidden/>
                <w:sz w:val="17"/>
                <w:szCs w:val="17"/>
              </w:rPr>
              <w:fldChar w:fldCharType="end"/>
            </w:r>
          </w:hyperlink>
        </w:p>
        <w:p w14:paraId="371074E1" w14:textId="77777777" w:rsidR="0070136F" w:rsidRPr="0070136F" w:rsidRDefault="00E93509">
          <w:pPr>
            <w:pStyle w:val="Obsah2"/>
            <w:rPr>
              <w:sz w:val="17"/>
              <w:szCs w:val="17"/>
              <w:lang w:eastAsia="sk-SK"/>
            </w:rPr>
          </w:pPr>
          <w:hyperlink w:anchor="_Toc74742661" w:history="1">
            <w:r w:rsidR="0070136F" w:rsidRPr="0070136F">
              <w:rPr>
                <w:rStyle w:val="Hypertextovprepojenie"/>
                <w:sz w:val="17"/>
                <w:szCs w:val="17"/>
              </w:rPr>
              <w:t>4.4</w:t>
            </w:r>
            <w:r w:rsidR="0070136F" w:rsidRPr="0070136F">
              <w:rPr>
                <w:sz w:val="17"/>
                <w:szCs w:val="17"/>
                <w:lang w:eastAsia="sk-SK"/>
              </w:rPr>
              <w:tab/>
            </w:r>
            <w:r w:rsidR="0070136F" w:rsidRPr="0070136F">
              <w:rPr>
                <w:rStyle w:val="Hypertextovprepojenie"/>
                <w:sz w:val="17"/>
                <w:szCs w:val="17"/>
              </w:rPr>
              <w:t>Opravné prostriedky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_Toc74742661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78</w:t>
            </w:r>
            <w:r w:rsidR="0070136F" w:rsidRPr="0070136F">
              <w:rPr>
                <w:webHidden/>
                <w:sz w:val="17"/>
                <w:szCs w:val="17"/>
              </w:rPr>
              <w:fldChar w:fldCharType="end"/>
            </w:r>
          </w:hyperlink>
        </w:p>
        <w:p w14:paraId="0D60BBF3" w14:textId="77777777" w:rsidR="0070136F" w:rsidRPr="0070136F" w:rsidRDefault="00E93509">
          <w:pPr>
            <w:pStyle w:val="Obsah3"/>
            <w:tabs>
              <w:tab w:val="left" w:pos="1702"/>
            </w:tabs>
            <w:rPr>
              <w:noProof/>
              <w:sz w:val="17"/>
              <w:szCs w:val="17"/>
              <w:lang w:eastAsia="sk-SK"/>
            </w:rPr>
          </w:pPr>
          <w:hyperlink w:anchor="_Toc74742662" w:history="1">
            <w:r w:rsidR="0070136F" w:rsidRPr="0070136F">
              <w:rPr>
                <w:rStyle w:val="Hypertextovprepojenie"/>
                <w:noProof/>
                <w:sz w:val="17"/>
                <w:szCs w:val="17"/>
              </w:rPr>
              <w:t>4.4.1</w:t>
            </w:r>
            <w:r w:rsidR="0070136F" w:rsidRPr="0070136F">
              <w:rPr>
                <w:noProof/>
                <w:sz w:val="17"/>
                <w:szCs w:val="17"/>
                <w:lang w:eastAsia="sk-SK"/>
              </w:rPr>
              <w:tab/>
            </w:r>
            <w:r w:rsidR="0070136F" w:rsidRPr="0070136F">
              <w:rPr>
                <w:rStyle w:val="Hypertextovprepojenie"/>
                <w:noProof/>
                <w:sz w:val="17"/>
                <w:szCs w:val="17"/>
              </w:rPr>
              <w:t>Odvolanie a odvolacie konanie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53171572" w14:textId="77777777" w:rsidR="0070136F" w:rsidRPr="0070136F" w:rsidRDefault="00E93509">
          <w:pPr>
            <w:pStyle w:val="Obsah3"/>
            <w:tabs>
              <w:tab w:val="left" w:pos="1702"/>
            </w:tabs>
            <w:rPr>
              <w:noProof/>
              <w:sz w:val="17"/>
              <w:szCs w:val="17"/>
              <w:lang w:eastAsia="sk-SK"/>
            </w:rPr>
          </w:pPr>
          <w:hyperlink w:anchor="_Toc74742663" w:history="1">
            <w:r w:rsidR="0070136F" w:rsidRPr="0070136F">
              <w:rPr>
                <w:rStyle w:val="Hypertextovprepojenie"/>
                <w:noProof/>
                <w:sz w:val="17"/>
                <w:szCs w:val="17"/>
              </w:rPr>
              <w:t>4.4.2</w:t>
            </w:r>
            <w:r w:rsidR="0070136F" w:rsidRPr="0070136F">
              <w:rPr>
                <w:noProof/>
                <w:sz w:val="17"/>
                <w:szCs w:val="17"/>
                <w:lang w:eastAsia="sk-SK"/>
              </w:rPr>
              <w:tab/>
            </w:r>
            <w:r w:rsidR="0070136F" w:rsidRPr="0070136F">
              <w:rPr>
                <w:rStyle w:val="Hypertextovprepojenie"/>
                <w:noProof/>
                <w:sz w:val="17"/>
                <w:szCs w:val="17"/>
              </w:rPr>
              <w:t>Preskúmanie rozhodnutia mimo odvolacieho konania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379E8AC9" w14:textId="77777777" w:rsidR="0070136F" w:rsidRPr="0070136F" w:rsidRDefault="00E93509">
          <w:pPr>
            <w:pStyle w:val="Obsah3"/>
            <w:tabs>
              <w:tab w:val="left" w:pos="1702"/>
            </w:tabs>
            <w:rPr>
              <w:noProof/>
              <w:sz w:val="17"/>
              <w:szCs w:val="17"/>
              <w:lang w:eastAsia="sk-SK"/>
            </w:rPr>
          </w:pPr>
          <w:hyperlink w:anchor="_Toc74742664" w:history="1">
            <w:r w:rsidR="0070136F" w:rsidRPr="0070136F">
              <w:rPr>
                <w:rStyle w:val="Hypertextovprepojenie"/>
                <w:noProof/>
                <w:sz w:val="17"/>
                <w:szCs w:val="17"/>
              </w:rPr>
              <w:t>4.4.3</w:t>
            </w:r>
            <w:r w:rsidR="0070136F" w:rsidRPr="0070136F">
              <w:rPr>
                <w:noProof/>
                <w:sz w:val="17"/>
                <w:szCs w:val="17"/>
                <w:lang w:eastAsia="sk-SK"/>
              </w:rPr>
              <w:tab/>
            </w:r>
            <w:r w:rsidR="0070136F" w:rsidRPr="0070136F">
              <w:rPr>
                <w:rStyle w:val="Hypertextovprepojenie"/>
                <w:noProof/>
                <w:sz w:val="17"/>
                <w:szCs w:val="17"/>
              </w:rPr>
              <w:t>Oprava rozhodnutia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79</w:t>
            </w:r>
            <w:r w:rsidR="0070136F" w:rsidRPr="0070136F">
              <w:rPr>
                <w:noProof/>
                <w:webHidden/>
                <w:sz w:val="17"/>
                <w:szCs w:val="17"/>
              </w:rPr>
              <w:fldChar w:fldCharType="end"/>
            </w:r>
          </w:hyperlink>
        </w:p>
        <w:p w14:paraId="583F08BA" w14:textId="77777777" w:rsidR="0070136F" w:rsidRPr="0070136F" w:rsidRDefault="00E93509">
          <w:pPr>
            <w:pStyle w:val="Obsah1"/>
            <w:rPr>
              <w:b w:val="0"/>
              <w:noProof/>
              <w:sz w:val="17"/>
              <w:szCs w:val="17"/>
              <w:lang w:eastAsia="sk-SK"/>
            </w:rPr>
          </w:pPr>
          <w:hyperlink w:anchor="_Toc74742665" w:history="1">
            <w:r w:rsidR="0070136F" w:rsidRPr="0070136F">
              <w:rPr>
                <w:rStyle w:val="Hypertextovprepojenie"/>
                <w:b w:val="0"/>
                <w:noProof/>
                <w:sz w:val="17"/>
                <w:szCs w:val="17"/>
              </w:rPr>
              <w:t>5.</w:t>
            </w:r>
            <w:r w:rsidR="0070136F" w:rsidRPr="0070136F">
              <w:rPr>
                <w:b w:val="0"/>
                <w:noProof/>
                <w:sz w:val="17"/>
                <w:szCs w:val="17"/>
                <w:lang w:eastAsia="sk-SK"/>
              </w:rPr>
              <w:tab/>
            </w:r>
            <w:r w:rsidR="0070136F" w:rsidRPr="0070136F">
              <w:rPr>
                <w:rStyle w:val="Hypertextovprepojenie"/>
                <w:b w:val="0"/>
                <w:noProof/>
                <w:sz w:val="17"/>
                <w:szCs w:val="17"/>
              </w:rPr>
              <w:t>Informácia o horizontálnych princípoch</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80</w:t>
            </w:r>
            <w:r w:rsidR="0070136F" w:rsidRPr="0070136F">
              <w:rPr>
                <w:b w:val="0"/>
                <w:noProof/>
                <w:webHidden/>
                <w:sz w:val="17"/>
                <w:szCs w:val="17"/>
              </w:rPr>
              <w:fldChar w:fldCharType="end"/>
            </w:r>
          </w:hyperlink>
        </w:p>
        <w:p w14:paraId="053E9AE5" w14:textId="77777777" w:rsidR="0070136F" w:rsidRPr="0070136F" w:rsidRDefault="00E93509">
          <w:pPr>
            <w:pStyle w:val="Obsah1"/>
            <w:rPr>
              <w:b w:val="0"/>
              <w:noProof/>
              <w:sz w:val="17"/>
              <w:szCs w:val="17"/>
              <w:lang w:eastAsia="sk-SK"/>
            </w:rPr>
          </w:pPr>
          <w:hyperlink w:anchor="_Toc74742666" w:history="1">
            <w:r w:rsidR="0070136F" w:rsidRPr="0070136F">
              <w:rPr>
                <w:rStyle w:val="Hypertextovprepojenie"/>
                <w:b w:val="0"/>
                <w:noProof/>
                <w:sz w:val="17"/>
                <w:szCs w:val="17"/>
              </w:rPr>
              <w:t>6.</w:t>
            </w:r>
            <w:r w:rsidR="0070136F" w:rsidRPr="0070136F">
              <w:rPr>
                <w:b w:val="0"/>
                <w:noProof/>
                <w:sz w:val="17"/>
                <w:szCs w:val="17"/>
                <w:lang w:eastAsia="sk-SK"/>
              </w:rPr>
              <w:tab/>
            </w:r>
            <w:r w:rsidR="0070136F" w:rsidRPr="0070136F">
              <w:rPr>
                <w:rStyle w:val="Hypertextovprepojenie"/>
                <w:b w:val="0"/>
                <w:noProof/>
                <w:sz w:val="17"/>
                <w:szCs w:val="17"/>
              </w:rPr>
              <w:t>Uzavretie zmluvy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_Toc74742666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83</w:t>
            </w:r>
            <w:r w:rsidR="0070136F" w:rsidRPr="0070136F">
              <w:rPr>
                <w:b w:val="0"/>
                <w:noProof/>
                <w:webHidden/>
                <w:sz w:val="17"/>
                <w:szCs w:val="17"/>
              </w:rPr>
              <w:fldChar w:fldCharType="end"/>
            </w:r>
          </w:hyperlink>
        </w:p>
        <w:p w14:paraId="4DC8F611" w14:textId="77777777" w:rsidR="0070136F" w:rsidRPr="0070136F" w:rsidRDefault="00E93509">
          <w:pPr>
            <w:pStyle w:val="Obsah1"/>
            <w:rPr>
              <w:b w:val="0"/>
              <w:noProof/>
              <w:sz w:val="17"/>
              <w:szCs w:val="17"/>
              <w:lang w:eastAsia="sk-SK"/>
            </w:rPr>
          </w:pPr>
          <w:hyperlink w:anchor="_Toc74742667" w:history="1">
            <w:r w:rsidR="0070136F" w:rsidRPr="0070136F">
              <w:rPr>
                <w:rStyle w:val="Hypertextovprepojenie"/>
                <w:b w:val="0"/>
                <w:noProof/>
                <w:sz w:val="17"/>
                <w:szCs w:val="17"/>
              </w:rPr>
              <w:t>7.</w:t>
            </w:r>
            <w:r w:rsidR="0070136F" w:rsidRPr="0070136F">
              <w:rPr>
                <w:b w:val="0"/>
                <w:noProof/>
                <w:sz w:val="17"/>
                <w:szCs w:val="17"/>
                <w:lang w:eastAsia="sk-SK"/>
              </w:rPr>
              <w:tab/>
            </w:r>
            <w:r w:rsidR="0070136F" w:rsidRPr="0070136F">
              <w:rPr>
                <w:rStyle w:val="Hypertextovprepojenie"/>
                <w:b w:val="0"/>
                <w:noProof/>
                <w:sz w:val="17"/>
                <w:szCs w:val="17"/>
              </w:rPr>
              <w:t>Komunikácia medzi žiadateľmi a RO pre OP EVS</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85</w:t>
            </w:r>
            <w:r w:rsidR="0070136F" w:rsidRPr="0070136F">
              <w:rPr>
                <w:b w:val="0"/>
                <w:noProof/>
                <w:webHidden/>
                <w:sz w:val="17"/>
                <w:szCs w:val="17"/>
              </w:rPr>
              <w:fldChar w:fldCharType="end"/>
            </w:r>
          </w:hyperlink>
        </w:p>
        <w:p w14:paraId="3194D0D4" w14:textId="77777777" w:rsidR="0070136F" w:rsidRPr="0070136F" w:rsidRDefault="00E93509">
          <w:pPr>
            <w:pStyle w:val="Obsah2"/>
            <w:rPr>
              <w:sz w:val="17"/>
              <w:szCs w:val="17"/>
              <w:lang w:eastAsia="sk-SK"/>
            </w:rPr>
          </w:pPr>
          <w:hyperlink w:anchor="_Toc74742668" w:history="1">
            <w:r w:rsidR="0070136F" w:rsidRPr="0070136F">
              <w:rPr>
                <w:rStyle w:val="Hypertextovprepojenie"/>
                <w:rFonts w:cs="Arial"/>
                <w:sz w:val="17"/>
                <w:szCs w:val="17"/>
              </w:rPr>
              <w:t>7.1 Žiadateľ (potenciálny prijímateľ)</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351C2903" w14:textId="77777777" w:rsidR="0070136F" w:rsidRPr="0070136F" w:rsidRDefault="00E93509">
          <w:pPr>
            <w:pStyle w:val="Obsah2"/>
            <w:rPr>
              <w:sz w:val="17"/>
              <w:szCs w:val="17"/>
              <w:lang w:eastAsia="sk-SK"/>
            </w:rPr>
          </w:pPr>
          <w:hyperlink w:anchor="_Toc74742669" w:history="1">
            <w:r w:rsidR="0070136F" w:rsidRPr="0070136F">
              <w:rPr>
                <w:rStyle w:val="Hypertextovprepojenie"/>
                <w:sz w:val="17"/>
                <w:szCs w:val="17"/>
              </w:rPr>
              <w:t>7.2 Na úrovni CKO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145E2352" w14:textId="77777777" w:rsidR="0070136F" w:rsidRPr="0070136F" w:rsidRDefault="00E93509">
          <w:pPr>
            <w:pStyle w:val="Obsah2"/>
            <w:rPr>
              <w:sz w:val="17"/>
              <w:szCs w:val="17"/>
              <w:lang w:eastAsia="sk-SK"/>
            </w:rPr>
          </w:pPr>
          <w:hyperlink w:anchor="_Toc74742670" w:history="1">
            <w:r w:rsidR="0070136F" w:rsidRPr="0070136F">
              <w:rPr>
                <w:rStyle w:val="Hypertextovprepojenie"/>
                <w:sz w:val="17"/>
                <w:szCs w:val="17"/>
              </w:rPr>
              <w:t>7.3</w:t>
            </w:r>
            <w:r w:rsidR="0070136F" w:rsidRPr="0070136F">
              <w:rPr>
                <w:sz w:val="17"/>
                <w:szCs w:val="17"/>
                <w:lang w:eastAsia="sk-SK"/>
              </w:rPr>
              <w:tab/>
            </w:r>
            <w:r w:rsidR="0070136F" w:rsidRPr="0070136F">
              <w:rPr>
                <w:rStyle w:val="Hypertextovprepojenie"/>
                <w:sz w:val="17"/>
                <w:szCs w:val="17"/>
              </w:rPr>
              <w:t>Na úrovni RO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_Toc74742670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86</w:t>
            </w:r>
            <w:r w:rsidR="0070136F" w:rsidRPr="0070136F">
              <w:rPr>
                <w:webHidden/>
                <w:sz w:val="17"/>
                <w:szCs w:val="17"/>
              </w:rPr>
              <w:fldChar w:fldCharType="end"/>
            </w:r>
          </w:hyperlink>
        </w:p>
        <w:p w14:paraId="7A7DC259" w14:textId="77777777" w:rsidR="0070136F" w:rsidRPr="0070136F" w:rsidRDefault="00E93509">
          <w:pPr>
            <w:pStyle w:val="Obsah1"/>
            <w:rPr>
              <w:b w:val="0"/>
              <w:noProof/>
              <w:sz w:val="17"/>
              <w:szCs w:val="17"/>
              <w:lang w:eastAsia="sk-SK"/>
            </w:rPr>
          </w:pPr>
          <w:hyperlink w:anchor="_Toc74742671" w:history="1">
            <w:r w:rsidR="0070136F" w:rsidRPr="0070136F">
              <w:rPr>
                <w:rStyle w:val="Hypertextovprepojenie"/>
                <w:rFonts w:cs="Arial"/>
                <w:b w:val="0"/>
                <w:noProof/>
                <w:sz w:val="17"/>
                <w:szCs w:val="17"/>
              </w:rPr>
              <w:t>8.</w:t>
            </w:r>
            <w:r w:rsidR="0070136F" w:rsidRPr="0070136F">
              <w:rPr>
                <w:b w:val="0"/>
                <w:noProof/>
                <w:sz w:val="17"/>
                <w:szCs w:val="17"/>
                <w:lang w:eastAsia="sk-SK"/>
              </w:rPr>
              <w:tab/>
            </w:r>
            <w:r w:rsidR="0070136F" w:rsidRPr="0070136F">
              <w:rPr>
                <w:rStyle w:val="Hypertextovprepojenie"/>
                <w:rFonts w:cs="Arial"/>
                <w:b w:val="0"/>
                <w:noProof/>
                <w:sz w:val="17"/>
                <w:szCs w:val="17"/>
              </w:rPr>
              <w:t>Prechodné a záverečné ustanovenia</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_Toc74742671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89</w:t>
            </w:r>
            <w:r w:rsidR="0070136F" w:rsidRPr="0070136F">
              <w:rPr>
                <w:b w:val="0"/>
                <w:noProof/>
                <w:webHidden/>
                <w:sz w:val="17"/>
                <w:szCs w:val="17"/>
              </w:rPr>
              <w:fldChar w:fldCharType="end"/>
            </w:r>
          </w:hyperlink>
        </w:p>
        <w:p w14:paraId="4595CE10" w14:textId="77777777" w:rsidR="0070136F" w:rsidRPr="0070136F" w:rsidRDefault="00E93509">
          <w:pPr>
            <w:pStyle w:val="Obsah1"/>
            <w:rPr>
              <w:b w:val="0"/>
              <w:noProof/>
              <w:sz w:val="17"/>
              <w:szCs w:val="17"/>
              <w:lang w:eastAsia="sk-SK"/>
            </w:rPr>
          </w:pPr>
          <w:hyperlink w:anchor="_Toc74742672" w:history="1">
            <w:r w:rsidR="0070136F" w:rsidRPr="0070136F">
              <w:rPr>
                <w:rStyle w:val="Hypertextovprepojenie"/>
                <w:b w:val="0"/>
                <w:noProof/>
                <w:sz w:val="17"/>
                <w:szCs w:val="17"/>
              </w:rPr>
              <w:t>9.</w:t>
            </w:r>
            <w:r w:rsidR="0070136F" w:rsidRPr="0070136F">
              <w:rPr>
                <w:b w:val="0"/>
                <w:noProof/>
                <w:sz w:val="17"/>
                <w:szCs w:val="17"/>
                <w:lang w:eastAsia="sk-SK"/>
              </w:rPr>
              <w:tab/>
            </w:r>
            <w:r w:rsidR="0070136F" w:rsidRPr="0070136F">
              <w:rPr>
                <w:rStyle w:val="Hypertextovprepojenie"/>
                <w:b w:val="0"/>
                <w:noProof/>
                <w:sz w:val="17"/>
                <w:szCs w:val="17"/>
              </w:rPr>
              <w:t>Prílohy</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_Toc74742672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90</w:t>
            </w:r>
            <w:r w:rsidR="0070136F" w:rsidRPr="0070136F">
              <w:rPr>
                <w:b w:val="0"/>
                <w:noProof/>
                <w:webHidden/>
                <w:sz w:val="17"/>
                <w:szCs w:val="17"/>
              </w:rPr>
              <w:fldChar w:fldCharType="end"/>
            </w:r>
          </w:hyperlink>
        </w:p>
        <w:p w14:paraId="71F747B9" w14:textId="28CF85A5" w:rsidR="00551D65" w:rsidRPr="0014645C" w:rsidRDefault="00A455E9">
          <w:pPr>
            <w:rPr>
              <w:sz w:val="17"/>
              <w:szCs w:val="17"/>
            </w:rPr>
          </w:pPr>
          <w:r w:rsidRPr="0070136F">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23" w:name="_Toc74742615"/>
      <w:bookmarkStart w:id="24" w:name="_Toc417648874"/>
      <w:bookmarkStart w:id="25" w:name="_Toc440354963"/>
      <w:bookmarkStart w:id="26" w:name="_Toc440375294"/>
      <w:r w:rsidRPr="0014645C">
        <w:rPr>
          <w:lang w:val="sk-SK"/>
        </w:rPr>
        <w:lastRenderedPageBreak/>
        <w:t>1.</w:t>
      </w:r>
      <w:r w:rsidRPr="0014645C">
        <w:rPr>
          <w:lang w:val="sk-SK"/>
        </w:rPr>
        <w:tab/>
        <w:t>Všeobecné informácie</w:t>
      </w:r>
      <w:bookmarkEnd w:id="23"/>
    </w:p>
    <w:p w14:paraId="3BD4FF7E" w14:textId="77777777" w:rsidR="00551D65" w:rsidRPr="0014645C" w:rsidRDefault="00551D65" w:rsidP="00551D65">
      <w:pPr>
        <w:pStyle w:val="Nadpis2"/>
        <w:spacing w:line="480" w:lineRule="auto"/>
        <w:rPr>
          <w:b/>
        </w:rPr>
      </w:pPr>
      <w:bookmarkStart w:id="27" w:name="_Toc74742616"/>
      <w:r w:rsidRPr="0014645C">
        <w:rPr>
          <w:b/>
        </w:rPr>
        <w:t>1.1</w:t>
      </w:r>
      <w:r w:rsidRPr="0014645C">
        <w:rPr>
          <w:b/>
        </w:rPr>
        <w:tab/>
        <w:t>Cieľ príručky</w:t>
      </w:r>
      <w:bookmarkEnd w:id="27"/>
    </w:p>
    <w:p w14:paraId="755A6727" w14:textId="77777777" w:rsidR="000867AE" w:rsidRPr="0014645C" w:rsidRDefault="000867AE" w:rsidP="008C2173">
      <w:pPr>
        <w:pStyle w:val="BodyText1"/>
        <w:jc w:val="both"/>
        <w:rPr>
          <w:lang w:val="sk-SK"/>
        </w:rPr>
      </w:pPr>
      <w:bookmarkStart w:id="28" w:name="_Toc417132717"/>
      <w:bookmarkEnd w:id="24"/>
      <w:bookmarkEnd w:id="25"/>
      <w:bookmarkEnd w:id="26"/>
      <w:bookmarkEnd w:id="28"/>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51F9297A" w:rsidR="007708E2" w:rsidRPr="0014645C" w:rsidRDefault="00496FE2" w:rsidP="008C2173">
      <w:pPr>
        <w:pStyle w:val="BodyText1"/>
        <w:jc w:val="both"/>
        <w:rPr>
          <w:lang w:val="sk-SK"/>
        </w:rPr>
      </w:pPr>
      <w:r w:rsidRPr="0014645C">
        <w:rPr>
          <w:lang w:val="sk-SK"/>
        </w:rPr>
        <w:t xml:space="preserve">Príručka je zverejnená na webovom sídle RO pre OP EVS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29" w:name="_Toc417132480"/>
      <w:bookmarkStart w:id="30" w:name="_Toc417648877"/>
      <w:bookmarkStart w:id="31" w:name="_Toc440354966"/>
      <w:bookmarkStart w:id="32" w:name="_Toc440375297"/>
      <w:bookmarkStart w:id="33" w:name="_Toc458432885"/>
      <w:bookmarkStart w:id="34" w:name="_Toc74742617"/>
      <w:r w:rsidRPr="0014645C">
        <w:rPr>
          <w:b/>
        </w:rPr>
        <w:t>1.2</w:t>
      </w:r>
      <w:r w:rsidRPr="0014645C">
        <w:rPr>
          <w:b/>
        </w:rPr>
        <w:tab/>
      </w:r>
      <w:r w:rsidR="001918B9" w:rsidRPr="0014645C">
        <w:rPr>
          <w:b/>
        </w:rPr>
        <w:t>Platnosť príručky</w:t>
      </w:r>
      <w:bookmarkEnd w:id="29"/>
      <w:bookmarkEnd w:id="30"/>
      <w:bookmarkEnd w:id="31"/>
      <w:bookmarkEnd w:id="32"/>
      <w:bookmarkEnd w:id="33"/>
      <w:bookmarkEnd w:id="34"/>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5A707381" w14:textId="1DB11B44"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9"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0"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270BF987" w14:textId="77777777" w:rsidR="007708E2" w:rsidRPr="0014645C" w:rsidRDefault="000F423E" w:rsidP="00F344DC">
      <w:pPr>
        <w:pStyle w:val="Nadpis2"/>
        <w:spacing w:before="0" w:after="160" w:line="300" w:lineRule="auto"/>
        <w:rPr>
          <w:b/>
        </w:rPr>
      </w:pPr>
      <w:bookmarkStart w:id="35" w:name="_Toc417132481"/>
      <w:bookmarkStart w:id="36" w:name="_Toc417648878"/>
      <w:bookmarkStart w:id="37" w:name="_Toc440354967"/>
      <w:bookmarkStart w:id="38" w:name="_Toc440375298"/>
      <w:bookmarkStart w:id="39" w:name="_Toc458432886"/>
      <w:bookmarkStart w:id="40" w:name="_Toc74742618"/>
      <w:r w:rsidRPr="0014645C">
        <w:rPr>
          <w:b/>
        </w:rPr>
        <w:t>1.3</w:t>
      </w:r>
      <w:r w:rsidRPr="0014645C">
        <w:rPr>
          <w:b/>
        </w:rPr>
        <w:tab/>
      </w:r>
      <w:r w:rsidR="00496FE2" w:rsidRPr="0014645C">
        <w:rPr>
          <w:b/>
        </w:rPr>
        <w:t>Definícia pojmov</w:t>
      </w:r>
      <w:bookmarkEnd w:id="35"/>
      <w:bookmarkEnd w:id="36"/>
      <w:bookmarkEnd w:id="37"/>
      <w:bookmarkEnd w:id="38"/>
      <w:bookmarkEnd w:id="39"/>
      <w:bookmarkEnd w:id="40"/>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78438F90" w:rsidR="00D608D6" w:rsidRPr="0014645C" w:rsidRDefault="00D86ED1" w:rsidP="005A03B1">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ins w:id="41" w:author="Autor">
        <w:r w:rsidR="005A03B1" w:rsidRPr="005A03B1">
          <w:rPr>
            <w:rFonts w:ascii="Arial" w:hAnsi="Arial" w:cs="Arial"/>
            <w:sz w:val="19"/>
            <w:szCs w:val="19"/>
            <w:lang w:val="sk-SK"/>
          </w:rPr>
          <w:t>v podmienkach SR plní úlohy centrálneho koordinačného orgánu Úrad vlády SR do 31.5.2016, Úrad podpredsedu vlády SR pre investície a informatizáciu do 30.6.2020 a Ministerstvo investícií, regionálneho rozvoja a informatizácie Slovenskej republiky od 1.7.2020, ktoré je ústredným orgánom štátnej správy zodpovedným za efektívnu a účinnú koordináciu riadenia poskytovania príspevku z európskych štrukturálnych a investičných fondov</w:t>
        </w:r>
      </w:ins>
      <w:del w:id="42" w:author="Autor">
        <w:r w:rsidR="00D608D6" w:rsidRPr="0014645C" w:rsidDel="005A03B1">
          <w:rPr>
            <w:rFonts w:ascii="Arial" w:hAnsi="Arial" w:cs="Arial"/>
            <w:sz w:val="19"/>
            <w:szCs w:val="19"/>
            <w:lang w:val="sk-SK"/>
          </w:rPr>
          <w:delTex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delText>
        </w:r>
      </w:del>
      <w:r w:rsidR="00D608D6" w:rsidRPr="0014645C">
        <w:rPr>
          <w:rFonts w:ascii="Arial" w:hAnsi="Arial" w:cs="Arial"/>
          <w:sz w:val="19"/>
          <w:szCs w:val="19"/>
          <w:lang w:val="sk-SK"/>
        </w:rPr>
        <w:t>;</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0D771CB0" w:rsidR="006774CB" w:rsidRPr="00B0577B" w:rsidRDefault="003C386D" w:rsidP="00EA010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pre počítanie lehoty určenej odo dňa doručenia písomnosti sa považuje za deň doručenia deň prevzatia dokumentu adresátom</w:t>
      </w:r>
      <w:r w:rsidR="0023479F">
        <w:rPr>
          <w:rFonts w:ascii="Arial" w:hAnsi="Arial" w:cs="Arial"/>
          <w:sz w:val="19"/>
          <w:szCs w:val="19"/>
          <w:lang w:val="sk-SK"/>
        </w:rPr>
        <w:t>, ak nie je uvedené inak.</w:t>
      </w:r>
      <w:r w:rsidR="00B0577B" w:rsidRPr="00B0161E">
        <w:rPr>
          <w:rFonts w:ascii="Arial" w:hAnsi="Arial" w:cs="Arial"/>
          <w:sz w:val="19"/>
          <w:szCs w:val="19"/>
          <w:lang w:val="sk-SK"/>
        </w:rPr>
        <w:t xml:space="preserve">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w:t>
      </w:r>
      <w:r w:rsidR="00B0577B" w:rsidRPr="00B0161E">
        <w:rPr>
          <w:rFonts w:ascii="Arial" w:hAnsi="Arial" w:cs="Arial"/>
          <w:sz w:val="19"/>
          <w:szCs w:val="19"/>
          <w:lang w:val="sk-SK"/>
        </w:rPr>
        <w:lastRenderedPageBreak/>
        <w:t>považovaná</w:t>
      </w:r>
      <w:r w:rsidR="00EA0104">
        <w:rPr>
          <w:rFonts w:ascii="Arial" w:hAnsi="Arial" w:cs="Arial"/>
          <w:sz w:val="19"/>
          <w:szCs w:val="19"/>
          <w:lang w:val="sk-SK"/>
        </w:rPr>
        <w:t xml:space="preserve"> </w:t>
      </w:r>
      <w:r w:rsidR="00B0577B" w:rsidRPr="00B0161E">
        <w:rPr>
          <w:rFonts w:ascii="Arial" w:hAnsi="Arial" w:cs="Arial"/>
          <w:sz w:val="19"/>
          <w:szCs w:val="19"/>
          <w:lang w:val="sk-SK"/>
        </w:rPr>
        <w:t xml:space="preserve">aj podľa §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3F8D191F" w14:textId="77777777" w:rsidR="00D86ED1" w:rsidRPr="0014645C" w:rsidRDefault="00D86ED1" w:rsidP="00A042C8">
      <w:pPr>
        <w:pStyle w:val="Bulletslevel1"/>
        <w:spacing w:after="120" w:line="288" w:lineRule="auto"/>
        <w:ind w:left="709" w:hanging="283"/>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29289D8A" w:rsidR="00D86ED1" w:rsidRPr="0014645C" w:rsidRDefault="00D86ED1" w:rsidP="00A042C8">
      <w:pPr>
        <w:pStyle w:val="Bulletslevel1"/>
        <w:ind w:left="709"/>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w:t>
      </w:r>
      <w:r w:rsidRPr="0014645C" w:rsidDel="008B1B6C">
        <w:rPr>
          <w:rFonts w:ascii="Arial" w:hAnsi="Arial" w:cs="Arial"/>
          <w:sz w:val="19"/>
          <w:szCs w:val="19"/>
          <w:lang w:val="sk-SK"/>
        </w:rPr>
        <w:t xml:space="preserve">ak nie je v tomto dokumente uvedené inak, za dni sa považujú pracovné dni. </w:t>
      </w:r>
      <w:r w:rsidR="009D06FE" w:rsidRPr="0014645C" w:rsidDel="008B1B6C">
        <w:rPr>
          <w:rFonts w:ascii="Arial" w:hAnsi="Arial" w:cs="Arial"/>
          <w:sz w:val="19"/>
          <w:szCs w:val="19"/>
          <w:lang w:val="sk-SK"/>
        </w:rPr>
        <w:t>Z</w:t>
      </w:r>
      <w:r w:rsidRPr="0014645C" w:rsidDel="008B1B6C">
        <w:rPr>
          <w:rFonts w:ascii="Arial" w:hAnsi="Arial" w:cs="Arial"/>
          <w:sz w:val="19"/>
          <w:szCs w:val="19"/>
          <w:lang w:val="sk-SK"/>
        </w:rPr>
        <w:t xml:space="preserve">a moment, od ktorého začína plynúť lehota, </w:t>
      </w:r>
      <w:r w:rsidR="009D06FE" w:rsidRPr="0014645C" w:rsidDel="008B1B6C">
        <w:rPr>
          <w:rFonts w:ascii="Arial" w:hAnsi="Arial" w:cs="Arial"/>
          <w:sz w:val="19"/>
          <w:szCs w:val="19"/>
          <w:lang w:val="sk-SK"/>
        </w:rPr>
        <w:t xml:space="preserve">sa </w:t>
      </w:r>
      <w:r w:rsidRPr="0014645C" w:rsidDel="008B1B6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sidDel="008B1B6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w:t>
      </w:r>
      <w:r w:rsidRPr="0014645C">
        <w:rPr>
          <w:rFonts w:ascii="Arial" w:hAnsi="Arial" w:cs="Arial"/>
          <w:sz w:val="19"/>
          <w:szCs w:val="19"/>
          <w:lang w:val="sk-SK"/>
        </w:rPr>
        <w:lastRenderedPageBreak/>
        <w:t xml:space="preserve">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EA0104">
      <w:pPr>
        <w:pStyle w:val="AODefPara"/>
        <w:numPr>
          <w:ilvl w:val="0"/>
          <w:numId w:val="43"/>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w:t>
      </w:r>
      <w:r w:rsidR="00C931D2" w:rsidRPr="0014645C">
        <w:rPr>
          <w:rFonts w:ascii="Arial" w:hAnsi="Arial" w:cs="Arial"/>
          <w:sz w:val="19"/>
          <w:szCs w:val="19"/>
          <w:lang w:val="sk-SK"/>
        </w:rPr>
        <w:lastRenderedPageBreak/>
        <w:t>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70136F">
      <w:pPr>
        <w:pStyle w:val="Bulletslevel1"/>
        <w:ind w:left="709"/>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w:t>
      </w:r>
      <w:r w:rsidRPr="0014645C">
        <w:rPr>
          <w:rFonts w:ascii="Arial" w:hAnsi="Arial" w:cs="Arial"/>
          <w:sz w:val="19"/>
          <w:szCs w:val="19"/>
          <w:lang w:val="sk-SK"/>
        </w:rPr>
        <w:lastRenderedPageBreak/>
        <w:t>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 xml:space="preserve">ertifikačným orgánom, ktorý predstavuje súhrn pravidiel, postupov a činností financovania NFP. Systém finančného riadenia zahŕňa finančné plánovanie a rozpočtovanie, </w:t>
      </w:r>
      <w:r w:rsidR="005A576E" w:rsidRPr="0014645C">
        <w:rPr>
          <w:rFonts w:ascii="Arial" w:hAnsi="Arial" w:cs="Arial"/>
          <w:sz w:val="19"/>
          <w:szCs w:val="19"/>
          <w:lang w:val="sk-SK"/>
        </w:rPr>
        <w:lastRenderedPageBreak/>
        <w:t>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1"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2"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w:t>
      </w:r>
      <w:r w:rsidRPr="0014645C">
        <w:rPr>
          <w:rFonts w:ascii="Arial" w:hAnsi="Arial" w:cs="Arial"/>
          <w:sz w:val="19"/>
          <w:szCs w:val="19"/>
          <w:lang w:val="sk-SK"/>
        </w:rPr>
        <w:lastRenderedPageBreak/>
        <w:t>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lastRenderedPageBreak/>
        <w:t>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6F3D1B7" w14:textId="25753126" w:rsidR="007708E2" w:rsidRPr="0070136F" w:rsidRDefault="00D86ED1" w:rsidP="0070136F">
      <w:pPr>
        <w:pStyle w:val="Bulletslevel1"/>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xml:space="preserve">- </w:t>
      </w:r>
      <w:r w:rsidR="00054A61" w:rsidRPr="00054A61">
        <w:rPr>
          <w:rFonts w:ascii="Arial" w:hAnsi="Arial" w:cs="Arial"/>
          <w:sz w:val="19"/>
          <w:szCs w:val="19"/>
          <w:lang w:val="sk-SK"/>
        </w:rPr>
        <w:t>doklad, na základe ktorého je prijímateľovi / hlavnému prijímateľovi / partnerovi / sprostredkovateľskému orgánu pre globálny grant podľa zmluvy o poskytnutí nenávratného finančného príspevku / rozhodnutia o schválení žiadosti o nenávratný finančný príspevok / zmluvy medzi sprostredkovateľským orgánom pre globálny grant a riadiacim orgánom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 pre globálny grant</w:t>
      </w:r>
      <w:r w:rsidR="00054A61">
        <w:rPr>
          <w:rFonts w:ascii="Arial" w:hAnsi="Arial" w:cs="Arial"/>
          <w:sz w:val="19"/>
          <w:szCs w:val="19"/>
          <w:lang w:val="sk-SK"/>
        </w:rPr>
        <w:t>.</w:t>
      </w:r>
    </w:p>
    <w:p w14:paraId="32C1405C" w14:textId="77777777" w:rsidR="007708E2" w:rsidRPr="0014645C" w:rsidRDefault="000F423E" w:rsidP="000F423E">
      <w:pPr>
        <w:pStyle w:val="Nadpis2"/>
        <w:spacing w:line="480" w:lineRule="auto"/>
        <w:rPr>
          <w:b/>
        </w:rPr>
      </w:pPr>
      <w:bookmarkStart w:id="43" w:name="_Toc415238392"/>
      <w:bookmarkStart w:id="44" w:name="_Toc415238442"/>
      <w:bookmarkStart w:id="45" w:name="_Toc415238393"/>
      <w:bookmarkStart w:id="46" w:name="_Toc415238443"/>
      <w:bookmarkStart w:id="47" w:name="_Toc415238394"/>
      <w:bookmarkStart w:id="48" w:name="_Toc415238444"/>
      <w:bookmarkStart w:id="49" w:name="_Toc415238395"/>
      <w:bookmarkStart w:id="50" w:name="_Toc415238445"/>
      <w:bookmarkStart w:id="51" w:name="_Toc415238396"/>
      <w:bookmarkStart w:id="52" w:name="_Toc415238446"/>
      <w:bookmarkStart w:id="53" w:name="_Toc415238397"/>
      <w:bookmarkStart w:id="54" w:name="_Toc415238447"/>
      <w:bookmarkStart w:id="55" w:name="_Toc410400239"/>
      <w:bookmarkStart w:id="56" w:name="_Toc417132482"/>
      <w:bookmarkStart w:id="57" w:name="_Toc417648879"/>
      <w:bookmarkStart w:id="58" w:name="_Toc440354968"/>
      <w:bookmarkStart w:id="59" w:name="_Toc440375299"/>
      <w:bookmarkStart w:id="60" w:name="_Toc458432887"/>
      <w:bookmarkStart w:id="61" w:name="_Toc74742619"/>
      <w:bookmarkEnd w:id="43"/>
      <w:bookmarkEnd w:id="44"/>
      <w:bookmarkEnd w:id="45"/>
      <w:bookmarkEnd w:id="46"/>
      <w:bookmarkEnd w:id="47"/>
      <w:bookmarkEnd w:id="48"/>
      <w:bookmarkEnd w:id="49"/>
      <w:bookmarkEnd w:id="50"/>
      <w:bookmarkEnd w:id="51"/>
      <w:bookmarkEnd w:id="52"/>
      <w:bookmarkEnd w:id="53"/>
      <w:bookmarkEnd w:id="54"/>
      <w:r w:rsidRPr="0014645C">
        <w:rPr>
          <w:b/>
        </w:rPr>
        <w:t>1.4</w:t>
      </w:r>
      <w:r w:rsidRPr="0014645C">
        <w:rPr>
          <w:b/>
        </w:rPr>
        <w:tab/>
      </w:r>
      <w:r w:rsidR="001E7A3C" w:rsidRPr="0014645C">
        <w:rPr>
          <w:b/>
        </w:rPr>
        <w:t>Použité skratky</w:t>
      </w:r>
      <w:bookmarkEnd w:id="55"/>
      <w:bookmarkEnd w:id="56"/>
      <w:bookmarkEnd w:id="57"/>
      <w:bookmarkEnd w:id="58"/>
      <w:bookmarkEnd w:id="59"/>
      <w:bookmarkEnd w:id="60"/>
      <w:bookmarkEnd w:id="61"/>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lastRenderedPageBreak/>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2E19B97" w14:textId="1BEB42FE"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741AB383" w14:textId="77777777" w:rsidR="007708E2" w:rsidRPr="0014645C" w:rsidRDefault="000F423E" w:rsidP="00CC68DD">
      <w:pPr>
        <w:pStyle w:val="Nadpis2"/>
        <w:spacing w:after="160" w:line="360" w:lineRule="auto"/>
        <w:rPr>
          <w:b/>
        </w:rPr>
      </w:pPr>
      <w:bookmarkStart w:id="62" w:name="_Toc440354969"/>
      <w:bookmarkStart w:id="63" w:name="_Toc440375300"/>
      <w:bookmarkStart w:id="64" w:name="_Toc458432888"/>
      <w:bookmarkStart w:id="65" w:name="_Toc74742620"/>
      <w:r w:rsidRPr="0014645C">
        <w:rPr>
          <w:b/>
        </w:rPr>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62"/>
      <w:bookmarkEnd w:id="63"/>
      <w:bookmarkEnd w:id="64"/>
      <w:bookmarkEnd w:id="65"/>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66" w:name="_Toc418001210"/>
      <w:bookmarkStart w:id="67" w:name="_Toc418003035"/>
      <w:bookmarkStart w:id="68" w:name="_Toc418001211"/>
      <w:bookmarkStart w:id="69" w:name="_Toc418003036"/>
      <w:bookmarkStart w:id="70" w:name="_Toc440354970"/>
      <w:bookmarkStart w:id="71" w:name="_Toc440375301"/>
      <w:bookmarkStart w:id="72" w:name="_Toc458432889"/>
      <w:bookmarkStart w:id="73" w:name="_Toc74742621"/>
      <w:bookmarkEnd w:id="66"/>
      <w:bookmarkEnd w:id="67"/>
      <w:bookmarkEnd w:id="68"/>
      <w:bookmarkEnd w:id="69"/>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Výzva na dopytovo-orientované projekty</w:t>
      </w:r>
      <w:bookmarkEnd w:id="70"/>
      <w:bookmarkEnd w:id="71"/>
      <w:bookmarkEnd w:id="72"/>
      <w:bookmarkEnd w:id="73"/>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74" w:name="_Toc418001213"/>
      <w:bookmarkStart w:id="75" w:name="_Toc418003038"/>
      <w:bookmarkStart w:id="76" w:name="_Toc440354971"/>
      <w:bookmarkStart w:id="77" w:name="_Toc440375302"/>
      <w:bookmarkStart w:id="78" w:name="_Toc458432890"/>
      <w:bookmarkStart w:id="79" w:name="_Toc74742622"/>
      <w:bookmarkEnd w:id="74"/>
      <w:bookmarkEnd w:id="75"/>
      <w:r w:rsidRPr="0014645C">
        <w:rPr>
          <w:b/>
          <w:color w:val="3C8A2E" w:themeColor="accent5"/>
          <w:sz w:val="24"/>
          <w:szCs w:val="24"/>
        </w:rPr>
        <w:lastRenderedPageBreak/>
        <w:t>1.5.2</w:t>
      </w:r>
      <w:r w:rsidRPr="0014645C">
        <w:rPr>
          <w:b/>
          <w:color w:val="3C8A2E" w:themeColor="accent5"/>
          <w:sz w:val="24"/>
          <w:szCs w:val="24"/>
        </w:rPr>
        <w:tab/>
      </w:r>
      <w:r w:rsidR="002E7BA3" w:rsidRPr="0014645C">
        <w:rPr>
          <w:b/>
          <w:color w:val="3C8A2E" w:themeColor="accent5"/>
          <w:sz w:val="24"/>
          <w:szCs w:val="24"/>
        </w:rPr>
        <w:t>Vyzvanie na národný projekt</w:t>
      </w:r>
      <w:bookmarkEnd w:id="76"/>
      <w:bookmarkEnd w:id="77"/>
      <w:bookmarkEnd w:id="78"/>
      <w:bookmarkEnd w:id="79"/>
    </w:p>
    <w:p w14:paraId="715EB499"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ŽoNFP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3"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80" w:name="_Toc418001215"/>
      <w:bookmarkStart w:id="81" w:name="_Toc418003040"/>
      <w:bookmarkStart w:id="82" w:name="_Toc410400240"/>
      <w:bookmarkStart w:id="83" w:name="_Toc417132483"/>
      <w:bookmarkStart w:id="84" w:name="_Toc417648880"/>
      <w:bookmarkStart w:id="85" w:name="_Toc440354972"/>
      <w:bookmarkStart w:id="86" w:name="_Toc440375303"/>
      <w:bookmarkStart w:id="87" w:name="_Toc458432891"/>
      <w:bookmarkStart w:id="88" w:name="_Toc74742623"/>
      <w:bookmarkEnd w:id="80"/>
      <w:bookmarkEnd w:id="81"/>
      <w:r w:rsidRPr="002E1AD3">
        <w:lastRenderedPageBreak/>
        <w:t>2</w:t>
      </w:r>
      <w:r w:rsidR="0009154D" w:rsidRPr="002E1AD3">
        <w:t>.</w:t>
      </w:r>
      <w:r w:rsidR="0081488E" w:rsidRPr="002E1AD3">
        <w:tab/>
      </w:r>
      <w:r w:rsidR="001E7A3C" w:rsidRPr="0070136F">
        <w:rPr>
          <w:lang w:val="sk-SK"/>
        </w:rPr>
        <w:t xml:space="preserve">Podmienky poskytnutia </w:t>
      </w:r>
      <w:bookmarkEnd w:id="82"/>
      <w:r w:rsidR="002B3DE0" w:rsidRPr="0070136F">
        <w:rPr>
          <w:lang w:val="sk-SK"/>
        </w:rPr>
        <w:t>príspevku</w:t>
      </w:r>
      <w:bookmarkEnd w:id="83"/>
      <w:bookmarkEnd w:id="84"/>
      <w:bookmarkEnd w:id="85"/>
      <w:bookmarkEnd w:id="86"/>
      <w:bookmarkEnd w:id="87"/>
      <w:bookmarkEnd w:id="88"/>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r w:rsidR="008A7910" w:rsidRPr="0014645C">
        <w:rPr>
          <w:rFonts w:ascii="Arial" w:hAnsi="Arial" w:cs="Arial"/>
          <w:color w:val="000000"/>
          <w:sz w:val="19"/>
          <w:szCs w:val="19"/>
        </w:rPr>
        <w:t>Ž</w:t>
      </w:r>
      <w:r w:rsidR="004E3237" w:rsidRPr="0014645C">
        <w:rPr>
          <w:rFonts w:ascii="Arial" w:hAnsi="Arial" w:cs="Arial"/>
          <w:color w:val="000000"/>
          <w:sz w:val="19"/>
          <w:szCs w:val="19"/>
        </w:rPr>
        <w:t xml:space="preserve">oNFP. </w:t>
      </w:r>
    </w:p>
    <w:p w14:paraId="13255497" w14:textId="0A6D76BC"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r w:rsidR="003718E4" w:rsidRPr="0014645C">
        <w:rPr>
          <w:rFonts w:ascii="Arial" w:hAnsi="Arial" w:cs="Arial"/>
          <w:color w:val="000000"/>
          <w:sz w:val="19"/>
          <w:szCs w:val="19"/>
        </w:rPr>
        <w:t>Žo</w:t>
      </w:r>
      <w:r w:rsidRPr="0014645C">
        <w:rPr>
          <w:rFonts w:ascii="Arial" w:hAnsi="Arial" w:cs="Arial"/>
          <w:color w:val="000000"/>
          <w:sz w:val="19"/>
          <w:szCs w:val="19"/>
        </w:rPr>
        <w:t xml:space="preserve">NFP a zároveň spolu s vyzvaním/výzvou na predkladanie ŽoNFP sú zverejnené na webovom sídle </w:t>
      </w:r>
      <w:r w:rsidR="0005604C" w:rsidRPr="0014645C">
        <w:rPr>
          <w:rFonts w:ascii="Arial" w:hAnsi="Arial" w:cs="Arial"/>
          <w:color w:val="000000"/>
          <w:sz w:val="19"/>
          <w:szCs w:val="19"/>
        </w:rPr>
        <w:t xml:space="preserve">RO pre OP EVS </w:t>
      </w:r>
      <w:r w:rsidR="00586DBE">
        <w:rPr>
          <w:rStyle w:val="Hypertextovprepojenie"/>
          <w:rFonts w:cs="Arial"/>
          <w:szCs w:val="19"/>
        </w:rPr>
        <w:t>www.reformuj.sk</w:t>
      </w:r>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r w:rsidR="00D148B6" w:rsidRPr="0014645C">
        <w:rPr>
          <w:rFonts w:ascii="Arial" w:hAnsi="Arial" w:cs="Arial"/>
          <w:color w:val="000000"/>
          <w:sz w:val="19"/>
          <w:szCs w:val="19"/>
        </w:rPr>
        <w:t>Ž</w:t>
      </w:r>
      <w:r w:rsidR="004E3237" w:rsidRPr="0014645C">
        <w:rPr>
          <w:rFonts w:ascii="Arial" w:hAnsi="Arial" w:cs="Arial"/>
          <w:color w:val="000000"/>
          <w:sz w:val="19"/>
          <w:szCs w:val="19"/>
        </w:rPr>
        <w:t>oNFP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89" w:name="_Toc417132484"/>
      <w:bookmarkStart w:id="90" w:name="_Toc417648881"/>
      <w:bookmarkStart w:id="91" w:name="_Toc440354973"/>
      <w:bookmarkStart w:id="92" w:name="_Toc440375304"/>
      <w:bookmarkStart w:id="93" w:name="_Toc458432892"/>
      <w:bookmarkStart w:id="94" w:name="_Toc74742624"/>
      <w:bookmarkStart w:id="95" w:name="_Toc413652662"/>
      <w:bookmarkStart w:id="96" w:name="_Toc413680802"/>
      <w:bookmarkStart w:id="97" w:name="_Toc413681974"/>
      <w:bookmarkStart w:id="98" w:name="_Toc413682307"/>
      <w:bookmarkStart w:id="99" w:name="_Toc413832223"/>
      <w:r w:rsidRPr="0014645C">
        <w:rPr>
          <w:b/>
        </w:rPr>
        <w:lastRenderedPageBreak/>
        <w:t>2.1</w:t>
      </w:r>
      <w:r w:rsidR="007708E2" w:rsidRPr="0014645C">
        <w:rPr>
          <w:b/>
        </w:rPr>
        <w:tab/>
      </w:r>
      <w:r w:rsidR="00C85E20" w:rsidRPr="0014645C">
        <w:rPr>
          <w:b/>
        </w:rPr>
        <w:t>Oprávnenosť žiadateľa</w:t>
      </w:r>
      <w:bookmarkEnd w:id="89"/>
      <w:bookmarkEnd w:id="90"/>
      <w:bookmarkEnd w:id="91"/>
      <w:bookmarkEnd w:id="92"/>
      <w:bookmarkEnd w:id="93"/>
      <w:bookmarkEnd w:id="94"/>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100" w:name="_Toc458432893"/>
      <w:bookmarkStart w:id="101" w:name="_Toc74742625"/>
      <w:bookmarkEnd w:id="95"/>
      <w:bookmarkEnd w:id="96"/>
      <w:bookmarkEnd w:id="97"/>
      <w:bookmarkEnd w:id="98"/>
      <w:bookmarkEnd w:id="99"/>
      <w:r w:rsidRPr="0014645C">
        <w:rPr>
          <w:b/>
        </w:rPr>
        <w:t>2.2</w:t>
      </w:r>
      <w:r w:rsidR="007708E2" w:rsidRPr="0014645C">
        <w:rPr>
          <w:b/>
        </w:rPr>
        <w:tab/>
      </w:r>
      <w:bookmarkStart w:id="102" w:name="_Toc417132485"/>
      <w:bookmarkStart w:id="103" w:name="_Toc417648882"/>
      <w:bookmarkStart w:id="104" w:name="_Toc440354974"/>
      <w:bookmarkStart w:id="105" w:name="_Toc440375305"/>
      <w:r w:rsidR="002B3DE0" w:rsidRPr="0014645C">
        <w:rPr>
          <w:b/>
        </w:rPr>
        <w:t>Oprávnenosť partnera</w:t>
      </w:r>
      <w:bookmarkEnd w:id="100"/>
      <w:bookmarkEnd w:id="101"/>
      <w:bookmarkEnd w:id="102"/>
      <w:bookmarkEnd w:id="103"/>
      <w:bookmarkEnd w:id="104"/>
      <w:bookmarkEnd w:id="105"/>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106" w:name="_Toc410400241"/>
      <w:bookmarkStart w:id="107" w:name="_Toc417132486"/>
      <w:bookmarkStart w:id="108" w:name="_Toc417648883"/>
      <w:bookmarkStart w:id="109" w:name="_Toc440354975"/>
      <w:bookmarkStart w:id="110" w:name="_Toc440375306"/>
      <w:bookmarkStart w:id="111" w:name="_Toc458432894"/>
    </w:p>
    <w:p w14:paraId="7EF1C536" w14:textId="77777777" w:rsidR="007F474D" w:rsidRPr="0014645C" w:rsidRDefault="003E4A99" w:rsidP="000F423E">
      <w:pPr>
        <w:pStyle w:val="Nadpis2"/>
        <w:spacing w:line="480" w:lineRule="auto"/>
        <w:rPr>
          <w:b/>
        </w:rPr>
      </w:pPr>
      <w:bookmarkStart w:id="112" w:name="_Toc74742626"/>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106"/>
      <w:bookmarkEnd w:id="107"/>
      <w:r w:rsidR="00402875" w:rsidRPr="0014645C">
        <w:rPr>
          <w:b/>
        </w:rPr>
        <w:t xml:space="preserve"> realizácie projektu</w:t>
      </w:r>
      <w:bookmarkEnd w:id="108"/>
      <w:bookmarkEnd w:id="109"/>
      <w:bookmarkEnd w:id="110"/>
      <w:bookmarkEnd w:id="111"/>
      <w:bookmarkEnd w:id="112"/>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113" w:name="_Toc417132487"/>
      <w:bookmarkStart w:id="114" w:name="_Toc417648884"/>
      <w:bookmarkStart w:id="115" w:name="_Toc440354976"/>
      <w:bookmarkStart w:id="116" w:name="_Toc440375307"/>
      <w:bookmarkStart w:id="117" w:name="_Toc458432895"/>
      <w:bookmarkStart w:id="118" w:name="_Toc410400242"/>
    </w:p>
    <w:p w14:paraId="3B97184E" w14:textId="77777777" w:rsidR="00C85E20" w:rsidRPr="0014645C" w:rsidRDefault="003E4A99" w:rsidP="00112D17">
      <w:pPr>
        <w:pStyle w:val="Nadpis2"/>
        <w:spacing w:line="480" w:lineRule="auto"/>
        <w:rPr>
          <w:b/>
        </w:rPr>
      </w:pPr>
      <w:bookmarkStart w:id="119" w:name="_Toc74742627"/>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113"/>
      <w:r w:rsidR="00387FBA" w:rsidRPr="0014645C">
        <w:rPr>
          <w:b/>
        </w:rPr>
        <w:t>projektu</w:t>
      </w:r>
      <w:bookmarkEnd w:id="114"/>
      <w:bookmarkEnd w:id="115"/>
      <w:bookmarkEnd w:id="116"/>
      <w:bookmarkEnd w:id="117"/>
      <w:bookmarkEnd w:id="119"/>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118"/>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xml:space="preserve">; moment </w:t>
      </w:r>
      <w:r w:rsidRPr="0014645C">
        <w:rPr>
          <w:sz w:val="19"/>
          <w:szCs w:val="19"/>
        </w:rPr>
        <w:lastRenderedPageBreak/>
        <w:t>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r w:rsidR="003718E4" w:rsidRPr="0014645C">
        <w:rPr>
          <w:sz w:val="19"/>
          <w:szCs w:val="19"/>
        </w:rPr>
        <w:t>ŽoNFP</w:t>
      </w:r>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w:t>
      </w:r>
      <w:r w:rsidRPr="0014645C">
        <w:rPr>
          <w:sz w:val="19"/>
          <w:szCs w:val="19"/>
        </w:rPr>
        <w:lastRenderedPageBreak/>
        <w:t>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predfinancovania)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lastRenderedPageBreak/>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výdavky deklarované v ŽoNFP sú predmetom odborného hodnotenia v rámci schvaľovacieho procesu ŽoNF</w:t>
      </w:r>
      <w:r w:rsidR="00BE67E8" w:rsidRPr="0014645C">
        <w:rPr>
          <w:rFonts w:ascii="Arial" w:hAnsi="Arial" w:cs="Arial"/>
          <w:sz w:val="19"/>
          <w:szCs w:val="19"/>
        </w:rPr>
        <w:t>P</w:t>
      </w:r>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V prípade schémy de minimis oprávnené, resp. neoprávnené výdavky sú stanovené v príslušnej schéme de minimis.</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lastRenderedPageBreak/>
        <w:t xml:space="preserve">V čase predloženia </w:t>
      </w:r>
      <w:r>
        <w:rPr>
          <w:rFonts w:ascii="Arial" w:hAnsi="Arial" w:cs="Arial"/>
          <w:color w:val="000000"/>
          <w:sz w:val="19"/>
          <w:szCs w:val="19"/>
        </w:rPr>
        <w:t>ŽoNFP</w:t>
      </w:r>
      <w:r w:rsidRPr="00A62E99">
        <w:rPr>
          <w:rFonts w:ascii="Arial" w:hAnsi="Arial" w:cs="Arial"/>
          <w:color w:val="000000"/>
          <w:sz w:val="19"/>
          <w:szCs w:val="19"/>
        </w:rPr>
        <w:t xml:space="preserve"> </w:t>
      </w:r>
      <w:r>
        <w:rPr>
          <w:rFonts w:ascii="Arial" w:hAnsi="Arial" w:cs="Arial"/>
          <w:color w:val="000000"/>
          <w:sz w:val="19"/>
          <w:szCs w:val="19"/>
        </w:rPr>
        <w:t>žiadateľ alebo partner dokladuje</w:t>
      </w:r>
      <w:r w:rsidRPr="00A62E99">
        <w:rPr>
          <w:rFonts w:ascii="Arial" w:hAnsi="Arial" w:cs="Arial"/>
          <w:color w:val="000000"/>
          <w:sz w:val="19"/>
          <w:szCs w:val="19"/>
        </w:rPr>
        <w:t xml:space="preserve"> administratívne a odborné zabezpečenie realizácie aktivít projektu</w:t>
      </w:r>
      <w:r>
        <w:rPr>
          <w:rFonts w:ascii="Arial" w:hAnsi="Arial" w:cs="Arial"/>
          <w:color w:val="000000"/>
          <w:sz w:val="19"/>
          <w:szCs w:val="19"/>
        </w:rPr>
        <w:t xml:space="preserve"> preukázaním kvalifikačných predpokladov </w:t>
      </w:r>
      <w:r w:rsidRPr="00A62E99">
        <w:rPr>
          <w:rFonts w:ascii="Arial" w:hAnsi="Arial" w:cs="Arial"/>
          <w:color w:val="000000"/>
          <w:sz w:val="19"/>
          <w:szCs w:val="19"/>
        </w:rPr>
        <w:t xml:space="preserve">najmä </w:t>
      </w:r>
      <w:r>
        <w:rPr>
          <w:rFonts w:ascii="Arial" w:hAnsi="Arial" w:cs="Arial"/>
          <w:color w:val="000000"/>
          <w:sz w:val="19"/>
          <w:szCs w:val="19"/>
        </w:rPr>
        <w:t>za</w:t>
      </w:r>
      <w:r w:rsidRPr="00A62E99">
        <w:rPr>
          <w:rFonts w:ascii="Arial" w:hAnsi="Arial" w:cs="Arial"/>
          <w:color w:val="000000"/>
          <w:sz w:val="19"/>
          <w:szCs w:val="19"/>
        </w:rPr>
        <w:t> </w:t>
      </w:r>
      <w:r>
        <w:rPr>
          <w:rFonts w:ascii="Arial" w:hAnsi="Arial" w:cs="Arial"/>
          <w:color w:val="000000"/>
          <w:sz w:val="19"/>
          <w:szCs w:val="19"/>
        </w:rPr>
        <w:t xml:space="preserve">vlastné </w:t>
      </w:r>
      <w:r w:rsidRPr="00A62E99">
        <w:rPr>
          <w:rFonts w:ascii="Arial" w:hAnsi="Arial" w:cs="Arial"/>
          <w:color w:val="000000"/>
          <w:sz w:val="19"/>
          <w:szCs w:val="19"/>
        </w:rPr>
        <w:t>personáln</w:t>
      </w:r>
      <w:r>
        <w:rPr>
          <w:rFonts w:ascii="Arial" w:hAnsi="Arial" w:cs="Arial"/>
          <w:color w:val="000000"/>
          <w:sz w:val="19"/>
          <w:szCs w:val="19"/>
        </w:rPr>
        <w:t>e kapacity</w:t>
      </w:r>
      <w:r w:rsidRPr="00A62E99">
        <w:rPr>
          <w:rFonts w:ascii="Arial" w:hAnsi="Arial" w:cs="Arial"/>
          <w:color w:val="000000"/>
          <w:sz w:val="19"/>
          <w:szCs w:val="19"/>
        </w:rPr>
        <w:t xml:space="preserve"> (t.j. </w:t>
      </w:r>
      <w:r>
        <w:rPr>
          <w:rFonts w:ascii="Arial" w:hAnsi="Arial" w:cs="Arial"/>
          <w:color w:val="000000"/>
          <w:sz w:val="19"/>
          <w:szCs w:val="19"/>
        </w:rPr>
        <w:t xml:space="preserve">ide o </w:t>
      </w:r>
      <w:r w:rsidRPr="00A62E99">
        <w:rPr>
          <w:rFonts w:ascii="Arial" w:hAnsi="Arial" w:cs="Arial"/>
          <w:color w:val="000000"/>
          <w:sz w:val="19"/>
          <w:szCs w:val="19"/>
        </w:rPr>
        <w:t>vlastné kapacity</w:t>
      </w:r>
      <w:r>
        <w:rPr>
          <w:rFonts w:ascii="Arial" w:hAnsi="Arial" w:cs="Arial"/>
          <w:color w:val="000000"/>
          <w:sz w:val="19"/>
          <w:szCs w:val="19"/>
        </w:rPr>
        <w:t xml:space="preserve"> žiadateľa/partnera</w:t>
      </w:r>
      <w:r w:rsidRPr="00A62E99">
        <w:rPr>
          <w:rFonts w:ascii="Arial" w:hAnsi="Arial" w:cs="Arial"/>
          <w:color w:val="000000"/>
          <w:sz w:val="19"/>
          <w:szCs w:val="19"/>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rPr>
      </w:pPr>
    </w:p>
    <w:p w14:paraId="4BCE5566"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Preukázanie kvalifikačných predpokladov administratívnych a odborných kapacít s konečnou platnosťou vykoná</w:t>
      </w:r>
      <w:r>
        <w:rPr>
          <w:rFonts w:ascii="Arial" w:hAnsi="Arial" w:cs="Arial"/>
          <w:color w:val="000000"/>
          <w:sz w:val="19"/>
          <w:szCs w:val="19"/>
        </w:rPr>
        <w:t xml:space="preserve"> prijímateľ alebo partner </w:t>
      </w:r>
      <w:r w:rsidRPr="00A62E99">
        <w:rPr>
          <w:rFonts w:ascii="Arial" w:hAnsi="Arial" w:cs="Arial"/>
          <w:color w:val="000000"/>
          <w:sz w:val="19"/>
          <w:szCs w:val="19"/>
        </w:rPr>
        <w:t xml:space="preserve">v čase prvého zaradenia </w:t>
      </w:r>
      <w:r>
        <w:rPr>
          <w:rFonts w:ascii="Arial" w:hAnsi="Arial" w:cs="Arial"/>
          <w:color w:val="000000"/>
          <w:sz w:val="19"/>
          <w:szCs w:val="19"/>
        </w:rPr>
        <w:t xml:space="preserve">konkrétneho zamestnanca </w:t>
      </w:r>
      <w:r w:rsidRPr="00A62E99">
        <w:rPr>
          <w:rFonts w:ascii="Arial" w:hAnsi="Arial" w:cs="Arial"/>
          <w:color w:val="000000"/>
          <w:sz w:val="19"/>
          <w:szCs w:val="19"/>
        </w:rPr>
        <w:t>do personálnej matice projektu v rámci s</w:t>
      </w:r>
      <w:r>
        <w:rPr>
          <w:rFonts w:ascii="Arial" w:hAnsi="Arial" w:cs="Arial"/>
          <w:color w:val="000000"/>
          <w:sz w:val="19"/>
          <w:szCs w:val="19"/>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rPr>
        <w:t>Poskytovateľ</w:t>
      </w:r>
      <w:r>
        <w:rPr>
          <w:rFonts w:ascii="Arial" w:hAnsi="Arial" w:cs="Arial"/>
          <w:color w:val="000000"/>
          <w:sz w:val="19"/>
          <w:szCs w:val="19"/>
        </w:rPr>
        <w:t xml:space="preserve"> súlad kvalifikačných predpokladov zamestnanca s projektovou pozíciou a požiadavkami Usmernenia</w:t>
      </w:r>
      <w:r w:rsidRPr="005B70EE">
        <w:rPr>
          <w:rFonts w:ascii="Arial" w:hAnsi="Arial" w:cs="Arial"/>
          <w:color w:val="000000"/>
          <w:sz w:val="19"/>
          <w:szCs w:val="19"/>
        </w:rPr>
        <w:t xml:space="preserve"> RO č. 5 k oprávnenosti vybraných skupín výdavkov pre PO 2014-2020</w:t>
      </w:r>
      <w:r>
        <w:rPr>
          <w:rFonts w:ascii="Arial" w:hAnsi="Arial" w:cs="Arial"/>
          <w:color w:val="000000"/>
          <w:sz w:val="19"/>
          <w:szCs w:val="19"/>
        </w:rPr>
        <w:t xml:space="preserve"> v platnom znení</w:t>
      </w:r>
      <w:r w:rsidRPr="005B70EE">
        <w:rPr>
          <w:rFonts w:ascii="Arial" w:hAnsi="Arial" w:cs="Arial"/>
          <w:color w:val="000000"/>
          <w:sz w:val="19"/>
          <w:szCs w:val="19"/>
        </w:rPr>
        <w:t>.</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 xml:space="preserve">Žiadateľ je povinný uchovávať dokumentáciu k vykonanému prieskumu trhu u seba a v prípade požiadavky RO pre OP EVS je povinný kedykoľvek v priebehu schvaľovacieho procesu alebo implementácie projektu predložiť kompletnú dokumentáciu </w:t>
      </w:r>
      <w:r w:rsidRPr="0014645C">
        <w:rPr>
          <w:rFonts w:ascii="Arial" w:hAnsi="Arial" w:cs="Arial"/>
          <w:sz w:val="19"/>
          <w:szCs w:val="19"/>
          <w:lang w:val="sk-SK"/>
        </w:rPr>
        <w:lastRenderedPageBreak/>
        <w:t>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120" w:name="_Toc410400243"/>
      <w:bookmarkStart w:id="121" w:name="_Toc417132488"/>
      <w:bookmarkStart w:id="122" w:name="_Toc417648885"/>
      <w:bookmarkStart w:id="123" w:name="_Toc440354977"/>
      <w:bookmarkStart w:id="124" w:name="_Toc440375308"/>
      <w:bookmarkStart w:id="125" w:name="_Toc458432896"/>
      <w:bookmarkStart w:id="126" w:name="_Toc74742628"/>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120"/>
      <w:bookmarkEnd w:id="121"/>
      <w:bookmarkEnd w:id="122"/>
      <w:bookmarkEnd w:id="123"/>
      <w:bookmarkEnd w:id="124"/>
      <w:bookmarkEnd w:id="125"/>
      <w:bookmarkEnd w:id="126"/>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4"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27" w:name="_Toc413832233"/>
      <w:bookmarkStart w:id="128" w:name="_Toc417132489"/>
      <w:bookmarkStart w:id="129" w:name="_Toc417648886"/>
      <w:bookmarkStart w:id="130" w:name="_Toc440354978"/>
      <w:bookmarkStart w:id="131" w:name="_Toc440375309"/>
      <w:bookmarkStart w:id="132"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33" w:name="_Toc74742629"/>
      <w:r w:rsidRPr="0014645C">
        <w:rPr>
          <w:b/>
          <w:color w:val="3C8A2E" w:themeColor="accent5"/>
          <w:sz w:val="24"/>
          <w:szCs w:val="24"/>
        </w:rPr>
        <w:lastRenderedPageBreak/>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3"/>
      </w:r>
      <w:bookmarkEnd w:id="127"/>
      <w:bookmarkEnd w:id="128"/>
      <w:bookmarkEnd w:id="129"/>
      <w:bookmarkEnd w:id="130"/>
      <w:bookmarkEnd w:id="131"/>
      <w:bookmarkEnd w:id="132"/>
      <w:bookmarkEnd w:id="133"/>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de minimis;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lastRenderedPageBreak/>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ŽoNFP,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34" w:name="_Toc413832234"/>
      <w:bookmarkStart w:id="135" w:name="_Toc417132490"/>
      <w:bookmarkStart w:id="136" w:name="_Toc417648887"/>
      <w:bookmarkStart w:id="137" w:name="_Toc440354979"/>
      <w:bookmarkStart w:id="138" w:name="_Toc440375310"/>
      <w:bookmarkStart w:id="139"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40" w:name="_Toc74742630"/>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34"/>
      <w:bookmarkEnd w:id="135"/>
      <w:bookmarkEnd w:id="136"/>
      <w:bookmarkEnd w:id="137"/>
      <w:bookmarkEnd w:id="138"/>
      <w:bookmarkEnd w:id="139"/>
      <w:bookmarkEnd w:id="140"/>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projekty, ktorých verejná podpora má formu paušálnych súm alebo štandardných stupníc jednotkových výdavkov za predpokladu, že čistý príjem bol zohľadnený ex ante;</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projekty vykonávané v rámci SAP za predpokladu, že čistý príjem bol zohľadnený ex ante;</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41" w:name="_Toc413832235"/>
      <w:bookmarkStart w:id="142" w:name="_Toc417132491"/>
      <w:bookmarkStart w:id="143" w:name="_Toc417648888"/>
      <w:bookmarkStart w:id="144" w:name="_Toc440354980"/>
      <w:bookmarkStart w:id="145" w:name="_Toc440375311"/>
      <w:bookmarkStart w:id="146" w:name="_Toc458432899"/>
      <w:bookmarkStart w:id="147" w:name="_Toc74742631"/>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41"/>
      <w:bookmarkEnd w:id="142"/>
      <w:bookmarkEnd w:id="143"/>
      <w:bookmarkEnd w:id="144"/>
      <w:bookmarkEnd w:id="145"/>
      <w:bookmarkEnd w:id="146"/>
      <w:bookmarkEnd w:id="147"/>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4"/>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48"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49" w:name="_Toc417132492"/>
      <w:bookmarkStart w:id="150" w:name="_Toc417648889"/>
      <w:bookmarkStart w:id="151" w:name="_Toc440354981"/>
      <w:bookmarkStart w:id="152" w:name="_Toc440375312"/>
      <w:bookmarkStart w:id="153"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54" w:name="_Toc74742632"/>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48"/>
      <w:bookmarkEnd w:id="149"/>
      <w:bookmarkEnd w:id="150"/>
      <w:bookmarkEnd w:id="151"/>
      <w:bookmarkEnd w:id="152"/>
      <w:bookmarkEnd w:id="153"/>
      <w:bookmarkEnd w:id="154"/>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77777777" w:rsidR="00322F43" w:rsidRPr="0014645C" w:rsidRDefault="00322F43" w:rsidP="00EA0104">
      <w:pPr>
        <w:numPr>
          <w:ilvl w:val="0"/>
          <w:numId w:val="46"/>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paušálne financovanie nepriamych nákladov do výšky 15%, resp. 25%  podľa čl. 68 ods.1 všeobecného nariadenia EP a Rady č.1303/2013</w:t>
      </w:r>
    </w:p>
    <w:p w14:paraId="02A9FB53" w14:textId="237AC0E5" w:rsidR="00322F43" w:rsidRPr="0014645C" w:rsidRDefault="00322F43" w:rsidP="00EA0104">
      <w:pPr>
        <w:numPr>
          <w:ilvl w:val="0"/>
          <w:numId w:val="46"/>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 xml:space="preserve">paušálne financovanie podľa čl. </w:t>
      </w:r>
      <w:r w:rsidR="005D1923">
        <w:rPr>
          <w:rFonts w:ascii="Arial" w:hAnsi="Arial" w:cs="Arial"/>
          <w:sz w:val="19"/>
          <w:szCs w:val="19"/>
        </w:rPr>
        <w:t>68b</w:t>
      </w:r>
      <w:r w:rsidR="005D1923" w:rsidRPr="0014645C">
        <w:rPr>
          <w:rFonts w:ascii="Arial" w:hAnsi="Arial" w:cs="Arial"/>
          <w:sz w:val="19"/>
          <w:szCs w:val="19"/>
        </w:rPr>
        <w:t xml:space="preserve"> </w:t>
      </w:r>
      <w:r w:rsidRPr="0014645C">
        <w:rPr>
          <w:rFonts w:ascii="Arial" w:hAnsi="Arial" w:cs="Arial"/>
          <w:sz w:val="19"/>
          <w:szCs w:val="19"/>
        </w:rPr>
        <w:t xml:space="preserve">ods. </w:t>
      </w:r>
      <w:r w:rsidR="005D1923">
        <w:rPr>
          <w:rFonts w:ascii="Arial" w:hAnsi="Arial" w:cs="Arial"/>
          <w:sz w:val="19"/>
          <w:szCs w:val="19"/>
        </w:rPr>
        <w:t>1</w:t>
      </w:r>
      <w:r w:rsidR="005D1923" w:rsidRPr="0014645C">
        <w:rPr>
          <w:rFonts w:ascii="Arial" w:hAnsi="Arial" w:cs="Arial"/>
          <w:sz w:val="19"/>
          <w:szCs w:val="19"/>
        </w:rPr>
        <w:t xml:space="preserve"> všeobecného nariadenia EP a Rady č.1303/2013</w:t>
      </w:r>
      <w:r w:rsidRPr="0014645C">
        <w:rPr>
          <w:rFonts w:ascii="Arial" w:hAnsi="Arial" w:cs="Arial"/>
          <w:sz w:val="19"/>
          <w:szCs w:val="19"/>
        </w:rPr>
        <w:t xml:space="preserve"> – paušálna sadzba maximálne do výšky 40% priamych nákladov na zamestnancov na pokrytie ostatných</w:t>
      </w:r>
      <w:r w:rsidR="005B7230" w:rsidRPr="0014645C">
        <w:rPr>
          <w:rFonts w:ascii="Arial" w:hAnsi="Arial" w:cs="Arial"/>
          <w:sz w:val="19"/>
          <w:szCs w:val="19"/>
          <w:vertAlign w:val="superscript"/>
        </w:rPr>
        <w:footnoteReference w:id="15"/>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58" w:name="_Toc410400245"/>
      <w:bookmarkStart w:id="159" w:name="_Toc417132493"/>
      <w:bookmarkStart w:id="160" w:name="_Toc417648890"/>
      <w:bookmarkStart w:id="161" w:name="_Toc440354982"/>
      <w:bookmarkStart w:id="162" w:name="_Toc440375313"/>
      <w:bookmarkStart w:id="163" w:name="_Toc458432901"/>
      <w:bookmarkStart w:id="164" w:name="_Toc74742633"/>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58"/>
      <w:bookmarkEnd w:id="159"/>
      <w:bookmarkEnd w:id="160"/>
      <w:bookmarkEnd w:id="161"/>
      <w:bookmarkEnd w:id="162"/>
      <w:bookmarkEnd w:id="163"/>
      <w:bookmarkEnd w:id="164"/>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w:t>
      </w:r>
      <w:r w:rsidR="00023EDC" w:rsidRPr="0014645C">
        <w:rPr>
          <w:rFonts w:ascii="Arial" w:hAnsi="Arial" w:cs="Arial"/>
          <w:sz w:val="19"/>
          <w:szCs w:val="19"/>
        </w:rPr>
        <w:lastRenderedPageBreak/>
        <w:t>projektu 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65" w:name="_Toc410400250"/>
      <w:bookmarkStart w:id="166" w:name="_Toc417132494"/>
      <w:bookmarkStart w:id="167" w:name="_Toc417648891"/>
      <w:bookmarkStart w:id="168" w:name="_Toc440354983"/>
      <w:bookmarkStart w:id="169" w:name="_Toc440375314"/>
      <w:bookmarkStart w:id="170" w:name="_Toc458432902"/>
    </w:p>
    <w:p w14:paraId="539A23F6" w14:textId="77777777" w:rsidR="00F3344B" w:rsidRPr="0014645C" w:rsidRDefault="001F1018" w:rsidP="0008366A">
      <w:pPr>
        <w:pStyle w:val="Nadpis2"/>
        <w:spacing w:before="240" w:after="160" w:line="480" w:lineRule="auto"/>
        <w:rPr>
          <w:b/>
        </w:rPr>
      </w:pPr>
      <w:bookmarkStart w:id="171" w:name="_Toc74742634"/>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65"/>
      <w:bookmarkEnd w:id="166"/>
      <w:bookmarkEnd w:id="167"/>
      <w:bookmarkEnd w:id="168"/>
      <w:bookmarkEnd w:id="169"/>
      <w:bookmarkEnd w:id="170"/>
      <w:bookmarkEnd w:id="171"/>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r w:rsidR="003718E4" w:rsidRPr="0014645C">
        <w:rPr>
          <w:rFonts w:ascii="Arial" w:hAnsi="Arial" w:cs="Arial"/>
          <w:sz w:val="19"/>
          <w:szCs w:val="19"/>
        </w:rPr>
        <w:t>Ž</w:t>
      </w:r>
      <w:r w:rsidRPr="0014645C">
        <w:rPr>
          <w:rFonts w:ascii="Arial" w:hAnsi="Arial" w:cs="Arial"/>
          <w:sz w:val="19"/>
          <w:szCs w:val="19"/>
        </w:rPr>
        <w:t xml:space="preserve">oNFP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r w:rsidR="007F5404" w:rsidRPr="0014645C">
        <w:rPr>
          <w:rFonts w:ascii="Arial" w:hAnsi="Arial" w:cs="Arial"/>
          <w:sz w:val="19"/>
          <w:szCs w:val="19"/>
        </w:rPr>
        <w:t>Ž</w:t>
      </w:r>
      <w:r w:rsidRPr="0014645C">
        <w:rPr>
          <w:rFonts w:ascii="Arial" w:hAnsi="Arial" w:cs="Arial"/>
          <w:sz w:val="19"/>
          <w:szCs w:val="19"/>
        </w:rPr>
        <w:t>oNFP</w:t>
      </w:r>
      <w:r w:rsidR="00F43C63" w:rsidRPr="0014645C">
        <w:rPr>
          <w:rStyle w:val="Odkaznapoznmkupodiarou"/>
          <w:rFonts w:cs="Arial"/>
          <w:szCs w:val="19"/>
        </w:rPr>
        <w:footnoteReference w:id="17"/>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ŽoNFP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ŽoNFP.</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72" w:name="_Toc410400251"/>
      <w:bookmarkStart w:id="173" w:name="_Toc417132495"/>
      <w:bookmarkStart w:id="174" w:name="_Toc417648892"/>
      <w:bookmarkStart w:id="175" w:name="_Toc440354984"/>
      <w:bookmarkStart w:id="176" w:name="_Toc440375315"/>
      <w:bookmarkStart w:id="177" w:name="_Toc458432903"/>
      <w:bookmarkStart w:id="178" w:name="_Toc74742635"/>
      <w:r w:rsidRPr="0014645C">
        <w:rPr>
          <w:b/>
        </w:rPr>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72"/>
      <w:bookmarkEnd w:id="173"/>
      <w:bookmarkEnd w:id="174"/>
      <w:bookmarkEnd w:id="175"/>
      <w:bookmarkEnd w:id="176"/>
      <w:bookmarkEnd w:id="177"/>
      <w:bookmarkEnd w:id="178"/>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ŽoNFP</w:t>
      </w:r>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miesta realizácie projektu je žiadateľom deklarovaná údajmi poskytnutými v rámci formuláru ŽoNFP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ŽoNFP.</w:t>
      </w:r>
    </w:p>
    <w:p w14:paraId="743750FC" w14:textId="77777777" w:rsidR="00551D65" w:rsidRPr="0014645C" w:rsidRDefault="00551D65" w:rsidP="0008366A">
      <w:pPr>
        <w:pStyle w:val="Nadpis2"/>
        <w:spacing w:before="240" w:after="160" w:line="480" w:lineRule="auto"/>
        <w:rPr>
          <w:b/>
        </w:rPr>
      </w:pPr>
      <w:bookmarkStart w:id="179" w:name="_Toc74742636"/>
      <w:bookmarkStart w:id="180" w:name="_Toc417648893"/>
      <w:bookmarkStart w:id="181" w:name="_Toc440354985"/>
      <w:bookmarkStart w:id="182" w:name="_Toc440375316"/>
      <w:bookmarkStart w:id="183" w:name="_Toc458432904"/>
      <w:bookmarkStart w:id="184" w:name="_Toc410400252"/>
      <w:bookmarkStart w:id="185" w:name="_Toc417132496"/>
      <w:r w:rsidRPr="0014645C">
        <w:rPr>
          <w:b/>
        </w:rPr>
        <w:t>2.7</w:t>
      </w:r>
      <w:r w:rsidRPr="0014645C">
        <w:rPr>
          <w:b/>
        </w:rPr>
        <w:tab/>
        <w:t>Kritériá pre výber projektov</w:t>
      </w:r>
      <w:bookmarkEnd w:id="179"/>
    </w:p>
    <w:p w14:paraId="092ACBF6" w14:textId="77777777" w:rsidR="00E40E44" w:rsidRPr="0014645C" w:rsidRDefault="00E40E44" w:rsidP="008564C5">
      <w:pPr>
        <w:jc w:val="both"/>
        <w:rPr>
          <w:rFonts w:ascii="Arial" w:hAnsi="Arial" w:cs="Arial"/>
          <w:sz w:val="19"/>
          <w:szCs w:val="19"/>
        </w:rPr>
      </w:pPr>
      <w:bookmarkStart w:id="186" w:name="_Toc440354986"/>
      <w:bookmarkStart w:id="187" w:name="_Toc440375317"/>
      <w:bookmarkEnd w:id="180"/>
      <w:bookmarkEnd w:id="181"/>
      <w:bookmarkEnd w:id="182"/>
      <w:bookmarkEnd w:id="183"/>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15"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186"/>
      <w:bookmarkEnd w:id="187"/>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Predfinancovanie</w:t>
      </w:r>
      <w:r w:rsidRPr="0014645C">
        <w:rPr>
          <w:rFonts w:ascii="Arial" w:hAnsi="Arial" w:cs="Arial"/>
          <w:sz w:val="19"/>
          <w:szCs w:val="19"/>
        </w:rPr>
        <w:t xml:space="preserve"> (týka sa iba štátnych rozpočtových organizácií) – predfinancovanie je prijímateľovi poskytované pomerne za prostriedky EÚ a štátneho rozpočtu na spolufinancovanie na uhrádzanie </w:t>
      </w:r>
      <w:r w:rsidRPr="0014645C">
        <w:rPr>
          <w:rFonts w:ascii="Arial" w:hAnsi="Arial" w:cs="Arial"/>
          <w:sz w:val="19"/>
          <w:szCs w:val="19"/>
        </w:rPr>
        <w:lastRenderedPageBreak/>
        <w:t xml:space="preserve">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ŽoNFP. </w:t>
      </w:r>
    </w:p>
    <w:p w14:paraId="196F7E46" w14:textId="77777777" w:rsidR="0087029A" w:rsidRPr="0014645C" w:rsidRDefault="0087029A" w:rsidP="00EA0104">
      <w:pPr>
        <w:pStyle w:val="Nadpis2"/>
        <w:numPr>
          <w:ilvl w:val="1"/>
          <w:numId w:val="42"/>
        </w:numPr>
        <w:spacing w:before="240" w:after="160" w:line="480" w:lineRule="auto"/>
        <w:ind w:left="709" w:hanging="709"/>
        <w:rPr>
          <w:b/>
        </w:rPr>
      </w:pPr>
      <w:bookmarkStart w:id="188" w:name="_Toc418001232"/>
      <w:bookmarkStart w:id="189" w:name="_Toc418003057"/>
      <w:bookmarkStart w:id="190" w:name="_Toc417648895"/>
      <w:bookmarkStart w:id="191" w:name="_Toc440354988"/>
      <w:bookmarkStart w:id="192" w:name="_Toc440375319"/>
      <w:bookmarkStart w:id="193" w:name="_Toc458432906"/>
      <w:bookmarkStart w:id="194" w:name="_Toc74742637"/>
      <w:bookmarkEnd w:id="188"/>
      <w:bookmarkEnd w:id="189"/>
      <w:r w:rsidRPr="0014645C">
        <w:rPr>
          <w:b/>
        </w:rPr>
        <w:t>Splnenie podmienok ustanovených v osobitných predpisov</w:t>
      </w:r>
      <w:bookmarkEnd w:id="190"/>
      <w:bookmarkEnd w:id="191"/>
      <w:bookmarkEnd w:id="192"/>
      <w:bookmarkEnd w:id="193"/>
      <w:bookmarkEnd w:id="194"/>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195" w:name="_Toc74742638"/>
      <w:bookmarkStart w:id="196" w:name="_Toc417648896"/>
      <w:bookmarkStart w:id="197" w:name="_Toc440354989"/>
      <w:bookmarkStart w:id="198" w:name="_Toc440375320"/>
      <w:bookmarkStart w:id="199" w:name="_Toc458432907"/>
      <w:r w:rsidRPr="0014645C">
        <w:rPr>
          <w:b/>
          <w:color w:val="3C8A2E" w:themeColor="accent5"/>
          <w:sz w:val="24"/>
          <w:szCs w:val="24"/>
        </w:rPr>
        <w:t>2.9.1 Podmienky týkajúce sa štátnej pomoci a vyplývajúce zo schém štátnej pomoci/pomoc de minimis</w:t>
      </w:r>
      <w:bookmarkEnd w:id="195"/>
    </w:p>
    <w:bookmarkEnd w:id="196"/>
    <w:bookmarkEnd w:id="197"/>
    <w:bookmarkEnd w:id="198"/>
    <w:bookmarkEnd w:id="199"/>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de minimis,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de minimis priamym uvedením odkazu na schému štátnej pomoci/schému de minimis,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200" w:name="_Toc417648897"/>
      <w:bookmarkStart w:id="201" w:name="_Toc440354990"/>
      <w:bookmarkStart w:id="202" w:name="_Toc440375321"/>
      <w:bookmarkStart w:id="203" w:name="_Toc458432908"/>
      <w:bookmarkStart w:id="204" w:name="_Toc74742639"/>
      <w:r w:rsidRPr="0014645C">
        <w:rPr>
          <w:b/>
          <w:color w:val="3C8A2E" w:themeColor="accent5"/>
          <w:sz w:val="24"/>
          <w:szCs w:val="24"/>
        </w:rPr>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200"/>
      <w:bookmarkEnd w:id="201"/>
      <w:bookmarkEnd w:id="202"/>
      <w:bookmarkEnd w:id="203"/>
      <w:bookmarkEnd w:id="204"/>
      <w:r w:rsidR="00AF26C3" w:rsidRPr="0014645C">
        <w:rPr>
          <w:b/>
          <w:color w:val="3C8A2E" w:themeColor="accent5"/>
          <w:sz w:val="24"/>
          <w:szCs w:val="24"/>
        </w:rPr>
        <w:t xml:space="preserve"> </w:t>
      </w:r>
    </w:p>
    <w:p w14:paraId="41DD7829" w14:textId="77777777"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205" w:name="_Toc74742640"/>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205"/>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206" w:name="_Toc418001237"/>
      <w:bookmarkStart w:id="207" w:name="_Toc418003062"/>
      <w:bookmarkStart w:id="208" w:name="_Toc334095"/>
      <w:bookmarkStart w:id="209" w:name="_Toc74742641"/>
      <w:bookmarkStart w:id="210" w:name="_Toc417648901"/>
      <w:bookmarkStart w:id="211" w:name="_Toc440354992"/>
      <w:bookmarkStart w:id="212" w:name="_Toc440375323"/>
      <w:bookmarkStart w:id="213" w:name="_Toc458432910"/>
      <w:bookmarkEnd w:id="206"/>
      <w:bookmarkEnd w:id="207"/>
      <w:r w:rsidRPr="0014645C">
        <w:rPr>
          <w:rFonts w:ascii="Arial" w:eastAsiaTheme="minorEastAsia" w:hAnsi="Arial" w:cs="Arial"/>
          <w:color w:val="auto"/>
          <w:sz w:val="19"/>
          <w:szCs w:val="19"/>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08"/>
      <w:bookmarkEnd w:id="209"/>
    </w:p>
    <w:p w14:paraId="0021EF53" w14:textId="77777777" w:rsidR="00957A75" w:rsidRPr="0014645C" w:rsidRDefault="001F1018" w:rsidP="00A72183">
      <w:pPr>
        <w:pStyle w:val="Nadpis2"/>
        <w:spacing w:line="480" w:lineRule="auto"/>
      </w:pPr>
      <w:bookmarkStart w:id="214" w:name="_Toc74742642"/>
      <w:r w:rsidRPr="0014645C">
        <w:rPr>
          <w:b/>
          <w:szCs w:val="24"/>
        </w:rPr>
        <w:t>2.10</w:t>
      </w:r>
      <w:r w:rsidR="00400B1E" w:rsidRPr="0014645C">
        <w:rPr>
          <w:b/>
          <w:szCs w:val="24"/>
        </w:rPr>
        <w:tab/>
      </w:r>
      <w:r w:rsidR="00D41F31" w:rsidRPr="0014645C">
        <w:rPr>
          <w:b/>
          <w:szCs w:val="24"/>
        </w:rPr>
        <w:t>Ďalšie podmienky poskytnutia príspevku</w:t>
      </w:r>
      <w:bookmarkEnd w:id="214"/>
      <w:r w:rsidR="00D41F31" w:rsidRPr="0014645C">
        <w:rPr>
          <w:b/>
          <w:szCs w:val="24"/>
        </w:rPr>
        <w:t xml:space="preserve"> </w:t>
      </w:r>
      <w:bookmarkStart w:id="215" w:name="_Toc417645451"/>
      <w:bookmarkStart w:id="216" w:name="_Toc417648902"/>
      <w:bookmarkStart w:id="217" w:name="_Toc417649174"/>
      <w:bookmarkStart w:id="218" w:name="_Toc417649565"/>
      <w:bookmarkStart w:id="219" w:name="_Toc417650272"/>
      <w:bookmarkStart w:id="220" w:name="_Toc418001239"/>
      <w:bookmarkStart w:id="221" w:name="_Toc418003064"/>
      <w:bookmarkStart w:id="222" w:name="_Toc440354993"/>
      <w:bookmarkStart w:id="223" w:name="_Toc440355289"/>
      <w:bookmarkStart w:id="224" w:name="_Toc440374932"/>
      <w:bookmarkStart w:id="225" w:name="_Toc440375324"/>
      <w:bookmarkStart w:id="226" w:name="_Toc440375744"/>
      <w:bookmarkStart w:id="227" w:name="_Toc440634416"/>
      <w:bookmarkStart w:id="228" w:name="_Toc458428905"/>
      <w:bookmarkStart w:id="229" w:name="_Toc458432268"/>
      <w:bookmarkStart w:id="230" w:name="_Toc458432815"/>
      <w:bookmarkStart w:id="231" w:name="_Toc458432911"/>
      <w:bookmarkStart w:id="232" w:name="_Toc458514599"/>
      <w:bookmarkStart w:id="233" w:name="_Toc458515663"/>
      <w:bookmarkStart w:id="234" w:name="_Toc417645452"/>
      <w:bookmarkStart w:id="235" w:name="_Toc417648903"/>
      <w:bookmarkStart w:id="236" w:name="_Toc417649175"/>
      <w:bookmarkStart w:id="237" w:name="_Toc417649566"/>
      <w:bookmarkStart w:id="238" w:name="_Toc417650273"/>
      <w:bookmarkStart w:id="239" w:name="_Toc418001240"/>
      <w:bookmarkStart w:id="240" w:name="_Toc418003065"/>
      <w:bookmarkStart w:id="241" w:name="_Toc440354994"/>
      <w:bookmarkStart w:id="242" w:name="_Toc440355290"/>
      <w:bookmarkStart w:id="243" w:name="_Toc440374933"/>
      <w:bookmarkStart w:id="244" w:name="_Toc440375325"/>
      <w:bookmarkStart w:id="245" w:name="_Toc440375745"/>
      <w:bookmarkStart w:id="246" w:name="_Toc440634417"/>
      <w:bookmarkStart w:id="247" w:name="_Toc458428906"/>
      <w:bookmarkStart w:id="248" w:name="_Toc458432269"/>
      <w:bookmarkStart w:id="249" w:name="_Toc458432816"/>
      <w:bookmarkStart w:id="250" w:name="_Toc458432912"/>
      <w:bookmarkStart w:id="251" w:name="_Toc458514600"/>
      <w:bookmarkStart w:id="252" w:name="_Toc458515664"/>
      <w:bookmarkStart w:id="253" w:name="_Toc417645453"/>
      <w:bookmarkStart w:id="254" w:name="_Toc417648904"/>
      <w:bookmarkStart w:id="255" w:name="_Toc417649176"/>
      <w:bookmarkStart w:id="256" w:name="_Toc417649567"/>
      <w:bookmarkStart w:id="257" w:name="_Toc417650274"/>
      <w:bookmarkStart w:id="258" w:name="_Toc418001241"/>
      <w:bookmarkStart w:id="259" w:name="_Toc418003066"/>
      <w:bookmarkStart w:id="260" w:name="_Toc440354995"/>
      <w:bookmarkStart w:id="261" w:name="_Toc440355291"/>
      <w:bookmarkStart w:id="262" w:name="_Toc440374934"/>
      <w:bookmarkStart w:id="263" w:name="_Toc440375326"/>
      <w:bookmarkStart w:id="264" w:name="_Toc440375746"/>
      <w:bookmarkStart w:id="265" w:name="_Toc440634418"/>
      <w:bookmarkStart w:id="266" w:name="_Toc458428907"/>
      <w:bookmarkStart w:id="267" w:name="_Toc458432270"/>
      <w:bookmarkStart w:id="268" w:name="_Toc458432817"/>
      <w:bookmarkStart w:id="269" w:name="_Toc458432913"/>
      <w:bookmarkStart w:id="270" w:name="_Toc458514601"/>
      <w:bookmarkStart w:id="271" w:name="_Toc458515665"/>
      <w:bookmarkStart w:id="272" w:name="_Toc417645454"/>
      <w:bookmarkStart w:id="273" w:name="_Toc417648905"/>
      <w:bookmarkStart w:id="274" w:name="_Toc417649177"/>
      <w:bookmarkStart w:id="275" w:name="_Toc417649568"/>
      <w:bookmarkStart w:id="276" w:name="_Toc417650275"/>
      <w:bookmarkStart w:id="277" w:name="_Toc418001242"/>
      <w:bookmarkStart w:id="278" w:name="_Toc418003067"/>
      <w:bookmarkStart w:id="279" w:name="_Toc440354996"/>
      <w:bookmarkStart w:id="280" w:name="_Toc440355292"/>
      <w:bookmarkStart w:id="281" w:name="_Toc440374935"/>
      <w:bookmarkStart w:id="282" w:name="_Toc440375327"/>
      <w:bookmarkStart w:id="283" w:name="_Toc440375747"/>
      <w:bookmarkStart w:id="284" w:name="_Toc440634419"/>
      <w:bookmarkStart w:id="285" w:name="_Toc458428908"/>
      <w:bookmarkStart w:id="286" w:name="_Toc458432271"/>
      <w:bookmarkStart w:id="287" w:name="_Toc458432818"/>
      <w:bookmarkStart w:id="288" w:name="_Toc458432914"/>
      <w:bookmarkStart w:id="289" w:name="_Toc458514602"/>
      <w:bookmarkStart w:id="290" w:name="_Toc458515666"/>
      <w:bookmarkStart w:id="291" w:name="_Toc417645455"/>
      <w:bookmarkStart w:id="292" w:name="_Toc417648906"/>
      <w:bookmarkStart w:id="293" w:name="_Toc417649178"/>
      <w:bookmarkStart w:id="294" w:name="_Toc417649569"/>
      <w:bookmarkStart w:id="295" w:name="_Toc417650276"/>
      <w:bookmarkStart w:id="296" w:name="_Toc418001243"/>
      <w:bookmarkStart w:id="297" w:name="_Toc418003068"/>
      <w:bookmarkStart w:id="298" w:name="_Toc440354997"/>
      <w:bookmarkStart w:id="299" w:name="_Toc440355293"/>
      <w:bookmarkStart w:id="300" w:name="_Toc440374936"/>
      <w:bookmarkStart w:id="301" w:name="_Toc440375328"/>
      <w:bookmarkStart w:id="302" w:name="_Toc440375748"/>
      <w:bookmarkStart w:id="303" w:name="_Toc440634420"/>
      <w:bookmarkStart w:id="304" w:name="_Toc458428909"/>
      <w:bookmarkStart w:id="305" w:name="_Toc458432272"/>
      <w:bookmarkStart w:id="306" w:name="_Toc458432819"/>
      <w:bookmarkStart w:id="307" w:name="_Toc458432915"/>
      <w:bookmarkStart w:id="308" w:name="_Toc458514603"/>
      <w:bookmarkStart w:id="309" w:name="_Toc458515667"/>
      <w:bookmarkStart w:id="310" w:name="_Toc417645456"/>
      <w:bookmarkStart w:id="311" w:name="_Toc417648907"/>
      <w:bookmarkStart w:id="312" w:name="_Toc417649179"/>
      <w:bookmarkStart w:id="313" w:name="_Toc417649570"/>
      <w:bookmarkStart w:id="314" w:name="_Toc417650277"/>
      <w:bookmarkStart w:id="315" w:name="_Toc418001244"/>
      <w:bookmarkStart w:id="316" w:name="_Toc418003069"/>
      <w:bookmarkStart w:id="317" w:name="_Toc440354998"/>
      <w:bookmarkStart w:id="318" w:name="_Toc440355294"/>
      <w:bookmarkStart w:id="319" w:name="_Toc440374937"/>
      <w:bookmarkStart w:id="320" w:name="_Toc440375329"/>
      <w:bookmarkStart w:id="321" w:name="_Toc440375749"/>
      <w:bookmarkStart w:id="322" w:name="_Toc440634421"/>
      <w:bookmarkStart w:id="323" w:name="_Toc458428910"/>
      <w:bookmarkStart w:id="324" w:name="_Toc458432273"/>
      <w:bookmarkStart w:id="325" w:name="_Toc458432820"/>
      <w:bookmarkStart w:id="326" w:name="_Toc458432916"/>
      <w:bookmarkStart w:id="327" w:name="_Toc458514604"/>
      <w:bookmarkStart w:id="328" w:name="_Toc458515668"/>
      <w:bookmarkStart w:id="329" w:name="_Toc417645457"/>
      <w:bookmarkStart w:id="330" w:name="_Toc417648908"/>
      <w:bookmarkStart w:id="331" w:name="_Toc417649180"/>
      <w:bookmarkStart w:id="332" w:name="_Toc417649571"/>
      <w:bookmarkStart w:id="333" w:name="_Toc417650278"/>
      <w:bookmarkStart w:id="334" w:name="_Toc418001245"/>
      <w:bookmarkStart w:id="335" w:name="_Toc418003070"/>
      <w:bookmarkStart w:id="336" w:name="_Toc440354999"/>
      <w:bookmarkStart w:id="337" w:name="_Toc440355295"/>
      <w:bookmarkStart w:id="338" w:name="_Toc440374938"/>
      <w:bookmarkStart w:id="339" w:name="_Toc440375330"/>
      <w:bookmarkStart w:id="340" w:name="_Toc440375750"/>
      <w:bookmarkStart w:id="341" w:name="_Toc440634422"/>
      <w:bookmarkStart w:id="342" w:name="_Toc458428911"/>
      <w:bookmarkStart w:id="343" w:name="_Toc458432274"/>
      <w:bookmarkStart w:id="344" w:name="_Toc458432821"/>
      <w:bookmarkStart w:id="345" w:name="_Toc458432917"/>
      <w:bookmarkStart w:id="346" w:name="_Toc458514605"/>
      <w:bookmarkStart w:id="347" w:name="_Toc458515669"/>
      <w:bookmarkStart w:id="348" w:name="_Toc417645458"/>
      <w:bookmarkStart w:id="349" w:name="_Toc417648909"/>
      <w:bookmarkStart w:id="350" w:name="_Toc417649181"/>
      <w:bookmarkStart w:id="351" w:name="_Toc417649572"/>
      <w:bookmarkStart w:id="352" w:name="_Toc417650279"/>
      <w:bookmarkStart w:id="353" w:name="_Toc418001246"/>
      <w:bookmarkStart w:id="354" w:name="_Toc418003071"/>
      <w:bookmarkStart w:id="355" w:name="_Toc440355000"/>
      <w:bookmarkStart w:id="356" w:name="_Toc440355296"/>
      <w:bookmarkStart w:id="357" w:name="_Toc440374939"/>
      <w:bookmarkStart w:id="358" w:name="_Toc440375331"/>
      <w:bookmarkStart w:id="359" w:name="_Toc440375751"/>
      <w:bookmarkStart w:id="360" w:name="_Toc440634423"/>
      <w:bookmarkStart w:id="361" w:name="_Toc458428912"/>
      <w:bookmarkStart w:id="362" w:name="_Toc458432275"/>
      <w:bookmarkStart w:id="363" w:name="_Toc458432822"/>
      <w:bookmarkStart w:id="364" w:name="_Toc458432918"/>
      <w:bookmarkStart w:id="365" w:name="_Toc458514606"/>
      <w:bookmarkStart w:id="366" w:name="_Toc458515670"/>
      <w:bookmarkStart w:id="367" w:name="_Toc417645459"/>
      <w:bookmarkStart w:id="368" w:name="_Toc417648910"/>
      <w:bookmarkStart w:id="369" w:name="_Toc417649182"/>
      <w:bookmarkStart w:id="370" w:name="_Toc417649573"/>
      <w:bookmarkStart w:id="371" w:name="_Toc417650280"/>
      <w:bookmarkStart w:id="372" w:name="_Toc418001247"/>
      <w:bookmarkStart w:id="373" w:name="_Toc418003072"/>
      <w:bookmarkStart w:id="374" w:name="_Toc440355001"/>
      <w:bookmarkStart w:id="375" w:name="_Toc440355297"/>
      <w:bookmarkStart w:id="376" w:name="_Toc440374940"/>
      <w:bookmarkStart w:id="377" w:name="_Toc440375332"/>
      <w:bookmarkStart w:id="378" w:name="_Toc440375752"/>
      <w:bookmarkStart w:id="379" w:name="_Toc440634424"/>
      <w:bookmarkStart w:id="380" w:name="_Toc458428913"/>
      <w:bookmarkStart w:id="381" w:name="_Toc458432276"/>
      <w:bookmarkStart w:id="382" w:name="_Toc458432823"/>
      <w:bookmarkStart w:id="383" w:name="_Toc458432919"/>
      <w:bookmarkStart w:id="384" w:name="_Toc458514607"/>
      <w:bookmarkStart w:id="385" w:name="_Toc458515671"/>
      <w:bookmarkStart w:id="386" w:name="_Toc417645460"/>
      <w:bookmarkStart w:id="387" w:name="_Toc417648911"/>
      <w:bookmarkStart w:id="388" w:name="_Toc417649183"/>
      <w:bookmarkStart w:id="389" w:name="_Toc417649574"/>
      <w:bookmarkStart w:id="390" w:name="_Toc417650281"/>
      <w:bookmarkStart w:id="391" w:name="_Toc418001248"/>
      <w:bookmarkStart w:id="392" w:name="_Toc418003073"/>
      <w:bookmarkStart w:id="393" w:name="_Toc440355002"/>
      <w:bookmarkStart w:id="394" w:name="_Toc440355298"/>
      <w:bookmarkStart w:id="395" w:name="_Toc440374941"/>
      <w:bookmarkStart w:id="396" w:name="_Toc440375333"/>
      <w:bookmarkStart w:id="397" w:name="_Toc440375753"/>
      <w:bookmarkStart w:id="398" w:name="_Toc440634425"/>
      <w:bookmarkStart w:id="399" w:name="_Toc458428914"/>
      <w:bookmarkStart w:id="400" w:name="_Toc458432277"/>
      <w:bookmarkStart w:id="401" w:name="_Toc458432824"/>
      <w:bookmarkStart w:id="402" w:name="_Toc458432920"/>
      <w:bookmarkStart w:id="403" w:name="_Toc458514608"/>
      <w:bookmarkStart w:id="404" w:name="_Toc458515672"/>
      <w:bookmarkEnd w:id="210"/>
      <w:bookmarkEnd w:id="211"/>
      <w:bookmarkEnd w:id="212"/>
      <w:bookmarkEnd w:id="213"/>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405" w:name="_Toc74742643"/>
      <w:bookmarkEnd w:id="184"/>
      <w:bookmarkEnd w:id="185"/>
      <w:r w:rsidRPr="0014645C">
        <w:rPr>
          <w:b/>
          <w:color w:val="3C8A2E" w:themeColor="accent5"/>
          <w:sz w:val="24"/>
          <w:szCs w:val="24"/>
        </w:rPr>
        <w:t>2.10.1 Časová oprávnenosť realizácie projektu</w:t>
      </w:r>
      <w:bookmarkEnd w:id="405"/>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r w:rsidR="00801DF0" w:rsidRPr="0014645C">
        <w:rPr>
          <w:rFonts w:ascii="Arial" w:hAnsi="Arial" w:cs="Arial"/>
          <w:sz w:val="19"/>
          <w:szCs w:val="19"/>
        </w:rPr>
        <w:t>Ž</w:t>
      </w:r>
      <w:r w:rsidRPr="0014645C">
        <w:rPr>
          <w:rFonts w:ascii="Arial" w:hAnsi="Arial" w:cs="Arial"/>
          <w:sz w:val="19"/>
          <w:szCs w:val="19"/>
        </w:rPr>
        <w:t xml:space="preserve">oNFP.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406" w:name="_Toc418001250"/>
      <w:bookmarkStart w:id="407" w:name="_Toc418003075"/>
      <w:bookmarkStart w:id="408" w:name="_Toc74742644"/>
      <w:bookmarkEnd w:id="406"/>
      <w:bookmarkEnd w:id="407"/>
      <w:r w:rsidRPr="0014645C">
        <w:rPr>
          <w:b/>
          <w:color w:val="3C8A2E" w:themeColor="accent5"/>
          <w:sz w:val="24"/>
          <w:szCs w:val="24"/>
        </w:rPr>
        <w:t>2.10.2 Oprávnenosť z hľadiska súladu s HP</w:t>
      </w:r>
      <w:bookmarkEnd w:id="408"/>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výzve. Relevantné pre prípady, ak súlad s HP nie je overovaný po dohode s gestorom HP v rámci odborného hodnotenia ŽoNFP.</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409" w:name="_Toc418001252"/>
      <w:bookmarkStart w:id="410" w:name="_Toc418003077"/>
      <w:bookmarkStart w:id="411" w:name="_Toc74742645"/>
      <w:bookmarkEnd w:id="409"/>
      <w:bookmarkEnd w:id="410"/>
      <w:r w:rsidRPr="0014645C">
        <w:rPr>
          <w:b/>
          <w:color w:val="3C8A2E" w:themeColor="accent5"/>
          <w:sz w:val="24"/>
          <w:szCs w:val="24"/>
        </w:rPr>
        <w:t>2.10.3 Maximálna a minimálna výška pomoci</w:t>
      </w:r>
      <w:bookmarkEnd w:id="411"/>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pomoci de minimis</w:t>
      </w:r>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412" w:name="_Toc74742646"/>
      <w:r w:rsidRPr="0014645C">
        <w:rPr>
          <w:rFonts w:ascii="Arial" w:hAnsi="Arial" w:cs="Arial"/>
          <w:b/>
          <w:color w:val="3C8A2E" w:themeColor="accent5"/>
          <w:sz w:val="24"/>
          <w:szCs w:val="24"/>
        </w:rPr>
        <w:t>2.10.4 Podmienky poskytnutia príspevku z hľadiska definovania merateľných ukazovateľov projektu</w:t>
      </w:r>
      <w:bookmarkEnd w:id="412"/>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lastRenderedPageBreak/>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413" w:name="_Toc418001255"/>
      <w:bookmarkStart w:id="414" w:name="_Toc418003080"/>
      <w:bookmarkStart w:id="415" w:name="_Toc74742647"/>
      <w:bookmarkStart w:id="416" w:name="_Toc440355007"/>
      <w:bookmarkStart w:id="417" w:name="_Toc440375338"/>
      <w:bookmarkStart w:id="418" w:name="_Toc458432925"/>
      <w:bookmarkEnd w:id="413"/>
      <w:bookmarkEnd w:id="414"/>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bookmarkEnd w:id="415"/>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bookmarkStart w:id="419" w:name="_Toc74742648"/>
      <w:r w:rsidRPr="0014645C">
        <w:rPr>
          <w:b/>
          <w:color w:val="3C8A2E" w:themeColor="accent5"/>
          <w:sz w:val="24"/>
          <w:szCs w:val="24"/>
        </w:rPr>
        <w:lastRenderedPageBreak/>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416"/>
      <w:bookmarkEnd w:id="417"/>
      <w:bookmarkEnd w:id="418"/>
      <w:bookmarkEnd w:id="419"/>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NFP podľa príslušnej schémy štátnej pomoci/schémy pomoci de minimis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Textzstupnhosymbolu"/>
          <w:rFonts w:ascii="Arial" w:hAnsi="Arial" w:cs="Arial"/>
          <w:color w:val="auto"/>
          <w:sz w:val="19"/>
          <w:szCs w:val="19"/>
        </w:rPr>
      </w:pPr>
      <w:r w:rsidRPr="0014645C">
        <w:rPr>
          <w:rStyle w:val="Textzstupnhosymbolu"/>
          <w:rFonts w:ascii="Arial" w:hAnsi="Arial" w:cs="Arial"/>
          <w:color w:val="000000"/>
          <w:sz w:val="19"/>
          <w:szCs w:val="19"/>
        </w:rPr>
        <w:t>v rámci jedného projektu sa počas celej doby implementácie uplatňuje jeden pomer financovania za jednotlivé zdroje</w:t>
      </w:r>
      <w:r w:rsidR="004F2140" w:rsidRPr="0014645C">
        <w:rPr>
          <w:rStyle w:val="Textzstupnhosymbolu"/>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Textzstupnhosymbolu"/>
          <w:rFonts w:ascii="Arial" w:hAnsi="Arial" w:cstheme="minorBidi"/>
          <w:color w:val="auto"/>
          <w:sz w:val="19"/>
          <w:szCs w:val="19"/>
        </w:rPr>
      </w:pPr>
      <w:r w:rsidRPr="0014645C">
        <w:rPr>
          <w:rFonts w:ascii="Arial" w:hAnsi="Arial"/>
          <w:sz w:val="19"/>
          <w:szCs w:val="19"/>
        </w:rPr>
        <w:t>v ktorého prípade sa výška pomoci stanovuje riadiacim orgánom v príslušnej schéme pomoci de</w:t>
      </w:r>
      <w:r w:rsidRPr="0014645C">
        <w:rPr>
          <w:rFonts w:ascii="Arial" w:hAnsi="Arial" w:cs="Arial"/>
          <w:sz w:val="19"/>
          <w:szCs w:val="19"/>
        </w:rPr>
        <w:t> </w:t>
      </w:r>
      <w:r w:rsidRPr="0014645C">
        <w:rPr>
          <w:rFonts w:ascii="Arial" w:hAnsi="Arial"/>
          <w:sz w:val="19"/>
          <w:szCs w:val="19"/>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Textzstupnhosymbolu"/>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Textzstupnhosymbolu"/>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Textzstupnhosymbolu"/>
          <w:rFonts w:ascii="Arial" w:hAnsi="Arial" w:cs="Arial"/>
          <w:color w:val="auto"/>
          <w:sz w:val="19"/>
          <w:szCs w:val="19"/>
        </w:rPr>
      </w:pPr>
    </w:p>
    <w:p w14:paraId="0AAB9C44" w14:textId="77777777" w:rsidR="0099458A" w:rsidRPr="0014645C" w:rsidRDefault="0099458A" w:rsidP="0008366A">
      <w:pPr>
        <w:pStyle w:val="Nadpis4"/>
        <w:ind w:left="284"/>
        <w:rPr>
          <w:rStyle w:val="Textzstupnhosymbolu"/>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14645C" w14:paraId="51790B9D" w14:textId="77777777" w:rsidTr="0070136F">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70136F">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70136F">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70136F">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70136F">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06829FE1" w14:textId="77777777" w:rsidTr="0070136F">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lastRenderedPageBreak/>
              <w:t>Prijímateľ – ostatné subjekty verejnej správy</w:t>
            </w:r>
          </w:p>
        </w:tc>
      </w:tr>
      <w:tr w:rsidR="00C85E20" w:rsidRPr="0014645C" w14:paraId="0D0D76EA" w14:textId="77777777" w:rsidTr="0070136F">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70136F">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70136F">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70136F">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71AB997B" w14:textId="77777777" w:rsidTr="0070136F">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70136F">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70136F">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70136F">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70136F">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14645C" w14:paraId="393C2CAD" w14:textId="77777777" w:rsidTr="0070136F">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70136F">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70136F">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70136F">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70136F">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247B1874" w14:textId="77777777" w:rsidTr="0070136F">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70136F">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70136F">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70136F">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70136F">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9739DC" w14:paraId="44E32C5C" w14:textId="77777777" w:rsidTr="0070136F">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70136F">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lastRenderedPageBreak/>
              <w:t>Celkové oprávnené výdavky</w:t>
            </w:r>
          </w:p>
        </w:tc>
      </w:tr>
      <w:tr w:rsidR="0099458A" w:rsidRPr="0014645C" w14:paraId="3B95FB49" w14:textId="77777777" w:rsidTr="0070136F">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70136F">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70136F">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rámci schém pomoci de minimis</w:t>
      </w:r>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9739DC" w14:paraId="4ACFE080" w14:textId="77777777" w:rsidTr="0070136F">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pomoci de minimis</w:t>
            </w:r>
          </w:p>
        </w:tc>
      </w:tr>
      <w:tr w:rsidR="0099458A" w:rsidRPr="0014645C" w14:paraId="0D8C1762" w14:textId="77777777" w:rsidTr="0070136F">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70136F">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70136F">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70136F">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420"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4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14645C" w14:paraId="67D00949" w14:textId="77777777" w:rsidTr="0070136F">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70136F">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70136F">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70136F">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w:t>
            </w:r>
            <w:r w:rsidRPr="0014645C">
              <w:rPr>
                <w:rFonts w:cstheme="minorHAnsi"/>
                <w:sz w:val="16"/>
                <w:szCs w:val="16"/>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70136F">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1342723B" w14:textId="77777777" w:rsidTr="0070136F">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70136F">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70136F">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70136F">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70136F">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70136F">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70136F">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lastRenderedPageBreak/>
              <w:t>Celkové oprávnené výdavky</w:t>
            </w:r>
          </w:p>
        </w:tc>
      </w:tr>
      <w:tr w:rsidR="004265FD" w:rsidRPr="0014645C" w14:paraId="7E71F444" w14:textId="77777777" w:rsidTr="0070136F">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70136F">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70136F">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14645C" w14:paraId="1C5EAC9F" w14:textId="77777777" w:rsidTr="0070136F">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70136F">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70136F">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70136F">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70136F">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61222DB6" w14:textId="77777777" w:rsidTr="0070136F">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70136F">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70136F">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70136F">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70136F">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165CA72D" w14:textId="77777777" w:rsidTr="0070136F">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19"/>
            </w:r>
          </w:p>
        </w:tc>
      </w:tr>
      <w:tr w:rsidR="004265FD" w:rsidRPr="0014645C" w14:paraId="62408581" w14:textId="77777777" w:rsidTr="0070136F">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4D5D541" w14:textId="77777777" w:rsidTr="0070136F">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70136F">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70136F">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2C6C5765" w14:textId="77777777" w:rsidTr="0070136F">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Prijímateľ – v rámci schém pomoci de minimis</w:t>
            </w:r>
          </w:p>
        </w:tc>
      </w:tr>
      <w:tr w:rsidR="004265FD" w:rsidRPr="0014645C" w14:paraId="5FA3693C" w14:textId="77777777" w:rsidTr="0070136F">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E1BB417" w14:textId="77777777" w:rsidTr="0070136F">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70136F">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70136F">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de minimis </w:t>
      </w:r>
      <w:r w:rsidRPr="0014645C">
        <w:rPr>
          <w:rFonts w:ascii="Arial" w:hAnsi="Arial" w:cs="Arial"/>
          <w:sz w:val="19"/>
          <w:szCs w:val="19"/>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421" w:name="_Toc417648916"/>
      <w:bookmarkStart w:id="422" w:name="_Toc410400263"/>
      <w:bookmarkStart w:id="423" w:name="_Toc417132503"/>
      <w:bookmarkStart w:id="424" w:name="_Toc417648917"/>
      <w:bookmarkStart w:id="425" w:name="_Toc440355008"/>
      <w:bookmarkStart w:id="426" w:name="_Toc440375339"/>
      <w:bookmarkStart w:id="427" w:name="_Toc458432926"/>
      <w:bookmarkStart w:id="428" w:name="_Toc74742649"/>
      <w:bookmarkEnd w:id="421"/>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22"/>
      <w:bookmarkEnd w:id="423"/>
      <w:bookmarkEnd w:id="424"/>
      <w:bookmarkEnd w:id="425"/>
      <w:bookmarkEnd w:id="426"/>
      <w:bookmarkEnd w:id="427"/>
      <w:bookmarkEnd w:id="428"/>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7928F315" w:rsidR="00C85E20" w:rsidRPr="0014645C" w:rsidRDefault="00C750A0"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Pr>
          <w:rFonts w:ascii="Arial" w:hAnsi="Arial" w:cs="Arial"/>
          <w:b/>
          <w:color w:val="000000"/>
          <w:sz w:val="19"/>
          <w:szCs w:val="19"/>
        </w:rPr>
        <w:t xml:space="preserve">elektronicky </w:t>
      </w:r>
      <w:r w:rsidR="002F3355"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330260FE"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r w:rsidR="00C750A0">
        <w:rPr>
          <w:rFonts w:ascii="Arial" w:hAnsi="Arial" w:cs="Arial"/>
          <w:b/>
          <w:color w:val="000000"/>
          <w:sz w:val="19"/>
          <w:szCs w:val="19"/>
        </w:rPr>
        <w:t xml:space="preserve">elektronickej alebo výnimočne v listinnej podobe </w:t>
      </w:r>
      <w:r w:rsidRPr="0014645C">
        <w:rPr>
          <w:rFonts w:ascii="Arial" w:hAnsi="Arial" w:cs="Arial"/>
          <w:color w:val="000000"/>
          <w:sz w:val="19"/>
          <w:szCs w:val="19"/>
        </w:rPr>
        <w:t xml:space="preserve">. </w:t>
      </w:r>
    </w:p>
    <w:p w14:paraId="0F478BAD" w14:textId="7D4FCD8E"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Žo</w:t>
      </w:r>
      <w:r w:rsidR="002F3355" w:rsidRPr="0014645C">
        <w:rPr>
          <w:rFonts w:ascii="Arial" w:hAnsi="Arial" w:cs="Arial"/>
          <w:color w:val="000000"/>
          <w:sz w:val="19"/>
          <w:szCs w:val="19"/>
        </w:rPr>
        <w:t>NFP</w:t>
      </w:r>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w:t>
      </w:r>
      <w:r w:rsidR="00C750A0">
        <w:rPr>
          <w:rFonts w:ascii="Arial" w:hAnsi="Arial" w:cs="Arial"/>
          <w:color w:val="000000"/>
          <w:sz w:val="19"/>
          <w:szCs w:val="19"/>
        </w:rPr>
        <w:t xml:space="preserve"> jej podpísanej elektronickej alebo listinnej podobe</w:t>
      </w:r>
      <w:r w:rsidR="002F3355" w:rsidRPr="0014645C">
        <w:rPr>
          <w:rFonts w:ascii="Arial" w:hAnsi="Arial" w:cs="Arial"/>
          <w:color w:val="000000"/>
          <w:sz w:val="19"/>
          <w:szCs w:val="19"/>
        </w:rPr>
        <w:t xml:space="preserve">. </w:t>
      </w:r>
    </w:p>
    <w:p w14:paraId="46C61A14" w14:textId="77777777" w:rsidR="00941FF6" w:rsidRPr="0014645C" w:rsidRDefault="00941FF6" w:rsidP="0038504E">
      <w:pPr>
        <w:pStyle w:val="Nadpis2"/>
        <w:spacing w:before="0" w:line="276" w:lineRule="auto"/>
        <w:rPr>
          <w:b/>
        </w:rPr>
      </w:pPr>
      <w:bookmarkStart w:id="429" w:name="_Toc417132504"/>
      <w:bookmarkStart w:id="430" w:name="_Toc417648918"/>
      <w:bookmarkStart w:id="431" w:name="_Toc440355009"/>
      <w:bookmarkStart w:id="432" w:name="_Toc440375340"/>
      <w:bookmarkStart w:id="433" w:name="_Toc458432927"/>
    </w:p>
    <w:p w14:paraId="38E34DE1" w14:textId="77777777" w:rsidR="0038504E" w:rsidRPr="0014645C" w:rsidRDefault="001F1018" w:rsidP="0038504E">
      <w:pPr>
        <w:pStyle w:val="Nadpis2"/>
        <w:spacing w:before="0" w:line="276" w:lineRule="auto"/>
        <w:rPr>
          <w:b/>
        </w:rPr>
      </w:pPr>
      <w:bookmarkStart w:id="434" w:name="_Toc74742650"/>
      <w:r w:rsidRPr="0014645C">
        <w:rPr>
          <w:b/>
        </w:rPr>
        <w:t>3.1</w:t>
      </w:r>
      <w:r w:rsidR="00400B1E" w:rsidRPr="0014645C">
        <w:rPr>
          <w:b/>
        </w:rPr>
        <w:tab/>
      </w:r>
      <w:r w:rsidR="0038504E" w:rsidRPr="0014645C">
        <w:rPr>
          <w:b/>
        </w:rPr>
        <w:t>Základné informácie k ŽoNFP v časovej postupnosti jednotlivých krokov</w:t>
      </w:r>
      <w:bookmarkEnd w:id="434"/>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0"/>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DataCentrum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vypracuje/vyplní ŽoNFP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si skontroluje ŽoNFP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skontrolovanú  ŽoNFP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 xml:space="preserve">5.krok </w:t>
      </w:r>
    </w:p>
    <w:p w14:paraId="00CD3EE2" w14:textId="798DC641"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ŽoNFP v </w:t>
      </w:r>
      <w:r w:rsidR="00C750A0">
        <w:rPr>
          <w:rFonts w:eastAsia="Times New Roman" w:cstheme="minorHAnsi"/>
          <w:sz w:val="19"/>
          <w:szCs w:val="19"/>
          <w:u w:val="single"/>
          <w:lang w:eastAsia="sk-SK"/>
        </w:rPr>
        <w:t>určenej</w:t>
      </w:r>
      <w:r w:rsidR="00C750A0" w:rsidRPr="0014645C">
        <w:rPr>
          <w:rFonts w:eastAsia="Times New Roman" w:cstheme="minorHAnsi"/>
          <w:sz w:val="19"/>
          <w:szCs w:val="19"/>
          <w:u w:val="single"/>
          <w:lang w:eastAsia="sk-SK"/>
        </w:rPr>
        <w:t xml:space="preserve"> </w:t>
      </w:r>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t.z., že žiadateľ</w:t>
      </w:r>
      <w:r w:rsidR="004674B0">
        <w:rPr>
          <w:rFonts w:eastAsia="Times New Roman" w:cstheme="minorHAnsi"/>
          <w:sz w:val="19"/>
          <w:szCs w:val="19"/>
          <w:lang w:eastAsia="sk-SK"/>
        </w:rPr>
        <w:t>:</w:t>
      </w:r>
    </w:p>
    <w:p w14:paraId="5CF21986" w14:textId="28403F92" w:rsidR="0038504E" w:rsidRPr="00712C42" w:rsidRDefault="003256BD" w:rsidP="00EA0104">
      <w:pPr>
        <w:pStyle w:val="Odsekzoznamu"/>
        <w:numPr>
          <w:ilvl w:val="0"/>
          <w:numId w:val="50"/>
        </w:numPr>
        <w:spacing w:after="0" w:line="240" w:lineRule="auto"/>
        <w:jc w:val="both"/>
        <w:rPr>
          <w:rFonts w:eastAsia="Times New Roman" w:cstheme="minorHAnsi"/>
          <w:sz w:val="19"/>
          <w:szCs w:val="19"/>
          <w:lang w:eastAsia="sk-SK"/>
        </w:rPr>
      </w:pPr>
      <w:r w:rsidRPr="00E46B79">
        <w:rPr>
          <w:sz w:val="19"/>
          <w:szCs w:val="19"/>
        </w:rPr>
        <w:t>zašle  ŽoNFP elektronicky</w:t>
      </w:r>
      <w:r w:rsidRPr="00E46B79">
        <w:rPr>
          <w:rStyle w:val="Odkaznapoznmkupodiarou"/>
          <w:sz w:val="19"/>
          <w:szCs w:val="19"/>
        </w:rPr>
        <w:footnoteReference w:id="21"/>
      </w:r>
      <w:r w:rsidRPr="00E46B79">
        <w:rPr>
          <w:sz w:val="19"/>
          <w:szCs w:val="19"/>
        </w:rPr>
        <w:t xml:space="preserve"> v zmysle zákona o e-Governmente do elektronickej schránky poskytovateľa </w:t>
      </w:r>
      <w:r w:rsidRPr="00712C42">
        <w:rPr>
          <w:rFonts w:eastAsia="Times New Roman" w:cstheme="minorHAnsi"/>
          <w:sz w:val="19"/>
          <w:szCs w:val="19"/>
          <w:lang w:eastAsia="sk-SK"/>
        </w:rPr>
        <w:t>(kap.</w:t>
      </w:r>
      <w:r>
        <w:rPr>
          <w:rFonts w:eastAsia="Times New Roman" w:cstheme="minorHAnsi"/>
          <w:sz w:val="19"/>
          <w:szCs w:val="19"/>
          <w:lang w:eastAsia="sk-SK"/>
        </w:rPr>
        <w:t xml:space="preserve"> 3.3 a </w:t>
      </w:r>
      <w:r w:rsidRPr="00712C42">
        <w:rPr>
          <w:rFonts w:eastAsia="Times New Roman" w:cstheme="minorHAnsi"/>
          <w:sz w:val="19"/>
          <w:szCs w:val="19"/>
          <w:lang w:eastAsia="sk-SK"/>
        </w:rPr>
        <w:t>3.3.2)</w:t>
      </w:r>
      <w:r>
        <w:rPr>
          <w:rFonts w:eastAsia="Times New Roman" w:cstheme="minorHAnsi"/>
          <w:sz w:val="19"/>
          <w:szCs w:val="19"/>
          <w:lang w:eastAsia="sk-SK"/>
        </w:rPr>
        <w:t>.</w:t>
      </w:r>
      <w:r w:rsidRPr="00E46B79">
        <w:rPr>
          <w:sz w:val="19"/>
          <w:szCs w:val="19"/>
        </w:rPr>
        <w:t xml:space="preserve"> </w:t>
      </w:r>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4EFBAD9D" w:rsidR="00712C42" w:rsidRPr="00E46B79" w:rsidRDefault="00712C42" w:rsidP="00EA0104">
      <w:pPr>
        <w:pStyle w:val="Odsekzoznamu"/>
        <w:numPr>
          <w:ilvl w:val="0"/>
          <w:numId w:val="50"/>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r w:rsidR="003256BD" w:rsidRPr="00712C42">
        <w:rPr>
          <w:rFonts w:eastAsia="Times New Roman" w:cstheme="minorHAnsi"/>
          <w:sz w:val="19"/>
          <w:szCs w:val="19"/>
          <w:lang w:eastAsia="sk-SK"/>
        </w:rPr>
        <w:t>vytlačí a zašle verziu ŽoNFP a jej prílohy bez označenia DRAFT, ktorú pred tým zaslal elektronicky (kap</w:t>
      </w:r>
      <w:r w:rsidR="003256BD">
        <w:rPr>
          <w:rFonts w:eastAsia="Times New Roman" w:cstheme="minorHAnsi"/>
          <w:sz w:val="19"/>
          <w:szCs w:val="19"/>
          <w:lang w:eastAsia="sk-SK"/>
        </w:rPr>
        <w:t xml:space="preserve"> 3.3 a</w:t>
      </w:r>
      <w:r w:rsidR="003256BD" w:rsidRPr="00712C42">
        <w:rPr>
          <w:rFonts w:eastAsia="Times New Roman" w:cstheme="minorHAnsi"/>
          <w:sz w:val="19"/>
          <w:szCs w:val="19"/>
          <w:lang w:eastAsia="sk-SK"/>
        </w:rPr>
        <w:t xml:space="preserve">.3.3.2), </w:t>
      </w:r>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Žiadateľovi odporúčame sledovať ŽoNFP prostredníctvom ITMS2014+ a v prípade výzvy na doplnenie ŽoNFP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435" w:name="_Toc417132505"/>
      <w:bookmarkStart w:id="436" w:name="_Toc417648919"/>
      <w:bookmarkStart w:id="437" w:name="_Toc440355010"/>
      <w:bookmarkStart w:id="438" w:name="_Toc440375341"/>
      <w:bookmarkStart w:id="439" w:name="_Toc458432928"/>
      <w:bookmarkStart w:id="440" w:name="_Toc74742651"/>
      <w:bookmarkEnd w:id="429"/>
      <w:bookmarkEnd w:id="430"/>
      <w:bookmarkEnd w:id="431"/>
      <w:bookmarkEnd w:id="432"/>
      <w:bookmarkEnd w:id="433"/>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435"/>
      <w:bookmarkEnd w:id="436"/>
      <w:bookmarkEnd w:id="437"/>
      <w:bookmarkEnd w:id="438"/>
      <w:bookmarkEnd w:id="439"/>
      <w:bookmarkEnd w:id="440"/>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r w:rsidR="000E1749" w:rsidRPr="0014645C">
        <w:rPr>
          <w:rFonts w:ascii="Arial" w:hAnsi="Arial" w:cs="Arial"/>
          <w:color w:val="000000"/>
          <w:sz w:val="19"/>
          <w:szCs w:val="19"/>
        </w:rPr>
        <w:t>ŽoNFP</w:t>
      </w:r>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0136F">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0136F">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2"/>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647FFDC6" w14:textId="17D49ACC" w:rsidR="00FF5CA0" w:rsidRPr="0014645C" w:rsidRDefault="00700853" w:rsidP="003E02F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5</w:t>
            </w:r>
            <w:r w:rsidR="00FF5CA0" w:rsidRPr="0014645C">
              <w:rPr>
                <w:sz w:val="19"/>
                <w:szCs w:val="19"/>
                <w:lang w:val="sk-SK"/>
              </w:rPr>
              <w:t xml:space="preserve">. </w:t>
            </w:r>
            <w:r w:rsidR="006C4F85" w:rsidRPr="0014645C">
              <w:rPr>
                <w:sz w:val="19"/>
                <w:szCs w:val="19"/>
                <w:lang w:val="sk-SK"/>
              </w:rPr>
              <w:t xml:space="preserve">Čestné vyhlásenie, </w:t>
            </w:r>
            <w:r w:rsidR="00DC079C" w:rsidRPr="0014645C">
              <w:rPr>
                <w:sz w:val="19"/>
                <w:szCs w:val="19"/>
                <w:lang w:val="sk-SK"/>
              </w:rPr>
              <w:t xml:space="preserve">že žiadateľ je </w:t>
            </w:r>
            <w:r w:rsidR="006C4F85" w:rsidRPr="0014645C">
              <w:rPr>
                <w:sz w:val="19"/>
                <w:szCs w:val="19"/>
                <w:lang w:val="sk-SK"/>
              </w:rPr>
              <w:t>finančne spôsobil</w:t>
            </w:r>
            <w:r w:rsidR="00DC079C" w:rsidRPr="0014645C">
              <w:rPr>
                <w:sz w:val="19"/>
                <w:szCs w:val="19"/>
                <w:lang w:val="sk-SK"/>
              </w:rPr>
              <w:t xml:space="preserve">ý </w:t>
            </w:r>
            <w:r w:rsidR="006C4F85" w:rsidRPr="0014645C">
              <w:rPr>
                <w:sz w:val="19"/>
                <w:szCs w:val="19"/>
                <w:lang w:val="sk-SK"/>
              </w:rPr>
              <w:t>spolufinancovania</w:t>
            </w:r>
            <w:r w:rsidR="00DC079C" w:rsidRPr="0014645C">
              <w:rPr>
                <w:sz w:val="19"/>
                <w:szCs w:val="19"/>
                <w:lang w:val="sk-SK"/>
              </w:rPr>
              <w:t xml:space="preserve"> projektu</w:t>
            </w:r>
            <w:r w:rsidR="006C4F85" w:rsidRPr="0014645C">
              <w:rPr>
                <w:sz w:val="19"/>
                <w:szCs w:val="19"/>
                <w:lang w:val="sk-SK"/>
              </w:rPr>
              <w:t xml:space="preserve"> </w:t>
            </w:r>
          </w:p>
        </w:tc>
      </w:tr>
      <w:tr w:rsidR="00FF5CA0" w:rsidRPr="009739DC" w14:paraId="121421D7"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w:t>
            </w:r>
            <w:r w:rsidR="00A90503" w:rsidRPr="0014645C">
              <w:rPr>
                <w:sz w:val="19"/>
                <w:szCs w:val="19"/>
                <w:lang w:val="sk-SK"/>
              </w:rPr>
              <w:lastRenderedPageBreak/>
              <w:t>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52433F14" w:rsidR="00FF5CA0" w:rsidRPr="0014645C" w:rsidRDefault="00700853" w:rsidP="003E02F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36F10645"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441"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442" w:name="_Toc74742652"/>
      <w:r w:rsidRPr="0014645C">
        <w:rPr>
          <w:b/>
        </w:rPr>
        <w:t>3.2 Pokyny pre vyplnenie formulára ŽoNFP a príloh</w:t>
      </w:r>
      <w:bookmarkEnd w:id="442"/>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Žiadateľ sa pri vypĺňaní formulára ŽoNFP</w:t>
      </w:r>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9. Harmonogramu realizácie aktivít formulára ŽoNFP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w:t>
      </w:r>
      <w:r w:rsidR="00416143" w:rsidRPr="0014645C">
        <w:rPr>
          <w:rFonts w:ascii="Arial" w:hAnsi="Arial" w:cs="Arial"/>
          <w:sz w:val="19"/>
          <w:szCs w:val="19"/>
        </w:rPr>
        <w:lastRenderedPageBreak/>
        <w:t xml:space="preserve">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443" w:name="_Toc417132507"/>
      <w:bookmarkStart w:id="444" w:name="_Toc417648921"/>
      <w:bookmarkStart w:id="445" w:name="_Toc440355012"/>
      <w:bookmarkStart w:id="446" w:name="_Toc440375343"/>
      <w:r w:rsidRPr="0014645C">
        <w:rPr>
          <w:rFonts w:ascii="Arial" w:hAnsi="Arial" w:cs="Arial"/>
          <w:b/>
          <w:sz w:val="22"/>
          <w:szCs w:val="19"/>
        </w:rPr>
        <w:t xml:space="preserve">Pokyny k vyplneniu </w:t>
      </w:r>
      <w:r w:rsidR="00113E54">
        <w:rPr>
          <w:rFonts w:ascii="Arial" w:hAnsi="Arial" w:cs="Arial"/>
          <w:b/>
          <w:sz w:val="22"/>
          <w:szCs w:val="19"/>
        </w:rPr>
        <w:t xml:space="preserve">prílohy ŽoNFP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443"/>
      <w:bookmarkEnd w:id="444"/>
      <w:bookmarkEnd w:id="445"/>
      <w:bookmarkEnd w:id="446"/>
      <w:r w:rsidR="008A0601" w:rsidRPr="0014645C">
        <w:rPr>
          <w:rStyle w:val="Odkaznapoznmkupodiarou"/>
          <w:rFonts w:cs="Arial"/>
          <w:b/>
          <w:szCs w:val="19"/>
        </w:rPr>
        <w:footnoteReference w:id="23"/>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EA0104">
      <w:pPr>
        <w:pStyle w:val="Default"/>
        <w:numPr>
          <w:ilvl w:val="0"/>
          <w:numId w:val="47"/>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w:t>
      </w:r>
      <w:r w:rsidRPr="0014645C">
        <w:rPr>
          <w:rFonts w:ascii="Arial" w:hAnsi="Arial" w:cs="Arial"/>
          <w:color w:val="auto"/>
          <w:sz w:val="19"/>
          <w:szCs w:val="19"/>
          <w:lang w:val="sk-SK"/>
        </w:rPr>
        <w:lastRenderedPageBreak/>
        <w:t xml:space="preserve">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lastRenderedPageBreak/>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1.1.1.1. Projektový manažér ---- podpodpoložka</w:t>
      </w:r>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29"/>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lastRenderedPageBreak/>
        <w:t xml:space="preserve">výdavok uvedený v každej podpoložke (podpodpoložke)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0"/>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výdavok uvedený v každej podpoložke (podpodpoložke)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1"/>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2"/>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447" w:name="_Toc74742653"/>
      <w:r w:rsidRPr="0014645C">
        <w:rPr>
          <w:b/>
          <w:color w:val="3C8A2E" w:themeColor="accent5"/>
          <w:sz w:val="24"/>
          <w:szCs w:val="24"/>
        </w:rPr>
        <w:t>3.2.1 Všeobecné ustanovenia k niektorým typom výdavkov</w:t>
      </w:r>
      <w:bookmarkEnd w:id="447"/>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lastRenderedPageBreak/>
        <w:t>Výdavky vynaložené na prípravu projektu (vypracovanie samotnej ŽoNFP)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ŽoNFP. Oprávnená výška výdavku za vypracovanie ŽoNFP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3"/>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lastRenderedPageBreak/>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0A682580"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 xml:space="preserve">s jednou a tou istou osobou </w:t>
      </w:r>
      <w:r w:rsidR="00C6183F" w:rsidRPr="00EF6EFE">
        <w:rPr>
          <w:rFonts w:ascii="Arial" w:hAnsi="Arial" w:cs="Arial"/>
          <w:sz w:val="19"/>
          <w:szCs w:val="19"/>
        </w:rPr>
        <w:t>v období vymedzenom Zákonníkom práce</w:t>
      </w:r>
      <w:r w:rsidR="00C6183F">
        <w:rPr>
          <w:rStyle w:val="Odkaznapoznmkupodiarou"/>
          <w:rFonts w:cs="Arial"/>
          <w:szCs w:val="19"/>
        </w:rPr>
        <w:footnoteReference w:id="36"/>
      </w:r>
      <w:r w:rsidR="00C6183F">
        <w:rPr>
          <w:rFonts w:ascii="Arial" w:hAnsi="Arial" w:cs="Arial"/>
          <w:sz w:val="19"/>
          <w:szCs w:val="19"/>
        </w:rPr>
        <w:t xml:space="preserve"> </w:t>
      </w:r>
      <w:r w:rsidRPr="0014645C">
        <w:rPr>
          <w:rFonts w:ascii="Arial" w:hAnsi="Arial" w:cs="Arial"/>
          <w:color w:val="000000"/>
          <w:sz w:val="19"/>
          <w:szCs w:val="19"/>
          <w:lang w:eastAsia="en-AU"/>
        </w:rPr>
        <w:t>uzatvorí reťazenie pracovnoprávnych vzťahov, napr. najskôr dohoda o vykonaní práce a po vyčerpaní stanoveného rozsahu pracovných hodín (350 hodín</w:t>
      </w:r>
      <w:r w:rsidR="00C6183F">
        <w:rPr>
          <w:rFonts w:ascii="Arial" w:hAnsi="Arial" w:cs="Arial"/>
          <w:color w:val="000000"/>
          <w:sz w:val="19"/>
          <w:szCs w:val="19"/>
          <w:lang w:eastAsia="en-AU"/>
        </w:rPr>
        <w:t xml:space="preserve"> v kalendárnom roku</w:t>
      </w:r>
      <w:r w:rsidRPr="0014645C">
        <w:rPr>
          <w:rFonts w:ascii="Arial" w:hAnsi="Arial" w:cs="Arial"/>
          <w:color w:val="000000"/>
          <w:sz w:val="19"/>
          <w:szCs w:val="19"/>
          <w:lang w:eastAsia="en-AU"/>
        </w:rPr>
        <w:t>)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7"/>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38"/>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EA0104">
      <w:pPr>
        <w:pStyle w:val="Odsekzoznamu"/>
        <w:numPr>
          <w:ilvl w:val="0"/>
          <w:numId w:val="41"/>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EA0104">
      <w:pPr>
        <w:pStyle w:val="Odsekzoznamu"/>
        <w:numPr>
          <w:ilvl w:val="0"/>
          <w:numId w:val="41"/>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39"/>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40"/>
      </w:r>
      <w:r w:rsidRPr="0014645C">
        <w:rPr>
          <w:rFonts w:ascii="Arial" w:hAnsi="Arial" w:cs="Arial"/>
          <w:sz w:val="19"/>
          <w:szCs w:val="19"/>
        </w:rPr>
        <w:t xml:space="preserve"> za predchádzajúcich 6 mesiacov </w:t>
      </w:r>
      <w:r w:rsidRPr="0014645C">
        <w:rPr>
          <w:rFonts w:ascii="Arial" w:hAnsi="Arial" w:cs="Arial"/>
          <w:sz w:val="19"/>
          <w:szCs w:val="19"/>
        </w:rPr>
        <w:lastRenderedPageBreak/>
        <w:t>(vrátane mesiaca, keď je odmena priznaná)</w:t>
      </w:r>
      <w:r w:rsidR="006B39C5" w:rsidRPr="0014645C">
        <w:rPr>
          <w:rFonts w:ascii="Arial" w:hAnsi="Arial" w:cs="Arial"/>
          <w:sz w:val="19"/>
          <w:szCs w:val="19"/>
          <w:vertAlign w:val="superscript"/>
        </w:rPr>
        <w:footnoteReference w:id="41"/>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rok príslušného zamestnanca, pričom kumulovaná výška priznaných odmien</w:t>
      </w:r>
      <w:r w:rsidR="00373D64" w:rsidRPr="0014645C">
        <w:rPr>
          <w:rFonts w:ascii="Arial" w:hAnsi="Arial" w:cs="Arial"/>
          <w:sz w:val="19"/>
          <w:szCs w:val="19"/>
          <w:vertAlign w:val="superscript"/>
        </w:rPr>
        <w:footnoteReference w:id="42"/>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EA0104">
      <w:pPr>
        <w:pStyle w:val="Odsekzoznamu"/>
        <w:numPr>
          <w:ilvl w:val="0"/>
          <w:numId w:val="41"/>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3"/>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494D2BF8" w14:textId="52ADEF3A" w:rsidR="004265FD" w:rsidRPr="0014645C" w:rsidRDefault="00D2748F" w:rsidP="000906F9">
      <w:pPr>
        <w:pStyle w:val="Zkladntext"/>
        <w:spacing w:before="120" w:line="288" w:lineRule="auto"/>
        <w:jc w:val="both"/>
        <w:rPr>
          <w:rFonts w:ascii="Arial" w:hAnsi="Arial" w:cs="Arial"/>
          <w:sz w:val="19"/>
          <w:szCs w:val="19"/>
          <w:u w:val="single"/>
        </w:rPr>
      </w:pPr>
      <w:r>
        <w:rPr>
          <w:rFonts w:ascii="Arial" w:hAnsi="Arial" w:cs="Arial"/>
          <w:sz w:val="19"/>
          <w:szCs w:val="19"/>
        </w:rPr>
        <w:t xml:space="preserve">Za oprávnené </w:t>
      </w:r>
      <w:r w:rsidRPr="004308E8">
        <w:rPr>
          <w:rFonts w:ascii="Arial" w:hAnsi="Arial" w:cs="Arial"/>
          <w:sz w:val="19"/>
          <w:szCs w:val="19"/>
        </w:rPr>
        <w:t>výdavky sú považované všetky náhrady mzdy, ktoré je zamestnávateľ povinný poskytnúť zamestnancovi podľa platnej legislatívy, ak nemá nárok na ich úhradu od príslušných orgánov (napríklad nemocenské dávky</w:t>
      </w:r>
      <w:r>
        <w:t xml:space="preserve"> </w:t>
      </w:r>
      <w:r w:rsidRPr="004308E8">
        <w:rPr>
          <w:rFonts w:ascii="Arial" w:hAnsi="Arial" w:cs="Arial"/>
          <w:sz w:val="19"/>
          <w:szCs w:val="19"/>
        </w:rPr>
        <w:t>uhrádzané Sociálnou poisťovňou).</w:t>
      </w:r>
      <w:r>
        <w:rPr>
          <w:rFonts w:ascii="Arial" w:hAnsi="Arial" w:cs="Arial"/>
          <w:sz w:val="19"/>
          <w:szCs w:val="19"/>
        </w:rPr>
        <w:t xml:space="preserve"> </w:t>
      </w:r>
      <w:r w:rsidR="004265FD" w:rsidRPr="0014645C">
        <w:rPr>
          <w:rFonts w:ascii="Arial" w:hAnsi="Arial" w:cs="Arial"/>
          <w:sz w:val="19"/>
          <w:szCs w:val="19"/>
        </w:rPr>
        <w:t xml:space="preserve">Výška oprávnenej náhrady mzdy musí zodpovedať miere zapojenia zamestnanca do realizácie daného projektu. </w:t>
      </w:r>
    </w:p>
    <w:p w14:paraId="309CA003" w14:textId="05093272"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r w:rsidR="004D36E2">
        <w:rPr>
          <w:rFonts w:ascii="Arial" w:hAnsi="Arial" w:cs="Arial"/>
          <w:b/>
          <w:sz w:val="19"/>
          <w:szCs w:val="19"/>
        </w:rPr>
        <w:t xml:space="preserve"> u jedného zamestnávateľa</w:t>
      </w:r>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 xml:space="preserve">j. za všetky pracovné pomery, dohody mimo pracovného pomeru a štátnozamestnanecký pomer. </w:t>
      </w:r>
    </w:p>
    <w:p w14:paraId="03B3618B" w14:textId="21202CD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činností na projekte vykonávaných počas</w:t>
      </w:r>
      <w:r w:rsidR="00326EED">
        <w:rPr>
          <w:rFonts w:ascii="Arial" w:hAnsi="Arial" w:cs="Arial"/>
          <w:b/>
          <w:sz w:val="19"/>
          <w:szCs w:val="19"/>
        </w:rPr>
        <w:t xml:space="preserve"> prekážok v práci na strane zamestnanca</w:t>
      </w:r>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benefity</w:t>
      </w:r>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lastRenderedPageBreak/>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16"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 xml:space="preserve">eurách alebo </w:t>
      </w:r>
      <w:r w:rsidR="00070898" w:rsidRPr="0014645C">
        <w:rPr>
          <w:rFonts w:ascii="Arial" w:hAnsi="Arial" w:cs="Arial"/>
          <w:sz w:val="19"/>
          <w:szCs w:val="19"/>
          <w:lang w:eastAsia="en-US"/>
        </w:rPr>
        <w:lastRenderedPageBreak/>
        <w:t>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7"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V prípade potrebných vedľajších výdavkov</w:t>
      </w:r>
      <w:r w:rsidR="00240E59" w:rsidRPr="0014645C">
        <w:rPr>
          <w:rStyle w:val="Odkaznapoznmkupodiarou"/>
          <w:rFonts w:cs="Arial"/>
          <w:sz w:val="19"/>
          <w:szCs w:val="19"/>
        </w:rPr>
        <w:footnoteReference w:id="46"/>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r w:rsidR="00C6018E" w:rsidRPr="0014645C">
        <w:rPr>
          <w:rFonts w:ascii="Arial" w:hAnsi="Arial" w:cs="Arial"/>
          <w:sz w:val="19"/>
          <w:szCs w:val="19"/>
        </w:rPr>
        <w:t>Žo</w:t>
      </w:r>
      <w:r w:rsidRPr="0014645C">
        <w:rPr>
          <w:rFonts w:ascii="Arial" w:hAnsi="Arial" w:cs="Arial"/>
          <w:sz w:val="19"/>
          <w:szCs w:val="19"/>
        </w:rPr>
        <w:t xml:space="preserve">NFP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7"/>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48"/>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diems“</w:t>
      </w:r>
      <w:r w:rsidR="00C42A29" w:rsidRPr="0014645C">
        <w:rPr>
          <w:rFonts w:ascii="Arial" w:hAnsi="Arial" w:cs="Arial"/>
          <w:sz w:val="19"/>
          <w:szCs w:val="19"/>
          <w:vertAlign w:val="superscript"/>
        </w:rPr>
        <w:footnoteReference w:id="49"/>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0"/>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rPr>
        <w:footnoteReference w:id="51"/>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2"/>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diems.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lastRenderedPageBreak/>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3"/>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18"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lastRenderedPageBreak/>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54" w:name="_Ref457287479"/>
      <w:r w:rsidRPr="0014645C">
        <w:rPr>
          <w:rStyle w:val="Odkaznapoznmkupodiarou"/>
          <w:rFonts w:cs="Arial"/>
          <w:b w:val="0"/>
          <w:color w:val="000000" w:themeColor="text1"/>
          <w:sz w:val="19"/>
          <w:szCs w:val="19"/>
          <w:lang w:val="sk-SK"/>
        </w:rPr>
        <w:footnoteReference w:id="56"/>
      </w:r>
      <w:bookmarkEnd w:id="454"/>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12F020C"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peniaze/value for money“.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EA0104">
      <w:pPr>
        <w:pStyle w:val="BodyText1"/>
        <w:numPr>
          <w:ilvl w:val="0"/>
          <w:numId w:val="45"/>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EA0104">
      <w:pPr>
        <w:pStyle w:val="BodyText1"/>
        <w:numPr>
          <w:ilvl w:val="0"/>
          <w:numId w:val="45"/>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 xml:space="preserve">verejnom </w:t>
      </w:r>
      <w:r w:rsidR="00C11901" w:rsidRPr="004F0878">
        <w:rPr>
          <w:rFonts w:ascii="Arial" w:hAnsi="Arial" w:cs="Arial"/>
          <w:b w:val="0"/>
          <w:color w:val="auto"/>
          <w:sz w:val="19"/>
          <w:szCs w:val="19"/>
          <w:lang w:val="sk-SK"/>
        </w:rPr>
        <w:lastRenderedPageBreak/>
        <w:t>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68"/>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lastRenderedPageBreak/>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w:t>
      </w:r>
      <w:r w:rsidR="00B77E14" w:rsidRPr="0014645C">
        <w:rPr>
          <w:rFonts w:ascii="Arial" w:hAnsi="Arial" w:cs="Arial"/>
          <w:b w:val="0"/>
          <w:color w:val="auto"/>
          <w:sz w:val="19"/>
          <w:szCs w:val="19"/>
          <w:lang w:val="sk-SK"/>
        </w:rPr>
        <w:lastRenderedPageBreak/>
        <w:t xml:space="preserve">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Výdavky na energie môžu obsahovať výdavky na elektrickú </w:t>
      </w:r>
      <w:r w:rsidR="004265FD" w:rsidRPr="0014645C">
        <w:rPr>
          <w:rFonts w:ascii="Arial" w:hAnsi="Arial" w:cs="Arial"/>
          <w:b w:val="0"/>
          <w:color w:val="auto"/>
          <w:sz w:val="19"/>
          <w:szCs w:val="19"/>
          <w:lang w:val="sk-SK"/>
        </w:rPr>
        <w:lastRenderedPageBreak/>
        <w:t>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w:t>
      </w:r>
      <w:r w:rsidR="00822150" w:rsidRPr="0014645C">
        <w:rPr>
          <w:rFonts w:ascii="Arial" w:hAnsi="Arial" w:cs="Arial"/>
          <w:b w:val="0"/>
          <w:color w:val="auto"/>
          <w:sz w:val="19"/>
          <w:szCs w:val="19"/>
          <w:lang w:val="sk-SK"/>
        </w:rPr>
        <w:lastRenderedPageBreak/>
        <w:t xml:space="preserve">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4"/>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w:t>
      </w:r>
      <w:r w:rsidR="003829D0" w:rsidRPr="0014645C">
        <w:rPr>
          <w:rFonts w:ascii="Arial" w:hAnsi="Arial" w:cs="Arial"/>
          <w:b w:val="0"/>
          <w:color w:val="auto"/>
          <w:sz w:val="19"/>
          <w:szCs w:val="19"/>
          <w:lang w:val="sk-SK"/>
        </w:rPr>
        <w:lastRenderedPageBreak/>
        <w:t xml:space="preserve">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w:t>
      </w:r>
      <w:r w:rsidRPr="0014645C">
        <w:rPr>
          <w:rFonts w:ascii="Arial" w:hAnsi="Arial" w:cs="Arial"/>
          <w:b w:val="0"/>
          <w:color w:val="auto"/>
          <w:sz w:val="19"/>
          <w:szCs w:val="19"/>
          <w:lang w:val="sk-SK"/>
        </w:rPr>
        <w:lastRenderedPageBreak/>
        <w:t xml:space="preserve">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w:t>
      </w:r>
      <w:r w:rsidR="004265FD" w:rsidRPr="0014645C">
        <w:rPr>
          <w:rFonts w:ascii="Arial" w:hAnsi="Arial" w:cs="Arial"/>
          <w:b w:val="0"/>
          <w:color w:val="auto"/>
          <w:sz w:val="19"/>
          <w:szCs w:val="19"/>
          <w:lang w:val="sk-SK"/>
        </w:rPr>
        <w:lastRenderedPageBreak/>
        <w:t xml:space="preserve">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xml:space="preserve">, ktorá zahŕňa </w:t>
      </w:r>
      <w:r w:rsidR="004265FD" w:rsidRPr="0014645C">
        <w:rPr>
          <w:rFonts w:ascii="Arial" w:hAnsi="Arial" w:cs="Arial"/>
          <w:b w:val="0"/>
          <w:color w:val="auto"/>
          <w:sz w:val="19"/>
          <w:szCs w:val="19"/>
          <w:lang w:val="sk-SK"/>
        </w:rPr>
        <w:lastRenderedPageBreak/>
        <w:t>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cestovných výdavkov, ubytovania a </w:t>
      </w:r>
      <w:r w:rsidR="004265FD" w:rsidRPr="0014645C">
        <w:rPr>
          <w:rFonts w:ascii="Arial" w:hAnsi="Arial" w:cs="Arial"/>
          <w:b w:val="0"/>
          <w:color w:val="auto"/>
          <w:sz w:val="19"/>
          <w:szCs w:val="19"/>
          <w:lang w:val="sk-SK"/>
        </w:rPr>
        <w:lastRenderedPageBreak/>
        <w:t>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 xml:space="preserve">Pri výzve/vyzvaní s uplatnením </w:t>
      </w:r>
      <w:r w:rsidR="008A14B3" w:rsidRPr="0014645C">
        <w:rPr>
          <w:rFonts w:ascii="Arial" w:hAnsi="Arial" w:cs="Arial"/>
          <w:sz w:val="19"/>
          <w:szCs w:val="19"/>
        </w:rPr>
        <w:lastRenderedPageBreak/>
        <w:t>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0"/>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podpodpoložky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r w:rsidR="001874B7" w:rsidRPr="0014645C">
        <w:rPr>
          <w:rFonts w:ascii="Arial" w:hAnsi="Arial" w:cs="Arial"/>
          <w:sz w:val="19"/>
          <w:szCs w:val="19"/>
        </w:rPr>
        <w:t>Žo</w:t>
      </w:r>
      <w:r w:rsidRPr="0014645C">
        <w:rPr>
          <w:rFonts w:ascii="Arial" w:hAnsi="Arial" w:cs="Arial"/>
          <w:sz w:val="19"/>
          <w:szCs w:val="19"/>
        </w:rPr>
        <w:t xml:space="preserve">NFP je žiadateľ povinný predložiť aj doklad preukazujúci určenie hodnoty tovarov a služieb, ktoré sú predmetom </w:t>
      </w:r>
      <w:r w:rsidR="001874B7" w:rsidRPr="0014645C">
        <w:rPr>
          <w:rFonts w:ascii="Arial" w:hAnsi="Arial" w:cs="Arial"/>
          <w:sz w:val="19"/>
          <w:szCs w:val="19"/>
        </w:rPr>
        <w:t>Žo</w:t>
      </w:r>
      <w:r w:rsidRPr="0014645C">
        <w:rPr>
          <w:rFonts w:ascii="Arial" w:hAnsi="Arial" w:cs="Arial"/>
          <w:sz w:val="19"/>
          <w:szCs w:val="19"/>
        </w:rPr>
        <w:t>NFP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r w:rsidR="001874B7" w:rsidRPr="0014645C">
        <w:rPr>
          <w:rFonts w:ascii="Arial" w:hAnsi="Arial" w:cs="Arial"/>
          <w:sz w:val="19"/>
          <w:szCs w:val="19"/>
        </w:rPr>
        <w:t>Žo</w:t>
      </w:r>
      <w:r w:rsidRPr="0014645C">
        <w:rPr>
          <w:rFonts w:ascii="Arial" w:hAnsi="Arial" w:cs="Arial"/>
          <w:sz w:val="19"/>
          <w:szCs w:val="19"/>
        </w:rPr>
        <w:t>NFP.</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xml:space="preserve">, podpoložky (podpodpoložky).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r w:rsidR="00E1761C" w:rsidRPr="0014645C">
        <w:rPr>
          <w:rFonts w:ascii="Arial" w:hAnsi="Arial" w:cs="Arial"/>
          <w:sz w:val="19"/>
          <w:szCs w:val="19"/>
        </w:rPr>
        <w:t>podpodpoložka</w:t>
      </w:r>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 xml:space="preserve">Každá podpoložka (podpodpoložka)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(podpodpoložky).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1"/>
      </w:r>
      <w:r w:rsidR="00040949" w:rsidRPr="0014645C">
        <w:rPr>
          <w:rFonts w:ascii="Arial" w:hAnsi="Arial" w:cs="Arial"/>
          <w:sz w:val="19"/>
          <w:szCs w:val="19"/>
        </w:rPr>
        <w:t xml:space="preserve">, </w:t>
      </w:r>
      <w:r w:rsidR="00BD705B" w:rsidRPr="0014645C">
        <w:rPr>
          <w:rFonts w:ascii="Arial" w:hAnsi="Arial" w:cs="Arial"/>
          <w:sz w:val="19"/>
          <w:szCs w:val="19"/>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r w:rsidR="001874B7" w:rsidRPr="0014645C">
        <w:rPr>
          <w:rFonts w:ascii="Arial" w:hAnsi="Arial" w:cs="Arial"/>
          <w:sz w:val="19"/>
          <w:szCs w:val="19"/>
        </w:rPr>
        <w:t>Žo</w:t>
      </w:r>
      <w:r w:rsidR="004265FD" w:rsidRPr="0014645C">
        <w:rPr>
          <w:rFonts w:ascii="Arial" w:hAnsi="Arial" w:cs="Arial"/>
          <w:sz w:val="19"/>
          <w:szCs w:val="19"/>
        </w:rPr>
        <w:t>NFP/vyzvania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2"/>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455" w:name="_Toc417082820"/>
      <w:bookmarkStart w:id="456" w:name="_Toc417132510"/>
      <w:bookmarkStart w:id="457" w:name="_Toc417648923"/>
      <w:bookmarkStart w:id="458" w:name="_Toc440355014"/>
      <w:bookmarkStart w:id="459" w:name="_Toc440375345"/>
      <w:bookmarkStart w:id="460" w:name="_Toc458432931"/>
      <w:bookmarkEnd w:id="455"/>
    </w:p>
    <w:p w14:paraId="5309813A" w14:textId="77777777" w:rsidR="006069FC" w:rsidRPr="0014645C" w:rsidRDefault="00953D2E" w:rsidP="00551D65">
      <w:pPr>
        <w:pStyle w:val="Nadpis2"/>
        <w:spacing w:line="480" w:lineRule="auto"/>
        <w:rPr>
          <w:b/>
        </w:rPr>
      </w:pPr>
      <w:bookmarkStart w:id="461" w:name="_Toc74742654"/>
      <w:r w:rsidRPr="0014645C">
        <w:rPr>
          <w:b/>
        </w:rPr>
        <w:t>3.3</w:t>
      </w:r>
      <w:r w:rsidR="00400B1E" w:rsidRPr="0014645C">
        <w:rPr>
          <w:b/>
        </w:rPr>
        <w:tab/>
      </w:r>
      <w:r w:rsidR="006069FC" w:rsidRPr="0014645C">
        <w:rPr>
          <w:b/>
        </w:rPr>
        <w:t xml:space="preserve">Spôsob predloženia </w:t>
      </w:r>
      <w:r w:rsidR="009142A7" w:rsidRPr="0014645C">
        <w:rPr>
          <w:b/>
        </w:rPr>
        <w:t>Ž</w:t>
      </w:r>
      <w:r w:rsidR="006069FC" w:rsidRPr="0014645C">
        <w:rPr>
          <w:b/>
        </w:rPr>
        <w:t>oNFP</w:t>
      </w:r>
      <w:bookmarkEnd w:id="441"/>
      <w:bookmarkEnd w:id="456"/>
      <w:bookmarkEnd w:id="457"/>
      <w:bookmarkEnd w:id="458"/>
      <w:bookmarkEnd w:id="459"/>
      <w:bookmarkEnd w:id="460"/>
      <w:bookmarkEnd w:id="461"/>
    </w:p>
    <w:p w14:paraId="2EAF8176" w14:textId="31BA4DC0"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r w:rsidR="00F220F5" w:rsidRPr="0014645C">
        <w:rPr>
          <w:rFonts w:ascii="Arial" w:hAnsi="Arial" w:cs="Arial"/>
          <w:sz w:val="19"/>
          <w:szCs w:val="19"/>
        </w:rPr>
        <w:t xml:space="preserve">ŽoNFP </w:t>
      </w:r>
      <w:r w:rsidR="00C85E20" w:rsidRPr="0014645C">
        <w:rPr>
          <w:rFonts w:ascii="Arial" w:hAnsi="Arial" w:cs="Arial"/>
          <w:sz w:val="19"/>
          <w:szCs w:val="19"/>
        </w:rPr>
        <w:t xml:space="preserve">na </w:t>
      </w:r>
      <w:r w:rsidR="00F220F5" w:rsidRPr="0014645C">
        <w:rPr>
          <w:rFonts w:ascii="Arial" w:hAnsi="Arial" w:cs="Arial"/>
          <w:sz w:val="19"/>
          <w:szCs w:val="19"/>
        </w:rPr>
        <w:t xml:space="preserve">RO pre OP EVS </w:t>
      </w:r>
      <w:r>
        <w:rPr>
          <w:rFonts w:ascii="Arial" w:hAnsi="Arial" w:cs="Arial"/>
          <w:sz w:val="19"/>
          <w:szCs w:val="19"/>
        </w:rPr>
        <w:t>musí žiadateľ splniť podmienku doručenia stanovenú zákonom o príspevku z EŠIF a SR EŠIF upravenú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ŽoNFP doručená </w:t>
      </w:r>
      <w:r w:rsidRPr="0070136F">
        <w:rPr>
          <w:rFonts w:ascii="Arial" w:hAnsi="Arial"/>
          <w:sz w:val="19"/>
        </w:rPr>
        <w:t>riadne, včas a vo forme určenej RO</w:t>
      </w:r>
      <w:r w:rsidRPr="00174DF4">
        <w:rPr>
          <w:szCs w:val="22"/>
        </w:rPr>
        <w:t>.</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 určenej forme</w:t>
      </w:r>
    </w:p>
    <w:p w14:paraId="3E7A204B" w14:textId="2F355374" w:rsidR="00B221DB" w:rsidRDefault="00B221DB" w:rsidP="00B221DB">
      <w:pPr>
        <w:pStyle w:val="Zkladntext"/>
        <w:tabs>
          <w:tab w:val="left" w:pos="720"/>
        </w:tabs>
        <w:spacing w:before="120" w:line="288" w:lineRule="auto"/>
        <w:jc w:val="both"/>
        <w:rPr>
          <w:rFonts w:ascii="Arial" w:hAnsi="Arial" w:cs="Arial"/>
          <w:sz w:val="19"/>
          <w:szCs w:val="19"/>
        </w:rPr>
      </w:pPr>
      <w:r w:rsidRPr="00E11CC4">
        <w:rPr>
          <w:rFonts w:ascii="Arial" w:hAnsi="Arial" w:cs="Arial"/>
          <w:sz w:val="19"/>
          <w:szCs w:val="19"/>
        </w:rPr>
        <w:t>ŽoNFP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w:t>
      </w:r>
      <w:r w:rsidR="00DA6C31">
        <w:rPr>
          <w:rFonts w:ascii="Arial" w:hAnsi="Arial" w:cs="Arial"/>
          <w:sz w:val="19"/>
          <w:szCs w:val="19"/>
        </w:rPr>
        <w:t> elektronickej podobe alebo písomnej podobe</w:t>
      </w:r>
      <w:r>
        <w:rPr>
          <w:rFonts w:ascii="Arial" w:hAnsi="Arial" w:cs="Arial"/>
          <w:sz w:val="19"/>
          <w:szCs w:val="19"/>
        </w:rPr>
        <w:t xml:space="preserve"> (bližšie kap. 3.3.2)</w:t>
      </w:r>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včas</w:t>
      </w:r>
    </w:p>
    <w:p w14:paraId="1FA642AE" w14:textId="4774D456"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ŽoNFP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V prípade elektronického doručenia ŽoNFP v zmysle zákona o e-Governmente je rozhodujúci dátum podania</w:t>
      </w:r>
      <w:r w:rsidR="00EC4985">
        <w:rPr>
          <w:rFonts w:ascii="Arial" w:hAnsi="Arial" w:cs="Arial"/>
          <w:sz w:val="19"/>
          <w:szCs w:val="19"/>
        </w:rPr>
        <w:t xml:space="preserve"> </w:t>
      </w:r>
      <w:r w:rsidRPr="00E11CC4">
        <w:rPr>
          <w:rFonts w:ascii="Arial" w:hAnsi="Arial" w:cs="Arial"/>
          <w:sz w:val="19"/>
          <w:szCs w:val="19"/>
        </w:rPr>
        <w:t xml:space="preserve">ŽoNFP do elektronickej schránky RO. </w:t>
      </w:r>
      <w:r w:rsidR="00AD7848" w:rsidRPr="00E11CC4">
        <w:rPr>
          <w:rFonts w:ascii="Arial" w:hAnsi="Arial" w:cs="Arial"/>
          <w:sz w:val="19"/>
          <w:szCs w:val="19"/>
        </w:rPr>
        <w:t xml:space="preserve">Pre </w:t>
      </w:r>
      <w:r w:rsidR="001D6114">
        <w:rPr>
          <w:rFonts w:ascii="Arial" w:hAnsi="Arial" w:cs="Arial"/>
          <w:sz w:val="19"/>
          <w:szCs w:val="19"/>
        </w:rPr>
        <w:t xml:space="preserve">včasné </w:t>
      </w:r>
      <w:r w:rsidR="00AD7848">
        <w:rPr>
          <w:rFonts w:ascii="Arial" w:hAnsi="Arial" w:cs="Arial"/>
          <w:sz w:val="19"/>
          <w:szCs w:val="19"/>
        </w:rPr>
        <w:t>doručenie ŽoNFP v listinnej podobe  v</w:t>
      </w:r>
      <w:r w:rsidR="001D6114">
        <w:rPr>
          <w:rFonts w:ascii="Arial" w:hAnsi="Arial" w:cs="Arial"/>
          <w:sz w:val="19"/>
          <w:szCs w:val="19"/>
        </w:rPr>
        <w:t> súlade s</w:t>
      </w:r>
      <w:r w:rsidR="00AD7848">
        <w:rPr>
          <w:rFonts w:ascii="Arial" w:hAnsi="Arial" w:cs="Arial"/>
          <w:sz w:val="19"/>
          <w:szCs w:val="19"/>
        </w:rPr>
        <w:t xml:space="preserve"> poznámk</w:t>
      </w:r>
      <w:r w:rsidR="001D6114">
        <w:rPr>
          <w:rFonts w:ascii="Arial" w:hAnsi="Arial" w:cs="Arial"/>
          <w:sz w:val="19"/>
          <w:szCs w:val="19"/>
        </w:rPr>
        <w:t>ou</w:t>
      </w:r>
      <w:r w:rsidR="00AD7848">
        <w:rPr>
          <w:rFonts w:ascii="Arial" w:hAnsi="Arial" w:cs="Arial"/>
          <w:sz w:val="19"/>
          <w:szCs w:val="19"/>
        </w:rPr>
        <w:t xml:space="preserve"> pod čiarou č.103 je </w:t>
      </w:r>
      <w:r w:rsidR="00AD7848" w:rsidRPr="00E11CC4">
        <w:rPr>
          <w:rFonts w:ascii="Arial" w:hAnsi="Arial" w:cs="Arial"/>
          <w:sz w:val="19"/>
          <w:szCs w:val="19"/>
        </w:rPr>
        <w:t>rozhodujúci dátum podania</w:t>
      </w:r>
      <w:r w:rsidR="00AD7848">
        <w:rPr>
          <w:rFonts w:ascii="Arial" w:hAnsi="Arial" w:cs="Arial"/>
          <w:sz w:val="19"/>
          <w:szCs w:val="19"/>
        </w:rPr>
        <w:t xml:space="preserve"> </w:t>
      </w:r>
      <w:r>
        <w:rPr>
          <w:rFonts w:ascii="Arial" w:hAnsi="Arial" w:cs="Arial"/>
          <w:sz w:val="19"/>
          <w:szCs w:val="19"/>
        </w:rPr>
        <w:t xml:space="preserve"> ŽoNFP osobne u poskytovateľa </w:t>
      </w:r>
      <w:r w:rsidRPr="009B5A9B">
        <w:rPr>
          <w:rFonts w:ascii="Arial" w:hAnsi="Arial" w:cs="Arial"/>
          <w:sz w:val="19"/>
          <w:szCs w:val="19"/>
        </w:rPr>
        <w:t xml:space="preserve">na podateľni SEP MV SR (RO o prijatí vystaví žiadateľovi </w:t>
      </w:r>
      <w:r w:rsidRPr="009B5A9B">
        <w:rPr>
          <w:rFonts w:ascii="Arial" w:hAnsi="Arial" w:cs="Arial"/>
          <w:sz w:val="19"/>
          <w:szCs w:val="19"/>
        </w:rPr>
        <w:lastRenderedPageBreak/>
        <w:t>potvrdenie s vyznačeným dátumom prijatia ŽoNFP)</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riadne</w:t>
      </w:r>
    </w:p>
    <w:p w14:paraId="14124181" w14:textId="14997B49"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ŽoNFP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ŽoNFP. Obvykle musí byť </w:t>
      </w:r>
      <w:r w:rsidRPr="00174DF4">
        <w:rPr>
          <w:rFonts w:ascii="Arial" w:hAnsi="Arial" w:cs="Arial"/>
          <w:sz w:val="19"/>
          <w:szCs w:val="19"/>
        </w:rPr>
        <w:t>ŽoNFP vyplnená v slovenskom jazyku  písmom umožňujúcim rozpoznanie obsahu textu</w:t>
      </w:r>
      <w:r>
        <w:rPr>
          <w:rFonts w:ascii="Arial" w:hAnsi="Arial" w:cs="Arial"/>
          <w:sz w:val="19"/>
          <w:szCs w:val="19"/>
        </w:rPr>
        <w:t xml:space="preserve"> a  </w:t>
      </w:r>
      <w:r w:rsidRPr="00174DF4">
        <w:rPr>
          <w:rFonts w:ascii="Arial" w:hAnsi="Arial" w:cs="Arial"/>
          <w:sz w:val="19"/>
          <w:szCs w:val="19"/>
        </w:rPr>
        <w:t xml:space="preserve"> podpísaná</w:t>
      </w:r>
      <w:r w:rsidR="0017367D">
        <w:rPr>
          <w:rFonts w:ascii="Arial" w:hAnsi="Arial" w:cs="Arial"/>
          <w:sz w:val="19"/>
          <w:szCs w:val="19"/>
        </w:rPr>
        <w:t xml:space="preserve">/autorizovaná </w:t>
      </w:r>
      <w:r w:rsidRPr="00174DF4">
        <w:rPr>
          <w:rFonts w:ascii="Arial" w:hAnsi="Arial" w:cs="Arial"/>
          <w:sz w:val="19"/>
          <w:szCs w:val="19"/>
        </w:rPr>
        <w:t xml:space="preserve">  </w:t>
      </w:r>
      <w:r w:rsidR="0017367D">
        <w:rPr>
          <w:rFonts w:ascii="Arial" w:hAnsi="Arial" w:cs="Arial"/>
          <w:sz w:val="19"/>
          <w:szCs w:val="19"/>
        </w:rPr>
        <w:t>oprávnenou osobou (štatutár, splnomocnená osoba)</w:t>
      </w:r>
      <w:r>
        <w:rPr>
          <w:rFonts w:ascii="Arial" w:hAnsi="Arial" w:cs="Arial"/>
          <w:sz w:val="19"/>
          <w:szCs w:val="19"/>
        </w:rPr>
        <w:t>.</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 xml:space="preserve">V prípade predkladania príloh k ŽoNFP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ŽoNFP</w:t>
      </w:r>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ŽoNFP</w:t>
      </w:r>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ŽoNFP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Potvrdenie o registrácii ŽoNFP</w:t>
      </w:r>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V prípade, ak žiadateľ nepredložil ŽoNFP riadne, včas alebo v určenej forme, RO vydá rozhodnutie o zastavení konania o ŽoNFP.</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462" w:name="_Toc413832245"/>
      <w:bookmarkStart w:id="463" w:name="_Toc417132511"/>
      <w:bookmarkStart w:id="464" w:name="_Toc417648924"/>
      <w:bookmarkStart w:id="465" w:name="_Toc440355015"/>
      <w:bookmarkStart w:id="466" w:name="_Toc440375346"/>
      <w:bookmarkStart w:id="467" w:name="_Toc458432932"/>
    </w:p>
    <w:p w14:paraId="0EA6F2D7" w14:textId="45FBD148" w:rsidR="00F220F5" w:rsidRPr="0014645C" w:rsidRDefault="00953D2E" w:rsidP="00AC1F93">
      <w:pPr>
        <w:pStyle w:val="Nadpis3"/>
        <w:spacing w:line="360" w:lineRule="auto"/>
        <w:ind w:left="720"/>
        <w:jc w:val="both"/>
        <w:rPr>
          <w:b/>
          <w:color w:val="3C8A2E" w:themeColor="accent5"/>
          <w:sz w:val="24"/>
          <w:szCs w:val="24"/>
        </w:rPr>
      </w:pPr>
      <w:bookmarkStart w:id="468" w:name="_Toc74742655"/>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Predloženie ŽoNFP prostredníctvom ITMS2014+</w:t>
      </w:r>
      <w:bookmarkEnd w:id="462"/>
      <w:bookmarkEnd w:id="463"/>
      <w:bookmarkEnd w:id="464"/>
      <w:bookmarkEnd w:id="465"/>
      <w:bookmarkEnd w:id="466"/>
      <w:bookmarkEnd w:id="467"/>
      <w:bookmarkEnd w:id="468"/>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19"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eastAsia="sk-SK"/>
        </w:rPr>
        <w:t>y</w:t>
      </w:r>
      <w:r w:rsidRPr="0014645C">
        <w:rPr>
          <w:rFonts w:ascii="Arial" w:hAnsi="Arial" w:cs="Arial"/>
          <w:sz w:val="19"/>
          <w:szCs w:val="19"/>
          <w:lang w:eastAsia="sk-SK"/>
        </w:rPr>
        <w:t xml:space="preserve">/pokynov k vypĺňaniu žiadosti o zriadenie používateľského konta, ktoré sú dostupné priamo v elektronickom formulári ŽoAK.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Procesný postup predloženia ŽoNFP prostredníctvom ITMS</w:t>
      </w:r>
    </w:p>
    <w:p w14:paraId="43B2FBAF" w14:textId="396DCE3A"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ŽoNFP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t xml:space="preserve">Odoslanie ŽoNFP 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ŽoNFP odoslať z verejnej časti ITMS2014+. Bližšie informácie o postupe sa nachádzajú na webovom sídle Úradu vlády SR: </w:t>
      </w:r>
      <w:hyperlink r:id="rId20"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1" w:history="1"/>
      <w:r w:rsidRPr="0014645C">
        <w:rPr>
          <w:rFonts w:ascii="Arial" w:hAnsi="Arial" w:cs="Arial"/>
          <w:sz w:val="19"/>
          <w:szCs w:val="19"/>
        </w:rPr>
        <w:t xml:space="preserve">v Usmernení CKO č. 1 k postupu administrácie ŽoNFP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ŽoNFP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lastRenderedPageBreak/>
        <w:t>Prvým krokom je wizard</w:t>
      </w:r>
      <w:r w:rsidRPr="0014645C">
        <w:rPr>
          <w:rFonts w:ascii="Arial" w:hAnsi="Arial" w:cs="Arial"/>
          <w:sz w:val="19"/>
          <w:szCs w:val="19"/>
        </w:rPr>
        <w:t>, ktorý slúži na vytvorenie ŽoNFP, výber a zadanie primárnych údajov ŽoNFP.</w:t>
      </w:r>
      <w:r w:rsidR="001B2286" w:rsidRPr="0014645C">
        <w:rPr>
          <w:rFonts w:ascii="Arial" w:hAnsi="Arial" w:cs="Arial"/>
          <w:sz w:val="19"/>
          <w:szCs w:val="19"/>
        </w:rPr>
        <w:t xml:space="preserve"> Wizard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ŽoNFP</w:t>
      </w:r>
      <w:r w:rsidRPr="0014645C">
        <w:rPr>
          <w:rFonts w:ascii="Arial" w:hAnsi="Arial" w:cs="Arial"/>
          <w:sz w:val="19"/>
          <w:szCs w:val="19"/>
        </w:rPr>
        <w:t xml:space="preserve">, ktorý sa zobrazí automaticky po ukončení wizardu vytvorenia ŽoNFP. </w:t>
      </w:r>
      <w:r w:rsidR="00AF7EB8" w:rsidRPr="0014645C">
        <w:rPr>
          <w:rFonts w:ascii="Arial" w:hAnsi="Arial" w:cs="Arial"/>
          <w:sz w:val="19"/>
          <w:szCs w:val="19"/>
        </w:rPr>
        <w:t>Elektronický formulár ŽoNFP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448D6195" w:rsidR="00F220F5" w:rsidRPr="0014645C" w:rsidRDefault="00953D2E" w:rsidP="00551D65">
      <w:pPr>
        <w:pStyle w:val="Nadpis3"/>
        <w:spacing w:line="480" w:lineRule="auto"/>
        <w:ind w:left="720"/>
        <w:rPr>
          <w:b/>
          <w:sz w:val="24"/>
          <w:szCs w:val="24"/>
        </w:rPr>
      </w:pPr>
      <w:bookmarkStart w:id="469" w:name="_Toc418003090"/>
      <w:bookmarkStart w:id="470" w:name="_Toc417132512"/>
      <w:bookmarkStart w:id="471" w:name="_Toc417648925"/>
      <w:bookmarkStart w:id="472" w:name="_Toc440355016"/>
      <w:bookmarkStart w:id="473" w:name="_Toc440375347"/>
      <w:bookmarkStart w:id="474" w:name="_Toc458432933"/>
      <w:bookmarkStart w:id="475" w:name="_Toc74742656"/>
      <w:bookmarkEnd w:id="469"/>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Predloženie ŽoNFP v </w:t>
      </w:r>
      <w:r w:rsidR="00BE2603">
        <w:rPr>
          <w:b/>
          <w:color w:val="3C8A2E" w:themeColor="accent5"/>
          <w:sz w:val="24"/>
          <w:szCs w:val="24"/>
        </w:rPr>
        <w:t>určenej</w:t>
      </w:r>
      <w:r w:rsidR="00BE2603" w:rsidRPr="0014645C">
        <w:rPr>
          <w:b/>
          <w:color w:val="3C8A2E" w:themeColor="accent5"/>
          <w:sz w:val="24"/>
          <w:szCs w:val="24"/>
        </w:rPr>
        <w:t xml:space="preserve"> </w:t>
      </w:r>
      <w:r w:rsidR="00F220F5" w:rsidRPr="0014645C">
        <w:rPr>
          <w:b/>
          <w:color w:val="3C8A2E" w:themeColor="accent5"/>
          <w:sz w:val="24"/>
          <w:szCs w:val="24"/>
        </w:rPr>
        <w:t>forme</w:t>
      </w:r>
      <w:bookmarkEnd w:id="470"/>
      <w:bookmarkEnd w:id="471"/>
      <w:bookmarkEnd w:id="472"/>
      <w:bookmarkEnd w:id="473"/>
      <w:bookmarkEnd w:id="474"/>
      <w:bookmarkEnd w:id="475"/>
    </w:p>
    <w:p w14:paraId="45AB6155" w14:textId="15CBA185" w:rsidR="00AF4BC5"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 xml:space="preserve">Po odoslaní ŽoNFP elektronicky prostredníctvom verejnej časti ITMS2014+, predkladá žiadateľ </w:t>
      </w:r>
      <w:r w:rsidR="00887135" w:rsidRPr="0014645C">
        <w:rPr>
          <w:rFonts w:ascii="Arial" w:hAnsi="Arial" w:cs="Arial"/>
          <w:sz w:val="19"/>
          <w:szCs w:val="19"/>
        </w:rPr>
        <w:t>Ž</w:t>
      </w:r>
      <w:r w:rsidRPr="0014645C">
        <w:rPr>
          <w:rFonts w:ascii="Arial" w:hAnsi="Arial" w:cs="Arial"/>
          <w:sz w:val="19"/>
          <w:szCs w:val="19"/>
        </w:rPr>
        <w:t xml:space="preserve">oNFP </w:t>
      </w:r>
      <w:r w:rsidR="00AF4BC5">
        <w:rPr>
          <w:rFonts w:ascii="Arial" w:hAnsi="Arial" w:cs="Arial"/>
          <w:sz w:val="19"/>
          <w:szCs w:val="19"/>
        </w:rPr>
        <w:t>v</w:t>
      </w:r>
      <w:r w:rsidR="00BE2603">
        <w:rPr>
          <w:rFonts w:ascii="Arial" w:hAnsi="Arial" w:cs="Arial"/>
          <w:sz w:val="19"/>
          <w:szCs w:val="19"/>
        </w:rPr>
        <w:t> </w:t>
      </w:r>
      <w:r w:rsidR="00AF4BC5">
        <w:rPr>
          <w:rFonts w:ascii="Arial" w:hAnsi="Arial" w:cs="Arial"/>
          <w:sz w:val="19"/>
          <w:szCs w:val="19"/>
        </w:rPr>
        <w:t>elektronickej</w:t>
      </w:r>
      <w:r w:rsidR="00BE2603">
        <w:rPr>
          <w:rFonts w:ascii="Arial" w:hAnsi="Arial" w:cs="Arial"/>
          <w:sz w:val="19"/>
          <w:szCs w:val="19"/>
        </w:rPr>
        <w:t xml:space="preserve"> </w:t>
      </w:r>
      <w:r w:rsidR="007C65F9">
        <w:rPr>
          <w:rFonts w:ascii="Arial" w:hAnsi="Arial" w:cs="Arial"/>
          <w:sz w:val="19"/>
          <w:szCs w:val="19"/>
        </w:rPr>
        <w:t>a</w:t>
      </w:r>
      <w:r w:rsidR="00BE2603">
        <w:rPr>
          <w:rFonts w:ascii="Arial" w:hAnsi="Arial" w:cs="Arial"/>
          <w:sz w:val="19"/>
          <w:szCs w:val="19"/>
        </w:rPr>
        <w:t xml:space="preserve">lebo listinnej </w:t>
      </w:r>
      <w:r w:rsidR="00AF4BC5">
        <w:rPr>
          <w:rFonts w:ascii="Arial" w:hAnsi="Arial" w:cs="Arial"/>
          <w:sz w:val="19"/>
          <w:szCs w:val="19"/>
        </w:rPr>
        <w:t xml:space="preserve"> podobe.</w:t>
      </w:r>
    </w:p>
    <w:p w14:paraId="7F6738C3" w14:textId="40001B32" w:rsidR="00AF4BC5" w:rsidRPr="00D04D5D" w:rsidRDefault="00AF4BC5" w:rsidP="00AF4BC5">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r w:rsidR="00121823">
        <w:rPr>
          <w:rStyle w:val="Odkaznapoznmkupodiarou"/>
          <w:rFonts w:eastAsiaTheme="majorEastAsia" w:cstheme="majorBidi"/>
          <w:b/>
          <w:color w:val="3C8A2E" w:themeColor="accent5"/>
          <w:szCs w:val="22"/>
        </w:rPr>
        <w:footnoteReference w:id="103"/>
      </w:r>
      <w:r w:rsidRPr="00D04D5D">
        <w:rPr>
          <w:rFonts w:asciiTheme="majorHAnsi" w:eastAsiaTheme="majorEastAsia" w:hAnsiTheme="majorHAnsi" w:cstheme="majorBidi"/>
          <w:b/>
          <w:color w:val="3C8A2E" w:themeColor="accent5"/>
          <w:sz w:val="22"/>
          <w:szCs w:val="22"/>
        </w:rPr>
        <w:t xml:space="preserve"> (e-Government)</w:t>
      </w:r>
    </w:p>
    <w:p w14:paraId="35F99191" w14:textId="586206A4" w:rsidR="00AF4BC5" w:rsidRDefault="00AF4BC5" w:rsidP="00AF4BC5">
      <w:pPr>
        <w:spacing w:before="120" w:after="120" w:line="288" w:lineRule="auto"/>
        <w:jc w:val="both"/>
        <w:rPr>
          <w:rFonts w:ascii="Arial" w:hAnsi="Arial" w:cs="Arial"/>
          <w:sz w:val="19"/>
          <w:szCs w:val="19"/>
        </w:rPr>
      </w:pPr>
      <w:r w:rsidRPr="009F1FE3">
        <w:rPr>
          <w:rFonts w:ascii="Arial" w:hAnsi="Arial" w:cs="Arial"/>
          <w:sz w:val="19"/>
          <w:szCs w:val="19"/>
        </w:rPr>
        <w:t xml:space="preserve">V rámci konania o ŽoNFP sa za </w:t>
      </w:r>
      <w:r w:rsidR="00BE2603">
        <w:rPr>
          <w:rFonts w:ascii="Arial" w:hAnsi="Arial" w:cs="Arial"/>
          <w:sz w:val="19"/>
          <w:szCs w:val="19"/>
        </w:rPr>
        <w:t xml:space="preserve">elektronickú podobu </w:t>
      </w:r>
      <w:r w:rsidRPr="009F1FE3">
        <w:rPr>
          <w:rFonts w:ascii="Arial" w:hAnsi="Arial" w:cs="Arial"/>
          <w:sz w:val="19"/>
          <w:szCs w:val="19"/>
        </w:rPr>
        <w:t xml:space="preserve"> v zmysle zákona o e-Governmente, považuje doručenie ŽoNFP </w:t>
      </w:r>
      <w:r w:rsidR="00BE2603">
        <w:rPr>
          <w:rFonts w:ascii="Arial" w:hAnsi="Arial" w:cs="Arial"/>
          <w:sz w:val="19"/>
          <w:szCs w:val="19"/>
        </w:rPr>
        <w:t>podpísané (</w:t>
      </w:r>
      <w:r w:rsidR="00BE2603" w:rsidRPr="009F1FE3">
        <w:rPr>
          <w:rFonts w:ascii="Arial" w:hAnsi="Arial" w:cs="Arial"/>
          <w:sz w:val="19"/>
          <w:szCs w:val="19"/>
        </w:rPr>
        <w:t>autorizovan</w:t>
      </w:r>
      <w:r w:rsidR="00BE2603">
        <w:rPr>
          <w:rFonts w:ascii="Arial" w:hAnsi="Arial" w:cs="Arial"/>
          <w:sz w:val="19"/>
          <w:szCs w:val="19"/>
        </w:rPr>
        <w:t>é)</w:t>
      </w:r>
      <w:r w:rsidR="00BE2603" w:rsidRPr="009F1FE3">
        <w:rPr>
          <w:rFonts w:ascii="Arial" w:hAnsi="Arial" w:cs="Arial"/>
          <w:sz w:val="19"/>
          <w:szCs w:val="19"/>
        </w:rPr>
        <w:t xml:space="preserve"> </w:t>
      </w:r>
      <w:r w:rsidRPr="009F1FE3">
        <w:rPr>
          <w:rFonts w:ascii="Arial" w:hAnsi="Arial" w:cs="Arial"/>
          <w:sz w:val="19"/>
          <w:szCs w:val="19"/>
        </w:rPr>
        <w:t>kvalifikovaným elektronickým podpisom, kvalifikovaným elektronickým podpisom s mandátnym certifikátom alebo kvalifikovanou elektronickou pečaťou do elektronickej schránky RO. Elektronické predloženie ŽoNFP môže žiadateľ realizovať priamo v prostredí ITMS2014+</w:t>
      </w:r>
      <w:r w:rsidR="00BE1C8F" w:rsidRPr="00BE1C8F">
        <w:rPr>
          <w:rFonts w:ascii="Arial" w:hAnsi="Arial" w:cs="Arial"/>
          <w:sz w:val="19"/>
          <w:szCs w:val="19"/>
        </w:rPr>
        <w:t xml:space="preserve">  alebo prostredníctvom portálu https://www.slovensko.sk s  využitím služby "Všeobecná agenda" resp. využitím špecifickej služby " Podania v  procese  implementácie EŠIF pre programové obdobie 2014-2020“. Ďalšie informácie na  https://www.itms2014.sk/faqs?1&amp;tema=38fa22e1-798f-43d7-</w:t>
      </w:r>
      <w:r w:rsidR="00BE1C8F" w:rsidRPr="00BE1C8F">
        <w:rPr>
          <w:rFonts w:ascii="Arial" w:hAnsi="Arial" w:cs="Arial"/>
          <w:sz w:val="19"/>
          <w:szCs w:val="19"/>
        </w:rPr>
        <w:lastRenderedPageBreak/>
        <w:t xml:space="preserve">92bb-62ef747eda14.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 </w:t>
      </w:r>
      <w:r w:rsidR="0044421B">
        <w:rPr>
          <w:rFonts w:ascii="Arial" w:hAnsi="Arial" w:cs="Arial"/>
          <w:sz w:val="19"/>
          <w:szCs w:val="19"/>
        </w:rPr>
        <w:t xml:space="preserve">Rovnakým elektronickým spôsobom </w:t>
      </w:r>
      <w:r w:rsidR="0044421B" w:rsidRPr="00BE1C8F">
        <w:rPr>
          <w:rFonts w:ascii="Arial" w:hAnsi="Arial" w:cs="Arial"/>
          <w:sz w:val="19"/>
          <w:szCs w:val="19"/>
        </w:rPr>
        <w:t xml:space="preserve">žiadateľ  </w:t>
      </w:r>
      <w:r w:rsidR="0044421B">
        <w:rPr>
          <w:rFonts w:ascii="Arial" w:hAnsi="Arial" w:cs="Arial"/>
          <w:sz w:val="19"/>
          <w:szCs w:val="19"/>
        </w:rPr>
        <w:t xml:space="preserve">súčasne doručuje  </w:t>
      </w:r>
      <w:r w:rsidR="008F6B4E">
        <w:rPr>
          <w:rFonts w:ascii="Arial" w:hAnsi="Arial" w:cs="Arial"/>
          <w:sz w:val="19"/>
          <w:szCs w:val="19"/>
        </w:rPr>
        <w:t>prílohy ŽoNFP</w:t>
      </w:r>
      <w:r w:rsidR="0044421B">
        <w:rPr>
          <w:rFonts w:ascii="Arial" w:hAnsi="Arial" w:cs="Arial"/>
          <w:sz w:val="19"/>
          <w:szCs w:val="19"/>
        </w:rPr>
        <w:t xml:space="preserve">, ktoré nemusia byť </w:t>
      </w:r>
      <w:r w:rsidR="00BE1C8F" w:rsidRPr="00BE1C8F">
        <w:rPr>
          <w:rFonts w:ascii="Arial" w:hAnsi="Arial" w:cs="Arial"/>
          <w:sz w:val="19"/>
          <w:szCs w:val="19"/>
        </w:rPr>
        <w:t xml:space="preserve"> autorizované </w:t>
      </w:r>
      <w:r w:rsidR="0044421B">
        <w:rPr>
          <w:rFonts w:ascii="Arial" w:hAnsi="Arial" w:cs="Arial"/>
          <w:sz w:val="19"/>
          <w:szCs w:val="19"/>
        </w:rPr>
        <w:t xml:space="preserve">zaručeným elektronickým podpisom, ak </w:t>
      </w:r>
      <w:r w:rsidR="008F6B4E">
        <w:rPr>
          <w:rFonts w:ascii="Arial" w:hAnsi="Arial" w:cs="Arial"/>
          <w:sz w:val="19"/>
          <w:szCs w:val="19"/>
        </w:rPr>
        <w:t>sú</w:t>
      </w:r>
      <w:r w:rsidR="0044421B">
        <w:rPr>
          <w:rFonts w:ascii="Arial" w:hAnsi="Arial" w:cs="Arial"/>
          <w:sz w:val="19"/>
          <w:szCs w:val="19"/>
        </w:rPr>
        <w:t xml:space="preserve"> </w:t>
      </w:r>
      <w:r w:rsidR="008F6B4E">
        <w:rPr>
          <w:rFonts w:ascii="Arial" w:hAnsi="Arial" w:cs="Arial"/>
          <w:sz w:val="19"/>
          <w:szCs w:val="19"/>
        </w:rPr>
        <w:t>dostatočne identifikované</w:t>
      </w:r>
      <w:r w:rsidR="0044421B">
        <w:rPr>
          <w:rFonts w:ascii="Arial" w:hAnsi="Arial" w:cs="Arial"/>
          <w:sz w:val="19"/>
          <w:szCs w:val="19"/>
        </w:rPr>
        <w:t xml:space="preserve"> v  ŽoNFP</w:t>
      </w:r>
      <w:r w:rsidR="00BE1C8F" w:rsidRPr="00BE1C8F">
        <w:rPr>
          <w:rFonts w:ascii="Arial" w:hAnsi="Arial" w:cs="Arial"/>
          <w:sz w:val="19"/>
          <w:szCs w:val="19"/>
        </w:rPr>
        <w:t>.</w:t>
      </w:r>
      <w:r w:rsidR="008F6B4E">
        <w:rPr>
          <w:rFonts w:ascii="Arial" w:hAnsi="Arial" w:cs="Arial"/>
          <w:sz w:val="19"/>
          <w:szCs w:val="19"/>
        </w:rPr>
        <w:t xml:space="preserve"> Elektronická komunikácia a tieto pravidlá platia pre doručenie výzvy na doplnenie ŽoNFP  ako aj pre dokumenty a informácie požadované na jej  základe.</w:t>
      </w:r>
    </w:p>
    <w:p w14:paraId="0B6DB1CE" w14:textId="43A598B8"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listinnej  podobe</w:t>
      </w:r>
      <w:r w:rsidR="00121823">
        <w:rPr>
          <w:rStyle w:val="Odkaznapoznmkupodiarou"/>
          <w:rFonts w:eastAsiaTheme="majorEastAsia" w:cstheme="majorBidi"/>
          <w:b/>
          <w:color w:val="3C8A2E" w:themeColor="accent5"/>
          <w:szCs w:val="22"/>
        </w:rPr>
        <w:footnoteReference w:id="104"/>
      </w:r>
    </w:p>
    <w:p w14:paraId="2210939E" w14:textId="455CAF69" w:rsidR="00B84E17" w:rsidRPr="0014645C" w:rsidRDefault="00616014" w:rsidP="00B84E17">
      <w:pPr>
        <w:spacing w:before="120" w:after="120" w:line="288" w:lineRule="auto"/>
        <w:jc w:val="both"/>
        <w:rPr>
          <w:rFonts w:ascii="Arial" w:hAnsi="Arial" w:cs="Arial"/>
          <w:sz w:val="19"/>
          <w:szCs w:val="19"/>
        </w:rPr>
      </w:pPr>
      <w:r>
        <w:rPr>
          <w:rFonts w:ascii="Arial" w:hAnsi="Arial" w:cs="Arial"/>
          <w:sz w:val="19"/>
          <w:szCs w:val="19"/>
        </w:rPr>
        <w:t>ŽoNFP</w:t>
      </w:r>
      <w:r w:rsidRPr="0014645C">
        <w:rPr>
          <w:rFonts w:ascii="Arial" w:hAnsi="Arial" w:cs="Arial"/>
          <w:sz w:val="19"/>
          <w:szCs w:val="19"/>
        </w:rPr>
        <w:t xml:space="preserve"> </w:t>
      </w:r>
      <w:r w:rsidR="00937769">
        <w:rPr>
          <w:rFonts w:ascii="Arial" w:hAnsi="Arial" w:cs="Arial"/>
          <w:sz w:val="19"/>
          <w:szCs w:val="19"/>
        </w:rPr>
        <w:t>v</w:t>
      </w:r>
      <w:r w:rsidR="00937769" w:rsidRPr="0014645C">
        <w:rPr>
          <w:rFonts w:ascii="Arial" w:hAnsi="Arial" w:cs="Arial"/>
          <w:sz w:val="19"/>
          <w:szCs w:val="19"/>
        </w:rPr>
        <w:t>ytlačenú</w:t>
      </w:r>
      <w:r>
        <w:rPr>
          <w:rFonts w:ascii="Arial" w:hAnsi="Arial" w:cs="Arial"/>
          <w:sz w:val="19"/>
          <w:szCs w:val="19"/>
        </w:rPr>
        <w:t xml:space="preserve"> </w:t>
      </w:r>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r>
        <w:rPr>
          <w:rFonts w:ascii="Arial" w:hAnsi="Arial" w:cs="Arial"/>
          <w:sz w:val="19"/>
          <w:szCs w:val="19"/>
        </w:rPr>
        <w:t>doručí</w:t>
      </w:r>
      <w:r w:rsidR="00937769">
        <w:rPr>
          <w:rFonts w:ascii="Arial" w:hAnsi="Arial" w:cs="Arial"/>
          <w:sz w:val="19"/>
          <w:szCs w:val="19"/>
        </w:rPr>
        <w:t xml:space="preserve"> Žiadateľ</w:t>
      </w:r>
      <w:r>
        <w:rPr>
          <w:rFonts w:ascii="Arial" w:hAnsi="Arial" w:cs="Arial"/>
          <w:sz w:val="19"/>
          <w:szCs w:val="19"/>
        </w:rPr>
        <w:t xml:space="preserve"> </w:t>
      </w:r>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ŽoNFP a jej príloh </w:t>
      </w:r>
      <w:r w:rsidR="00B84E17" w:rsidRPr="0014645C">
        <w:rPr>
          <w:rFonts w:ascii="Arial" w:hAnsi="Arial" w:cs="Arial"/>
          <w:sz w:val="19"/>
          <w:szCs w:val="19"/>
        </w:rPr>
        <w:t xml:space="preserve">na adresu RO pre OP EVS pre doručovanie poštových zásielok:  </w:t>
      </w:r>
      <w:r w:rsidR="00937769">
        <w:rPr>
          <w:rFonts w:ascii="Arial" w:hAnsi="Arial" w:cs="Arial"/>
          <w:sz w:val="19"/>
          <w:szCs w:val="19"/>
        </w:rPr>
        <w:t xml:space="preserve"> </w:t>
      </w:r>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Žiadateľovi sa odporúča</w:t>
      </w:r>
      <w:r w:rsidRPr="0014645C">
        <w:rPr>
          <w:rFonts w:ascii="Arial" w:hAnsi="Arial" w:cs="Arial"/>
          <w:sz w:val="19"/>
          <w:szCs w:val="19"/>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Spôsoby fyzického doručenia ŽoNFP:</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Preberanie fyzicky doručených ŽoNFP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ŽoNFP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5"/>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C1A921" w14:textId="447679FF" w:rsidR="008475E6" w:rsidRDefault="00F220F5" w:rsidP="00B7531D">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„neotvárať“.</w:t>
      </w:r>
    </w:p>
    <w:p w14:paraId="55823B3E" w14:textId="77777777" w:rsidR="00F220F5" w:rsidRPr="0014645C" w:rsidRDefault="00F220F5" w:rsidP="00976845">
      <w:pPr>
        <w:spacing w:before="120" w:after="120" w:line="288" w:lineRule="auto"/>
        <w:ind w:left="720"/>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476" w:name="_Toc417132513"/>
      <w:bookmarkStart w:id="477" w:name="_Toc417648926"/>
      <w:bookmarkStart w:id="478" w:name="_Toc440355017"/>
      <w:bookmarkStart w:id="479" w:name="_Toc440375348"/>
      <w:bookmarkStart w:id="480" w:name="_Toc458432934"/>
      <w:bookmarkStart w:id="481" w:name="_Toc74742657"/>
      <w:r w:rsidRPr="0014645C">
        <w:rPr>
          <w:i w:val="0"/>
          <w:lang w:val="sk-SK"/>
        </w:rPr>
        <w:lastRenderedPageBreak/>
        <w:t>Postup schvaľovania ŽoNFP</w:t>
      </w:r>
      <w:bookmarkEnd w:id="476"/>
      <w:bookmarkEnd w:id="477"/>
      <w:bookmarkEnd w:id="478"/>
      <w:bookmarkEnd w:id="479"/>
      <w:bookmarkEnd w:id="480"/>
      <w:bookmarkEnd w:id="481"/>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ŽoNFP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482" w:name="_Toc413832248"/>
      <w:bookmarkStart w:id="483" w:name="_Toc417132514"/>
      <w:bookmarkStart w:id="484" w:name="_Toc417648927"/>
      <w:bookmarkStart w:id="485" w:name="_Toc440355018"/>
      <w:bookmarkStart w:id="486" w:name="_Toc440375349"/>
      <w:bookmarkStart w:id="487" w:name="_Toc458432935"/>
    </w:p>
    <w:p w14:paraId="3F823E8C" w14:textId="77777777" w:rsidR="00F220F5" w:rsidRPr="0014645C" w:rsidRDefault="00953D2E" w:rsidP="00551D65">
      <w:pPr>
        <w:pStyle w:val="Nadpis2"/>
        <w:tabs>
          <w:tab w:val="num" w:pos="709"/>
        </w:tabs>
        <w:spacing w:after="180" w:line="480" w:lineRule="auto"/>
        <w:rPr>
          <w:b/>
        </w:rPr>
      </w:pPr>
      <w:bookmarkStart w:id="488" w:name="_Toc74742658"/>
      <w:r w:rsidRPr="0014645C">
        <w:rPr>
          <w:b/>
        </w:rPr>
        <w:t>4.1</w:t>
      </w:r>
      <w:r w:rsidR="00400B1E" w:rsidRPr="0014645C">
        <w:rPr>
          <w:b/>
        </w:rPr>
        <w:tab/>
      </w:r>
      <w:r w:rsidR="00F220F5" w:rsidRPr="0014645C">
        <w:rPr>
          <w:b/>
        </w:rPr>
        <w:t>Administratívne overenie ŽoNFP</w:t>
      </w:r>
      <w:bookmarkEnd w:id="482"/>
      <w:bookmarkEnd w:id="483"/>
      <w:bookmarkEnd w:id="484"/>
      <w:bookmarkEnd w:id="485"/>
      <w:bookmarkEnd w:id="486"/>
      <w:bookmarkEnd w:id="487"/>
      <w:bookmarkEnd w:id="488"/>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Predmetom administratívneho overenia ŽoNFP je overenie:</w:t>
      </w:r>
    </w:p>
    <w:p w14:paraId="44652604" w14:textId="77777777" w:rsidR="00FC532B" w:rsidRPr="00FC532B" w:rsidRDefault="00FC532B" w:rsidP="00EA0104">
      <w:pPr>
        <w:pStyle w:val="Odsekzoznamu"/>
        <w:numPr>
          <w:ilvl w:val="0"/>
          <w:numId w:val="51"/>
        </w:numPr>
        <w:spacing w:before="120" w:after="120" w:line="288" w:lineRule="auto"/>
        <w:ind w:hanging="436"/>
        <w:jc w:val="both"/>
        <w:rPr>
          <w:rFonts w:ascii="Arial" w:hAnsi="Arial" w:cs="Arial"/>
          <w:sz w:val="19"/>
          <w:szCs w:val="19"/>
        </w:rPr>
      </w:pPr>
      <w:r w:rsidRPr="00C30B5B">
        <w:rPr>
          <w:rFonts w:ascii="Arial" w:hAnsi="Arial" w:cs="Arial"/>
          <w:sz w:val="19"/>
          <w:szCs w:val="19"/>
        </w:rPr>
        <w:t>podmienky doručenia ŽoNFP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úplnosti predloženej ŽoNFP.</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Po overení splnenia podmienky doručiť ŽoNFP riadne, včas a v určenej forme RO zaregistruje ŽoNFP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V prípade, že žiadateľ nesplnil podmienku doručenia ŽoNFP RO zastaví konanie vydaním rozhodnutia o zastavení konania o ŽoNFP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Pri ŽoNFP, ktoré splnili podmienky doručenia, RO ďalej overí v rámci administratívneho overenia splnenie každej jednotlivej podmienky poskytnutia príspevku na základe údajov uvedených žiadateľom.</w:t>
      </w:r>
    </w:p>
    <w:p w14:paraId="31DB4474" w14:textId="1CBB44E9"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V prípade, ak na základe preskúmania ŽoNFP a jej príloh vzniknú pochybnosti o pravdivosti alebo úplnosti ŽoNFP alebo jej príloh, RO elektronicky vyzve žiadateľa na doplnenie neúplných údajov</w:t>
      </w:r>
      <w:r w:rsidR="00C750A0">
        <w:rPr>
          <w:rStyle w:val="Odkaznapoznmkupodiarou"/>
          <w:rFonts w:cs="Arial"/>
          <w:szCs w:val="19"/>
        </w:rPr>
        <w:footnoteReference w:id="106"/>
      </w:r>
      <w:r w:rsidRPr="0014645C">
        <w:rPr>
          <w:rFonts w:ascii="Arial" w:hAnsi="Arial" w:cs="Arial"/>
          <w:sz w:val="19"/>
          <w:szCs w:val="19"/>
        </w:rPr>
        <w:t>, vysvetlenie nejasností alebo nápravu nepravdivých údajov zaslaním výzvy na doplnenie ŽoNFP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 musí byť poskytnutá zhodne pre všetkých žiadateľov v rámci konania o ŽoNFP na základe tej istej výzvy na predkladanie ŽoNFP.</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v prípade splnenia všetkých podmienok poskytnutia príspevku, ktorých overenie je súčasťou administratívneho overenia, RO postúpi ŽoNFP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ozhodnutie o neschválení ŽoNFP</w:t>
      </w:r>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ozhodnutie o zastavení ŽoNFP</w:t>
      </w:r>
      <w:r w:rsidRPr="0014645C">
        <w:rPr>
          <w:rFonts w:ascii="Arial" w:hAnsi="Arial" w:cs="Arial"/>
          <w:sz w:val="19"/>
          <w:szCs w:val="19"/>
        </w:rPr>
        <w:t xml:space="preserve">. </w:t>
      </w:r>
    </w:p>
    <w:p w14:paraId="61146690" w14:textId="050FF5C6" w:rsidR="00D1377F" w:rsidRDefault="00D1377F" w:rsidP="00DF02BA">
      <w:pPr>
        <w:pStyle w:val="Odsekzoznamu"/>
        <w:spacing w:after="120"/>
        <w:ind w:left="0" w:firstLine="11"/>
        <w:jc w:val="both"/>
        <w:rPr>
          <w:sz w:val="23"/>
          <w:szCs w:val="23"/>
        </w:rPr>
      </w:pPr>
    </w:p>
    <w:p w14:paraId="66AF9FD1" w14:textId="77777777" w:rsidR="00E2703C" w:rsidRPr="00E2703C" w:rsidRDefault="00E2703C" w:rsidP="00DF02BA">
      <w:pPr>
        <w:pStyle w:val="Odsekzoznamu"/>
        <w:spacing w:after="120"/>
        <w:ind w:left="0" w:firstLine="11"/>
        <w:jc w:val="both"/>
        <w:rPr>
          <w:szCs w:val="22"/>
        </w:rPr>
      </w:pP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489" w:name="_Toc413832249"/>
      <w:bookmarkStart w:id="490" w:name="_Toc417132515"/>
      <w:bookmarkStart w:id="491" w:name="_Toc417648928"/>
      <w:bookmarkStart w:id="492" w:name="_Toc440355019"/>
      <w:bookmarkStart w:id="493" w:name="_Toc440375350"/>
      <w:bookmarkStart w:id="494" w:name="_Toc458432936"/>
      <w:bookmarkStart w:id="495" w:name="_Toc74742659"/>
      <w:r w:rsidRPr="0014645C">
        <w:rPr>
          <w:b/>
        </w:rPr>
        <w:t>4.2</w:t>
      </w:r>
      <w:r w:rsidR="00400B1E" w:rsidRPr="0014645C">
        <w:rPr>
          <w:b/>
        </w:rPr>
        <w:tab/>
      </w:r>
      <w:r w:rsidR="00F220F5" w:rsidRPr="0014645C">
        <w:rPr>
          <w:b/>
        </w:rPr>
        <w:t>Odborné hodnotenie ŽoNFP</w:t>
      </w:r>
      <w:bookmarkEnd w:id="489"/>
      <w:bookmarkEnd w:id="490"/>
      <w:bookmarkEnd w:id="491"/>
      <w:bookmarkEnd w:id="492"/>
      <w:bookmarkEnd w:id="493"/>
      <w:bookmarkEnd w:id="494"/>
      <w:bookmarkEnd w:id="495"/>
    </w:p>
    <w:p w14:paraId="23FFAF21" w14:textId="460E63C3"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ŽoNFP je vykonať odborné, objektívne, nezávislé a transparentné posúdenie </w:t>
      </w:r>
      <w:r w:rsidRPr="0014645C">
        <w:rPr>
          <w:rFonts w:ascii="Arial" w:hAnsi="Arial" w:cs="Arial"/>
          <w:b/>
          <w:sz w:val="19"/>
          <w:szCs w:val="19"/>
        </w:rPr>
        <w:t>súladu ŽoNFP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r w:rsidR="00426E7C" w:rsidRPr="00113E54">
        <w:rPr>
          <w:rFonts w:ascii="Arial" w:hAnsi="Arial" w:cs="Arial"/>
          <w:color w:val="00B0F0"/>
          <w:sz w:val="19"/>
          <w:szCs w:val="19"/>
          <w:u w:val="single"/>
        </w:rPr>
        <w:t>www.reformuj.sk</w:t>
      </w:r>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ŽoNFP</w:t>
      </w:r>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ŽoNFP nesplnila podmienky odborného hodnotenia, RO pre OP EVS vydá rozhodnutie o neschválení ŽoNFP,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ozhodnutie o neschválení ŽoNFP,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rPr>
        <w:t>ŽoNFP, RO pre OP EVS pripraví r</w:t>
      </w:r>
      <w:r w:rsidRPr="0014645C">
        <w:rPr>
          <w:rFonts w:ascii="Arial" w:hAnsi="Arial" w:cs="Arial"/>
          <w:sz w:val="19"/>
          <w:szCs w:val="19"/>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ozhodnutie o schválení ŽoNFP.</w:t>
      </w:r>
    </w:p>
    <w:p w14:paraId="59EF6B3E" w14:textId="77777777" w:rsidR="00AC1F93" w:rsidRPr="0014645C" w:rsidRDefault="00AC1F93" w:rsidP="00AC1F93">
      <w:pPr>
        <w:pStyle w:val="Nadpis2"/>
        <w:tabs>
          <w:tab w:val="num" w:pos="709"/>
        </w:tabs>
        <w:spacing w:after="180"/>
        <w:rPr>
          <w:b/>
        </w:rPr>
      </w:pPr>
      <w:bookmarkStart w:id="496" w:name="_Toc413832250"/>
      <w:bookmarkStart w:id="497" w:name="_Toc417132516"/>
      <w:bookmarkStart w:id="498" w:name="_Toc417648929"/>
      <w:bookmarkStart w:id="499" w:name="_Toc440355020"/>
      <w:bookmarkStart w:id="500" w:name="_Toc440375351"/>
      <w:bookmarkStart w:id="501" w:name="_Toc458432937"/>
    </w:p>
    <w:p w14:paraId="50F22036" w14:textId="77777777" w:rsidR="00F220F5" w:rsidRPr="0014645C" w:rsidRDefault="00953D2E" w:rsidP="00551D65">
      <w:pPr>
        <w:pStyle w:val="Nadpis2"/>
        <w:tabs>
          <w:tab w:val="num" w:pos="709"/>
        </w:tabs>
        <w:spacing w:after="180" w:line="480" w:lineRule="auto"/>
        <w:rPr>
          <w:b/>
        </w:rPr>
      </w:pPr>
      <w:bookmarkStart w:id="502" w:name="_Toc74742660"/>
      <w:r w:rsidRPr="0014645C">
        <w:rPr>
          <w:b/>
        </w:rPr>
        <w:t>4.3</w:t>
      </w:r>
      <w:r w:rsidR="00400B1E" w:rsidRPr="0014645C">
        <w:rPr>
          <w:b/>
        </w:rPr>
        <w:tab/>
      </w:r>
      <w:r w:rsidR="00F220F5" w:rsidRPr="0014645C">
        <w:rPr>
          <w:b/>
        </w:rPr>
        <w:t>Vydávanie rozhodnutia</w:t>
      </w:r>
      <w:bookmarkEnd w:id="496"/>
      <w:r w:rsidR="00D86ED1" w:rsidRPr="0014645C">
        <w:rPr>
          <w:b/>
        </w:rPr>
        <w:t xml:space="preserve"> a zverejňovanie</w:t>
      </w:r>
      <w:bookmarkEnd w:id="497"/>
      <w:bookmarkEnd w:id="498"/>
      <w:bookmarkEnd w:id="499"/>
      <w:bookmarkEnd w:id="500"/>
      <w:bookmarkEnd w:id="501"/>
      <w:bookmarkEnd w:id="502"/>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ŽoNFP, t.j.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ŽoNFP:</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schválení ŽoNFP</w:t>
      </w:r>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neschválení ŽoNFP</w:t>
      </w:r>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ŽoNFP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1209A2B8"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späťvzatia </w:t>
      </w:r>
      <w:r w:rsidR="00B15967" w:rsidRPr="0014645C">
        <w:rPr>
          <w:rFonts w:ascii="Arial" w:hAnsi="Arial" w:cs="Arial"/>
          <w:sz w:val="19"/>
          <w:szCs w:val="19"/>
        </w:rPr>
        <w:t xml:space="preserve">ŽoNFP </w:t>
      </w:r>
      <w:r w:rsidRPr="0014645C">
        <w:rPr>
          <w:rFonts w:ascii="Arial" w:hAnsi="Arial" w:cs="Arial"/>
          <w:sz w:val="19"/>
          <w:szCs w:val="19"/>
        </w:rPr>
        <w:t>RO pre OP EVS konanie o ŽoNFP rozhodnutím zastaví ku dňu doručenia späťvzatia.</w:t>
      </w:r>
    </w:p>
    <w:p w14:paraId="4DA82831" w14:textId="0435C4C4"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ŽoNFP priložil aj kópiu ŽoNFP </w:t>
      </w:r>
      <w:r w:rsidR="00BA4B9F">
        <w:rPr>
          <w:rFonts w:ascii="Arial" w:hAnsi="Arial" w:cs="Arial"/>
          <w:sz w:val="19"/>
          <w:szCs w:val="19"/>
        </w:rPr>
        <w:t xml:space="preserve">je </w:t>
      </w:r>
      <w:r w:rsidRPr="0014645C">
        <w:rPr>
          <w:rFonts w:ascii="Arial" w:hAnsi="Arial" w:cs="Arial"/>
          <w:sz w:val="19"/>
          <w:szCs w:val="19"/>
        </w:rPr>
        <w:t>oprávnený si prevziať takúto kópiu späť do 30 dní od doručenia príslušného rozhodnutia o zastavení konania o ŽoNFP.</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ŽoNFP</w:t>
      </w:r>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od konečného termínu na predkladanie ŽoNFP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6E773723"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hyperlink r:id="rId22"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do 60 pracovných dní od skončenia rozhodovania o ŽoNFP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ŽoNFP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513E892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hyperlink r:id="rId23"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do 60 pracovných dní od skončenia rozhodovania o ŽoNFP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ŽoNFP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503" w:name="_Toc413832252"/>
      <w:bookmarkStart w:id="504" w:name="_Toc417132517"/>
      <w:bookmarkStart w:id="505" w:name="_Toc417648930"/>
      <w:bookmarkStart w:id="506" w:name="_Toc440355021"/>
      <w:bookmarkStart w:id="507" w:name="_Toc440375352"/>
      <w:bookmarkStart w:id="508" w:name="_Toc458432938"/>
      <w:bookmarkStart w:id="509" w:name="_Toc74742661"/>
      <w:r w:rsidRPr="0014645C">
        <w:rPr>
          <w:b/>
        </w:rPr>
        <w:t>4.4</w:t>
      </w:r>
      <w:r w:rsidR="00400B1E" w:rsidRPr="0014645C">
        <w:rPr>
          <w:b/>
        </w:rPr>
        <w:tab/>
      </w:r>
      <w:r w:rsidR="00F220F5" w:rsidRPr="0014645C">
        <w:rPr>
          <w:b/>
        </w:rPr>
        <w:t>Opravné prostriedky</w:t>
      </w:r>
      <w:bookmarkEnd w:id="503"/>
      <w:bookmarkEnd w:id="504"/>
      <w:bookmarkEnd w:id="505"/>
      <w:bookmarkEnd w:id="506"/>
      <w:bookmarkEnd w:id="507"/>
      <w:bookmarkEnd w:id="508"/>
      <w:bookmarkEnd w:id="509"/>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510" w:name="_Toc413832253"/>
      <w:bookmarkStart w:id="511" w:name="_Toc417132518"/>
      <w:bookmarkStart w:id="512" w:name="_Toc417648931"/>
      <w:bookmarkStart w:id="513" w:name="_Toc440355022"/>
      <w:bookmarkStart w:id="514" w:name="_Toc440375353"/>
      <w:bookmarkStart w:id="515"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516" w:name="_Toc74742662"/>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510"/>
      <w:bookmarkEnd w:id="511"/>
      <w:bookmarkEnd w:id="512"/>
      <w:bookmarkEnd w:id="513"/>
      <w:bookmarkEnd w:id="514"/>
      <w:bookmarkEnd w:id="515"/>
      <w:bookmarkEnd w:id="516"/>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517" w:name="_Toc413832254"/>
      <w:bookmarkStart w:id="518" w:name="_Toc417132519"/>
      <w:bookmarkStart w:id="519" w:name="_Toc417648932"/>
      <w:bookmarkStart w:id="520" w:name="_Toc440355023"/>
      <w:bookmarkStart w:id="521" w:name="_Toc440375354"/>
      <w:bookmarkStart w:id="522" w:name="_Toc458432940"/>
      <w:bookmarkStart w:id="523" w:name="_Toc74742663"/>
      <w:r w:rsidRPr="0014645C">
        <w:rPr>
          <w:b/>
          <w:color w:val="3C8A2E" w:themeColor="accent5"/>
          <w:sz w:val="24"/>
          <w:szCs w:val="24"/>
        </w:rPr>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517"/>
      <w:bookmarkEnd w:id="518"/>
      <w:bookmarkEnd w:id="519"/>
      <w:bookmarkEnd w:id="520"/>
      <w:bookmarkEnd w:id="521"/>
      <w:bookmarkEnd w:id="522"/>
      <w:bookmarkEnd w:id="523"/>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67208EFB"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žiadateľ podal podnet na preskúmanie rozhodnutia mimo odvolacieho konania, štatutárny orgán RO pre OP EVS preskúma jeho opodstatnenosť. Ak je podnet neopodstatnený,</w:t>
      </w:r>
      <w:r w:rsidR="009C35AA">
        <w:rPr>
          <w:rFonts w:ascii="Arial" w:hAnsi="Arial" w:cs="Arial"/>
          <w:sz w:val="19"/>
          <w:szCs w:val="19"/>
        </w:rPr>
        <w:t xml:space="preserve"> písomne </w:t>
      </w:r>
      <w:r w:rsidRPr="0014645C">
        <w:rPr>
          <w:rFonts w:ascii="Arial" w:hAnsi="Arial" w:cs="Arial"/>
          <w:sz w:val="19"/>
          <w:szCs w:val="19"/>
        </w:rPr>
        <w:t xml:space="preserve">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524" w:name="_Toc413832255"/>
      <w:bookmarkStart w:id="525" w:name="_Toc417132520"/>
      <w:bookmarkStart w:id="526" w:name="_Toc417648933"/>
      <w:bookmarkStart w:id="527" w:name="_Toc440355024"/>
      <w:bookmarkStart w:id="528" w:name="_Toc440375355"/>
      <w:bookmarkStart w:id="529" w:name="_Toc458432941"/>
      <w:bookmarkStart w:id="530" w:name="_Toc74742664"/>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524"/>
      <w:bookmarkEnd w:id="525"/>
      <w:bookmarkEnd w:id="526"/>
      <w:bookmarkEnd w:id="527"/>
      <w:bookmarkEnd w:id="528"/>
      <w:bookmarkEnd w:id="529"/>
      <w:bookmarkEnd w:id="530"/>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t.j.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671A3003"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w:t>
      </w:r>
      <w:r w:rsidR="00BA4B9F">
        <w:rPr>
          <w:rFonts w:ascii="Arial" w:hAnsi="Arial" w:cs="Arial"/>
          <w:sz w:val="19"/>
          <w:szCs w:val="19"/>
        </w:rPr>
        <w:t xml:space="preserve">písomnou </w:t>
      </w:r>
      <w:r w:rsidRPr="0014645C">
        <w:rPr>
          <w:rFonts w:ascii="Arial" w:hAnsi="Arial" w:cs="Arial"/>
          <w:sz w:val="19"/>
          <w:szCs w:val="19"/>
        </w:rPr>
        <w:t xml:space="preserve">formou,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531" w:name="_Toc417132521"/>
      <w:bookmarkStart w:id="532" w:name="_Toc417648934"/>
      <w:bookmarkStart w:id="533" w:name="_Toc440355025"/>
      <w:bookmarkStart w:id="534" w:name="_Toc440375356"/>
      <w:bookmarkStart w:id="535" w:name="_Toc458432942"/>
      <w:bookmarkStart w:id="536" w:name="_Toc74742665"/>
      <w:r w:rsidRPr="0014645C">
        <w:rPr>
          <w:i w:val="0"/>
          <w:lang w:val="sk-SK"/>
        </w:rPr>
        <w:lastRenderedPageBreak/>
        <w:t>Informácia o horizontálnych princípoch</w:t>
      </w:r>
      <w:bookmarkEnd w:id="531"/>
      <w:bookmarkEnd w:id="532"/>
      <w:bookmarkEnd w:id="533"/>
      <w:bookmarkEnd w:id="534"/>
      <w:bookmarkEnd w:id="535"/>
      <w:bookmarkEnd w:id="536"/>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5D54C3F5"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w:t>
      </w:r>
      <w:del w:id="537" w:author="Autor">
        <w:r w:rsidRPr="0014645C" w:rsidDel="002E0152">
          <w:rPr>
            <w:sz w:val="19"/>
            <w:szCs w:val="19"/>
          </w:rPr>
          <w:delText xml:space="preserve"> </w:delText>
        </w:r>
      </w:del>
      <w:r w:rsidRPr="0014645C">
        <w:rPr>
          <w:sz w:val="19"/>
          <w:szCs w:val="19"/>
        </w:rPr>
        <w:t xml:space="preserve">plnil do 31.5.2016 Úrad vlády SR, od </w:t>
      </w:r>
      <w:ins w:id="538" w:author="Autor">
        <w:r w:rsidR="0011444A">
          <w:rPr>
            <w:sz w:val="19"/>
            <w:szCs w:val="19"/>
          </w:rPr>
          <w:t>1.6.2016 do 30.6.2020 Ú</w:t>
        </w:r>
        <w:r w:rsidR="0011444A" w:rsidRPr="0011444A">
          <w:rPr>
            <w:sz w:val="19"/>
            <w:szCs w:val="19"/>
          </w:rPr>
          <w:t>rad podpredsedu vlády SR pre investície a informatizáciu a od 1.7.2020 Ministerstvo investícií, regionálneho rozvoja a informatizácie Slovenskej republiky</w:t>
        </w:r>
      </w:ins>
      <w:del w:id="539" w:author="Autor">
        <w:r w:rsidRPr="0014645C" w:rsidDel="0011444A">
          <w:rPr>
            <w:sz w:val="19"/>
            <w:szCs w:val="19"/>
          </w:rPr>
          <w:delText>1.6.2016 novovzniknutý Úrad podpredsedu vlády SR pre investície a informatizáciu</w:delText>
        </w:r>
      </w:del>
      <w:r w:rsidRPr="0014645C">
        <w:rPr>
          <w:sz w:val="19"/>
          <w:szCs w:val="19"/>
        </w:rPr>
        <w:t xml:space="preserve">.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07"/>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lastRenderedPageBreak/>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08"/>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77777777"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w:t>
      </w:r>
      <w:r w:rsidR="00D87D56" w:rsidRPr="0014645C">
        <w:rPr>
          <w:sz w:val="19"/>
          <w:szCs w:val="19"/>
        </w:rPr>
        <w:lastRenderedPageBreak/>
        <w:t>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EA0104">
      <w:pPr>
        <w:pStyle w:val="Odsekzoznamu"/>
        <w:numPr>
          <w:ilvl w:val="0"/>
          <w:numId w:val="49"/>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EA0104">
      <w:pPr>
        <w:pStyle w:val="Odsekzoznamu"/>
        <w:numPr>
          <w:ilvl w:val="0"/>
          <w:numId w:val="49"/>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EA0104">
      <w:pPr>
        <w:pStyle w:val="Odsekzoznamu"/>
        <w:numPr>
          <w:ilvl w:val="0"/>
          <w:numId w:val="49"/>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315D73CF" w14:textId="77777777" w:rsidR="00E01ABC" w:rsidRPr="0014645C" w:rsidRDefault="00E01ABC" w:rsidP="00EA0104">
      <w:pPr>
        <w:pStyle w:val="Odsekzoznamu"/>
        <w:numPr>
          <w:ilvl w:val="0"/>
          <w:numId w:val="49"/>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40" w:name="_Toc417648936"/>
      <w:bookmarkStart w:id="541" w:name="_Toc417132522"/>
      <w:bookmarkStart w:id="542" w:name="_Toc417648937"/>
      <w:bookmarkStart w:id="543" w:name="_Toc440355026"/>
      <w:bookmarkStart w:id="544" w:name="_Toc440375357"/>
      <w:bookmarkStart w:id="545" w:name="_Toc458432943"/>
      <w:bookmarkStart w:id="546" w:name="_Toc74742666"/>
      <w:bookmarkEnd w:id="540"/>
      <w:r w:rsidRPr="0014645C">
        <w:rPr>
          <w:i w:val="0"/>
          <w:lang w:val="sk-SK"/>
        </w:rPr>
        <w:lastRenderedPageBreak/>
        <w:t>Uzavretie zmluvy o </w:t>
      </w:r>
      <w:r w:rsidR="003C3D5D" w:rsidRPr="0014645C">
        <w:rPr>
          <w:i w:val="0"/>
          <w:lang w:val="sk-SK"/>
        </w:rPr>
        <w:t>NFP</w:t>
      </w:r>
      <w:bookmarkEnd w:id="541"/>
      <w:bookmarkEnd w:id="542"/>
      <w:bookmarkEnd w:id="543"/>
      <w:bookmarkEnd w:id="544"/>
      <w:bookmarkEnd w:id="545"/>
      <w:bookmarkEnd w:id="546"/>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24"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Plnomocenstvo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ŽoNFP.</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r w:rsidR="000A7D06" w:rsidRPr="0014645C">
        <w:rPr>
          <w:rFonts w:ascii="Arial" w:hAnsi="Arial" w:cs="Arial"/>
          <w:sz w:val="19"/>
          <w:szCs w:val="19"/>
        </w:rPr>
        <w:t xml:space="preserve">ŽoNFP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3E457A64" w14:textId="77777777" w:rsidR="00144EF5" w:rsidRDefault="00144EF5" w:rsidP="00DE1AA2">
      <w:pPr>
        <w:autoSpaceDE w:val="0"/>
        <w:autoSpaceDN w:val="0"/>
        <w:adjustRightInd w:val="0"/>
        <w:spacing w:before="12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p>
    <w:p w14:paraId="5330D09F" w14:textId="4D789570" w:rsidR="003D15E6" w:rsidRDefault="003D15E6" w:rsidP="00DE1AA2">
      <w:pPr>
        <w:autoSpaceDE w:val="0"/>
        <w:autoSpaceDN w:val="0"/>
        <w:adjustRightInd w:val="0"/>
        <w:spacing w:before="120" w:after="120" w:line="288" w:lineRule="auto"/>
        <w:jc w:val="both"/>
      </w:pPr>
      <w:r>
        <w:t xml:space="preserve">Návrh na uzavretie </w:t>
      </w:r>
      <w:r w:rsidRPr="009156BB">
        <w:t>Zmluv</w:t>
      </w:r>
      <w:r>
        <w:t>y</w:t>
      </w:r>
      <w:r w:rsidRPr="009156BB">
        <w:t xml:space="preserve"> o NFP sa </w:t>
      </w:r>
      <w:r>
        <w:t xml:space="preserve">vzájomne </w:t>
      </w:r>
      <w:r w:rsidRPr="009156BB">
        <w:t>podpisuje prioritne elektronicky</w:t>
      </w:r>
      <w:r>
        <w:t xml:space="preserve"> v súlade so zákonom o e-Governmente. </w:t>
      </w:r>
    </w:p>
    <w:p w14:paraId="66DC8BAA" w14:textId="72B0D474" w:rsidR="00F220F5" w:rsidRPr="0014645C" w:rsidRDefault="003D15E6" w:rsidP="00DE1AA2">
      <w:pPr>
        <w:autoSpaceDE w:val="0"/>
        <w:autoSpaceDN w:val="0"/>
        <w:adjustRightInd w:val="0"/>
        <w:spacing w:before="120" w:after="120" w:line="288" w:lineRule="auto"/>
        <w:jc w:val="both"/>
        <w:rPr>
          <w:rFonts w:ascii="Arial" w:hAnsi="Arial" w:cs="Arial"/>
          <w:sz w:val="19"/>
          <w:szCs w:val="19"/>
        </w:rPr>
      </w:pPr>
      <w:r>
        <w:t xml:space="preserve">Pri dohode zmluvných strán na vyhotovení a podpísaní dodatku v listinnej podobe </w:t>
      </w:r>
      <w:r w:rsidR="00F220F5" w:rsidRPr="0014645C">
        <w:rPr>
          <w:rFonts w:ascii="Arial" w:hAnsi="Arial" w:cs="Arial"/>
          <w:sz w:val="19"/>
          <w:szCs w:val="19"/>
        </w:rPr>
        <w:t xml:space="preserve">RO pre OP EVS zašle návrh na uzavretie zmluvy o NFP </w:t>
      </w:r>
      <w:r w:rsidR="00144EF5" w:rsidRPr="0014645C">
        <w:rPr>
          <w:rFonts w:ascii="Arial" w:hAnsi="Arial" w:cs="Arial"/>
          <w:sz w:val="19"/>
          <w:szCs w:val="19"/>
        </w:rPr>
        <w:t>podpísan</w:t>
      </w:r>
      <w:r w:rsidR="00144EF5">
        <w:rPr>
          <w:rFonts w:ascii="Arial" w:hAnsi="Arial" w:cs="Arial"/>
          <w:sz w:val="19"/>
          <w:szCs w:val="19"/>
        </w:rPr>
        <w:t>ý</w:t>
      </w:r>
      <w:r w:rsidR="00144EF5" w:rsidRPr="0014645C">
        <w:rPr>
          <w:rFonts w:ascii="Arial" w:hAnsi="Arial" w:cs="Arial"/>
          <w:sz w:val="19"/>
          <w:szCs w:val="19"/>
        </w:rPr>
        <w:t xml:space="preserve"> </w:t>
      </w:r>
      <w:r w:rsidR="00F220F5" w:rsidRPr="0014645C">
        <w:rPr>
          <w:rFonts w:ascii="Arial" w:hAnsi="Arial" w:cs="Arial"/>
          <w:sz w:val="19"/>
          <w:szCs w:val="19"/>
        </w:rPr>
        <w:t xml:space="preserve">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00F220F5" w:rsidRPr="0014645C">
        <w:rPr>
          <w:rFonts w:ascii="Arial" w:hAnsi="Arial" w:cs="Arial"/>
          <w:sz w:val="19"/>
          <w:szCs w:val="19"/>
        </w:rPr>
        <w:t xml:space="preserve">. Ak žiadateľ </w:t>
      </w:r>
      <w:r w:rsidR="00F220F5" w:rsidRPr="0014645C">
        <w:rPr>
          <w:rFonts w:ascii="Arial" w:hAnsi="Arial" w:cs="Arial"/>
          <w:sz w:val="19"/>
          <w:szCs w:val="19"/>
        </w:rPr>
        <w:lastRenderedPageBreak/>
        <w:t xml:space="preserve">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práva a povinnosti sú upravené rozhodnutím o schválení ŽoNFP</w:t>
      </w:r>
      <w:r w:rsidR="00413710" w:rsidRPr="0014645C">
        <w:rPr>
          <w:rFonts w:ascii="Arial" w:hAnsi="Arial" w:cs="Arial"/>
          <w:b/>
          <w:sz w:val="19"/>
          <w:szCs w:val="19"/>
        </w:rPr>
        <w:t xml:space="preserve"> </w:t>
      </w:r>
      <w:r w:rsidR="00DE50FB" w:rsidRPr="0014645C">
        <w:rPr>
          <w:rFonts w:ascii="Arial" w:hAnsi="Arial" w:cs="Arial"/>
          <w:sz w:val="19"/>
          <w:szCs w:val="19"/>
        </w:rPr>
        <w:t>(</w:t>
      </w:r>
      <w:hyperlink r:id="rId25"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47" w:name="_Toc440355027"/>
      <w:bookmarkStart w:id="548" w:name="_Toc440374966"/>
      <w:bookmarkStart w:id="549" w:name="_Toc440634450"/>
      <w:bookmarkStart w:id="550" w:name="_Toc440355028"/>
      <w:bookmarkStart w:id="551" w:name="_Toc440374967"/>
      <w:bookmarkStart w:id="552" w:name="_Toc440634451"/>
      <w:bookmarkStart w:id="553" w:name="_Toc440355029"/>
      <w:bookmarkStart w:id="554" w:name="_Toc440374968"/>
      <w:bookmarkStart w:id="555" w:name="_Toc440634452"/>
      <w:bookmarkStart w:id="556" w:name="_Toc440355030"/>
      <w:bookmarkStart w:id="557" w:name="_Toc440374969"/>
      <w:bookmarkStart w:id="558" w:name="_Toc440634453"/>
      <w:bookmarkStart w:id="559" w:name="_Toc440355031"/>
      <w:bookmarkStart w:id="560" w:name="_Toc440374970"/>
      <w:bookmarkStart w:id="561" w:name="_Toc440634454"/>
      <w:bookmarkStart w:id="562" w:name="_Toc440355032"/>
      <w:bookmarkStart w:id="563" w:name="_Toc440374971"/>
      <w:bookmarkStart w:id="564" w:name="_Toc440634455"/>
      <w:bookmarkStart w:id="565" w:name="_Toc440355033"/>
      <w:bookmarkStart w:id="566" w:name="_Toc440374972"/>
      <w:bookmarkStart w:id="567" w:name="_Toc440634456"/>
      <w:bookmarkStart w:id="568" w:name="_Toc440355034"/>
      <w:bookmarkStart w:id="569" w:name="_Toc440374973"/>
      <w:bookmarkStart w:id="570" w:name="_Toc440634457"/>
      <w:bookmarkStart w:id="571" w:name="_Toc417132523"/>
      <w:bookmarkStart w:id="572" w:name="_Toc417648938"/>
      <w:bookmarkStart w:id="573" w:name="_Toc440355035"/>
      <w:bookmarkStart w:id="574" w:name="_Toc440375358"/>
      <w:bookmarkStart w:id="575" w:name="_Toc458432944"/>
      <w:bookmarkStart w:id="576" w:name="_Toc74742667"/>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71"/>
      <w:bookmarkEnd w:id="572"/>
      <w:bookmarkEnd w:id="573"/>
      <w:bookmarkEnd w:id="574"/>
      <w:bookmarkEnd w:id="575"/>
      <w:bookmarkEnd w:id="576"/>
    </w:p>
    <w:p w14:paraId="48A99247" w14:textId="77777777" w:rsidR="00FA7A4F" w:rsidRPr="0014645C" w:rsidRDefault="00FA7A4F" w:rsidP="00FA7A4F">
      <w:pPr>
        <w:pStyle w:val="Nadpis2"/>
        <w:spacing w:line="480" w:lineRule="auto"/>
        <w:rPr>
          <w:rFonts w:ascii="Arial" w:hAnsi="Arial" w:cs="Arial"/>
          <w:b/>
          <w:szCs w:val="24"/>
        </w:rPr>
      </w:pPr>
      <w:bookmarkStart w:id="577" w:name="_Toc74742668"/>
      <w:r w:rsidRPr="0014645C">
        <w:rPr>
          <w:rFonts w:ascii="Arial" w:hAnsi="Arial" w:cs="Arial"/>
          <w:b/>
          <w:szCs w:val="24"/>
        </w:rPr>
        <w:t>7.1 Žiadateľ (potenciálny prijímateľ)</w:t>
      </w:r>
      <w:bookmarkEnd w:id="577"/>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578" w:name="_Toc74742669"/>
      <w:r w:rsidRPr="0014645C">
        <w:rPr>
          <w:b/>
        </w:rPr>
        <w:t>7.2 Na úrovni CKO</w:t>
      </w:r>
      <w:bookmarkEnd w:id="578"/>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26"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579" w:name="_Toc440355038"/>
      <w:bookmarkStart w:id="580" w:name="_Toc440375361"/>
      <w:bookmarkStart w:id="581" w:name="_Toc458432947"/>
      <w:bookmarkStart w:id="582" w:name="_Toc74742670"/>
      <w:r w:rsidRPr="0014645C">
        <w:rPr>
          <w:b/>
        </w:rPr>
        <w:t>7.3</w:t>
      </w:r>
      <w:r w:rsidRPr="0014645C">
        <w:rPr>
          <w:b/>
        </w:rPr>
        <w:tab/>
      </w:r>
      <w:r w:rsidR="009408CE" w:rsidRPr="0014645C">
        <w:rPr>
          <w:b/>
        </w:rPr>
        <w:t>Na úrovni RO</w:t>
      </w:r>
      <w:bookmarkEnd w:id="579"/>
      <w:bookmarkEnd w:id="580"/>
      <w:bookmarkEnd w:id="581"/>
      <w:bookmarkEnd w:id="582"/>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12FF3BEC" w:rsidR="009408CE" w:rsidRPr="00094A4F"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r w:rsidR="00586DBE">
        <w:rPr>
          <w:rStyle w:val="Hypertextovprepojenie"/>
          <w:rFonts w:cs="Arial"/>
          <w:szCs w:val="19"/>
          <w:lang w:val="sk-SK"/>
        </w:rPr>
        <w:t>www.reformuj.sk</w:t>
      </w:r>
      <w:r w:rsidRPr="0014645C">
        <w:rPr>
          <w:rFonts w:ascii="Arial" w:hAnsi="Arial" w:cs="Arial"/>
          <w:sz w:val="19"/>
          <w:szCs w:val="19"/>
          <w:lang w:val="sk-SK"/>
        </w:rPr>
        <w:t xml:space="preserve">. Akékoľvek písomné otázky týkajúce sa vyhlásených výziev/vyzvaní OP EVS možno zaslať na </w:t>
      </w:r>
      <w:r w:rsidRPr="00094A4F">
        <w:rPr>
          <w:rFonts w:ascii="Arial" w:hAnsi="Arial" w:cs="Arial"/>
          <w:sz w:val="19"/>
          <w:szCs w:val="19"/>
          <w:lang w:val="sk-SK"/>
        </w:rPr>
        <w:t xml:space="preserve">elektronickú adresu </w:t>
      </w:r>
      <w:hyperlink r:id="rId27" w:history="1">
        <w:r w:rsidR="00094A4F" w:rsidRPr="00094A4F">
          <w:rPr>
            <w:rStyle w:val="Hypertextovprepojenie"/>
            <w:szCs w:val="19"/>
          </w:rPr>
          <w:t>metodika.opevs@minv.sk</w:t>
        </w:r>
      </w:hyperlink>
      <w:r w:rsidR="00586DBE" w:rsidRPr="00094A4F">
        <w:rPr>
          <w:rStyle w:val="Hypertextovprepojenie"/>
          <w:rFonts w:cs="Arial"/>
          <w:szCs w:val="19"/>
          <w:lang w:val="sk-SK"/>
        </w:rPr>
        <w:t>,</w:t>
      </w:r>
      <w:r w:rsidRPr="00094A4F">
        <w:rPr>
          <w:rFonts w:ascii="Arial" w:hAnsi="Arial" w:cs="Arial"/>
          <w:sz w:val="19"/>
          <w:szCs w:val="19"/>
          <w:lang w:val="sk-SK"/>
        </w:rPr>
        <w:t xml:space="preserve">. </w:t>
      </w:r>
    </w:p>
    <w:p w14:paraId="1144AE86" w14:textId="7AEBB5F6" w:rsidR="009408CE" w:rsidRPr="0014645C" w:rsidRDefault="009408CE" w:rsidP="00CB7C53">
      <w:pPr>
        <w:pStyle w:val="Bezriadkovania"/>
        <w:spacing w:before="120" w:after="120" w:line="288" w:lineRule="auto"/>
        <w:jc w:val="both"/>
        <w:rPr>
          <w:rFonts w:ascii="Arial" w:hAnsi="Arial" w:cs="Arial"/>
          <w:sz w:val="19"/>
          <w:szCs w:val="19"/>
          <w:lang w:val="sk-SK"/>
        </w:rPr>
      </w:pPr>
      <w:r w:rsidRPr="00094A4F">
        <w:rPr>
          <w:rFonts w:ascii="Arial" w:hAnsi="Arial" w:cs="Arial"/>
          <w:sz w:val="19"/>
          <w:szCs w:val="19"/>
          <w:lang w:val="sk-SK"/>
        </w:rPr>
        <w:t>Ďalšie informácie o možnostiach získania NFP z EŠIF, ako aj plné znenie programových</w:t>
      </w:r>
      <w:r w:rsidRPr="0014645C">
        <w:rPr>
          <w:rFonts w:ascii="Arial" w:hAnsi="Arial" w:cs="Arial"/>
          <w:sz w:val="19"/>
          <w:szCs w:val="19"/>
          <w:lang w:val="sk-SK"/>
        </w:rPr>
        <w:t xml:space="preserve"> dokumentov možno nájsť na webovom sídle RO </w:t>
      </w:r>
      <w:r w:rsidR="00586DBE">
        <w:rPr>
          <w:rStyle w:val="Hypertextovprepojenie"/>
          <w:rFonts w:cs="Arial"/>
          <w:szCs w:val="19"/>
          <w:lang w:val="sk-SK"/>
        </w:rPr>
        <w:t>www.reformuj.sk</w:t>
      </w:r>
      <w:r w:rsidRPr="0014645C">
        <w:rPr>
          <w:rFonts w:ascii="Arial" w:hAnsi="Arial" w:cs="Arial"/>
          <w:sz w:val="19"/>
          <w:szCs w:val="19"/>
          <w:lang w:val="sk-SK"/>
        </w:rPr>
        <w:t xml:space="preserve">. </w:t>
      </w:r>
    </w:p>
    <w:p w14:paraId="12E7F3D2" w14:textId="72F738DB"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r w:rsidR="00586DBE">
        <w:rPr>
          <w:rStyle w:val="Hypertextovprepojenie"/>
          <w:rFonts w:cs="Arial"/>
          <w:szCs w:val="19"/>
          <w:lang w:val="sk-SK"/>
        </w:rPr>
        <w:t>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83" w:name="_Toc440372893"/>
      <w:bookmarkStart w:id="584" w:name="_Toc440375362"/>
      <w:bookmarkStart w:id="585" w:name="_Toc458432948"/>
      <w:bookmarkStart w:id="586" w:name="_Toc74742671"/>
      <w:bookmarkStart w:id="587" w:name="_Toc440355039"/>
      <w:r w:rsidRPr="0014645C">
        <w:rPr>
          <w:rFonts w:ascii="Arial" w:hAnsi="Arial" w:cs="Arial"/>
          <w:i w:val="0"/>
          <w:lang w:val="sk-SK"/>
        </w:rPr>
        <w:lastRenderedPageBreak/>
        <w:t>Prechodné a záverečné ustanovenia</w:t>
      </w:r>
      <w:bookmarkEnd w:id="583"/>
      <w:bookmarkEnd w:id="584"/>
      <w:bookmarkEnd w:id="585"/>
      <w:bookmarkEnd w:id="586"/>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 xml:space="preserve">zákona vzťahuje doterajší predpis (t.j.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588" w:name="_Toc440375363"/>
      <w:bookmarkStart w:id="589" w:name="_Toc458432949"/>
      <w:bookmarkStart w:id="590" w:name="_Toc74742672"/>
      <w:r w:rsidRPr="0014645C">
        <w:rPr>
          <w:i w:val="0"/>
          <w:lang w:val="sk-SK"/>
        </w:rPr>
        <w:lastRenderedPageBreak/>
        <w:t>Prílohy</w:t>
      </w:r>
      <w:bookmarkEnd w:id="587"/>
      <w:bookmarkEnd w:id="588"/>
      <w:bookmarkEnd w:id="589"/>
      <w:bookmarkEnd w:id="590"/>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2D82738F" w14:textId="787607CB" w:rsidR="003B7C6D" w:rsidRPr="0014645C" w:rsidDel="00CA63DB" w:rsidRDefault="00CA63DB" w:rsidP="00CA63DB">
      <w:pPr>
        <w:pStyle w:val="Default"/>
        <w:numPr>
          <w:ilvl w:val="0"/>
          <w:numId w:val="40"/>
        </w:numPr>
        <w:spacing w:before="120" w:after="120" w:line="288" w:lineRule="auto"/>
        <w:jc w:val="both"/>
        <w:rPr>
          <w:del w:id="591" w:author="Autor"/>
          <w:rFonts w:ascii="Arial" w:eastAsiaTheme="minorHAnsi" w:hAnsi="Arial" w:cs="Arial"/>
          <w:color w:val="auto"/>
          <w:sz w:val="19"/>
          <w:szCs w:val="19"/>
          <w:lang w:val="sk-SK"/>
        </w:rPr>
      </w:pPr>
      <w:ins w:id="592" w:author="Autor">
        <w:r w:rsidRPr="00CA63DB">
          <w:rPr>
            <w:rFonts w:ascii="Arial" w:eastAsiaTheme="minorHAnsi" w:hAnsi="Arial" w:cs="Arial"/>
            <w:color w:val="auto"/>
            <w:sz w:val="19"/>
            <w:szCs w:val="19"/>
            <w:lang w:val="sk-SK"/>
          </w:rPr>
          <w:t xml:space="preserve">Zoznam výdavkov pre </w:t>
        </w:r>
        <w:r w:rsidR="00695FB9">
          <w:rPr>
            <w:rFonts w:ascii="Arial" w:eastAsiaTheme="minorHAnsi" w:hAnsi="Arial" w:cs="Arial"/>
            <w:color w:val="auto"/>
            <w:sz w:val="19"/>
            <w:szCs w:val="19"/>
            <w:lang w:val="sk-SK"/>
          </w:rPr>
          <w:t xml:space="preserve">určenie výšky </w:t>
        </w:r>
        <w:r w:rsidRPr="00CA63DB">
          <w:rPr>
            <w:rFonts w:ascii="Arial" w:eastAsiaTheme="minorHAnsi" w:hAnsi="Arial" w:cs="Arial"/>
            <w:color w:val="auto"/>
            <w:sz w:val="19"/>
            <w:szCs w:val="19"/>
            <w:lang w:val="sk-SK"/>
          </w:rPr>
          <w:t xml:space="preserve"> paušálnej sadzby</w:t>
        </w:r>
        <w:r w:rsidRPr="00CA63DB" w:rsidDel="00CA63DB">
          <w:rPr>
            <w:rFonts w:ascii="Arial" w:eastAsiaTheme="minorHAnsi" w:hAnsi="Arial" w:cs="Arial"/>
            <w:color w:val="auto"/>
            <w:sz w:val="19"/>
            <w:szCs w:val="19"/>
            <w:lang w:val="sk-SK"/>
          </w:rPr>
          <w:t xml:space="preserve"> </w:t>
        </w:r>
      </w:ins>
      <w:del w:id="593" w:author="Autor">
        <w:r w:rsidR="003B7C6D" w:rsidRPr="0014645C" w:rsidDel="00CA63DB">
          <w:rPr>
            <w:rFonts w:ascii="Arial" w:eastAsiaTheme="minorHAnsi" w:hAnsi="Arial" w:cs="Arial"/>
            <w:color w:val="auto"/>
            <w:sz w:val="19"/>
            <w:szCs w:val="19"/>
            <w:lang w:val="sk-SK"/>
          </w:rPr>
          <w:delText>Rozpočet projektu</w:delText>
        </w:r>
        <w:r w:rsidR="009803D4" w:rsidRPr="0014645C" w:rsidDel="00CA63DB">
          <w:rPr>
            <w:rFonts w:ascii="Arial" w:eastAsiaTheme="minorHAnsi" w:hAnsi="Arial" w:cs="Arial"/>
            <w:color w:val="auto"/>
            <w:sz w:val="19"/>
            <w:szCs w:val="19"/>
            <w:lang w:val="sk-SK"/>
          </w:rPr>
          <w:delText>-</w:delText>
        </w:r>
        <w:r w:rsidR="003B7C6D" w:rsidRPr="0014645C" w:rsidDel="00CA63DB">
          <w:rPr>
            <w:rFonts w:ascii="Arial" w:eastAsiaTheme="minorHAnsi" w:hAnsi="Arial" w:cs="Arial"/>
            <w:color w:val="auto"/>
            <w:sz w:val="19"/>
            <w:szCs w:val="19"/>
            <w:lang w:val="sk-SK"/>
          </w:rPr>
          <w:delText>určenie paušálnej sad</w:delText>
        </w:r>
        <w:r w:rsidR="009803D4" w:rsidRPr="0014645C" w:rsidDel="00CA63DB">
          <w:rPr>
            <w:rFonts w:ascii="Arial" w:eastAsiaTheme="minorHAnsi" w:hAnsi="Arial" w:cs="Arial"/>
            <w:color w:val="auto"/>
            <w:sz w:val="19"/>
            <w:szCs w:val="19"/>
            <w:lang w:val="sk-SK"/>
          </w:rPr>
          <w:delText>z</w:delText>
        </w:r>
        <w:r w:rsidR="003B7C6D" w:rsidRPr="0014645C" w:rsidDel="00CA63DB">
          <w:rPr>
            <w:rFonts w:ascii="Arial" w:eastAsiaTheme="minorHAnsi" w:hAnsi="Arial" w:cs="Arial"/>
            <w:color w:val="auto"/>
            <w:sz w:val="19"/>
            <w:szCs w:val="19"/>
            <w:lang w:val="sk-SK"/>
          </w:rPr>
          <w:delText>by</w:delText>
        </w:r>
      </w:del>
    </w:p>
    <w:p w14:paraId="0447A2FA" w14:textId="77777777" w:rsidR="001360FA" w:rsidRDefault="001360FA" w:rsidP="00313210">
      <w:pPr>
        <w:pStyle w:val="Default"/>
        <w:numPr>
          <w:ilvl w:val="0"/>
          <w:numId w:val="40"/>
        </w:numPr>
        <w:spacing w:before="120" w:after="120" w:line="288" w:lineRule="auto"/>
        <w:ind w:left="714" w:hanging="357"/>
        <w:jc w:val="both"/>
        <w:rPr>
          <w:ins w:id="594" w:author="Autor"/>
          <w:rFonts w:ascii="Arial" w:eastAsiaTheme="minorHAnsi" w:hAnsi="Arial" w:cs="Arial"/>
          <w:color w:val="auto"/>
          <w:sz w:val="19"/>
          <w:szCs w:val="19"/>
          <w:lang w:val="sk-SK"/>
        </w:rPr>
      </w:pP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headerReference w:type="default" r:id="rId28"/>
      <w:footerReference w:type="default" r:id="rId29"/>
      <w:headerReference w:type="first" r:id="rId30"/>
      <w:pgSz w:w="11906" w:h="16838" w:code="9"/>
      <w:pgMar w:top="1418" w:right="1418" w:bottom="1418" w:left="1418" w:header="709" w:footer="709" w:gutter="0"/>
      <w:paperSrc w:first="15" w:other="15"/>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EEFF0E" w15:done="0"/>
  <w15:commentEx w15:paraId="2FA25484" w15:done="0"/>
  <w15:commentEx w15:paraId="31416521" w15:paraIdParent="2FA2548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0983E" w14:textId="77777777" w:rsidR="00E93509" w:rsidRDefault="00E93509">
      <w:r>
        <w:separator/>
      </w:r>
    </w:p>
    <w:p w14:paraId="276D6B20" w14:textId="77777777" w:rsidR="00E93509" w:rsidRDefault="00E93509"/>
  </w:endnote>
  <w:endnote w:type="continuationSeparator" w:id="0">
    <w:p w14:paraId="1E75375B" w14:textId="77777777" w:rsidR="00E93509" w:rsidRDefault="00E93509">
      <w:r>
        <w:continuationSeparator/>
      </w:r>
    </w:p>
    <w:p w14:paraId="11D9695D" w14:textId="77777777" w:rsidR="00E93509" w:rsidRDefault="00E93509"/>
  </w:endnote>
  <w:endnote w:type="continuationNotice" w:id="1">
    <w:p w14:paraId="48563FAC" w14:textId="77777777" w:rsidR="00E93509" w:rsidRDefault="00E93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rPr>
      <w:id w:val="1273596504"/>
      <w:docPartObj>
        <w:docPartGallery w:val="Page Numbers (Bottom of Page)"/>
        <w:docPartUnique/>
      </w:docPartObj>
    </w:sdtPr>
    <w:sdtEndPr>
      <w:rPr>
        <w:noProof/>
      </w:rPr>
    </w:sdtEndPr>
    <w:sdtContent>
      <w:p w14:paraId="6A6D86FD" w14:textId="77777777" w:rsidR="00647A2C" w:rsidRPr="004B1810" w:rsidRDefault="00647A2C" w:rsidP="00646F25">
        <w:pPr>
          <w:tabs>
            <w:tab w:val="left" w:pos="709"/>
            <w:tab w:val="center" w:pos="4703"/>
            <w:tab w:val="right" w:pos="9406"/>
          </w:tabs>
          <w:jc w:val="center"/>
          <w:rPr>
            <w:b/>
            <w:sz w:val="16"/>
          </w:rPr>
        </w:pPr>
      </w:p>
      <w:p w14:paraId="06E08E9A" w14:textId="01FAD43D" w:rsidR="00647A2C" w:rsidRDefault="00647A2C">
        <w:pPr>
          <w:pStyle w:val="Pta"/>
          <w:jc w:val="right"/>
        </w:pPr>
        <w:r>
          <w:fldChar w:fldCharType="begin"/>
        </w:r>
        <w:r>
          <w:instrText xml:space="preserve"> PAGE   \* MERGEFORMAT </w:instrText>
        </w:r>
        <w:r>
          <w:fldChar w:fldCharType="separate"/>
        </w:r>
        <w:r w:rsidR="00BE4432">
          <w:rPr>
            <w:noProof/>
          </w:rPr>
          <w:t>1</w:t>
        </w:r>
        <w:r>
          <w:rPr>
            <w:noProof/>
          </w:rPr>
          <w:fldChar w:fldCharType="end"/>
        </w:r>
      </w:p>
    </w:sdtContent>
  </w:sdt>
  <w:p w14:paraId="6FCB52A1" w14:textId="77777777" w:rsidR="00647A2C" w:rsidRPr="003530AF" w:rsidRDefault="00647A2C"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F043F2" w14:textId="77777777" w:rsidR="00E93509" w:rsidRDefault="00E93509">
      <w:r>
        <w:separator/>
      </w:r>
    </w:p>
    <w:p w14:paraId="2D6B8550" w14:textId="77777777" w:rsidR="00E93509" w:rsidRDefault="00E93509"/>
  </w:footnote>
  <w:footnote w:type="continuationSeparator" w:id="0">
    <w:p w14:paraId="682E1F3E" w14:textId="77777777" w:rsidR="00E93509" w:rsidRDefault="00E93509">
      <w:r>
        <w:continuationSeparator/>
      </w:r>
    </w:p>
    <w:p w14:paraId="4C71882E" w14:textId="77777777" w:rsidR="00E93509" w:rsidRDefault="00E93509"/>
  </w:footnote>
  <w:footnote w:type="continuationNotice" w:id="1">
    <w:p w14:paraId="300A8A01" w14:textId="77777777" w:rsidR="00E93509" w:rsidRDefault="00E93509"/>
  </w:footnote>
  <w:footnote w:id="2">
    <w:p w14:paraId="3D48804A" w14:textId="77777777" w:rsidR="00647A2C" w:rsidRPr="007F7349" w:rsidRDefault="00647A2C"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647A2C" w:rsidRPr="007F7349" w:rsidRDefault="00647A2C"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de-minimis</w:t>
      </w:r>
    </w:p>
  </w:footnote>
  <w:footnote w:id="4">
    <w:p w14:paraId="243AC2A4" w14:textId="77777777" w:rsidR="00647A2C" w:rsidRPr="007708E2" w:rsidRDefault="00647A2C"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647A2C" w:rsidRPr="00FC5FD7" w:rsidRDefault="00647A2C" w:rsidP="00F8539A">
      <w:pPr>
        <w:pStyle w:val="Textpoznmkypodiarou"/>
      </w:pPr>
      <w:r w:rsidRPr="00373BF1">
        <w:rPr>
          <w:rStyle w:val="Odkaznapoznmkupodiarou"/>
        </w:rPr>
        <w:footnoteRef/>
      </w:r>
      <w:r w:rsidRPr="00373BF1">
        <w:t xml:space="preserve"> Uvedené sa aplikuje primerane aj na poskytnutie zálohovej platby a poskytnutie predfinancovania.</w:t>
      </w:r>
      <w:r>
        <w:rPr>
          <w:sz w:val="20"/>
        </w:rPr>
        <w:t xml:space="preserve">  </w:t>
      </w:r>
    </w:p>
  </w:footnote>
  <w:footnote w:id="6">
    <w:p w14:paraId="13FE2B0D" w14:textId="77777777" w:rsidR="00647A2C" w:rsidRPr="006E4CC8" w:rsidRDefault="00647A2C"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647A2C" w:rsidRPr="00F02256" w:rsidRDefault="00647A2C"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647A2C" w:rsidRPr="00F02256" w:rsidRDefault="00647A2C"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647A2C" w:rsidRPr="00F02256" w:rsidRDefault="00647A2C"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647A2C" w:rsidRDefault="00647A2C"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647A2C" w:rsidRPr="00A37BAC" w:rsidRDefault="00647A2C" w:rsidP="00C22E41">
      <w:pPr>
        <w:pStyle w:val="Textpoznmkypodiarou"/>
        <w:tabs>
          <w:tab w:val="left" w:pos="284"/>
        </w:tabs>
        <w:spacing w:after="0" w:line="240" w:lineRule="auto"/>
        <w:ind w:left="284" w:hanging="284"/>
        <w:jc w:val="both"/>
      </w:pPr>
    </w:p>
  </w:footnote>
  <w:footnote w:id="7">
    <w:p w14:paraId="40284A7C" w14:textId="77777777" w:rsidR="00647A2C" w:rsidRPr="007F7349" w:rsidRDefault="00647A2C"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647A2C" w:rsidRPr="00CB17BC" w:rsidRDefault="00647A2C"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647A2C" w:rsidRPr="00FC5FD7" w:rsidRDefault="00647A2C"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647A2C" w:rsidRPr="00A01473" w:rsidRDefault="00647A2C"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3163C0C0" w:rsidR="00647A2C" w:rsidRPr="0000364A" w:rsidRDefault="00647A2C" w:rsidP="009B33D9">
      <w:pPr>
        <w:pStyle w:val="Textpoznmkypodiarou"/>
        <w:spacing w:after="0"/>
        <w:jc w:val="both"/>
      </w:pPr>
      <w:r>
        <w:rPr>
          <w:rStyle w:val="Odkaznapoznmkupodiarou"/>
        </w:rPr>
        <w:footnoteRef/>
      </w:r>
      <w:r w:rsidRPr="00AC1573">
        <w:t xml:space="preserve"> </w:t>
      </w:r>
      <w:r>
        <w:t xml:space="preserve">V prípade </w:t>
      </w:r>
      <w:r w:rsidRPr="00515FCC">
        <w:t>rozpočtovania výdavkov na služby poskytované medzinárodnou organizáciou</w:t>
      </w:r>
      <w:r>
        <w:t xml:space="preserve"> sa uvedená podmienka aplikuje primeraným spôsobom. V prípade uplatňovania zjednodušeného vykazovania výdavkov pri dopytovo-orientovaných projektoch žiadateľ prieskum trhu nepredkladá.</w:t>
      </w:r>
    </w:p>
  </w:footnote>
  <w:footnote w:id="12">
    <w:p w14:paraId="4B60FE11" w14:textId="2F9C7AB2" w:rsidR="00647A2C" w:rsidRPr="00A01473" w:rsidRDefault="00647A2C" w:rsidP="007F7B94">
      <w:pPr>
        <w:pStyle w:val="Textpoznmkypodiarou"/>
        <w:spacing w:after="0"/>
        <w:jc w:val="both"/>
        <w:rPr>
          <w:rFonts w:cs="Arial"/>
          <w:color w:val="000000"/>
          <w:szCs w:val="16"/>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p>
    <w:p w14:paraId="62FFB574" w14:textId="77777777" w:rsidR="00647A2C" w:rsidRPr="00095609" w:rsidRDefault="00647A2C" w:rsidP="007F7B94">
      <w:pPr>
        <w:pStyle w:val="Textpoznmkypodiarou"/>
        <w:spacing w:after="0"/>
        <w:jc w:val="both"/>
        <w:rPr>
          <w:color w:val="000000"/>
        </w:rPr>
      </w:pPr>
    </w:p>
  </w:footnote>
  <w:footnote w:id="13">
    <w:p w14:paraId="06E116D5" w14:textId="77777777" w:rsidR="00647A2C" w:rsidRPr="002B3DE0" w:rsidRDefault="00647A2C"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647A2C" w:rsidRPr="0050335B" w:rsidRDefault="00647A2C" w:rsidP="002B3DE0">
      <w:pPr>
        <w:pStyle w:val="Textpoznmkypodiarou"/>
        <w:rPr>
          <w:sz w:val="20"/>
          <w:lang w:eastAsia="cs-CZ"/>
        </w:rPr>
      </w:pPr>
    </w:p>
  </w:footnote>
  <w:footnote w:id="14">
    <w:p w14:paraId="1A6A313B" w14:textId="77777777" w:rsidR="00647A2C" w:rsidRPr="005E07D4" w:rsidRDefault="00647A2C"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5">
    <w:p w14:paraId="05503DD9" w14:textId="7DA34BC7" w:rsidR="00647A2C" w:rsidRPr="005D1923" w:rsidRDefault="00647A2C" w:rsidP="005D1923">
      <w:pPr>
        <w:spacing w:after="0"/>
        <w:jc w:val="both"/>
        <w:rPr>
          <w:sz w:val="16"/>
          <w:szCs w:val="16"/>
        </w:rPr>
      </w:pPr>
      <w:r w:rsidRPr="005E07D4">
        <w:rPr>
          <w:rStyle w:val="Odkaznapoznmkupodiarou"/>
        </w:rPr>
        <w:footnoteRef/>
      </w:r>
      <w:r w:rsidRPr="005E07D4">
        <w:t xml:space="preserve"> </w:t>
      </w:r>
      <w:r w:rsidRPr="005D1923">
        <w:rPr>
          <w:sz w:val="16"/>
          <w:szCs w:val="16"/>
        </w:rPr>
        <w:t xml:space="preserve">Príklady oprávnených a neoprávnených ostatných nákladov pre účely dopytovo-orientovaných projektov sú uvedené v prílohe č. 7.  Pre národné projekty OP EVS platí, že </w:t>
      </w:r>
      <w:r w:rsidRPr="002E0152">
        <w:rPr>
          <w:sz w:val="16"/>
          <w:szCs w:val="16"/>
        </w:rPr>
        <w:t xml:space="preserve">„Zoznam </w:t>
      </w:r>
      <w:ins w:id="155" w:author="Autor">
        <w:r w:rsidRPr="002E0152">
          <w:rPr>
            <w:sz w:val="16"/>
            <w:szCs w:val="16"/>
          </w:rPr>
          <w:t>výdavkov pre určenie výšky paušálnej sadzby</w:t>
        </w:r>
      </w:ins>
      <w:del w:id="156" w:author="Autor">
        <w:r w:rsidRPr="002E0152" w:rsidDel="00B91003">
          <w:rPr>
            <w:sz w:val="16"/>
            <w:szCs w:val="16"/>
          </w:rPr>
          <w:delText>ostatných nákladov pre uplatnenie v paušálnej sadzbe</w:delText>
        </w:r>
      </w:del>
      <w:r w:rsidRPr="002E0152">
        <w:rPr>
          <w:sz w:val="16"/>
          <w:szCs w:val="16"/>
        </w:rPr>
        <w:t>“</w:t>
      </w:r>
      <w:r w:rsidRPr="005D1923">
        <w:rPr>
          <w:sz w:val="16"/>
          <w:szCs w:val="16"/>
        </w:rPr>
        <w:t xml:space="preserve"> (</w:t>
      </w:r>
      <w:del w:id="157" w:author="Autor">
        <w:r w:rsidRPr="005D1923" w:rsidDel="00B91003">
          <w:rPr>
            <w:sz w:val="16"/>
            <w:szCs w:val="16"/>
          </w:rPr>
          <w:delText xml:space="preserve">ako </w:delText>
        </w:r>
      </w:del>
      <w:r w:rsidRPr="005D1923">
        <w:rPr>
          <w:sz w:val="16"/>
          <w:szCs w:val="16"/>
        </w:rPr>
        <w:t>príloha č. 6 tejto Príručky pre žiadateľa) sa tvorí s odkazom na postupy a limity určené v riadiacej dokumentácii OP EVS (predovšetkým limity Usmernenia RO pre OP EVS č. 5 a Príručky pre žiadateľa) vrátane ich odôvodnenia alebo na základe iných relevantných referenčných údajov relevantných pre posúdenie oprávnenosti výdavkov najmä z pohľadu aspektov plnenia určených cieľov a dosahovania plánovaných výsledkov projektu a realizovateľnosti predložených výdavkov v rámci financovania z Európskeho sociálneho fondu. Ide najmä o:</w:t>
      </w:r>
    </w:p>
    <w:p w14:paraId="72615B50"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určenie predpokladaného nákladu na základe vykonaného prieskumu trhu;</w:t>
      </w:r>
    </w:p>
    <w:p w14:paraId="1BF8EFB8"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identifikáciu realizovaných, resp. zrealizovaných dodaní tovarov, služieb a stavebných prác (na základe zmlúv alebo rámcových dohôd);</w:t>
      </w:r>
    </w:p>
    <w:p w14:paraId="38112FCC"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určenie nákladu vychádzajúceho z „priemerných“ referenčných nákladov získaných z účtovných, resp. rozpočtových údajov (pri organizáciách VS); </w:t>
      </w:r>
    </w:p>
    <w:p w14:paraId="066389AB"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odborným ocenením alebo odborným určením ceny na základe zrealizovaných obdobných zmluvných vzťahov, resp. s využitím referenčných cenníkov a pod;</w:t>
      </w:r>
    </w:p>
    <w:p w14:paraId="33A50F75" w14:textId="77777777" w:rsidR="00647A2C" w:rsidRPr="005D1923" w:rsidRDefault="00647A2C" w:rsidP="005D1923">
      <w:pPr>
        <w:spacing w:after="0"/>
        <w:ind w:left="360"/>
        <w:jc w:val="both"/>
        <w:rPr>
          <w:sz w:val="16"/>
          <w:szCs w:val="16"/>
        </w:rPr>
      </w:pPr>
      <w:r w:rsidRPr="005D1923">
        <w:rPr>
          <w:sz w:val="16"/>
          <w:szCs w:val="16"/>
        </w:rPr>
        <w:t>Pri realizácii vyššie uvedených postupov alebo ich kombinácie vedúcej k určeniu referenčnej ceny (nákladu) je potrebné dodržať nasledovné aspekty:</w:t>
      </w:r>
    </w:p>
    <w:p w14:paraId="5E4EC708" w14:textId="77777777" w:rsidR="00647A2C" w:rsidRPr="005D1923" w:rsidRDefault="00647A2C" w:rsidP="00EA0104">
      <w:pPr>
        <w:pStyle w:val="Odsekzoznamu"/>
        <w:numPr>
          <w:ilvl w:val="0"/>
          <w:numId w:val="53"/>
        </w:numPr>
        <w:spacing w:after="0"/>
        <w:jc w:val="both"/>
        <w:rPr>
          <w:sz w:val="16"/>
          <w:szCs w:val="16"/>
        </w:rPr>
      </w:pPr>
      <w:r w:rsidRPr="005D1923">
        <w:rPr>
          <w:sz w:val="16"/>
          <w:szCs w:val="16"/>
        </w:rPr>
        <w:t>časové obdobie, za ktoré sa majú údaje o zrealizovaných plneniach získať, by nemalo presiahnuť 3 roky naspäť k času určenia referenčnej ceny/nákladu (ak údajová báza je staršia je potrebné jej použitie zdôvodniť),</w:t>
      </w:r>
    </w:p>
    <w:p w14:paraId="0F365B58" w14:textId="77777777" w:rsidR="00647A2C" w:rsidRPr="005D1923" w:rsidRDefault="00647A2C" w:rsidP="00EA0104">
      <w:pPr>
        <w:pStyle w:val="Odsekzoznamu"/>
        <w:numPr>
          <w:ilvl w:val="0"/>
          <w:numId w:val="53"/>
        </w:numPr>
        <w:spacing w:after="0"/>
        <w:jc w:val="both"/>
        <w:rPr>
          <w:sz w:val="16"/>
          <w:szCs w:val="16"/>
        </w:rPr>
      </w:pPr>
      <w:r w:rsidRPr="005D1923">
        <w:rPr>
          <w:sz w:val="16"/>
          <w:szCs w:val="16"/>
        </w:rPr>
        <w:t>pokiaľ sa pri určení nákladu vychádza z „priemerných“ referenčných nákladov treba získať účtovné, resp. rozpočtové údaje (pri organizáciách VS) za obdobie aspoň troch rokov, aby sa zistila každá prípadná mimoriadna okolnosť, ktorá mohla mať vplyv na skutočné náklady v konkrétnom roku, ako aj na trendy v sumách nákladov (pri skrátení tohto obdobia je potrebné postup odôvodniť);</w:t>
      </w:r>
    </w:p>
    <w:p w14:paraId="335B05DA" w14:textId="77777777" w:rsidR="00647A2C" w:rsidRPr="005D1923" w:rsidRDefault="00647A2C" w:rsidP="005D1923">
      <w:pPr>
        <w:spacing w:after="0"/>
        <w:jc w:val="both"/>
        <w:rPr>
          <w:sz w:val="16"/>
          <w:szCs w:val="16"/>
        </w:rPr>
      </w:pPr>
      <w:r w:rsidRPr="005D1923">
        <w:rPr>
          <w:sz w:val="16"/>
          <w:szCs w:val="16"/>
        </w:rPr>
        <w:t>Z vecného hľadiska je potrebné zabezpečiť:</w:t>
      </w:r>
    </w:p>
    <w:p w14:paraId="45FC4F97" w14:textId="77777777" w:rsidR="00647A2C" w:rsidRPr="005D1923" w:rsidRDefault="00647A2C" w:rsidP="00EA0104">
      <w:pPr>
        <w:pStyle w:val="Odsekzoznamu"/>
        <w:numPr>
          <w:ilvl w:val="0"/>
          <w:numId w:val="52"/>
        </w:numPr>
        <w:spacing w:after="0"/>
        <w:jc w:val="both"/>
        <w:rPr>
          <w:sz w:val="16"/>
          <w:szCs w:val="16"/>
        </w:rPr>
      </w:pPr>
      <w:r w:rsidRPr="005D1923">
        <w:rPr>
          <w:sz w:val="16"/>
          <w:szCs w:val="16"/>
        </w:rPr>
        <w:t>stručné popísanie referenčnej ceny/nákladu z hľadiska účelu v projekte, ktorý sa má uplatniť, ako aj identifikácia zdrojových údajov, napríklad priemerné náklady počas referenčného obdobia alebo náklady zaznamenané počas posledných rokov;</w:t>
      </w:r>
    </w:p>
    <w:p w14:paraId="76EF5A74" w14:textId="7B86340F" w:rsidR="00647A2C" w:rsidRPr="005E07D4" w:rsidRDefault="00647A2C" w:rsidP="005D1923">
      <w:pPr>
        <w:pStyle w:val="Textpoznmkypodiarou"/>
      </w:pPr>
      <w:r w:rsidRPr="005D1923">
        <w:rPr>
          <w:szCs w:val="16"/>
        </w:rPr>
        <w:t>popísať prípadné úpravy, ktoré sú potrebné na aktualizáciu referenčnej sumy. Môže sa použiť úprava na aktualizovanie nákladov z predchádzajúcich rokov na súčasné ceny a podobne.</w:t>
      </w:r>
    </w:p>
  </w:footnote>
  <w:footnote w:id="16">
    <w:p w14:paraId="576E12EB" w14:textId="77777777" w:rsidR="00647A2C" w:rsidRPr="0048632E" w:rsidRDefault="00647A2C"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647A2C" w:rsidRPr="0048632E" w:rsidRDefault="00647A2C"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647A2C" w:rsidRPr="0048632E" w:rsidRDefault="00647A2C"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647A2C" w:rsidRPr="0048632E" w:rsidRDefault="00647A2C"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647A2C" w:rsidRPr="0048632E" w:rsidRDefault="00647A2C"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647A2C" w:rsidRPr="00F43C63" w:rsidRDefault="00647A2C">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8">
    <w:p w14:paraId="238EABCC" w14:textId="77777777" w:rsidR="00647A2C" w:rsidRPr="00FF5CA0" w:rsidRDefault="00647A2C"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647A2C" w:rsidRPr="00FF5CA0" w:rsidRDefault="00647A2C"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647A2C" w:rsidRPr="00616190" w:rsidRDefault="00647A2C" w:rsidP="0038504E">
      <w:pPr>
        <w:pStyle w:val="Textpoznmkypodiarou"/>
      </w:pPr>
      <w:r>
        <w:rPr>
          <w:rStyle w:val="Odkaznapoznmkupodiarou"/>
        </w:rPr>
        <w:footnoteRef/>
      </w:r>
      <w:r w:rsidRPr="00D2017D">
        <w:t xml:space="preserve"> </w:t>
      </w:r>
      <w:r>
        <w:t>V prípade identifikácie partnera v ŽoNFP zúčastňujúceho sa na projekte, musí si aj partner zriadiť prístup do ITMS2014+</w:t>
      </w:r>
    </w:p>
  </w:footnote>
  <w:footnote w:id="21">
    <w:p w14:paraId="002B7594" w14:textId="77777777" w:rsidR="00647A2C" w:rsidRPr="00712C42" w:rsidRDefault="00647A2C" w:rsidP="003256BD">
      <w:pPr>
        <w:pStyle w:val="Textpoznmkypodiarou"/>
      </w:pPr>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p>
  </w:footnote>
  <w:footnote w:id="22">
    <w:p w14:paraId="47EAA02C" w14:textId="77777777" w:rsidR="00647A2C" w:rsidRPr="00FF5CA0" w:rsidRDefault="00647A2C"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3">
    <w:p w14:paraId="0F0F8757" w14:textId="77777777" w:rsidR="00647A2C" w:rsidRPr="00941FF6" w:rsidRDefault="00647A2C"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eastAsia="sk-SK"/>
        </w:rPr>
        <w:t>a resp. 5b, 5c</w:t>
      </w:r>
      <w:r w:rsidRPr="00941FF6">
        <w:rPr>
          <w:rFonts w:ascii="Arial" w:eastAsia="Times New Roman" w:hAnsi="Arial" w:cs="Arial"/>
          <w:szCs w:val="16"/>
          <w:u w:val="single"/>
          <w:lang w:eastAsia="sk-SK"/>
        </w:rPr>
        <w:t xml:space="preserve"> tejto príručky).</w:t>
      </w:r>
    </w:p>
  </w:footnote>
  <w:footnote w:id="24">
    <w:p w14:paraId="61C7C66E" w14:textId="77777777" w:rsidR="00647A2C" w:rsidRPr="00F02256" w:rsidRDefault="00647A2C"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48146225" w14:textId="77777777" w:rsidR="00647A2C" w:rsidRPr="00FC5FD7" w:rsidRDefault="00647A2C"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 xml:space="preserve">žiadateľ vyzvaný na odstránenie vyššie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6">
    <w:p w14:paraId="51060CC4" w14:textId="77777777" w:rsidR="00647A2C" w:rsidRPr="00FC5FD7" w:rsidRDefault="00647A2C"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a podpodpoložky (napr. 1.1.</w:t>
      </w:r>
      <w:r>
        <w:t>1</w:t>
      </w:r>
      <w:r w:rsidRPr="000272DD">
        <w:t xml:space="preserve">.1. </w:t>
      </w:r>
      <w:r>
        <w:t>Projektový manažér</w:t>
      </w:r>
      <w:r w:rsidRPr="00FC5FD7">
        <w:t>) žiadateľ definuje počet jednotiek a jednotkovú cenu na úrovni podpodpoložky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7">
    <w:p w14:paraId="7024A78C" w14:textId="77777777" w:rsidR="00647A2C" w:rsidRPr="00FC5FD7" w:rsidRDefault="00647A2C" w:rsidP="0014505C">
      <w:pPr>
        <w:pStyle w:val="Textpoznmkypodiarou"/>
        <w:spacing w:after="0"/>
      </w:pPr>
      <w:r w:rsidRPr="00781464">
        <w:rPr>
          <w:rStyle w:val="Odkaznapoznmkupodiarou"/>
        </w:rPr>
        <w:footnoteRef/>
      </w:r>
      <w:r w:rsidRPr="00781464">
        <w:t xml:space="preserve"> Ide o 60 minútovú hodinu.</w:t>
      </w:r>
    </w:p>
  </w:footnote>
  <w:footnote w:id="28">
    <w:p w14:paraId="493C98B9" w14:textId="77777777" w:rsidR="00647A2C" w:rsidRPr="005A22A5" w:rsidRDefault="00647A2C"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29">
    <w:p w14:paraId="34BBDC95" w14:textId="77777777" w:rsidR="00647A2C" w:rsidRPr="00FD5306" w:rsidRDefault="00647A2C"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0">
    <w:p w14:paraId="2609FEC5" w14:textId="77777777" w:rsidR="00647A2C" w:rsidRPr="0064130C" w:rsidRDefault="00647A2C"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687F9FB5" w14:textId="77777777" w:rsidR="00647A2C" w:rsidRPr="00781464" w:rsidRDefault="00647A2C"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2">
    <w:p w14:paraId="031EE249" w14:textId="77777777" w:rsidR="00647A2C" w:rsidRPr="00217126" w:rsidRDefault="00647A2C"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3">
    <w:p w14:paraId="52DBC3D7" w14:textId="297AB02D" w:rsidR="00647A2C" w:rsidRDefault="00647A2C"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ŽoNFP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Údaje musia vychádzať z reálnych podkladov (platové dekréty zamestnancov) a musia byť overiteľné v čase odborného hodnotenia ŽoNFP, ako aj v 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w:t>
      </w:r>
      <w:del w:id="448" w:author="Autor">
        <w:r w:rsidDel="00634036">
          <w:rPr>
            <w:sz w:val="16"/>
            <w:szCs w:val="20"/>
          </w:rPr>
          <w:delText xml:space="preserve">záväzného </w:delText>
        </w:r>
      </w:del>
      <w:ins w:id="449" w:author="Autor">
        <w:r w:rsidRPr="00CA63DB">
          <w:rPr>
            <w:sz w:val="16"/>
            <w:szCs w:val="20"/>
          </w:rPr>
          <w:t>Zoznam</w:t>
        </w:r>
        <w:r>
          <w:rPr>
            <w:sz w:val="16"/>
            <w:szCs w:val="20"/>
          </w:rPr>
          <w:t>u</w:t>
        </w:r>
        <w:r w:rsidRPr="00CA63DB">
          <w:rPr>
            <w:sz w:val="16"/>
            <w:szCs w:val="20"/>
          </w:rPr>
          <w:t xml:space="preserve"> výdavkov pre </w:t>
        </w:r>
        <w:r>
          <w:rPr>
            <w:sz w:val="16"/>
            <w:szCs w:val="20"/>
          </w:rPr>
          <w:t>určenie výšky paušálnej sadzby</w:t>
        </w:r>
        <w:r w:rsidRPr="00CA63DB">
          <w:rPr>
            <w:sz w:val="16"/>
            <w:szCs w:val="20"/>
          </w:rPr>
          <w:t xml:space="preserve"> </w:t>
        </w:r>
      </w:ins>
      <w:del w:id="450" w:author="Autor">
        <w:r w:rsidDel="00CA63DB">
          <w:rPr>
            <w:sz w:val="16"/>
            <w:szCs w:val="20"/>
          </w:rPr>
          <w:delText xml:space="preserve">návrhu </w:delText>
        </w:r>
        <w:r w:rsidRPr="00F03467" w:rsidDel="00CA63DB">
          <w:rPr>
            <w:sz w:val="16"/>
            <w:szCs w:val="20"/>
            <w:highlight w:val="yellow"/>
          </w:rPr>
          <w:delText>Rozpočtu projektu</w:delText>
        </w:r>
        <w:r w:rsidDel="00CA63DB">
          <w:rPr>
            <w:sz w:val="16"/>
            <w:szCs w:val="20"/>
          </w:rPr>
          <w:delText xml:space="preserve"> </w:delText>
        </w:r>
      </w:del>
      <w:r>
        <w:rPr>
          <w:sz w:val="16"/>
          <w:szCs w:val="20"/>
        </w:rPr>
        <w:t>(príloha č. 6)</w:t>
      </w:r>
      <w:del w:id="451" w:author="Autor">
        <w:r w:rsidDel="003F2B61">
          <w:rPr>
            <w:sz w:val="16"/>
            <w:szCs w:val="20"/>
          </w:rPr>
          <w:delText>, ktorý  slúži  na určenie výšky paušálnej sadzby</w:delText>
        </w:r>
      </w:del>
      <w:r>
        <w:rPr>
          <w:sz w:val="16"/>
          <w:szCs w:val="20"/>
        </w:rPr>
        <w:t>. Žiadateľ zároveň predkladá ten istý podklad ako súčasť ŽoNFP.</w:t>
      </w:r>
    </w:p>
    <w:p w14:paraId="53F4E739" w14:textId="77777777" w:rsidR="00647A2C" w:rsidRPr="00A11896" w:rsidRDefault="00647A2C" w:rsidP="00A11896">
      <w:pPr>
        <w:spacing w:after="0"/>
        <w:jc w:val="both"/>
        <w:rPr>
          <w:sz w:val="16"/>
          <w:szCs w:val="20"/>
        </w:rPr>
      </w:pPr>
      <w:r>
        <w:rPr>
          <w:sz w:val="16"/>
          <w:szCs w:val="20"/>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4">
    <w:p w14:paraId="7557578F" w14:textId="77777777" w:rsidR="00647A2C" w:rsidRPr="00781464" w:rsidRDefault="00647A2C"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5">
    <w:p w14:paraId="32C711B2" w14:textId="77777777" w:rsidR="00647A2C" w:rsidRPr="00781464" w:rsidRDefault="00647A2C" w:rsidP="006D0D3F">
      <w:pPr>
        <w:pStyle w:val="Textpoznmkypodiarou"/>
        <w:spacing w:after="0"/>
        <w:jc w:val="both"/>
      </w:pPr>
      <w:r w:rsidRPr="00781464">
        <w:rPr>
          <w:rStyle w:val="Odkaznapoznmkupodiarou"/>
        </w:rPr>
        <w:footnoteRef/>
      </w:r>
      <w:r w:rsidRPr="00781464">
        <w:t xml:space="preserve"> Ak</w:t>
      </w:r>
      <w:r>
        <w:t xml:space="preserve"> </w:t>
      </w:r>
      <w:r w:rsidRPr="00781464">
        <w:t>zamestnanec</w:t>
      </w:r>
      <w:r>
        <w:t xml:space="preserve"> </w:t>
      </w:r>
      <w:r w:rsidRPr="00781464">
        <w:t>má</w:t>
      </w:r>
      <w:r>
        <w:t xml:space="preserve"> </w:t>
      </w:r>
      <w:r w:rsidRPr="00781464">
        <w:t>nárok</w:t>
      </w:r>
      <w:r>
        <w:t xml:space="preserve"> </w:t>
      </w:r>
      <w:r w:rsidRPr="00781464">
        <w:t>na</w:t>
      </w:r>
      <w:r>
        <w:t xml:space="preserve"> </w:t>
      </w:r>
      <w:r w:rsidRPr="00781464">
        <w:t>dovolenku</w:t>
      </w:r>
      <w:r>
        <w:t xml:space="preserve"> </w:t>
      </w:r>
      <w:r w:rsidRPr="00781464">
        <w:t>na</w:t>
      </w:r>
      <w:r>
        <w:t xml:space="preserve"> </w:t>
      </w:r>
      <w:r w:rsidRPr="00781464">
        <w:t>základe</w:t>
      </w:r>
      <w:r>
        <w:t xml:space="preserve"> </w:t>
      </w:r>
      <w:r w:rsidRPr="00781464">
        <w:t>už</w:t>
      </w:r>
      <w:r>
        <w:t xml:space="preserve"> </w:t>
      </w:r>
      <w:r w:rsidRPr="00781464">
        <w:t>odpracovaného</w:t>
      </w:r>
      <w:r>
        <w:t xml:space="preserve"> </w:t>
      </w:r>
      <w:r w:rsidRPr="00781464">
        <w:t>času</w:t>
      </w:r>
      <w:r>
        <w:t xml:space="preserve"> </w:t>
      </w:r>
      <w:r w:rsidRPr="00781464">
        <w:t>z minulých</w:t>
      </w:r>
      <w:r>
        <w:t xml:space="preserve"> </w:t>
      </w:r>
      <w:r w:rsidRPr="00781464">
        <w:t>období</w:t>
      </w:r>
      <w:r>
        <w:t xml:space="preserve"> </w:t>
      </w:r>
      <w:r w:rsidRPr="00781464">
        <w:t>mimo</w:t>
      </w:r>
      <w:r>
        <w:t xml:space="preserve"> </w:t>
      </w:r>
      <w:r w:rsidRPr="00781464">
        <w:t>výkonu</w:t>
      </w:r>
      <w:r>
        <w:t xml:space="preserve"> </w:t>
      </w:r>
      <w:r w:rsidRPr="00781464">
        <w:t>práce</w:t>
      </w:r>
      <w:r>
        <w:t xml:space="preserve"> </w:t>
      </w:r>
      <w:r w:rsidRPr="00781464">
        <w:t>na projekte/projektoch,</w:t>
      </w:r>
      <w:r>
        <w:t xml:space="preserve"> </w:t>
      </w:r>
      <w:r w:rsidRPr="00781464">
        <w:t>čerpanie</w:t>
      </w:r>
      <w:r>
        <w:t xml:space="preserve"> </w:t>
      </w:r>
      <w:r w:rsidRPr="00781464">
        <w:t>dovolenky</w:t>
      </w:r>
      <w:r>
        <w:t xml:space="preserve"> </w:t>
      </w:r>
      <w:r w:rsidRPr="00781464">
        <w:t>je</w:t>
      </w:r>
      <w:r>
        <w:t xml:space="preserve"> </w:t>
      </w:r>
      <w:r w:rsidRPr="00781464">
        <w:t>neoprávneným</w:t>
      </w:r>
      <w:r>
        <w:t xml:space="preserve"> </w:t>
      </w:r>
      <w:r w:rsidRPr="00781464">
        <w:t>výdavkom.</w:t>
      </w:r>
    </w:p>
  </w:footnote>
  <w:footnote w:id="36">
    <w:p w14:paraId="1B2DBC90" w14:textId="77777777" w:rsidR="00647A2C" w:rsidRPr="001833DF" w:rsidRDefault="00647A2C" w:rsidP="00C6183F">
      <w:pPr>
        <w:pStyle w:val="Textpoznmkypodiarou"/>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37">
    <w:p w14:paraId="19FEA02D" w14:textId="77777777" w:rsidR="00647A2C" w:rsidRPr="00965E93" w:rsidRDefault="00647A2C"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8">
    <w:p w14:paraId="58538EE6" w14:textId="77777777" w:rsidR="00647A2C" w:rsidRPr="00781464" w:rsidRDefault="00647A2C"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39">
    <w:p w14:paraId="189E025F" w14:textId="77777777" w:rsidR="00647A2C" w:rsidRPr="006B39C5" w:rsidRDefault="00647A2C"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40">
    <w:p w14:paraId="00CDB0CF" w14:textId="77777777" w:rsidR="00647A2C" w:rsidRPr="00F72B7B" w:rsidRDefault="00647A2C"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1">
    <w:p w14:paraId="6E04B4D0" w14:textId="77777777" w:rsidR="00647A2C" w:rsidRPr="006B39C5" w:rsidRDefault="00647A2C"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2">
    <w:p w14:paraId="45997192" w14:textId="77777777" w:rsidR="00647A2C" w:rsidRPr="00373D64" w:rsidRDefault="00647A2C"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3">
    <w:p w14:paraId="2AA6C389" w14:textId="7C29DF32" w:rsidR="00647A2C" w:rsidRPr="003E064C" w:rsidRDefault="00647A2C"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rPr>
        <w:t>uplatňovania</w:t>
      </w:r>
      <w:r w:rsidRPr="003E064C">
        <w:rPr>
          <w:sz w:val="16"/>
          <w:szCs w:val="16"/>
        </w:rPr>
        <w:t xml:space="preserve"> zjednodušeného vykazovania 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del w:id="452" w:author="Autor">
        <w:r w:rsidDel="00885BD0">
          <w:rPr>
            <w:sz w:val="16"/>
            <w:szCs w:val="16"/>
          </w:rPr>
          <w:delText xml:space="preserve">záväzného </w:delText>
        </w:r>
        <w:r w:rsidRPr="003E064C" w:rsidDel="00885BD0">
          <w:rPr>
            <w:sz w:val="16"/>
            <w:szCs w:val="16"/>
          </w:rPr>
          <w:delText xml:space="preserve">návrhu </w:delText>
        </w:r>
        <w:r w:rsidDel="00885BD0">
          <w:rPr>
            <w:sz w:val="16"/>
            <w:szCs w:val="16"/>
          </w:rPr>
          <w:delText>R</w:delText>
        </w:r>
        <w:r w:rsidRPr="003E064C" w:rsidDel="00885BD0">
          <w:rPr>
            <w:sz w:val="16"/>
            <w:szCs w:val="16"/>
          </w:rPr>
          <w:delText>ozpočtu</w:delText>
        </w:r>
        <w:r w:rsidDel="00885BD0">
          <w:rPr>
            <w:sz w:val="16"/>
            <w:szCs w:val="16"/>
          </w:rPr>
          <w:delText xml:space="preserve"> projektu </w:delText>
        </w:r>
      </w:del>
      <w:ins w:id="453" w:author="Autor">
        <w:r>
          <w:rPr>
            <w:sz w:val="16"/>
            <w:szCs w:val="16"/>
          </w:rPr>
          <w:t xml:space="preserve">zoznamu výdavkov </w:t>
        </w:r>
      </w:ins>
      <w:r>
        <w:rPr>
          <w:sz w:val="16"/>
          <w:szCs w:val="16"/>
        </w:rPr>
        <w:t>(príloha č. 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ároveň predkladá ten istý podklad ako súčasť ŽoNFP.</w:t>
      </w:r>
    </w:p>
    <w:p w14:paraId="5AA81BE9" w14:textId="77777777" w:rsidR="00647A2C" w:rsidRPr="00095609" w:rsidRDefault="00647A2C" w:rsidP="00095609">
      <w:pPr>
        <w:pStyle w:val="Textpoznmkypodiarou"/>
        <w:spacing w:after="0"/>
        <w:jc w:val="both"/>
      </w:pPr>
    </w:p>
  </w:footnote>
  <w:footnote w:id="44">
    <w:p w14:paraId="02BFBF3D" w14:textId="77777777" w:rsidR="00647A2C" w:rsidRPr="00FA4BEA" w:rsidRDefault="00647A2C"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5">
    <w:p w14:paraId="11183924" w14:textId="77777777" w:rsidR="00647A2C" w:rsidRPr="00781464" w:rsidRDefault="00647A2C"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6">
    <w:p w14:paraId="6954D379" w14:textId="77777777" w:rsidR="00647A2C" w:rsidRPr="000906F9" w:rsidRDefault="00647A2C" w:rsidP="00C0189A">
      <w:pPr>
        <w:pStyle w:val="Textpoznmkypodiarou"/>
        <w:spacing w:after="0" w:line="240" w:lineRule="auto"/>
      </w:pPr>
      <w:r w:rsidRPr="000906F9">
        <w:rPr>
          <w:rStyle w:val="Odkaznapoznmkupodiarou"/>
        </w:rPr>
        <w:footnoteRef/>
      </w:r>
      <w:r w:rsidRPr="000906F9">
        <w:t xml:space="preserve"> Výdavky na obstaranie diaľničnej známky nie sú oprávnené.</w:t>
      </w:r>
    </w:p>
  </w:footnote>
  <w:footnote w:id="47">
    <w:p w14:paraId="7641BF0B" w14:textId="77777777" w:rsidR="00647A2C" w:rsidRPr="009E43CF" w:rsidRDefault="00647A2C"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w:t>
      </w:r>
      <w:r w:rsidRPr="00DB5E71">
        <w:t xml:space="preserve">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t xml:space="preserve">Poľsko – 145 EUR, </w:t>
      </w:r>
      <w:r w:rsidRPr="00DB5E71">
        <w:t>Rumunsko – 170 EUR, Slovinsko 110 EUR, Španielsko – 125 EUR, Švédsko – 160 EUR, Anglicko – 175 EUR, Chorvátsko – 120 EUR, Nórsko – 140 EUR.</w:t>
      </w:r>
      <w:r>
        <w:t xml:space="preserve"> </w:t>
      </w:r>
      <w:r w:rsidRPr="00B1791D">
        <w:t xml:space="preserve"> </w:t>
      </w:r>
    </w:p>
  </w:footnote>
  <w:footnote w:id="48">
    <w:p w14:paraId="534AED06" w14:textId="77777777" w:rsidR="00647A2C" w:rsidRPr="001277DD" w:rsidRDefault="00647A2C"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49">
    <w:p w14:paraId="7C73EBE6" w14:textId="77777777" w:rsidR="00647A2C" w:rsidRPr="001277DD" w:rsidRDefault="00647A2C"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Aktuálne sadzby „per diems“ sú zverejnené na webovom sídle </w:t>
      </w:r>
      <w:hyperlink r:id="rId2" w:history="1">
        <w:r w:rsidRPr="00AD5367">
          <w:rPr>
            <w:rStyle w:val="Hypertextovprepojenie"/>
            <w:rFonts w:asciiTheme="minorHAnsi" w:hAnsiTheme="minorHAnsi"/>
            <w:sz w:val="16"/>
            <w:szCs w:val="16"/>
          </w:rPr>
          <w:t>https://ec.europa.eu/europeaid/sites/devco/files/perdiems-2017-03-17_en.pdf</w:t>
        </w:r>
      </w:hyperlink>
    </w:p>
  </w:footnote>
  <w:footnote w:id="50">
    <w:p w14:paraId="062DC5E7" w14:textId="77777777" w:rsidR="00647A2C" w:rsidRPr="001277DD" w:rsidRDefault="00647A2C"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t xml:space="preserve"> </w:t>
      </w:r>
    </w:p>
  </w:footnote>
  <w:footnote w:id="51">
    <w:p w14:paraId="250DDF66" w14:textId="77777777" w:rsidR="00647A2C" w:rsidRPr="001277DD" w:rsidRDefault="00647A2C"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2">
    <w:p w14:paraId="2040138A" w14:textId="77777777" w:rsidR="00647A2C" w:rsidRPr="001277DD" w:rsidRDefault="00647A2C"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3">
    <w:p w14:paraId="553A538C" w14:textId="77777777" w:rsidR="00647A2C" w:rsidRPr="00B842F0" w:rsidRDefault="00647A2C"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647A2C" w:rsidRPr="00B842F0" w:rsidRDefault="00647A2C" w:rsidP="00EA0104">
      <w:pPr>
        <w:pStyle w:val="Odsekzoznamu"/>
        <w:numPr>
          <w:ilvl w:val="0"/>
          <w:numId w:val="48"/>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647A2C" w:rsidRPr="00B842F0" w:rsidRDefault="00647A2C" w:rsidP="00EA0104">
      <w:pPr>
        <w:pStyle w:val="Odsekzoznamu"/>
        <w:numPr>
          <w:ilvl w:val="0"/>
          <w:numId w:val="48"/>
        </w:numPr>
        <w:spacing w:after="0" w:line="240" w:lineRule="auto"/>
        <w:jc w:val="both"/>
        <w:rPr>
          <w:sz w:val="16"/>
          <w:szCs w:val="20"/>
        </w:rPr>
      </w:pPr>
      <w:r w:rsidRPr="00B842F0">
        <w:rPr>
          <w:sz w:val="16"/>
          <w:szCs w:val="20"/>
        </w:rPr>
        <w:t>zachováva si svoj pôvodný tvar a vzhľad aj po použití;</w:t>
      </w:r>
    </w:p>
    <w:p w14:paraId="13244441" w14:textId="77777777" w:rsidR="00647A2C" w:rsidRPr="00B842F0" w:rsidRDefault="00647A2C" w:rsidP="00EA0104">
      <w:pPr>
        <w:pStyle w:val="Odsekzoznamu"/>
        <w:numPr>
          <w:ilvl w:val="0"/>
          <w:numId w:val="48"/>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647A2C" w:rsidRPr="00B842F0" w:rsidRDefault="00647A2C" w:rsidP="00EA0104">
      <w:pPr>
        <w:pStyle w:val="Odsekzoznamu"/>
        <w:numPr>
          <w:ilvl w:val="0"/>
          <w:numId w:val="48"/>
        </w:numPr>
        <w:spacing w:after="0" w:line="240" w:lineRule="auto"/>
        <w:jc w:val="both"/>
      </w:pPr>
      <w:r w:rsidRPr="00B842F0">
        <w:rPr>
          <w:sz w:val="16"/>
          <w:szCs w:val="20"/>
        </w:rPr>
        <w:t>nestráca svoju identitu ani v prípade ak je zabudované do inej alebo zložitejšej jednotky.</w:t>
      </w:r>
    </w:p>
  </w:footnote>
  <w:footnote w:id="54">
    <w:p w14:paraId="51FDE5C4" w14:textId="77777777" w:rsidR="00647A2C" w:rsidRPr="00781464" w:rsidRDefault="00647A2C"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/“value for money“</w:t>
      </w:r>
      <w:r w:rsidRPr="003611D2">
        <w:t>.</w:t>
      </w:r>
      <w:r>
        <w:t xml:space="preserve"> </w:t>
      </w:r>
      <w:r w:rsidRPr="00781464">
        <w:t>Uvedená zásada sa aplikuje aj v prípade majetku, ktorý nie je vykázaný ako dlhodobý hmotný/nehmotný majetok (napr. počítač, dataprojektor, rôzne pomôcky).</w:t>
      </w:r>
    </w:p>
  </w:footnote>
  <w:footnote w:id="55">
    <w:p w14:paraId="14647609" w14:textId="77777777" w:rsidR="00647A2C" w:rsidRPr="00E313A0" w:rsidRDefault="00647A2C"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6D10E4F9" w14:textId="77777777" w:rsidR="00647A2C" w:rsidRPr="00E313A0" w:rsidRDefault="00647A2C"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3C2D1D04" w14:textId="77777777" w:rsidR="00647A2C" w:rsidRPr="000906F9" w:rsidRDefault="00647A2C"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58">
    <w:p w14:paraId="29BF0656" w14:textId="77777777" w:rsidR="00647A2C" w:rsidRPr="000906F9" w:rsidRDefault="00647A2C"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59">
    <w:p w14:paraId="2062C997" w14:textId="77777777" w:rsidR="00647A2C" w:rsidRPr="00FC5FD7" w:rsidRDefault="00647A2C" w:rsidP="008E36A1">
      <w:pPr>
        <w:pStyle w:val="Textpoznmkypodiarou"/>
        <w:spacing w:after="0"/>
      </w:pPr>
      <w:r w:rsidRPr="00781464">
        <w:rPr>
          <w:rStyle w:val="Odkaznapoznmkupodiarou"/>
        </w:rPr>
        <w:footnoteRef/>
      </w:r>
      <w:r w:rsidRPr="00781464">
        <w:t xml:space="preserve"> Všetky uvádzané ceny sú v EUR.</w:t>
      </w:r>
    </w:p>
  </w:footnote>
  <w:footnote w:id="60">
    <w:p w14:paraId="08DC701D" w14:textId="77777777" w:rsidR="00647A2C" w:rsidRPr="006A1470" w:rsidRDefault="00647A2C"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1">
    <w:p w14:paraId="0BC5BC3D" w14:textId="77777777" w:rsidR="00647A2C" w:rsidRPr="00B96CE4" w:rsidRDefault="00647A2C"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dopytovo-orientovaného projektu, ktorý je subjektom verejnej správy</w:t>
      </w:r>
      <w:r w:rsidRPr="00E1641D">
        <w:rPr>
          <w:szCs w:val="16"/>
        </w:rPr>
        <w:t xml:space="preserve">. </w:t>
      </w:r>
      <w:r w:rsidRPr="00E1641D">
        <w:t xml:space="preserve"> </w:t>
      </w:r>
    </w:p>
  </w:footnote>
  <w:footnote w:id="62">
    <w:p w14:paraId="3BD33060" w14:textId="77777777" w:rsidR="00647A2C" w:rsidRPr="0029658C" w:rsidRDefault="00647A2C"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3">
    <w:p w14:paraId="2FF39FE7" w14:textId="77777777" w:rsidR="00647A2C" w:rsidRPr="00B96CE4" w:rsidRDefault="00647A2C" w:rsidP="00E1641D">
      <w:pPr>
        <w:pStyle w:val="Default"/>
        <w:spacing w:after="0"/>
        <w:jc w:val="both"/>
        <w:rPr>
          <w:rFonts w:ascii="Arial" w:hAnsi="Arial"/>
          <w:color w:val="auto"/>
          <w:sz w:val="16"/>
          <w:szCs w:val="16"/>
          <w:lang w:val="sk-SK"/>
        </w:rPr>
      </w:pPr>
      <w:r w:rsidRPr="00B96CE4">
        <w:rPr>
          <w:rStyle w:val="Odkaznapoznmkupodiarou"/>
          <w:lang w:val="sk-SK"/>
        </w:rPr>
        <w:footnoteRef/>
      </w:r>
      <w:r w:rsidRPr="00B96CE4">
        <w:rPr>
          <w:rFonts w:ascii="Arial" w:hAnsi="Arial"/>
          <w:color w:val="auto"/>
          <w:sz w:val="16"/>
          <w:szCs w:val="16"/>
          <w:lang w:val="sk-SK"/>
        </w:rPr>
        <w:t xml:space="preserve">T.j.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647A2C" w:rsidRPr="0029658C" w:rsidRDefault="00647A2C" w:rsidP="00E1641D">
      <w:pPr>
        <w:pStyle w:val="Default"/>
        <w:spacing w:after="0"/>
        <w:jc w:val="both"/>
        <w:rPr>
          <w:rFonts w:ascii="Arial" w:hAnsi="Arial"/>
          <w:color w:val="auto"/>
          <w:sz w:val="16"/>
          <w:szCs w:val="16"/>
        </w:rPr>
      </w:pPr>
      <w:r w:rsidRPr="00B96CE4">
        <w:rPr>
          <w:rFonts w:ascii="Arial" w:hAnsi="Arial"/>
          <w:color w:val="auto"/>
          <w:sz w:val="16"/>
          <w:szCs w:val="16"/>
          <w:lang w:val="sk-SK"/>
        </w:rPr>
        <w:t>V uvedenom prípade vychádza prijímateľ z maximálnej schválenej jednotkovej ceny v rozpočte, ktorá zodpovedá úrovni tarifného platu v čase schválenia ŽoNFP (buď ako priemerná/mediánová</w:t>
      </w:r>
      <w:r>
        <w:rPr>
          <w:rFonts w:ascii="Arial" w:hAnsi="Arial"/>
          <w:color w:val="auto"/>
          <w:sz w:val="16"/>
          <w:szCs w:val="16"/>
          <w:lang w:val="sk-SK"/>
        </w:rPr>
        <w:t xml:space="preserve"> alebo ako maximálna v závislosti od mzdovej politiky predloženej v ŽoNFP).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4">
    <w:p w14:paraId="292A8841" w14:textId="77777777" w:rsidR="00647A2C" w:rsidRPr="00765644" w:rsidRDefault="00647A2C"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5">
    <w:p w14:paraId="5FBA0080" w14:textId="77777777" w:rsidR="00647A2C" w:rsidRPr="00FC5FD7" w:rsidRDefault="00647A2C"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6">
    <w:p w14:paraId="7DB21500" w14:textId="77777777" w:rsidR="00647A2C" w:rsidRPr="00B17F6F" w:rsidRDefault="00647A2C"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647A2C" w:rsidRPr="00B17F6F" w:rsidRDefault="00647A2C"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647A2C" w:rsidRPr="00781464" w:rsidRDefault="00647A2C" w:rsidP="00A571FE">
      <w:pPr>
        <w:pStyle w:val="Textpoznmkypodiarou"/>
        <w:spacing w:after="0"/>
        <w:jc w:val="both"/>
      </w:pPr>
      <w:r w:rsidRPr="00B17F6F">
        <w:t>oprávnené výdavky.</w:t>
      </w:r>
    </w:p>
  </w:footnote>
  <w:footnote w:id="67">
    <w:p w14:paraId="02442F71" w14:textId="77777777" w:rsidR="00647A2C" w:rsidRPr="00781464" w:rsidRDefault="00647A2C"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68">
    <w:p w14:paraId="0CDCB5FB" w14:textId="77777777" w:rsidR="00647A2C" w:rsidRPr="001A480A" w:rsidRDefault="00647A2C"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0A3E0CF2" w14:textId="77777777" w:rsidR="00647A2C" w:rsidRPr="00B05B2F" w:rsidRDefault="00647A2C"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647A2C" w:rsidRPr="00781464" w:rsidRDefault="00647A2C" w:rsidP="00380BFB">
      <w:pPr>
        <w:pStyle w:val="Textpoznmkypodiarou"/>
        <w:spacing w:after="0"/>
      </w:pPr>
      <w:r w:rsidRPr="00B05B2F">
        <w:t>potrebné dodržať preukázateľnosť vykonaných aktivít.</w:t>
      </w:r>
    </w:p>
  </w:footnote>
  <w:footnote w:id="70">
    <w:p w14:paraId="0DCF3CC5" w14:textId="77777777" w:rsidR="00647A2C" w:rsidRPr="004D6B4F" w:rsidRDefault="00647A2C"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priraditeľné (napr. </w:t>
      </w:r>
      <w:r>
        <w:t>spotrebný tovar a prevádzkový materiál, ktorý bude využívať cieľová skupina</w:t>
      </w:r>
      <w:r w:rsidRPr="00D54064">
        <w:rPr>
          <w:color w:val="000000"/>
        </w:rPr>
        <w:t xml:space="preserve"> a pod.), tak tieto výdavky sú zaradené do priamych výdavkov projektu.</w:t>
      </w:r>
    </w:p>
  </w:footnote>
  <w:footnote w:id="71">
    <w:p w14:paraId="625B0E52" w14:textId="77777777" w:rsidR="00647A2C" w:rsidRPr="00781464" w:rsidRDefault="00647A2C"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2">
    <w:p w14:paraId="5A415CA8" w14:textId="77777777" w:rsidR="00647A2C" w:rsidRPr="003429D2" w:rsidRDefault="00647A2C"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3">
    <w:p w14:paraId="188C7ABE" w14:textId="77777777" w:rsidR="00647A2C" w:rsidRPr="00781464" w:rsidRDefault="00647A2C"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sms správ </w:t>
      </w:r>
      <w:r w:rsidRPr="00F92418">
        <w:t>na infolinky a audiotextové čísla sú neoprávnené</w:t>
      </w:r>
      <w:r>
        <w:t>, taktiež výdavky, ktoré vznikli nad rámec zazmluvneného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4">
    <w:p w14:paraId="604D791A" w14:textId="77777777" w:rsidR="00647A2C" w:rsidRPr="0038758F" w:rsidRDefault="00647A2C" w:rsidP="00D526D8">
      <w:pPr>
        <w:pStyle w:val="Textpoznmkypodiarou"/>
        <w:spacing w:after="0"/>
        <w:jc w:val="both"/>
      </w:pPr>
      <w:r>
        <w:rPr>
          <w:rStyle w:val="Odkaznapoznmkupodiarou"/>
        </w:rPr>
        <w:footnoteRef/>
      </w:r>
      <w:r w:rsidRPr="00095609">
        <w:t xml:space="preserve"> </w:t>
      </w:r>
      <w:r w:rsidRPr="0038758F">
        <w:t>V prípade výdavkov, ktoré sú významnými výdavkami v rámci hlavných aktivít projektu a sú jednoznačne k tejto aktivite priraditeľné</w:t>
      </w:r>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ktoré sú jednoznačne k tejto aktivite priraditeľné</w:t>
      </w:r>
      <w:r w:rsidRPr="006D0F18">
        <w:t xml:space="preserve"> ako napr. financovanie call centra, zavedenie systému merania spokojnosti a pod.</w:t>
      </w:r>
    </w:p>
  </w:footnote>
  <w:footnote w:id="75">
    <w:p w14:paraId="172BCF7C" w14:textId="77777777" w:rsidR="00647A2C" w:rsidRPr="003429D2" w:rsidRDefault="00647A2C"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06C39740" w14:textId="77777777" w:rsidR="00647A2C" w:rsidRPr="00461B6C" w:rsidRDefault="00647A2C"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7">
    <w:p w14:paraId="188E2581" w14:textId="77777777" w:rsidR="00647A2C" w:rsidRPr="00781464" w:rsidRDefault="00647A2C" w:rsidP="007C4356">
      <w:pPr>
        <w:pStyle w:val="Textpoznmkypodiarou"/>
        <w:spacing w:after="0"/>
        <w:jc w:val="both"/>
      </w:pPr>
      <w:r>
        <w:rPr>
          <w:rStyle w:val="Odkaznapoznmkupodiarou"/>
        </w:rPr>
        <w:footnoteRef/>
      </w:r>
      <w:r w:rsidRPr="00781464">
        <w:t xml:space="preserve"> </w:t>
      </w:r>
      <w:r w:rsidRPr="00F92418">
        <w:t>Podpoložky upratovanie, energie je možné začleniť aj ako samostatné podpodpoložky rozpočtu.</w:t>
      </w:r>
    </w:p>
  </w:footnote>
  <w:footnote w:id="78">
    <w:p w14:paraId="204182A2" w14:textId="77777777" w:rsidR="00647A2C" w:rsidRPr="00CA3187" w:rsidRDefault="00647A2C"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priraditeľné.</w:t>
      </w:r>
    </w:p>
  </w:footnote>
  <w:footnote w:id="79">
    <w:p w14:paraId="0C3D403F" w14:textId="77777777" w:rsidR="00647A2C" w:rsidRPr="00781464" w:rsidRDefault="00647A2C"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4D657A0" w14:textId="77777777" w:rsidR="00647A2C" w:rsidRPr="00781464" w:rsidRDefault="00647A2C"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workshopov,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4DEC6B71" w14:textId="77777777" w:rsidR="00647A2C" w:rsidRPr="008148BC" w:rsidRDefault="00647A2C"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2">
    <w:p w14:paraId="01E2B17C" w14:textId="77777777" w:rsidR="00647A2C" w:rsidRPr="004721E4" w:rsidRDefault="00647A2C"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3">
    <w:p w14:paraId="70BF96F2" w14:textId="77777777" w:rsidR="00647A2C" w:rsidRPr="00575B29" w:rsidRDefault="00647A2C"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p>
  </w:footnote>
  <w:footnote w:id="84">
    <w:p w14:paraId="010EA4E7" w14:textId="77777777" w:rsidR="00647A2C" w:rsidRPr="00022FA0" w:rsidRDefault="00647A2C"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5">
    <w:p w14:paraId="29D8D403" w14:textId="77777777" w:rsidR="00647A2C" w:rsidRPr="00781464" w:rsidRDefault="00647A2C" w:rsidP="005A5E40">
      <w:pPr>
        <w:pStyle w:val="Textpoznmkypodiarou"/>
        <w:spacing w:after="0"/>
        <w:jc w:val="both"/>
      </w:pPr>
      <w:r>
        <w:rPr>
          <w:rStyle w:val="Odkaznapoznmkupodiarou"/>
        </w:rPr>
        <w:footnoteRef/>
      </w:r>
      <w:r w:rsidRPr="00781464">
        <w:t xml:space="preserve">Podľa zákona o dani z príjmov. </w:t>
      </w:r>
    </w:p>
  </w:footnote>
  <w:footnote w:id="86">
    <w:p w14:paraId="7E4A435D" w14:textId="77777777" w:rsidR="00647A2C" w:rsidRPr="00781464" w:rsidRDefault="00647A2C" w:rsidP="005A5E40">
      <w:pPr>
        <w:pStyle w:val="Textpoznmkypodiarou"/>
        <w:spacing w:after="0"/>
      </w:pPr>
      <w:r>
        <w:rPr>
          <w:rStyle w:val="Odkaznapoznmkupodiarou"/>
        </w:rPr>
        <w:footnoteRef/>
      </w:r>
      <w:r w:rsidRPr="00781464">
        <w:t>Odpisovaný majetok je v plnej výške uhradený.</w:t>
      </w:r>
    </w:p>
  </w:footnote>
  <w:footnote w:id="87">
    <w:p w14:paraId="02074F0C" w14:textId="77777777" w:rsidR="00647A2C" w:rsidRDefault="00647A2C" w:rsidP="005A5E40">
      <w:pPr>
        <w:pStyle w:val="Textpoznmkypodiarou"/>
        <w:spacing w:after="0"/>
      </w:pPr>
      <w:r w:rsidRPr="002D4BAB">
        <w:rPr>
          <w:rStyle w:val="Odkaznapoznmkupodiarou"/>
        </w:rPr>
        <w:footnoteRef/>
      </w:r>
      <w:r w:rsidRPr="002D4BAB">
        <w:t>Čl. 67, odsek 1, písm. a) všeobecného nariadenia</w:t>
      </w:r>
      <w:r>
        <w:t>.</w:t>
      </w:r>
    </w:p>
  </w:footnote>
  <w:footnote w:id="88">
    <w:p w14:paraId="6D702BCA" w14:textId="77777777" w:rsidR="00647A2C" w:rsidRPr="00575B29" w:rsidRDefault="00647A2C"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r w:rsidRPr="00575B29">
        <w:rPr>
          <w:rFonts w:cs="Arial"/>
          <w:szCs w:val="16"/>
        </w:rPr>
        <w:t>Uvedená zásada sa aplikuje aj v prípade majetku, ktorý nie je vykázaný ako dlhodobý hmotný/nehmotný majetok (napr. počítač, dataprojektor, rôzne pomôcky).</w:t>
      </w:r>
    </w:p>
  </w:footnote>
  <w:footnote w:id="89">
    <w:p w14:paraId="034CD994" w14:textId="77777777" w:rsidR="00647A2C" w:rsidRPr="00781464" w:rsidRDefault="00647A2C"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0">
    <w:p w14:paraId="3643AA41" w14:textId="77777777" w:rsidR="00647A2C" w:rsidRPr="00CE0C11" w:rsidRDefault="00647A2C"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1">
    <w:p w14:paraId="5CE74EE3" w14:textId="77777777" w:rsidR="00647A2C" w:rsidRPr="00781464" w:rsidRDefault="00647A2C"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2">
    <w:p w14:paraId="30CA520D" w14:textId="77777777" w:rsidR="00647A2C" w:rsidRPr="00781464" w:rsidRDefault="00647A2C"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5CBA92AA" w14:textId="77777777" w:rsidR="00647A2C" w:rsidRPr="000906F9" w:rsidRDefault="00647A2C"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4">
    <w:p w14:paraId="7C996AB5" w14:textId="77777777" w:rsidR="00647A2C" w:rsidRPr="00B17F6F" w:rsidRDefault="00647A2C"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647A2C" w:rsidRPr="00B17F6F" w:rsidRDefault="00647A2C"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647A2C" w:rsidRPr="00781464" w:rsidRDefault="00647A2C" w:rsidP="007F5D12">
      <w:pPr>
        <w:pStyle w:val="Textpoznmkypodiarou"/>
        <w:spacing w:after="0"/>
        <w:jc w:val="both"/>
      </w:pPr>
      <w:r w:rsidRPr="00B17F6F">
        <w:t>oprávnené výdavky.</w:t>
      </w:r>
    </w:p>
  </w:footnote>
  <w:footnote w:id="95">
    <w:p w14:paraId="28944AF2" w14:textId="77777777" w:rsidR="00647A2C" w:rsidRPr="008D099D" w:rsidRDefault="00647A2C"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6">
    <w:p w14:paraId="5C0BEB12" w14:textId="77777777" w:rsidR="00647A2C" w:rsidRPr="00F30188" w:rsidRDefault="00647A2C" w:rsidP="007F5D12">
      <w:pPr>
        <w:pStyle w:val="Textpoznmkypodiarou"/>
        <w:spacing w:after="0"/>
        <w:jc w:val="both"/>
      </w:pPr>
      <w:r>
        <w:rPr>
          <w:rStyle w:val="Odkaznapoznmkupodiarou"/>
        </w:rPr>
        <w:footnoteRef/>
      </w:r>
      <w:r w:rsidRPr="00F30188">
        <w:t xml:space="preserve"> Zabezpečené napríklad dodávateľsky.</w:t>
      </w:r>
    </w:p>
  </w:footnote>
  <w:footnote w:id="97">
    <w:p w14:paraId="5046047A" w14:textId="77777777" w:rsidR="00647A2C" w:rsidRPr="00F13B43" w:rsidRDefault="00647A2C"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98">
    <w:p w14:paraId="2926AE96" w14:textId="77777777" w:rsidR="00647A2C" w:rsidRPr="00A03585" w:rsidRDefault="00647A2C"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99">
    <w:p w14:paraId="4C048A68" w14:textId="77777777" w:rsidR="00647A2C" w:rsidRPr="00545058" w:rsidRDefault="00647A2C"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0">
    <w:p w14:paraId="653E906B" w14:textId="77777777" w:rsidR="00647A2C" w:rsidRPr="007F13B7" w:rsidRDefault="00647A2C" w:rsidP="00D67FC4">
      <w:pPr>
        <w:pStyle w:val="Textpoznmkypodiarou"/>
      </w:pPr>
      <w:r>
        <w:rPr>
          <w:rStyle w:val="Odkaznapoznmkupodiarou"/>
        </w:rPr>
        <w:footnoteRef/>
      </w:r>
      <w:r w:rsidRPr="0050335B">
        <w:t xml:space="preserve"> </w:t>
      </w:r>
      <w:r w:rsidRPr="00FF5CA0">
        <w:t>Vysúťaženie vyššej sumy vo verejnom obstarávaní nie je dôvodom na použitie rezervy na nepredvídané výdavky</w:t>
      </w:r>
      <w:r w:rsidRPr="0050335B">
        <w:t>.</w:t>
      </w:r>
    </w:p>
  </w:footnote>
  <w:footnote w:id="101">
    <w:p w14:paraId="2C375481" w14:textId="77777777" w:rsidR="00647A2C" w:rsidRPr="00040949" w:rsidRDefault="00647A2C">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2">
    <w:p w14:paraId="61B1A776" w14:textId="77777777" w:rsidR="00647A2C" w:rsidRPr="00DE6A57" w:rsidRDefault="00647A2C"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3">
    <w:p w14:paraId="2CBBDB10" w14:textId="04F2ED05" w:rsidR="00647A2C" w:rsidRDefault="00647A2C">
      <w:pPr>
        <w:pStyle w:val="Textpoznmkypodiarou"/>
      </w:pPr>
      <w:r>
        <w:rPr>
          <w:rStyle w:val="Odkaznapoznmkupodiarou"/>
        </w:rPr>
        <w:footnoteRef/>
      </w:r>
      <w:r>
        <w:t xml:space="preserve">  </w:t>
      </w:r>
      <w:r w:rsidRPr="00121823">
        <w:t xml:space="preserve">Na základe ods.3 </w:t>
      </w:r>
      <w:r>
        <w:t xml:space="preserve"> </w:t>
      </w:r>
      <w:r w:rsidRPr="00121823">
        <w:t xml:space="preserve">kapitoly 1.4 </w:t>
      </w:r>
      <w:r>
        <w:t xml:space="preserve"> </w:t>
      </w:r>
      <w:r w:rsidRPr="00121823">
        <w:t>SR EŠIF musia byť výzvy/vyzvania doručované výlučne v  elektronickej  podobe</w:t>
      </w:r>
      <w:r>
        <w:t xml:space="preserve"> v zmysle zákona o e-Governmente.</w:t>
      </w:r>
    </w:p>
  </w:footnote>
  <w:footnote w:id="104">
    <w:p w14:paraId="724B4DFA" w14:textId="57311C34" w:rsidR="00647A2C" w:rsidRDefault="00647A2C">
      <w:pPr>
        <w:pStyle w:val="Textpoznmkypodiarou"/>
      </w:pPr>
      <w:r>
        <w:rPr>
          <w:rStyle w:val="Odkaznapoznmkupodiarou"/>
        </w:rPr>
        <w:footnoteRef/>
      </w:r>
      <w:r>
        <w:t xml:space="preserve"> Doručenie ŽoNFP v listinnej podobe je na základe  SR EŠIF možné, ak to dovoľuje výzva/vyzvanie len výnimočne  v prípadoch, keď  </w:t>
      </w:r>
      <w:r w:rsidRPr="00121823">
        <w:t>je to potrebné alebo vhodné z dôvodov technických</w:t>
      </w:r>
      <w:r>
        <w:t xml:space="preserve"> alebo prevádzkových obmedzení (n</w:t>
      </w:r>
      <w:r w:rsidRPr="00121823">
        <w:t>apríklad, ak žiadatelia/prijímatelia nemajú aktivovanú elektronickú schránku na doručovanie</w:t>
      </w:r>
      <w:r>
        <w:t>).</w:t>
      </w:r>
    </w:p>
  </w:footnote>
  <w:footnote w:id="105">
    <w:p w14:paraId="77724875" w14:textId="77777777" w:rsidR="00647A2C" w:rsidRPr="001E46F8" w:rsidRDefault="00647A2C"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06">
    <w:p w14:paraId="574F6EBE" w14:textId="0D4BF8C4" w:rsidR="00647A2C" w:rsidRDefault="00647A2C">
      <w:pPr>
        <w:pStyle w:val="Textpoznmkypodiarou"/>
      </w:pPr>
      <w:r>
        <w:rPr>
          <w:rStyle w:val="Odkaznapoznmkupodiarou"/>
        </w:rPr>
        <w:footnoteRef/>
      </w:r>
      <w:r>
        <w:t xml:space="preserve"> V schvaľovacom proces ŽoNFP  </w:t>
      </w:r>
      <w:r w:rsidRPr="00D65A43">
        <w:t>RO</w:t>
      </w:r>
      <w:r>
        <w:t xml:space="preserve"> pre OP EVS ako orgán verejnej moci postupuje </w:t>
      </w:r>
      <w:r w:rsidRPr="00D65A43">
        <w:t xml:space="preserve"> a</w:t>
      </w:r>
      <w:r>
        <w:t> </w:t>
      </w:r>
      <w:r w:rsidRPr="00D65A43">
        <w:t>komunik</w:t>
      </w:r>
      <w:r>
        <w:t xml:space="preserve">uje </w:t>
      </w:r>
      <w:r w:rsidRPr="00D65A43">
        <w:t xml:space="preserve"> elektronickými prostriedkami v zmysle zákona o e-Governmente</w:t>
      </w:r>
      <w:r>
        <w:t>.</w:t>
      </w:r>
    </w:p>
  </w:footnote>
  <w:footnote w:id="107">
    <w:p w14:paraId="5DE75AC6" w14:textId="77777777" w:rsidR="00647A2C" w:rsidRPr="00251941" w:rsidRDefault="00647A2C" w:rsidP="003950CB">
      <w:pPr>
        <w:pStyle w:val="Textpoznmkypodiarou"/>
        <w:rPr>
          <w:szCs w:val="16"/>
        </w:rPr>
      </w:pPr>
      <w:r w:rsidRPr="00251941">
        <w:rPr>
          <w:rStyle w:val="Odkaznapoznmkupodiarou"/>
          <w:szCs w:val="16"/>
        </w:rPr>
        <w:footnoteRef/>
      </w:r>
      <w:r w:rsidRPr="00251941">
        <w:rPr>
          <w:szCs w:val="16"/>
        </w:rPr>
        <w:t xml:space="preserve"> 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rPr>
        <w:t xml:space="preserve"> , Systém implementácie HP RMŽ a ND na roky 2014 – 2020 na </w:t>
      </w:r>
      <w:hyperlink r:id="rId4" w:history="1">
        <w:r w:rsidRPr="00251941">
          <w:rPr>
            <w:rStyle w:val="Hypertextovprepojenie"/>
            <w:sz w:val="16"/>
            <w:szCs w:val="16"/>
          </w:rPr>
          <w:t>http://www.gender.gov.sk/</w:t>
        </w:r>
      </w:hyperlink>
    </w:p>
    <w:p w14:paraId="0F924E40" w14:textId="77777777" w:rsidR="00647A2C" w:rsidRDefault="00647A2C" w:rsidP="003950CB">
      <w:pPr>
        <w:pStyle w:val="Textpoznmkypodiarou"/>
      </w:pPr>
    </w:p>
    <w:p w14:paraId="7AD0AB70" w14:textId="77777777" w:rsidR="00647A2C" w:rsidRPr="003F5F8A" w:rsidRDefault="00647A2C" w:rsidP="003950CB">
      <w:pPr>
        <w:pStyle w:val="Textpoznmkypodiarou"/>
      </w:pPr>
    </w:p>
  </w:footnote>
  <w:footnote w:id="108">
    <w:p w14:paraId="324DDEC0" w14:textId="77777777" w:rsidR="00647A2C" w:rsidRPr="00B14625" w:rsidRDefault="00647A2C"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57647" w14:textId="77777777" w:rsidR="00647A2C" w:rsidRDefault="00647A2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21292" w14:textId="77777777" w:rsidR="00647A2C" w:rsidRPr="00624DC2" w:rsidRDefault="00647A2C" w:rsidP="002B3DE0">
    <w:pPr>
      <w:pStyle w:val="Hlavika"/>
      <w:tabs>
        <w:tab w:val="clear" w:pos="4703"/>
        <w:tab w:val="clear" w:pos="9406"/>
        <w:tab w:val="left" w:pos="1763"/>
      </w:tabs>
      <w:rPr>
        <w:lang w:val="en-GB"/>
      </w:rPr>
    </w:pPr>
    <w:r>
      <w:rPr>
        <w:lang w:val="en-GB"/>
      </w:rPr>
      <w:tab/>
    </w:r>
  </w:p>
  <w:p w14:paraId="1B3F1141" w14:textId="77777777" w:rsidR="00647A2C" w:rsidRDefault="00647A2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8">
    <w:nsid w:val="45BF76BC"/>
    <w:multiLevelType w:val="hybridMultilevel"/>
    <w:tmpl w:val="97FE7CCE"/>
    <w:lvl w:ilvl="0" w:tplc="E4264CB6">
      <w:start w:val="1"/>
      <w:numFmt w:val="bullet"/>
      <w:lvlText w:val="-"/>
      <w:lvlJc w:val="left"/>
      <w:pPr>
        <w:ind w:left="1080" w:hanging="360"/>
      </w:pPr>
      <w:rPr>
        <w:rFonts w:ascii="Verdana" w:eastAsiaTheme="minorHAnsi" w:hAnsi="Verdana"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2374E00"/>
    <w:multiLevelType w:val="hybridMultilevel"/>
    <w:tmpl w:val="26B8E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8">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2">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9"/>
  </w:num>
  <w:num w:numId="3">
    <w:abstractNumId w:val="36"/>
  </w:num>
  <w:num w:numId="4">
    <w:abstractNumId w:val="3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50"/>
  </w:num>
  <w:num w:numId="8">
    <w:abstractNumId w:val="16"/>
  </w:num>
  <w:num w:numId="9">
    <w:abstractNumId w:val="49"/>
  </w:num>
  <w:num w:numId="10">
    <w:abstractNumId w:val="27"/>
  </w:num>
  <w:num w:numId="11">
    <w:abstractNumId w:val="1"/>
  </w:num>
  <w:num w:numId="12">
    <w:abstractNumId w:val="12"/>
  </w:num>
  <w:num w:numId="13">
    <w:abstractNumId w:val="34"/>
  </w:num>
  <w:num w:numId="14">
    <w:abstractNumId w:val="5"/>
  </w:num>
  <w:num w:numId="15">
    <w:abstractNumId w:val="23"/>
  </w:num>
  <w:num w:numId="16">
    <w:abstractNumId w:val="25"/>
  </w:num>
  <w:num w:numId="17">
    <w:abstractNumId w:val="8"/>
  </w:num>
  <w:num w:numId="18">
    <w:abstractNumId w:val="6"/>
  </w:num>
  <w:num w:numId="19">
    <w:abstractNumId w:val="48"/>
  </w:num>
  <w:num w:numId="20">
    <w:abstractNumId w:val="29"/>
  </w:num>
  <w:num w:numId="21">
    <w:abstractNumId w:val="0"/>
  </w:num>
  <w:num w:numId="22">
    <w:abstractNumId w:val="38"/>
  </w:num>
  <w:num w:numId="23">
    <w:abstractNumId w:val="10"/>
  </w:num>
  <w:num w:numId="24">
    <w:abstractNumId w:val="47"/>
  </w:num>
  <w:num w:numId="25">
    <w:abstractNumId w:val="40"/>
  </w:num>
  <w:num w:numId="26">
    <w:abstractNumId w:val="44"/>
  </w:num>
  <w:num w:numId="27">
    <w:abstractNumId w:val="4"/>
  </w:num>
  <w:num w:numId="28">
    <w:abstractNumId w:val="13"/>
  </w:num>
  <w:num w:numId="29">
    <w:abstractNumId w:val="53"/>
  </w:num>
  <w:num w:numId="30">
    <w:abstractNumId w:val="15"/>
  </w:num>
  <w:num w:numId="31">
    <w:abstractNumId w:val="51"/>
  </w:num>
  <w:num w:numId="32">
    <w:abstractNumId w:val="41"/>
  </w:num>
  <w:num w:numId="33">
    <w:abstractNumId w:val="19"/>
  </w:num>
  <w:num w:numId="34">
    <w:abstractNumId w:val="2"/>
  </w:num>
  <w:num w:numId="35">
    <w:abstractNumId w:val="33"/>
  </w:num>
  <w:num w:numId="36">
    <w:abstractNumId w:val="18"/>
  </w:num>
  <w:num w:numId="37">
    <w:abstractNumId w:val="35"/>
  </w:num>
  <w:num w:numId="38">
    <w:abstractNumId w:val="52"/>
  </w:num>
  <w:num w:numId="39">
    <w:abstractNumId w:val="20"/>
  </w:num>
  <w:num w:numId="40">
    <w:abstractNumId w:val="30"/>
  </w:num>
  <w:num w:numId="41">
    <w:abstractNumId w:val="45"/>
  </w:num>
  <w:num w:numId="42">
    <w:abstractNumId w:val="22"/>
  </w:num>
  <w:num w:numId="43">
    <w:abstractNumId w:val="3"/>
  </w:num>
  <w:num w:numId="44">
    <w:abstractNumId w:val="17"/>
  </w:num>
  <w:num w:numId="45">
    <w:abstractNumId w:val="26"/>
  </w:num>
  <w:num w:numId="46">
    <w:abstractNumId w:val="31"/>
  </w:num>
  <w:num w:numId="47">
    <w:abstractNumId w:val="21"/>
  </w:num>
  <w:num w:numId="48">
    <w:abstractNumId w:val="14"/>
  </w:num>
  <w:num w:numId="49">
    <w:abstractNumId w:val="42"/>
  </w:num>
  <w:num w:numId="50">
    <w:abstractNumId w:val="43"/>
  </w:num>
  <w:num w:numId="51">
    <w:abstractNumId w:val="7"/>
  </w:num>
  <w:num w:numId="52">
    <w:abstractNumId w:val="32"/>
  </w:num>
  <w:num w:numId="53">
    <w:abstractNumId w:val="28"/>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oslava Dziaková">
    <w15:presenceInfo w15:providerId="None" w15:userId="Miroslava Dzia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4BA2"/>
    <w:rsid w:val="00005222"/>
    <w:rsid w:val="000052A6"/>
    <w:rsid w:val="0000565C"/>
    <w:rsid w:val="00005D5E"/>
    <w:rsid w:val="00006018"/>
    <w:rsid w:val="0000635B"/>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5FE2"/>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A3F"/>
    <w:rsid w:val="00037F45"/>
    <w:rsid w:val="000403E1"/>
    <w:rsid w:val="00040949"/>
    <w:rsid w:val="00040FF6"/>
    <w:rsid w:val="000411C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478AB"/>
    <w:rsid w:val="000507EC"/>
    <w:rsid w:val="00051173"/>
    <w:rsid w:val="0005138D"/>
    <w:rsid w:val="00051582"/>
    <w:rsid w:val="00051EE3"/>
    <w:rsid w:val="0005216A"/>
    <w:rsid w:val="0005246F"/>
    <w:rsid w:val="000536A8"/>
    <w:rsid w:val="00053CA7"/>
    <w:rsid w:val="00053E5E"/>
    <w:rsid w:val="00054302"/>
    <w:rsid w:val="0005436B"/>
    <w:rsid w:val="0005487A"/>
    <w:rsid w:val="00054A61"/>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520"/>
    <w:rsid w:val="00093B8E"/>
    <w:rsid w:val="00093C37"/>
    <w:rsid w:val="000941FF"/>
    <w:rsid w:val="00094237"/>
    <w:rsid w:val="000948E3"/>
    <w:rsid w:val="00094A4F"/>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70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44A"/>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823"/>
    <w:rsid w:val="00121964"/>
    <w:rsid w:val="00121A8E"/>
    <w:rsid w:val="00121FAE"/>
    <w:rsid w:val="001221EC"/>
    <w:rsid w:val="0012336B"/>
    <w:rsid w:val="001234CC"/>
    <w:rsid w:val="001241FE"/>
    <w:rsid w:val="0012472A"/>
    <w:rsid w:val="001250C2"/>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0FA"/>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EF5"/>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67D"/>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114"/>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3197"/>
    <w:rsid w:val="00233F2D"/>
    <w:rsid w:val="002341F9"/>
    <w:rsid w:val="00234537"/>
    <w:rsid w:val="0023479F"/>
    <w:rsid w:val="00235405"/>
    <w:rsid w:val="0023549E"/>
    <w:rsid w:val="00235883"/>
    <w:rsid w:val="00235A03"/>
    <w:rsid w:val="00235D74"/>
    <w:rsid w:val="00236136"/>
    <w:rsid w:val="00236144"/>
    <w:rsid w:val="00236146"/>
    <w:rsid w:val="00236677"/>
    <w:rsid w:val="002377BC"/>
    <w:rsid w:val="00237958"/>
    <w:rsid w:val="002379C9"/>
    <w:rsid w:val="002405D5"/>
    <w:rsid w:val="00240C24"/>
    <w:rsid w:val="00240E59"/>
    <w:rsid w:val="00241039"/>
    <w:rsid w:val="002410DE"/>
    <w:rsid w:val="0024180E"/>
    <w:rsid w:val="002423B5"/>
    <w:rsid w:val="00242551"/>
    <w:rsid w:val="0024258B"/>
    <w:rsid w:val="002426A1"/>
    <w:rsid w:val="0024274C"/>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1D06"/>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1C47"/>
    <w:rsid w:val="002B2429"/>
    <w:rsid w:val="002B26DD"/>
    <w:rsid w:val="002B278B"/>
    <w:rsid w:val="002B2CD7"/>
    <w:rsid w:val="002B3008"/>
    <w:rsid w:val="002B3DE0"/>
    <w:rsid w:val="002B5658"/>
    <w:rsid w:val="002B5A52"/>
    <w:rsid w:val="002B6AE0"/>
    <w:rsid w:val="002B6B40"/>
    <w:rsid w:val="002B70C4"/>
    <w:rsid w:val="002B7793"/>
    <w:rsid w:val="002B7FE4"/>
    <w:rsid w:val="002B7FFA"/>
    <w:rsid w:val="002C00F4"/>
    <w:rsid w:val="002C0588"/>
    <w:rsid w:val="002C0C9F"/>
    <w:rsid w:val="002C180D"/>
    <w:rsid w:val="002C2E09"/>
    <w:rsid w:val="002C31DD"/>
    <w:rsid w:val="002C3891"/>
    <w:rsid w:val="002C3AA6"/>
    <w:rsid w:val="002C3F13"/>
    <w:rsid w:val="002C4675"/>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15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E7BE9"/>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4"/>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556"/>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6BD"/>
    <w:rsid w:val="00325B2C"/>
    <w:rsid w:val="00326EE4"/>
    <w:rsid w:val="00326EED"/>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77"/>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57"/>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2E3"/>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15E6"/>
    <w:rsid w:val="003D2ABF"/>
    <w:rsid w:val="003D2B40"/>
    <w:rsid w:val="003D3A0C"/>
    <w:rsid w:val="003D4066"/>
    <w:rsid w:val="003D424B"/>
    <w:rsid w:val="003D465A"/>
    <w:rsid w:val="003D54D8"/>
    <w:rsid w:val="003D5CFD"/>
    <w:rsid w:val="003D5FAF"/>
    <w:rsid w:val="003D63CB"/>
    <w:rsid w:val="003D6630"/>
    <w:rsid w:val="003D75C2"/>
    <w:rsid w:val="003E02FA"/>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B61"/>
    <w:rsid w:val="003F2FD4"/>
    <w:rsid w:val="003F3A2B"/>
    <w:rsid w:val="003F44AB"/>
    <w:rsid w:val="003F4DA1"/>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1FF6"/>
    <w:rsid w:val="004328CE"/>
    <w:rsid w:val="00432ED1"/>
    <w:rsid w:val="0043357B"/>
    <w:rsid w:val="00433C68"/>
    <w:rsid w:val="00433E87"/>
    <w:rsid w:val="00434020"/>
    <w:rsid w:val="004342F4"/>
    <w:rsid w:val="00434351"/>
    <w:rsid w:val="004346EB"/>
    <w:rsid w:val="00434D7E"/>
    <w:rsid w:val="004357B0"/>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1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9A8"/>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3DB4"/>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DE"/>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6E2"/>
    <w:rsid w:val="004D3897"/>
    <w:rsid w:val="004D39A9"/>
    <w:rsid w:val="004D4024"/>
    <w:rsid w:val="004D4478"/>
    <w:rsid w:val="004D4AA9"/>
    <w:rsid w:val="004D5D62"/>
    <w:rsid w:val="004D698F"/>
    <w:rsid w:val="004D6B4F"/>
    <w:rsid w:val="004D6EB3"/>
    <w:rsid w:val="004D7B69"/>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BCD"/>
    <w:rsid w:val="004F3E07"/>
    <w:rsid w:val="004F4769"/>
    <w:rsid w:val="004F4F37"/>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2F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348"/>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3B3A"/>
    <w:rsid w:val="0057584F"/>
    <w:rsid w:val="00575B29"/>
    <w:rsid w:val="00575E2E"/>
    <w:rsid w:val="00576D8A"/>
    <w:rsid w:val="00576FB3"/>
    <w:rsid w:val="00577568"/>
    <w:rsid w:val="00577854"/>
    <w:rsid w:val="00577BDB"/>
    <w:rsid w:val="00577D23"/>
    <w:rsid w:val="005800CB"/>
    <w:rsid w:val="00580597"/>
    <w:rsid w:val="0058094D"/>
    <w:rsid w:val="00581067"/>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1B5"/>
    <w:rsid w:val="005962F5"/>
    <w:rsid w:val="00596890"/>
    <w:rsid w:val="00596DEA"/>
    <w:rsid w:val="005972B3"/>
    <w:rsid w:val="0059730B"/>
    <w:rsid w:val="00597356"/>
    <w:rsid w:val="00597F83"/>
    <w:rsid w:val="005A026E"/>
    <w:rsid w:val="005A03B1"/>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45"/>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923"/>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3CA"/>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2A6"/>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6D"/>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036"/>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A2C"/>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57"/>
    <w:rsid w:val="00691897"/>
    <w:rsid w:val="00691B04"/>
    <w:rsid w:val="00691B0C"/>
    <w:rsid w:val="00691B6A"/>
    <w:rsid w:val="00691DBB"/>
    <w:rsid w:val="006925EA"/>
    <w:rsid w:val="00692D62"/>
    <w:rsid w:val="0069347D"/>
    <w:rsid w:val="00693A0B"/>
    <w:rsid w:val="00693E25"/>
    <w:rsid w:val="00693F6C"/>
    <w:rsid w:val="0069448D"/>
    <w:rsid w:val="0069513E"/>
    <w:rsid w:val="00695FB9"/>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66BE"/>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C19"/>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36F"/>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DA7"/>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12B4"/>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8D9"/>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29"/>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5F9"/>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6747"/>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1DB"/>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3DE"/>
    <w:rsid w:val="008717EC"/>
    <w:rsid w:val="008720C6"/>
    <w:rsid w:val="00872981"/>
    <w:rsid w:val="00872D30"/>
    <w:rsid w:val="00872DDE"/>
    <w:rsid w:val="00872FFE"/>
    <w:rsid w:val="008744B3"/>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2E0"/>
    <w:rsid w:val="0088585A"/>
    <w:rsid w:val="00885AF5"/>
    <w:rsid w:val="00885BD0"/>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B6C"/>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6B4E"/>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3F41"/>
    <w:rsid w:val="00974BCD"/>
    <w:rsid w:val="00975B04"/>
    <w:rsid w:val="00975CC9"/>
    <w:rsid w:val="00975F6E"/>
    <w:rsid w:val="00976845"/>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77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5A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54B"/>
    <w:rsid w:val="00A017DE"/>
    <w:rsid w:val="00A01A94"/>
    <w:rsid w:val="00A01C16"/>
    <w:rsid w:val="00A02710"/>
    <w:rsid w:val="00A02D18"/>
    <w:rsid w:val="00A0301B"/>
    <w:rsid w:val="00A03585"/>
    <w:rsid w:val="00A036CE"/>
    <w:rsid w:val="00A03AFC"/>
    <w:rsid w:val="00A042C8"/>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0F78"/>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7E1"/>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D7848"/>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330"/>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5021"/>
    <w:rsid w:val="00B562CD"/>
    <w:rsid w:val="00B56763"/>
    <w:rsid w:val="00B5703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BB0"/>
    <w:rsid w:val="00B67CFE"/>
    <w:rsid w:val="00B700A0"/>
    <w:rsid w:val="00B70319"/>
    <w:rsid w:val="00B70CB5"/>
    <w:rsid w:val="00B715FA"/>
    <w:rsid w:val="00B728BF"/>
    <w:rsid w:val="00B72DB9"/>
    <w:rsid w:val="00B72FAC"/>
    <w:rsid w:val="00B72FF7"/>
    <w:rsid w:val="00B7316D"/>
    <w:rsid w:val="00B73562"/>
    <w:rsid w:val="00B74584"/>
    <w:rsid w:val="00B74A08"/>
    <w:rsid w:val="00B7531D"/>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003"/>
    <w:rsid w:val="00B915DB"/>
    <w:rsid w:val="00B92046"/>
    <w:rsid w:val="00B922A4"/>
    <w:rsid w:val="00B92754"/>
    <w:rsid w:val="00B9364E"/>
    <w:rsid w:val="00B940F1"/>
    <w:rsid w:val="00B96CE4"/>
    <w:rsid w:val="00B97513"/>
    <w:rsid w:val="00B97FD1"/>
    <w:rsid w:val="00BA053F"/>
    <w:rsid w:val="00BA05D5"/>
    <w:rsid w:val="00BA0D0F"/>
    <w:rsid w:val="00BA131F"/>
    <w:rsid w:val="00BA1844"/>
    <w:rsid w:val="00BA3809"/>
    <w:rsid w:val="00BA4B9F"/>
    <w:rsid w:val="00BA4CD9"/>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1C8F"/>
    <w:rsid w:val="00BE2165"/>
    <w:rsid w:val="00BE2603"/>
    <w:rsid w:val="00BE2CBE"/>
    <w:rsid w:val="00BE3155"/>
    <w:rsid w:val="00BE3252"/>
    <w:rsid w:val="00BE3540"/>
    <w:rsid w:val="00BE4432"/>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27C3E"/>
    <w:rsid w:val="00C3018C"/>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83F"/>
    <w:rsid w:val="00C61CF2"/>
    <w:rsid w:val="00C61CF8"/>
    <w:rsid w:val="00C6230E"/>
    <w:rsid w:val="00C625B0"/>
    <w:rsid w:val="00C62FE5"/>
    <w:rsid w:val="00C64049"/>
    <w:rsid w:val="00C64302"/>
    <w:rsid w:val="00C6495D"/>
    <w:rsid w:val="00C64A32"/>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44B9"/>
    <w:rsid w:val="00C750A0"/>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87820"/>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63DB"/>
    <w:rsid w:val="00CA7D51"/>
    <w:rsid w:val="00CA7F43"/>
    <w:rsid w:val="00CB0293"/>
    <w:rsid w:val="00CB0622"/>
    <w:rsid w:val="00CB0AD0"/>
    <w:rsid w:val="00CB17BC"/>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12C"/>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48F"/>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57E2B"/>
    <w:rsid w:val="00D608D6"/>
    <w:rsid w:val="00D61E29"/>
    <w:rsid w:val="00D6208F"/>
    <w:rsid w:val="00D6210F"/>
    <w:rsid w:val="00D62E3A"/>
    <w:rsid w:val="00D632DD"/>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DC4"/>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6C31"/>
    <w:rsid w:val="00DA7C66"/>
    <w:rsid w:val="00DA7EF2"/>
    <w:rsid w:val="00DB0C1E"/>
    <w:rsid w:val="00DB13E1"/>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A6F"/>
    <w:rsid w:val="00DD4C04"/>
    <w:rsid w:val="00DD52DD"/>
    <w:rsid w:val="00DD584A"/>
    <w:rsid w:val="00DD5DC8"/>
    <w:rsid w:val="00DD69A3"/>
    <w:rsid w:val="00DD6A89"/>
    <w:rsid w:val="00DD7508"/>
    <w:rsid w:val="00DD7692"/>
    <w:rsid w:val="00DD7772"/>
    <w:rsid w:val="00DD7E1B"/>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BB3"/>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B8D"/>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20E"/>
    <w:rsid w:val="00E62526"/>
    <w:rsid w:val="00E62548"/>
    <w:rsid w:val="00E62696"/>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393C"/>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509"/>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04"/>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44B"/>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467"/>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501"/>
    <w:rsid w:val="00F22A07"/>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2B1"/>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5FDA"/>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B1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Textzstupnhosymbolu">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lang w:val="sk-SK"/>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Textzstupnhosymbolu">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lang w:val="sk-SK"/>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16018538">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inv.sk/?projektove-dokumenty" TargetMode="External"/><Relationship Id="rId18" Type="http://schemas.openxmlformats.org/officeDocument/2006/relationships/hyperlink" Target="http://www.partnerskadohoda.gov.sk" TargetMode="External"/><Relationship Id="rId26" Type="http://schemas.openxmlformats.org/officeDocument/2006/relationships/hyperlink" Target="http://www.partnerskadohoda.sk" TargetMode="External"/><Relationship Id="rId39" Type="http://schemas.microsoft.com/office/2011/relationships/commentsExtended" Target="commentsExtended.xml"/><Relationship Id="rId3" Type="http://schemas.microsoft.com/office/2007/relationships/stylesWithEffects" Target="stylesWithEffects.xml"/><Relationship Id="rId21" Type="http://schemas.openxmlformats.org/officeDocument/2006/relationships/hyperlink" Target="http://www.partnerskadohoda.gov.sk/usmernenia-a-manualy/" TargetMode="External"/><Relationship Id="rId7" Type="http://schemas.openxmlformats.org/officeDocument/2006/relationships/endnotes" Target="endnotes.xml"/><Relationship Id="rId12" Type="http://schemas.openxmlformats.org/officeDocument/2006/relationships/hyperlink" Target="http://www.partnerskadohoda.gov.sk" TargetMode="External"/><Relationship Id="rId17" Type="http://schemas.openxmlformats.org/officeDocument/2006/relationships/hyperlink" Target="http://www.zbierka.sk/sk/predpisy/401-2012-z-z.p-34960.pdf" TargetMode="External"/><Relationship Id="rId25" Type="http://schemas.openxmlformats.org/officeDocument/2006/relationships/hyperlink" Target="http://www.minv.sk/?vzory-zmluv-a-rozhodnuti" TargetMode="External"/><Relationship Id="rId38"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www.employment.gov.sk/filemanager/opatrenie-248_2012zz.pdf" TargetMode="External"/><Relationship Id="rId20" Type="http://schemas.openxmlformats.org/officeDocument/2006/relationships/hyperlink" Target="http://www.partnerskadohoda.gov.sk/302-sk/usmernenia-a-manualy/"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inance.gov.sk" TargetMode="External"/><Relationship Id="rId24" Type="http://schemas.openxmlformats.org/officeDocument/2006/relationships/hyperlink" Target="http://www.minv.sk/?vzory-zmluv-a-rozhodnut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inv.sk/?monitorovanie-a-hodnotenie" TargetMode="External"/><Relationship Id="rId23" Type="http://schemas.openxmlformats.org/officeDocument/2006/relationships/hyperlink" Target="http://www.reformuj.sk" TargetMode="External"/><Relationship Id="rId28" Type="http://schemas.openxmlformats.org/officeDocument/2006/relationships/header" Target="header1.xml"/><Relationship Id="rId10" Type="http://schemas.openxmlformats.org/officeDocument/2006/relationships/hyperlink" Target="http://www.partnerskadohoda.gov.sk" TargetMode="External"/><Relationship Id="rId19" Type="http://schemas.openxmlformats.org/officeDocument/2006/relationships/hyperlink" Target="https://www.itms2014.s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inance.gov.sk" TargetMode="External"/><Relationship Id="rId14" Type="http://schemas.openxmlformats.org/officeDocument/2006/relationships/hyperlink" Target="http://www.partnerskadohoda.gov.sk" TargetMode="External"/><Relationship Id="rId22" Type="http://schemas.openxmlformats.org/officeDocument/2006/relationships/hyperlink" Target="http://www.reformuj.sk" TargetMode="External"/><Relationship Id="rId27" Type="http://schemas.openxmlformats.org/officeDocument/2006/relationships/hyperlink" Target="mailto:metodika.opevs@minv.sk" TargetMode="External"/><Relationship Id="rId30"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35638</Words>
  <Characters>203140</Characters>
  <Application>Microsoft Office Word</Application>
  <DocSecurity>0</DocSecurity>
  <Lines>1692</Lines>
  <Paragraphs>476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2021-12-15T08:45:00Z</dcterms:created>
  <dcterms:modified xsi:type="dcterms:W3CDTF">2021-12-15T08:46:00Z</dcterms:modified>
</cp:coreProperties>
</file>