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5B698091"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15</w:t>
      </w:r>
      <w:r w:rsidRPr="00E25071">
        <w:rPr>
          <w:rFonts w:cs="Arial"/>
          <w:sz w:val="20"/>
          <w:lang w:eastAsia="cs-CZ"/>
        </w:rPr>
        <w:t xml:space="preserve">. </w:t>
      </w:r>
      <w:r w:rsidR="00C14239">
        <w:rPr>
          <w:rFonts w:cs="Arial"/>
          <w:sz w:val="20"/>
          <w:lang w:eastAsia="cs-CZ"/>
        </w:rPr>
        <w:t>1</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46C94667"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C16A55">
        <w:rPr>
          <w:rFonts w:cs="Arial"/>
          <w:sz w:val="20"/>
          <w:lang w:eastAsia="cs-CZ"/>
        </w:rPr>
        <w:t>15</w:t>
      </w:r>
      <w:r w:rsidRPr="00E25071">
        <w:rPr>
          <w:rFonts w:cs="Arial"/>
          <w:sz w:val="20"/>
          <w:lang w:eastAsia="cs-CZ"/>
        </w:rPr>
        <w:t>. </w:t>
      </w:r>
      <w:r w:rsidR="00C14239">
        <w:rPr>
          <w:rFonts w:cs="Arial"/>
          <w:sz w:val="20"/>
          <w:lang w:eastAsia="cs-CZ"/>
        </w:rPr>
        <w:t>1</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0E9B68A2" w:rsidR="003E4CCB" w:rsidRPr="00347388" w:rsidRDefault="006B41BD" w:rsidP="00140CE3">
      <w:pPr>
        <w:tabs>
          <w:tab w:val="left" w:pos="1134"/>
        </w:tabs>
        <w:spacing w:line="360" w:lineRule="auto"/>
        <w:rPr>
          <w:rFonts w:cs="Arial"/>
          <w:sz w:val="20"/>
          <w:lang w:eastAsia="cs-CZ"/>
        </w:rPr>
      </w:pPr>
      <w:r w:rsidRPr="008F2822">
        <w:t>Dátum:</w:t>
      </w:r>
      <w:r w:rsidR="00C16A55">
        <w:t xml:space="preserve"> 15</w:t>
      </w:r>
      <w:r w:rsidRPr="00140CE3">
        <w:t>. </w:t>
      </w:r>
      <w:r w:rsidR="00C14239">
        <w:t>1</w:t>
      </w:r>
      <w:r w:rsidR="00C16A55">
        <w:t>2</w:t>
      </w:r>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4253CC76"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15</w:t>
      </w:r>
      <w:r w:rsidRPr="00E25071">
        <w:rPr>
          <w:rFonts w:cs="Arial"/>
          <w:sz w:val="20"/>
          <w:lang w:eastAsia="cs-CZ"/>
        </w:rPr>
        <w:t>. </w:t>
      </w:r>
      <w:r w:rsidR="00C14239">
        <w:rPr>
          <w:rFonts w:cs="Arial"/>
          <w:sz w:val="20"/>
          <w:lang w:eastAsia="cs-CZ"/>
        </w:rPr>
        <w:t>1</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48ED5C66"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r w:rsidR="00C16A55">
        <w:rPr>
          <w:rFonts w:cs="Arial"/>
          <w:sz w:val="18"/>
          <w:lang w:eastAsia="cs-CZ"/>
        </w:rPr>
        <w:t>3</w:t>
      </w:r>
      <w:r w:rsidRPr="00E25071">
        <w:rPr>
          <w:rFonts w:cs="Arial"/>
          <w:sz w:val="18"/>
          <w:lang w:eastAsia="cs-CZ"/>
        </w:rPr>
        <w:t xml:space="preserve">; platnosť od: </w:t>
      </w:r>
      <w:r w:rsidR="00C16A55">
        <w:rPr>
          <w:rFonts w:cs="Arial"/>
          <w:sz w:val="18"/>
          <w:lang w:eastAsia="cs-CZ"/>
        </w:rPr>
        <w:t>15</w:t>
      </w:r>
      <w:r w:rsidRPr="00E25071">
        <w:rPr>
          <w:rFonts w:cs="Arial"/>
          <w:sz w:val="18"/>
          <w:lang w:eastAsia="cs-CZ"/>
        </w:rPr>
        <w:t xml:space="preserve">. </w:t>
      </w:r>
      <w:r w:rsidR="00C14239">
        <w:rPr>
          <w:rFonts w:cs="Arial"/>
          <w:sz w:val="18"/>
          <w:lang w:eastAsia="cs-CZ"/>
        </w:rPr>
        <w:t>1</w:t>
      </w:r>
      <w:r w:rsidR="00C16A55">
        <w:rPr>
          <w:rFonts w:cs="Arial"/>
          <w:sz w:val="18"/>
          <w:lang w:eastAsia="cs-CZ"/>
        </w:rPr>
        <w:t>2</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r w:rsidR="00C16A55">
        <w:rPr>
          <w:rFonts w:cs="Arial"/>
          <w:sz w:val="18"/>
          <w:lang w:eastAsia="cs-CZ"/>
        </w:rPr>
        <w:t>15</w:t>
      </w:r>
      <w:r w:rsidRPr="00E25071">
        <w:rPr>
          <w:rFonts w:cs="Arial"/>
          <w:sz w:val="18"/>
          <w:lang w:eastAsia="cs-CZ"/>
        </w:rPr>
        <w:t xml:space="preserve">. </w:t>
      </w:r>
      <w:r w:rsidR="00C14239">
        <w:rPr>
          <w:rFonts w:cs="Arial"/>
          <w:sz w:val="18"/>
          <w:lang w:eastAsia="cs-CZ"/>
        </w:rPr>
        <w:t>1</w:t>
      </w:r>
      <w:r w:rsidR="00C16A55">
        <w:rPr>
          <w:rFonts w:cs="Arial"/>
          <w:sz w:val="18"/>
          <w:lang w:eastAsia="cs-CZ"/>
        </w:rPr>
        <w:t>2</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DA00A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DA00AB">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DA00AB">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DA00AB">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DA00AB">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DA00AB">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DA00AB">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DA00AB">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DA00AB">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DA00AB">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DA00AB">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DA00AB">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DA00AB">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DA00A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DA00AB">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DA00A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DA00AB">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DA00AB">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74740330"/>
      <w:r w:rsidRPr="0073389C">
        <w:rPr>
          <w:rFonts w:ascii="Arial" w:hAnsi="Arial"/>
          <w:lang w:val="sk-SK"/>
        </w:rPr>
        <w:lastRenderedPageBreak/>
        <w:t>Úvod</w:t>
      </w:r>
      <w:bookmarkEnd w:id="1"/>
      <w:bookmarkEnd w:id="2"/>
      <w:bookmarkEnd w:id="3"/>
    </w:p>
    <w:p w14:paraId="65E8E028"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5"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74740332"/>
      <w:r w:rsidRPr="0073389C">
        <w:rPr>
          <w:lang w:val="sk-SK"/>
        </w:rPr>
        <w:t>Cieľ príručky pre prijímateľa</w:t>
      </w:r>
      <w:bookmarkEnd w:id="7"/>
      <w:bookmarkEnd w:id="8"/>
      <w:bookmarkEnd w:id="9"/>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74740333"/>
      <w:r w:rsidRPr="0073389C">
        <w:rPr>
          <w:lang w:val="sk-SK"/>
        </w:rPr>
        <w:t>Definícia pojmov</w:t>
      </w:r>
      <w:bookmarkEnd w:id="10"/>
      <w:bookmarkEnd w:id="11"/>
      <w:bookmarkEnd w:id="12"/>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3" w:name="_Toc410907847"/>
      <w:bookmarkStart w:id="14" w:name="_Toc440372857"/>
      <w:bookmarkStart w:id="15" w:name="_Toc74740334"/>
      <w:r>
        <w:rPr>
          <w:lang w:val="sk-SK"/>
        </w:rPr>
        <w:lastRenderedPageBreak/>
        <w:t>Použité s</w:t>
      </w:r>
      <w:r w:rsidR="00AE5A8F" w:rsidRPr="0073389C">
        <w:rPr>
          <w:lang w:val="sk-SK"/>
        </w:rPr>
        <w:t>kratky</w:t>
      </w:r>
      <w:bookmarkEnd w:id="13"/>
      <w:bookmarkEnd w:id="14"/>
      <w:bookmarkEnd w:id="15"/>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6" w:name="_Toc440372858"/>
      <w:bookmarkStart w:id="17" w:name="_Toc74740335"/>
      <w:r w:rsidRPr="0073389C">
        <w:rPr>
          <w:lang w:val="sk-SK"/>
        </w:rPr>
        <w:lastRenderedPageBreak/>
        <w:t>Legislatíva</w:t>
      </w:r>
      <w:bookmarkEnd w:id="16"/>
      <w:bookmarkEnd w:id="17"/>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74740336"/>
      <w:r w:rsidRPr="0073389C">
        <w:rPr>
          <w:rFonts w:ascii="Arial" w:hAnsi="Arial"/>
          <w:lang w:val="sk-SK"/>
        </w:rPr>
        <w:lastRenderedPageBreak/>
        <w:t>Realizácia projektov</w:t>
      </w:r>
      <w:bookmarkEnd w:id="18"/>
      <w:bookmarkEnd w:id="19"/>
      <w:bookmarkEnd w:id="20"/>
    </w:p>
    <w:p w14:paraId="38359EA5"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74740337"/>
      <w:r w:rsidRPr="0073389C">
        <w:rPr>
          <w:lang w:val="sk-SK"/>
        </w:rPr>
        <w:t>Všeobecné informácie k realizácii projektov</w:t>
      </w:r>
      <w:bookmarkEnd w:id="21"/>
      <w:bookmarkEnd w:id="22"/>
      <w:bookmarkEnd w:id="23"/>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74740338"/>
      <w:r w:rsidRPr="0073389C">
        <w:rPr>
          <w:lang w:val="sk-SK"/>
        </w:rPr>
        <w:t>Všeobecné informácie</w:t>
      </w:r>
      <w:bookmarkEnd w:id="24"/>
      <w:bookmarkEnd w:id="25"/>
      <w:bookmarkEnd w:id="26"/>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74740339"/>
      <w:r w:rsidRPr="0073389C">
        <w:rPr>
          <w:lang w:val="sk-SK"/>
        </w:rPr>
        <w:t>Na čo nezabudnúť po podpise zmluvy</w:t>
      </w:r>
      <w:bookmarkEnd w:id="27"/>
      <w:bookmarkEnd w:id="28"/>
      <w:bookmarkEnd w:id="29"/>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74740340"/>
      <w:r w:rsidRPr="0073389C">
        <w:rPr>
          <w:lang w:val="sk-SK"/>
        </w:rPr>
        <w:t>Monitorovanie projektu</w:t>
      </w:r>
      <w:bookmarkEnd w:id="30"/>
      <w:bookmarkEnd w:id="31"/>
      <w:bookmarkEnd w:id="32"/>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4" w:name="_Toc440372864"/>
      <w:bookmarkStart w:id="35"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6" w:name="_Toc440372865"/>
      <w:bookmarkStart w:id="37" w:name="_Toc74740342"/>
      <w:r w:rsidRPr="0073389C">
        <w:rPr>
          <w:lang w:val="sk-SK"/>
        </w:rPr>
        <w:t>Charakter zmien a spôsob posudzovania zmien</w:t>
      </w:r>
      <w:bookmarkEnd w:id="36"/>
      <w:bookmarkEnd w:id="37"/>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w:t>
      </w:r>
      <w:r w:rsidR="0085571F" w:rsidRPr="0085571F">
        <w:lastRenderedPageBreak/>
        <w:t xml:space="preserve">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74740343"/>
      <w:r w:rsidRPr="0073389C">
        <w:rPr>
          <w:lang w:val="sk-SK"/>
        </w:rPr>
        <w:t>Administrácia zmenového konania</w:t>
      </w:r>
      <w:bookmarkEnd w:id="38"/>
      <w:bookmarkEnd w:id="39"/>
      <w:bookmarkEnd w:id="40"/>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41" w:name="_Toc410031665"/>
      <w:bookmarkStart w:id="42"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74740344"/>
      <w:r w:rsidRPr="0073389C">
        <w:rPr>
          <w:lang w:val="sk-SK"/>
        </w:rPr>
        <w:t>Ukončenie zmluvného vzťahu</w:t>
      </w:r>
      <w:bookmarkEnd w:id="41"/>
      <w:bookmarkEnd w:id="42"/>
      <w:bookmarkEnd w:id="43"/>
      <w:bookmarkEnd w:id="44"/>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74740345"/>
      <w:r w:rsidRPr="0073389C">
        <w:rPr>
          <w:lang w:val="sk-SK"/>
        </w:rPr>
        <w:t>Finančné riadenie</w:t>
      </w:r>
      <w:bookmarkEnd w:id="45"/>
      <w:bookmarkEnd w:id="46"/>
      <w:bookmarkEnd w:id="47"/>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74740346"/>
      <w:r w:rsidRPr="0073389C">
        <w:rPr>
          <w:lang w:val="sk-SK"/>
        </w:rPr>
        <w:t>Vedenie účtovníct</w:t>
      </w:r>
      <w:r w:rsidR="004A616F" w:rsidRPr="0073389C">
        <w:rPr>
          <w:lang w:val="sk-SK"/>
        </w:rPr>
        <w:t>va</w:t>
      </w:r>
      <w:bookmarkEnd w:id="48"/>
      <w:bookmarkEnd w:id="49"/>
      <w:bookmarkEnd w:id="50"/>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74740347"/>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4B6D4FD5" w14:textId="6E1B0EE1"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4" w:name="_Toc440372871"/>
      <w:r w:rsidRPr="00E135DC">
        <w:rPr>
          <w:b/>
        </w:rPr>
        <w:t>Platby vo vzťahu prijímateľ – dodávateľ/zhotoviteľ</w:t>
      </w:r>
      <w:bookmarkEnd w:id="54"/>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5" w:name="_Toc440372872"/>
      <w:bookmarkStart w:id="56" w:name="_Toc74740348"/>
      <w:r w:rsidRPr="0073389C">
        <w:rPr>
          <w:lang w:val="sk-SK"/>
        </w:rPr>
        <w:t>Oprávnenosť výdavkov</w:t>
      </w:r>
      <w:bookmarkEnd w:id="53"/>
      <w:bookmarkEnd w:id="55"/>
      <w:bookmarkEnd w:id="56"/>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74740349"/>
      <w:r w:rsidRPr="0073389C">
        <w:rPr>
          <w:lang w:val="sk-SK"/>
        </w:rPr>
        <w:t>Postupy pri žiadosti o platbu</w:t>
      </w:r>
      <w:bookmarkEnd w:id="58"/>
      <w:bookmarkEnd w:id="59"/>
      <w:bookmarkEnd w:id="60"/>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1F16C3D4"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46059019" w14:textId="77777777" w:rsidR="00CB6020" w:rsidRDefault="00CB6020" w:rsidP="001F73A1">
      <w:pPr>
        <w:spacing w:before="120" w:after="120" w:line="288" w:lineRule="auto"/>
        <w:jc w:val="both"/>
      </w:pPr>
    </w:p>
    <w:p w14:paraId="49F37B9C" w14:textId="77777777" w:rsidR="00CB6020" w:rsidRDefault="00CB6020" w:rsidP="001F73A1">
      <w:pPr>
        <w:spacing w:before="120" w:after="120" w:line="288" w:lineRule="auto"/>
        <w:jc w:val="both"/>
      </w:pPr>
    </w:p>
    <w:p w14:paraId="0A37FFC5" w14:textId="77777777" w:rsidR="00CB6020" w:rsidRDefault="00CB6020" w:rsidP="001F73A1">
      <w:pPr>
        <w:spacing w:before="120" w:after="120" w:line="288" w:lineRule="auto"/>
        <w:jc w:val="both"/>
      </w:pPr>
    </w:p>
    <w:p w14:paraId="4D37E983" w14:textId="77777777" w:rsidR="00CB6020" w:rsidRDefault="00CB6020" w:rsidP="001F73A1">
      <w:pPr>
        <w:spacing w:before="120" w:after="120" w:line="288" w:lineRule="auto"/>
        <w:jc w:val="both"/>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74740350"/>
      <w:r w:rsidRPr="0073389C">
        <w:rPr>
          <w:lang w:val="sk-SK"/>
        </w:rPr>
        <w:t>Špecifiká jednotlivých systémov financovania</w:t>
      </w:r>
      <w:bookmarkEnd w:id="61"/>
      <w:bookmarkEnd w:id="62"/>
      <w:bookmarkEnd w:id="63"/>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lastRenderedPageBreak/>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lastRenderedPageBreak/>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lastRenderedPageBreak/>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xml:space="preserve">, resp. odo dňa </w:t>
      </w:r>
      <w:r w:rsidR="001D3A7D" w:rsidRPr="0073389C">
        <w:lastRenderedPageBreak/>
        <w:t>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lastRenderedPageBreak/>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w:t>
      </w:r>
      <w:r w:rsidR="009A5D87" w:rsidRPr="009A5D87">
        <w:rPr>
          <w:rFonts w:cs="Arial"/>
          <w:szCs w:val="19"/>
        </w:rPr>
        <w:lastRenderedPageBreak/>
        <w:t>(zúčtovanie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AA102A4"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lastRenderedPageBreak/>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74740351"/>
      <w:r w:rsidRPr="0073389C">
        <w:rPr>
          <w:caps/>
          <w:lang w:val="sk-SK" w:eastAsia="cs-CZ"/>
        </w:rPr>
        <w:t>Ú</w:t>
      </w:r>
      <w:r w:rsidRPr="0073389C">
        <w:rPr>
          <w:lang w:val="sk-SK" w:eastAsia="cs-CZ"/>
        </w:rPr>
        <w:t>čtovné doklady a ich prílohy</w:t>
      </w:r>
      <w:bookmarkEnd w:id="64"/>
      <w:bookmarkEnd w:id="65"/>
      <w:bookmarkEnd w:id="66"/>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w:t>
      </w:r>
      <w:r w:rsidRPr="0073389C">
        <w:rPr>
          <w:color w:val="000000"/>
          <w:lang w:eastAsia="cs-CZ"/>
        </w:rPr>
        <w:lastRenderedPageBreak/>
        <w:t xml:space="preserve">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23900EE3" w14:textId="37977526"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112"/>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 xml:space="preserve">prijímateľ je povinný označiť </w:t>
      </w:r>
      <w:r w:rsidR="009D7F63" w:rsidRPr="0073389C">
        <w:rPr>
          <w:b/>
          <w:bCs/>
          <w:lang w:val="sk-SK"/>
        </w:rPr>
        <w:lastRenderedPageBreak/>
        <w:t>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2D9E6049"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w:t>
      </w:r>
      <w:r w:rsidR="00D830FC">
        <w:rPr>
          <w:rFonts w:eastAsia="Times New Roman" w:cs="Arial"/>
          <w:b/>
          <w:color w:val="auto"/>
          <w:szCs w:val="19"/>
          <w:lang w:val="sk-SK" w:eastAsia="en-US"/>
        </w:rPr>
        <w:lastRenderedPageBreak/>
        <w:t xml:space="preserve">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117"/>
      </w:r>
      <w:bookmarkEnd w:id="116"/>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lastRenderedPageBreak/>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7EBBB42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lastRenderedPageBreak/>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74740352"/>
      <w:r w:rsidR="009D7F63" w:rsidRPr="0073389C">
        <w:rPr>
          <w:lang w:val="sk-SK"/>
        </w:rPr>
        <w:t>Nezrovnalosti a vysporiadanie finančných vzťahov</w:t>
      </w:r>
      <w:bookmarkEnd w:id="117"/>
      <w:bookmarkEnd w:id="118"/>
      <w:bookmarkEnd w:id="119"/>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 xml:space="preserve">nadväznosti na schválenie/prerokovanie/zaslanie/oboznámenie/doručenie oficiálneho </w:t>
      </w:r>
      <w:r w:rsidRPr="00CB1BAB">
        <w:lastRenderedPageBreak/>
        <w:t>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lastRenderedPageBreak/>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 xml:space="preserve">podľa </w:t>
      </w:r>
      <w:r w:rsidRPr="0073389C">
        <w:rPr>
          <w:rFonts w:ascii="Arial" w:hAnsi="Arial" w:cs="Arial"/>
          <w:sz w:val="19"/>
          <w:szCs w:val="19"/>
          <w:lang w:val="sk-SK" w:eastAsia="en-US"/>
        </w:rPr>
        <w:lastRenderedPageBreak/>
        <w:t>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w:t>
      </w:r>
      <w:r w:rsidRPr="000628E2">
        <w:rPr>
          <w:rStyle w:val="normaltextrun"/>
          <w:rFonts w:ascii="Arial" w:hAnsi="Arial" w:cs="Arial"/>
          <w:b/>
          <w:bCs/>
          <w:sz w:val="19"/>
          <w:szCs w:val="19"/>
        </w:rPr>
        <w:lastRenderedPageBreak/>
        <w:t xml:space="preserve">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lastRenderedPageBreak/>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74740353"/>
      <w:bookmarkEnd w:id="121"/>
      <w:r w:rsidRPr="0073389C">
        <w:rPr>
          <w:lang w:val="sk-SK"/>
        </w:rPr>
        <w:t>Verejné obstarávanie</w:t>
      </w:r>
      <w:bookmarkEnd w:id="122"/>
      <w:bookmarkEnd w:id="123"/>
      <w:bookmarkEnd w:id="124"/>
    </w:p>
    <w:p w14:paraId="07CEB37B" w14:textId="77777777"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0"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1"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1" w:name="_Ref418020975"/>
            <w:bookmarkStart w:id="132" w:name="_Ref418020987"/>
            <w:bookmarkStart w:id="133" w:name="_Ref418021052"/>
            <w:bookmarkStart w:id="134" w:name="_Ref418021057"/>
            <w:bookmarkStart w:id="135" w:name="_Ref418021061"/>
            <w:bookmarkStart w:id="136"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1"/>
            <w:bookmarkEnd w:id="132"/>
            <w:bookmarkEnd w:id="133"/>
            <w:bookmarkEnd w:id="134"/>
            <w:bookmarkEnd w:id="135"/>
            <w:bookmarkEnd w:id="136"/>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7"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7"/>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8" w:name="_Toc359942925"/>
      <w:bookmarkStart w:id="139" w:name="_Toc359943221"/>
      <w:bookmarkStart w:id="140" w:name="_Toc359943517"/>
      <w:bookmarkStart w:id="141" w:name="_Toc359943819"/>
      <w:bookmarkStart w:id="142" w:name="_Toc359944121"/>
      <w:bookmarkStart w:id="143" w:name="_Toc359944421"/>
      <w:bookmarkStart w:id="144" w:name="_Toc360024481"/>
      <w:bookmarkStart w:id="145" w:name="_Toc360030476"/>
      <w:bookmarkStart w:id="146" w:name="_Toc360031226"/>
      <w:bookmarkStart w:id="147" w:name="_Toc360109828"/>
      <w:bookmarkStart w:id="148" w:name="_Toc360110138"/>
      <w:bookmarkStart w:id="149" w:name="_Toc360118328"/>
      <w:bookmarkStart w:id="150" w:name="_Toc360118643"/>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18000109"/>
      <w:bookmarkStart w:id="165" w:name="_Toc440372890"/>
      <w:bookmarkStart w:id="166" w:name="_Toc74740354"/>
      <w:bookmarkStart w:id="167" w:name="_Toc410907880"/>
      <w:bookmarkEnd w:id="129"/>
      <w:bookmarkEnd w:id="13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73389C">
        <w:rPr>
          <w:rFonts w:ascii="Arial" w:hAnsi="Arial"/>
          <w:lang w:val="sk-SK"/>
        </w:rPr>
        <w:lastRenderedPageBreak/>
        <w:t>Kontrola a overovanie oprávnenosti výdavkov</w:t>
      </w:r>
      <w:bookmarkEnd w:id="165"/>
      <w:bookmarkEnd w:id="166"/>
      <w:r w:rsidRPr="0073389C">
        <w:rPr>
          <w:rFonts w:ascii="Arial" w:hAnsi="Arial"/>
          <w:lang w:val="sk-SK"/>
        </w:rPr>
        <w:t xml:space="preserve"> </w:t>
      </w:r>
      <w:bookmarkEnd w:id="167"/>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8" w:name="_Toc410907881"/>
      <w:bookmarkStart w:id="169" w:name="_Toc440372891"/>
      <w:bookmarkStart w:id="170" w:name="_Toc74740355"/>
      <w:r w:rsidRPr="0073389C">
        <w:rPr>
          <w:lang w:val="sk-SK"/>
        </w:rPr>
        <w:t xml:space="preserve">Administratívna </w:t>
      </w:r>
      <w:r w:rsidR="00F17DE9">
        <w:rPr>
          <w:lang w:val="sk-SK"/>
        </w:rPr>
        <w:t xml:space="preserve">finančná </w:t>
      </w:r>
      <w:r w:rsidRPr="0073389C">
        <w:rPr>
          <w:lang w:val="sk-SK"/>
        </w:rPr>
        <w:t>kontrola</w:t>
      </w:r>
      <w:bookmarkEnd w:id="168"/>
      <w:bookmarkEnd w:id="169"/>
      <w:bookmarkEnd w:id="170"/>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1" w:name="_Toc410907882"/>
      <w:bookmarkStart w:id="172" w:name="_Toc440372892"/>
      <w:bookmarkStart w:id="173" w:name="_Toc74740356"/>
      <w:r>
        <w:rPr>
          <w:lang w:val="sk-SK"/>
        </w:rPr>
        <w:t>Finančná k</w:t>
      </w:r>
      <w:r w:rsidR="009D7F63" w:rsidRPr="0073389C">
        <w:rPr>
          <w:lang w:val="sk-SK"/>
        </w:rPr>
        <w:t>ontrola na mieste</w:t>
      </w:r>
      <w:bookmarkEnd w:id="171"/>
      <w:bookmarkEnd w:id="172"/>
      <w:bookmarkEnd w:id="173"/>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174"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5" w:name="_Toc440372893"/>
      <w:bookmarkStart w:id="176" w:name="_Toc74740357"/>
      <w:r w:rsidRPr="0073389C">
        <w:rPr>
          <w:rFonts w:ascii="Arial" w:hAnsi="Arial"/>
          <w:lang w:val="sk-SK"/>
        </w:rPr>
        <w:lastRenderedPageBreak/>
        <w:t>Pr</w:t>
      </w:r>
      <w:r>
        <w:rPr>
          <w:rFonts w:ascii="Arial" w:hAnsi="Arial"/>
          <w:lang w:val="sk-SK"/>
        </w:rPr>
        <w:t>echodné a záverečné ustanovenia</w:t>
      </w:r>
      <w:bookmarkEnd w:id="175"/>
      <w:bookmarkEnd w:id="176"/>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7" w:name="_Toc440372894"/>
      <w:bookmarkStart w:id="178" w:name="_Toc74740358"/>
      <w:r w:rsidRPr="0073389C">
        <w:rPr>
          <w:rFonts w:ascii="Arial" w:hAnsi="Arial"/>
          <w:lang w:val="sk-SK"/>
        </w:rPr>
        <w:lastRenderedPageBreak/>
        <w:t>Prílohy</w:t>
      </w:r>
      <w:bookmarkEnd w:id="174"/>
      <w:bookmarkEnd w:id="177"/>
      <w:bookmarkEnd w:id="178"/>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2"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705B630B" w:rsidR="007F77C1" w:rsidRDefault="00B1516C" w:rsidP="0029700B">
      <w:pPr>
        <w:pStyle w:val="Nadpis1"/>
        <w:numPr>
          <w:ilvl w:val="0"/>
          <w:numId w:val="0"/>
        </w:numPr>
        <w:rPr>
          <w:rFonts w:ascii="Arial" w:hAnsi="Arial"/>
          <w:lang w:val="sk-SK"/>
        </w:rPr>
      </w:pPr>
      <w:bookmarkStart w:id="179" w:name="_Toc74740359"/>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179"/>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23"/>
      <w:footerReference w:type="first" r:id="rId2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34D4E" w14:textId="77777777" w:rsidR="00DA00AB" w:rsidRDefault="00DA00AB">
      <w:r>
        <w:separator/>
      </w:r>
    </w:p>
    <w:p w14:paraId="75998EF0" w14:textId="77777777" w:rsidR="00DA00AB" w:rsidRDefault="00DA00AB"/>
  </w:endnote>
  <w:endnote w:type="continuationSeparator" w:id="0">
    <w:p w14:paraId="61F6B51D" w14:textId="77777777" w:rsidR="00DA00AB" w:rsidRDefault="00DA00AB">
      <w:r>
        <w:continuationSeparator/>
      </w:r>
    </w:p>
    <w:p w14:paraId="508F032F" w14:textId="77777777" w:rsidR="00DA00AB" w:rsidRDefault="00DA00AB"/>
  </w:endnote>
  <w:endnote w:type="continuationNotice" w:id="1">
    <w:p w14:paraId="7868CA2D" w14:textId="77777777" w:rsidR="00DA00AB" w:rsidRDefault="00DA0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73322026" w:rsidR="002D75A6" w:rsidRDefault="002D75A6">
    <w:pPr>
      <w:pStyle w:val="Pta"/>
      <w:jc w:val="right"/>
    </w:pPr>
    <w:r>
      <w:fldChar w:fldCharType="begin"/>
    </w:r>
    <w:r>
      <w:instrText xml:space="preserve"> PAGE   \* MERGEFORMAT </w:instrText>
    </w:r>
    <w:r>
      <w:fldChar w:fldCharType="separate"/>
    </w:r>
    <w:r w:rsidR="0039008E">
      <w:rPr>
        <w:noProof/>
      </w:rPr>
      <w:t>31</w:t>
    </w:r>
    <w:r>
      <w:rPr>
        <w:noProof/>
      </w:rPr>
      <w:fldChar w:fldCharType="end"/>
    </w:r>
  </w:p>
  <w:p w14:paraId="2C36D00B" w14:textId="77777777" w:rsidR="002D75A6" w:rsidRPr="003530AF" w:rsidRDefault="002D75A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5C3B7154" w:rsidR="002D75A6" w:rsidRDefault="002D75A6">
        <w:pPr>
          <w:pStyle w:val="Pta"/>
          <w:jc w:val="right"/>
        </w:pPr>
        <w:r>
          <w:fldChar w:fldCharType="begin"/>
        </w:r>
        <w:r>
          <w:instrText>PAGE   \* MERGEFORMAT</w:instrText>
        </w:r>
        <w:r>
          <w:fldChar w:fldCharType="separate"/>
        </w:r>
        <w:r w:rsidR="0039008E" w:rsidRPr="0039008E">
          <w:rPr>
            <w:noProof/>
            <w:lang w:val="sk-SK"/>
          </w:rPr>
          <w:t>1</w:t>
        </w:r>
        <w:r>
          <w:fldChar w:fldCharType="end"/>
        </w:r>
      </w:p>
    </w:sdtContent>
  </w:sdt>
  <w:p w14:paraId="3843E05C" w14:textId="77777777" w:rsidR="002D75A6" w:rsidRDefault="002D75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3974B" w14:textId="77777777" w:rsidR="00DA00AB" w:rsidRDefault="00DA00AB">
      <w:r>
        <w:separator/>
      </w:r>
    </w:p>
    <w:p w14:paraId="0B2FF77C" w14:textId="77777777" w:rsidR="00DA00AB" w:rsidRDefault="00DA00AB"/>
  </w:footnote>
  <w:footnote w:type="continuationSeparator" w:id="0">
    <w:p w14:paraId="1623727E" w14:textId="77777777" w:rsidR="00DA00AB" w:rsidRDefault="00DA00AB">
      <w:r>
        <w:continuationSeparator/>
      </w:r>
    </w:p>
    <w:p w14:paraId="68EBFDE6" w14:textId="77777777" w:rsidR="00DA00AB" w:rsidRDefault="00DA00AB"/>
  </w:footnote>
  <w:footnote w:type="continuationNotice" w:id="1">
    <w:p w14:paraId="625EC417" w14:textId="77777777" w:rsidR="00DA00AB" w:rsidRDefault="00DA00AB"/>
  </w:footnote>
  <w:footnote w:id="2">
    <w:p w14:paraId="1788BD73" w14:textId="23B51D62" w:rsidR="002D75A6" w:rsidRPr="00CA64B9" w:rsidRDefault="002D75A6">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2D75A6" w:rsidRPr="009D7F63" w:rsidRDefault="002D75A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2D75A6" w:rsidRPr="009D7F63" w:rsidRDefault="002D75A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2D75A6" w:rsidRPr="009D7F63" w:rsidRDefault="002D75A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2D75A6" w:rsidRPr="005755D7" w:rsidRDefault="002D75A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2D75A6" w:rsidRPr="00735615" w:rsidRDefault="002D75A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2D75A6" w:rsidRDefault="002D75A6"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2D75A6" w:rsidRDefault="002D75A6"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2D75A6" w:rsidRPr="00EA00BD" w:rsidRDefault="002D75A6">
      <w:pPr>
        <w:pStyle w:val="Textpoznmkypodiarou"/>
        <w:rPr>
          <w:lang w:val="sk-SK"/>
        </w:rPr>
      </w:pPr>
    </w:p>
  </w:footnote>
  <w:footnote w:id="9">
    <w:p w14:paraId="3590E41A" w14:textId="77777777" w:rsidR="002D75A6" w:rsidRDefault="002D75A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2D75A6" w:rsidRPr="0063712E" w:rsidRDefault="002D75A6"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2D75A6" w:rsidRPr="009D7F63" w:rsidRDefault="002D75A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2D75A6" w:rsidRPr="0063712E" w:rsidRDefault="002D75A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2D75A6" w:rsidRPr="00992A14" w:rsidRDefault="002D75A6"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2D75A6" w:rsidRPr="003911A6" w:rsidRDefault="002D75A6">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2D75A6" w:rsidRPr="00F20EE9" w:rsidRDefault="002D75A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2D75A6" w:rsidRPr="005D70A1" w:rsidRDefault="002D75A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2D75A6" w:rsidRPr="00C44602" w:rsidRDefault="002D75A6"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2D75A6" w:rsidRPr="00EA330D" w:rsidRDefault="002D75A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2D75A6" w:rsidRPr="00852446" w:rsidRDefault="002D75A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2D75A6" w:rsidRPr="00E25071" w:rsidRDefault="002D75A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2D75A6" w:rsidRPr="00EA00BD" w:rsidRDefault="002D75A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2D75A6" w:rsidRPr="00597E10" w:rsidRDefault="002D75A6"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2D75A6" w:rsidRPr="00B25E05" w:rsidRDefault="002D75A6">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2D75A6" w:rsidRPr="009D7F63" w:rsidRDefault="002D75A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2D75A6" w:rsidRPr="009D7F63" w:rsidRDefault="002D75A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2D75A6" w:rsidRPr="007D7535" w:rsidRDefault="002D75A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2D75A6" w:rsidRPr="009D7F63" w:rsidRDefault="002D75A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2D75A6" w:rsidRPr="009D7F63" w:rsidRDefault="002D75A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2D75A6" w:rsidRPr="009D7F63" w:rsidRDefault="002D75A6"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2D75A6" w:rsidRPr="009D7F63" w:rsidRDefault="002D75A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2D75A6" w:rsidRPr="009D7F63" w:rsidRDefault="002D75A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2D75A6" w:rsidRPr="00041D2E" w:rsidRDefault="002D75A6" w:rsidP="00041D2E">
      <w:pPr>
        <w:pStyle w:val="Textpoznmkypodiarou"/>
        <w:rPr>
          <w:lang w:val="sk-SK"/>
        </w:rPr>
      </w:pPr>
      <w:r w:rsidRPr="009D7F63">
        <w:rPr>
          <w:rFonts w:cs="Arial"/>
          <w:szCs w:val="16"/>
          <w:lang w:val="sk-SK" w:eastAsia="cs-CZ"/>
        </w:rPr>
        <w:t>4. pohonné hmoty.</w:t>
      </w:r>
    </w:p>
  </w:footnote>
  <w:footnote w:id="28">
    <w:p w14:paraId="784C7747" w14:textId="77777777" w:rsidR="002D75A6" w:rsidRPr="009D7F63" w:rsidRDefault="002D75A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2D75A6" w:rsidRDefault="002D75A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2D75A6" w:rsidRPr="00735615" w:rsidRDefault="002D75A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2D75A6" w:rsidRPr="009D7F63" w:rsidRDefault="002D75A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2D75A6" w:rsidRPr="009D7F63" w:rsidRDefault="002D75A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2D75A6" w:rsidRDefault="002D75A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2D75A6" w:rsidRPr="009D7F63" w:rsidRDefault="002D75A6">
      <w:pPr>
        <w:pStyle w:val="Textpoznmkypodiarou"/>
        <w:rPr>
          <w:rFonts w:cs="Arial"/>
          <w:szCs w:val="16"/>
          <w:lang w:val="sk-SK"/>
        </w:rPr>
      </w:pPr>
    </w:p>
  </w:footnote>
  <w:footnote w:id="33">
    <w:p w14:paraId="7F1147A2" w14:textId="3AB753A1" w:rsidR="002D75A6" w:rsidRPr="001B311E" w:rsidRDefault="002D75A6">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2D75A6" w:rsidRPr="001B311E" w:rsidRDefault="002D75A6">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2D75A6" w:rsidRPr="002D4628" w:rsidRDefault="002D75A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2D75A6" w:rsidRPr="009D7F63" w:rsidRDefault="002D75A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2D75A6" w:rsidRPr="006E4CC8" w:rsidRDefault="002D75A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2D75A6" w:rsidRPr="007F7349" w:rsidRDefault="002D75A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2D75A6" w:rsidRPr="00F41F62" w:rsidRDefault="002D75A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2D75A6" w:rsidRPr="009D7F63" w:rsidRDefault="002D75A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2D75A6" w:rsidRDefault="002D75A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2D75A6" w:rsidRDefault="002D75A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2D75A6" w:rsidRDefault="002D75A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2D75A6" w:rsidRPr="004F28ED" w:rsidRDefault="002D75A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2D75A6" w:rsidRPr="00B25E05" w:rsidRDefault="002D75A6"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2D75A6" w:rsidRPr="0031793F" w:rsidRDefault="002D75A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2D75A6" w:rsidRPr="00E1641D" w:rsidRDefault="002D75A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2D75A6" w:rsidRPr="0029658C" w:rsidRDefault="002D75A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2D75A6" w:rsidRDefault="002D75A6"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2D75A6" w:rsidRPr="0029658C" w:rsidRDefault="002D75A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2D75A6" w:rsidRPr="00765644" w:rsidRDefault="002D75A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2D75A6" w:rsidRDefault="002D75A6"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2D75A6" w:rsidRDefault="002D75A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2D75A6" w:rsidRDefault="002D75A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2D75A6" w:rsidRPr="00033E1E" w:rsidRDefault="002D75A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2D75A6" w:rsidRPr="00B8602D" w:rsidRDefault="002D75A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2D75A6" w:rsidRPr="00BD5C09" w:rsidRDefault="002D75A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2D75A6" w:rsidRPr="00867B4C" w:rsidRDefault="002D75A6"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2D75A6" w:rsidRPr="00EA00BD" w:rsidRDefault="002D75A6"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2D75A6" w:rsidRPr="00EA00BD" w:rsidRDefault="002D75A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2D75A6" w:rsidRPr="00736D46" w:rsidRDefault="002D75A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2D75A6" w:rsidRPr="00736D46" w:rsidRDefault="002D75A6">
      <w:pPr>
        <w:pStyle w:val="Textpoznmkypodiarou"/>
        <w:rPr>
          <w:lang w:val="sk-SK"/>
        </w:rPr>
      </w:pPr>
    </w:p>
  </w:footnote>
  <w:footnote w:id="56">
    <w:p w14:paraId="3B1DDFE6" w14:textId="77777777" w:rsidR="002D75A6" w:rsidRPr="00965E93" w:rsidRDefault="002D75A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2D75A6" w:rsidRPr="009D7F63" w:rsidRDefault="002D75A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2D75A6" w:rsidRPr="009D7F63" w:rsidRDefault="002D75A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2D75A6" w:rsidRPr="009D7F63" w:rsidRDefault="002D75A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2D75A6" w:rsidRPr="009D7F63" w:rsidRDefault="002D75A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2D75A6" w:rsidRPr="009D7F63" w:rsidRDefault="002D75A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2D75A6" w:rsidRPr="0064452F" w:rsidRDefault="002D75A6"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2D75A6" w:rsidRPr="00062F88" w:rsidRDefault="002D75A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2D75A6" w:rsidRDefault="002D75A6"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2D75A6" w:rsidRPr="00F72B7B" w:rsidRDefault="002D75A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2D75A6" w:rsidRDefault="002D75A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2D75A6" w:rsidRDefault="002D75A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2D75A6" w:rsidRPr="00AF0A84" w:rsidRDefault="002D75A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2D75A6" w:rsidRPr="009D7F63" w:rsidRDefault="002D75A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2D75A6" w:rsidRDefault="002D75A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2D75A6" w:rsidRPr="00B275B2" w:rsidRDefault="002D75A6" w:rsidP="00AB15E6">
      <w:pPr>
        <w:pStyle w:val="Textpoznmkypodiarou"/>
        <w:jc w:val="both"/>
        <w:rPr>
          <w:lang w:val="sk-SK"/>
        </w:rPr>
      </w:pPr>
      <w:r>
        <w:rPr>
          <w:lang w:val="sk-SK"/>
        </w:rPr>
        <w:t xml:space="preserve"> </w:t>
      </w:r>
    </w:p>
  </w:footnote>
  <w:footnote w:id="73">
    <w:p w14:paraId="4CCCB3F6"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2D75A6" w:rsidRPr="00EA00BD" w:rsidRDefault="002D75A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2D75A6" w:rsidRPr="001277DD" w:rsidRDefault="002D75A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2D75A6" w:rsidRPr="001277DD" w:rsidRDefault="002D75A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2D75A6" w:rsidRPr="00923BC1" w:rsidRDefault="002D75A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2D75A6" w:rsidRPr="00772F95" w:rsidRDefault="002D75A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2D75A6" w:rsidRPr="008A522F" w:rsidRDefault="002D75A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2D75A6" w:rsidRPr="00CE0C11" w:rsidRDefault="002D75A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2D75A6" w:rsidRPr="00621D47" w:rsidRDefault="002D75A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2D75A6" w:rsidRPr="00391F1C" w:rsidRDefault="002D75A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2D75A6" w:rsidRPr="009D7F63" w:rsidRDefault="002D75A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2D75A6" w:rsidRPr="009D7F63" w:rsidRDefault="002D75A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2D75A6" w:rsidRPr="009D7F63" w:rsidRDefault="002D75A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2D75A6" w:rsidRPr="009D7F63" w:rsidRDefault="002D75A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2D75A6" w:rsidRPr="009D7F63" w:rsidRDefault="002D75A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2D75A6" w:rsidRPr="009D7F63" w:rsidRDefault="002D75A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2D75A6" w:rsidRPr="00405EED" w:rsidRDefault="002D75A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2D75A6" w:rsidRPr="009D7F63" w:rsidRDefault="002D75A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2D75A6" w:rsidRPr="009D7F63" w:rsidRDefault="002D75A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2D75A6" w:rsidRPr="009D7F63" w:rsidRDefault="002D75A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2D75A6" w:rsidRPr="009D7F63" w:rsidRDefault="002D75A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2D75A6" w:rsidRPr="009D7F63" w:rsidRDefault="002D75A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2D75A6" w:rsidRPr="009D7F63" w:rsidRDefault="002D75A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2D75A6" w:rsidRPr="009D7F63" w:rsidRDefault="002D75A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2D75A6" w:rsidRPr="001A7C8D" w:rsidRDefault="002D75A6">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2D75A6" w:rsidRPr="0064452F" w:rsidRDefault="002D75A6"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2D75A6" w:rsidRPr="009D7F63" w:rsidRDefault="002D75A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2D75A6" w:rsidRPr="009D7F63" w:rsidRDefault="002D75A6">
      <w:pPr>
        <w:pStyle w:val="Textpoznmkypodiarou"/>
        <w:rPr>
          <w:rFonts w:cs="Arial"/>
          <w:szCs w:val="16"/>
          <w:lang w:val="sk-SK"/>
        </w:rPr>
      </w:pPr>
    </w:p>
  </w:footnote>
  <w:footnote w:id="101">
    <w:p w14:paraId="7398D789" w14:textId="77777777" w:rsidR="002D75A6" w:rsidRPr="009D7F63" w:rsidRDefault="002D75A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729C9F71" w14:textId="7FB2E36E" w:rsidR="002D75A6" w:rsidRPr="0029700B" w:rsidRDefault="002D75A6">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2D75A6" w:rsidRPr="0063712E" w:rsidRDefault="002D75A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2D75A6" w:rsidRPr="0029700B" w:rsidRDefault="002D75A6">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2D75A6" w:rsidRPr="009D7F63" w:rsidRDefault="002D75A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2D75A6" w:rsidRDefault="002D75A6"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2D75A6" w:rsidRPr="009D7F63" w:rsidRDefault="002D75A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2D75A6" w:rsidRDefault="002D75A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2D75A6" w:rsidRPr="0029658C" w:rsidRDefault="002D75A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2D75A6" w:rsidRPr="009D7F63" w:rsidRDefault="002D75A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2D75A6" w:rsidRPr="009D7F63" w:rsidRDefault="002D75A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2D75A6" w:rsidRPr="009D7F63" w:rsidRDefault="002D75A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2D75A6" w:rsidRPr="002D4DD9" w:rsidRDefault="002D75A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2D75A6" w:rsidRPr="002D4DD9" w:rsidRDefault="002D75A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693606D0" w:rsidR="002D75A6" w:rsidRPr="00666AC8" w:rsidRDefault="002D75A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3">
    <w:p w14:paraId="78551956" w14:textId="77777777" w:rsidR="002D75A6" w:rsidRPr="002D4DD9" w:rsidRDefault="002D75A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4">
    <w:p w14:paraId="73B9E602" w14:textId="77777777" w:rsidR="002D75A6" w:rsidRPr="002D4DD9" w:rsidRDefault="002D75A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5">
    <w:p w14:paraId="3DB9DEFA"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12BE3141" w:rsidR="002D75A6" w:rsidRPr="00DB1B99" w:rsidRDefault="002D75A6"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7">
    <w:p w14:paraId="43D25DB5" w14:textId="77777777" w:rsidR="002D75A6" w:rsidRPr="002D4DD9" w:rsidRDefault="002D75A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2D75A6" w:rsidRPr="009D7F63" w:rsidRDefault="002D75A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C35E428" w:rsidR="002D75A6" w:rsidRPr="00DD30A9" w:rsidRDefault="002D75A6"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0">
    <w:p w14:paraId="727F53EE" w14:textId="5EAC881E" w:rsidR="002D75A6" w:rsidRPr="00365D81" w:rsidRDefault="002D75A6"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2D75A6" w:rsidRPr="009D7F63" w:rsidRDefault="002D75A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2D75A6" w:rsidRDefault="002D75A6"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2D75A6" w:rsidRDefault="002D75A6"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2D75A6" w:rsidRDefault="002D75A6"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2D75A6" w:rsidRPr="008D4874" w:rsidRDefault="002D75A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2D75A6" w:rsidRPr="00A9227A" w:rsidRDefault="002D75A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8">
    <w:p w14:paraId="7A914117" w14:textId="77777777" w:rsidR="002D75A6" w:rsidRPr="009D7F63" w:rsidRDefault="002D75A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2D75A6" w:rsidRDefault="002D75A6"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2D75A6" w:rsidRPr="009D7F63" w:rsidRDefault="002D75A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5">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7">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3"/>
  </w:num>
  <w:num w:numId="4">
    <w:abstractNumId w:val="26"/>
  </w:num>
  <w:num w:numId="5">
    <w:abstractNumId w:val="55"/>
  </w:num>
  <w:num w:numId="6">
    <w:abstractNumId w:val="154"/>
  </w:num>
  <w:num w:numId="7">
    <w:abstractNumId w:val="153"/>
  </w:num>
  <w:num w:numId="8">
    <w:abstractNumId w:val="110"/>
  </w:num>
  <w:num w:numId="9">
    <w:abstractNumId w:val="132"/>
  </w:num>
  <w:num w:numId="10">
    <w:abstractNumId w:val="67"/>
  </w:num>
  <w:num w:numId="11">
    <w:abstractNumId w:val="107"/>
  </w:num>
  <w:num w:numId="12">
    <w:abstractNumId w:val="141"/>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3"/>
  </w:num>
  <w:num w:numId="20">
    <w:abstractNumId w:val="36"/>
  </w:num>
  <w:num w:numId="21">
    <w:abstractNumId w:val="78"/>
  </w:num>
  <w:num w:numId="22">
    <w:abstractNumId w:val="96"/>
  </w:num>
  <w:num w:numId="23">
    <w:abstractNumId w:val="125"/>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2"/>
  </w:num>
  <w:num w:numId="28">
    <w:abstractNumId w:val="100"/>
  </w:num>
  <w:num w:numId="29">
    <w:abstractNumId w:val="133"/>
  </w:num>
  <w:num w:numId="30">
    <w:abstractNumId w:val="108"/>
  </w:num>
  <w:num w:numId="31">
    <w:abstractNumId w:val="148"/>
  </w:num>
  <w:num w:numId="32">
    <w:abstractNumId w:val="128"/>
  </w:num>
  <w:num w:numId="33">
    <w:abstractNumId w:val="137"/>
  </w:num>
  <w:num w:numId="34">
    <w:abstractNumId w:val="143"/>
  </w:num>
  <w:num w:numId="35">
    <w:abstractNumId w:val="54"/>
  </w:num>
  <w:num w:numId="36">
    <w:abstractNumId w:val="65"/>
  </w:num>
  <w:num w:numId="37">
    <w:abstractNumId w:val="62"/>
  </w:num>
  <w:num w:numId="38">
    <w:abstractNumId w:val="73"/>
  </w:num>
  <w:num w:numId="39">
    <w:abstractNumId w:val="93"/>
  </w:num>
  <w:num w:numId="40">
    <w:abstractNumId w:val="147"/>
  </w:num>
  <w:num w:numId="41">
    <w:abstractNumId w:val="2"/>
  </w:num>
  <w:num w:numId="42">
    <w:abstractNumId w:val="71"/>
  </w:num>
  <w:num w:numId="43">
    <w:abstractNumId w:val="7"/>
  </w:num>
  <w:num w:numId="44">
    <w:abstractNumId w:val="48"/>
  </w:num>
  <w:num w:numId="45">
    <w:abstractNumId w:val="120"/>
  </w:num>
  <w:num w:numId="46">
    <w:abstractNumId w:val="131"/>
  </w:num>
  <w:num w:numId="47">
    <w:abstractNumId w:val="69"/>
  </w:num>
  <w:num w:numId="48">
    <w:abstractNumId w:val="142"/>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5"/>
  </w:num>
  <w:num w:numId="56">
    <w:abstractNumId w:val="72"/>
  </w:num>
  <w:num w:numId="57">
    <w:abstractNumId w:val="56"/>
  </w:num>
  <w:num w:numId="58">
    <w:abstractNumId w:val="117"/>
  </w:num>
  <w:num w:numId="59">
    <w:abstractNumId w:val="126"/>
  </w:num>
  <w:num w:numId="60">
    <w:abstractNumId w:val="88"/>
  </w:num>
  <w:num w:numId="61">
    <w:abstractNumId w:val="8"/>
  </w:num>
  <w:num w:numId="62">
    <w:abstractNumId w:val="46"/>
  </w:num>
  <w:num w:numId="63">
    <w:abstractNumId w:val="53"/>
  </w:num>
  <w:num w:numId="64">
    <w:abstractNumId w:val="22"/>
  </w:num>
  <w:num w:numId="65">
    <w:abstractNumId w:val="104"/>
  </w:num>
  <w:num w:numId="66">
    <w:abstractNumId w:val="24"/>
  </w:num>
  <w:num w:numId="67">
    <w:abstractNumId w:val="145"/>
  </w:num>
  <w:num w:numId="68">
    <w:abstractNumId w:val="79"/>
  </w:num>
  <w:num w:numId="69">
    <w:abstractNumId w:val="43"/>
  </w:num>
  <w:num w:numId="70">
    <w:abstractNumId w:val="138"/>
  </w:num>
  <w:num w:numId="71">
    <w:abstractNumId w:val="21"/>
  </w:num>
  <w:num w:numId="72">
    <w:abstractNumId w:val="151"/>
  </w:num>
  <w:num w:numId="73">
    <w:abstractNumId w:val="29"/>
  </w:num>
  <w:num w:numId="74">
    <w:abstractNumId w:val="150"/>
  </w:num>
  <w:num w:numId="75">
    <w:abstractNumId w:val="57"/>
  </w:num>
  <w:num w:numId="76">
    <w:abstractNumId w:val="155"/>
  </w:num>
  <w:num w:numId="77">
    <w:abstractNumId w:val="58"/>
  </w:num>
  <w:num w:numId="78">
    <w:abstractNumId w:val="40"/>
  </w:num>
  <w:num w:numId="79">
    <w:abstractNumId w:val="135"/>
  </w:num>
  <w:num w:numId="80">
    <w:abstractNumId w:val="86"/>
  </w:num>
  <w:num w:numId="81">
    <w:abstractNumId w:val="16"/>
  </w:num>
  <w:num w:numId="82">
    <w:abstractNumId w:val="44"/>
  </w:num>
  <w:num w:numId="83">
    <w:abstractNumId w:val="31"/>
  </w:num>
  <w:num w:numId="84">
    <w:abstractNumId w:val="109"/>
  </w:num>
  <w:num w:numId="85">
    <w:abstractNumId w:val="81"/>
  </w:num>
  <w:num w:numId="86">
    <w:abstractNumId w:val="50"/>
  </w:num>
  <w:num w:numId="87">
    <w:abstractNumId w:val="3"/>
  </w:num>
  <w:num w:numId="88">
    <w:abstractNumId w:val="146"/>
  </w:num>
  <w:num w:numId="89">
    <w:abstractNumId w:val="18"/>
  </w:num>
  <w:num w:numId="90">
    <w:abstractNumId w:val="64"/>
  </w:num>
  <w:num w:numId="91">
    <w:abstractNumId w:val="121"/>
  </w:num>
  <w:num w:numId="92">
    <w:abstractNumId w:val="115"/>
  </w:num>
  <w:num w:numId="93">
    <w:abstractNumId w:val="59"/>
  </w:num>
  <w:num w:numId="94">
    <w:abstractNumId w:val="95"/>
  </w:num>
  <w:num w:numId="95">
    <w:abstractNumId w:val="5"/>
  </w:num>
  <w:num w:numId="96">
    <w:abstractNumId w:val="99"/>
  </w:num>
  <w:num w:numId="97">
    <w:abstractNumId w:val="136"/>
  </w:num>
  <w:num w:numId="98">
    <w:abstractNumId w:val="122"/>
  </w:num>
  <w:num w:numId="99">
    <w:abstractNumId w:val="17"/>
  </w:num>
  <w:num w:numId="100">
    <w:abstractNumId w:val="89"/>
  </w:num>
  <w:num w:numId="101">
    <w:abstractNumId w:val="152"/>
  </w:num>
  <w:num w:numId="102">
    <w:abstractNumId w:val="87"/>
  </w:num>
  <w:num w:numId="103">
    <w:abstractNumId w:val="90"/>
  </w:num>
  <w:num w:numId="104">
    <w:abstractNumId w:val="41"/>
  </w:num>
  <w:num w:numId="105">
    <w:abstractNumId w:val="119"/>
  </w:num>
  <w:num w:numId="106">
    <w:abstractNumId w:val="140"/>
  </w:num>
  <w:num w:numId="107">
    <w:abstractNumId w:val="84"/>
  </w:num>
  <w:num w:numId="108">
    <w:abstractNumId w:val="37"/>
  </w:num>
  <w:num w:numId="109">
    <w:abstractNumId w:val="158"/>
  </w:num>
  <w:num w:numId="110">
    <w:abstractNumId w:val="103"/>
  </w:num>
  <w:num w:numId="111">
    <w:abstractNumId w:val="98"/>
  </w:num>
  <w:num w:numId="112">
    <w:abstractNumId w:val="134"/>
  </w:num>
  <w:num w:numId="113">
    <w:abstractNumId w:val="61"/>
  </w:num>
  <w:num w:numId="114">
    <w:abstractNumId w:val="85"/>
  </w:num>
  <w:num w:numId="115">
    <w:abstractNumId w:val="13"/>
  </w:num>
  <w:num w:numId="116">
    <w:abstractNumId w:val="10"/>
  </w:num>
  <w:num w:numId="117">
    <w:abstractNumId w:val="127"/>
  </w:num>
  <w:num w:numId="118">
    <w:abstractNumId w:val="114"/>
  </w:num>
  <w:num w:numId="119">
    <w:abstractNumId w:val="144"/>
  </w:num>
  <w:num w:numId="120">
    <w:abstractNumId w:val="130"/>
  </w:num>
  <w:num w:numId="121">
    <w:abstractNumId w:val="75"/>
  </w:num>
  <w:num w:numId="122">
    <w:abstractNumId w:val="60"/>
  </w:num>
  <w:num w:numId="123">
    <w:abstractNumId w:val="159"/>
  </w:num>
  <w:num w:numId="124">
    <w:abstractNumId w:val="49"/>
  </w:num>
  <w:num w:numId="125">
    <w:abstractNumId w:val="112"/>
  </w:num>
  <w:num w:numId="126">
    <w:abstractNumId w:val="38"/>
  </w:num>
  <w:num w:numId="127">
    <w:abstractNumId w:val="63"/>
  </w:num>
  <w:num w:numId="128">
    <w:abstractNumId w:val="111"/>
  </w:num>
  <w:num w:numId="129">
    <w:abstractNumId w:val="52"/>
  </w:num>
  <w:num w:numId="130">
    <w:abstractNumId w:val="42"/>
  </w:num>
  <w:num w:numId="131">
    <w:abstractNumId w:val="157"/>
  </w:num>
  <w:num w:numId="132">
    <w:abstractNumId w:val="70"/>
  </w:num>
  <w:num w:numId="133">
    <w:abstractNumId w:val="45"/>
  </w:num>
  <w:num w:numId="134">
    <w:abstractNumId w:val="106"/>
  </w:num>
  <w:num w:numId="135">
    <w:abstractNumId w:val="91"/>
  </w:num>
  <w:num w:numId="136">
    <w:abstractNumId w:val="20"/>
  </w:num>
  <w:num w:numId="137">
    <w:abstractNumId w:val="19"/>
  </w:num>
  <w:num w:numId="138">
    <w:abstractNumId w:val="129"/>
  </w:num>
  <w:num w:numId="139">
    <w:abstractNumId w:val="83"/>
  </w:num>
  <w:num w:numId="140">
    <w:abstractNumId w:val="116"/>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6"/>
  </w:num>
  <w:num w:numId="152">
    <w:abstractNumId w:val="9"/>
  </w:num>
  <w:num w:numId="153">
    <w:abstractNumId w:val="124"/>
  </w:num>
  <w:num w:numId="154">
    <w:abstractNumId w:val="97"/>
  </w:num>
  <w:num w:numId="155">
    <w:abstractNumId w:val="94"/>
  </w:num>
  <w:num w:numId="156">
    <w:abstractNumId w:val="149"/>
  </w:num>
  <w:num w:numId="157">
    <w:abstractNumId w:val="77"/>
  </w:num>
  <w:num w:numId="158">
    <w:abstractNumId w:val="74"/>
  </w:num>
  <w:num w:numId="159">
    <w:abstractNumId w:val="92"/>
  </w:num>
  <w:num w:numId="160">
    <w:abstractNumId w:val="93"/>
  </w:num>
  <w:num w:numId="161">
    <w:abstractNumId w:val="101"/>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8E"/>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0AB"/>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102"/>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hyperlink" Target="http://www.zbierka.sk/sk/predpisy/401-2012-z-z.p-34960.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employment.gov.sk/filemanager/opatrenie-248_2012zz.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reformuj.sk/dokument/projektov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reformuj.sk/dokument/projektove-dokumenty/"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artnerskadohoda.go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4E1C4C8B-E121-498A-A117-E3DD58B2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110</Pages>
  <Words>51765</Words>
  <Characters>295062</Characters>
  <Application>Microsoft Office Word</Application>
  <DocSecurity>0</DocSecurity>
  <Lines>2458</Lines>
  <Paragraphs>692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346135</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Marek Veľký</cp:lastModifiedBy>
  <cp:revision>29</cp:revision>
  <cp:lastPrinted>2021-06-07T11:02:00Z</cp:lastPrinted>
  <dcterms:created xsi:type="dcterms:W3CDTF">2021-08-25T13:24:00Z</dcterms:created>
  <dcterms:modified xsi:type="dcterms:W3CDTF">2021-12-15T08:19:00Z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