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59048B7F" w14:textId="77777777" w:rsidR="00A104B7" w:rsidRDefault="00B334C0">
          <w:pPr>
            <w:pStyle w:val="Obsah1"/>
            <w:tabs>
              <w:tab w:val="left" w:pos="440"/>
              <w:tab w:val="right" w:leader="dot" w:pos="13994"/>
            </w:tabs>
            <w:rPr>
              <w:ins w:id="1" w:author="Auto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ins w:id="2" w:author="Autor">
            <w:r w:rsidR="00A104B7" w:rsidRPr="007558D5">
              <w:rPr>
                <w:rStyle w:val="Hypertextovprepojenie"/>
                <w:noProof/>
              </w:rPr>
              <w:fldChar w:fldCharType="begin"/>
            </w:r>
            <w:r w:rsidR="00A104B7" w:rsidRPr="007558D5">
              <w:rPr>
                <w:rStyle w:val="Hypertextovprepojenie"/>
                <w:noProof/>
              </w:rPr>
              <w:instrText xml:space="preserve"> </w:instrText>
            </w:r>
            <w:r w:rsidR="00A104B7">
              <w:rPr>
                <w:noProof/>
              </w:rPr>
              <w:instrText>HYPERLINK \l "_Toc81989185"</w:instrText>
            </w:r>
            <w:r w:rsidR="00A104B7" w:rsidRPr="007558D5">
              <w:rPr>
                <w:rStyle w:val="Hypertextovprepojenie"/>
                <w:noProof/>
              </w:rPr>
              <w:instrText xml:space="preserve"> </w:instrText>
            </w:r>
            <w:r w:rsidR="00A104B7" w:rsidRPr="007558D5">
              <w:rPr>
                <w:rStyle w:val="Hypertextovprepojenie"/>
                <w:noProof/>
              </w:rPr>
              <w:fldChar w:fldCharType="separate"/>
            </w:r>
            <w:r w:rsidR="00A104B7" w:rsidRPr="007558D5">
              <w:rPr>
                <w:rStyle w:val="Hypertextovprepojenie"/>
                <w:rFonts w:ascii="Verdana" w:hAnsi="Verdana" w:cstheme="majorHAnsi"/>
                <w:b/>
                <w:noProof/>
              </w:rPr>
              <w:t>1</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1 – národné projekty</w:t>
            </w:r>
            <w:r w:rsidR="00A104B7">
              <w:rPr>
                <w:noProof/>
                <w:webHidden/>
              </w:rPr>
              <w:tab/>
            </w:r>
            <w:r w:rsidR="00A104B7">
              <w:rPr>
                <w:noProof/>
                <w:webHidden/>
              </w:rPr>
              <w:fldChar w:fldCharType="begin"/>
            </w:r>
            <w:r w:rsidR="00A104B7">
              <w:rPr>
                <w:noProof/>
                <w:webHidden/>
              </w:rPr>
              <w:instrText xml:space="preserve"> PAGEREF _Toc81989185 \h </w:instrText>
            </w:r>
          </w:ins>
          <w:r w:rsidR="00A104B7">
            <w:rPr>
              <w:noProof/>
              <w:webHidden/>
            </w:rPr>
          </w:r>
          <w:r w:rsidR="00A104B7">
            <w:rPr>
              <w:noProof/>
              <w:webHidden/>
            </w:rPr>
            <w:fldChar w:fldCharType="separate"/>
          </w:r>
          <w:ins w:id="3" w:author="Autor">
            <w:r w:rsidR="00A104B7">
              <w:rPr>
                <w:noProof/>
                <w:webHidden/>
              </w:rPr>
              <w:t>2</w:t>
            </w:r>
            <w:r w:rsidR="00A104B7">
              <w:rPr>
                <w:noProof/>
                <w:webHidden/>
              </w:rPr>
              <w:fldChar w:fldCharType="end"/>
            </w:r>
            <w:r w:rsidR="00A104B7" w:rsidRPr="007558D5">
              <w:rPr>
                <w:rStyle w:val="Hypertextovprepojenie"/>
                <w:noProof/>
              </w:rPr>
              <w:fldChar w:fldCharType="end"/>
            </w:r>
          </w:ins>
        </w:p>
        <w:p w14:paraId="1E686E9D" w14:textId="77777777" w:rsidR="00A104B7" w:rsidRDefault="00A104B7">
          <w:pPr>
            <w:pStyle w:val="Obsah1"/>
            <w:tabs>
              <w:tab w:val="left" w:pos="440"/>
              <w:tab w:val="right" w:leader="dot" w:pos="13994"/>
            </w:tabs>
            <w:rPr>
              <w:ins w:id="4" w:author="Autor"/>
              <w:rFonts w:eastAsiaTheme="minorEastAsia"/>
              <w:noProof/>
              <w:lang w:eastAsia="sk-SK"/>
            </w:rPr>
          </w:pPr>
          <w:ins w:id="5" w:author="Autor">
            <w:r w:rsidRPr="007558D5">
              <w:rPr>
                <w:rStyle w:val="Hypertextovprepojenie"/>
                <w:noProof/>
              </w:rPr>
              <w:fldChar w:fldCharType="begin"/>
            </w:r>
            <w:r w:rsidRPr="007558D5">
              <w:rPr>
                <w:rStyle w:val="Hypertextovprepojenie"/>
                <w:noProof/>
              </w:rPr>
              <w:instrText xml:space="preserve"> </w:instrText>
            </w:r>
            <w:r>
              <w:rPr>
                <w:noProof/>
              </w:rPr>
              <w:instrText>HYPERLINK \l "_Toc81989186"</w:instrText>
            </w:r>
            <w:r w:rsidRPr="007558D5">
              <w:rPr>
                <w:rStyle w:val="Hypertextovprepojenie"/>
                <w:noProof/>
              </w:rPr>
              <w:instrText xml:space="preserve"> </w:instrText>
            </w:r>
            <w:r w:rsidRPr="007558D5">
              <w:rPr>
                <w:rStyle w:val="Hypertextovprepojenie"/>
                <w:noProof/>
              </w:rPr>
              <w:fldChar w:fldCharType="separate"/>
            </w:r>
            <w:r w:rsidRPr="007558D5">
              <w:rPr>
                <w:rStyle w:val="Hypertextovprepojenie"/>
                <w:rFonts w:ascii="Verdana" w:hAnsi="Verdana" w:cstheme="majorHAnsi"/>
                <w:b/>
                <w:noProof/>
              </w:rPr>
              <w:t>2</w:t>
            </w:r>
            <w:r>
              <w:rPr>
                <w:rFonts w:eastAsiaTheme="minorEastAsia"/>
                <w:noProof/>
                <w:lang w:eastAsia="sk-SK"/>
              </w:rPr>
              <w:tab/>
            </w:r>
            <w:r w:rsidRPr="007558D5">
              <w:rPr>
                <w:rStyle w:val="Hypertextovprepojenie"/>
                <w:rFonts w:ascii="Verdana" w:hAnsi="Verdana" w:cstheme="majorHAnsi"/>
                <w:b/>
                <w:noProof/>
              </w:rPr>
              <w:t>Hodnotenie podľa hodnotiacich kritérií pre prioritnú os 1 – dopytovo orientované projekty</w:t>
            </w:r>
            <w:r>
              <w:rPr>
                <w:noProof/>
                <w:webHidden/>
              </w:rPr>
              <w:tab/>
            </w:r>
            <w:r>
              <w:rPr>
                <w:noProof/>
                <w:webHidden/>
              </w:rPr>
              <w:fldChar w:fldCharType="begin"/>
            </w:r>
            <w:r>
              <w:rPr>
                <w:noProof/>
                <w:webHidden/>
              </w:rPr>
              <w:instrText xml:space="preserve"> PAGEREF _Toc81989186 \h </w:instrText>
            </w:r>
          </w:ins>
          <w:r>
            <w:rPr>
              <w:noProof/>
              <w:webHidden/>
            </w:rPr>
          </w:r>
          <w:r>
            <w:rPr>
              <w:noProof/>
              <w:webHidden/>
            </w:rPr>
            <w:fldChar w:fldCharType="separate"/>
          </w:r>
          <w:ins w:id="6" w:author="Autor">
            <w:r>
              <w:rPr>
                <w:noProof/>
                <w:webHidden/>
              </w:rPr>
              <w:t>16</w:t>
            </w:r>
            <w:r>
              <w:rPr>
                <w:noProof/>
                <w:webHidden/>
              </w:rPr>
              <w:fldChar w:fldCharType="end"/>
            </w:r>
            <w:r w:rsidRPr="007558D5">
              <w:rPr>
                <w:rStyle w:val="Hypertextovprepojenie"/>
                <w:noProof/>
              </w:rPr>
              <w:fldChar w:fldCharType="end"/>
            </w:r>
          </w:ins>
        </w:p>
        <w:p w14:paraId="276850F5" w14:textId="77777777" w:rsidR="00A104B7" w:rsidRDefault="00A104B7">
          <w:pPr>
            <w:pStyle w:val="Obsah1"/>
            <w:tabs>
              <w:tab w:val="left" w:pos="440"/>
              <w:tab w:val="right" w:leader="dot" w:pos="13994"/>
            </w:tabs>
            <w:rPr>
              <w:ins w:id="7" w:author="Autor"/>
              <w:rFonts w:eastAsiaTheme="minorEastAsia"/>
              <w:noProof/>
              <w:lang w:eastAsia="sk-SK"/>
            </w:rPr>
          </w:pPr>
          <w:ins w:id="8" w:author="Autor">
            <w:r w:rsidRPr="007558D5">
              <w:rPr>
                <w:rStyle w:val="Hypertextovprepojenie"/>
                <w:noProof/>
              </w:rPr>
              <w:fldChar w:fldCharType="begin"/>
            </w:r>
            <w:r w:rsidRPr="007558D5">
              <w:rPr>
                <w:rStyle w:val="Hypertextovprepojenie"/>
                <w:noProof/>
              </w:rPr>
              <w:instrText xml:space="preserve"> </w:instrText>
            </w:r>
            <w:r>
              <w:rPr>
                <w:noProof/>
              </w:rPr>
              <w:instrText>HYPERLINK \l "_Toc81989187"</w:instrText>
            </w:r>
            <w:r w:rsidRPr="007558D5">
              <w:rPr>
                <w:rStyle w:val="Hypertextovprepojenie"/>
                <w:noProof/>
              </w:rPr>
              <w:instrText xml:space="preserve"> </w:instrText>
            </w:r>
            <w:r w:rsidRPr="007558D5">
              <w:rPr>
                <w:rStyle w:val="Hypertextovprepojenie"/>
                <w:noProof/>
              </w:rPr>
              <w:fldChar w:fldCharType="separate"/>
            </w:r>
            <w:r w:rsidRPr="007558D5">
              <w:rPr>
                <w:rStyle w:val="Hypertextovprepojenie"/>
                <w:rFonts w:ascii="Verdana" w:hAnsi="Verdana" w:cstheme="majorHAnsi"/>
                <w:b/>
                <w:noProof/>
              </w:rPr>
              <w:t>3</w:t>
            </w:r>
            <w:r>
              <w:rPr>
                <w:rFonts w:eastAsiaTheme="minorEastAsia"/>
                <w:noProof/>
                <w:lang w:eastAsia="sk-SK"/>
              </w:rPr>
              <w:tab/>
            </w:r>
            <w:r w:rsidRPr="007558D5">
              <w:rPr>
                <w:rStyle w:val="Hypertextovprepojenie"/>
                <w:rFonts w:ascii="Verdana" w:hAnsi="Verdana" w:cstheme="majorHAnsi"/>
                <w:b/>
                <w:noProof/>
              </w:rPr>
              <w:t>Hodnotenie podľa hodnotiacich kritérií pre prioritnú os 2 – národné projekty</w:t>
            </w:r>
            <w:r>
              <w:rPr>
                <w:noProof/>
                <w:webHidden/>
              </w:rPr>
              <w:tab/>
            </w:r>
            <w:r>
              <w:rPr>
                <w:noProof/>
                <w:webHidden/>
              </w:rPr>
              <w:fldChar w:fldCharType="begin"/>
            </w:r>
            <w:r>
              <w:rPr>
                <w:noProof/>
                <w:webHidden/>
              </w:rPr>
              <w:instrText xml:space="preserve"> PAGEREF _Toc81989187 \h </w:instrText>
            </w:r>
          </w:ins>
          <w:r>
            <w:rPr>
              <w:noProof/>
              <w:webHidden/>
            </w:rPr>
          </w:r>
          <w:r>
            <w:rPr>
              <w:noProof/>
              <w:webHidden/>
            </w:rPr>
            <w:fldChar w:fldCharType="separate"/>
          </w:r>
          <w:ins w:id="9" w:author="Autor">
            <w:r>
              <w:rPr>
                <w:noProof/>
                <w:webHidden/>
              </w:rPr>
              <w:t>36</w:t>
            </w:r>
            <w:r>
              <w:rPr>
                <w:noProof/>
                <w:webHidden/>
              </w:rPr>
              <w:fldChar w:fldCharType="end"/>
            </w:r>
            <w:r w:rsidRPr="007558D5">
              <w:rPr>
                <w:rStyle w:val="Hypertextovprepojenie"/>
                <w:noProof/>
              </w:rPr>
              <w:fldChar w:fldCharType="end"/>
            </w:r>
          </w:ins>
        </w:p>
        <w:p w14:paraId="67F68B43" w14:textId="77777777" w:rsidR="00A104B7" w:rsidRDefault="00A104B7">
          <w:pPr>
            <w:pStyle w:val="Obsah1"/>
            <w:tabs>
              <w:tab w:val="left" w:pos="440"/>
              <w:tab w:val="right" w:leader="dot" w:pos="13994"/>
            </w:tabs>
            <w:rPr>
              <w:ins w:id="10" w:author="Autor"/>
              <w:rFonts w:eastAsiaTheme="minorEastAsia"/>
              <w:noProof/>
              <w:lang w:eastAsia="sk-SK"/>
            </w:rPr>
          </w:pPr>
          <w:ins w:id="11" w:author="Autor">
            <w:r w:rsidRPr="007558D5">
              <w:rPr>
                <w:rStyle w:val="Hypertextovprepojenie"/>
                <w:noProof/>
              </w:rPr>
              <w:fldChar w:fldCharType="begin"/>
            </w:r>
            <w:r w:rsidRPr="007558D5">
              <w:rPr>
                <w:rStyle w:val="Hypertextovprepojenie"/>
                <w:noProof/>
              </w:rPr>
              <w:instrText xml:space="preserve"> </w:instrText>
            </w:r>
            <w:r>
              <w:rPr>
                <w:noProof/>
              </w:rPr>
              <w:instrText>HYPERLINK \l "_Toc81989188"</w:instrText>
            </w:r>
            <w:r w:rsidRPr="007558D5">
              <w:rPr>
                <w:rStyle w:val="Hypertextovprepojenie"/>
                <w:noProof/>
              </w:rPr>
              <w:instrText xml:space="preserve"> </w:instrText>
            </w:r>
            <w:r w:rsidRPr="007558D5">
              <w:rPr>
                <w:rStyle w:val="Hypertextovprepojenie"/>
                <w:noProof/>
              </w:rPr>
              <w:fldChar w:fldCharType="separate"/>
            </w:r>
            <w:r w:rsidRPr="007558D5">
              <w:rPr>
                <w:rStyle w:val="Hypertextovprepojenie"/>
                <w:rFonts w:ascii="Verdana" w:hAnsi="Verdana" w:cstheme="majorHAnsi"/>
                <w:b/>
                <w:noProof/>
              </w:rPr>
              <w:t>4</w:t>
            </w:r>
            <w:r>
              <w:rPr>
                <w:rFonts w:eastAsiaTheme="minorEastAsia"/>
                <w:noProof/>
                <w:lang w:eastAsia="sk-SK"/>
              </w:rPr>
              <w:tab/>
            </w:r>
            <w:r w:rsidRPr="007558D5">
              <w:rPr>
                <w:rStyle w:val="Hypertextovprepojenie"/>
                <w:rFonts w:ascii="Verdana" w:hAnsi="Verdana" w:cstheme="majorHAnsi"/>
                <w:b/>
                <w:noProof/>
              </w:rPr>
              <w:t>Hodnotenie podľa hodnotiacich kritérií pre prioritnú os 2 – dopytovo orientované projekty</w:t>
            </w:r>
            <w:r>
              <w:rPr>
                <w:noProof/>
                <w:webHidden/>
              </w:rPr>
              <w:tab/>
            </w:r>
            <w:r>
              <w:rPr>
                <w:noProof/>
                <w:webHidden/>
              </w:rPr>
              <w:fldChar w:fldCharType="begin"/>
            </w:r>
            <w:r>
              <w:rPr>
                <w:noProof/>
                <w:webHidden/>
              </w:rPr>
              <w:instrText xml:space="preserve"> PAGEREF _Toc81989188 \h </w:instrText>
            </w:r>
          </w:ins>
          <w:r>
            <w:rPr>
              <w:noProof/>
              <w:webHidden/>
            </w:rPr>
          </w:r>
          <w:r>
            <w:rPr>
              <w:noProof/>
              <w:webHidden/>
            </w:rPr>
            <w:fldChar w:fldCharType="separate"/>
          </w:r>
          <w:ins w:id="12" w:author="Autor">
            <w:r>
              <w:rPr>
                <w:noProof/>
                <w:webHidden/>
              </w:rPr>
              <w:t>49</w:t>
            </w:r>
            <w:r>
              <w:rPr>
                <w:noProof/>
                <w:webHidden/>
              </w:rPr>
              <w:fldChar w:fldCharType="end"/>
            </w:r>
            <w:r w:rsidRPr="007558D5">
              <w:rPr>
                <w:rStyle w:val="Hypertextovprepojenie"/>
                <w:noProof/>
              </w:rPr>
              <w:fldChar w:fldCharType="end"/>
            </w:r>
          </w:ins>
        </w:p>
        <w:p w14:paraId="78497562" w14:textId="77777777" w:rsidR="00A104B7" w:rsidRDefault="00A104B7">
          <w:pPr>
            <w:pStyle w:val="Obsah1"/>
            <w:tabs>
              <w:tab w:val="left" w:pos="440"/>
              <w:tab w:val="right" w:leader="dot" w:pos="13994"/>
            </w:tabs>
            <w:rPr>
              <w:ins w:id="13" w:author="Autor"/>
              <w:rFonts w:eastAsiaTheme="minorEastAsia"/>
              <w:noProof/>
              <w:lang w:eastAsia="sk-SK"/>
            </w:rPr>
          </w:pPr>
          <w:ins w:id="14" w:author="Autor">
            <w:r w:rsidRPr="007558D5">
              <w:rPr>
                <w:rStyle w:val="Hypertextovprepojenie"/>
                <w:noProof/>
              </w:rPr>
              <w:fldChar w:fldCharType="begin"/>
            </w:r>
            <w:r w:rsidRPr="007558D5">
              <w:rPr>
                <w:rStyle w:val="Hypertextovprepojenie"/>
                <w:noProof/>
              </w:rPr>
              <w:instrText xml:space="preserve"> </w:instrText>
            </w:r>
            <w:r>
              <w:rPr>
                <w:noProof/>
              </w:rPr>
              <w:instrText>HYPERLINK \l "_Toc81989189"</w:instrText>
            </w:r>
            <w:r w:rsidRPr="007558D5">
              <w:rPr>
                <w:rStyle w:val="Hypertextovprepojenie"/>
                <w:noProof/>
              </w:rPr>
              <w:instrText xml:space="preserve"> </w:instrText>
            </w:r>
            <w:r w:rsidRPr="007558D5">
              <w:rPr>
                <w:rStyle w:val="Hypertextovprepojenie"/>
                <w:noProof/>
              </w:rPr>
              <w:fldChar w:fldCharType="separate"/>
            </w:r>
            <w:r w:rsidRPr="007558D5">
              <w:rPr>
                <w:rStyle w:val="Hypertextovprepojenie"/>
                <w:rFonts w:ascii="Verdana" w:hAnsi="Verdana" w:cstheme="majorHAnsi"/>
                <w:b/>
                <w:noProof/>
              </w:rPr>
              <w:t>5</w:t>
            </w:r>
            <w:r>
              <w:rPr>
                <w:rFonts w:eastAsiaTheme="minorEastAsia"/>
                <w:noProof/>
                <w:lang w:eastAsia="sk-SK"/>
              </w:rPr>
              <w:tab/>
            </w:r>
            <w:r w:rsidRPr="007558D5">
              <w:rPr>
                <w:rStyle w:val="Hypertextovprepojenie"/>
                <w:rFonts w:ascii="Verdana" w:hAnsi="Verdana" w:cstheme="majorHAnsi"/>
                <w:b/>
                <w:noProof/>
              </w:rPr>
              <w:t>Hodnotenie podľa hodnotiacich kritérií pre prioritnú os 3 – Technická pomoc OP EVS</w:t>
            </w:r>
            <w:r>
              <w:rPr>
                <w:noProof/>
                <w:webHidden/>
              </w:rPr>
              <w:tab/>
            </w:r>
            <w:r>
              <w:rPr>
                <w:noProof/>
                <w:webHidden/>
              </w:rPr>
              <w:fldChar w:fldCharType="begin"/>
            </w:r>
            <w:r>
              <w:rPr>
                <w:noProof/>
                <w:webHidden/>
              </w:rPr>
              <w:instrText xml:space="preserve"> PAGEREF _Toc81989189 \h </w:instrText>
            </w:r>
          </w:ins>
          <w:r>
            <w:rPr>
              <w:noProof/>
              <w:webHidden/>
            </w:rPr>
          </w:r>
          <w:r>
            <w:rPr>
              <w:noProof/>
              <w:webHidden/>
            </w:rPr>
            <w:fldChar w:fldCharType="separate"/>
          </w:r>
          <w:ins w:id="15" w:author="Autor">
            <w:r>
              <w:rPr>
                <w:noProof/>
                <w:webHidden/>
              </w:rPr>
              <w:t>69</w:t>
            </w:r>
            <w:r>
              <w:rPr>
                <w:noProof/>
                <w:webHidden/>
              </w:rPr>
              <w:fldChar w:fldCharType="end"/>
            </w:r>
            <w:r w:rsidRPr="007558D5">
              <w:rPr>
                <w:rStyle w:val="Hypertextovprepojenie"/>
                <w:noProof/>
              </w:rPr>
              <w:fldChar w:fldCharType="end"/>
            </w:r>
          </w:ins>
        </w:p>
        <w:p w14:paraId="35292DF5" w14:textId="77777777" w:rsidR="00A104B7" w:rsidRDefault="00A104B7">
          <w:pPr>
            <w:pStyle w:val="Obsah1"/>
            <w:tabs>
              <w:tab w:val="left" w:pos="440"/>
              <w:tab w:val="right" w:leader="dot" w:pos="13994"/>
            </w:tabs>
            <w:rPr>
              <w:ins w:id="16" w:author="Autor"/>
              <w:rFonts w:eastAsiaTheme="minorEastAsia"/>
              <w:noProof/>
              <w:lang w:eastAsia="sk-SK"/>
            </w:rPr>
          </w:pPr>
          <w:ins w:id="17" w:author="Autor">
            <w:r w:rsidRPr="007558D5">
              <w:rPr>
                <w:rStyle w:val="Hypertextovprepojenie"/>
                <w:noProof/>
              </w:rPr>
              <w:fldChar w:fldCharType="begin"/>
            </w:r>
            <w:r w:rsidRPr="007558D5">
              <w:rPr>
                <w:rStyle w:val="Hypertextovprepojenie"/>
                <w:noProof/>
              </w:rPr>
              <w:instrText xml:space="preserve"> </w:instrText>
            </w:r>
            <w:r>
              <w:rPr>
                <w:noProof/>
              </w:rPr>
              <w:instrText>HYPERLINK \l "_Toc81989190"</w:instrText>
            </w:r>
            <w:r w:rsidRPr="007558D5">
              <w:rPr>
                <w:rStyle w:val="Hypertextovprepojenie"/>
                <w:noProof/>
              </w:rPr>
              <w:instrText xml:space="preserve"> </w:instrText>
            </w:r>
            <w:r w:rsidRPr="007558D5">
              <w:rPr>
                <w:rStyle w:val="Hypertextovprepojenie"/>
                <w:noProof/>
              </w:rPr>
              <w:fldChar w:fldCharType="separate"/>
            </w:r>
            <w:r w:rsidRPr="007558D5">
              <w:rPr>
                <w:rStyle w:val="Hypertextovprepojenie"/>
                <w:rFonts w:ascii="Verdana" w:hAnsi="Verdana" w:cstheme="majorHAnsi"/>
                <w:b/>
                <w:noProof/>
              </w:rPr>
              <w:t>6</w:t>
            </w:r>
            <w:r>
              <w:rPr>
                <w:rFonts w:eastAsiaTheme="minorEastAsia"/>
                <w:noProof/>
                <w:lang w:eastAsia="sk-SK"/>
              </w:rPr>
              <w:tab/>
            </w:r>
            <w:r w:rsidRPr="007558D5">
              <w:rPr>
                <w:rStyle w:val="Hypertextovprepojenie"/>
                <w:rFonts w:ascii="Verdana" w:hAnsi="Verdana" w:cstheme="majorHAnsi"/>
                <w:b/>
                <w:noProof/>
              </w:rPr>
              <w:t>Hodnotenie podľa hodnotiacich kritérií pre prioritnú os 4 – národné projekty</w:t>
            </w:r>
            <w:r>
              <w:rPr>
                <w:noProof/>
                <w:webHidden/>
              </w:rPr>
              <w:tab/>
            </w:r>
            <w:r>
              <w:rPr>
                <w:noProof/>
                <w:webHidden/>
              </w:rPr>
              <w:fldChar w:fldCharType="begin"/>
            </w:r>
            <w:r>
              <w:rPr>
                <w:noProof/>
                <w:webHidden/>
              </w:rPr>
              <w:instrText xml:space="preserve"> PAGEREF _Toc81989190 \h </w:instrText>
            </w:r>
          </w:ins>
          <w:r>
            <w:rPr>
              <w:noProof/>
              <w:webHidden/>
            </w:rPr>
          </w:r>
          <w:r>
            <w:rPr>
              <w:noProof/>
              <w:webHidden/>
            </w:rPr>
            <w:fldChar w:fldCharType="separate"/>
          </w:r>
          <w:ins w:id="18" w:author="Autor">
            <w:r>
              <w:rPr>
                <w:noProof/>
                <w:webHidden/>
              </w:rPr>
              <w:t>81</w:t>
            </w:r>
            <w:r>
              <w:rPr>
                <w:noProof/>
                <w:webHidden/>
              </w:rPr>
              <w:fldChar w:fldCharType="end"/>
            </w:r>
            <w:r w:rsidRPr="007558D5">
              <w:rPr>
                <w:rStyle w:val="Hypertextovprepojenie"/>
                <w:noProof/>
              </w:rPr>
              <w:fldChar w:fldCharType="end"/>
            </w:r>
          </w:ins>
        </w:p>
        <w:p w14:paraId="08DA8799" w14:textId="77777777" w:rsidR="00B57115" w:rsidDel="00A104B7" w:rsidRDefault="00B57115">
          <w:pPr>
            <w:pStyle w:val="Obsah1"/>
            <w:tabs>
              <w:tab w:val="left" w:pos="440"/>
              <w:tab w:val="right" w:leader="dot" w:pos="13994"/>
            </w:tabs>
            <w:rPr>
              <w:del w:id="19" w:author="Autor"/>
              <w:rFonts w:eastAsiaTheme="minorEastAsia"/>
              <w:noProof/>
              <w:lang w:eastAsia="sk-SK"/>
            </w:rPr>
          </w:pPr>
          <w:del w:id="20" w:author="Autor">
            <w:r w:rsidRPr="00A104B7" w:rsidDel="00A104B7">
              <w:rPr>
                <w:rStyle w:val="Hypertextovprepojenie"/>
                <w:rFonts w:ascii="Verdana" w:hAnsi="Verdana" w:cstheme="majorHAnsi"/>
                <w:b/>
                <w:noProof/>
              </w:rPr>
              <w:delText>1</w:delText>
            </w:r>
            <w:r w:rsidDel="00A104B7">
              <w:rPr>
                <w:rFonts w:eastAsiaTheme="minorEastAsia"/>
                <w:noProof/>
                <w:lang w:eastAsia="sk-SK"/>
              </w:rPr>
              <w:tab/>
            </w:r>
            <w:r w:rsidRPr="00A104B7" w:rsidDel="00A104B7">
              <w:rPr>
                <w:rStyle w:val="Hypertextovprepojenie"/>
                <w:rFonts w:ascii="Verdana" w:hAnsi="Verdana" w:cstheme="majorHAnsi"/>
                <w:b/>
                <w:noProof/>
              </w:rPr>
              <w:delText>Hodnotenie podľa hodnotiacich kritérií pre prioritnú os 1 – národné projekty</w:delText>
            </w:r>
            <w:r w:rsidDel="00A104B7">
              <w:rPr>
                <w:noProof/>
                <w:webHidden/>
              </w:rPr>
              <w:tab/>
              <w:delText>2</w:delText>
            </w:r>
          </w:del>
        </w:p>
        <w:p w14:paraId="4290A6BD" w14:textId="77777777" w:rsidR="00B57115" w:rsidDel="00A104B7" w:rsidRDefault="00B57115">
          <w:pPr>
            <w:pStyle w:val="Obsah1"/>
            <w:tabs>
              <w:tab w:val="left" w:pos="440"/>
              <w:tab w:val="right" w:leader="dot" w:pos="13994"/>
            </w:tabs>
            <w:rPr>
              <w:del w:id="21" w:author="Autor"/>
              <w:rFonts w:eastAsiaTheme="minorEastAsia"/>
              <w:noProof/>
              <w:lang w:eastAsia="sk-SK"/>
            </w:rPr>
          </w:pPr>
          <w:del w:id="22" w:author="Autor">
            <w:r w:rsidRPr="00A104B7" w:rsidDel="00A104B7">
              <w:rPr>
                <w:rStyle w:val="Hypertextovprepojenie"/>
                <w:rFonts w:ascii="Verdana" w:hAnsi="Verdana" w:cstheme="majorHAnsi"/>
                <w:b/>
                <w:noProof/>
              </w:rPr>
              <w:delText>2</w:delText>
            </w:r>
            <w:r w:rsidDel="00A104B7">
              <w:rPr>
                <w:rFonts w:eastAsiaTheme="minorEastAsia"/>
                <w:noProof/>
                <w:lang w:eastAsia="sk-SK"/>
              </w:rPr>
              <w:tab/>
            </w:r>
            <w:r w:rsidRPr="00A104B7" w:rsidDel="00A104B7">
              <w:rPr>
                <w:rStyle w:val="Hypertextovprepojenie"/>
                <w:rFonts w:ascii="Verdana" w:hAnsi="Verdana" w:cstheme="majorHAnsi"/>
                <w:b/>
                <w:noProof/>
              </w:rPr>
              <w:delText>Hodnotenie podľa hodnotiacich kritérií pre prioritnú os 1 – dopytovo orientované projekty</w:delText>
            </w:r>
            <w:r w:rsidDel="00A104B7">
              <w:rPr>
                <w:noProof/>
                <w:webHidden/>
              </w:rPr>
              <w:tab/>
              <w:delText>15</w:delText>
            </w:r>
          </w:del>
        </w:p>
        <w:p w14:paraId="4259764E" w14:textId="77777777" w:rsidR="00B57115" w:rsidDel="00A104B7" w:rsidRDefault="00B57115">
          <w:pPr>
            <w:pStyle w:val="Obsah1"/>
            <w:tabs>
              <w:tab w:val="left" w:pos="440"/>
              <w:tab w:val="right" w:leader="dot" w:pos="13994"/>
            </w:tabs>
            <w:rPr>
              <w:del w:id="23" w:author="Autor"/>
              <w:rFonts w:eastAsiaTheme="minorEastAsia"/>
              <w:noProof/>
              <w:lang w:eastAsia="sk-SK"/>
            </w:rPr>
          </w:pPr>
          <w:del w:id="24" w:author="Autor">
            <w:r w:rsidRPr="00A104B7" w:rsidDel="00A104B7">
              <w:rPr>
                <w:rStyle w:val="Hypertextovprepojenie"/>
                <w:rFonts w:ascii="Verdana" w:hAnsi="Verdana" w:cstheme="majorHAnsi"/>
                <w:b/>
                <w:noProof/>
              </w:rPr>
              <w:delText>3</w:delText>
            </w:r>
            <w:r w:rsidDel="00A104B7">
              <w:rPr>
                <w:rFonts w:eastAsiaTheme="minorEastAsia"/>
                <w:noProof/>
                <w:lang w:eastAsia="sk-SK"/>
              </w:rPr>
              <w:tab/>
            </w:r>
            <w:r w:rsidRPr="00A104B7" w:rsidDel="00A104B7">
              <w:rPr>
                <w:rStyle w:val="Hypertextovprepojenie"/>
                <w:rFonts w:ascii="Verdana" w:hAnsi="Verdana" w:cstheme="majorHAnsi"/>
                <w:b/>
                <w:noProof/>
              </w:rPr>
              <w:delText>Hodnotenie podľa hodnotiacich kritérií pre prioritnú os 2 – národné projekty</w:delText>
            </w:r>
            <w:r w:rsidDel="00A104B7">
              <w:rPr>
                <w:noProof/>
                <w:webHidden/>
              </w:rPr>
              <w:tab/>
              <w:delText>35</w:delText>
            </w:r>
          </w:del>
        </w:p>
        <w:p w14:paraId="7D1C5969" w14:textId="77777777" w:rsidR="00B57115" w:rsidDel="00A104B7" w:rsidRDefault="00B57115">
          <w:pPr>
            <w:pStyle w:val="Obsah1"/>
            <w:tabs>
              <w:tab w:val="left" w:pos="440"/>
              <w:tab w:val="right" w:leader="dot" w:pos="13994"/>
            </w:tabs>
            <w:rPr>
              <w:del w:id="25" w:author="Autor"/>
              <w:rFonts w:eastAsiaTheme="minorEastAsia"/>
              <w:noProof/>
              <w:lang w:eastAsia="sk-SK"/>
            </w:rPr>
          </w:pPr>
          <w:del w:id="26" w:author="Autor">
            <w:r w:rsidRPr="00A104B7" w:rsidDel="00A104B7">
              <w:rPr>
                <w:rStyle w:val="Hypertextovprepojenie"/>
                <w:rFonts w:ascii="Verdana" w:hAnsi="Verdana" w:cstheme="majorHAnsi"/>
                <w:b/>
                <w:noProof/>
              </w:rPr>
              <w:delText>4</w:delText>
            </w:r>
            <w:r w:rsidDel="00A104B7">
              <w:rPr>
                <w:rFonts w:eastAsiaTheme="minorEastAsia"/>
                <w:noProof/>
                <w:lang w:eastAsia="sk-SK"/>
              </w:rPr>
              <w:tab/>
            </w:r>
            <w:r w:rsidRPr="00A104B7" w:rsidDel="00A104B7">
              <w:rPr>
                <w:rStyle w:val="Hypertextovprepojenie"/>
                <w:rFonts w:ascii="Verdana" w:hAnsi="Verdana" w:cstheme="majorHAnsi"/>
                <w:b/>
                <w:noProof/>
              </w:rPr>
              <w:delText>Hodnotenie podľa hodnotiacich kritérií pre prioritnú os 2 – dopytovo orientované projekty</w:delText>
            </w:r>
            <w:r w:rsidDel="00A104B7">
              <w:rPr>
                <w:noProof/>
                <w:webHidden/>
              </w:rPr>
              <w:tab/>
              <w:delText>48</w:delText>
            </w:r>
          </w:del>
        </w:p>
        <w:p w14:paraId="439F117F" w14:textId="77777777" w:rsidR="00B57115" w:rsidDel="00A104B7" w:rsidRDefault="00B57115">
          <w:pPr>
            <w:pStyle w:val="Obsah1"/>
            <w:tabs>
              <w:tab w:val="left" w:pos="440"/>
              <w:tab w:val="right" w:leader="dot" w:pos="13994"/>
            </w:tabs>
            <w:rPr>
              <w:del w:id="27" w:author="Autor"/>
              <w:rFonts w:eastAsiaTheme="minorEastAsia"/>
              <w:noProof/>
              <w:lang w:eastAsia="sk-SK"/>
            </w:rPr>
          </w:pPr>
          <w:del w:id="28" w:author="Autor">
            <w:r w:rsidRPr="00A104B7" w:rsidDel="00A104B7">
              <w:rPr>
                <w:rStyle w:val="Hypertextovprepojenie"/>
                <w:rFonts w:ascii="Verdana" w:hAnsi="Verdana" w:cstheme="majorHAnsi"/>
                <w:b/>
                <w:noProof/>
              </w:rPr>
              <w:lastRenderedPageBreak/>
              <w:delText>5</w:delText>
            </w:r>
            <w:r w:rsidDel="00A104B7">
              <w:rPr>
                <w:rFonts w:eastAsiaTheme="minorEastAsia"/>
                <w:noProof/>
                <w:lang w:eastAsia="sk-SK"/>
              </w:rPr>
              <w:tab/>
            </w:r>
            <w:r w:rsidRPr="00A104B7" w:rsidDel="00A104B7">
              <w:rPr>
                <w:rStyle w:val="Hypertextovprepojenie"/>
                <w:rFonts w:ascii="Verdana" w:hAnsi="Verdana" w:cstheme="majorHAnsi"/>
                <w:b/>
                <w:noProof/>
              </w:rPr>
              <w:delText>Hodnotenie podľa hodnotiacich kritérií pre p</w:delText>
            </w:r>
            <w:r w:rsidRPr="00D771C3" w:rsidDel="00A104B7">
              <w:rPr>
                <w:rStyle w:val="Hypertextovprepojenie"/>
                <w:rFonts w:ascii="Verdana" w:hAnsi="Verdana" w:cstheme="majorHAnsi"/>
                <w:b/>
                <w:noProof/>
              </w:rPr>
              <w:delText>rioritnú os 3 – Technická pomoc OP EVS</w:delText>
            </w:r>
            <w:r w:rsidDel="00A104B7">
              <w:rPr>
                <w:noProof/>
                <w:webHidden/>
              </w:rPr>
              <w:tab/>
              <w:delText>68</w:delText>
            </w:r>
          </w:del>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9" w:name="_Toc81989185"/>
      <w:r w:rsidRPr="003C471E">
        <w:rPr>
          <w:rFonts w:ascii="Verdana" w:hAnsi="Verdana" w:cstheme="majorHAnsi"/>
          <w:b/>
          <w:sz w:val="24"/>
          <w:szCs w:val="28"/>
          <w:lang w:val="sk-SK"/>
        </w:rPr>
        <w:lastRenderedPageBreak/>
        <w:t>Hodnotenie podľa hodnotiacich kritérií pre prioritnú os 1 – národné projekty</w:t>
      </w:r>
      <w:bookmarkEnd w:id="0"/>
      <w:bookmarkEnd w:id="29"/>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proofErr w:type="spellStart"/>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proofErr w:type="spellStart"/>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A745BBF" w14:textId="77777777" w:rsidR="005223D6" w:rsidRDefault="00EF286C" w:rsidP="003A1161">
            <w:pPr>
              <w:rPr>
                <w:ins w:id="30" w:author="Auto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p>
          <w:p w14:paraId="42754E88" w14:textId="32FA6065" w:rsidR="004F718D" w:rsidRPr="003C471E" w:rsidRDefault="004F718D" w:rsidP="003A1161">
            <w:pPr>
              <w:rPr>
                <w:rFonts w:ascii="Verdana" w:hAnsi="Verdana"/>
                <w:sz w:val="20"/>
              </w:rPr>
            </w:pPr>
            <w:ins w:id="31" w:author="Autor">
              <w:r w:rsidRPr="003C471E">
                <w:rPr>
                  <w:rFonts w:ascii="Verdana" w:eastAsia="Calibri" w:hAnsi="Verdana" w:cstheme="minorHAnsi"/>
                  <w:i/>
                  <w:color w:val="404040" w:themeColor="text1" w:themeTint="BF"/>
                  <w:sz w:val="20"/>
                </w:rPr>
                <w:t xml:space="preserve">Pozn. </w:t>
              </w:r>
              <w:r w:rsidRPr="00836244">
                <w:rPr>
                  <w:rFonts w:ascii="Verdana" w:eastAsia="Calibri" w:hAnsi="Verdana" w:cstheme="minorHAnsi"/>
                  <w:i/>
                  <w:color w:val="404040" w:themeColor="text1" w:themeTint="BF"/>
                  <w:sz w:val="20"/>
                </w:rPr>
                <w:t>V prípade, že projekt nemá priame synergické efekty k projektu/-</w:t>
              </w:r>
              <w:proofErr w:type="spellStart"/>
              <w:r w:rsidRPr="00836244">
                <w:rPr>
                  <w:rFonts w:ascii="Verdana" w:eastAsia="Calibri" w:hAnsi="Verdana" w:cstheme="minorHAnsi"/>
                  <w:i/>
                  <w:color w:val="404040" w:themeColor="text1" w:themeTint="BF"/>
                  <w:sz w:val="20"/>
                </w:rPr>
                <w:t>om</w:t>
              </w:r>
              <w:proofErr w:type="spellEnd"/>
              <w:r w:rsidRPr="00836244">
                <w:rPr>
                  <w:rFonts w:ascii="Verdana" w:eastAsia="Calibri" w:hAnsi="Verdana" w:cstheme="minorHAnsi"/>
                  <w:i/>
                  <w:color w:val="404040" w:themeColor="text1" w:themeTint="BF"/>
                  <w:sz w:val="20"/>
                </w:rPr>
                <w:t xml:space="preserve"> v rámci OP II – PO7 a z uvedeného dôvodu nebol predmetom schvaľovacieho procesu reformného zámeru, príloha vyzvania Kritériá pre výber projektov sa upraví tak, že toto kritérium sa neuplatní.</w:t>
              </w:r>
            </w:ins>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proofErr w:type="spellStart"/>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lastRenderedPageBreak/>
              <w:t>adekvátne</w:t>
            </w:r>
            <w:r w:rsidRPr="003C471E">
              <w:rPr>
                <w:rFonts w:ascii="Verdana" w:eastAsia="Helvetica" w:hAnsi="Verdana" w:cstheme="minorHAnsi"/>
                <w:color w:val="404040" w:themeColor="text1" w:themeTint="BF"/>
                <w:sz w:val="20"/>
                <w:u w:color="000000"/>
                <w:bdr w:val="none" w:sz="0" w:space="0" w:color="auto"/>
                <w:lang w:val="sk-SK"/>
              </w:rPr>
              <w:t xml:space="preserve"> </w:t>
            </w:r>
            <w:proofErr w:type="spellStart"/>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ciele projektu sú realisticky </w:t>
            </w:r>
            <w:proofErr w:type="spellStart"/>
            <w:r w:rsidRPr="003C471E">
              <w:rPr>
                <w:rFonts w:ascii="Verdana" w:hAnsi="Verdana" w:cstheme="minorHAnsi"/>
                <w:b/>
                <w:color w:val="auto"/>
                <w:sz w:val="20"/>
                <w:lang w:val="sk-SK"/>
              </w:rPr>
              <w:t>postavené</w:t>
            </w:r>
            <w:proofErr w:type="spellEnd"/>
            <w:r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lang w:val="sk-SK"/>
              </w:rPr>
              <w:t>ŽoNFP</w:t>
            </w:r>
            <w:proofErr w:type="spellEnd"/>
            <w:r w:rsidRPr="003C471E">
              <w:rPr>
                <w:rFonts w:ascii="Verdana" w:eastAsia="Arial Unicode MS"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hAnsi="Verdana" w:cstheme="minorHAnsi"/>
                <w:color w:val="404040" w:themeColor="text1" w:themeTint="BF"/>
                <w:sz w:val="20"/>
                <w:lang w:val="sk-SK"/>
              </w:rPr>
              <w:t>Value</w:t>
            </w:r>
            <w:proofErr w:type="spellEnd"/>
            <w:r w:rsidRPr="003C471E">
              <w:rPr>
                <w:rFonts w:ascii="Verdana" w:hAnsi="Verdana" w:cstheme="minorHAnsi"/>
                <w:color w:val="404040" w:themeColor="text1" w:themeTint="BF"/>
                <w:sz w:val="20"/>
                <w:lang w:val="sk-SK"/>
              </w:rPr>
              <w:t xml:space="preserve"> </w:t>
            </w:r>
            <w:proofErr w:type="spellStart"/>
            <w:r w:rsidRPr="003C471E">
              <w:rPr>
                <w:rFonts w:ascii="Verdana" w:hAnsi="Verdana" w:cstheme="minorHAnsi"/>
                <w:color w:val="404040" w:themeColor="text1" w:themeTint="BF"/>
                <w:sz w:val="20"/>
                <w:lang w:val="sk-SK"/>
              </w:rPr>
              <w:t>for</w:t>
            </w:r>
            <w:proofErr w:type="spellEnd"/>
            <w:r w:rsidRPr="003C471E">
              <w:rPr>
                <w:rFonts w:ascii="Verdana" w:hAnsi="Verdana" w:cstheme="minorHAnsi"/>
                <w:color w:val="404040" w:themeColor="text1" w:themeTint="BF"/>
                <w:sz w:val="20"/>
                <w:lang w:val="sk-SK"/>
              </w:rPr>
              <w:t xml:space="preserve">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w:t>
            </w:r>
            <w:proofErr w:type="spellStart"/>
            <w:r w:rsidRPr="003C471E">
              <w:rPr>
                <w:rFonts w:ascii="Verdana" w:hAnsi="Verdana" w:cstheme="minorHAnsi"/>
                <w:b/>
                <w:color w:val="auto"/>
                <w:sz w:val="20"/>
                <w:lang w:val="sk-SK"/>
              </w:rPr>
              <w:t>dosiahnuteľné</w:t>
            </w:r>
            <w:proofErr w:type="spellEnd"/>
            <w:r w:rsidRPr="003C471E">
              <w:rPr>
                <w:rFonts w:ascii="Verdana" w:hAnsi="Verdana" w:cstheme="minorHAnsi"/>
                <w:b/>
                <w:color w:val="auto"/>
                <w:sz w:val="20"/>
                <w:lang w:val="sk-SK"/>
              </w:rPr>
              <w:t xml:space="preserv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proofErr w:type="spellStart"/>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proofErr w:type="spellStart"/>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eastAsia="Calibri" w:hAnsi="Verdana" w:cstheme="minorHAnsi"/>
                <w:color w:val="404040" w:themeColor="text1" w:themeTint="BF"/>
                <w:sz w:val="20"/>
                <w:u w:color="000000"/>
                <w:bdr w:val="none" w:sz="0" w:space="0" w:color="auto"/>
                <w:lang w:val="sk-SK"/>
              </w:rPr>
              <w:t>know-how</w:t>
            </w:r>
            <w:proofErr w:type="spellEnd"/>
            <w:r w:rsidRPr="003C471E">
              <w:rPr>
                <w:rFonts w:ascii="Verdana" w:eastAsia="Calibri" w:hAnsi="Verdana" w:cstheme="minorHAnsi"/>
                <w:color w:val="404040" w:themeColor="text1" w:themeTint="BF"/>
                <w:sz w:val="20"/>
                <w:u w:color="000000"/>
                <w:bdr w:val="none" w:sz="0" w:space="0" w:color="auto"/>
                <w:lang w:val="sk-SK"/>
              </w:rPr>
              <w:t>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w:t>
            </w:r>
            <w:r w:rsidRPr="003C471E">
              <w:rPr>
                <w:rFonts w:ascii="Verdana" w:eastAsia="Arial" w:hAnsi="Verdana" w:cstheme="minorHAnsi"/>
                <w:iCs/>
                <w:color w:val="404040" w:themeColor="text1" w:themeTint="BF"/>
                <w:sz w:val="20"/>
                <w:lang w:val="sk-SK"/>
              </w:rPr>
              <w:lastRenderedPageBreak/>
              <w:t xml:space="preserve">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hAnsi="Verdana" w:cstheme="minorHAnsi"/>
                <w:color w:val="auto"/>
                <w:sz w:val="20"/>
                <w:lang w:val="sk-SK"/>
              </w:rPr>
              <w:t>benchmarkov</w:t>
            </w:r>
            <w:proofErr w:type="spellEnd"/>
            <w:r w:rsidRPr="003C471E">
              <w:rPr>
                <w:rFonts w:ascii="Verdana" w:hAnsi="Verdana" w:cstheme="minorHAnsi"/>
                <w:color w:val="auto"/>
                <w:sz w:val="20"/>
                <w:lang w:val="sk-SK"/>
              </w:rPr>
              <w:t>,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lastRenderedPageBreak/>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w:t>
            </w:r>
            <w:proofErr w:type="spellStart"/>
            <w:r w:rsidR="00271253" w:rsidRPr="003C471E">
              <w:rPr>
                <w:rFonts w:ascii="Verdana" w:hAnsi="Verdana" w:cstheme="minorHAnsi"/>
                <w:color w:val="auto"/>
                <w:sz w:val="20"/>
                <w:lang w:val="sk-SK"/>
              </w:rPr>
              <w:t>ŽoNFP</w:t>
            </w:r>
            <w:proofErr w:type="spellEnd"/>
            <w:r w:rsidR="00271253"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w:t>
            </w:r>
            <w:proofErr w:type="spellStart"/>
            <w:r w:rsidR="00431709" w:rsidRPr="003C471E">
              <w:rPr>
                <w:rFonts w:ascii="Verdana" w:hAnsi="Verdana" w:cstheme="minorHAnsi"/>
                <w:b/>
                <w:color w:val="auto"/>
                <w:sz w:val="20"/>
                <w:lang w:val="sk-SK"/>
              </w:rPr>
              <w:t>nevyhnutné</w:t>
            </w:r>
            <w:proofErr w:type="spellEnd"/>
            <w:r w:rsidR="004317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proofErr w:type="spellStart"/>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w:t>
            </w:r>
            <w:proofErr w:type="spellEnd"/>
            <w:r w:rsidR="00431709" w:rsidRPr="003C471E">
              <w:rPr>
                <w:rFonts w:ascii="Verdana" w:hAnsi="Verdana" w:cstheme="minorHAnsi"/>
                <w:color w:val="auto"/>
                <w:sz w:val="20"/>
                <w:lang w:val="sk-SK"/>
              </w:rPr>
              <w:t xml:space="preserve"> fond na realizáciu aktivít je primeraný (nie je </w:t>
            </w:r>
            <w:proofErr w:type="spellStart"/>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w:t>
            </w:r>
            <w:proofErr w:type="spellEnd"/>
            <w:r w:rsidR="00431709"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w:t>
            </w:r>
            <w:proofErr w:type="spellStart"/>
            <w:r w:rsidRPr="003C471E">
              <w:rPr>
                <w:rFonts w:ascii="Verdana" w:hAnsi="Verdana" w:cstheme="minorHAnsi"/>
                <w:b/>
                <w:color w:val="auto"/>
                <w:sz w:val="20"/>
                <w:lang w:val="sk-SK"/>
              </w:rPr>
              <w:t>zatriedené</w:t>
            </w:r>
            <w:proofErr w:type="spellEnd"/>
            <w:r w:rsidRPr="003C471E">
              <w:rPr>
                <w:rFonts w:ascii="Verdana" w:hAnsi="Verdana" w:cstheme="minorHAnsi"/>
                <w:b/>
                <w:color w:val="auto"/>
                <w:sz w:val="20"/>
                <w:lang w:val="sk-SK"/>
              </w:rPr>
              <w:t xml:space="preserv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proofErr w:type="spellStart"/>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w:t>
            </w:r>
            <w:proofErr w:type="spellStart"/>
            <w:r w:rsidRPr="003C471E">
              <w:rPr>
                <w:rFonts w:ascii="Verdana" w:hAnsi="Verdana" w:cstheme="minorHAnsi"/>
                <w:b/>
                <w:color w:val="auto"/>
                <w:sz w:val="20"/>
                <w:lang w:val="sk-SK"/>
              </w:rPr>
              <w:t>ŽoNFP</w:t>
            </w:r>
            <w:proofErr w:type="spellEnd"/>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proofErr w:type="spellStart"/>
            <w:r w:rsidRPr="003C471E">
              <w:rPr>
                <w:rFonts w:ascii="Verdana" w:hAnsi="Verdana" w:cstheme="minorHAnsi"/>
                <w:b/>
                <w:color w:val="auto"/>
                <w:sz w:val="20"/>
                <w:lang w:val="sk-SK"/>
              </w:rPr>
              <w:t>cenové</w:t>
            </w:r>
            <w:proofErr w:type="spellEnd"/>
            <w:r w:rsidRPr="003C471E">
              <w:rPr>
                <w:rFonts w:ascii="Verdana" w:hAnsi="Verdana" w:cstheme="minorHAnsi"/>
                <w:b/>
                <w:color w:val="auto"/>
                <w:sz w:val="20"/>
                <w:lang w:val="sk-SK"/>
              </w:rPr>
              <w:t xml:space="preser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w:t>
            </w:r>
            <w:proofErr w:type="spellStart"/>
            <w:r w:rsidRPr="003C471E">
              <w:rPr>
                <w:rFonts w:ascii="Verdana" w:hAnsi="Verdana" w:cstheme="minorHAnsi"/>
                <w:b/>
                <w:color w:val="auto"/>
                <w:sz w:val="20"/>
                <w:lang w:val="sk-SK"/>
              </w:rPr>
              <w:t>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proofErr w:type="spellEnd"/>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2BBBA7C6" w:rsidR="00A023F5" w:rsidRPr="003C471E" w:rsidRDefault="00431709" w:rsidP="007E7906">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w:t>
            </w:r>
            <w:r w:rsidRPr="00AA5976">
              <w:rPr>
                <w:rFonts w:ascii="Verdana" w:hAnsi="Verdana" w:cstheme="minorHAnsi"/>
                <w:color w:val="auto"/>
                <w:sz w:val="20"/>
                <w:szCs w:val="20"/>
                <w:lang w:val="sk-SK"/>
              </w:rPr>
              <w:t>prílohy</w:t>
            </w:r>
            <w:r w:rsidR="00724B98" w:rsidRPr="00AA5976">
              <w:rPr>
                <w:rFonts w:ascii="Verdana" w:hAnsi="Verdana" w:cstheme="minorHAnsi"/>
                <w:color w:val="auto"/>
                <w:sz w:val="20"/>
                <w:szCs w:val="20"/>
                <w:lang w:val="sk-SK"/>
              </w:rPr>
              <w:t xml:space="preserve"> </w:t>
            </w:r>
            <w:r w:rsidR="00724B98" w:rsidRPr="007E7906">
              <w:rPr>
                <w:rFonts w:ascii="Verdana" w:eastAsia="Times New Roman" w:hAnsi="Verdana" w:cs="Times New Roman"/>
                <w:sz w:val="20"/>
                <w:szCs w:val="20"/>
                <w:lang w:val="sk-SK" w:eastAsia="sk-SK"/>
              </w:rPr>
              <w:t xml:space="preserve">napr. </w:t>
            </w:r>
            <w:r w:rsidR="00AA5976" w:rsidRPr="007E7906">
              <w:rPr>
                <w:rFonts w:ascii="Verdana" w:eastAsia="Times New Roman" w:hAnsi="Verdana" w:cs="Times New Roman"/>
                <w:sz w:val="20"/>
                <w:szCs w:val="20"/>
                <w:lang w:val="sk-SK" w:eastAsia="sk-SK"/>
              </w:rPr>
              <w:t xml:space="preserve">analýza predchádzajúcej </w:t>
            </w:r>
            <w:r w:rsidR="00724B98" w:rsidRPr="007E7906">
              <w:rPr>
                <w:rFonts w:ascii="Verdana" w:eastAsia="Times New Roman" w:hAnsi="Verdana" w:cs="Times New Roman"/>
                <w:sz w:val="20"/>
                <w:szCs w:val="20"/>
                <w:lang w:val="sk-SK" w:eastAsia="sk-SK"/>
              </w:rPr>
              <w:t>mzdov</w:t>
            </w:r>
            <w:r w:rsidR="00AA5976" w:rsidRPr="007E7906">
              <w:rPr>
                <w:rFonts w:ascii="Verdana" w:eastAsia="Times New Roman" w:hAnsi="Verdana" w:cs="Times New Roman"/>
                <w:sz w:val="20"/>
                <w:szCs w:val="20"/>
                <w:lang w:val="sk-SK" w:eastAsia="sk-SK"/>
              </w:rPr>
              <w:t>ej</w:t>
            </w:r>
            <w:r w:rsidR="00724B98" w:rsidRPr="007E7906">
              <w:rPr>
                <w:rFonts w:ascii="Verdana" w:eastAsia="Times New Roman" w:hAnsi="Verdana" w:cs="Times New Roman"/>
                <w:sz w:val="20"/>
                <w:szCs w:val="20"/>
                <w:lang w:val="sk-SK" w:eastAsia="sk-SK"/>
              </w:rPr>
              <w:t xml:space="preserve"> politik</w:t>
            </w:r>
            <w:r w:rsidR="00AA5976" w:rsidRPr="007E7906">
              <w:rPr>
                <w:rFonts w:ascii="Verdana" w:eastAsia="Times New Roman" w:hAnsi="Verdana" w:cs="Times New Roman"/>
                <w:sz w:val="20"/>
                <w:szCs w:val="20"/>
                <w:lang w:val="sk-SK" w:eastAsia="sk-SK"/>
              </w:rPr>
              <w:t>y</w:t>
            </w:r>
            <w:r w:rsidR="00724B98" w:rsidRPr="007E7906">
              <w:rPr>
                <w:rFonts w:ascii="Verdana" w:eastAsia="Times New Roman" w:hAnsi="Verdana" w:cs="Times New Roman"/>
                <w:sz w:val="20"/>
                <w:szCs w:val="20"/>
                <w:lang w:val="sk-SK" w:eastAsia="sk-SK"/>
              </w:rPr>
              <w:t>, prieskumy trhu, znalecký posudok alebo verejne dostupné zdroje</w:t>
            </w:r>
            <w:r w:rsidR="007E7906">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proofErr w:type="spellStart"/>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w:t>
            </w:r>
            <w:proofErr w:type="spellStart"/>
            <w:r w:rsidR="00E317A6" w:rsidRPr="003C471E">
              <w:rPr>
                <w:rFonts w:ascii="Verdana" w:hAnsi="Verdana" w:cstheme="minorHAnsi"/>
                <w:b/>
                <w:color w:val="auto"/>
                <w:sz w:val="20"/>
                <w:lang w:val="sk-SK"/>
              </w:rPr>
              <w:t>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né</w:t>
            </w:r>
            <w:proofErr w:type="spellEnd"/>
            <w:r w:rsidR="00E317A6" w:rsidRPr="003C471E">
              <w:rPr>
                <w:rFonts w:ascii="Verdana" w:hAnsi="Verdana" w:cstheme="minorHAnsi"/>
                <w:b/>
                <w:color w:val="auto"/>
                <w:sz w:val="20"/>
                <w:lang w:val="sk-SK"/>
              </w:rPr>
              <w:t xml:space="preserv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stupov/výsledkov projektu po ukončení realizácie aktivít projektu v rámci vlastných, resp. disponibilných </w:t>
            </w:r>
            <w:r w:rsidR="00E317A6" w:rsidRPr="003C471E">
              <w:rPr>
                <w:rFonts w:ascii="Verdana" w:hAnsi="Verdana" w:cstheme="minorHAnsi"/>
                <w:b/>
                <w:color w:val="auto"/>
                <w:sz w:val="20"/>
                <w:lang w:val="sk-SK"/>
              </w:rPr>
              <w:lastRenderedPageBreak/>
              <w:t>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32" w:name="_Toc81989186"/>
      <w:r w:rsidRPr="00B57115">
        <w:rPr>
          <w:rFonts w:ascii="Verdana" w:hAnsi="Verdana" w:cstheme="majorHAnsi"/>
          <w:b/>
          <w:sz w:val="24"/>
          <w:szCs w:val="28"/>
          <w:lang w:val="sk-SK"/>
        </w:rPr>
        <w:lastRenderedPageBreak/>
        <w:t>Hodnotenie podľa hodnotiacich kritérií pre prioritnú os 1 – dopytovo orientované projekty</w:t>
      </w:r>
      <w:bookmarkEnd w:id="32"/>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 xml:space="preserve">všetky ciele projektu, aktivity projektu, cieľové skupiny a </w:t>
            </w:r>
            <w:proofErr w:type="spellStart"/>
            <w:r w:rsidRPr="003C471E">
              <w:rPr>
                <w:rFonts w:ascii="Verdana" w:hAnsi="Verdana" w:cstheme="minorHAnsi"/>
                <w:sz w:val="20"/>
              </w:rPr>
              <w:t>merate</w:t>
            </w:r>
            <w:r w:rsidR="009A380D" w:rsidRPr="003C471E">
              <w:rPr>
                <w:rFonts w:ascii="Verdana" w:hAnsi="Verdana" w:cstheme="minorHAnsi"/>
                <w:sz w:val="20"/>
              </w:rPr>
              <w:t>ľ</w:t>
            </w:r>
            <w:r w:rsidRPr="003C471E">
              <w:rPr>
                <w:rFonts w:ascii="Verdana" w:hAnsi="Verdana" w:cstheme="minorHAnsi"/>
                <w:sz w:val="20"/>
              </w:rPr>
              <w:t>né</w:t>
            </w:r>
            <w:proofErr w:type="spellEnd"/>
            <w:r w:rsidRPr="003C471E">
              <w:rPr>
                <w:rFonts w:ascii="Verdana" w:hAnsi="Verdana" w:cstheme="minorHAnsi"/>
                <w:sz w:val="20"/>
              </w:rPr>
              <w:t xml:space="preserv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w:t>
            </w:r>
            <w:r w:rsidRPr="003C471E">
              <w:rPr>
                <w:rFonts w:ascii="Verdana" w:hAnsi="Verdana" w:cstheme="minorHAnsi"/>
                <w:color w:val="auto"/>
                <w:sz w:val="20"/>
                <w:lang w:val="sk-SK"/>
              </w:rPr>
              <w:lastRenderedPageBreak/>
              <w:t xml:space="preserve">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Pr="003C471E">
              <w:rPr>
                <w:rFonts w:ascii="Verdana" w:hAnsi="Verdana" w:cstheme="minorHAnsi"/>
                <w:color w:val="auto"/>
                <w:sz w:val="20"/>
                <w:lang w:val="sk-SK"/>
              </w:rPr>
              <w:lastRenderedPageBreak/>
              <w:t>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proofErr w:type="spellStart"/>
            <w:r w:rsidR="001248EC" w:rsidRPr="003C471E">
              <w:rPr>
                <w:rFonts w:ascii="Verdana" w:hAnsi="Verdana" w:cstheme="minorHAnsi"/>
                <w:sz w:val="20"/>
              </w:rPr>
              <w:t>deklarovaný</w:t>
            </w:r>
            <w:r w:rsidRPr="003C471E">
              <w:rPr>
                <w:rFonts w:ascii="Verdana" w:hAnsi="Verdana" w:cstheme="minorHAnsi"/>
                <w:sz w:val="20"/>
              </w:rPr>
              <w:t>́</w:t>
            </w:r>
            <w:proofErr w:type="spellEnd"/>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proofErr w:type="spellStart"/>
            <w:r w:rsidR="001248EC" w:rsidRPr="003C471E">
              <w:rPr>
                <w:rFonts w:ascii="Verdana" w:hAnsi="Verdana" w:cstheme="minorHAnsi"/>
                <w:sz w:val="20"/>
              </w:rPr>
              <w:t>vyjadrený</w:t>
            </w:r>
            <w:r w:rsidRPr="003C471E">
              <w:rPr>
                <w:rFonts w:ascii="Verdana" w:hAnsi="Verdana" w:cstheme="minorHAnsi"/>
                <w:sz w:val="20"/>
              </w:rPr>
              <w:t>́</w:t>
            </w:r>
            <w:proofErr w:type="spellEnd"/>
            <w:r w:rsidRPr="003C471E">
              <w:rPr>
                <w:rFonts w:ascii="Verdana" w:hAnsi="Verdana" w:cstheme="minorHAnsi"/>
                <w:sz w:val="20"/>
              </w:rPr>
              <w:t xml:space="preserve">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sz w:val="20"/>
              </w:rPr>
              <w:t>ŽoNFP</w:t>
            </w:r>
            <w:proofErr w:type="spellEnd"/>
            <w:r w:rsidRPr="003C471E">
              <w:rPr>
                <w:rFonts w:ascii="Verdana" w:hAnsi="Verdana" w:cstheme="minorHAnsi"/>
                <w:sz w:val="20"/>
              </w:rPr>
              <w:t xml:space="preserve">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w:t>
            </w:r>
            <w:proofErr w:type="spellStart"/>
            <w:r w:rsidRPr="00F67971">
              <w:rPr>
                <w:rFonts w:ascii="Verdana" w:hAnsi="Verdana" w:cstheme="minorHAnsi"/>
                <w:b/>
                <w:sz w:val="20"/>
              </w:rPr>
              <w:t>sociálneho</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dialógu</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prostredníctvom</w:t>
            </w:r>
            <w:proofErr w:type="spellEnd"/>
            <w:r w:rsidRPr="00F67971">
              <w:rPr>
                <w:rFonts w:ascii="Verdana" w:hAnsi="Verdana" w:cstheme="minorHAnsi"/>
                <w:b/>
                <w:sz w:val="20"/>
              </w:rPr>
              <w:t xml:space="preserve"> budovania </w:t>
            </w:r>
            <w:proofErr w:type="spellStart"/>
            <w:r w:rsidRPr="00F67971">
              <w:rPr>
                <w:rFonts w:ascii="Verdana" w:hAnsi="Verdana" w:cstheme="minorHAnsi"/>
                <w:b/>
                <w:sz w:val="20"/>
              </w:rPr>
              <w:t>kapacít</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spolupráce</w:t>
            </w:r>
            <w:proofErr w:type="spellEnd"/>
            <w:r w:rsidRPr="00F67971">
              <w:rPr>
                <w:rFonts w:ascii="Verdana" w:hAnsi="Verdana" w:cstheme="minorHAnsi"/>
                <w:b/>
                <w:sz w:val="20"/>
              </w:rPr>
              <w:t xml:space="preserve"> VS so </w:t>
            </w:r>
            <w:proofErr w:type="spellStart"/>
            <w:r w:rsidRPr="00F67971">
              <w:rPr>
                <w:rFonts w:ascii="Verdana" w:hAnsi="Verdana" w:cstheme="minorHAnsi"/>
                <w:b/>
                <w:sz w:val="20"/>
              </w:rPr>
              <w:t>sociálnymi</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ekonomickými</w:t>
            </w:r>
            <w:proofErr w:type="spellEnd"/>
            <w:r w:rsidRPr="00F67971">
              <w:rPr>
                <w:rFonts w:ascii="Verdana" w:hAnsi="Verdana" w:cstheme="minorHAnsi"/>
                <w:b/>
                <w:sz w:val="20"/>
              </w:rPr>
              <w:t xml:space="preserve">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w:t>
            </w:r>
            <w:proofErr w:type="spellStart"/>
            <w:r w:rsidRPr="00F67971">
              <w:rPr>
                <w:rFonts w:ascii="Verdana" w:hAnsi="Verdana" w:cstheme="minorHAnsi"/>
                <w:b/>
                <w:sz w:val="20"/>
              </w:rPr>
              <w:t>regula</w:t>
            </w:r>
            <w:r w:rsidR="009A380D" w:rsidRPr="00F67971">
              <w:rPr>
                <w:rFonts w:ascii="Verdana" w:hAnsi="Verdana" w:cstheme="minorHAnsi"/>
                <w:b/>
                <w:sz w:val="20"/>
              </w:rPr>
              <w:t>č</w:t>
            </w:r>
            <w:r w:rsidRPr="00F67971">
              <w:rPr>
                <w:rFonts w:ascii="Verdana" w:hAnsi="Verdana" w:cstheme="minorHAnsi"/>
                <w:b/>
                <w:sz w:val="20"/>
              </w:rPr>
              <w:t>ných</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rámcov</w:t>
            </w:r>
            <w:proofErr w:type="spellEnd"/>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w:t>
            </w:r>
            <w:r w:rsidRPr="003C471E">
              <w:rPr>
                <w:rFonts w:ascii="Verdana" w:hAnsi="Verdana" w:cstheme="minorHAnsi"/>
                <w:color w:val="404040" w:themeColor="text1" w:themeTint="BF"/>
                <w:sz w:val="20"/>
                <w:lang w:val="sk-SK"/>
              </w:rPr>
              <w:lastRenderedPageBreak/>
              <w:t xml:space="preserve">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proofErr w:type="spellStart"/>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w:t>
            </w:r>
            <w:proofErr w:type="spellEnd"/>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proofErr w:type="spellStart"/>
            <w:r w:rsidR="001248EC" w:rsidRPr="00F67971">
              <w:rPr>
                <w:rFonts w:ascii="Verdana" w:hAnsi="Verdana" w:cstheme="minorHAnsi"/>
                <w:b/>
                <w:sz w:val="20"/>
              </w:rPr>
              <w:t>prevádzkové</w:t>
            </w:r>
            <w:r w:rsidRPr="00F67971">
              <w:rPr>
                <w:rFonts w:ascii="Verdana" w:hAnsi="Verdana" w:cstheme="minorHAnsi"/>
                <w:b/>
                <w:sz w:val="20"/>
              </w:rPr>
              <w:t>́</w:t>
            </w:r>
            <w:proofErr w:type="spellEnd"/>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proofErr w:type="spellStart"/>
            <w:r w:rsidRPr="00F67971">
              <w:rPr>
                <w:rFonts w:ascii="Verdana" w:hAnsi="Verdana" w:cstheme="minorHAnsi"/>
                <w:b/>
                <w:sz w:val="20"/>
              </w:rPr>
              <w:t>transparentné</w:t>
            </w:r>
            <w:proofErr w:type="spellEnd"/>
            <w:r w:rsidRPr="00F67971">
              <w:rPr>
                <w:rFonts w:ascii="Verdana" w:hAnsi="Verdana" w:cstheme="minorHAnsi"/>
                <w:b/>
                <w:sz w:val="20"/>
              </w:rPr>
              <w:t xml:space="preserv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w:t>
            </w:r>
            <w:r w:rsidRPr="003C471E">
              <w:rPr>
                <w:rFonts w:ascii="Verdana" w:eastAsia="Helvetica" w:hAnsi="Verdana" w:cstheme="minorHAnsi"/>
                <w:b/>
                <w:color w:val="404040" w:themeColor="text1" w:themeTint="BF"/>
                <w:sz w:val="20"/>
                <w:lang w:val="sk-SK"/>
              </w:rPr>
              <w:lastRenderedPageBreak/>
              <w:t xml:space="preserve">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xml:space="preserve">, vytvorenie podmienok pre </w:t>
            </w:r>
            <w:proofErr w:type="spellStart"/>
            <w:r w:rsidRPr="00F67971">
              <w:rPr>
                <w:rFonts w:ascii="Verdana" w:hAnsi="Verdana" w:cstheme="minorHAnsi"/>
                <w:sz w:val="20"/>
              </w:rPr>
              <w:t>elektronizáciu</w:t>
            </w:r>
            <w:r w:rsidRPr="00F67971">
              <w:rPr>
                <w:rFonts w:ascii="MS Gothic" w:eastAsia="MS Gothic" w:hAnsi="MS Gothic" w:cs="MS Gothic"/>
                <w:sz w:val="20"/>
              </w:rPr>
              <w:t> </w:t>
            </w:r>
            <w:r w:rsidRPr="00F67971">
              <w:rPr>
                <w:rFonts w:ascii="Verdana" w:hAnsi="Verdana" w:cstheme="minorHAnsi"/>
                <w:sz w:val="20"/>
              </w:rPr>
              <w:t>a</w:t>
            </w:r>
            <w:proofErr w:type="spellEnd"/>
            <w:r w:rsidRPr="00F67971">
              <w:rPr>
                <w:rFonts w:ascii="Verdana" w:hAnsi="Verdana" w:cstheme="minorHAnsi"/>
                <w:sz w:val="20"/>
              </w:rPr>
              <w:t xml:space="preserve">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w:t>
            </w:r>
            <w:proofErr w:type="spellStart"/>
            <w:r w:rsidRPr="00F67971">
              <w:rPr>
                <w:rFonts w:ascii="Verdana" w:eastAsia="Arial Unicode MS" w:hAnsi="Verdana" w:cstheme="minorHAnsi"/>
                <w:sz w:val="20"/>
                <w:bdr w:val="none" w:sz="0" w:space="0" w:color="auto" w:frame="1"/>
              </w:rPr>
              <w:t>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ností</w:t>
            </w:r>
            <w:proofErr w:type="spellEnd"/>
            <w:r w:rsidRPr="00F67971">
              <w:rPr>
                <w:rFonts w:ascii="Verdana" w:eastAsia="Arial Unicode MS" w:hAnsi="Verdana" w:cstheme="minorHAnsi"/>
                <w:sz w:val="20"/>
                <w:bdr w:val="none" w:sz="0" w:space="0" w:color="auto" w:frame="1"/>
              </w:rPr>
              <w:t xml:space="preserve">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lastRenderedPageBreak/>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ciele projektu sú realisticky </w:t>
            </w:r>
            <w:proofErr w:type="spellStart"/>
            <w:r w:rsidRPr="003C471E">
              <w:rPr>
                <w:rFonts w:ascii="Verdana" w:hAnsi="Verdana" w:cstheme="minorHAnsi"/>
                <w:b/>
                <w:color w:val="auto"/>
                <w:sz w:val="20"/>
                <w:lang w:val="sk-SK"/>
              </w:rPr>
              <w:t>postavené</w:t>
            </w:r>
            <w:proofErr w:type="spellEnd"/>
            <w:r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w:t>
            </w:r>
            <w:r w:rsidRPr="003C471E">
              <w:rPr>
                <w:rFonts w:ascii="Verdana" w:hAnsi="Verdana" w:cstheme="minorHAnsi"/>
                <w:color w:val="404040" w:themeColor="text1" w:themeTint="BF"/>
                <w:sz w:val="20"/>
                <w:lang w:val="sk-SK"/>
              </w:rPr>
              <w:lastRenderedPageBreak/>
              <w:t>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realizácie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aktivít</w:t>
            </w:r>
            <w:proofErr w:type="spellEnd"/>
            <w:r w:rsidRPr="003C471E">
              <w:rPr>
                <w:rFonts w:ascii="Verdana" w:hAnsi="Verdana" w:cstheme="minorHAnsi"/>
                <w:color w:val="auto"/>
                <w:sz w:val="20"/>
                <w:lang w:val="sk-SK"/>
              </w:rPr>
              <w:t xml:space="preserve">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w:t>
            </w:r>
            <w:proofErr w:type="spellStart"/>
            <w:r w:rsidRPr="003C471E">
              <w:rPr>
                <w:rFonts w:ascii="Verdana" w:eastAsia="Calibri" w:hAnsi="Verdana" w:cstheme="minorHAnsi"/>
                <w:color w:val="404040" w:themeColor="text1" w:themeTint="BF"/>
                <w:szCs w:val="22"/>
                <w:u w:color="000000"/>
                <w:lang w:val="sk-SK"/>
              </w:rPr>
              <w:t>Value</w:t>
            </w:r>
            <w:proofErr w:type="spellEnd"/>
            <w:r w:rsidRPr="003C471E">
              <w:rPr>
                <w:rFonts w:ascii="Verdana" w:eastAsia="Calibri" w:hAnsi="Verdana" w:cstheme="minorHAnsi"/>
                <w:color w:val="404040" w:themeColor="text1" w:themeTint="BF"/>
                <w:szCs w:val="22"/>
                <w:u w:color="000000"/>
                <w:lang w:val="sk-SK"/>
              </w:rPr>
              <w:t xml:space="preserve"> </w:t>
            </w:r>
            <w:proofErr w:type="spellStart"/>
            <w:r w:rsidRPr="003C471E">
              <w:rPr>
                <w:rFonts w:ascii="Verdana" w:eastAsia="Calibri" w:hAnsi="Verdana" w:cstheme="minorHAnsi"/>
                <w:color w:val="404040" w:themeColor="text1" w:themeTint="BF"/>
                <w:szCs w:val="22"/>
                <w:u w:color="000000"/>
                <w:lang w:val="sk-SK"/>
              </w:rPr>
              <w:t>for</w:t>
            </w:r>
            <w:proofErr w:type="spellEnd"/>
            <w:r w:rsidRPr="003C471E">
              <w:rPr>
                <w:rFonts w:ascii="Verdana" w:eastAsia="Calibri" w:hAnsi="Verdana" w:cstheme="minorHAnsi"/>
                <w:color w:val="404040" w:themeColor="text1" w:themeTint="BF"/>
                <w:szCs w:val="22"/>
                <w:u w:color="000000"/>
                <w:lang w:val="sk-SK"/>
              </w:rPr>
              <w:t xml:space="preserve">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lastRenderedPageBreak/>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w:t>
            </w:r>
            <w:proofErr w:type="spellStart"/>
            <w:r w:rsidRPr="003C471E">
              <w:rPr>
                <w:rFonts w:ascii="Verdana" w:hAnsi="Verdana" w:cstheme="minorHAnsi"/>
                <w:b/>
                <w:color w:val="auto"/>
                <w:sz w:val="20"/>
                <w:lang w:val="sk-SK"/>
              </w:rPr>
              <w:t>dosiahnuteľné</w:t>
            </w:r>
            <w:proofErr w:type="spellEnd"/>
            <w:r w:rsidRPr="003C471E">
              <w:rPr>
                <w:rFonts w:ascii="Verdana" w:hAnsi="Verdana" w:cstheme="minorHAnsi"/>
                <w:b/>
                <w:color w:val="auto"/>
                <w:sz w:val="20"/>
                <w:lang w:val="sk-SK"/>
              </w:rPr>
              <w:t xml:space="preserv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(osoby zabezpečujúce základnú administratívu ako kopírovanie, prepisovanie, evidovanie a podobne , vrátane účtovného a personálneho zabezpečenia projektu) a odbornými </w:t>
            </w:r>
            <w:r w:rsidRPr="003C471E">
              <w:rPr>
                <w:rFonts w:ascii="Verdana" w:hAnsi="Verdana" w:cstheme="minorHAnsi"/>
                <w:color w:val="404040" w:themeColor="text1" w:themeTint="BF"/>
                <w:sz w:val="20"/>
                <w:lang w:val="sk-SK"/>
              </w:rPr>
              <w:lastRenderedPageBreak/>
              <w:t>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bdr w:val="nil"/>
                <w:lang w:val="sk-SK"/>
              </w:rPr>
              <w:t>ŽoNFP</w:t>
            </w:r>
            <w:proofErr w:type="spellEnd"/>
            <w:r w:rsidRPr="003C471E">
              <w:rPr>
                <w:rFonts w:ascii="Verdana" w:eastAsia="Arial Unicode MS" w:hAnsi="Verdana" w:cstheme="minorHAnsi"/>
                <w:color w:val="auto"/>
                <w:sz w:val="20"/>
                <w:bdr w:val="nil"/>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xml:space="preserve">: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w:t>
            </w:r>
            <w:r w:rsidRPr="00F67971">
              <w:rPr>
                <w:rFonts w:ascii="Verdana" w:hAnsi="Verdana" w:cstheme="minorHAnsi"/>
                <w:sz w:val="20"/>
              </w:rPr>
              <w:lastRenderedPageBreak/>
              <w:t>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verejného obstarávania/ znaleckých posudkov/ </w:t>
            </w:r>
            <w:proofErr w:type="spellStart"/>
            <w:r w:rsidRPr="003C471E">
              <w:rPr>
                <w:rFonts w:ascii="Verdana" w:eastAsia="Arial" w:hAnsi="Verdana" w:cstheme="minorHAnsi"/>
                <w:iCs/>
                <w:color w:val="404040" w:themeColor="text1" w:themeTint="BF"/>
                <w:sz w:val="20"/>
                <w:lang w:val="sk-SK"/>
              </w:rPr>
              <w:t>benchmarkov</w:t>
            </w:r>
            <w:proofErr w:type="spellEnd"/>
            <w:r w:rsidRPr="003C471E">
              <w:rPr>
                <w:rFonts w:ascii="Verdana" w:eastAsia="Arial" w:hAnsi="Verdana" w:cstheme="minorHAnsi"/>
                <w:iCs/>
                <w:color w:val="404040" w:themeColor="text1" w:themeTint="BF"/>
                <w:sz w:val="20"/>
                <w:lang w:val="sk-SK"/>
              </w:rPr>
              <w:t>,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lastRenderedPageBreak/>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lastRenderedPageBreak/>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80% a viac z finančnej hodnoty plánovaných celkových výdavkov je súčasne vecne  </w:t>
            </w:r>
            <w:r w:rsidRPr="003C471E">
              <w:rPr>
                <w:rFonts w:ascii="Verdana" w:eastAsia="Arial" w:hAnsi="Verdana" w:cstheme="minorHAnsi"/>
                <w:iCs/>
                <w:color w:val="404040" w:themeColor="text1" w:themeTint="BF"/>
                <w:sz w:val="20"/>
                <w:lang w:val="sk-SK"/>
              </w:rPr>
              <w:lastRenderedPageBreak/>
              <w:t>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proofErr w:type="spellStart"/>
            <w:r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1668243D"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w:t>
            </w:r>
            <w:r w:rsidR="00353DD7">
              <w:rPr>
                <w:rFonts w:ascii="Verdana" w:hAnsi="Verdana" w:cstheme="minorHAnsi"/>
                <w:color w:val="auto"/>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cstheme="minorHAnsi"/>
                <w:color w:val="auto"/>
                <w:sz w:val="20"/>
                <w:lang w:val="sk-SK"/>
              </w:rPr>
              <w:t xml:space="preserve">), na základe ktorej bolo vykonané hodnotenie. V prípade </w:t>
            </w:r>
            <w:r w:rsidRPr="003C471E">
              <w:rPr>
                <w:rFonts w:ascii="Verdana" w:hAnsi="Verdana" w:cstheme="minorHAnsi"/>
                <w:color w:val="auto"/>
                <w:sz w:val="20"/>
                <w:lang w:val="sk-SK"/>
              </w:rPr>
              <w:lastRenderedPageBreak/>
              <w:t>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w:t>
            </w:r>
            <w:proofErr w:type="spellStart"/>
            <w:r w:rsidR="00970C09" w:rsidRPr="003C471E">
              <w:rPr>
                <w:rFonts w:ascii="Verdana" w:hAnsi="Verdana" w:cstheme="minorHAnsi"/>
                <w:color w:val="auto"/>
                <w:sz w:val="20"/>
                <w:lang w:val="sk-SK"/>
              </w:rPr>
              <w:t>poddimenzovaný</w:t>
            </w:r>
            <w:proofErr w:type="spellEnd"/>
            <w:r w:rsidR="00970C09" w:rsidRPr="003C471E">
              <w:rPr>
                <w:rFonts w:ascii="Verdana" w:hAnsi="Verdana" w:cstheme="minorHAnsi"/>
                <w:color w:val="auto"/>
                <w:sz w:val="20"/>
                <w:lang w:val="sk-SK"/>
              </w:rPr>
              <w:t xml:space="preserve"> alebo nadhodnotený), nákup technologického vybavenia, informačno-komunikačných technológií, zabezpečenie analýz je opodstatnený </w:t>
            </w:r>
            <w:r w:rsidR="00970C09" w:rsidRPr="003C471E">
              <w:rPr>
                <w:rFonts w:ascii="Verdana" w:hAnsi="Verdana" w:cstheme="minorHAnsi"/>
                <w:color w:val="auto"/>
                <w:sz w:val="20"/>
                <w:lang w:val="sk-SK"/>
              </w:rPr>
              <w:lastRenderedPageBreak/>
              <w:t>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33" w:name="_Toc81989187"/>
      <w:r w:rsidRPr="003C471E">
        <w:rPr>
          <w:rFonts w:ascii="Verdana" w:hAnsi="Verdana" w:cstheme="majorHAnsi"/>
          <w:b/>
          <w:sz w:val="24"/>
          <w:szCs w:val="28"/>
          <w:lang w:val="sk-SK"/>
        </w:rPr>
        <w:lastRenderedPageBreak/>
        <w:t>Hodnotenie podľa hodnotiacich kritérií pre prioritnú os 2 – národné projekty</w:t>
      </w:r>
      <w:bookmarkEnd w:id="33"/>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 xml:space="preserve">(všetky ciele projektu, aktivity projektu, cieľové skupiny  a </w:t>
            </w:r>
            <w:proofErr w:type="spellStart"/>
            <w:r w:rsidRPr="003C471E">
              <w:rPr>
                <w:rFonts w:ascii="Verdana" w:hAnsi="Verdana" w:cstheme="minorHAnsi"/>
                <w:sz w:val="20"/>
              </w:rPr>
              <w:t>merate</w:t>
            </w:r>
            <w:r w:rsidR="009A380D" w:rsidRPr="003C471E">
              <w:rPr>
                <w:rFonts w:ascii="Verdana" w:hAnsi="Verdana" w:cstheme="minorHAnsi"/>
                <w:sz w:val="20"/>
              </w:rPr>
              <w:t>ľ</w:t>
            </w:r>
            <w:r w:rsidRPr="003C471E">
              <w:rPr>
                <w:rFonts w:ascii="Verdana" w:hAnsi="Verdana" w:cstheme="minorHAnsi"/>
                <w:sz w:val="20"/>
              </w:rPr>
              <w:t>né</w:t>
            </w:r>
            <w:proofErr w:type="spellEnd"/>
            <w:r w:rsidRPr="003C471E">
              <w:rPr>
                <w:rFonts w:ascii="Verdana" w:hAnsi="Verdana" w:cstheme="minorHAnsi"/>
                <w:sz w:val="20"/>
              </w:rPr>
              <w:t xml:space="preserv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cieľovej skupiny, 10.1 Aktivity projektu a </w:t>
            </w:r>
            <w:proofErr w:type="spellStart"/>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2AD41B19" w14:textId="77777777" w:rsidR="004F718D" w:rsidRDefault="00A33B38" w:rsidP="003A1161">
            <w:pPr>
              <w:rPr>
                <w:ins w:id="34" w:author="Auto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ins w:id="35" w:author="Autor">
              <w:r w:rsidR="004F718D">
                <w:rPr>
                  <w:rFonts w:ascii="Verdana" w:eastAsia="Arial Unicode MS" w:hAnsi="Verdana" w:cstheme="minorHAnsi"/>
                  <w:sz w:val="20"/>
                  <w:bdr w:val="nil"/>
                </w:rPr>
                <w:t>.</w:t>
              </w:r>
            </w:ins>
          </w:p>
          <w:p w14:paraId="09719FBB" w14:textId="44061CFE" w:rsidR="00A33B38" w:rsidRPr="003C471E" w:rsidRDefault="004F718D" w:rsidP="003A1161">
            <w:pPr>
              <w:rPr>
                <w:rFonts w:ascii="Verdana" w:hAnsi="Verdana"/>
                <w:sz w:val="20"/>
              </w:rPr>
            </w:pPr>
            <w:ins w:id="36" w:author="Autor">
              <w:r w:rsidRPr="003C471E">
                <w:rPr>
                  <w:rFonts w:ascii="Verdana" w:eastAsia="Calibri" w:hAnsi="Verdana" w:cstheme="minorHAnsi"/>
                  <w:i/>
                  <w:color w:val="404040" w:themeColor="text1" w:themeTint="BF"/>
                  <w:sz w:val="20"/>
                </w:rPr>
                <w:t xml:space="preserve">Pozn. </w:t>
              </w:r>
              <w:r w:rsidRPr="007A4E15">
                <w:rPr>
                  <w:rFonts w:ascii="Verdana" w:eastAsia="Calibri" w:hAnsi="Verdana" w:cstheme="minorHAnsi"/>
                  <w:i/>
                  <w:color w:val="404040" w:themeColor="text1" w:themeTint="BF"/>
                  <w:sz w:val="20"/>
                </w:rPr>
                <w:t>V prípade, že projekt nemá priame synergické efekty k projektu/-</w:t>
              </w:r>
              <w:proofErr w:type="spellStart"/>
              <w:r w:rsidRPr="007A4E15">
                <w:rPr>
                  <w:rFonts w:ascii="Verdana" w:eastAsia="Calibri" w:hAnsi="Verdana" w:cstheme="minorHAnsi"/>
                  <w:i/>
                  <w:color w:val="404040" w:themeColor="text1" w:themeTint="BF"/>
                  <w:sz w:val="20"/>
                </w:rPr>
                <w:t>om</w:t>
              </w:r>
              <w:proofErr w:type="spellEnd"/>
              <w:r w:rsidRPr="007A4E15">
                <w:rPr>
                  <w:rFonts w:ascii="Verdana" w:eastAsia="Calibri" w:hAnsi="Verdana" w:cstheme="minorHAnsi"/>
                  <w:i/>
                  <w:color w:val="404040" w:themeColor="text1" w:themeTint="BF"/>
                  <w:sz w:val="20"/>
                </w:rPr>
                <w:t xml:space="preserve"> v rámci OP II – PO7 a z uvedeného dôvodu nebol predmetom schvaľovacieho procesu reformného zámeru, príloha vyzvania Kritériá pre výber projektov sa upraví tak, že toto kritérium sa neuplatní.</w:t>
              </w:r>
            </w:ins>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obsahové zameranie, aktivity a výstupy/výsledky projektu nie sú v súlade so schváleným reformným </w:t>
            </w:r>
            <w:r w:rsidRPr="003C471E">
              <w:rPr>
                <w:rFonts w:ascii="Verdana" w:eastAsiaTheme="minorHAnsi" w:hAnsi="Verdana" w:cstheme="minorHAnsi"/>
                <w:color w:val="auto"/>
                <w:sz w:val="20"/>
                <w:lang w:val="sk-SK"/>
              </w:rPr>
              <w:lastRenderedPageBreak/>
              <w:t>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skupiny,10.1 Aktivity projektu a </w:t>
            </w:r>
            <w:proofErr w:type="spellStart"/>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w:t>
            </w:r>
            <w:proofErr w:type="spellEnd"/>
            <w:r w:rsidRPr="003C471E">
              <w:rPr>
                <w:rFonts w:ascii="Verdana" w:eastAsiaTheme="minorHAnsi" w:hAnsi="Verdana" w:cstheme="minorBidi"/>
                <w:color w:val="auto"/>
                <w:sz w:val="20"/>
                <w:lang w:val="sk-SK"/>
              </w:rPr>
              <w:t xml:space="preserve"> </w:t>
            </w:r>
            <w:proofErr w:type="spellStart"/>
            <w:r w:rsidRPr="003C471E">
              <w:rPr>
                <w:rFonts w:ascii="Verdana" w:eastAsiaTheme="minorHAnsi" w:hAnsi="Verdana" w:cstheme="minorBidi"/>
                <w:color w:val="auto"/>
                <w:sz w:val="20"/>
                <w:lang w:val="sk-SK"/>
              </w:rPr>
              <w:t>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w:t>
            </w:r>
            <w:proofErr w:type="spellEnd"/>
            <w:r w:rsidRPr="003C471E">
              <w:rPr>
                <w:rFonts w:ascii="Verdana" w:eastAsiaTheme="minorHAnsi" w:hAnsi="Verdana" w:cstheme="minorBidi"/>
                <w:color w:val="auto"/>
                <w:sz w:val="20"/>
                <w:lang w:val="sk-SK"/>
              </w:rPr>
              <w:t xml:space="preserv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plnenie súladu projektu so schváleným reformným zámerom, to znamená, či neprišlo k zásadnej zmene v podstatných údajoch a parametroch predloženého projektu v rámci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Identifikácia projektu, 7. Popis projektu, 8. Popis cieľovej skupiny,10.1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5. Identifikácia projektu, 7. Popis projektu, 8. Popis cieľovej 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 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lastRenderedPageBreak/>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lastRenderedPageBreak/>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navrhovaný spôsob realizácie aktivít umožňuje dosiahnutie výstupov projektu v navrhovanom rozsahu a požadovanej kvalite, aktivity projektu majú logickú vzájomnú súvislosť, časové lehoty realizácie </w:t>
            </w:r>
            <w:r w:rsidRPr="003C471E">
              <w:rPr>
                <w:rFonts w:ascii="Verdana" w:eastAsiaTheme="minorHAnsi" w:hAnsi="Verdana" w:cstheme="minorHAnsi"/>
                <w:sz w:val="20"/>
                <w:lang w:val="sk-SK"/>
              </w:rPr>
              <w:lastRenderedPageBreak/>
              <w:t xml:space="preserve">aktivít sú reálne a sú v súlade s legislatívnymi lehotami, resp. so súvisiacou dokumentáciou. V prípade že </w:t>
            </w:r>
            <w:proofErr w:type="spellStart"/>
            <w:r w:rsidRPr="003C471E">
              <w:rPr>
                <w:rFonts w:ascii="Verdana" w:eastAsiaTheme="minorHAnsi" w:hAnsi="Verdana" w:cstheme="minorHAnsi"/>
                <w:sz w:val="20"/>
                <w:lang w:val="sk-SK"/>
              </w:rPr>
              <w:t>ŽoNFP</w:t>
            </w:r>
            <w:proofErr w:type="spellEnd"/>
            <w:r w:rsidRPr="003C471E">
              <w:rPr>
                <w:rFonts w:ascii="Verdana" w:eastAsiaTheme="minorHAnsi" w:hAnsi="Verdana" w:cstheme="minorHAnsi"/>
                <w:sz w:val="20"/>
                <w:lang w:val="sk-SK"/>
              </w:rPr>
              <w:t xml:space="preserve">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w:t>
            </w:r>
            <w:r w:rsidRPr="003C471E">
              <w:rPr>
                <w:rFonts w:ascii="Verdana" w:eastAsia="Helvetica" w:hAnsi="Verdana" w:cstheme="minorHAnsi"/>
                <w:color w:val="404040" w:themeColor="text1" w:themeTint="BF"/>
                <w:sz w:val="20"/>
                <w:lang w:val="sk-SK"/>
              </w:rPr>
              <w:lastRenderedPageBreak/>
              <w:t>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lastRenderedPageBreak/>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w:t>
            </w:r>
            <w:r w:rsidRPr="003C471E">
              <w:rPr>
                <w:rFonts w:ascii="Verdana" w:eastAsiaTheme="minorHAnsi" w:hAnsi="Verdana" w:cstheme="minorHAnsi"/>
                <w:sz w:val="20"/>
                <w:lang w:val="sk-SK"/>
              </w:rPr>
              <w:lastRenderedPageBreak/>
              <w:t>dosiahnuteľné v lehotách stanovených v časovom rámci projektu a ich plánované hodnoty zodpovedajú výške NFP v zmysle princípu „</w:t>
            </w:r>
            <w:proofErr w:type="spellStart"/>
            <w:r w:rsidRPr="003C471E">
              <w:rPr>
                <w:rFonts w:ascii="Verdana" w:eastAsiaTheme="minorHAnsi" w:hAnsi="Verdana" w:cstheme="minorHAnsi"/>
                <w:sz w:val="20"/>
                <w:lang w:val="sk-SK"/>
              </w:rPr>
              <w:t>Value</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for</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money</w:t>
            </w:r>
            <w:proofErr w:type="spellEnd"/>
            <w:r w:rsidRPr="003C471E">
              <w:rPr>
                <w:rFonts w:ascii="Verdana" w:eastAsiaTheme="minorHAnsi" w:hAnsi="Verdana" w:cstheme="minorHAnsi"/>
                <w:sz w:val="20"/>
                <w:lang w:val="sk-SK"/>
              </w:rPr>
              <w:t>“. Prípadné nedostatky nepredstavujú vážne ohrozenie dosiahnutia 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lastRenderedPageBreak/>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lastRenderedPageBreak/>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žiadateľ dokáže zabezpečiť potrebné technické zázemie, administratívne kapacity, legislatívne prostredie  (analogicky podľa typu projektu) s cieľom zabezpečenia udržateľnosti výstupov/výsledkov projektu </w:t>
            </w:r>
            <w:r w:rsidRPr="003C471E">
              <w:rPr>
                <w:rFonts w:ascii="Verdana" w:eastAsiaTheme="minorHAnsi" w:hAnsi="Verdana" w:cstheme="minorHAnsi"/>
                <w:sz w:val="20"/>
                <w:lang w:val="sk-SK"/>
              </w:rPr>
              <w:lastRenderedPageBreak/>
              <w:t>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proofErr w:type="spellStart"/>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w:t>
            </w:r>
            <w:r w:rsidRPr="003C471E">
              <w:rPr>
                <w:rFonts w:ascii="Verdana" w:eastAsia="Helvetica" w:hAnsi="Verdana" w:cstheme="minorHAnsi"/>
                <w:color w:val="404040" w:themeColor="text1" w:themeTint="BF"/>
                <w:sz w:val="20"/>
                <w:lang w:val="sk-SK"/>
              </w:rPr>
              <w:lastRenderedPageBreak/>
              <w:t>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w:t>
            </w:r>
            <w:proofErr w:type="spellStart"/>
            <w:r w:rsidR="0086440F" w:rsidRPr="003C471E">
              <w:rPr>
                <w:rFonts w:ascii="Verdana" w:hAnsi="Verdana" w:cstheme="minorHAnsi"/>
                <w:color w:val="auto"/>
                <w:sz w:val="20"/>
                <w:lang w:val="sk-SK"/>
              </w:rPr>
              <w:t>ŽoNFP</w:t>
            </w:r>
            <w:proofErr w:type="spellEnd"/>
            <w:r w:rsidR="0086440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lastRenderedPageBreak/>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proofErr w:type="spellStart"/>
            <w:r w:rsidRPr="003C471E">
              <w:rPr>
                <w:rFonts w:ascii="Verdana" w:hAnsi="Verdana" w:cstheme="minorHAnsi"/>
                <w:b/>
                <w:color w:val="auto"/>
                <w:sz w:val="20"/>
                <w:lang w:val="sk-SK"/>
              </w:rPr>
              <w:t>ŽoNFP</w:t>
            </w:r>
            <w:proofErr w:type="spellEnd"/>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cenové ponuky, podľa ktorých sa tvoril rozpočet sú reálne a </w:t>
            </w:r>
            <w:proofErr w:type="spellStart"/>
            <w:r w:rsidRPr="003C471E">
              <w:rPr>
                <w:rFonts w:ascii="Verdana" w:hAnsi="Verdana" w:cstheme="minorHAnsi"/>
                <w:b/>
                <w:color w:val="auto"/>
                <w:sz w:val="20"/>
                <w:lang w:val="sk-SK"/>
              </w:rPr>
              <w:t>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proofErr w:type="spellEnd"/>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07BB195B"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 7.3 Situácia po realizácii projektu a </w:t>
            </w:r>
            <w:proofErr w:type="spellStart"/>
            <w:r w:rsidR="001248EC" w:rsidRPr="003C471E">
              <w:rPr>
                <w:rFonts w:ascii="Verdana" w:hAnsi="Verdana"/>
                <w:sz w:val="20"/>
                <w:lang w:val="sk-SK"/>
              </w:rPr>
              <w:t>udržateľnosť</w:t>
            </w:r>
            <w:r w:rsidRPr="003C471E">
              <w:rPr>
                <w:rFonts w:ascii="Arial" w:hAnsi="Arial" w:cs="Arial"/>
                <w:sz w:val="20"/>
                <w:lang w:val="sk-SK"/>
              </w:rPr>
              <w:t>̌</w:t>
            </w:r>
            <w:proofErr w:type="spellEnd"/>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2C373A2A" w:rsidR="00A33B38" w:rsidRPr="003C471E" w:rsidDel="00875C17" w:rsidRDefault="00A33B38" w:rsidP="003A1161">
      <w:pPr>
        <w:pStyle w:val="Nadpis2"/>
        <w:numPr>
          <w:ilvl w:val="0"/>
          <w:numId w:val="0"/>
        </w:numPr>
        <w:ind w:left="576" w:hanging="576"/>
        <w:rPr>
          <w:del w:id="37" w:author="Autor"/>
          <w:rFonts w:ascii="Verdana" w:hAnsi="Verdana"/>
          <w:sz w:val="22"/>
          <w:lang w:val="sk-SK"/>
        </w:rPr>
      </w:pPr>
    </w:p>
    <w:p w14:paraId="603C4AD7" w14:textId="2E2C28AD" w:rsidR="00A33B38" w:rsidRPr="003C471E" w:rsidDel="00875C17" w:rsidRDefault="00A33B38" w:rsidP="003A1161">
      <w:pPr>
        <w:pStyle w:val="Nadpis3"/>
        <w:numPr>
          <w:ilvl w:val="0"/>
          <w:numId w:val="0"/>
        </w:numPr>
        <w:ind w:left="720" w:hanging="720"/>
        <w:rPr>
          <w:del w:id="38" w:author="Auto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39" w:name="_Toc81989188"/>
      <w:r w:rsidRPr="003C471E">
        <w:rPr>
          <w:rFonts w:ascii="Verdana" w:hAnsi="Verdana" w:cstheme="majorHAnsi"/>
          <w:b/>
          <w:sz w:val="24"/>
          <w:szCs w:val="28"/>
          <w:lang w:val="sk-SK"/>
        </w:rPr>
        <w:lastRenderedPageBreak/>
        <w:t>Hodnotenie podľa hodnotiacich kritérií pre prioritnú os 2 – dopytovo orientované projekty</w:t>
      </w:r>
      <w:bookmarkEnd w:id="39"/>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proofErr w:type="spellStart"/>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 xml:space="preserve">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w:t>
            </w:r>
            <w:proofErr w:type="spellStart"/>
            <w:r w:rsidRPr="003C471E">
              <w:rPr>
                <w:rFonts w:ascii="Verdana" w:hAnsi="Verdana"/>
                <w:sz w:val="20"/>
              </w:rPr>
              <w:t>informačno</w:t>
            </w:r>
            <w:proofErr w:type="spellEnd"/>
            <w:r w:rsidRPr="003C471E">
              <w:rPr>
                <w:rFonts w:ascii="Verdana" w:hAnsi="Verdana"/>
                <w:sz w:val="20"/>
              </w:rPr>
              <w:t xml:space="preserve">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proofErr w:type="spellStart"/>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w:t>
            </w:r>
            <w:proofErr w:type="spellEnd"/>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Pr="003C471E">
              <w:rPr>
                <w:rFonts w:ascii="Verdana" w:eastAsia="Helvetica" w:hAnsi="Verdana" w:cstheme="minorHAnsi"/>
                <w:color w:val="404040" w:themeColor="text1" w:themeTint="BF"/>
                <w:sz w:val="20"/>
                <w:lang w:val="sk-SK"/>
              </w:rPr>
              <w:t>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Pr="003C471E">
              <w:rPr>
                <w:rFonts w:ascii="Verdana" w:eastAsia="Helvetica" w:hAnsi="Verdana" w:cstheme="minorHAnsi"/>
                <w:color w:val="404040" w:themeColor="text1" w:themeTint="BF"/>
                <w:sz w:val="20"/>
                <w:lang w:val="sk-SK"/>
              </w:rPr>
              <w:t>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(hodnoty ukazovateľov  sú dosiahnuteľné v stanovenom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proofErr w:type="spellStart"/>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proofErr w:type="spellStart"/>
            <w:r w:rsidR="0086440F" w:rsidRPr="003C471E">
              <w:rPr>
                <w:rFonts w:ascii="Verdana" w:hAnsi="Verdana"/>
                <w:sz w:val="20"/>
                <w:lang w:val="sk-SK"/>
              </w:rPr>
              <w:t>ŽoNFP</w:t>
            </w:r>
            <w:proofErr w:type="spellEnd"/>
            <w:r w:rsidR="0086440F" w:rsidRPr="003C471E">
              <w:rPr>
                <w:rFonts w:ascii="Verdana" w:hAnsi="Verdana"/>
                <w:sz w:val="20"/>
                <w:lang w:val="sk-SK"/>
              </w:rPr>
              <w:t xml:space="preserve">: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proofErr w:type="spellStart"/>
            <w:r w:rsidR="0032336E" w:rsidRPr="003C471E">
              <w:rPr>
                <w:rFonts w:ascii="Verdana" w:hAnsi="Verdana"/>
                <w:sz w:val="20"/>
                <w:lang w:val="sk-SK"/>
              </w:rPr>
              <w:t>poddimenzovaný</w:t>
            </w:r>
            <w:r w:rsidR="00961658" w:rsidRPr="003C471E">
              <w:rPr>
                <w:rFonts w:ascii="Verdana" w:hAnsi="Verdana"/>
                <w:sz w:val="20"/>
                <w:lang w:val="sk-SK"/>
              </w:rPr>
              <w:t>́</w:t>
            </w:r>
            <w:proofErr w:type="spellEnd"/>
            <w:r w:rsidR="00961658" w:rsidRPr="003C471E">
              <w:rPr>
                <w:rFonts w:ascii="Verdana" w:hAnsi="Verdana"/>
                <w:sz w:val="20"/>
                <w:lang w:val="sk-SK"/>
              </w:rPr>
              <w:t xml:space="preserve">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371B8525"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proofErr w:type="spellStart"/>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w:t>
            </w:r>
            <w:proofErr w:type="spellEnd"/>
            <w:r w:rsidR="00961658" w:rsidRPr="00F67971">
              <w:rPr>
                <w:rFonts w:ascii="Verdana" w:hAnsi="Verdana"/>
                <w:b/>
                <w:sz w:val="20"/>
                <w:lang w:val="sk-SK"/>
              </w:rPr>
              <w:t xml:space="preserve">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proofErr w:type="spellStart"/>
            <w:r w:rsidR="0032336E" w:rsidRPr="00F67971">
              <w:rPr>
                <w:rFonts w:ascii="Verdana" w:hAnsi="Verdana"/>
                <w:b/>
                <w:sz w:val="20"/>
                <w:lang w:val="sk-SK"/>
              </w:rPr>
              <w:t>poddimenzovaný</w:t>
            </w:r>
            <w:r w:rsidR="00961658" w:rsidRPr="00F67971">
              <w:rPr>
                <w:rFonts w:ascii="Verdana" w:hAnsi="Verdana"/>
                <w:b/>
                <w:sz w:val="20"/>
                <w:lang w:val="sk-SK"/>
              </w:rPr>
              <w:t>́</w:t>
            </w:r>
            <w:proofErr w:type="spellEnd"/>
            <w:r w:rsidR="00961658" w:rsidRPr="00F67971">
              <w:rPr>
                <w:rFonts w:ascii="Verdana" w:hAnsi="Verdana"/>
                <w:b/>
                <w:sz w:val="20"/>
                <w:lang w:val="sk-SK"/>
              </w:rPr>
              <w:t xml:space="preserve">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 xml:space="preserve">ho vybavenia, </w:t>
            </w:r>
            <w:proofErr w:type="spellStart"/>
            <w:r w:rsidR="00961658" w:rsidRPr="00F67971">
              <w:rPr>
                <w:rFonts w:ascii="Verdana" w:hAnsi="Verdana"/>
                <w:b/>
                <w:sz w:val="20"/>
                <w:lang w:val="sk-SK"/>
              </w:rPr>
              <w:t>informa</w:t>
            </w:r>
            <w:r w:rsidR="00961658" w:rsidRPr="00F67971">
              <w:rPr>
                <w:rFonts w:ascii="Verdana" w:hAnsi="Verdana" w:cs="Verdana"/>
                <w:b/>
                <w:sz w:val="20"/>
                <w:lang w:val="sk-SK"/>
              </w:rPr>
              <w:t>č</w:t>
            </w:r>
            <w:r w:rsidR="00961658" w:rsidRPr="00F67971">
              <w:rPr>
                <w:rFonts w:ascii="Verdana" w:hAnsi="Verdana"/>
                <w:b/>
                <w:sz w:val="20"/>
                <w:lang w:val="sk-SK"/>
              </w:rPr>
              <w:t>no</w:t>
            </w:r>
            <w:proofErr w:type="spellEnd"/>
            <w:r w:rsidR="00961658" w:rsidRPr="00F67971">
              <w:rPr>
                <w:rFonts w:ascii="Verdana" w:hAnsi="Verdana"/>
                <w:b/>
                <w:sz w:val="20"/>
                <w:lang w:val="sk-SK"/>
              </w:rPr>
              <w:t xml:space="preserve">-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w:t>
            </w:r>
            <w:proofErr w:type="spellStart"/>
            <w:r w:rsidRPr="00F67971">
              <w:rPr>
                <w:rFonts w:ascii="Verdana" w:hAnsi="Verdana"/>
                <w:b/>
                <w:sz w:val="20"/>
                <w:lang w:val="sk-SK"/>
              </w:rPr>
              <w:t>zatriedené</w:t>
            </w:r>
            <w:proofErr w:type="spellEnd"/>
            <w:r w:rsidRPr="00F67971">
              <w:rPr>
                <w:rFonts w:ascii="Verdana" w:hAnsi="Verdana"/>
                <w:b/>
                <w:sz w:val="20"/>
                <w:lang w:val="sk-SK"/>
              </w:rPr>
              <w:t xml:space="preserve"> </w:t>
            </w:r>
            <w:proofErr w:type="spellStart"/>
            <w:r w:rsidR="0032336E" w:rsidRPr="00F67971">
              <w:rPr>
                <w:rFonts w:ascii="Verdana" w:hAnsi="Verdana"/>
                <w:b/>
                <w:sz w:val="20"/>
                <w:lang w:val="sk-SK"/>
              </w:rPr>
              <w:t>jednotlivé</w:t>
            </w:r>
            <w:r w:rsidRPr="00F67971">
              <w:rPr>
                <w:rFonts w:ascii="Verdana" w:hAnsi="Verdana"/>
                <w:b/>
                <w:sz w:val="20"/>
                <w:lang w:val="sk-SK"/>
              </w:rPr>
              <w:t>́</w:t>
            </w:r>
            <w:proofErr w:type="spellEnd"/>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lastRenderedPageBreak/>
              <w:t xml:space="preserve">výdavky sú matematicky správne – správnosť výpočtov (suma celkom = </w:t>
            </w:r>
            <w:proofErr w:type="spellStart"/>
            <w:r w:rsidR="0032336E" w:rsidRPr="00F67971">
              <w:rPr>
                <w:rFonts w:ascii="Verdana" w:hAnsi="Verdana"/>
                <w:b/>
                <w:sz w:val="20"/>
                <w:lang w:val="sk-SK"/>
              </w:rPr>
              <w:t>jednotková</w:t>
            </w:r>
            <w:r w:rsidRPr="00F67971">
              <w:rPr>
                <w:rFonts w:ascii="Verdana" w:hAnsi="Verdana"/>
                <w:b/>
                <w:sz w:val="20"/>
                <w:lang w:val="sk-SK"/>
              </w:rPr>
              <w:t>́</w:t>
            </w:r>
            <w:proofErr w:type="spellEnd"/>
            <w:r w:rsidRPr="00F67971">
              <w:rPr>
                <w:rFonts w:ascii="Verdana" w:hAnsi="Verdana"/>
                <w:b/>
                <w:sz w:val="20"/>
                <w:lang w:val="sk-SK"/>
              </w:rPr>
              <w:t xml:space="preserve">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proofErr w:type="spellStart"/>
            <w:r w:rsidRPr="003C471E">
              <w:rPr>
                <w:rFonts w:ascii="Verdana" w:hAnsi="Verdana"/>
                <w:b/>
                <w:sz w:val="20"/>
                <w:lang w:val="sk-SK"/>
              </w:rPr>
              <w:t>cenové</w:t>
            </w:r>
            <w:proofErr w:type="spellEnd"/>
            <w:r w:rsidRPr="003C471E">
              <w:rPr>
                <w:rFonts w:ascii="Verdana" w:hAnsi="Verdana"/>
                <w:b/>
                <w:sz w:val="20"/>
                <w:lang w:val="sk-SK"/>
              </w:rPr>
              <w:t xml:space="preser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w:t>
            </w:r>
            <w:proofErr w:type="spellStart"/>
            <w:r w:rsidRPr="003C471E">
              <w:rPr>
                <w:rFonts w:ascii="Verdana" w:hAnsi="Verdana"/>
                <w:b/>
                <w:sz w:val="20"/>
                <w:lang w:val="sk-SK"/>
              </w:rPr>
              <w:t>d</w:t>
            </w:r>
            <w:r w:rsidR="009A380D" w:rsidRPr="003C471E">
              <w:rPr>
                <w:rFonts w:ascii="Verdana" w:hAnsi="Verdana"/>
                <w:b/>
                <w:sz w:val="20"/>
                <w:lang w:val="sk-SK"/>
              </w:rPr>
              <w:t>ô</w:t>
            </w:r>
            <w:r w:rsidRPr="003C471E">
              <w:rPr>
                <w:rFonts w:ascii="Verdana" w:hAnsi="Verdana"/>
                <w:b/>
                <w:sz w:val="20"/>
                <w:lang w:val="sk-SK"/>
              </w:rPr>
              <w:t>veryhodné</w:t>
            </w:r>
            <w:proofErr w:type="spellEnd"/>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2969EB34" w:rsidR="00961658" w:rsidRPr="003C471E" w:rsidDel="00875C17" w:rsidRDefault="00961658" w:rsidP="003A1161">
      <w:pPr>
        <w:pStyle w:val="Nadpis2"/>
        <w:numPr>
          <w:ilvl w:val="0"/>
          <w:numId w:val="0"/>
        </w:numPr>
        <w:ind w:left="576" w:hanging="576"/>
        <w:rPr>
          <w:del w:id="40" w:author="Autor"/>
          <w:rFonts w:ascii="Verdana" w:hAnsi="Verdana"/>
          <w:sz w:val="22"/>
          <w:lang w:val="sk-SK"/>
        </w:rPr>
      </w:pPr>
    </w:p>
    <w:p w14:paraId="2FA9DEE0" w14:textId="309D3967" w:rsidR="00961658" w:rsidRPr="003C471E" w:rsidDel="00875C17" w:rsidRDefault="00961658" w:rsidP="003A1161">
      <w:pPr>
        <w:pStyle w:val="Nadpis3"/>
        <w:numPr>
          <w:ilvl w:val="0"/>
          <w:numId w:val="0"/>
        </w:numPr>
        <w:ind w:left="720" w:hanging="720"/>
        <w:rPr>
          <w:del w:id="41" w:author="Auto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42" w:name="_Toc81989189"/>
      <w:r w:rsidRPr="003C471E">
        <w:rPr>
          <w:rFonts w:ascii="Verdana" w:hAnsi="Verdana" w:cstheme="majorHAnsi"/>
          <w:b/>
          <w:sz w:val="24"/>
          <w:szCs w:val="28"/>
          <w:lang w:val="sk-SK"/>
        </w:rPr>
        <w:lastRenderedPageBreak/>
        <w:t>Hodnotenie podľa hodnotiacich kritérií pre prioritnú os 3 – Technická pomoc OP EVS</w:t>
      </w:r>
      <w:bookmarkEnd w:id="42"/>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 xml:space="preserve">(všetky ciele projektu, aktivity projektu, cieľové skupiny  a </w:t>
            </w:r>
            <w:proofErr w:type="spellStart"/>
            <w:r w:rsidRPr="003C471E">
              <w:rPr>
                <w:rFonts w:ascii="Verdana" w:hAnsi="Verdana"/>
                <w:sz w:val="20"/>
              </w:rPr>
              <w:t>merate</w:t>
            </w:r>
            <w:r w:rsidR="009A380D" w:rsidRPr="003C471E">
              <w:rPr>
                <w:rFonts w:ascii="Verdana" w:hAnsi="Verdana"/>
                <w:sz w:val="20"/>
              </w:rPr>
              <w:t>ľ</w:t>
            </w:r>
            <w:r w:rsidRPr="003C471E">
              <w:rPr>
                <w:rFonts w:ascii="Verdana" w:hAnsi="Verdana"/>
                <w:sz w:val="20"/>
              </w:rPr>
              <w:t>né</w:t>
            </w:r>
            <w:proofErr w:type="spellEnd"/>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proofErr w:type="spellStart"/>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w:t>
            </w:r>
            <w:proofErr w:type="spellEnd"/>
            <w:r w:rsidRPr="003C471E">
              <w:rPr>
                <w:rFonts w:ascii="Verdana" w:hAnsi="Verdana" w:cstheme="minorHAnsi"/>
                <w:color w:val="auto"/>
                <w:sz w:val="20"/>
                <w:lang w:val="sk-SK"/>
              </w:rPr>
              <w:t xml:space="preserv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proofErr w:type="spellStart"/>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proofErr w:type="spellStart"/>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proofErr w:type="spellStart"/>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proofErr w:type="spellStart"/>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w:t>
            </w:r>
            <w:proofErr w:type="spellEnd"/>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 10.1 Aktivity projektu a </w:t>
            </w:r>
            <w:proofErr w:type="spellStart"/>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w:t>
            </w:r>
            <w:proofErr w:type="spellEnd"/>
            <w:r w:rsidRPr="003C471E">
              <w:rPr>
                <w:rFonts w:ascii="Verdana" w:eastAsiaTheme="minorHAnsi" w:hAnsi="Verdana" w:cstheme="minorBidi"/>
                <w:color w:val="auto"/>
                <w:sz w:val="20"/>
                <w:lang w:val="sk-SK"/>
              </w:rPr>
              <w:t xml:space="preserve"> </w:t>
            </w:r>
            <w:proofErr w:type="spellStart"/>
            <w:r w:rsidRPr="003C471E">
              <w:rPr>
                <w:rFonts w:ascii="Verdana" w:eastAsiaTheme="minorHAnsi" w:hAnsi="Verdana" w:cstheme="minorBidi"/>
                <w:color w:val="auto"/>
                <w:sz w:val="20"/>
                <w:lang w:val="sk-SK"/>
              </w:rPr>
              <w:t>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w:t>
            </w:r>
            <w:proofErr w:type="spellEnd"/>
            <w:r w:rsidRPr="003C471E">
              <w:rPr>
                <w:rFonts w:ascii="Verdana" w:eastAsiaTheme="minorHAnsi" w:hAnsi="Verdana" w:cstheme="minorBidi"/>
                <w:color w:val="auto"/>
                <w:sz w:val="20"/>
                <w:lang w:val="sk-SK"/>
              </w:rPr>
              <w:t xml:space="preserv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proofErr w:type="spellStart"/>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proofErr w:type="spellStart"/>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proofErr w:type="spellStart"/>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proofErr w:type="spellStart"/>
            <w:r w:rsidRPr="003C471E">
              <w:rPr>
                <w:rFonts w:ascii="Verdana" w:eastAsia="Helvetica" w:hAnsi="Verdana" w:cstheme="minorHAnsi"/>
                <w:b/>
                <w:color w:val="404040" w:themeColor="text1" w:themeTint="BF"/>
                <w:sz w:val="20"/>
                <w:lang w:val="sk-SK"/>
              </w:rPr>
              <w:t>postavené</w:t>
            </w:r>
            <w:proofErr w:type="spellEnd"/>
            <w:r w:rsidRPr="003C471E">
              <w:rPr>
                <w:rFonts w:ascii="Verdana" w:eastAsia="Helvetica" w:hAnsi="Verdana" w:cstheme="minorHAnsi"/>
                <w:b/>
                <w:color w:val="404040" w:themeColor="text1" w:themeTint="BF"/>
                <w:sz w:val="20"/>
                <w:lang w:val="sk-SK"/>
              </w:rPr>
              <w:t xml:space="preserv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proofErr w:type="spellStart"/>
            <w:r w:rsidRPr="003C471E">
              <w:rPr>
                <w:rFonts w:ascii="Verdana" w:eastAsia="Helvetica" w:hAnsi="Verdana" w:cstheme="minorHAnsi"/>
                <w:b/>
                <w:color w:val="404040" w:themeColor="text1" w:themeTint="BF"/>
                <w:sz w:val="20"/>
                <w:lang w:val="sk-SK"/>
              </w:rPr>
              <w:t>aktivít</w:t>
            </w:r>
            <w:proofErr w:type="spellEnd"/>
            <w:r w:rsidRPr="003C471E">
              <w:rPr>
                <w:rFonts w:ascii="Verdana" w:eastAsia="Helvetica" w:hAnsi="Verdana" w:cstheme="minorHAnsi"/>
                <w:b/>
                <w:color w:val="404040" w:themeColor="text1" w:themeTint="BF"/>
                <w:sz w:val="20"/>
                <w:lang w:val="sk-SK"/>
              </w:rPr>
              <w:t xml:space="preserve">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časti 10.1. Aktivity projektu a </w:t>
            </w:r>
            <w:proofErr w:type="spellStart"/>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proofErr w:type="spellStart"/>
            <w:r w:rsidRPr="003C471E">
              <w:rPr>
                <w:rFonts w:ascii="Verdana" w:eastAsia="Helvetica" w:hAnsi="Verdana" w:cstheme="minorHAnsi"/>
                <w:b/>
                <w:color w:val="404040" w:themeColor="text1" w:themeTint="BF"/>
                <w:sz w:val="20"/>
                <w:lang w:val="sk-SK"/>
              </w:rPr>
              <w:t>dosiahnuteľné</w:t>
            </w:r>
            <w:proofErr w:type="spellEnd"/>
            <w:r w:rsidRPr="003C471E">
              <w:rPr>
                <w:rFonts w:ascii="Verdana" w:eastAsia="Helvetica" w:hAnsi="Verdana" w:cstheme="minorHAnsi"/>
                <w:b/>
                <w:color w:val="404040" w:themeColor="text1" w:themeTint="BF"/>
                <w:sz w:val="20"/>
                <w:lang w:val="sk-SK"/>
              </w:rPr>
              <w:t xml:space="preserv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proofErr w:type="spellStart"/>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proofErr w:type="spellStart"/>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eastAsia="Helvetica" w:hAnsi="Verdana" w:cstheme="minorHAnsi"/>
                <w:b/>
                <w:color w:val="404040" w:themeColor="text1" w:themeTint="BF"/>
                <w:sz w:val="20"/>
                <w:lang w:val="sk-SK"/>
              </w:rPr>
              <w:t>know-how</w:t>
            </w:r>
            <w:proofErr w:type="spellEnd"/>
            <w:r w:rsidRPr="003C471E">
              <w:rPr>
                <w:rFonts w:ascii="Verdana" w:eastAsia="Helvetica" w:hAnsi="Verdana" w:cstheme="minorHAnsi"/>
                <w:b/>
                <w:color w:val="404040" w:themeColor="text1" w:themeTint="BF"/>
                <w:sz w:val="20"/>
                <w:lang w:val="sk-SK"/>
              </w:rPr>
              <w:t xml:space="preserve">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w:t>
            </w:r>
            <w:proofErr w:type="spellStart"/>
            <w:r w:rsidR="00D55012"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proofErr w:type="spellStart"/>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w:t>
            </w:r>
            <w:proofErr w:type="spellEnd"/>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eastAsia="Helvetica" w:hAnsi="Verdana" w:cstheme="minorHAnsi"/>
                <w:color w:val="404040" w:themeColor="text1" w:themeTint="BF"/>
                <w:sz w:val="20"/>
                <w:lang w:val="sk-SK"/>
              </w:rPr>
              <w:t>know-how</w:t>
            </w:r>
            <w:proofErr w:type="spellEnd"/>
            <w:r w:rsidRPr="003C471E">
              <w:rPr>
                <w:rFonts w:ascii="Verdana" w:eastAsia="Helvetica" w:hAnsi="Verdana" w:cstheme="minorHAnsi"/>
                <w:color w:val="404040" w:themeColor="text1" w:themeTint="BF"/>
                <w:sz w:val="20"/>
                <w:lang w:val="sk-SK"/>
              </w:rPr>
              <w:t xml:space="preserve">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proofErr w:type="spellStart"/>
            <w:r w:rsidR="001248EC" w:rsidRPr="003C471E">
              <w:rPr>
                <w:rFonts w:ascii="Verdana" w:hAnsi="Verdana"/>
                <w:sz w:val="20"/>
                <w:lang w:val="sk-SK"/>
              </w:rPr>
              <w:t>poddimenzovaný</w:t>
            </w:r>
            <w:r w:rsidR="00917156" w:rsidRPr="003C471E">
              <w:rPr>
                <w:rFonts w:ascii="Verdana" w:hAnsi="Verdana"/>
                <w:sz w:val="20"/>
                <w:lang w:val="sk-SK"/>
              </w:rPr>
              <w:t>́</w:t>
            </w:r>
            <w:proofErr w:type="spellEnd"/>
            <w:r w:rsidR="00917156" w:rsidRPr="003C471E">
              <w:rPr>
                <w:rFonts w:ascii="Verdana" w:hAnsi="Verdana"/>
                <w:sz w:val="20"/>
                <w:lang w:val="sk-SK"/>
              </w:rPr>
              <w:t xml:space="preserve">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B1F5A7B"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lastRenderedPageBreak/>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31A2CB78" w14:textId="3132FA10" w:rsidR="00875C17" w:rsidRDefault="00875C17" w:rsidP="003A7527">
      <w:pPr>
        <w:rPr>
          <w:ins w:id="43" w:author="Autor"/>
          <w:rFonts w:ascii="Verdana" w:hAnsi="Verdana"/>
          <w:sz w:val="20"/>
        </w:rPr>
      </w:pPr>
    </w:p>
    <w:p w14:paraId="2BF8FEF6" w14:textId="451928EC" w:rsidR="00875C17" w:rsidRPr="003C471E" w:rsidRDefault="00875C17" w:rsidP="00875C17">
      <w:pPr>
        <w:pStyle w:val="Nadpis1"/>
        <w:rPr>
          <w:ins w:id="44" w:author="Autor"/>
          <w:rFonts w:ascii="Verdana" w:hAnsi="Verdana" w:cstheme="majorHAnsi"/>
          <w:b/>
          <w:sz w:val="24"/>
          <w:szCs w:val="28"/>
          <w:lang w:val="sk-SK"/>
        </w:rPr>
      </w:pPr>
      <w:bookmarkStart w:id="45" w:name="_Toc81989190"/>
      <w:ins w:id="46" w:author="Autor">
        <w:r w:rsidRPr="003C471E">
          <w:rPr>
            <w:rFonts w:ascii="Verdana" w:hAnsi="Verdana" w:cstheme="majorHAnsi"/>
            <w:b/>
            <w:sz w:val="24"/>
            <w:szCs w:val="28"/>
            <w:lang w:val="sk-SK"/>
          </w:rPr>
          <w:lastRenderedPageBreak/>
          <w:t xml:space="preserve">Hodnotenie podľa hodnotiacich kritérií pre prioritnú os </w:t>
        </w:r>
        <w:r>
          <w:rPr>
            <w:rFonts w:ascii="Verdana" w:hAnsi="Verdana" w:cstheme="majorHAnsi"/>
            <w:b/>
            <w:sz w:val="24"/>
            <w:szCs w:val="28"/>
            <w:lang w:val="sk-SK"/>
          </w:rPr>
          <w:t>4</w:t>
        </w:r>
        <w:r w:rsidRPr="003C471E">
          <w:rPr>
            <w:rFonts w:ascii="Verdana" w:hAnsi="Verdana" w:cstheme="majorHAnsi"/>
            <w:b/>
            <w:sz w:val="24"/>
            <w:szCs w:val="28"/>
            <w:lang w:val="sk-SK"/>
          </w:rPr>
          <w:t xml:space="preserve"> – národné projekty</w:t>
        </w:r>
        <w:bookmarkEnd w:id="45"/>
      </w:ins>
    </w:p>
    <w:tbl>
      <w:tblPr>
        <w:tblStyle w:val="Mriekatabuky"/>
        <w:tblW w:w="0" w:type="auto"/>
        <w:tblLook w:val="04A0" w:firstRow="1" w:lastRow="0" w:firstColumn="1" w:lastColumn="0" w:noHBand="0" w:noVBand="1"/>
      </w:tblPr>
      <w:tblGrid>
        <w:gridCol w:w="1101"/>
        <w:gridCol w:w="2551"/>
        <w:gridCol w:w="10492"/>
      </w:tblGrid>
      <w:tr w:rsidR="00875C17" w:rsidRPr="003C471E" w14:paraId="5C3BB7DF" w14:textId="77777777" w:rsidTr="00875C17">
        <w:trPr>
          <w:ins w:id="47" w:author="Autor"/>
        </w:trPr>
        <w:tc>
          <w:tcPr>
            <w:tcW w:w="1101" w:type="dxa"/>
            <w:shd w:val="clear" w:color="auto" w:fill="17365D" w:themeFill="text2" w:themeFillShade="BF"/>
          </w:tcPr>
          <w:p w14:paraId="0A59F14C" w14:textId="77777777" w:rsidR="00875C17" w:rsidRPr="003C471E" w:rsidRDefault="00875C17" w:rsidP="00875C17">
            <w:pPr>
              <w:jc w:val="center"/>
              <w:rPr>
                <w:ins w:id="48" w:author="Autor"/>
                <w:rFonts w:ascii="Verdana" w:hAnsi="Verdana"/>
                <w:b/>
                <w:color w:val="FFFFFF" w:themeColor="background1"/>
                <w:sz w:val="24"/>
                <w:szCs w:val="28"/>
              </w:rPr>
            </w:pPr>
            <w:ins w:id="49" w:author="Autor">
              <w:r w:rsidRPr="003C471E">
                <w:rPr>
                  <w:rFonts w:ascii="Verdana" w:hAnsi="Verdana"/>
                  <w:b/>
                  <w:color w:val="FFFFFF" w:themeColor="background1"/>
                  <w:sz w:val="24"/>
                  <w:szCs w:val="28"/>
                </w:rPr>
                <w:t>Por. č.</w:t>
              </w:r>
            </w:ins>
          </w:p>
        </w:tc>
        <w:tc>
          <w:tcPr>
            <w:tcW w:w="13043" w:type="dxa"/>
            <w:gridSpan w:val="2"/>
            <w:shd w:val="clear" w:color="auto" w:fill="17365D" w:themeFill="text2" w:themeFillShade="BF"/>
          </w:tcPr>
          <w:p w14:paraId="378AA07D" w14:textId="77777777" w:rsidR="00875C17" w:rsidRPr="003C471E" w:rsidRDefault="00875C17" w:rsidP="00875C17">
            <w:pPr>
              <w:rPr>
                <w:ins w:id="50" w:author="Autor"/>
                <w:rFonts w:ascii="Verdana" w:hAnsi="Verdana"/>
                <w:b/>
                <w:color w:val="FFFFFF" w:themeColor="background1"/>
                <w:sz w:val="24"/>
                <w:szCs w:val="28"/>
              </w:rPr>
            </w:pPr>
            <w:ins w:id="51" w:author="Autor">
              <w:r w:rsidRPr="003C471E">
                <w:rPr>
                  <w:rFonts w:ascii="Verdana" w:hAnsi="Verdana"/>
                  <w:b/>
                  <w:color w:val="FFFFFF" w:themeColor="background1"/>
                  <w:sz w:val="24"/>
                  <w:szCs w:val="28"/>
                </w:rPr>
                <w:t>HODNOTENÁ OBLASŤ</w:t>
              </w:r>
            </w:ins>
          </w:p>
        </w:tc>
      </w:tr>
      <w:tr w:rsidR="00875C17" w:rsidRPr="003C471E" w14:paraId="2020BCF3" w14:textId="77777777" w:rsidTr="00875C17">
        <w:trPr>
          <w:ins w:id="52" w:author="Autor"/>
        </w:trPr>
        <w:tc>
          <w:tcPr>
            <w:tcW w:w="1101" w:type="dxa"/>
            <w:shd w:val="clear" w:color="auto" w:fill="17365D" w:themeFill="text2" w:themeFillShade="BF"/>
          </w:tcPr>
          <w:p w14:paraId="7A09C564" w14:textId="77777777" w:rsidR="00875C17" w:rsidRPr="003C471E" w:rsidRDefault="00875C17" w:rsidP="00662943">
            <w:pPr>
              <w:pStyle w:val="Odsekzoznamu"/>
              <w:numPr>
                <w:ilvl w:val="0"/>
                <w:numId w:val="102"/>
              </w:numPr>
              <w:jc w:val="both"/>
              <w:rPr>
                <w:ins w:id="53" w:author="Autor"/>
                <w:rFonts w:ascii="Verdana" w:hAnsi="Verdana"/>
                <w:b/>
                <w:color w:val="FFFFFF" w:themeColor="background1"/>
                <w:sz w:val="24"/>
                <w:szCs w:val="28"/>
              </w:rPr>
            </w:pPr>
          </w:p>
        </w:tc>
        <w:tc>
          <w:tcPr>
            <w:tcW w:w="13043" w:type="dxa"/>
            <w:gridSpan w:val="2"/>
            <w:shd w:val="clear" w:color="auto" w:fill="17365D" w:themeFill="text2" w:themeFillShade="BF"/>
          </w:tcPr>
          <w:p w14:paraId="63E6964C" w14:textId="77777777" w:rsidR="00875C17" w:rsidRPr="003C471E" w:rsidRDefault="00875C17" w:rsidP="00875C17">
            <w:pPr>
              <w:rPr>
                <w:ins w:id="54" w:author="Autor"/>
                <w:rFonts w:ascii="Verdana" w:hAnsi="Verdana"/>
                <w:b/>
                <w:color w:val="FFFFFF" w:themeColor="background1"/>
                <w:sz w:val="24"/>
                <w:szCs w:val="28"/>
              </w:rPr>
            </w:pPr>
            <w:ins w:id="55" w:author="Autor">
              <w:r w:rsidRPr="003C471E">
                <w:rPr>
                  <w:rFonts w:ascii="Verdana" w:hAnsi="Verdana"/>
                  <w:b/>
                  <w:color w:val="FFFFFF" w:themeColor="background1"/>
                  <w:sz w:val="24"/>
                  <w:szCs w:val="28"/>
                </w:rPr>
                <w:t>Príspevok navrhovaného projektu k cieľom a výsledkom OP a PO</w:t>
              </w:r>
            </w:ins>
          </w:p>
        </w:tc>
      </w:tr>
      <w:tr w:rsidR="00875C17" w:rsidRPr="003C471E" w14:paraId="2F0200E7" w14:textId="77777777" w:rsidTr="00875C17">
        <w:trPr>
          <w:ins w:id="56" w:author="Autor"/>
        </w:trPr>
        <w:tc>
          <w:tcPr>
            <w:tcW w:w="1101" w:type="dxa"/>
            <w:shd w:val="clear" w:color="auto" w:fill="8DB3E2" w:themeFill="text2" w:themeFillTint="66"/>
          </w:tcPr>
          <w:p w14:paraId="22FD79DD" w14:textId="77777777" w:rsidR="00875C17" w:rsidRPr="003C471E" w:rsidRDefault="00875C17" w:rsidP="00875C17">
            <w:pPr>
              <w:rPr>
                <w:ins w:id="57" w:author="Autor"/>
                <w:rFonts w:ascii="Verdana" w:hAnsi="Verdana"/>
                <w:b/>
                <w:szCs w:val="24"/>
              </w:rPr>
            </w:pPr>
          </w:p>
        </w:tc>
        <w:tc>
          <w:tcPr>
            <w:tcW w:w="13043" w:type="dxa"/>
            <w:gridSpan w:val="2"/>
            <w:shd w:val="clear" w:color="auto" w:fill="8DB3E2" w:themeFill="text2" w:themeFillTint="66"/>
          </w:tcPr>
          <w:p w14:paraId="7138E6FA" w14:textId="77777777" w:rsidR="00875C17" w:rsidRPr="003C471E" w:rsidRDefault="00875C17" w:rsidP="00875C17">
            <w:pPr>
              <w:rPr>
                <w:ins w:id="58" w:author="Autor"/>
                <w:rFonts w:ascii="Verdana" w:hAnsi="Verdana"/>
                <w:b/>
                <w:szCs w:val="24"/>
              </w:rPr>
            </w:pPr>
            <w:ins w:id="59" w:author="Autor">
              <w:r w:rsidRPr="003C471E">
                <w:rPr>
                  <w:rFonts w:ascii="Verdana" w:hAnsi="Verdana"/>
                  <w:b/>
                  <w:szCs w:val="24"/>
                </w:rPr>
                <w:t xml:space="preserve">Hodnotiace kritérium: </w:t>
              </w:r>
            </w:ins>
          </w:p>
        </w:tc>
      </w:tr>
      <w:tr w:rsidR="00875C17" w:rsidRPr="003C471E" w14:paraId="0BB0C9B8" w14:textId="77777777" w:rsidTr="00875C17">
        <w:trPr>
          <w:ins w:id="60" w:author="Autor"/>
        </w:trPr>
        <w:tc>
          <w:tcPr>
            <w:tcW w:w="1101" w:type="dxa"/>
            <w:shd w:val="clear" w:color="auto" w:fill="8DB3E2" w:themeFill="text2" w:themeFillTint="66"/>
          </w:tcPr>
          <w:p w14:paraId="7AE96FF6" w14:textId="77777777" w:rsidR="00875C17" w:rsidRPr="003C471E" w:rsidRDefault="00875C17" w:rsidP="00875C17">
            <w:pPr>
              <w:jc w:val="center"/>
              <w:rPr>
                <w:ins w:id="61" w:author="Autor"/>
                <w:rFonts w:ascii="Verdana" w:hAnsi="Verdana"/>
                <w:b/>
                <w:szCs w:val="24"/>
              </w:rPr>
            </w:pPr>
            <w:ins w:id="62" w:author="Autor">
              <w:r w:rsidRPr="003C471E">
                <w:rPr>
                  <w:rFonts w:ascii="Verdana" w:hAnsi="Verdana"/>
                  <w:b/>
                  <w:szCs w:val="24"/>
                </w:rPr>
                <w:t>1.1</w:t>
              </w:r>
            </w:ins>
          </w:p>
        </w:tc>
        <w:tc>
          <w:tcPr>
            <w:tcW w:w="13043" w:type="dxa"/>
            <w:gridSpan w:val="2"/>
            <w:shd w:val="clear" w:color="auto" w:fill="8DB3E2" w:themeFill="text2" w:themeFillTint="66"/>
          </w:tcPr>
          <w:p w14:paraId="68792C99" w14:textId="77777777" w:rsidR="00875C17" w:rsidRPr="003C471E" w:rsidRDefault="00875C17" w:rsidP="00875C17">
            <w:pPr>
              <w:rPr>
                <w:ins w:id="63" w:author="Autor"/>
                <w:rFonts w:ascii="Verdana" w:hAnsi="Verdana"/>
                <w:b/>
                <w:szCs w:val="24"/>
              </w:rPr>
            </w:pPr>
            <w:ins w:id="64" w:author="Autor">
              <w:r w:rsidRPr="003C471E">
                <w:rPr>
                  <w:rFonts w:ascii="Verdana" w:hAnsi="Verdana"/>
                  <w:b/>
                  <w:szCs w:val="24"/>
                </w:rPr>
                <w:t>Súlad projektu s programovou stratégiou OP EVS</w:t>
              </w:r>
            </w:ins>
          </w:p>
        </w:tc>
      </w:tr>
      <w:tr w:rsidR="00875C17" w:rsidRPr="003C471E" w14:paraId="605BBDBE" w14:textId="77777777" w:rsidTr="00875C17">
        <w:trPr>
          <w:ins w:id="65" w:author="Autor"/>
        </w:trPr>
        <w:tc>
          <w:tcPr>
            <w:tcW w:w="1101" w:type="dxa"/>
            <w:vMerge w:val="restart"/>
            <w:shd w:val="clear" w:color="auto" w:fill="auto"/>
          </w:tcPr>
          <w:p w14:paraId="18374D0C" w14:textId="77777777" w:rsidR="00875C17" w:rsidRPr="003C471E" w:rsidRDefault="00875C17" w:rsidP="00875C17">
            <w:pPr>
              <w:rPr>
                <w:ins w:id="66" w:author="Autor"/>
                <w:rFonts w:ascii="Verdana" w:hAnsi="Verdana"/>
                <w:sz w:val="20"/>
              </w:rPr>
            </w:pPr>
          </w:p>
        </w:tc>
        <w:tc>
          <w:tcPr>
            <w:tcW w:w="13043" w:type="dxa"/>
            <w:gridSpan w:val="2"/>
            <w:shd w:val="clear" w:color="auto" w:fill="C6D9F1" w:themeFill="text2" w:themeFillTint="33"/>
          </w:tcPr>
          <w:p w14:paraId="1C93777D" w14:textId="77777777" w:rsidR="00875C17" w:rsidRPr="003C471E" w:rsidRDefault="00875C17" w:rsidP="00875C17">
            <w:pPr>
              <w:rPr>
                <w:ins w:id="67" w:author="Autor"/>
                <w:rFonts w:ascii="Verdana" w:hAnsi="Verdana"/>
                <w:b/>
                <w:sz w:val="20"/>
              </w:rPr>
            </w:pPr>
            <w:ins w:id="68" w:author="Autor">
              <w:r w:rsidRPr="003C471E">
                <w:rPr>
                  <w:rFonts w:ascii="Verdana" w:hAnsi="Verdana"/>
                  <w:b/>
                  <w:sz w:val="20"/>
                </w:rPr>
                <w:t>Predmet hodn</w:t>
              </w:r>
              <w:bookmarkStart w:id="69" w:name="_GoBack"/>
              <w:bookmarkEnd w:id="69"/>
              <w:r w:rsidRPr="003C471E">
                <w:rPr>
                  <w:rFonts w:ascii="Verdana" w:hAnsi="Verdana"/>
                  <w:b/>
                  <w:sz w:val="20"/>
                </w:rPr>
                <w:t>otenia</w:t>
              </w:r>
            </w:ins>
          </w:p>
        </w:tc>
      </w:tr>
      <w:tr w:rsidR="00875C17" w:rsidRPr="003C471E" w14:paraId="68C8EAC4" w14:textId="77777777" w:rsidTr="00875C17">
        <w:trPr>
          <w:ins w:id="70" w:author="Autor"/>
        </w:trPr>
        <w:tc>
          <w:tcPr>
            <w:tcW w:w="1101" w:type="dxa"/>
            <w:vMerge/>
          </w:tcPr>
          <w:p w14:paraId="3A8AF8DE" w14:textId="77777777" w:rsidR="00875C17" w:rsidRPr="003C471E" w:rsidRDefault="00875C17" w:rsidP="00875C17">
            <w:pPr>
              <w:rPr>
                <w:ins w:id="71" w:author="Autor"/>
                <w:rFonts w:ascii="Verdana" w:hAnsi="Verdana"/>
                <w:sz w:val="20"/>
              </w:rPr>
            </w:pPr>
          </w:p>
        </w:tc>
        <w:tc>
          <w:tcPr>
            <w:tcW w:w="13043" w:type="dxa"/>
            <w:gridSpan w:val="2"/>
          </w:tcPr>
          <w:p w14:paraId="007A2422" w14:textId="3CFC47BA" w:rsidR="00875C17" w:rsidRPr="003C471E" w:rsidRDefault="00875C17" w:rsidP="00875C17">
            <w:pPr>
              <w:pStyle w:val="Normlnywebov"/>
              <w:spacing w:after="0" w:afterAutospacing="0"/>
              <w:rPr>
                <w:ins w:id="72" w:author="Autor"/>
                <w:rFonts w:ascii="Verdana" w:hAnsi="Verdana"/>
                <w:sz w:val="20"/>
                <w:szCs w:val="22"/>
              </w:rPr>
            </w:pPr>
            <w:ins w:id="73" w:author="Autor">
              <w:r w:rsidRPr="00836244">
                <w:rPr>
                  <w:rFonts w:ascii="Verdana" w:hAnsi="Verdana" w:cstheme="minorHAnsi"/>
                  <w:color w:val="404040" w:themeColor="text1" w:themeTint="BF"/>
                  <w:sz w:val="20"/>
                  <w:szCs w:val="22"/>
                </w:rPr>
                <w:t>Posudzuje sa súlad projektu s programovou stratégiou OP EVS, prioritnou osou č. 4 (PO 4) – REACT – EÚ, t.</w:t>
              </w:r>
              <w:r w:rsidRPr="00875C17">
                <w:rPr>
                  <w:rFonts w:ascii="Verdana" w:hAnsi="Verdana" w:cstheme="minorHAnsi"/>
                  <w:color w:val="404040" w:themeColor="text1" w:themeTint="BF"/>
                  <w:sz w:val="20"/>
                  <w:szCs w:val="22"/>
                </w:rPr>
                <w:t>j. súlad projektu so špecifický</w:t>
              </w:r>
              <w:r>
                <w:rPr>
                  <w:rFonts w:ascii="Verdana" w:hAnsi="Verdana" w:cstheme="minorHAnsi"/>
                  <w:color w:val="404040" w:themeColor="text1" w:themeTint="BF"/>
                  <w:sz w:val="20"/>
                  <w:szCs w:val="22"/>
                </w:rPr>
                <w:t>m</w:t>
              </w:r>
              <w:r w:rsidRPr="00875C17">
                <w:rPr>
                  <w:rFonts w:ascii="Verdana" w:hAnsi="Verdana" w:cstheme="minorHAnsi"/>
                  <w:color w:val="404040" w:themeColor="text1" w:themeTint="BF"/>
                  <w:sz w:val="20"/>
                  <w:szCs w:val="22"/>
                </w:rPr>
                <w:t xml:space="preserve"> cieľ</w:t>
              </w:r>
              <w:r>
                <w:rPr>
                  <w:rFonts w:ascii="Verdana" w:hAnsi="Verdana" w:cstheme="minorHAnsi"/>
                  <w:color w:val="404040" w:themeColor="text1" w:themeTint="BF"/>
                  <w:sz w:val="20"/>
                  <w:szCs w:val="22"/>
                </w:rPr>
                <w:t>om</w:t>
              </w:r>
              <w:r w:rsidRPr="00875C17">
                <w:rPr>
                  <w:rFonts w:ascii="Verdana" w:hAnsi="Verdana" w:cstheme="minorHAnsi"/>
                  <w:color w:val="404040" w:themeColor="text1" w:themeTint="BF"/>
                  <w:sz w:val="20"/>
                  <w:szCs w:val="22"/>
                </w:rPr>
                <w:t>, oprávnen</w:t>
              </w:r>
              <w:r>
                <w:rPr>
                  <w:rFonts w:ascii="Verdana" w:hAnsi="Verdana" w:cstheme="minorHAnsi"/>
                  <w:color w:val="404040" w:themeColor="text1" w:themeTint="BF"/>
                  <w:sz w:val="20"/>
                  <w:szCs w:val="22"/>
                </w:rPr>
                <w:t>ou</w:t>
              </w:r>
              <w:r w:rsidRPr="00875C17">
                <w:rPr>
                  <w:rFonts w:ascii="Verdana" w:hAnsi="Verdana" w:cstheme="minorHAnsi"/>
                  <w:color w:val="404040" w:themeColor="text1" w:themeTint="BF"/>
                  <w:sz w:val="20"/>
                  <w:szCs w:val="22"/>
                </w:rPr>
                <w:t xml:space="preserve"> aktivi</w:t>
              </w:r>
              <w:r>
                <w:rPr>
                  <w:rFonts w:ascii="Verdana" w:hAnsi="Verdana" w:cstheme="minorHAnsi"/>
                  <w:color w:val="404040" w:themeColor="text1" w:themeTint="BF"/>
                  <w:sz w:val="20"/>
                  <w:szCs w:val="22"/>
                </w:rPr>
                <w:t>tou</w:t>
              </w:r>
              <w:r w:rsidRPr="00875C17">
                <w:rPr>
                  <w:rFonts w:ascii="Verdana" w:hAnsi="Verdana" w:cstheme="minorHAnsi"/>
                  <w:color w:val="404040" w:themeColor="text1" w:themeTint="BF"/>
                  <w:sz w:val="20"/>
                  <w:szCs w:val="22"/>
                </w:rPr>
                <w:t xml:space="preserve"> a očakávaným</w:t>
              </w:r>
              <w:r>
                <w:rPr>
                  <w:rFonts w:ascii="Verdana" w:hAnsi="Verdana" w:cstheme="minorHAnsi"/>
                  <w:color w:val="404040" w:themeColor="text1" w:themeTint="BF"/>
                  <w:sz w:val="20"/>
                  <w:szCs w:val="22"/>
                </w:rPr>
                <w:t xml:space="preserve"> </w:t>
              </w:r>
              <w:r w:rsidRPr="00836244">
                <w:rPr>
                  <w:rFonts w:ascii="Verdana" w:hAnsi="Verdana" w:cstheme="minorHAnsi"/>
                  <w:color w:val="404040" w:themeColor="text1" w:themeTint="BF"/>
                  <w:sz w:val="20"/>
                  <w:szCs w:val="22"/>
                </w:rPr>
                <w:t>výsledkami stanovenými vyzvaním.</w:t>
              </w:r>
            </w:ins>
          </w:p>
        </w:tc>
      </w:tr>
      <w:tr w:rsidR="00875C17" w:rsidRPr="003C471E" w14:paraId="72B173FE" w14:textId="77777777" w:rsidTr="00875C17">
        <w:trPr>
          <w:ins w:id="74" w:author="Autor"/>
        </w:trPr>
        <w:tc>
          <w:tcPr>
            <w:tcW w:w="1101" w:type="dxa"/>
            <w:vMerge/>
          </w:tcPr>
          <w:p w14:paraId="7EE346CE" w14:textId="77777777" w:rsidR="00875C17" w:rsidRPr="003C471E" w:rsidRDefault="00875C17" w:rsidP="00875C17">
            <w:pPr>
              <w:rPr>
                <w:ins w:id="75" w:author="Autor"/>
                <w:rFonts w:ascii="Verdana" w:hAnsi="Verdana"/>
                <w:sz w:val="20"/>
              </w:rPr>
            </w:pPr>
          </w:p>
        </w:tc>
        <w:tc>
          <w:tcPr>
            <w:tcW w:w="2551" w:type="dxa"/>
            <w:shd w:val="clear" w:color="auto" w:fill="C6D9F1" w:themeFill="text2" w:themeFillTint="33"/>
          </w:tcPr>
          <w:p w14:paraId="70203DD3" w14:textId="77777777" w:rsidR="00875C17" w:rsidRPr="003C471E" w:rsidRDefault="00875C17" w:rsidP="00875C17">
            <w:pPr>
              <w:rPr>
                <w:ins w:id="76" w:author="Autor"/>
                <w:rFonts w:ascii="Verdana" w:hAnsi="Verdana"/>
                <w:b/>
                <w:sz w:val="20"/>
              </w:rPr>
            </w:pPr>
            <w:ins w:id="77" w:author="Autor">
              <w:r w:rsidRPr="003C471E">
                <w:rPr>
                  <w:rFonts w:ascii="Verdana" w:hAnsi="Verdana"/>
                  <w:b/>
                  <w:sz w:val="20"/>
                </w:rPr>
                <w:t>Typ kritéria</w:t>
              </w:r>
            </w:ins>
          </w:p>
        </w:tc>
        <w:tc>
          <w:tcPr>
            <w:tcW w:w="10492" w:type="dxa"/>
            <w:shd w:val="clear" w:color="auto" w:fill="C6D9F1" w:themeFill="text2" w:themeFillTint="33"/>
          </w:tcPr>
          <w:p w14:paraId="1FF0C48F" w14:textId="77777777" w:rsidR="00875C17" w:rsidRPr="003C471E" w:rsidRDefault="00875C17" w:rsidP="00875C17">
            <w:pPr>
              <w:rPr>
                <w:ins w:id="78" w:author="Autor"/>
                <w:rFonts w:ascii="Verdana" w:hAnsi="Verdana"/>
                <w:b/>
                <w:sz w:val="20"/>
              </w:rPr>
            </w:pPr>
            <w:ins w:id="79" w:author="Autor">
              <w:r w:rsidRPr="003C471E">
                <w:rPr>
                  <w:rFonts w:ascii="Verdana" w:hAnsi="Verdana"/>
                  <w:b/>
                  <w:sz w:val="20"/>
                </w:rPr>
                <w:t>Spôsob aplikácie hodnotiaceho kritéria</w:t>
              </w:r>
            </w:ins>
          </w:p>
        </w:tc>
      </w:tr>
      <w:tr w:rsidR="00875C17" w:rsidRPr="003C471E" w14:paraId="450EB16E" w14:textId="77777777" w:rsidTr="00875C17">
        <w:trPr>
          <w:ins w:id="80" w:author="Autor"/>
        </w:trPr>
        <w:tc>
          <w:tcPr>
            <w:tcW w:w="1101" w:type="dxa"/>
            <w:vMerge/>
          </w:tcPr>
          <w:p w14:paraId="1CBBD382" w14:textId="77777777" w:rsidR="00875C17" w:rsidRPr="003C471E" w:rsidRDefault="00875C17" w:rsidP="00875C17">
            <w:pPr>
              <w:rPr>
                <w:ins w:id="81" w:author="Autor"/>
                <w:rFonts w:ascii="Verdana" w:hAnsi="Verdana"/>
                <w:sz w:val="20"/>
              </w:rPr>
            </w:pPr>
          </w:p>
        </w:tc>
        <w:tc>
          <w:tcPr>
            <w:tcW w:w="2551" w:type="dxa"/>
          </w:tcPr>
          <w:p w14:paraId="6CADDBFE" w14:textId="77777777" w:rsidR="00875C17" w:rsidRPr="003C471E" w:rsidRDefault="00875C17" w:rsidP="00875C17">
            <w:pPr>
              <w:pStyle w:val="TableParagraph"/>
              <w:spacing w:before="125"/>
              <w:rPr>
                <w:ins w:id="82" w:author="Autor"/>
                <w:rFonts w:ascii="Verdana" w:eastAsia="Helvetica" w:hAnsi="Verdana" w:cstheme="minorHAnsi"/>
                <w:color w:val="404040" w:themeColor="text1" w:themeTint="BF"/>
                <w:sz w:val="20"/>
                <w:lang w:val="sk-SK"/>
              </w:rPr>
            </w:pPr>
            <w:ins w:id="83" w:author="Autor">
              <w:r w:rsidRPr="003C471E">
                <w:rPr>
                  <w:rFonts w:ascii="Verdana" w:eastAsia="Helvetica" w:hAnsi="Verdana" w:cstheme="minorHAnsi"/>
                  <w:color w:val="404040" w:themeColor="text1" w:themeTint="BF"/>
                  <w:sz w:val="20"/>
                  <w:lang w:val="sk-SK"/>
                </w:rPr>
                <w:t>Vylučujúce kritérium</w:t>
              </w:r>
            </w:ins>
          </w:p>
          <w:p w14:paraId="64DDA132" w14:textId="77777777" w:rsidR="00875C17" w:rsidRPr="003C471E" w:rsidRDefault="00875C17" w:rsidP="00875C17">
            <w:pPr>
              <w:rPr>
                <w:ins w:id="84" w:author="Autor"/>
                <w:rFonts w:ascii="Verdana" w:hAnsi="Verdana"/>
                <w:sz w:val="20"/>
              </w:rPr>
            </w:pPr>
            <w:ins w:id="85" w:author="Autor">
              <w:r w:rsidRPr="003C471E">
                <w:rPr>
                  <w:rFonts w:ascii="Verdana" w:eastAsia="Helvetica" w:hAnsi="Verdana" w:cstheme="minorHAnsi"/>
                  <w:b/>
                  <w:sz w:val="20"/>
                </w:rPr>
                <w:t xml:space="preserve">Áno </w:t>
              </w:r>
              <w:r w:rsidRPr="003C471E">
                <w:rPr>
                  <w:rFonts w:ascii="Verdana" w:eastAsia="Helvetica Neue Light" w:hAnsi="Verdana" w:cstheme="minorHAnsi"/>
                  <w:b/>
                  <w:sz w:val="20"/>
                </w:rPr>
                <w:t>–</w:t>
              </w:r>
              <w:r w:rsidRPr="003C471E">
                <w:rPr>
                  <w:rFonts w:ascii="Verdana" w:eastAsia="Helvetica" w:hAnsi="Verdana" w:cstheme="minorHAnsi"/>
                  <w:b/>
                  <w:sz w:val="20"/>
                </w:rPr>
                <w:t xml:space="preserve"> nie</w:t>
              </w:r>
            </w:ins>
          </w:p>
        </w:tc>
        <w:tc>
          <w:tcPr>
            <w:tcW w:w="10492" w:type="dxa"/>
          </w:tcPr>
          <w:p w14:paraId="257DFA2B" w14:textId="4A397631" w:rsidR="00875C17" w:rsidRPr="003C471E" w:rsidRDefault="00875C17" w:rsidP="00875C17">
            <w:pPr>
              <w:rPr>
                <w:ins w:id="86" w:author="Autor"/>
                <w:rFonts w:ascii="Verdana" w:hAnsi="Verdana" w:cstheme="minorHAnsi"/>
                <w:sz w:val="20"/>
              </w:rPr>
            </w:pPr>
            <w:ins w:id="87" w:author="Autor">
              <w:r w:rsidRPr="003C471E">
                <w:rPr>
                  <w:rFonts w:ascii="Verdana" w:hAnsi="Verdana" w:cstheme="minorHAnsi"/>
                  <w:b/>
                  <w:bCs/>
                  <w:sz w:val="20"/>
                </w:rPr>
                <w:t>Áno</w:t>
              </w:r>
              <w:r>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 xml:space="preserve">– </w:t>
              </w:r>
              <w:r w:rsidRPr="003C471E">
                <w:rPr>
                  <w:rFonts w:ascii="Verdana" w:hAnsi="Verdana" w:cstheme="minorHAnsi"/>
                  <w:sz w:val="20"/>
                </w:rPr>
                <w:t xml:space="preserve">aktivity projektu sú v súlade s programovou stratégiou OP EVS stanovenou vyzvaním (všetky ciele projektu, aktivity projektu, cieľové skupiny  a merateľné ukazovatele sú v súlade s vyzvaním a so znením OP EVS pre PO </w:t>
              </w:r>
              <w:r>
                <w:rPr>
                  <w:rFonts w:ascii="Verdana" w:hAnsi="Verdana" w:cstheme="minorHAnsi"/>
                  <w:sz w:val="20"/>
                </w:rPr>
                <w:t>4</w:t>
              </w:r>
              <w:r w:rsidRPr="003C471E">
                <w:rPr>
                  <w:rFonts w:ascii="Verdana" w:hAnsi="Verdana" w:cstheme="minorHAnsi"/>
                  <w:sz w:val="20"/>
                </w:rPr>
                <w:t xml:space="preserve"> a prispievajú k naplneniu </w:t>
              </w:r>
              <w:r>
                <w:rPr>
                  <w:rFonts w:ascii="Verdana" w:hAnsi="Verdana" w:cstheme="minorHAnsi"/>
                  <w:sz w:val="20"/>
                </w:rPr>
                <w:t>špecifického</w:t>
              </w:r>
              <w:r w:rsidRPr="003C471E">
                <w:rPr>
                  <w:rFonts w:ascii="Verdana" w:hAnsi="Verdana" w:cstheme="minorHAnsi"/>
                  <w:sz w:val="20"/>
                </w:rPr>
                <w:t xml:space="preserve"> cieľ</w:t>
              </w:r>
              <w:r>
                <w:rPr>
                  <w:rFonts w:ascii="Verdana" w:hAnsi="Verdana" w:cstheme="minorHAnsi"/>
                  <w:sz w:val="20"/>
                </w:rPr>
                <w:t>a</w:t>
              </w:r>
              <w:r w:rsidRPr="003C471E">
                <w:rPr>
                  <w:rFonts w:ascii="Verdana" w:hAnsi="Verdana" w:cstheme="minorHAnsi"/>
                  <w:sz w:val="20"/>
                </w:rPr>
                <w:t xml:space="preserve"> PO </w:t>
              </w:r>
              <w:r>
                <w:rPr>
                  <w:rFonts w:ascii="Verdana" w:hAnsi="Verdana" w:cstheme="minorHAnsi"/>
                  <w:sz w:val="20"/>
                </w:rPr>
                <w:t>4</w:t>
              </w:r>
              <w:r w:rsidRPr="003C471E">
                <w:rPr>
                  <w:rFonts w:ascii="Verdana" w:hAnsi="Verdana" w:cstheme="minorHAnsi"/>
                  <w:sz w:val="20"/>
                </w:rPr>
                <w:t xml:space="preserve"> OP EVS podľa vyzvania)</w:t>
              </w:r>
            </w:ins>
          </w:p>
          <w:p w14:paraId="6CF318E3" w14:textId="4C8057E7" w:rsidR="00875C17" w:rsidRPr="003C471E" w:rsidRDefault="00875C17" w:rsidP="00875C17">
            <w:pPr>
              <w:rPr>
                <w:ins w:id="88" w:author="Autor"/>
                <w:rFonts w:ascii="Verdana" w:hAnsi="Verdana"/>
                <w:sz w:val="20"/>
              </w:rPr>
            </w:pPr>
            <w:ins w:id="89" w:author="Auto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 xml:space="preserve">aktivity projektu nie sú v súlade s programovou stratégiou OP EVS (minimálne jeden z cieľov projektu, aktivít projektu, cieľových skupín a merateľných ukazovateľov nie je v súlade s vyzvaním a  so znením OP EVS pre PO </w:t>
              </w:r>
              <w:r>
                <w:rPr>
                  <w:rFonts w:ascii="Verdana" w:hAnsi="Verdana" w:cstheme="minorHAnsi"/>
                  <w:bCs/>
                  <w:sz w:val="20"/>
                </w:rPr>
                <w:t>4</w:t>
              </w:r>
              <w:r w:rsidRPr="003C471E">
                <w:rPr>
                  <w:rFonts w:ascii="Verdana" w:hAnsi="Verdana" w:cstheme="minorHAnsi"/>
                  <w:bCs/>
                  <w:sz w:val="20"/>
                </w:rPr>
                <w:t xml:space="preserve">, resp. žiadosť neprispieva k naplneniu </w:t>
              </w:r>
              <w:r>
                <w:rPr>
                  <w:rFonts w:ascii="Verdana" w:hAnsi="Verdana" w:cstheme="minorHAnsi"/>
                  <w:bCs/>
                  <w:sz w:val="20"/>
                </w:rPr>
                <w:t>špecifického</w:t>
              </w:r>
              <w:r w:rsidRPr="003C471E">
                <w:rPr>
                  <w:rFonts w:ascii="Verdana" w:hAnsi="Verdana" w:cstheme="minorHAnsi"/>
                  <w:bCs/>
                  <w:sz w:val="20"/>
                </w:rPr>
                <w:t xml:space="preserve"> cieľ</w:t>
              </w:r>
              <w:r>
                <w:rPr>
                  <w:rFonts w:ascii="Verdana" w:hAnsi="Verdana" w:cstheme="minorHAnsi"/>
                  <w:bCs/>
                  <w:sz w:val="20"/>
                </w:rPr>
                <w:t>a</w:t>
              </w:r>
              <w:r w:rsidRPr="003C471E">
                <w:rPr>
                  <w:rFonts w:ascii="Verdana" w:hAnsi="Verdana" w:cstheme="minorHAnsi"/>
                  <w:bCs/>
                  <w:sz w:val="20"/>
                </w:rPr>
                <w:t xml:space="preserve"> PO </w:t>
              </w:r>
              <w:r>
                <w:rPr>
                  <w:rFonts w:ascii="Verdana" w:hAnsi="Verdana" w:cstheme="minorHAnsi"/>
                  <w:bCs/>
                  <w:sz w:val="20"/>
                </w:rPr>
                <w:t>4</w:t>
              </w:r>
              <w:r w:rsidRPr="003C471E">
                <w:rPr>
                  <w:rFonts w:ascii="Verdana" w:hAnsi="Verdana" w:cstheme="minorHAnsi"/>
                  <w:bCs/>
                  <w:sz w:val="20"/>
                </w:rPr>
                <w:t xml:space="preserve"> OP EVS podľa vyzvania)</w:t>
              </w:r>
            </w:ins>
          </w:p>
        </w:tc>
      </w:tr>
      <w:tr w:rsidR="00875C17" w:rsidRPr="003C471E" w14:paraId="375CEE6B" w14:textId="77777777" w:rsidTr="00875C17">
        <w:trPr>
          <w:ins w:id="90" w:author="Autor"/>
        </w:trPr>
        <w:tc>
          <w:tcPr>
            <w:tcW w:w="1101" w:type="dxa"/>
            <w:vMerge/>
          </w:tcPr>
          <w:p w14:paraId="5FB99144" w14:textId="77777777" w:rsidR="00875C17" w:rsidRPr="003C471E" w:rsidRDefault="00875C17" w:rsidP="00875C17">
            <w:pPr>
              <w:rPr>
                <w:ins w:id="91" w:author="Autor"/>
                <w:rFonts w:ascii="Verdana" w:hAnsi="Verdana"/>
                <w:sz w:val="20"/>
              </w:rPr>
            </w:pPr>
          </w:p>
        </w:tc>
        <w:tc>
          <w:tcPr>
            <w:tcW w:w="13043" w:type="dxa"/>
            <w:gridSpan w:val="2"/>
            <w:shd w:val="clear" w:color="auto" w:fill="C6D9F1" w:themeFill="text2" w:themeFillTint="33"/>
          </w:tcPr>
          <w:p w14:paraId="6D06C268" w14:textId="77777777" w:rsidR="00875C17" w:rsidRPr="003C471E" w:rsidRDefault="00875C17" w:rsidP="00875C17">
            <w:pPr>
              <w:rPr>
                <w:ins w:id="92" w:author="Autor"/>
                <w:rFonts w:ascii="Verdana" w:hAnsi="Verdana"/>
                <w:b/>
                <w:sz w:val="20"/>
              </w:rPr>
            </w:pPr>
            <w:ins w:id="93" w:author="Autor">
              <w:r w:rsidRPr="003C471E">
                <w:rPr>
                  <w:rFonts w:ascii="Verdana" w:hAnsi="Verdana"/>
                  <w:b/>
                  <w:sz w:val="20"/>
                </w:rPr>
                <w:t>Spôsob vyhodnotenia kritéria</w:t>
              </w:r>
            </w:ins>
          </w:p>
        </w:tc>
      </w:tr>
      <w:tr w:rsidR="00875C17" w:rsidRPr="003C471E" w14:paraId="44E97A93" w14:textId="77777777" w:rsidTr="00875C17">
        <w:trPr>
          <w:ins w:id="94" w:author="Autor"/>
        </w:trPr>
        <w:tc>
          <w:tcPr>
            <w:tcW w:w="1101" w:type="dxa"/>
            <w:vMerge/>
          </w:tcPr>
          <w:p w14:paraId="0333423C" w14:textId="77777777" w:rsidR="00875C17" w:rsidRPr="003C471E" w:rsidRDefault="00875C17" w:rsidP="00875C17">
            <w:pPr>
              <w:rPr>
                <w:ins w:id="95" w:author="Autor"/>
                <w:rFonts w:ascii="Verdana" w:hAnsi="Verdana"/>
                <w:sz w:val="20"/>
              </w:rPr>
            </w:pPr>
          </w:p>
        </w:tc>
        <w:tc>
          <w:tcPr>
            <w:tcW w:w="13043" w:type="dxa"/>
            <w:gridSpan w:val="2"/>
            <w:shd w:val="clear" w:color="auto" w:fill="auto"/>
          </w:tcPr>
          <w:p w14:paraId="6080B696" w14:textId="77777777" w:rsidR="00875C17" w:rsidRPr="003C471E" w:rsidRDefault="00875C17" w:rsidP="00875C17">
            <w:pPr>
              <w:pStyle w:val="Predvolen"/>
              <w:rPr>
                <w:ins w:id="96" w:author="Autor"/>
                <w:rFonts w:ascii="Verdana" w:hAnsi="Verdana" w:cstheme="minorHAnsi"/>
                <w:color w:val="auto"/>
                <w:sz w:val="20"/>
                <w:lang w:val="sk-SK"/>
              </w:rPr>
            </w:pPr>
            <w:ins w:id="97" w:author="Auto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Identifikácia projektu, 7. Popis projektu, 8. Popis cieľovej skupiny, 10.1 Aktivity projektu a </w:t>
              </w:r>
              <w:proofErr w:type="spellStart"/>
              <w:r w:rsidRPr="003C471E">
                <w:rPr>
                  <w:rFonts w:ascii="Verdana" w:hAnsi="Verdana" w:cstheme="minorHAnsi"/>
                  <w:color w:val="auto"/>
                  <w:sz w:val="20"/>
                  <w:lang w:val="sk-SK"/>
                </w:rPr>
                <w:t>očakávané</w:t>
              </w:r>
              <w:proofErr w:type="spellEnd"/>
              <w:r w:rsidRPr="003C471E">
                <w:rPr>
                  <w:rFonts w:ascii="Verdana" w:hAnsi="Verdana" w:cstheme="minorHAnsi"/>
                  <w:color w:val="auto"/>
                  <w:sz w:val="20"/>
                  <w:lang w:val="sk-SK"/>
                </w:rPr>
                <w:t xml:space="preserve"> merateľné ukazovatele a v prílohe Opis projektu.</w:t>
              </w:r>
            </w:ins>
          </w:p>
        </w:tc>
      </w:tr>
      <w:tr w:rsidR="00875C17" w:rsidRPr="003C471E" w14:paraId="3788D22A" w14:textId="77777777" w:rsidTr="00875C17">
        <w:trPr>
          <w:ins w:id="98" w:author="Autor"/>
        </w:trPr>
        <w:tc>
          <w:tcPr>
            <w:tcW w:w="1101" w:type="dxa"/>
            <w:vMerge/>
          </w:tcPr>
          <w:p w14:paraId="4C104154" w14:textId="77777777" w:rsidR="00875C17" w:rsidRPr="003C471E" w:rsidRDefault="00875C17" w:rsidP="00875C17">
            <w:pPr>
              <w:rPr>
                <w:ins w:id="99" w:author="Autor"/>
                <w:rFonts w:ascii="Verdana" w:hAnsi="Verdana"/>
                <w:sz w:val="20"/>
              </w:rPr>
            </w:pPr>
          </w:p>
        </w:tc>
        <w:tc>
          <w:tcPr>
            <w:tcW w:w="13043" w:type="dxa"/>
            <w:gridSpan w:val="2"/>
          </w:tcPr>
          <w:p w14:paraId="26A70AE2" w14:textId="25F1A04C" w:rsidR="00875C17" w:rsidRPr="003C471E" w:rsidRDefault="00875C17" w:rsidP="00875C17">
            <w:pPr>
              <w:pStyle w:val="Predvolen"/>
              <w:spacing w:before="125"/>
              <w:jc w:val="both"/>
              <w:rPr>
                <w:ins w:id="100" w:author="Autor"/>
                <w:rFonts w:ascii="Verdana" w:hAnsi="Verdana" w:cstheme="minorHAnsi"/>
                <w:color w:val="auto"/>
                <w:sz w:val="20"/>
                <w:lang w:val="sk-SK"/>
              </w:rPr>
            </w:pPr>
            <w:ins w:id="101" w:author="Auto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w:t>
              </w:r>
              <w:r>
                <w:rPr>
                  <w:rFonts w:ascii="Verdana" w:hAnsi="Verdana" w:cstheme="minorHAnsi"/>
                  <w:color w:val="auto"/>
                  <w:sz w:val="20"/>
                  <w:lang w:val="sk-SK"/>
                </w:rPr>
                <w:t>4</w:t>
              </w:r>
              <w:r w:rsidRPr="003C471E">
                <w:rPr>
                  <w:rFonts w:ascii="Verdana" w:hAnsi="Verdana" w:cstheme="minorHAnsi"/>
                  <w:color w:val="auto"/>
                  <w:sz w:val="20"/>
                  <w:lang w:val="sk-SK"/>
                </w:rPr>
                <w:t xml:space="preserve"> (PO </w:t>
              </w:r>
              <w:r>
                <w:rPr>
                  <w:rFonts w:ascii="Verdana" w:hAnsi="Verdana" w:cstheme="minorHAnsi"/>
                  <w:color w:val="auto"/>
                  <w:sz w:val="20"/>
                  <w:lang w:val="sk-SK"/>
                </w:rPr>
                <w:t>4</w:t>
              </w:r>
              <w:r w:rsidRPr="003C471E">
                <w:rPr>
                  <w:rFonts w:ascii="Verdana" w:hAnsi="Verdana" w:cstheme="minorHAnsi"/>
                  <w:color w:val="auto"/>
                  <w:sz w:val="20"/>
                  <w:lang w:val="sk-SK"/>
                </w:rPr>
                <w:t xml:space="preserve">) – </w:t>
              </w:r>
              <w:r w:rsidR="00761112" w:rsidRPr="00761112">
                <w:rPr>
                  <w:rFonts w:ascii="Verdana" w:hAnsi="Verdana" w:cstheme="minorHAnsi"/>
                  <w:color w:val="auto"/>
                  <w:sz w:val="20"/>
                  <w:lang w:val="sk-SK"/>
                </w:rPr>
                <w:t>REACT- EU.</w:t>
              </w:r>
            </w:ins>
          </w:p>
          <w:p w14:paraId="715951FF" w14:textId="77777777" w:rsidR="00875C17" w:rsidRPr="003C471E" w:rsidRDefault="00875C17" w:rsidP="00875C17">
            <w:pPr>
              <w:pStyle w:val="Predvolen"/>
              <w:spacing w:before="125"/>
              <w:jc w:val="both"/>
              <w:rPr>
                <w:ins w:id="102" w:author="Autor"/>
                <w:rFonts w:ascii="Verdana" w:hAnsi="Verdana" w:cstheme="minorHAnsi"/>
                <w:color w:val="auto"/>
                <w:sz w:val="20"/>
                <w:lang w:val="sk-SK"/>
              </w:rPr>
            </w:pPr>
            <w:ins w:id="103" w:author="Autor">
              <w:r w:rsidRPr="003C471E">
                <w:rPr>
                  <w:rFonts w:ascii="Verdana" w:hAnsi="Verdana" w:cstheme="minorHAnsi"/>
                  <w:color w:val="auto"/>
                  <w:sz w:val="20"/>
                  <w:lang w:val="sk-SK"/>
                </w:rPr>
                <w:t>Hodnotiteľ posudzuje najmä plnenie nasledovných oblastí:</w:t>
              </w:r>
            </w:ins>
          </w:p>
          <w:p w14:paraId="7FD95544" w14:textId="27785BDD" w:rsidR="00761112" w:rsidRPr="00761112" w:rsidRDefault="00875C17" w:rsidP="00761112">
            <w:pPr>
              <w:numPr>
                <w:ilvl w:val="0"/>
                <w:numId w:val="29"/>
              </w:numPr>
              <w:spacing w:before="120"/>
              <w:jc w:val="both"/>
              <w:rPr>
                <w:ins w:id="104" w:author="Autor"/>
                <w:rFonts w:ascii="Verdana" w:eastAsia="Arial Unicode MS" w:hAnsi="Verdana" w:cstheme="minorHAnsi"/>
                <w:sz w:val="20"/>
                <w:bdr w:val="nil"/>
              </w:rPr>
            </w:pPr>
            <w:ins w:id="105" w:author="Autor">
              <w:r w:rsidRPr="003C471E">
                <w:rPr>
                  <w:rFonts w:ascii="Verdana" w:hAnsi="Verdana" w:cstheme="minorHAnsi"/>
                  <w:b/>
                  <w:sz w:val="20"/>
                </w:rPr>
                <w:t>súlad projektu s cieľom OP EVS</w:t>
              </w:r>
              <w:r w:rsidR="00761112" w:rsidRPr="00761112">
                <w:rPr>
                  <w:rFonts w:ascii="Verdana" w:hAnsi="Verdana" w:cstheme="minorHAnsi"/>
                  <w:sz w:val="20"/>
                </w:rPr>
                <w:t>, ktorý je</w:t>
              </w:r>
              <w:r w:rsidR="00761112">
                <w:rPr>
                  <w:rFonts w:ascii="Verdana" w:hAnsi="Verdana" w:cstheme="minorHAnsi"/>
                  <w:b/>
                  <w:sz w:val="20"/>
                </w:rPr>
                <w:t xml:space="preserve"> </w:t>
              </w:r>
              <w:r w:rsidR="00761112" w:rsidRPr="00761112">
                <w:rPr>
                  <w:rFonts w:ascii="Verdana" w:eastAsia="Arial Unicode MS" w:hAnsi="Verdana" w:cstheme="minorHAnsi"/>
                  <w:sz w:val="20"/>
                  <w:bdr w:val="nil"/>
                </w:rPr>
                <w:t>orientovaný na zachovanie dostupnosti zdravotníckych služieb a podporu špecializovaných služieb VS v oblastiach poskytovania bezpečnostných služieb a podporných činností v krízových situáciách, udržanie verejného poriadku, efektívneho manažmentu krízových situácií a prijímanie opatrení na znižovanie rizík ohrozenia, vrátane určovania postupov a činností pri odstraňovaní následkov mimoriadnych udalostí</w:t>
              </w:r>
              <w:r w:rsidR="00761112">
                <w:rPr>
                  <w:rFonts w:ascii="Verdana" w:eastAsia="Arial Unicode MS" w:hAnsi="Verdana" w:cstheme="minorHAnsi"/>
                  <w:sz w:val="20"/>
                  <w:bdr w:val="nil"/>
                </w:rPr>
                <w:t>.</w:t>
              </w:r>
            </w:ins>
          </w:p>
          <w:p w14:paraId="0AAB91EF" w14:textId="78C22662" w:rsidR="00875C17" w:rsidRPr="00761112" w:rsidRDefault="00875C17" w:rsidP="00761112">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680"/>
              <w:jc w:val="both"/>
              <w:rPr>
                <w:ins w:id="106" w:author="Autor"/>
                <w:rFonts w:ascii="Verdana" w:hAnsi="Verdana" w:cstheme="minorHAnsi"/>
                <w:color w:val="auto"/>
                <w:sz w:val="20"/>
                <w:u w:val="single"/>
                <w:lang w:val="sk-SK"/>
              </w:rPr>
            </w:pPr>
          </w:p>
          <w:p w14:paraId="730A3FAF" w14:textId="34E74C5E" w:rsidR="00875C17" w:rsidRPr="003C471E" w:rsidRDefault="00875C17" w:rsidP="00875C17">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ins w:id="107" w:author="Autor"/>
                <w:rFonts w:ascii="Verdana" w:hAnsi="Verdana" w:cstheme="minorHAnsi"/>
                <w:color w:val="auto"/>
                <w:sz w:val="20"/>
                <w:lang w:val="sk-SK"/>
              </w:rPr>
            </w:pPr>
            <w:ins w:id="108" w:author="Autor">
              <w:r w:rsidRPr="003C471E">
                <w:rPr>
                  <w:rFonts w:ascii="Verdana" w:hAnsi="Verdana" w:cstheme="minorHAnsi"/>
                  <w:b/>
                  <w:color w:val="auto"/>
                  <w:sz w:val="20"/>
                  <w:lang w:val="sk-SK"/>
                </w:rPr>
                <w:t xml:space="preserve">súlad </w:t>
              </w:r>
              <w:r>
                <w:rPr>
                  <w:rFonts w:ascii="Verdana" w:hAnsi="Verdana" w:cstheme="minorHAnsi"/>
                  <w:b/>
                  <w:color w:val="auto"/>
                  <w:sz w:val="20"/>
                  <w:lang w:val="sk-SK"/>
                </w:rPr>
                <w:t>aktivít projektu so špecifickým cieľom</w:t>
              </w:r>
              <w:r w:rsidRPr="003C471E">
                <w:rPr>
                  <w:rFonts w:ascii="Verdana" w:hAnsi="Verdana" w:cstheme="minorHAnsi"/>
                  <w:b/>
                  <w:color w:val="auto"/>
                  <w:sz w:val="20"/>
                  <w:lang w:val="sk-SK"/>
                </w:rPr>
                <w:t xml:space="preserve"> OP </w:t>
              </w:r>
              <w:r>
                <w:rPr>
                  <w:rFonts w:ascii="Verdana" w:hAnsi="Verdana" w:cstheme="minorHAnsi"/>
                  <w:b/>
                  <w:color w:val="auto"/>
                  <w:sz w:val="20"/>
                  <w:lang w:val="sk-SK"/>
                </w:rPr>
                <w:t>4</w:t>
              </w:r>
              <w:r w:rsidRPr="003C471E">
                <w:rPr>
                  <w:rFonts w:ascii="Verdana" w:hAnsi="Verdana" w:cstheme="minorHAnsi"/>
                  <w:b/>
                  <w:color w:val="auto"/>
                  <w:sz w:val="20"/>
                  <w:lang w:val="sk-SK"/>
                </w:rPr>
                <w:t xml:space="preserve"> OP EVS</w:t>
              </w:r>
              <w:r w:rsidRPr="003C471E">
                <w:rPr>
                  <w:rFonts w:ascii="Verdana" w:hAnsi="Verdana" w:cstheme="minorHAnsi"/>
                  <w:color w:val="auto"/>
                  <w:sz w:val="20"/>
                  <w:lang w:val="sk-SK"/>
                </w:rPr>
                <w:t xml:space="preserve"> - žiadosť musí byť svojimi aktivitami konzistentne zameraná na plnenie </w:t>
              </w:r>
              <w:r>
                <w:rPr>
                  <w:rFonts w:ascii="Verdana" w:hAnsi="Verdana" w:cstheme="minorHAnsi"/>
                  <w:color w:val="auto"/>
                  <w:sz w:val="20"/>
                  <w:lang w:val="sk-SK"/>
                </w:rPr>
                <w:t>špecifického cieľa</w:t>
              </w:r>
              <w:r w:rsidRPr="003C471E">
                <w:rPr>
                  <w:rFonts w:ascii="Verdana" w:hAnsi="Verdana" w:cstheme="minorHAnsi"/>
                  <w:color w:val="auto"/>
                  <w:sz w:val="20"/>
                  <w:lang w:val="sk-SK"/>
                </w:rPr>
                <w:t xml:space="preserve"> PO </w:t>
              </w:r>
              <w:r>
                <w:rPr>
                  <w:rFonts w:ascii="Verdana" w:hAnsi="Verdana" w:cstheme="minorHAnsi"/>
                  <w:color w:val="auto"/>
                  <w:sz w:val="20"/>
                  <w:lang w:val="sk-SK"/>
                </w:rPr>
                <w:t>4</w:t>
              </w:r>
              <w:r w:rsidRPr="003C471E">
                <w:rPr>
                  <w:rFonts w:ascii="Verdana" w:hAnsi="Verdana" w:cstheme="minorHAnsi"/>
                  <w:color w:val="auto"/>
                  <w:sz w:val="20"/>
                  <w:lang w:val="sk-SK"/>
                </w:rPr>
                <w:t xml:space="preserve"> OP EVS</w:t>
              </w:r>
              <w:r>
                <w:rPr>
                  <w:rFonts w:ascii="Verdana" w:hAnsi="Verdana" w:cstheme="minorHAnsi"/>
                  <w:color w:val="auto"/>
                  <w:sz w:val="20"/>
                  <w:lang w:val="sk-SK"/>
                </w:rPr>
                <w:t>, ktorý je</w:t>
              </w:r>
              <w:r w:rsidRPr="003C471E">
                <w:rPr>
                  <w:rFonts w:ascii="Verdana" w:hAnsi="Verdana" w:cstheme="minorHAnsi"/>
                  <w:color w:val="auto"/>
                  <w:sz w:val="20"/>
                  <w:lang w:val="sk-SK"/>
                </w:rPr>
                <w:t xml:space="preserve"> definovan</w:t>
              </w:r>
              <w:r>
                <w:rPr>
                  <w:rFonts w:ascii="Verdana" w:hAnsi="Verdana" w:cstheme="minorHAnsi"/>
                  <w:color w:val="auto"/>
                  <w:sz w:val="20"/>
                  <w:lang w:val="sk-SK"/>
                </w:rPr>
                <w:t>ý</w:t>
              </w:r>
              <w:r w:rsidRPr="003C471E">
                <w:rPr>
                  <w:rFonts w:ascii="Verdana" w:hAnsi="Verdana" w:cstheme="minorHAnsi"/>
                  <w:color w:val="auto"/>
                  <w:sz w:val="20"/>
                  <w:lang w:val="sk-SK"/>
                </w:rPr>
                <w:t xml:space="preserve"> nasledovne:</w:t>
              </w:r>
            </w:ins>
          </w:p>
          <w:p w14:paraId="6B3A0FD0" w14:textId="72F1AE2E"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109" w:author="Autor"/>
                <w:rFonts w:ascii="Verdana" w:hAnsi="Verdana" w:cstheme="minorHAnsi"/>
                <w:color w:val="auto"/>
                <w:sz w:val="20"/>
                <w:lang w:val="sk-SK"/>
              </w:rPr>
            </w:pPr>
            <w:ins w:id="110" w:author="Autor">
              <w:r>
                <w:rPr>
                  <w:rFonts w:ascii="Verdana" w:hAnsi="Verdana" w:cstheme="minorHAnsi"/>
                  <w:color w:val="auto"/>
                  <w:sz w:val="20"/>
                  <w:lang w:val="sk-SK"/>
                </w:rPr>
                <w:lastRenderedPageBreak/>
                <w:t>4.1</w:t>
              </w:r>
            </w:ins>
            <w:r w:rsidR="00761112">
              <w:rPr>
                <w:rFonts w:ascii="Verdana" w:hAnsi="Verdana" w:cstheme="minorHAnsi"/>
                <w:color w:val="auto"/>
                <w:sz w:val="20"/>
                <w:lang w:val="sk-SK"/>
              </w:rPr>
              <w:t xml:space="preserve"> </w:t>
            </w:r>
            <w:ins w:id="111" w:author="Autor">
              <w:r w:rsidR="00761112" w:rsidRPr="00761112">
                <w:rPr>
                  <w:rFonts w:ascii="Verdana" w:hAnsi="Verdana" w:cstheme="minorHAnsi"/>
                  <w:color w:val="auto"/>
                  <w:sz w:val="20"/>
                  <w:lang w:val="sk-SK"/>
                </w:rPr>
                <w:t>Zmiernenie dopadov pandémie ochorenia COVID 19 pri poskytovaní verejných služieb</w:t>
              </w:r>
            </w:ins>
          </w:p>
          <w:p w14:paraId="2D359C6D" w14:textId="77777777" w:rsidR="00875C17" w:rsidRPr="003C471E" w:rsidRDefault="00875C17" w:rsidP="00875C17">
            <w:pPr>
              <w:pStyle w:val="Predvolen"/>
              <w:jc w:val="both"/>
              <w:rPr>
                <w:ins w:id="112" w:author="Autor"/>
                <w:rFonts w:ascii="Verdana" w:hAnsi="Verdana" w:cstheme="minorHAnsi"/>
                <w:color w:val="auto"/>
                <w:sz w:val="20"/>
                <w:lang w:val="sk-SK"/>
              </w:rPr>
            </w:pPr>
          </w:p>
          <w:p w14:paraId="7CBED7FD" w14:textId="5A52AD19"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ins w:id="113" w:author="Autor"/>
                <w:rFonts w:ascii="Verdana" w:hAnsi="Verdana" w:cstheme="minorHAnsi"/>
                <w:b/>
                <w:color w:val="auto"/>
                <w:sz w:val="20"/>
                <w:lang w:val="sk-SK"/>
              </w:rPr>
            </w:pPr>
            <w:ins w:id="114" w:author="Autor">
              <w:r w:rsidRPr="003C471E">
                <w:rPr>
                  <w:rFonts w:ascii="Verdana" w:hAnsi="Verdana" w:cstheme="minorHAnsi"/>
                  <w:b/>
                  <w:color w:val="auto"/>
                  <w:sz w:val="20"/>
                  <w:lang w:val="sk-SK"/>
                </w:rPr>
                <w:t>súlad aktivít pr</w:t>
              </w:r>
              <w:r w:rsidR="00C035B7">
                <w:rPr>
                  <w:rFonts w:ascii="Verdana" w:hAnsi="Verdana" w:cstheme="minorHAnsi"/>
                  <w:b/>
                  <w:color w:val="auto"/>
                  <w:sz w:val="20"/>
                  <w:lang w:val="sk-SK"/>
                </w:rPr>
                <w:t>ojektu s Opisom typu a príkladu aktivity definovanej</w:t>
              </w:r>
              <w:r w:rsidRPr="003C471E">
                <w:rPr>
                  <w:rFonts w:ascii="Verdana" w:hAnsi="Verdana" w:cstheme="minorHAnsi"/>
                  <w:b/>
                  <w:color w:val="auto"/>
                  <w:sz w:val="20"/>
                  <w:lang w:val="sk-SK"/>
                </w:rPr>
                <w:t xml:space="preserve"> v OP EVS pre príslušný špecifický cieľ,</w:t>
              </w:r>
            </w:ins>
          </w:p>
          <w:p w14:paraId="4070EF4F"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ins w:id="115" w:author="Autor"/>
                <w:rFonts w:ascii="Verdana" w:hAnsi="Verdana" w:cstheme="minorHAnsi"/>
                <w:b/>
                <w:color w:val="auto"/>
                <w:sz w:val="20"/>
                <w:lang w:val="sk-SK"/>
              </w:rPr>
            </w:pPr>
            <w:ins w:id="116" w:author="Autor">
              <w:r w:rsidRPr="003C471E">
                <w:rPr>
                  <w:rFonts w:ascii="Verdana" w:hAnsi="Verdana" w:cstheme="minorHAnsi"/>
                  <w:b/>
                  <w:color w:val="auto"/>
                  <w:sz w:val="20"/>
                  <w:lang w:val="sk-SK"/>
                </w:rPr>
                <w:t>súlad žiadosti s OP EVS v oblasti oprávnenosti cieľových skupín,</w:t>
              </w:r>
            </w:ins>
          </w:p>
          <w:p w14:paraId="479980D7"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ins w:id="117" w:author="Autor"/>
                <w:rFonts w:ascii="Verdana" w:hAnsi="Verdana" w:cstheme="minorHAnsi"/>
                <w:b/>
                <w:color w:val="auto"/>
                <w:sz w:val="20"/>
                <w:lang w:val="sk-SK"/>
              </w:rPr>
            </w:pPr>
            <w:ins w:id="118" w:author="Autor">
              <w:r w:rsidRPr="003C471E">
                <w:rPr>
                  <w:rFonts w:ascii="Verdana" w:hAnsi="Verdana" w:cstheme="minorHAnsi"/>
                  <w:b/>
                  <w:color w:val="auto"/>
                  <w:sz w:val="20"/>
                  <w:lang w:val="sk-SK"/>
                </w:rPr>
                <w:t>súlad žiadosti s OP EVS v oblasti cieľového územia,</w:t>
              </w:r>
            </w:ins>
          </w:p>
          <w:p w14:paraId="66F09B75"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ins w:id="119" w:author="Autor"/>
                <w:rFonts w:ascii="Verdana" w:hAnsi="Verdana" w:cstheme="minorHAnsi"/>
                <w:b/>
                <w:color w:val="auto"/>
                <w:sz w:val="20"/>
                <w:lang w:val="sk-SK"/>
              </w:rPr>
            </w:pPr>
            <w:ins w:id="120" w:author="Autor">
              <w:r w:rsidRPr="003C471E">
                <w:rPr>
                  <w:rFonts w:ascii="Verdana" w:hAnsi="Verdana" w:cstheme="minorHAnsi"/>
                  <w:b/>
                  <w:color w:val="auto"/>
                  <w:sz w:val="20"/>
                  <w:lang w:val="sk-SK"/>
                </w:rPr>
                <w:t>súlad žiadosti s OP EVS v oblasti typu prijímateľa.</w:t>
              </w:r>
            </w:ins>
          </w:p>
        </w:tc>
      </w:tr>
      <w:tr w:rsidR="00875C17" w:rsidRPr="003C471E" w14:paraId="267EAB22" w14:textId="77777777" w:rsidTr="00875C17">
        <w:trPr>
          <w:ins w:id="121" w:author="Autor"/>
        </w:trPr>
        <w:tc>
          <w:tcPr>
            <w:tcW w:w="1101" w:type="dxa"/>
            <w:vMerge/>
          </w:tcPr>
          <w:p w14:paraId="16F35600" w14:textId="77777777" w:rsidR="00875C17" w:rsidRPr="003C471E" w:rsidRDefault="00875C17" w:rsidP="00875C17">
            <w:pPr>
              <w:rPr>
                <w:ins w:id="122" w:author="Autor"/>
                <w:rFonts w:ascii="Verdana" w:hAnsi="Verdana"/>
                <w:sz w:val="20"/>
              </w:rPr>
            </w:pPr>
          </w:p>
        </w:tc>
        <w:tc>
          <w:tcPr>
            <w:tcW w:w="13043" w:type="dxa"/>
            <w:gridSpan w:val="2"/>
          </w:tcPr>
          <w:p w14:paraId="1036EF15" w14:textId="77777777" w:rsidR="00875C17" w:rsidRPr="003C471E" w:rsidRDefault="00875C17" w:rsidP="00875C17">
            <w:pPr>
              <w:pStyle w:val="Predvolen"/>
              <w:spacing w:before="125"/>
              <w:ind w:right="-2"/>
              <w:rPr>
                <w:ins w:id="123" w:author="Autor"/>
                <w:rFonts w:ascii="Verdana" w:hAnsi="Verdana" w:cstheme="minorHAnsi"/>
                <w:color w:val="auto"/>
                <w:sz w:val="20"/>
                <w:lang w:val="sk-SK"/>
              </w:rPr>
            </w:pPr>
            <w:ins w:id="124"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 </w:t>
              </w:r>
            </w:ins>
          </w:p>
        </w:tc>
      </w:tr>
      <w:tr w:rsidR="00875C17" w:rsidRPr="003C471E" w14:paraId="007C9D7F" w14:textId="77777777" w:rsidTr="00875C17">
        <w:trPr>
          <w:ins w:id="125" w:author="Autor"/>
        </w:trPr>
        <w:tc>
          <w:tcPr>
            <w:tcW w:w="1101" w:type="dxa"/>
            <w:shd w:val="clear" w:color="auto" w:fill="8DB3E2" w:themeFill="text2" w:themeFillTint="66"/>
          </w:tcPr>
          <w:p w14:paraId="6477FB29" w14:textId="77777777" w:rsidR="00875C17" w:rsidRPr="003C471E" w:rsidRDefault="00875C17" w:rsidP="00875C17">
            <w:pPr>
              <w:rPr>
                <w:ins w:id="126" w:author="Autor"/>
                <w:rFonts w:ascii="Verdana" w:hAnsi="Verdana"/>
                <w:b/>
                <w:szCs w:val="24"/>
              </w:rPr>
            </w:pPr>
          </w:p>
        </w:tc>
        <w:tc>
          <w:tcPr>
            <w:tcW w:w="13043" w:type="dxa"/>
            <w:gridSpan w:val="2"/>
            <w:shd w:val="clear" w:color="auto" w:fill="8DB3E2" w:themeFill="text2" w:themeFillTint="66"/>
          </w:tcPr>
          <w:p w14:paraId="69EB3C7E" w14:textId="77777777" w:rsidR="00875C17" w:rsidRPr="003C471E" w:rsidRDefault="00875C17" w:rsidP="00875C17">
            <w:pPr>
              <w:pStyle w:val="Predvolen"/>
              <w:rPr>
                <w:ins w:id="127" w:author="Autor"/>
                <w:rFonts w:ascii="Verdana" w:eastAsiaTheme="minorHAnsi" w:hAnsi="Verdana" w:cstheme="minorBidi"/>
                <w:b/>
                <w:color w:val="auto"/>
                <w:szCs w:val="24"/>
                <w:bdr w:val="none" w:sz="0" w:space="0" w:color="auto"/>
                <w:lang w:val="sk-SK"/>
              </w:rPr>
            </w:pPr>
            <w:ins w:id="128" w:author="Autor">
              <w:r w:rsidRPr="003C471E">
                <w:rPr>
                  <w:rFonts w:ascii="Verdana" w:eastAsiaTheme="minorHAnsi" w:hAnsi="Verdana" w:cstheme="minorBidi"/>
                  <w:b/>
                  <w:color w:val="auto"/>
                  <w:szCs w:val="24"/>
                  <w:bdr w:val="none" w:sz="0" w:space="0" w:color="auto"/>
                  <w:lang w:val="sk-SK"/>
                </w:rPr>
                <w:t>Hodnotiace kritérium:</w:t>
              </w:r>
            </w:ins>
          </w:p>
        </w:tc>
      </w:tr>
      <w:tr w:rsidR="00875C17" w:rsidRPr="003C471E" w14:paraId="08011058" w14:textId="77777777" w:rsidTr="00875C17">
        <w:trPr>
          <w:ins w:id="129" w:author="Autor"/>
        </w:trPr>
        <w:tc>
          <w:tcPr>
            <w:tcW w:w="1101" w:type="dxa"/>
            <w:shd w:val="clear" w:color="auto" w:fill="8DB3E2" w:themeFill="text2" w:themeFillTint="66"/>
          </w:tcPr>
          <w:p w14:paraId="47B2BDF2" w14:textId="77777777" w:rsidR="00875C17" w:rsidRPr="003C471E" w:rsidRDefault="00875C17" w:rsidP="00875C17">
            <w:pPr>
              <w:jc w:val="center"/>
              <w:rPr>
                <w:ins w:id="130" w:author="Autor"/>
                <w:rFonts w:ascii="Verdana" w:hAnsi="Verdana"/>
                <w:b/>
                <w:szCs w:val="24"/>
              </w:rPr>
            </w:pPr>
            <w:ins w:id="131" w:author="Autor">
              <w:r w:rsidRPr="003C471E">
                <w:rPr>
                  <w:rFonts w:ascii="Verdana" w:hAnsi="Verdana"/>
                  <w:b/>
                  <w:szCs w:val="24"/>
                </w:rPr>
                <w:t>1.2</w:t>
              </w:r>
            </w:ins>
          </w:p>
        </w:tc>
        <w:tc>
          <w:tcPr>
            <w:tcW w:w="13043" w:type="dxa"/>
            <w:gridSpan w:val="2"/>
            <w:shd w:val="clear" w:color="auto" w:fill="8DB3E2" w:themeFill="text2" w:themeFillTint="66"/>
          </w:tcPr>
          <w:p w14:paraId="2F2DB838"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rPr>
                <w:ins w:id="132" w:author="Autor"/>
                <w:rFonts w:ascii="Verdana" w:eastAsiaTheme="minorHAnsi" w:hAnsi="Verdana" w:cstheme="minorBidi"/>
                <w:b/>
                <w:color w:val="auto"/>
                <w:szCs w:val="24"/>
                <w:bdr w:val="none" w:sz="0" w:space="0" w:color="auto"/>
                <w:lang w:val="sk-SK"/>
              </w:rPr>
            </w:pPr>
            <w:ins w:id="133" w:author="Autor">
              <w:r w:rsidRPr="003C471E">
                <w:rPr>
                  <w:rFonts w:ascii="Verdana" w:eastAsiaTheme="minorHAnsi" w:hAnsi="Verdana" w:cstheme="minorBidi"/>
                  <w:b/>
                  <w:color w:val="auto"/>
                  <w:szCs w:val="24"/>
                  <w:bdr w:val="none" w:sz="0" w:space="0" w:color="auto"/>
                  <w:lang w:val="sk-SK"/>
                </w:rPr>
                <w:t>Súlad projektu s reformným zámerom</w:t>
              </w:r>
            </w:ins>
          </w:p>
        </w:tc>
      </w:tr>
      <w:tr w:rsidR="00875C17" w:rsidRPr="003C471E" w14:paraId="5303F2B4" w14:textId="77777777" w:rsidTr="00875C17">
        <w:trPr>
          <w:ins w:id="134" w:author="Autor"/>
        </w:trPr>
        <w:tc>
          <w:tcPr>
            <w:tcW w:w="1101" w:type="dxa"/>
            <w:vMerge w:val="restart"/>
          </w:tcPr>
          <w:p w14:paraId="2BDCA4D6" w14:textId="77777777" w:rsidR="00875C17" w:rsidRPr="003C471E" w:rsidRDefault="00875C17" w:rsidP="00875C17">
            <w:pPr>
              <w:rPr>
                <w:ins w:id="135" w:author="Autor"/>
                <w:rFonts w:ascii="Verdana" w:hAnsi="Verdana"/>
                <w:sz w:val="20"/>
              </w:rPr>
            </w:pPr>
          </w:p>
        </w:tc>
        <w:tc>
          <w:tcPr>
            <w:tcW w:w="13043" w:type="dxa"/>
            <w:gridSpan w:val="2"/>
            <w:shd w:val="clear" w:color="auto" w:fill="C6D9F1" w:themeFill="text2" w:themeFillTint="33"/>
          </w:tcPr>
          <w:p w14:paraId="4AAC674E" w14:textId="77777777" w:rsidR="00875C17" w:rsidRPr="003C471E" w:rsidRDefault="00875C17" w:rsidP="00875C17">
            <w:pPr>
              <w:rPr>
                <w:ins w:id="136" w:author="Autor"/>
                <w:rFonts w:ascii="Verdana" w:hAnsi="Verdana"/>
                <w:b/>
                <w:sz w:val="20"/>
              </w:rPr>
            </w:pPr>
            <w:ins w:id="137" w:author="Autor">
              <w:r w:rsidRPr="003C471E">
                <w:rPr>
                  <w:rFonts w:ascii="Verdana" w:hAnsi="Verdana"/>
                  <w:b/>
                  <w:sz w:val="20"/>
                </w:rPr>
                <w:t>Predmet hodnotenia</w:t>
              </w:r>
            </w:ins>
          </w:p>
        </w:tc>
      </w:tr>
      <w:tr w:rsidR="00875C17" w:rsidRPr="003C471E" w14:paraId="1798D043" w14:textId="77777777" w:rsidTr="00875C17">
        <w:trPr>
          <w:ins w:id="138" w:author="Autor"/>
        </w:trPr>
        <w:tc>
          <w:tcPr>
            <w:tcW w:w="1101" w:type="dxa"/>
            <w:vMerge/>
          </w:tcPr>
          <w:p w14:paraId="5982B549" w14:textId="77777777" w:rsidR="00875C17" w:rsidRPr="003C471E" w:rsidRDefault="00875C17" w:rsidP="00875C17">
            <w:pPr>
              <w:rPr>
                <w:ins w:id="139" w:author="Autor"/>
                <w:rFonts w:ascii="Verdana" w:hAnsi="Verdana"/>
                <w:sz w:val="20"/>
              </w:rPr>
            </w:pPr>
          </w:p>
        </w:tc>
        <w:tc>
          <w:tcPr>
            <w:tcW w:w="13043" w:type="dxa"/>
            <w:gridSpan w:val="2"/>
          </w:tcPr>
          <w:p w14:paraId="06719FD1" w14:textId="77777777" w:rsidR="00875C17" w:rsidRDefault="00875C17" w:rsidP="00875C17">
            <w:pPr>
              <w:rPr>
                <w:ins w:id="140" w:author="Autor"/>
                <w:rFonts w:ascii="Verdana" w:eastAsia="Arial Unicode MS" w:hAnsi="Verdana" w:cstheme="minorHAnsi"/>
                <w:sz w:val="20"/>
                <w:bdr w:val="nil"/>
              </w:rPr>
            </w:pPr>
            <w:ins w:id="141" w:author="Autor">
              <w:r w:rsidRPr="003C471E">
                <w:rPr>
                  <w:rFonts w:ascii="Verdana" w:eastAsia="Arial Unicode MS" w:hAnsi="Verdana" w:cstheme="minorHAnsi"/>
                  <w:sz w:val="20"/>
                  <w:bdr w:val="nil"/>
                </w:rPr>
                <w:t>Posudzuje sa súlad projektu so schváleným reformným zámerom.</w:t>
              </w:r>
            </w:ins>
          </w:p>
          <w:p w14:paraId="500CD6C9" w14:textId="77777777" w:rsidR="00875C17" w:rsidRPr="003C471E" w:rsidRDefault="00875C17" w:rsidP="00875C17">
            <w:pPr>
              <w:rPr>
                <w:ins w:id="142" w:author="Autor"/>
                <w:rFonts w:ascii="Verdana" w:hAnsi="Verdana"/>
                <w:sz w:val="20"/>
              </w:rPr>
            </w:pPr>
            <w:ins w:id="143" w:author="Autor">
              <w:r w:rsidRPr="003C471E">
                <w:rPr>
                  <w:rFonts w:ascii="Verdana" w:eastAsia="Calibri" w:hAnsi="Verdana" w:cstheme="minorHAnsi"/>
                  <w:i/>
                  <w:color w:val="404040" w:themeColor="text1" w:themeTint="BF"/>
                  <w:sz w:val="20"/>
                </w:rPr>
                <w:t xml:space="preserve">Pozn. </w:t>
              </w:r>
              <w:r w:rsidRPr="007A4E15">
                <w:rPr>
                  <w:rFonts w:ascii="Verdana" w:eastAsia="Calibri" w:hAnsi="Verdana" w:cstheme="minorHAnsi"/>
                  <w:i/>
                  <w:color w:val="404040" w:themeColor="text1" w:themeTint="BF"/>
                  <w:sz w:val="20"/>
                </w:rPr>
                <w:t>V prípade, že projekt nemá priame synergické efekty k projektu/-</w:t>
              </w:r>
              <w:proofErr w:type="spellStart"/>
              <w:r w:rsidRPr="007A4E15">
                <w:rPr>
                  <w:rFonts w:ascii="Verdana" w:eastAsia="Calibri" w:hAnsi="Verdana" w:cstheme="minorHAnsi"/>
                  <w:i/>
                  <w:color w:val="404040" w:themeColor="text1" w:themeTint="BF"/>
                  <w:sz w:val="20"/>
                </w:rPr>
                <w:t>om</w:t>
              </w:r>
              <w:proofErr w:type="spellEnd"/>
              <w:r w:rsidRPr="007A4E15">
                <w:rPr>
                  <w:rFonts w:ascii="Verdana" w:eastAsia="Calibri" w:hAnsi="Verdana" w:cstheme="minorHAnsi"/>
                  <w:i/>
                  <w:color w:val="404040" w:themeColor="text1" w:themeTint="BF"/>
                  <w:sz w:val="20"/>
                </w:rPr>
                <w:t xml:space="preserve"> v rámci OP II – PO7 a z uvedeného dôvodu nebol predmetom schvaľovacieho procesu reformného zámeru, príloha vyzvania Kritériá pre výber projektov sa upraví tak, že toto kritérium sa neuplatní.</w:t>
              </w:r>
            </w:ins>
          </w:p>
        </w:tc>
      </w:tr>
      <w:tr w:rsidR="00875C17" w:rsidRPr="003C471E" w14:paraId="06114E67" w14:textId="77777777" w:rsidTr="00875C17">
        <w:trPr>
          <w:ins w:id="144" w:author="Autor"/>
        </w:trPr>
        <w:tc>
          <w:tcPr>
            <w:tcW w:w="1101" w:type="dxa"/>
            <w:vMerge/>
          </w:tcPr>
          <w:p w14:paraId="5C7A5BC0" w14:textId="77777777" w:rsidR="00875C17" w:rsidRPr="003C471E" w:rsidRDefault="00875C17" w:rsidP="00875C17">
            <w:pPr>
              <w:rPr>
                <w:ins w:id="145" w:author="Autor"/>
                <w:rFonts w:ascii="Verdana" w:hAnsi="Verdana"/>
                <w:sz w:val="20"/>
              </w:rPr>
            </w:pPr>
          </w:p>
        </w:tc>
        <w:tc>
          <w:tcPr>
            <w:tcW w:w="2551" w:type="dxa"/>
            <w:shd w:val="clear" w:color="auto" w:fill="C6D9F1" w:themeFill="text2" w:themeFillTint="33"/>
          </w:tcPr>
          <w:p w14:paraId="5D1EC48B" w14:textId="77777777" w:rsidR="00875C17" w:rsidRPr="003C471E" w:rsidRDefault="00875C17" w:rsidP="00875C17">
            <w:pPr>
              <w:rPr>
                <w:ins w:id="146" w:author="Autor"/>
                <w:rFonts w:ascii="Verdana" w:hAnsi="Verdana"/>
                <w:b/>
                <w:sz w:val="20"/>
              </w:rPr>
            </w:pPr>
            <w:ins w:id="147" w:author="Autor">
              <w:r w:rsidRPr="003C471E">
                <w:rPr>
                  <w:rFonts w:ascii="Verdana" w:hAnsi="Verdana"/>
                  <w:b/>
                  <w:sz w:val="20"/>
                </w:rPr>
                <w:t>Typ kritéria</w:t>
              </w:r>
            </w:ins>
          </w:p>
        </w:tc>
        <w:tc>
          <w:tcPr>
            <w:tcW w:w="10492" w:type="dxa"/>
            <w:shd w:val="clear" w:color="auto" w:fill="C6D9F1" w:themeFill="text2" w:themeFillTint="33"/>
          </w:tcPr>
          <w:p w14:paraId="0066E2A4" w14:textId="77777777" w:rsidR="00875C17" w:rsidRPr="003C471E" w:rsidRDefault="00875C17" w:rsidP="00875C17">
            <w:pPr>
              <w:rPr>
                <w:ins w:id="148" w:author="Autor"/>
                <w:rFonts w:ascii="Verdana" w:hAnsi="Verdana"/>
                <w:b/>
                <w:sz w:val="20"/>
              </w:rPr>
            </w:pPr>
            <w:ins w:id="149" w:author="Autor">
              <w:r w:rsidRPr="003C471E">
                <w:rPr>
                  <w:rFonts w:ascii="Verdana" w:hAnsi="Verdana"/>
                  <w:b/>
                  <w:sz w:val="20"/>
                </w:rPr>
                <w:t>Spôsob aplikácie hodnotiaceho kritéria</w:t>
              </w:r>
            </w:ins>
          </w:p>
        </w:tc>
      </w:tr>
      <w:tr w:rsidR="00875C17" w:rsidRPr="003C471E" w14:paraId="004F9D95" w14:textId="77777777" w:rsidTr="00875C17">
        <w:trPr>
          <w:ins w:id="150" w:author="Autor"/>
        </w:trPr>
        <w:tc>
          <w:tcPr>
            <w:tcW w:w="1101" w:type="dxa"/>
            <w:vMerge/>
          </w:tcPr>
          <w:p w14:paraId="60F967F6" w14:textId="77777777" w:rsidR="00875C17" w:rsidRPr="003C471E" w:rsidRDefault="00875C17" w:rsidP="00875C17">
            <w:pPr>
              <w:rPr>
                <w:ins w:id="151" w:author="Autor"/>
                <w:rFonts w:ascii="Verdana" w:hAnsi="Verdana"/>
                <w:sz w:val="20"/>
              </w:rPr>
            </w:pPr>
          </w:p>
        </w:tc>
        <w:tc>
          <w:tcPr>
            <w:tcW w:w="2551" w:type="dxa"/>
          </w:tcPr>
          <w:p w14:paraId="5B162676" w14:textId="77777777" w:rsidR="00875C17" w:rsidRPr="003C471E" w:rsidRDefault="00875C17" w:rsidP="00875C17">
            <w:pPr>
              <w:pStyle w:val="TableParagraph"/>
              <w:spacing w:before="125"/>
              <w:rPr>
                <w:ins w:id="152" w:author="Autor"/>
                <w:rFonts w:ascii="Verdana" w:eastAsia="Helvetica" w:hAnsi="Verdana" w:cstheme="minorHAnsi"/>
                <w:color w:val="404040" w:themeColor="text1" w:themeTint="BF"/>
                <w:sz w:val="20"/>
                <w:lang w:val="sk-SK"/>
              </w:rPr>
            </w:pPr>
            <w:ins w:id="153" w:author="Autor">
              <w:r w:rsidRPr="003C471E">
                <w:rPr>
                  <w:rFonts w:ascii="Verdana" w:eastAsia="Helvetica" w:hAnsi="Verdana" w:cstheme="minorHAnsi"/>
                  <w:color w:val="404040" w:themeColor="text1" w:themeTint="BF"/>
                  <w:sz w:val="20"/>
                  <w:lang w:val="sk-SK"/>
                </w:rPr>
                <w:t>Vylučujúce kritérium</w:t>
              </w:r>
            </w:ins>
          </w:p>
          <w:p w14:paraId="7BCE6B9C" w14:textId="77777777" w:rsidR="00875C17" w:rsidRPr="003C471E" w:rsidRDefault="00875C17" w:rsidP="00875C17">
            <w:pPr>
              <w:pStyle w:val="TableParagraph"/>
              <w:spacing w:before="125"/>
              <w:rPr>
                <w:ins w:id="154" w:author="Autor"/>
                <w:rFonts w:ascii="Verdana" w:eastAsia="Helvetica" w:hAnsi="Verdana" w:cstheme="minorHAnsi"/>
                <w:b/>
                <w:color w:val="404040" w:themeColor="text1" w:themeTint="BF"/>
                <w:sz w:val="20"/>
                <w:lang w:val="sk-SK"/>
              </w:rPr>
            </w:pPr>
            <w:ins w:id="155" w:author="Autor">
              <w:r w:rsidRPr="003C471E">
                <w:rPr>
                  <w:rFonts w:ascii="Verdana" w:eastAsia="Helvetica" w:hAnsi="Verdana" w:cstheme="minorHAnsi"/>
                  <w:b/>
                  <w:color w:val="auto"/>
                  <w:sz w:val="20"/>
                  <w:lang w:val="sk-SK"/>
                </w:rPr>
                <w:t>Áno – nie</w:t>
              </w:r>
            </w:ins>
          </w:p>
        </w:tc>
        <w:tc>
          <w:tcPr>
            <w:tcW w:w="10492" w:type="dxa"/>
          </w:tcPr>
          <w:p w14:paraId="39032B58" w14:textId="77777777" w:rsidR="00875C17" w:rsidRPr="003C471E" w:rsidRDefault="00875C17" w:rsidP="00875C17">
            <w:pPr>
              <w:rPr>
                <w:ins w:id="156" w:author="Autor"/>
                <w:rFonts w:ascii="Verdana" w:hAnsi="Verdana" w:cstheme="minorHAnsi"/>
                <w:bCs/>
                <w:sz w:val="20"/>
              </w:rPr>
            </w:pPr>
            <w:ins w:id="157" w:author="Autor">
              <w:r w:rsidRPr="003C471E">
                <w:rPr>
                  <w:rFonts w:ascii="Verdana" w:hAnsi="Verdana" w:cstheme="minorHAnsi"/>
                  <w:b/>
                  <w:bCs/>
                  <w:sz w:val="20"/>
                </w:rPr>
                <w:t>Áno (1)</w:t>
              </w:r>
              <w:r w:rsidRPr="003C471E">
                <w:rPr>
                  <w:rFonts w:ascii="Verdana" w:hAnsi="Verdana" w:cstheme="minorHAnsi"/>
                  <w:bCs/>
                  <w:sz w:val="20"/>
                </w:rPr>
                <w:t xml:space="preserve"> –</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ins>
          </w:p>
          <w:p w14:paraId="49A2A98F" w14:textId="77777777" w:rsidR="00875C17" w:rsidRPr="003C471E" w:rsidRDefault="00875C17" w:rsidP="00875C17">
            <w:pPr>
              <w:rPr>
                <w:ins w:id="158" w:author="Autor"/>
                <w:rFonts w:ascii="Verdana" w:eastAsia="Helvetica" w:hAnsi="Verdana" w:cstheme="minorHAnsi"/>
                <w:color w:val="404040" w:themeColor="text1" w:themeTint="BF"/>
                <w:sz w:val="20"/>
              </w:rPr>
            </w:pPr>
            <w:ins w:id="159" w:author="Autor">
              <w:r w:rsidRPr="003C471E">
                <w:rPr>
                  <w:rFonts w:ascii="Verdana" w:hAnsi="Verdana" w:cstheme="minorHAnsi"/>
                  <w:b/>
                  <w:bCs/>
                  <w:sz w:val="20"/>
                </w:rPr>
                <w:t xml:space="preserve">Nie (0) </w:t>
              </w:r>
              <w:r w:rsidRPr="003C471E">
                <w:rPr>
                  <w:rFonts w:ascii="Verdana" w:hAnsi="Verdana" w:cstheme="minorHAnsi"/>
                  <w:bCs/>
                  <w:sz w:val="20"/>
                </w:rPr>
                <w:t>– obsahové zameranie, aktivity a výstupy/výsledky projektu nie sú v súlade so schváleným reformným zámerom</w:t>
              </w:r>
            </w:ins>
          </w:p>
        </w:tc>
      </w:tr>
      <w:tr w:rsidR="00875C17" w:rsidRPr="003C471E" w14:paraId="5BB3E0C2" w14:textId="77777777" w:rsidTr="00875C17">
        <w:trPr>
          <w:ins w:id="160" w:author="Autor"/>
        </w:trPr>
        <w:tc>
          <w:tcPr>
            <w:tcW w:w="1101" w:type="dxa"/>
            <w:vMerge/>
          </w:tcPr>
          <w:p w14:paraId="095D0D50" w14:textId="77777777" w:rsidR="00875C17" w:rsidRPr="003C471E" w:rsidRDefault="00875C17" w:rsidP="00875C17">
            <w:pPr>
              <w:rPr>
                <w:ins w:id="161" w:author="Autor"/>
                <w:rFonts w:ascii="Verdana" w:hAnsi="Verdana"/>
                <w:sz w:val="20"/>
              </w:rPr>
            </w:pPr>
          </w:p>
        </w:tc>
        <w:tc>
          <w:tcPr>
            <w:tcW w:w="13043" w:type="dxa"/>
            <w:gridSpan w:val="2"/>
            <w:shd w:val="clear" w:color="auto" w:fill="C6D9F1" w:themeFill="text2" w:themeFillTint="33"/>
          </w:tcPr>
          <w:p w14:paraId="51D461AC" w14:textId="77777777" w:rsidR="00875C17" w:rsidRPr="003C471E" w:rsidRDefault="00875C17" w:rsidP="00875C17">
            <w:pPr>
              <w:rPr>
                <w:ins w:id="162" w:author="Autor"/>
                <w:rFonts w:ascii="Verdana" w:eastAsia="Helvetica" w:hAnsi="Verdana" w:cstheme="minorHAnsi"/>
                <w:b/>
                <w:color w:val="404040" w:themeColor="text1" w:themeTint="BF"/>
                <w:sz w:val="20"/>
              </w:rPr>
            </w:pPr>
            <w:ins w:id="163" w:author="Autor">
              <w:r w:rsidRPr="003C471E">
                <w:rPr>
                  <w:rFonts w:ascii="Verdana" w:hAnsi="Verdana"/>
                  <w:b/>
                  <w:sz w:val="20"/>
                </w:rPr>
                <w:t>Spôsob vyhodnotenia kritéria</w:t>
              </w:r>
            </w:ins>
          </w:p>
        </w:tc>
      </w:tr>
      <w:tr w:rsidR="00875C17" w:rsidRPr="003C471E" w14:paraId="12F4DDD1" w14:textId="77777777" w:rsidTr="00875C17">
        <w:trPr>
          <w:ins w:id="164" w:author="Autor"/>
        </w:trPr>
        <w:tc>
          <w:tcPr>
            <w:tcW w:w="1101" w:type="dxa"/>
            <w:vMerge/>
          </w:tcPr>
          <w:p w14:paraId="1EC268DE" w14:textId="77777777" w:rsidR="00875C17" w:rsidRPr="003C471E" w:rsidRDefault="00875C17" w:rsidP="00875C17">
            <w:pPr>
              <w:rPr>
                <w:ins w:id="165" w:author="Autor"/>
                <w:rFonts w:ascii="Verdana" w:hAnsi="Verdana"/>
                <w:sz w:val="20"/>
              </w:rPr>
            </w:pPr>
          </w:p>
        </w:tc>
        <w:tc>
          <w:tcPr>
            <w:tcW w:w="13043" w:type="dxa"/>
            <w:gridSpan w:val="2"/>
          </w:tcPr>
          <w:p w14:paraId="233DBFD4" w14:textId="77777777" w:rsidR="00875C17" w:rsidRPr="003C471E" w:rsidRDefault="00875C17" w:rsidP="00875C17">
            <w:pPr>
              <w:pStyle w:val="Predvolen"/>
              <w:spacing w:before="125"/>
              <w:ind w:right="-2"/>
              <w:rPr>
                <w:ins w:id="166" w:author="Autor"/>
                <w:rFonts w:ascii="Verdana" w:hAnsi="Verdana" w:cstheme="minorHAnsi"/>
                <w:color w:val="auto"/>
                <w:sz w:val="20"/>
                <w:lang w:val="sk-SK"/>
              </w:rPr>
            </w:pPr>
            <w:ins w:id="167" w:author="Auto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5. Identifikácia projektu, 7. Popis projektu, 8. Popis cieľovej skupiny,</w:t>
              </w:r>
              <w:r>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6AC54700" w14:textId="77777777" w:rsidTr="00875C17">
        <w:trPr>
          <w:ins w:id="168" w:author="Autor"/>
        </w:trPr>
        <w:tc>
          <w:tcPr>
            <w:tcW w:w="1101" w:type="dxa"/>
            <w:vMerge/>
          </w:tcPr>
          <w:p w14:paraId="56EE5E6F" w14:textId="77777777" w:rsidR="00875C17" w:rsidRPr="003C471E" w:rsidRDefault="00875C17" w:rsidP="00875C17">
            <w:pPr>
              <w:rPr>
                <w:ins w:id="169" w:author="Autor"/>
                <w:rFonts w:ascii="Verdana" w:hAnsi="Verdana"/>
                <w:sz w:val="20"/>
              </w:rPr>
            </w:pPr>
          </w:p>
        </w:tc>
        <w:tc>
          <w:tcPr>
            <w:tcW w:w="13043" w:type="dxa"/>
            <w:gridSpan w:val="2"/>
          </w:tcPr>
          <w:p w14:paraId="11A9BB6B" w14:textId="77777777" w:rsidR="00875C17" w:rsidRPr="003C471E" w:rsidRDefault="00875C17" w:rsidP="00875C17">
            <w:pPr>
              <w:pStyle w:val="Predvolen"/>
              <w:spacing w:before="125"/>
              <w:ind w:right="-2"/>
              <w:jc w:val="both"/>
              <w:rPr>
                <w:ins w:id="170" w:author="Autor"/>
                <w:rFonts w:ascii="Verdana" w:hAnsi="Verdana" w:cstheme="minorHAnsi"/>
                <w:b/>
                <w:color w:val="auto"/>
                <w:sz w:val="20"/>
                <w:lang w:val="sk-SK"/>
              </w:rPr>
            </w:pPr>
            <w:ins w:id="171" w:author="Auto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a schváleného reformného zámeru </w:t>
              </w:r>
            </w:ins>
          </w:p>
          <w:p w14:paraId="3787AB59"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ins w:id="172" w:author="Autor"/>
                <w:rFonts w:ascii="Verdana" w:hAnsi="Verdana" w:cstheme="minorHAnsi"/>
                <w:color w:val="auto"/>
                <w:sz w:val="20"/>
                <w:lang w:val="sk-SK"/>
              </w:rPr>
            </w:pPr>
            <w:ins w:id="173" w:author="Auto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w:t>
              </w:r>
              <w:r w:rsidRPr="003C471E">
                <w:rPr>
                  <w:rFonts w:ascii="Verdana" w:hAnsi="Verdana" w:cstheme="minorHAnsi"/>
                  <w:color w:val="auto"/>
                  <w:sz w:val="20"/>
                  <w:lang w:val="sk-SK"/>
                </w:rPr>
                <w:lastRenderedPageBreak/>
                <w:t xml:space="preserve">Reformný zámer je dostupný na webovej stránke </w:t>
              </w:r>
              <w:r>
                <w:rPr>
                  <w:rFonts w:ascii="Verdana" w:hAnsi="Verdana" w:cstheme="minorHAnsi"/>
                  <w:color w:val="auto"/>
                  <w:sz w:val="20"/>
                  <w:lang w:val="sk-SK"/>
                </w:rPr>
                <w:fldChar w:fldCharType="begin"/>
              </w:r>
              <w:r>
                <w:rPr>
                  <w:rFonts w:ascii="Verdana" w:hAnsi="Verdana" w:cstheme="minorHAnsi"/>
                  <w:color w:val="auto"/>
                  <w:sz w:val="20"/>
                  <w:lang w:val="sk-SK"/>
                </w:rPr>
                <w:instrText xml:space="preserve"> HYPERLINK "http://www.minv.sk/?projektove-dokumenty" </w:instrText>
              </w:r>
              <w:r>
                <w:rPr>
                  <w:rFonts w:ascii="Verdana" w:hAnsi="Verdana" w:cstheme="minorHAnsi"/>
                  <w:color w:val="auto"/>
                  <w:sz w:val="20"/>
                  <w:lang w:val="sk-SK"/>
                </w:rPr>
                <w:fldChar w:fldCharType="separate"/>
              </w:r>
              <w:r w:rsidRPr="003C471E">
                <w:rPr>
                  <w:rFonts w:ascii="Verdana" w:hAnsi="Verdana" w:cstheme="minorHAnsi"/>
                  <w:color w:val="auto"/>
                  <w:sz w:val="20"/>
                  <w:lang w:val="sk-SK"/>
                </w:rPr>
                <w:t>http://www.minv.sk/?projektove-dokumenty</w:t>
              </w:r>
              <w:r>
                <w:rPr>
                  <w:rFonts w:ascii="Verdana" w:hAnsi="Verdana" w:cstheme="minorHAnsi"/>
                  <w:color w:val="auto"/>
                  <w:sz w:val="20"/>
                  <w:lang w:val="sk-SK"/>
                </w:rPr>
                <w:fldChar w:fldCharType="end"/>
              </w:r>
              <w:r w:rsidRPr="003C471E">
                <w:rPr>
                  <w:rFonts w:ascii="Verdana" w:hAnsi="Verdana" w:cstheme="minorHAnsi"/>
                  <w:color w:val="auto"/>
                  <w:sz w:val="20"/>
                  <w:lang w:val="sk-SK"/>
                </w:rPr>
                <w:t>.</w:t>
              </w:r>
            </w:ins>
          </w:p>
        </w:tc>
      </w:tr>
      <w:tr w:rsidR="00875C17" w:rsidRPr="003C471E" w14:paraId="7BAAE13A" w14:textId="77777777" w:rsidTr="00875C17">
        <w:trPr>
          <w:ins w:id="174" w:author="Autor"/>
        </w:trPr>
        <w:tc>
          <w:tcPr>
            <w:tcW w:w="1101" w:type="dxa"/>
            <w:vMerge/>
          </w:tcPr>
          <w:p w14:paraId="2D41CAC1" w14:textId="77777777" w:rsidR="00875C17" w:rsidRPr="003C471E" w:rsidRDefault="00875C17" w:rsidP="00875C17">
            <w:pPr>
              <w:rPr>
                <w:ins w:id="175" w:author="Autor"/>
                <w:rFonts w:ascii="Verdana" w:hAnsi="Verdana"/>
                <w:sz w:val="20"/>
              </w:rPr>
            </w:pPr>
          </w:p>
        </w:tc>
        <w:tc>
          <w:tcPr>
            <w:tcW w:w="13043" w:type="dxa"/>
            <w:gridSpan w:val="2"/>
          </w:tcPr>
          <w:p w14:paraId="500C1C6A"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176" w:author="Autor"/>
                <w:rFonts w:ascii="Verdana" w:eastAsia="Helvetica" w:hAnsi="Verdana" w:cstheme="minorHAnsi"/>
                <w:color w:val="404040" w:themeColor="text1" w:themeTint="BF"/>
                <w:sz w:val="20"/>
                <w:lang w:val="sk-SK"/>
              </w:rPr>
            </w:pPr>
            <w:ins w:id="177"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3A1569F2" w14:textId="77777777" w:rsidTr="00875C17">
        <w:trPr>
          <w:ins w:id="178" w:author="Autor"/>
        </w:trPr>
        <w:tc>
          <w:tcPr>
            <w:tcW w:w="1101" w:type="dxa"/>
            <w:shd w:val="clear" w:color="auto" w:fill="8DB3E2" w:themeFill="text2" w:themeFillTint="66"/>
          </w:tcPr>
          <w:p w14:paraId="658F5C4A" w14:textId="77777777" w:rsidR="00875C17" w:rsidRPr="003C471E" w:rsidRDefault="00875C17" w:rsidP="00875C17">
            <w:pPr>
              <w:rPr>
                <w:ins w:id="179" w:author="Autor"/>
                <w:rFonts w:ascii="Verdana" w:hAnsi="Verdana"/>
                <w:b/>
                <w:szCs w:val="24"/>
              </w:rPr>
            </w:pPr>
          </w:p>
        </w:tc>
        <w:tc>
          <w:tcPr>
            <w:tcW w:w="13043" w:type="dxa"/>
            <w:gridSpan w:val="2"/>
            <w:shd w:val="clear" w:color="auto" w:fill="8DB3E2" w:themeFill="text2" w:themeFillTint="66"/>
          </w:tcPr>
          <w:p w14:paraId="47D46437" w14:textId="77777777" w:rsidR="00875C17" w:rsidRPr="003C471E" w:rsidRDefault="00875C17" w:rsidP="00875C17">
            <w:pPr>
              <w:pStyle w:val="TableParagraph"/>
              <w:spacing w:before="125"/>
              <w:rPr>
                <w:ins w:id="180" w:author="Autor"/>
                <w:rFonts w:ascii="Verdana" w:eastAsiaTheme="minorHAnsi" w:hAnsi="Verdana" w:cstheme="minorBidi"/>
                <w:b/>
                <w:color w:val="auto"/>
                <w:szCs w:val="24"/>
                <w:lang w:val="sk-SK"/>
              </w:rPr>
            </w:pPr>
            <w:ins w:id="181" w:author="Autor">
              <w:r w:rsidRPr="003C471E">
                <w:rPr>
                  <w:rFonts w:ascii="Verdana" w:eastAsiaTheme="minorHAnsi" w:hAnsi="Verdana" w:cstheme="minorBidi"/>
                  <w:b/>
                  <w:color w:val="auto"/>
                  <w:szCs w:val="24"/>
                  <w:lang w:val="sk-SK"/>
                </w:rPr>
                <w:t>Hodnotiace kritérium:</w:t>
              </w:r>
            </w:ins>
          </w:p>
        </w:tc>
      </w:tr>
      <w:tr w:rsidR="00875C17" w:rsidRPr="003C471E" w14:paraId="187691A3" w14:textId="77777777" w:rsidTr="00875C17">
        <w:trPr>
          <w:ins w:id="182" w:author="Autor"/>
        </w:trPr>
        <w:tc>
          <w:tcPr>
            <w:tcW w:w="1101" w:type="dxa"/>
            <w:shd w:val="clear" w:color="auto" w:fill="8DB3E2" w:themeFill="text2" w:themeFillTint="66"/>
            <w:vAlign w:val="bottom"/>
          </w:tcPr>
          <w:p w14:paraId="628E4C31" w14:textId="77777777" w:rsidR="00875C17" w:rsidRPr="003C471E" w:rsidRDefault="00875C17" w:rsidP="00875C17">
            <w:pPr>
              <w:jc w:val="center"/>
              <w:rPr>
                <w:ins w:id="183" w:author="Autor"/>
                <w:rFonts w:ascii="Verdana" w:hAnsi="Verdana"/>
                <w:b/>
                <w:szCs w:val="24"/>
              </w:rPr>
            </w:pPr>
            <w:ins w:id="184" w:author="Autor">
              <w:r w:rsidRPr="003C471E">
                <w:rPr>
                  <w:rFonts w:ascii="Verdana" w:hAnsi="Verdana"/>
                  <w:b/>
                  <w:szCs w:val="24"/>
                </w:rPr>
                <w:t>1.3</w:t>
              </w:r>
            </w:ins>
          </w:p>
        </w:tc>
        <w:tc>
          <w:tcPr>
            <w:tcW w:w="13043" w:type="dxa"/>
            <w:gridSpan w:val="2"/>
            <w:shd w:val="clear" w:color="auto" w:fill="8DB3E2" w:themeFill="text2" w:themeFillTint="66"/>
          </w:tcPr>
          <w:p w14:paraId="080DE77E" w14:textId="77777777" w:rsidR="00875C17" w:rsidRPr="003C471E" w:rsidRDefault="00875C17" w:rsidP="00875C17">
            <w:pPr>
              <w:pStyle w:val="TableParagraph"/>
              <w:spacing w:before="125"/>
              <w:rPr>
                <w:ins w:id="185" w:author="Autor"/>
                <w:rFonts w:ascii="Verdana" w:eastAsiaTheme="minorHAnsi" w:hAnsi="Verdana" w:cstheme="minorBidi"/>
                <w:b/>
                <w:color w:val="auto"/>
                <w:szCs w:val="24"/>
                <w:lang w:val="sk-SK"/>
              </w:rPr>
            </w:pPr>
            <w:ins w:id="186" w:author="Autor">
              <w:r w:rsidRPr="003C471E">
                <w:rPr>
                  <w:rFonts w:ascii="Verdana" w:eastAsiaTheme="minorHAnsi" w:hAnsi="Verdana" w:cstheme="minorBidi"/>
                  <w:b/>
                  <w:color w:val="auto"/>
                  <w:szCs w:val="24"/>
                  <w:lang w:val="sk-SK"/>
                </w:rPr>
                <w:t xml:space="preserve">Súlad projektu z hľadiska schopnosti orgánov verejnej správy realizovať zodpovedné adaptačné procesy na spoločenské zmeny </w:t>
              </w:r>
            </w:ins>
          </w:p>
        </w:tc>
      </w:tr>
      <w:tr w:rsidR="00875C17" w:rsidRPr="003C471E" w14:paraId="16986BE5" w14:textId="77777777" w:rsidTr="00875C17">
        <w:trPr>
          <w:ins w:id="187" w:author="Autor"/>
        </w:trPr>
        <w:tc>
          <w:tcPr>
            <w:tcW w:w="1101" w:type="dxa"/>
            <w:vMerge w:val="restart"/>
          </w:tcPr>
          <w:p w14:paraId="17BDCAEC" w14:textId="77777777" w:rsidR="00875C17" w:rsidRPr="003C471E" w:rsidRDefault="00875C17" w:rsidP="00875C17">
            <w:pPr>
              <w:rPr>
                <w:ins w:id="188" w:author="Autor"/>
                <w:rFonts w:ascii="Verdana" w:hAnsi="Verdana"/>
                <w:sz w:val="20"/>
              </w:rPr>
            </w:pPr>
          </w:p>
        </w:tc>
        <w:tc>
          <w:tcPr>
            <w:tcW w:w="13043" w:type="dxa"/>
            <w:gridSpan w:val="2"/>
            <w:shd w:val="clear" w:color="auto" w:fill="C6D9F1" w:themeFill="text2" w:themeFillTint="33"/>
          </w:tcPr>
          <w:p w14:paraId="671E75C1" w14:textId="77777777" w:rsidR="00875C17" w:rsidRPr="003C471E" w:rsidRDefault="00875C17" w:rsidP="00875C17">
            <w:pPr>
              <w:pStyle w:val="TableParagraph"/>
              <w:spacing w:before="125"/>
              <w:rPr>
                <w:ins w:id="189" w:author="Autor"/>
                <w:rFonts w:ascii="Verdana" w:eastAsia="Helvetica" w:hAnsi="Verdana" w:cstheme="minorHAnsi"/>
                <w:color w:val="404040" w:themeColor="text1" w:themeTint="BF"/>
                <w:sz w:val="20"/>
                <w:lang w:val="sk-SK"/>
              </w:rPr>
            </w:pPr>
            <w:ins w:id="190" w:author="Autor">
              <w:r w:rsidRPr="003C471E">
                <w:rPr>
                  <w:rFonts w:ascii="Verdana" w:hAnsi="Verdana"/>
                  <w:b/>
                  <w:sz w:val="20"/>
                  <w:lang w:val="sk-SK"/>
                </w:rPr>
                <w:t>Predmet hodnotenia</w:t>
              </w:r>
            </w:ins>
          </w:p>
        </w:tc>
      </w:tr>
      <w:tr w:rsidR="00875C17" w:rsidRPr="003C471E" w14:paraId="03A7B27C" w14:textId="77777777" w:rsidTr="00875C17">
        <w:trPr>
          <w:ins w:id="191" w:author="Autor"/>
        </w:trPr>
        <w:tc>
          <w:tcPr>
            <w:tcW w:w="1101" w:type="dxa"/>
            <w:vMerge/>
          </w:tcPr>
          <w:p w14:paraId="706FF08D" w14:textId="77777777" w:rsidR="00875C17" w:rsidRPr="003C471E" w:rsidRDefault="00875C17" w:rsidP="00875C17">
            <w:pPr>
              <w:rPr>
                <w:ins w:id="192" w:author="Autor"/>
                <w:rFonts w:ascii="Verdana" w:hAnsi="Verdana"/>
                <w:sz w:val="20"/>
              </w:rPr>
            </w:pPr>
          </w:p>
        </w:tc>
        <w:tc>
          <w:tcPr>
            <w:tcW w:w="13043" w:type="dxa"/>
            <w:gridSpan w:val="2"/>
          </w:tcPr>
          <w:p w14:paraId="116C528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ins w:id="193" w:author="Autor"/>
                <w:rFonts w:ascii="Verdana" w:hAnsi="Verdana" w:cstheme="minorHAnsi"/>
                <w:color w:val="auto"/>
                <w:sz w:val="20"/>
                <w:lang w:val="sk-SK"/>
              </w:rPr>
            </w:pPr>
            <w:ins w:id="194" w:author="Auto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ins>
          </w:p>
        </w:tc>
      </w:tr>
      <w:tr w:rsidR="00875C17" w:rsidRPr="003C471E" w14:paraId="5AC4FD40" w14:textId="77777777" w:rsidTr="00875C17">
        <w:trPr>
          <w:ins w:id="195" w:author="Autor"/>
        </w:trPr>
        <w:tc>
          <w:tcPr>
            <w:tcW w:w="1101" w:type="dxa"/>
            <w:vMerge/>
          </w:tcPr>
          <w:p w14:paraId="5376E88E" w14:textId="77777777" w:rsidR="00875C17" w:rsidRPr="003C471E" w:rsidRDefault="00875C17" w:rsidP="00875C17">
            <w:pPr>
              <w:rPr>
                <w:ins w:id="196" w:author="Autor"/>
                <w:rFonts w:ascii="Verdana" w:hAnsi="Verdana"/>
                <w:sz w:val="20"/>
              </w:rPr>
            </w:pPr>
          </w:p>
        </w:tc>
        <w:tc>
          <w:tcPr>
            <w:tcW w:w="2551" w:type="dxa"/>
            <w:shd w:val="clear" w:color="auto" w:fill="C6D9F1" w:themeFill="text2" w:themeFillTint="33"/>
          </w:tcPr>
          <w:p w14:paraId="13C4818E" w14:textId="77777777" w:rsidR="00875C17" w:rsidRPr="003C471E" w:rsidRDefault="00875C17" w:rsidP="00875C17">
            <w:pPr>
              <w:rPr>
                <w:ins w:id="197" w:author="Autor"/>
                <w:rFonts w:ascii="Verdana" w:hAnsi="Verdana"/>
                <w:b/>
                <w:sz w:val="20"/>
              </w:rPr>
            </w:pPr>
            <w:ins w:id="198" w:author="Autor">
              <w:r w:rsidRPr="003C471E">
                <w:rPr>
                  <w:rFonts w:ascii="Verdana" w:hAnsi="Verdana"/>
                  <w:b/>
                  <w:sz w:val="20"/>
                </w:rPr>
                <w:t>Typ kritéria</w:t>
              </w:r>
            </w:ins>
          </w:p>
        </w:tc>
        <w:tc>
          <w:tcPr>
            <w:tcW w:w="10492" w:type="dxa"/>
            <w:shd w:val="clear" w:color="auto" w:fill="C6D9F1" w:themeFill="text2" w:themeFillTint="33"/>
          </w:tcPr>
          <w:p w14:paraId="74AAE2A0" w14:textId="77777777" w:rsidR="00875C17" w:rsidRPr="003C471E" w:rsidRDefault="00875C17" w:rsidP="00875C17">
            <w:pPr>
              <w:rPr>
                <w:ins w:id="199" w:author="Autor"/>
                <w:rFonts w:ascii="Verdana" w:hAnsi="Verdana"/>
                <w:b/>
                <w:sz w:val="20"/>
              </w:rPr>
            </w:pPr>
            <w:ins w:id="200" w:author="Autor">
              <w:r w:rsidRPr="003C471E">
                <w:rPr>
                  <w:rFonts w:ascii="Verdana" w:hAnsi="Verdana"/>
                  <w:b/>
                  <w:sz w:val="20"/>
                </w:rPr>
                <w:t>Spôsob aplikácie hodnotiaceho kritéria</w:t>
              </w:r>
            </w:ins>
          </w:p>
        </w:tc>
      </w:tr>
      <w:tr w:rsidR="00875C17" w:rsidRPr="003C471E" w14:paraId="67997822" w14:textId="77777777" w:rsidTr="00875C17">
        <w:trPr>
          <w:trHeight w:val="597"/>
          <w:ins w:id="201" w:author="Autor"/>
        </w:trPr>
        <w:tc>
          <w:tcPr>
            <w:tcW w:w="1101" w:type="dxa"/>
            <w:vMerge/>
          </w:tcPr>
          <w:p w14:paraId="52345418" w14:textId="77777777" w:rsidR="00875C17" w:rsidRPr="003C471E" w:rsidRDefault="00875C17" w:rsidP="00875C17">
            <w:pPr>
              <w:rPr>
                <w:ins w:id="202" w:author="Autor"/>
                <w:rFonts w:ascii="Verdana" w:hAnsi="Verdana"/>
                <w:sz w:val="20"/>
              </w:rPr>
            </w:pPr>
          </w:p>
        </w:tc>
        <w:tc>
          <w:tcPr>
            <w:tcW w:w="2551" w:type="dxa"/>
          </w:tcPr>
          <w:p w14:paraId="3C8B0060" w14:textId="77777777" w:rsidR="00875C17" w:rsidRPr="003C471E" w:rsidRDefault="00875C17" w:rsidP="00875C17">
            <w:pPr>
              <w:pStyle w:val="TableParagraph"/>
              <w:spacing w:before="125"/>
              <w:rPr>
                <w:ins w:id="203" w:author="Autor"/>
                <w:rFonts w:ascii="Verdana" w:eastAsia="Helvetica" w:hAnsi="Verdana" w:cstheme="minorHAnsi"/>
                <w:color w:val="404040" w:themeColor="text1" w:themeTint="BF"/>
                <w:sz w:val="20"/>
                <w:lang w:val="sk-SK"/>
              </w:rPr>
            </w:pPr>
            <w:ins w:id="204" w:author="Autor">
              <w:r w:rsidRPr="003C471E">
                <w:rPr>
                  <w:rFonts w:ascii="Verdana" w:eastAsia="Helvetica" w:hAnsi="Verdana" w:cstheme="minorHAnsi"/>
                  <w:color w:val="404040" w:themeColor="text1" w:themeTint="BF"/>
                  <w:sz w:val="20"/>
                  <w:lang w:val="sk-SK"/>
                </w:rPr>
                <w:t xml:space="preserve">Vylučujúce kritérium </w:t>
              </w:r>
            </w:ins>
          </w:p>
          <w:p w14:paraId="3B9A2CAE" w14:textId="77777777" w:rsidR="00875C17" w:rsidRPr="003C471E" w:rsidRDefault="00875C17" w:rsidP="00875C17">
            <w:pPr>
              <w:pStyle w:val="TableParagraph"/>
              <w:spacing w:before="125"/>
              <w:rPr>
                <w:ins w:id="205" w:author="Autor"/>
                <w:rFonts w:ascii="Verdana" w:eastAsia="Helvetica" w:hAnsi="Verdana" w:cstheme="minorHAnsi"/>
                <w:b/>
                <w:color w:val="404040" w:themeColor="text1" w:themeTint="BF"/>
                <w:sz w:val="20"/>
                <w:lang w:val="sk-SK"/>
              </w:rPr>
            </w:pPr>
            <w:ins w:id="206" w:author="Autor">
              <w:r w:rsidRPr="003C471E">
                <w:rPr>
                  <w:rFonts w:ascii="Verdana" w:eastAsia="Helvetica" w:hAnsi="Verdana" w:cstheme="minorHAnsi"/>
                  <w:b/>
                  <w:color w:val="auto"/>
                  <w:sz w:val="20"/>
                  <w:lang w:val="sk-SK"/>
                </w:rPr>
                <w:t xml:space="preserve">Áno – nie </w:t>
              </w:r>
            </w:ins>
          </w:p>
        </w:tc>
        <w:tc>
          <w:tcPr>
            <w:tcW w:w="10492" w:type="dxa"/>
          </w:tcPr>
          <w:p w14:paraId="24B0E5D4" w14:textId="77777777" w:rsidR="00875C17" w:rsidRPr="003C471E" w:rsidRDefault="00875C17" w:rsidP="00875C17">
            <w:pPr>
              <w:rPr>
                <w:ins w:id="207" w:author="Autor"/>
                <w:rFonts w:ascii="Verdana" w:hAnsi="Verdana" w:cstheme="minorHAnsi"/>
                <w:bCs/>
                <w:sz w:val="20"/>
              </w:rPr>
            </w:pPr>
            <w:ins w:id="208" w:author="Auto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ins>
          </w:p>
          <w:p w14:paraId="316DCEF5" w14:textId="77777777" w:rsidR="00875C17" w:rsidRPr="003C471E" w:rsidRDefault="00875C17" w:rsidP="00875C17">
            <w:pPr>
              <w:rPr>
                <w:ins w:id="209" w:author="Autor"/>
                <w:rFonts w:ascii="Verdana" w:hAnsi="Verdana" w:cstheme="minorHAnsi"/>
                <w:b/>
                <w:bCs/>
                <w:sz w:val="20"/>
              </w:rPr>
            </w:pPr>
          </w:p>
          <w:p w14:paraId="5CA957C8" w14:textId="77777777" w:rsidR="00875C17" w:rsidRPr="003C471E" w:rsidRDefault="00875C17" w:rsidP="00875C17">
            <w:pPr>
              <w:rPr>
                <w:ins w:id="210" w:author="Autor"/>
                <w:rFonts w:ascii="Verdana" w:eastAsia="Helvetica" w:hAnsi="Verdana" w:cstheme="minorHAnsi"/>
                <w:color w:val="404040" w:themeColor="text1" w:themeTint="BF"/>
                <w:sz w:val="20"/>
              </w:rPr>
            </w:pPr>
            <w:ins w:id="211" w:author="Auto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ins>
          </w:p>
        </w:tc>
      </w:tr>
      <w:tr w:rsidR="00875C17" w:rsidRPr="003C471E" w14:paraId="41B913E0" w14:textId="77777777" w:rsidTr="00875C17">
        <w:trPr>
          <w:ins w:id="212" w:author="Autor"/>
        </w:trPr>
        <w:tc>
          <w:tcPr>
            <w:tcW w:w="1101" w:type="dxa"/>
            <w:vMerge/>
          </w:tcPr>
          <w:p w14:paraId="05A2A073" w14:textId="77777777" w:rsidR="00875C17" w:rsidRPr="003C471E" w:rsidRDefault="00875C17" w:rsidP="00875C17">
            <w:pPr>
              <w:rPr>
                <w:ins w:id="213" w:author="Autor"/>
                <w:rFonts w:ascii="Verdana" w:hAnsi="Verdana"/>
                <w:sz w:val="20"/>
              </w:rPr>
            </w:pPr>
          </w:p>
        </w:tc>
        <w:tc>
          <w:tcPr>
            <w:tcW w:w="13043" w:type="dxa"/>
            <w:gridSpan w:val="2"/>
            <w:shd w:val="clear" w:color="auto" w:fill="C6D9F1" w:themeFill="text2" w:themeFillTint="33"/>
          </w:tcPr>
          <w:p w14:paraId="4AF20510" w14:textId="77777777" w:rsidR="00875C17" w:rsidRPr="003C471E" w:rsidRDefault="00875C17" w:rsidP="00875C17">
            <w:pPr>
              <w:pStyle w:val="TableParagraph"/>
              <w:spacing w:before="125"/>
              <w:rPr>
                <w:ins w:id="214" w:author="Autor"/>
                <w:rFonts w:ascii="Verdana" w:eastAsia="Helvetica" w:hAnsi="Verdana" w:cstheme="minorHAnsi"/>
                <w:color w:val="404040" w:themeColor="text1" w:themeTint="BF"/>
                <w:sz w:val="20"/>
                <w:lang w:val="sk-SK"/>
              </w:rPr>
            </w:pPr>
            <w:ins w:id="215" w:author="Autor">
              <w:r w:rsidRPr="003C471E">
                <w:rPr>
                  <w:rFonts w:ascii="Verdana" w:hAnsi="Verdana"/>
                  <w:b/>
                  <w:sz w:val="20"/>
                  <w:lang w:val="sk-SK"/>
                </w:rPr>
                <w:t>Spôsob vyhodnotenia kritéria</w:t>
              </w:r>
            </w:ins>
          </w:p>
        </w:tc>
      </w:tr>
      <w:tr w:rsidR="00875C17" w:rsidRPr="003C471E" w14:paraId="4F437F95" w14:textId="77777777" w:rsidTr="00875C17">
        <w:trPr>
          <w:ins w:id="216" w:author="Autor"/>
        </w:trPr>
        <w:tc>
          <w:tcPr>
            <w:tcW w:w="1101" w:type="dxa"/>
            <w:vMerge/>
          </w:tcPr>
          <w:p w14:paraId="743C42C7" w14:textId="77777777" w:rsidR="00875C17" w:rsidRPr="003C471E" w:rsidRDefault="00875C17" w:rsidP="00875C17">
            <w:pPr>
              <w:rPr>
                <w:ins w:id="217" w:author="Autor"/>
                <w:rFonts w:ascii="Verdana" w:hAnsi="Verdana"/>
                <w:sz w:val="20"/>
              </w:rPr>
            </w:pPr>
          </w:p>
        </w:tc>
        <w:tc>
          <w:tcPr>
            <w:tcW w:w="13043" w:type="dxa"/>
            <w:gridSpan w:val="2"/>
          </w:tcPr>
          <w:p w14:paraId="46DAB44B" w14:textId="77777777" w:rsidR="00875C17" w:rsidRPr="003C471E" w:rsidRDefault="00875C17" w:rsidP="00875C17">
            <w:pPr>
              <w:pStyle w:val="Predvolen"/>
              <w:spacing w:before="125"/>
              <w:ind w:right="-2"/>
              <w:rPr>
                <w:ins w:id="218" w:author="Autor"/>
                <w:rFonts w:ascii="Verdana" w:hAnsi="Verdana" w:cstheme="minorHAnsi"/>
                <w:color w:val="auto"/>
                <w:sz w:val="20"/>
                <w:lang w:val="sk-SK"/>
              </w:rPr>
            </w:pPr>
            <w:ins w:id="219" w:author="Auto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5. Identifikácia projektu, 7. Popis projektu, 8. Popis cieľovej skupiny,</w:t>
              </w:r>
              <w:r>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3922BACE" w14:textId="77777777" w:rsidTr="00875C17">
        <w:trPr>
          <w:ins w:id="220" w:author="Autor"/>
        </w:trPr>
        <w:tc>
          <w:tcPr>
            <w:tcW w:w="1101" w:type="dxa"/>
            <w:vMerge/>
          </w:tcPr>
          <w:p w14:paraId="6B8244E7" w14:textId="77777777" w:rsidR="00875C17" w:rsidRPr="003C471E" w:rsidRDefault="00875C17" w:rsidP="00875C17">
            <w:pPr>
              <w:rPr>
                <w:ins w:id="221" w:author="Autor"/>
                <w:rFonts w:ascii="Verdana" w:hAnsi="Verdana"/>
                <w:sz w:val="20"/>
              </w:rPr>
            </w:pPr>
          </w:p>
        </w:tc>
        <w:tc>
          <w:tcPr>
            <w:tcW w:w="13043" w:type="dxa"/>
            <w:gridSpan w:val="2"/>
          </w:tcPr>
          <w:p w14:paraId="7F9A4095" w14:textId="77777777" w:rsidR="00875C17" w:rsidRPr="003C471E" w:rsidRDefault="00875C17" w:rsidP="00875C17">
            <w:pPr>
              <w:pStyle w:val="Predvolen"/>
              <w:spacing w:before="125"/>
              <w:ind w:right="-2"/>
              <w:jc w:val="both"/>
              <w:rPr>
                <w:ins w:id="222" w:author="Autor"/>
                <w:rFonts w:ascii="Verdana" w:hAnsi="Verdana" w:cstheme="minorHAnsi"/>
                <w:color w:val="auto"/>
                <w:sz w:val="20"/>
                <w:lang w:val="sk-SK"/>
              </w:rPr>
            </w:pPr>
            <w:ins w:id="223" w:author="Autor">
              <w:r w:rsidRPr="003C471E">
                <w:rPr>
                  <w:rFonts w:ascii="Verdana" w:hAnsi="Verdana" w:cstheme="minorHAnsi"/>
                  <w:color w:val="auto"/>
                  <w:sz w:val="20"/>
                  <w:lang w:val="sk-SK"/>
                </w:rPr>
                <w:t>Hodnotiteľ posudzuje najmä plnenie nasledovných oblastí:</w:t>
              </w:r>
            </w:ins>
          </w:p>
          <w:p w14:paraId="5BAC9F45" w14:textId="77777777" w:rsidR="00875C17" w:rsidRPr="003C471E" w:rsidRDefault="00875C17" w:rsidP="00875C17">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24" w:author="Autor"/>
                <w:rFonts w:ascii="Verdana" w:hAnsi="Verdana" w:cstheme="minorHAnsi"/>
                <w:b/>
                <w:color w:val="auto"/>
                <w:sz w:val="20"/>
                <w:lang w:val="sk-SK"/>
              </w:rPr>
            </w:pPr>
            <w:ins w:id="225" w:author="Autor">
              <w:r w:rsidRPr="003C471E">
                <w:rPr>
                  <w:rFonts w:ascii="Verdana" w:hAnsi="Verdana" w:cstheme="minorHAnsi"/>
                  <w:b/>
                  <w:color w:val="auto"/>
                  <w:sz w:val="20"/>
                  <w:lang w:val="sk-SK"/>
                </w:rPr>
                <w:t>súlad projektu s cieľmi jednotnej stratégie riadenia ľudských zdrojov v štátnej správe 2015 – 2020.</w:t>
              </w:r>
            </w:ins>
          </w:p>
          <w:p w14:paraId="0866FFBF"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26" w:author="Autor"/>
                <w:rFonts w:ascii="Verdana" w:hAnsi="Verdana" w:cstheme="minorHAnsi"/>
                <w:color w:val="auto"/>
                <w:sz w:val="20"/>
                <w:lang w:val="sk-SK"/>
              </w:rPr>
            </w:pPr>
            <w:ins w:id="227" w:author="Autor">
              <w:r w:rsidRPr="003C471E">
                <w:rPr>
                  <w:rFonts w:ascii="Verdana" w:hAnsi="Verdana" w:cstheme="minorHAnsi"/>
                  <w:color w:val="auto"/>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spoločnosť. Tento cieľ nadväzuje na kľúčové hodnoty, ktoré spolu s princípmi predstavujú organizačnú filozofiu štátnej služby:</w:t>
              </w:r>
            </w:ins>
          </w:p>
          <w:p w14:paraId="726E0884"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28" w:author="Autor"/>
                <w:rFonts w:ascii="Verdana" w:hAnsi="Verdana" w:cstheme="minorHAnsi"/>
                <w:color w:val="auto"/>
                <w:sz w:val="20"/>
                <w:lang w:val="sk-SK"/>
              </w:rPr>
            </w:pPr>
            <w:ins w:id="229" w:author="Autor">
              <w:r w:rsidRPr="003C471E">
                <w:rPr>
                  <w:rFonts w:ascii="Verdana" w:hAnsi="Verdana" w:cstheme="minorHAnsi"/>
                  <w:color w:val="auto"/>
                  <w:sz w:val="20"/>
                  <w:lang w:val="sk-SK"/>
                </w:rPr>
                <w:t xml:space="preserve">integrita, profesionalita, čestnosť a  deklarácia záujmov, </w:t>
              </w:r>
            </w:ins>
          </w:p>
          <w:p w14:paraId="0249B0C2"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30" w:author="Autor"/>
                <w:rFonts w:ascii="Verdana" w:hAnsi="Verdana" w:cstheme="minorHAnsi"/>
                <w:color w:val="auto"/>
                <w:sz w:val="20"/>
                <w:lang w:val="sk-SK"/>
              </w:rPr>
            </w:pPr>
            <w:ins w:id="231" w:author="Autor">
              <w:r w:rsidRPr="003C471E">
                <w:rPr>
                  <w:rFonts w:ascii="Verdana" w:hAnsi="Verdana" w:cstheme="minorHAnsi"/>
                  <w:color w:val="auto"/>
                  <w:sz w:val="20"/>
                  <w:lang w:val="sk-SK"/>
                </w:rPr>
                <w:t xml:space="preserve">orientácia na potreby a spokojnosť klientov (občanov, podnikateľov, partnerov), </w:t>
              </w:r>
            </w:ins>
          </w:p>
          <w:p w14:paraId="600EBF3E"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32" w:author="Autor"/>
                <w:rFonts w:ascii="Verdana" w:hAnsi="Verdana" w:cstheme="minorHAnsi"/>
                <w:color w:val="auto"/>
                <w:sz w:val="20"/>
                <w:lang w:val="sk-SK"/>
              </w:rPr>
            </w:pPr>
            <w:ins w:id="233" w:author="Autor">
              <w:r w:rsidRPr="003C471E">
                <w:rPr>
                  <w:rFonts w:ascii="Verdana" w:hAnsi="Verdana" w:cstheme="minorHAnsi"/>
                  <w:color w:val="auto"/>
                  <w:sz w:val="20"/>
                  <w:lang w:val="sk-SK"/>
                </w:rPr>
                <w:t>ašpirácia na kvalitu, výkon a výsledky, </w:t>
              </w:r>
            </w:ins>
          </w:p>
          <w:p w14:paraId="30CB9348"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34" w:author="Autor"/>
                <w:rFonts w:ascii="Verdana" w:hAnsi="Verdana" w:cstheme="minorHAnsi"/>
                <w:color w:val="auto"/>
                <w:sz w:val="20"/>
                <w:lang w:val="sk-SK"/>
              </w:rPr>
            </w:pPr>
            <w:ins w:id="235" w:author="Autor">
              <w:r w:rsidRPr="003C471E">
                <w:rPr>
                  <w:rFonts w:ascii="Verdana" w:hAnsi="Verdana" w:cstheme="minorHAnsi"/>
                  <w:color w:val="auto"/>
                  <w:sz w:val="20"/>
                  <w:lang w:val="sk-SK"/>
                </w:rPr>
                <w:t>zúčtovateľnosť a presadzovanie  verejného  záujmu.</w:t>
              </w:r>
            </w:ins>
          </w:p>
          <w:p w14:paraId="0CDDEEE7"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36" w:author="Autor"/>
                <w:rFonts w:ascii="Verdana" w:hAnsi="Verdana" w:cstheme="minorHAnsi"/>
                <w:color w:val="auto"/>
                <w:sz w:val="20"/>
                <w:lang w:val="sk-SK"/>
              </w:rPr>
            </w:pPr>
            <w:ins w:id="237" w:author="Autor">
              <w:r w:rsidRPr="003C471E">
                <w:rPr>
                  <w:rFonts w:ascii="Verdana" w:hAnsi="Verdana" w:cstheme="minorHAnsi"/>
                  <w:color w:val="auto"/>
                  <w:sz w:val="20"/>
                  <w:lang w:val="sk-SK"/>
                </w:rPr>
                <w:lastRenderedPageBreak/>
                <w:t xml:space="preserve">Hodnotiteľ posúdi, či príspevok deklarovaný v žiadosti  o NFP je v súlade s cieľmi jednotnej stratégie riadenia ľudských zdrojov v štátnej správe 2015 – 2020 a posúdi, či </w:t>
              </w:r>
              <w:proofErr w:type="spellStart"/>
              <w:r w:rsidRPr="003C471E">
                <w:rPr>
                  <w:rFonts w:ascii="Verdana" w:hAnsi="Verdana" w:cstheme="minorHAnsi"/>
                  <w:color w:val="auto"/>
                  <w:sz w:val="20"/>
                  <w:lang w:val="sk-SK"/>
                </w:rPr>
                <w:t>deklarovaný́</w:t>
              </w:r>
              <w:proofErr w:type="spellEnd"/>
              <w:r w:rsidRPr="003C471E">
                <w:rPr>
                  <w:rFonts w:ascii="Verdana" w:hAnsi="Verdana" w:cstheme="minorHAnsi"/>
                  <w:color w:val="auto"/>
                  <w:sz w:val="20"/>
                  <w:lang w:val="sk-SK"/>
                </w:rPr>
                <w:t xml:space="preserve"> príspevok vyplýva z realizácie konkrétnych aktivít projektu a je adekvátne </w:t>
              </w:r>
              <w:proofErr w:type="spellStart"/>
              <w:r w:rsidRPr="003C471E">
                <w:rPr>
                  <w:rFonts w:ascii="Verdana" w:hAnsi="Verdana" w:cstheme="minorHAnsi"/>
                  <w:color w:val="auto"/>
                  <w:sz w:val="20"/>
                  <w:lang w:val="sk-SK"/>
                </w:rPr>
                <w:t>vyjadrený́</w:t>
              </w:r>
              <w:proofErr w:type="spellEnd"/>
              <w:r w:rsidRPr="003C471E">
                <w:rPr>
                  <w:rFonts w:ascii="Verdana" w:hAnsi="Verdana" w:cstheme="minorHAnsi"/>
                  <w:color w:val="auto"/>
                  <w:sz w:val="20"/>
                  <w:lang w:val="sk-SK"/>
                </w:rPr>
                <w:t xml:space="preserve">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ukazovateľmi.</w:t>
              </w:r>
            </w:ins>
          </w:p>
        </w:tc>
      </w:tr>
      <w:tr w:rsidR="00875C17" w:rsidRPr="003C471E" w14:paraId="09CC6683" w14:textId="77777777" w:rsidTr="00875C17">
        <w:trPr>
          <w:ins w:id="238" w:author="Autor"/>
        </w:trPr>
        <w:tc>
          <w:tcPr>
            <w:tcW w:w="1101" w:type="dxa"/>
            <w:vMerge/>
          </w:tcPr>
          <w:p w14:paraId="04655518" w14:textId="77777777" w:rsidR="00875C17" w:rsidRPr="003C471E" w:rsidRDefault="00875C17" w:rsidP="00875C17">
            <w:pPr>
              <w:rPr>
                <w:ins w:id="239" w:author="Autor"/>
                <w:rFonts w:ascii="Verdana" w:hAnsi="Verdana"/>
                <w:sz w:val="20"/>
              </w:rPr>
            </w:pPr>
          </w:p>
        </w:tc>
        <w:tc>
          <w:tcPr>
            <w:tcW w:w="13043" w:type="dxa"/>
            <w:gridSpan w:val="2"/>
          </w:tcPr>
          <w:p w14:paraId="3E7E2E8B"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40" w:author="Autor"/>
                <w:rFonts w:ascii="Verdana" w:eastAsia="Helvetica" w:hAnsi="Verdana" w:cstheme="minorHAnsi"/>
                <w:color w:val="404040" w:themeColor="text1" w:themeTint="BF"/>
                <w:sz w:val="20"/>
                <w:lang w:val="sk-SK"/>
              </w:rPr>
            </w:pPr>
            <w:ins w:id="241"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50157729" w14:textId="77777777" w:rsidTr="00875C17">
        <w:trPr>
          <w:ins w:id="242" w:author="Autor"/>
        </w:trPr>
        <w:tc>
          <w:tcPr>
            <w:tcW w:w="1101" w:type="dxa"/>
            <w:shd w:val="clear" w:color="auto" w:fill="8DB3E2" w:themeFill="text2" w:themeFillTint="66"/>
          </w:tcPr>
          <w:p w14:paraId="0185652B" w14:textId="77777777" w:rsidR="00875C17" w:rsidRPr="003C471E" w:rsidRDefault="00875C17" w:rsidP="00875C17">
            <w:pPr>
              <w:rPr>
                <w:ins w:id="243" w:author="Autor"/>
                <w:rFonts w:ascii="Verdana" w:hAnsi="Verdana"/>
                <w:sz w:val="20"/>
              </w:rPr>
            </w:pPr>
          </w:p>
        </w:tc>
        <w:tc>
          <w:tcPr>
            <w:tcW w:w="13043" w:type="dxa"/>
            <w:gridSpan w:val="2"/>
            <w:shd w:val="clear" w:color="auto" w:fill="8DB3E2" w:themeFill="text2" w:themeFillTint="66"/>
          </w:tcPr>
          <w:p w14:paraId="7586D139" w14:textId="77777777" w:rsidR="00875C17" w:rsidRPr="003C471E" w:rsidRDefault="00875C17" w:rsidP="00875C17">
            <w:pPr>
              <w:pStyle w:val="TableParagraph"/>
              <w:spacing w:before="125"/>
              <w:rPr>
                <w:ins w:id="244" w:author="Autor"/>
                <w:rFonts w:ascii="Verdana" w:eastAsia="Helvetica" w:hAnsi="Verdana" w:cstheme="minorHAnsi"/>
                <w:color w:val="404040" w:themeColor="text1" w:themeTint="BF"/>
                <w:sz w:val="20"/>
                <w:lang w:val="sk-SK"/>
              </w:rPr>
            </w:pPr>
            <w:ins w:id="245" w:author="Autor">
              <w:r w:rsidRPr="003C471E">
                <w:rPr>
                  <w:rFonts w:ascii="Verdana" w:eastAsiaTheme="minorHAnsi" w:hAnsi="Verdana" w:cstheme="minorBidi"/>
                  <w:b/>
                  <w:color w:val="auto"/>
                  <w:szCs w:val="24"/>
                  <w:lang w:val="sk-SK"/>
                </w:rPr>
                <w:t>Hodnotiace kritérium:</w:t>
              </w:r>
            </w:ins>
          </w:p>
        </w:tc>
      </w:tr>
      <w:tr w:rsidR="00875C17" w:rsidRPr="003C471E" w14:paraId="10F8962E" w14:textId="77777777" w:rsidTr="00875C17">
        <w:trPr>
          <w:ins w:id="246" w:author="Autor"/>
        </w:trPr>
        <w:tc>
          <w:tcPr>
            <w:tcW w:w="1101" w:type="dxa"/>
            <w:shd w:val="clear" w:color="auto" w:fill="8DB3E2" w:themeFill="text2" w:themeFillTint="66"/>
            <w:vAlign w:val="bottom"/>
          </w:tcPr>
          <w:p w14:paraId="62894439" w14:textId="77777777" w:rsidR="00875C17" w:rsidRPr="003C471E" w:rsidRDefault="00875C17" w:rsidP="00875C17">
            <w:pPr>
              <w:jc w:val="center"/>
              <w:rPr>
                <w:ins w:id="247" w:author="Autor"/>
                <w:rFonts w:ascii="Verdana" w:hAnsi="Verdana"/>
                <w:b/>
                <w:szCs w:val="24"/>
              </w:rPr>
            </w:pPr>
            <w:ins w:id="248" w:author="Autor">
              <w:r w:rsidRPr="003C471E">
                <w:rPr>
                  <w:rFonts w:ascii="Verdana" w:hAnsi="Verdana"/>
                  <w:b/>
                  <w:szCs w:val="24"/>
                </w:rPr>
                <w:t>1.4</w:t>
              </w:r>
            </w:ins>
          </w:p>
        </w:tc>
        <w:tc>
          <w:tcPr>
            <w:tcW w:w="13043" w:type="dxa"/>
            <w:gridSpan w:val="2"/>
            <w:shd w:val="clear" w:color="auto" w:fill="8DB3E2" w:themeFill="text2" w:themeFillTint="66"/>
          </w:tcPr>
          <w:p w14:paraId="470B20DD" w14:textId="77777777" w:rsidR="00875C17" w:rsidRPr="003C471E" w:rsidRDefault="00875C17" w:rsidP="00875C17">
            <w:pPr>
              <w:pStyle w:val="TableParagraph"/>
              <w:spacing w:before="125"/>
              <w:rPr>
                <w:ins w:id="249" w:author="Autor"/>
                <w:rFonts w:ascii="Verdana" w:eastAsiaTheme="minorHAnsi" w:hAnsi="Verdana" w:cstheme="minorBidi"/>
                <w:b/>
                <w:color w:val="auto"/>
                <w:szCs w:val="24"/>
                <w:lang w:val="sk-SK"/>
              </w:rPr>
            </w:pPr>
            <w:ins w:id="250" w:author="Autor">
              <w:r w:rsidRPr="003C471E">
                <w:rPr>
                  <w:rFonts w:ascii="Verdana" w:eastAsiaTheme="minorHAnsi" w:hAnsi="Verdana" w:cstheme="minorBidi"/>
                  <w:b/>
                  <w:color w:val="auto"/>
                  <w:szCs w:val="24"/>
                  <w:lang w:val="sk-SK"/>
                </w:rPr>
                <w:t>Posúdenie súladu projektu s cieľmi HP Rovnosť medzi mužmi a ženami (RMŽ) a Nediskriminácia  (ND)</w:t>
              </w:r>
            </w:ins>
          </w:p>
        </w:tc>
      </w:tr>
      <w:tr w:rsidR="00875C17" w:rsidRPr="003C471E" w14:paraId="6E810EF3" w14:textId="77777777" w:rsidTr="00875C17">
        <w:trPr>
          <w:ins w:id="251" w:author="Autor"/>
        </w:trPr>
        <w:tc>
          <w:tcPr>
            <w:tcW w:w="1101" w:type="dxa"/>
            <w:vMerge w:val="restart"/>
          </w:tcPr>
          <w:p w14:paraId="2BA618A9" w14:textId="77777777" w:rsidR="00875C17" w:rsidRPr="003C471E" w:rsidRDefault="00875C17" w:rsidP="00875C17">
            <w:pPr>
              <w:rPr>
                <w:ins w:id="252" w:author="Autor"/>
                <w:rFonts w:ascii="Verdana" w:hAnsi="Verdana"/>
                <w:sz w:val="20"/>
              </w:rPr>
            </w:pPr>
          </w:p>
        </w:tc>
        <w:tc>
          <w:tcPr>
            <w:tcW w:w="13043" w:type="dxa"/>
            <w:gridSpan w:val="2"/>
            <w:shd w:val="clear" w:color="auto" w:fill="C6D9F1" w:themeFill="text2" w:themeFillTint="33"/>
          </w:tcPr>
          <w:p w14:paraId="1E0CDCD8" w14:textId="77777777" w:rsidR="00875C17" w:rsidRPr="003C471E" w:rsidRDefault="00875C17" w:rsidP="00875C17">
            <w:pPr>
              <w:pStyle w:val="TableParagraph"/>
              <w:spacing w:before="125"/>
              <w:rPr>
                <w:ins w:id="253" w:author="Autor"/>
                <w:rFonts w:ascii="Verdana" w:eastAsia="Helvetica" w:hAnsi="Verdana" w:cstheme="minorHAnsi"/>
                <w:color w:val="404040" w:themeColor="text1" w:themeTint="BF"/>
                <w:sz w:val="20"/>
                <w:lang w:val="sk-SK"/>
              </w:rPr>
            </w:pPr>
            <w:ins w:id="254" w:author="Autor">
              <w:r w:rsidRPr="003C471E">
                <w:rPr>
                  <w:rFonts w:ascii="Verdana" w:hAnsi="Verdana"/>
                  <w:b/>
                  <w:sz w:val="20"/>
                  <w:lang w:val="sk-SK"/>
                </w:rPr>
                <w:t>Predmet hodnotenia</w:t>
              </w:r>
            </w:ins>
          </w:p>
        </w:tc>
      </w:tr>
      <w:tr w:rsidR="00875C17" w:rsidRPr="003C471E" w14:paraId="583B3F39" w14:textId="77777777" w:rsidTr="00875C17">
        <w:trPr>
          <w:ins w:id="255" w:author="Autor"/>
        </w:trPr>
        <w:tc>
          <w:tcPr>
            <w:tcW w:w="1101" w:type="dxa"/>
            <w:vMerge/>
          </w:tcPr>
          <w:p w14:paraId="6827813A" w14:textId="77777777" w:rsidR="00875C17" w:rsidRPr="003C471E" w:rsidRDefault="00875C17" w:rsidP="00875C17">
            <w:pPr>
              <w:rPr>
                <w:ins w:id="256" w:author="Autor"/>
                <w:rFonts w:ascii="Verdana" w:hAnsi="Verdana"/>
                <w:sz w:val="20"/>
              </w:rPr>
            </w:pPr>
          </w:p>
        </w:tc>
        <w:tc>
          <w:tcPr>
            <w:tcW w:w="13043" w:type="dxa"/>
            <w:gridSpan w:val="2"/>
            <w:shd w:val="clear" w:color="auto" w:fill="auto"/>
          </w:tcPr>
          <w:p w14:paraId="4E957F23"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257" w:author="Autor"/>
                <w:rFonts w:ascii="Verdana" w:hAnsi="Verdana" w:cstheme="minorHAnsi"/>
                <w:color w:val="auto"/>
                <w:sz w:val="20"/>
                <w:lang w:val="sk-SK"/>
              </w:rPr>
            </w:pPr>
            <w:ins w:id="258" w:author="Auto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ins>
          </w:p>
        </w:tc>
      </w:tr>
      <w:tr w:rsidR="00875C17" w:rsidRPr="003C471E" w14:paraId="4B350873" w14:textId="77777777" w:rsidTr="00875C17">
        <w:trPr>
          <w:ins w:id="259" w:author="Autor"/>
        </w:trPr>
        <w:tc>
          <w:tcPr>
            <w:tcW w:w="1101" w:type="dxa"/>
            <w:vMerge/>
            <w:shd w:val="clear" w:color="auto" w:fill="C6D9F1" w:themeFill="text2" w:themeFillTint="33"/>
          </w:tcPr>
          <w:p w14:paraId="73F561EB" w14:textId="77777777" w:rsidR="00875C17" w:rsidRPr="003C471E" w:rsidRDefault="00875C17" w:rsidP="00875C17">
            <w:pPr>
              <w:rPr>
                <w:ins w:id="260" w:author="Autor"/>
                <w:rFonts w:ascii="Verdana" w:hAnsi="Verdana"/>
                <w:sz w:val="20"/>
              </w:rPr>
            </w:pPr>
          </w:p>
        </w:tc>
        <w:tc>
          <w:tcPr>
            <w:tcW w:w="2551" w:type="dxa"/>
            <w:shd w:val="clear" w:color="auto" w:fill="C6D9F1" w:themeFill="text2" w:themeFillTint="33"/>
          </w:tcPr>
          <w:p w14:paraId="27BA6A03" w14:textId="77777777" w:rsidR="00875C17" w:rsidRPr="003C471E" w:rsidRDefault="00875C17" w:rsidP="00875C17">
            <w:pPr>
              <w:pStyle w:val="TableParagraph"/>
              <w:spacing w:before="125"/>
              <w:rPr>
                <w:ins w:id="261" w:author="Autor"/>
                <w:rFonts w:ascii="Verdana" w:eastAsia="Helvetica" w:hAnsi="Verdana" w:cstheme="minorHAnsi"/>
                <w:color w:val="404040" w:themeColor="text1" w:themeTint="BF"/>
                <w:sz w:val="20"/>
                <w:lang w:val="sk-SK"/>
              </w:rPr>
            </w:pPr>
            <w:ins w:id="262" w:author="Autor">
              <w:r w:rsidRPr="003C471E">
                <w:rPr>
                  <w:rFonts w:ascii="Verdana" w:hAnsi="Verdana"/>
                  <w:b/>
                  <w:sz w:val="20"/>
                  <w:lang w:val="sk-SK"/>
                </w:rPr>
                <w:t>Typ kritéria</w:t>
              </w:r>
            </w:ins>
          </w:p>
        </w:tc>
        <w:tc>
          <w:tcPr>
            <w:tcW w:w="10492" w:type="dxa"/>
            <w:shd w:val="clear" w:color="auto" w:fill="C6D9F1" w:themeFill="text2" w:themeFillTint="33"/>
          </w:tcPr>
          <w:p w14:paraId="3581AF76" w14:textId="77777777" w:rsidR="00875C17" w:rsidRPr="003C471E" w:rsidRDefault="00875C17" w:rsidP="00875C17">
            <w:pPr>
              <w:pStyle w:val="TableParagraph"/>
              <w:spacing w:before="125"/>
              <w:rPr>
                <w:ins w:id="263" w:author="Autor"/>
                <w:rFonts w:ascii="Verdana" w:eastAsia="Helvetica" w:hAnsi="Verdana" w:cstheme="minorHAnsi"/>
                <w:color w:val="404040" w:themeColor="text1" w:themeTint="BF"/>
                <w:sz w:val="20"/>
                <w:lang w:val="sk-SK"/>
              </w:rPr>
            </w:pPr>
            <w:ins w:id="264" w:author="Autor">
              <w:r w:rsidRPr="003C471E">
                <w:rPr>
                  <w:rFonts w:ascii="Verdana" w:hAnsi="Verdana"/>
                  <w:b/>
                  <w:sz w:val="20"/>
                  <w:lang w:val="sk-SK"/>
                </w:rPr>
                <w:t>Spôsob aplikácie hodnotiaceho kritéria</w:t>
              </w:r>
            </w:ins>
          </w:p>
        </w:tc>
      </w:tr>
      <w:tr w:rsidR="00875C17" w:rsidRPr="003C471E" w14:paraId="3BB9E53A" w14:textId="77777777" w:rsidTr="00875C17">
        <w:trPr>
          <w:ins w:id="265" w:author="Autor"/>
        </w:trPr>
        <w:tc>
          <w:tcPr>
            <w:tcW w:w="1101" w:type="dxa"/>
            <w:vMerge/>
          </w:tcPr>
          <w:p w14:paraId="4C9201A9" w14:textId="77777777" w:rsidR="00875C17" w:rsidRPr="003C471E" w:rsidRDefault="00875C17" w:rsidP="00875C17">
            <w:pPr>
              <w:rPr>
                <w:ins w:id="266" w:author="Autor"/>
                <w:rFonts w:ascii="Verdana" w:hAnsi="Verdana"/>
                <w:sz w:val="20"/>
              </w:rPr>
            </w:pPr>
          </w:p>
        </w:tc>
        <w:tc>
          <w:tcPr>
            <w:tcW w:w="2551" w:type="dxa"/>
          </w:tcPr>
          <w:p w14:paraId="1856A117" w14:textId="77777777" w:rsidR="00875C17" w:rsidRPr="003C471E" w:rsidRDefault="00875C17" w:rsidP="00875C17">
            <w:pPr>
              <w:pStyle w:val="TableParagraph"/>
              <w:spacing w:before="125"/>
              <w:rPr>
                <w:ins w:id="267" w:author="Autor"/>
                <w:rFonts w:ascii="Verdana" w:eastAsia="Helvetica" w:hAnsi="Verdana" w:cstheme="minorHAnsi"/>
                <w:color w:val="404040" w:themeColor="text1" w:themeTint="BF"/>
                <w:sz w:val="20"/>
                <w:lang w:val="sk-SK"/>
              </w:rPr>
            </w:pPr>
            <w:ins w:id="268" w:author="Autor">
              <w:r w:rsidRPr="003C471E">
                <w:rPr>
                  <w:rFonts w:ascii="Verdana" w:eastAsia="Helvetica" w:hAnsi="Verdana" w:cstheme="minorHAnsi"/>
                  <w:color w:val="404040" w:themeColor="text1" w:themeTint="BF"/>
                  <w:sz w:val="20"/>
                  <w:lang w:val="sk-SK"/>
                </w:rPr>
                <w:t xml:space="preserve">Vylučujúce kritérium </w:t>
              </w:r>
            </w:ins>
          </w:p>
          <w:p w14:paraId="4E6EAA06" w14:textId="77777777" w:rsidR="00875C17" w:rsidRPr="003C471E" w:rsidRDefault="00875C17" w:rsidP="00875C17">
            <w:pPr>
              <w:pStyle w:val="TableParagraph"/>
              <w:spacing w:before="125"/>
              <w:rPr>
                <w:ins w:id="269" w:author="Autor"/>
                <w:rFonts w:ascii="Verdana" w:eastAsia="Helvetica" w:hAnsi="Verdana" w:cstheme="minorHAnsi"/>
                <w:b/>
                <w:color w:val="404040" w:themeColor="text1" w:themeTint="BF"/>
                <w:sz w:val="20"/>
                <w:lang w:val="sk-SK"/>
              </w:rPr>
            </w:pPr>
            <w:ins w:id="270" w:author="Autor">
              <w:r w:rsidRPr="003C471E">
                <w:rPr>
                  <w:rFonts w:ascii="Verdana" w:eastAsia="Helvetica" w:hAnsi="Verdana" w:cstheme="minorHAnsi"/>
                  <w:b/>
                  <w:color w:val="auto"/>
                  <w:sz w:val="20"/>
                  <w:lang w:val="sk-SK"/>
                </w:rPr>
                <w:t xml:space="preserve">Áno – nie </w:t>
              </w:r>
            </w:ins>
          </w:p>
        </w:tc>
        <w:tc>
          <w:tcPr>
            <w:tcW w:w="10492" w:type="dxa"/>
          </w:tcPr>
          <w:p w14:paraId="067D8AA4" w14:textId="77777777" w:rsidR="00875C17" w:rsidRPr="003C471E" w:rsidRDefault="00875C17" w:rsidP="00875C17">
            <w:pPr>
              <w:pStyle w:val="TableParagraph"/>
              <w:spacing w:before="125"/>
              <w:rPr>
                <w:ins w:id="271" w:author="Autor"/>
                <w:rFonts w:ascii="Verdana" w:eastAsia="Helvetica" w:hAnsi="Verdana" w:cstheme="minorHAnsi"/>
                <w:color w:val="404040" w:themeColor="text1" w:themeTint="BF"/>
                <w:sz w:val="20"/>
                <w:lang w:val="sk-SK"/>
              </w:rPr>
            </w:pPr>
            <w:ins w:id="272" w:author="Auto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 ND.</w:t>
              </w:r>
            </w:ins>
          </w:p>
          <w:p w14:paraId="193C5C9E" w14:textId="77777777" w:rsidR="00875C17" w:rsidRPr="003C471E" w:rsidRDefault="00875C17" w:rsidP="00875C17">
            <w:pPr>
              <w:pStyle w:val="TableParagraph"/>
              <w:spacing w:before="125"/>
              <w:rPr>
                <w:ins w:id="273" w:author="Autor"/>
                <w:rFonts w:ascii="Verdana" w:eastAsia="Helvetica" w:hAnsi="Verdana" w:cstheme="minorHAnsi"/>
                <w:color w:val="404040" w:themeColor="text1" w:themeTint="BF"/>
                <w:sz w:val="20"/>
                <w:lang w:val="sk-SK"/>
              </w:rPr>
            </w:pPr>
            <w:ins w:id="274" w:author="Auto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 ND.</w:t>
              </w:r>
            </w:ins>
          </w:p>
        </w:tc>
      </w:tr>
      <w:tr w:rsidR="00875C17" w:rsidRPr="003C471E" w14:paraId="355F0DE0" w14:textId="77777777" w:rsidTr="00875C17">
        <w:trPr>
          <w:ins w:id="275" w:author="Autor"/>
        </w:trPr>
        <w:tc>
          <w:tcPr>
            <w:tcW w:w="1101" w:type="dxa"/>
            <w:vMerge/>
          </w:tcPr>
          <w:p w14:paraId="659BB504" w14:textId="77777777" w:rsidR="00875C17" w:rsidRPr="003C471E" w:rsidRDefault="00875C17" w:rsidP="00875C17">
            <w:pPr>
              <w:rPr>
                <w:ins w:id="276" w:author="Autor"/>
                <w:rFonts w:ascii="Verdana" w:hAnsi="Verdana"/>
                <w:sz w:val="20"/>
              </w:rPr>
            </w:pPr>
          </w:p>
        </w:tc>
        <w:tc>
          <w:tcPr>
            <w:tcW w:w="13043" w:type="dxa"/>
            <w:gridSpan w:val="2"/>
            <w:shd w:val="clear" w:color="auto" w:fill="C6D9F1" w:themeFill="text2" w:themeFillTint="33"/>
          </w:tcPr>
          <w:p w14:paraId="217C3737" w14:textId="77777777" w:rsidR="00875C17" w:rsidRPr="003C471E" w:rsidRDefault="00875C17" w:rsidP="00875C17">
            <w:pPr>
              <w:pStyle w:val="TableParagraph"/>
              <w:spacing w:before="125"/>
              <w:rPr>
                <w:ins w:id="277" w:author="Autor"/>
                <w:rFonts w:ascii="Verdana" w:eastAsia="Helvetica" w:hAnsi="Verdana" w:cstheme="minorHAnsi"/>
                <w:color w:val="404040" w:themeColor="text1" w:themeTint="BF"/>
                <w:sz w:val="20"/>
                <w:lang w:val="sk-SK"/>
              </w:rPr>
            </w:pPr>
            <w:ins w:id="278" w:author="Autor">
              <w:r w:rsidRPr="003C471E">
                <w:rPr>
                  <w:rFonts w:ascii="Verdana" w:hAnsi="Verdana"/>
                  <w:b/>
                  <w:sz w:val="20"/>
                  <w:lang w:val="sk-SK"/>
                </w:rPr>
                <w:t>Spôsob vyhodnotenia kritéria</w:t>
              </w:r>
            </w:ins>
          </w:p>
        </w:tc>
      </w:tr>
      <w:tr w:rsidR="00875C17" w:rsidRPr="003C471E" w14:paraId="2925FC52" w14:textId="77777777" w:rsidTr="00875C17">
        <w:trPr>
          <w:ins w:id="279" w:author="Autor"/>
        </w:trPr>
        <w:tc>
          <w:tcPr>
            <w:tcW w:w="1101" w:type="dxa"/>
            <w:vMerge/>
          </w:tcPr>
          <w:p w14:paraId="1AA41C80" w14:textId="77777777" w:rsidR="00875C17" w:rsidRPr="003C471E" w:rsidRDefault="00875C17" w:rsidP="00875C17">
            <w:pPr>
              <w:rPr>
                <w:ins w:id="280" w:author="Autor"/>
                <w:rFonts w:ascii="Verdana" w:hAnsi="Verdana"/>
                <w:sz w:val="20"/>
              </w:rPr>
            </w:pPr>
          </w:p>
        </w:tc>
        <w:tc>
          <w:tcPr>
            <w:tcW w:w="13043" w:type="dxa"/>
            <w:gridSpan w:val="2"/>
          </w:tcPr>
          <w:p w14:paraId="24E610FA" w14:textId="77777777" w:rsidR="00875C17" w:rsidRPr="003C471E" w:rsidRDefault="00875C17" w:rsidP="00875C17">
            <w:pPr>
              <w:pStyle w:val="Predvolen"/>
              <w:ind w:right="-2"/>
              <w:rPr>
                <w:ins w:id="281" w:author="Autor"/>
                <w:rFonts w:ascii="Verdana" w:eastAsia="Helvetica" w:hAnsi="Verdana" w:cstheme="minorHAnsi"/>
                <w:color w:val="404040" w:themeColor="text1" w:themeTint="BF"/>
                <w:sz w:val="20"/>
                <w:u w:color="000000"/>
                <w:bdr w:val="none" w:sz="0" w:space="0" w:color="auto"/>
                <w:lang w:val="sk-SK"/>
              </w:rPr>
            </w:pPr>
            <w:ins w:id="282" w:author="Auto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5. Identifikácia projektu, 7. Popis projektu, 8. Popis cieľovej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ins>
          </w:p>
        </w:tc>
      </w:tr>
      <w:tr w:rsidR="00875C17" w:rsidRPr="003C471E" w14:paraId="00B93CA0" w14:textId="77777777" w:rsidTr="00875C17">
        <w:trPr>
          <w:ins w:id="283" w:author="Autor"/>
        </w:trPr>
        <w:tc>
          <w:tcPr>
            <w:tcW w:w="1101" w:type="dxa"/>
            <w:vMerge/>
          </w:tcPr>
          <w:p w14:paraId="314DA3CA" w14:textId="77777777" w:rsidR="00875C17" w:rsidRPr="003C471E" w:rsidRDefault="00875C17" w:rsidP="00875C17">
            <w:pPr>
              <w:rPr>
                <w:ins w:id="284" w:author="Autor"/>
                <w:rFonts w:ascii="Verdana" w:hAnsi="Verdana"/>
                <w:sz w:val="20"/>
              </w:rPr>
            </w:pPr>
          </w:p>
        </w:tc>
        <w:tc>
          <w:tcPr>
            <w:tcW w:w="13043" w:type="dxa"/>
            <w:gridSpan w:val="2"/>
          </w:tcPr>
          <w:p w14:paraId="0A915999" w14:textId="77777777" w:rsidR="00875C17" w:rsidRPr="003C471E" w:rsidRDefault="00875C17" w:rsidP="00875C17">
            <w:pPr>
              <w:pStyle w:val="Predvolen"/>
              <w:ind w:right="-2"/>
              <w:jc w:val="both"/>
              <w:rPr>
                <w:ins w:id="285" w:author="Autor"/>
                <w:rFonts w:ascii="Verdana" w:eastAsia="Helvetica" w:hAnsi="Verdana" w:cstheme="minorHAnsi"/>
                <w:color w:val="404040" w:themeColor="text1" w:themeTint="BF"/>
                <w:sz w:val="20"/>
                <w:u w:color="000000"/>
                <w:bdr w:val="none" w:sz="0" w:space="0" w:color="auto"/>
                <w:lang w:val="sk-SK"/>
              </w:rPr>
            </w:pPr>
            <w:ins w:id="286" w:author="Auto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ins>
          </w:p>
          <w:p w14:paraId="0526F490" w14:textId="77777777" w:rsidR="00875C17" w:rsidRPr="00F67971" w:rsidRDefault="00875C17" w:rsidP="00875C17">
            <w:pPr>
              <w:pStyle w:val="Odsekzoznamu"/>
              <w:numPr>
                <w:ilvl w:val="0"/>
                <w:numId w:val="99"/>
              </w:numPr>
              <w:tabs>
                <w:tab w:val="left" w:pos="9072"/>
              </w:tabs>
              <w:ind w:right="-2"/>
              <w:jc w:val="both"/>
              <w:rPr>
                <w:ins w:id="287" w:author="Autor"/>
                <w:rFonts w:ascii="Verdana" w:hAnsi="Verdana" w:cstheme="minorHAnsi"/>
                <w:sz w:val="20"/>
              </w:rPr>
            </w:pPr>
            <w:ins w:id="288" w:author="Auto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ins>
          </w:p>
          <w:p w14:paraId="4280F1B5" w14:textId="77777777" w:rsidR="00875C17" w:rsidRPr="00F67971" w:rsidRDefault="00875C17" w:rsidP="00875C17">
            <w:pPr>
              <w:pStyle w:val="Odsekzoznamu"/>
              <w:numPr>
                <w:ilvl w:val="0"/>
                <w:numId w:val="99"/>
              </w:numPr>
              <w:tabs>
                <w:tab w:val="left" w:pos="9072"/>
              </w:tabs>
              <w:ind w:right="-2"/>
              <w:jc w:val="both"/>
              <w:rPr>
                <w:ins w:id="289" w:author="Autor"/>
                <w:rFonts w:ascii="Verdana" w:hAnsi="Verdana" w:cstheme="minorHAnsi"/>
                <w:sz w:val="20"/>
              </w:rPr>
            </w:pPr>
            <w:ins w:id="290" w:author="Auto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ins>
          </w:p>
          <w:p w14:paraId="67C58BD6" w14:textId="77777777" w:rsidR="00875C17" w:rsidRPr="00F67971" w:rsidRDefault="00875C17" w:rsidP="00875C17">
            <w:pPr>
              <w:pStyle w:val="Odsekzoznamu"/>
              <w:numPr>
                <w:ilvl w:val="0"/>
                <w:numId w:val="99"/>
              </w:numPr>
              <w:tabs>
                <w:tab w:val="left" w:pos="9072"/>
              </w:tabs>
              <w:ind w:right="-2"/>
              <w:jc w:val="both"/>
              <w:rPr>
                <w:ins w:id="291" w:author="Autor"/>
                <w:rFonts w:ascii="Verdana" w:hAnsi="Verdana" w:cstheme="minorHAnsi"/>
                <w:b/>
                <w:sz w:val="20"/>
              </w:rPr>
            </w:pPr>
            <w:ins w:id="292" w:author="Auto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ins>
          </w:p>
          <w:p w14:paraId="20927DD7" w14:textId="77777777" w:rsidR="00875C17" w:rsidRPr="003C471E" w:rsidRDefault="00875C17" w:rsidP="00875C17">
            <w:pPr>
              <w:pStyle w:val="Odsekzoznamu"/>
              <w:tabs>
                <w:tab w:val="left" w:pos="9072"/>
              </w:tabs>
              <w:ind w:left="288" w:right="-2"/>
              <w:jc w:val="both"/>
              <w:rPr>
                <w:ins w:id="293" w:author="Autor"/>
                <w:rFonts w:ascii="Verdana" w:hAnsi="Verdana" w:cstheme="minorHAnsi"/>
                <w:b/>
                <w:sz w:val="20"/>
              </w:rPr>
            </w:pPr>
          </w:p>
          <w:p w14:paraId="2EF26691"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ins w:id="294" w:author="Autor"/>
                <w:rFonts w:ascii="Verdana" w:eastAsia="Helvetica" w:hAnsi="Verdana" w:cstheme="minorHAnsi"/>
                <w:color w:val="404040" w:themeColor="text1" w:themeTint="BF"/>
                <w:sz w:val="20"/>
                <w:u w:color="000000"/>
                <w:bdr w:val="none" w:sz="0" w:space="0" w:color="auto"/>
                <w:lang w:val="sk-SK"/>
              </w:rPr>
            </w:pPr>
            <w:ins w:id="295" w:author="Autor">
              <w:r w:rsidRPr="003C471E">
                <w:rPr>
                  <w:rFonts w:ascii="Verdana" w:eastAsia="Helvetica" w:hAnsi="Verdana" w:cstheme="minorHAnsi"/>
                  <w:color w:val="404040" w:themeColor="text1" w:themeTint="BF"/>
                  <w:sz w:val="20"/>
                  <w:u w:color="000000"/>
                  <w:bdr w:val="none" w:sz="0" w:space="0" w:color="auto"/>
                  <w:lang w:val="sk-SK"/>
                </w:rPr>
                <w:t>Hodnotiteľ posúdi, či je projekt priamo zameraný na znevýhodnené skupiny, či príspevok deklarovaný v žiadosti  o NFP je v súlade s cieľmi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posúdi, či </w:t>
              </w:r>
              <w:proofErr w:type="spellStart"/>
              <w:r w:rsidRPr="003C471E">
                <w:rPr>
                  <w:rFonts w:ascii="Verdana" w:eastAsia="Helvetica" w:hAnsi="Verdana" w:cstheme="minorHAnsi"/>
                  <w:color w:val="404040" w:themeColor="text1" w:themeTint="BF"/>
                  <w:sz w:val="20"/>
                  <w:u w:color="000000"/>
                  <w:bdr w:val="none" w:sz="0" w:space="0" w:color="auto"/>
                  <w:lang w:val="sk-SK"/>
                </w:rPr>
                <w:t>deklarovaný́</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príspevok vyplýva z realizácie konkrétnych aktivít projektu a je </w:t>
              </w:r>
              <w:r w:rsidRPr="003C471E">
                <w:rPr>
                  <w:rFonts w:ascii="Verdana" w:eastAsia="Helvetica" w:hAnsi="Verdana" w:cstheme="minorHAnsi"/>
                  <w:color w:val="404040" w:themeColor="text1" w:themeTint="BF"/>
                  <w:sz w:val="20"/>
                  <w:u w:color="000000"/>
                  <w:bdr w:val="none" w:sz="0" w:space="0" w:color="auto"/>
                  <w:lang w:val="sk-SK"/>
                </w:rPr>
                <w:lastRenderedPageBreak/>
                <w:t xml:space="preserve">adekvátne </w:t>
              </w:r>
              <w:proofErr w:type="spellStart"/>
              <w:r w:rsidRPr="003C471E">
                <w:rPr>
                  <w:rFonts w:ascii="Verdana" w:eastAsia="Helvetica" w:hAnsi="Verdana" w:cstheme="minorHAnsi"/>
                  <w:color w:val="404040" w:themeColor="text1" w:themeTint="BF"/>
                  <w:sz w:val="20"/>
                  <w:u w:color="000000"/>
                  <w:bdr w:val="none" w:sz="0" w:space="0" w:color="auto"/>
                  <w:lang w:val="sk-SK"/>
                </w:rPr>
                <w:t>vyjadrený́</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merateľnými ukazovateľmi.</w:t>
              </w:r>
            </w:ins>
          </w:p>
          <w:p w14:paraId="24558AC4" w14:textId="77777777" w:rsidR="00875C17" w:rsidRPr="003C471E" w:rsidRDefault="00875C17" w:rsidP="00875C17">
            <w:pPr>
              <w:pStyle w:val="Predvolen"/>
              <w:ind w:right="-2"/>
              <w:jc w:val="both"/>
              <w:rPr>
                <w:ins w:id="296" w:author="Autor"/>
                <w:rFonts w:ascii="Verdana" w:eastAsia="Helvetica" w:hAnsi="Verdana" w:cstheme="minorHAnsi"/>
                <w:color w:val="404040" w:themeColor="text1" w:themeTint="BF"/>
                <w:sz w:val="20"/>
                <w:u w:color="000000"/>
                <w:bdr w:val="none" w:sz="0" w:space="0" w:color="auto"/>
                <w:lang w:val="sk-SK"/>
              </w:rPr>
            </w:pPr>
            <w:ins w:id="297" w:author="Auto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ins>
          </w:p>
        </w:tc>
      </w:tr>
      <w:tr w:rsidR="00875C17" w:rsidRPr="003C471E" w14:paraId="7BF673F4" w14:textId="77777777" w:rsidTr="00875C17">
        <w:trPr>
          <w:ins w:id="298" w:author="Autor"/>
        </w:trPr>
        <w:tc>
          <w:tcPr>
            <w:tcW w:w="1101" w:type="dxa"/>
            <w:vMerge/>
          </w:tcPr>
          <w:p w14:paraId="5D577B2C" w14:textId="77777777" w:rsidR="00875C17" w:rsidRPr="003C471E" w:rsidRDefault="00875C17" w:rsidP="00875C17">
            <w:pPr>
              <w:rPr>
                <w:ins w:id="299" w:author="Autor"/>
                <w:rFonts w:ascii="Verdana" w:hAnsi="Verdana"/>
                <w:sz w:val="20"/>
              </w:rPr>
            </w:pPr>
          </w:p>
        </w:tc>
        <w:tc>
          <w:tcPr>
            <w:tcW w:w="13043" w:type="dxa"/>
            <w:gridSpan w:val="2"/>
          </w:tcPr>
          <w:p w14:paraId="001D37E8"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ins w:id="300" w:author="Autor"/>
                <w:rFonts w:ascii="Verdana" w:eastAsia="Helvetica" w:hAnsi="Verdana" w:cstheme="minorHAnsi"/>
                <w:color w:val="404040" w:themeColor="text1" w:themeTint="BF"/>
                <w:sz w:val="20"/>
                <w:lang w:val="sk-SK"/>
              </w:rPr>
            </w:pPr>
            <w:ins w:id="301" w:author="Auto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3077F3CE" w14:textId="77777777" w:rsidTr="00875C17">
        <w:trPr>
          <w:ins w:id="302" w:author="Autor"/>
        </w:trPr>
        <w:tc>
          <w:tcPr>
            <w:tcW w:w="1101" w:type="dxa"/>
            <w:shd w:val="clear" w:color="auto" w:fill="17365D" w:themeFill="text2" w:themeFillShade="BF"/>
            <w:vAlign w:val="bottom"/>
          </w:tcPr>
          <w:p w14:paraId="38CB4C15" w14:textId="77777777" w:rsidR="00875C17" w:rsidRPr="003C471E" w:rsidRDefault="00875C17" w:rsidP="00875C17">
            <w:pPr>
              <w:jc w:val="center"/>
              <w:rPr>
                <w:ins w:id="303" w:author="Autor"/>
                <w:rFonts w:ascii="Verdana" w:hAnsi="Verdana"/>
                <w:b/>
                <w:color w:val="FFFFFF" w:themeColor="background1"/>
                <w:sz w:val="24"/>
                <w:szCs w:val="28"/>
              </w:rPr>
            </w:pPr>
            <w:ins w:id="304" w:author="Autor">
              <w:r w:rsidRPr="003C471E">
                <w:rPr>
                  <w:rFonts w:ascii="Verdana" w:hAnsi="Verdana"/>
                  <w:b/>
                  <w:color w:val="FFFFFF" w:themeColor="background1"/>
                  <w:sz w:val="24"/>
                  <w:szCs w:val="28"/>
                </w:rPr>
                <w:t>2.</w:t>
              </w:r>
            </w:ins>
          </w:p>
        </w:tc>
        <w:tc>
          <w:tcPr>
            <w:tcW w:w="13043" w:type="dxa"/>
            <w:gridSpan w:val="2"/>
            <w:shd w:val="clear" w:color="auto" w:fill="17365D" w:themeFill="text2" w:themeFillShade="BF"/>
          </w:tcPr>
          <w:p w14:paraId="6A328DD4" w14:textId="77777777" w:rsidR="00875C17" w:rsidRPr="003C471E" w:rsidRDefault="00875C17" w:rsidP="00875C17">
            <w:pPr>
              <w:pStyle w:val="TableParagraph"/>
              <w:spacing w:before="125"/>
              <w:rPr>
                <w:ins w:id="305" w:author="Autor"/>
                <w:rFonts w:ascii="Verdana" w:eastAsia="Helvetica" w:hAnsi="Verdana" w:cstheme="minorHAnsi"/>
                <w:b/>
                <w:color w:val="404040" w:themeColor="text1" w:themeTint="BF"/>
                <w:sz w:val="24"/>
                <w:szCs w:val="28"/>
                <w:lang w:val="sk-SK"/>
              </w:rPr>
            </w:pPr>
            <w:ins w:id="306" w:author="Autor">
              <w:r w:rsidRPr="003C471E">
                <w:rPr>
                  <w:rFonts w:ascii="Verdana" w:eastAsia="Helvetica" w:hAnsi="Verdana" w:cstheme="minorHAnsi"/>
                  <w:b/>
                  <w:color w:val="FFFFFF" w:themeColor="background1"/>
                  <w:sz w:val="24"/>
                  <w:szCs w:val="28"/>
                  <w:lang w:val="sk-SK"/>
                </w:rPr>
                <w:t>Navrhovaný spôsob realizácie projektu</w:t>
              </w:r>
            </w:ins>
          </w:p>
        </w:tc>
      </w:tr>
      <w:tr w:rsidR="00875C17" w:rsidRPr="003C471E" w14:paraId="64D96682" w14:textId="77777777" w:rsidTr="00875C17">
        <w:trPr>
          <w:ins w:id="307" w:author="Autor"/>
        </w:trPr>
        <w:tc>
          <w:tcPr>
            <w:tcW w:w="1101" w:type="dxa"/>
            <w:shd w:val="clear" w:color="auto" w:fill="8DB3E2" w:themeFill="text2" w:themeFillTint="66"/>
          </w:tcPr>
          <w:p w14:paraId="04D0EDFF" w14:textId="77777777" w:rsidR="00875C17" w:rsidRPr="003C471E" w:rsidRDefault="00875C17" w:rsidP="00875C17">
            <w:pPr>
              <w:jc w:val="center"/>
              <w:rPr>
                <w:ins w:id="308" w:author="Autor"/>
                <w:rFonts w:ascii="Verdana" w:hAnsi="Verdana"/>
                <w:b/>
                <w:sz w:val="20"/>
              </w:rPr>
            </w:pPr>
          </w:p>
        </w:tc>
        <w:tc>
          <w:tcPr>
            <w:tcW w:w="13043" w:type="dxa"/>
            <w:gridSpan w:val="2"/>
            <w:shd w:val="clear" w:color="auto" w:fill="8DB3E2" w:themeFill="text2" w:themeFillTint="66"/>
          </w:tcPr>
          <w:p w14:paraId="5E47000A" w14:textId="77777777" w:rsidR="00875C17" w:rsidRPr="003C471E" w:rsidRDefault="00875C17" w:rsidP="00875C17">
            <w:pPr>
              <w:pStyle w:val="TableParagraph"/>
              <w:spacing w:before="125"/>
              <w:rPr>
                <w:ins w:id="309" w:author="Autor"/>
                <w:rFonts w:ascii="Verdana" w:eastAsia="Helvetica" w:hAnsi="Verdana" w:cstheme="minorHAnsi"/>
                <w:color w:val="404040" w:themeColor="text1" w:themeTint="BF"/>
                <w:sz w:val="20"/>
                <w:lang w:val="sk-SK"/>
              </w:rPr>
            </w:pPr>
            <w:ins w:id="310" w:author="Autor">
              <w:r w:rsidRPr="003C471E">
                <w:rPr>
                  <w:rFonts w:ascii="Verdana" w:eastAsiaTheme="minorHAnsi" w:hAnsi="Verdana" w:cstheme="minorBidi"/>
                  <w:b/>
                  <w:color w:val="auto"/>
                  <w:szCs w:val="24"/>
                  <w:lang w:val="sk-SK"/>
                </w:rPr>
                <w:t>Hodnotiace kritérium:</w:t>
              </w:r>
            </w:ins>
          </w:p>
        </w:tc>
      </w:tr>
      <w:tr w:rsidR="00875C17" w:rsidRPr="003C471E" w14:paraId="44EC063F" w14:textId="77777777" w:rsidTr="00875C17">
        <w:trPr>
          <w:ins w:id="311" w:author="Autor"/>
        </w:trPr>
        <w:tc>
          <w:tcPr>
            <w:tcW w:w="1101" w:type="dxa"/>
            <w:shd w:val="clear" w:color="auto" w:fill="8DB3E2" w:themeFill="text2" w:themeFillTint="66"/>
            <w:vAlign w:val="bottom"/>
          </w:tcPr>
          <w:p w14:paraId="033E7221" w14:textId="77777777" w:rsidR="00875C17" w:rsidRPr="003C471E" w:rsidRDefault="00875C17" w:rsidP="00875C17">
            <w:pPr>
              <w:jc w:val="center"/>
              <w:rPr>
                <w:ins w:id="312" w:author="Autor"/>
                <w:rFonts w:ascii="Verdana" w:hAnsi="Verdana"/>
                <w:b/>
                <w:sz w:val="20"/>
              </w:rPr>
            </w:pPr>
            <w:ins w:id="313" w:author="Autor">
              <w:r w:rsidRPr="003C471E">
                <w:rPr>
                  <w:rFonts w:ascii="Verdana" w:hAnsi="Verdana"/>
                  <w:b/>
                  <w:sz w:val="20"/>
                </w:rPr>
                <w:t>2.1</w:t>
              </w:r>
            </w:ins>
          </w:p>
        </w:tc>
        <w:tc>
          <w:tcPr>
            <w:tcW w:w="13043" w:type="dxa"/>
            <w:gridSpan w:val="2"/>
            <w:shd w:val="clear" w:color="auto" w:fill="8DB3E2" w:themeFill="text2" w:themeFillTint="66"/>
          </w:tcPr>
          <w:p w14:paraId="0DAD1ADB" w14:textId="77777777" w:rsidR="00875C17" w:rsidRPr="003C471E" w:rsidRDefault="00875C17" w:rsidP="00875C17">
            <w:pPr>
              <w:pStyle w:val="TableParagraph"/>
              <w:spacing w:before="125"/>
              <w:rPr>
                <w:ins w:id="314" w:author="Autor"/>
                <w:rFonts w:ascii="Verdana" w:eastAsiaTheme="minorHAnsi" w:hAnsi="Verdana" w:cstheme="minorBidi"/>
                <w:b/>
                <w:color w:val="auto"/>
                <w:szCs w:val="24"/>
                <w:lang w:val="sk-SK"/>
              </w:rPr>
            </w:pPr>
            <w:ins w:id="315" w:author="Autor">
              <w:r w:rsidRPr="003C471E">
                <w:rPr>
                  <w:rFonts w:ascii="Verdana" w:eastAsiaTheme="minorHAnsi" w:hAnsi="Verdana" w:cstheme="minorBidi"/>
                  <w:b/>
                  <w:color w:val="auto"/>
                  <w:szCs w:val="24"/>
                  <w:lang w:val="sk-SK"/>
                </w:rPr>
                <w:t>Previazanosť aktivít projektu na jeho výsledky, ciele a merateľné ukazovatele</w:t>
              </w:r>
            </w:ins>
          </w:p>
        </w:tc>
      </w:tr>
      <w:tr w:rsidR="00875C17" w:rsidRPr="003C471E" w14:paraId="6C27AC5E" w14:textId="77777777" w:rsidTr="00875C17">
        <w:trPr>
          <w:ins w:id="316" w:author="Autor"/>
        </w:trPr>
        <w:tc>
          <w:tcPr>
            <w:tcW w:w="1101" w:type="dxa"/>
            <w:vMerge w:val="restart"/>
          </w:tcPr>
          <w:p w14:paraId="2DB882B1" w14:textId="77777777" w:rsidR="00875C17" w:rsidRPr="003C471E" w:rsidRDefault="00875C17" w:rsidP="00875C17">
            <w:pPr>
              <w:rPr>
                <w:ins w:id="317" w:author="Autor"/>
                <w:rFonts w:ascii="Verdana" w:hAnsi="Verdana"/>
                <w:sz w:val="20"/>
              </w:rPr>
            </w:pPr>
          </w:p>
        </w:tc>
        <w:tc>
          <w:tcPr>
            <w:tcW w:w="13043" w:type="dxa"/>
            <w:gridSpan w:val="2"/>
            <w:shd w:val="clear" w:color="auto" w:fill="C6D9F1" w:themeFill="text2" w:themeFillTint="33"/>
          </w:tcPr>
          <w:p w14:paraId="1A7A980B" w14:textId="77777777" w:rsidR="00875C17" w:rsidRPr="003C471E" w:rsidRDefault="00875C17" w:rsidP="00875C17">
            <w:pPr>
              <w:pStyle w:val="TableParagraph"/>
              <w:spacing w:before="125"/>
              <w:rPr>
                <w:ins w:id="318" w:author="Autor"/>
                <w:rFonts w:ascii="Verdana" w:eastAsia="Helvetica" w:hAnsi="Verdana" w:cstheme="minorHAnsi"/>
                <w:color w:val="404040" w:themeColor="text1" w:themeTint="BF"/>
                <w:sz w:val="20"/>
                <w:lang w:val="sk-SK"/>
              </w:rPr>
            </w:pPr>
            <w:ins w:id="319" w:author="Autor">
              <w:r w:rsidRPr="003C471E">
                <w:rPr>
                  <w:rFonts w:ascii="Verdana" w:hAnsi="Verdana"/>
                  <w:b/>
                  <w:sz w:val="20"/>
                  <w:lang w:val="sk-SK"/>
                </w:rPr>
                <w:t>Predmet hodnotenia</w:t>
              </w:r>
            </w:ins>
          </w:p>
        </w:tc>
      </w:tr>
      <w:tr w:rsidR="00875C17" w:rsidRPr="003C471E" w14:paraId="0F5BF3A1" w14:textId="77777777" w:rsidTr="00875C17">
        <w:trPr>
          <w:ins w:id="320" w:author="Autor"/>
        </w:trPr>
        <w:tc>
          <w:tcPr>
            <w:tcW w:w="1101" w:type="dxa"/>
            <w:vMerge/>
          </w:tcPr>
          <w:p w14:paraId="490C9233" w14:textId="77777777" w:rsidR="00875C17" w:rsidRPr="003C471E" w:rsidRDefault="00875C17" w:rsidP="00875C17">
            <w:pPr>
              <w:rPr>
                <w:ins w:id="321" w:author="Autor"/>
                <w:rFonts w:ascii="Verdana" w:hAnsi="Verdana"/>
                <w:sz w:val="20"/>
              </w:rPr>
            </w:pPr>
          </w:p>
        </w:tc>
        <w:tc>
          <w:tcPr>
            <w:tcW w:w="13043" w:type="dxa"/>
            <w:gridSpan w:val="2"/>
          </w:tcPr>
          <w:p w14:paraId="025198B4"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ins w:id="322" w:author="Autor"/>
                <w:rFonts w:ascii="Verdana" w:eastAsia="Helvetica" w:hAnsi="Verdana" w:cstheme="minorHAnsi"/>
                <w:color w:val="404040" w:themeColor="text1" w:themeTint="BF"/>
                <w:sz w:val="20"/>
                <w:lang w:val="sk-SK"/>
              </w:rPr>
            </w:pPr>
            <w:ins w:id="323" w:author="Auto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ins>
          </w:p>
        </w:tc>
      </w:tr>
      <w:tr w:rsidR="00875C17" w:rsidRPr="003C471E" w14:paraId="56663211" w14:textId="77777777" w:rsidTr="00875C17">
        <w:trPr>
          <w:ins w:id="324" w:author="Autor"/>
        </w:trPr>
        <w:tc>
          <w:tcPr>
            <w:tcW w:w="1101" w:type="dxa"/>
            <w:vMerge/>
          </w:tcPr>
          <w:p w14:paraId="559E30D8" w14:textId="77777777" w:rsidR="00875C17" w:rsidRPr="003C471E" w:rsidRDefault="00875C17" w:rsidP="00875C17">
            <w:pPr>
              <w:rPr>
                <w:ins w:id="325" w:author="Autor"/>
                <w:rFonts w:ascii="Verdana" w:hAnsi="Verdana"/>
                <w:sz w:val="20"/>
              </w:rPr>
            </w:pPr>
          </w:p>
        </w:tc>
        <w:tc>
          <w:tcPr>
            <w:tcW w:w="2551" w:type="dxa"/>
            <w:shd w:val="clear" w:color="auto" w:fill="C6D9F1" w:themeFill="text2" w:themeFillTint="33"/>
          </w:tcPr>
          <w:p w14:paraId="30C4B8A5" w14:textId="77777777" w:rsidR="00875C17" w:rsidRPr="003C471E" w:rsidRDefault="00875C17" w:rsidP="00875C17">
            <w:pPr>
              <w:pStyle w:val="TableParagraph"/>
              <w:spacing w:before="125"/>
              <w:rPr>
                <w:ins w:id="326" w:author="Autor"/>
                <w:rFonts w:ascii="Verdana" w:eastAsia="Helvetica" w:hAnsi="Verdana" w:cstheme="minorHAnsi"/>
                <w:color w:val="404040" w:themeColor="text1" w:themeTint="BF"/>
                <w:sz w:val="20"/>
                <w:lang w:val="sk-SK"/>
              </w:rPr>
            </w:pPr>
            <w:ins w:id="327" w:author="Autor">
              <w:r w:rsidRPr="003C471E">
                <w:rPr>
                  <w:rFonts w:ascii="Verdana" w:hAnsi="Verdana"/>
                  <w:b/>
                  <w:sz w:val="20"/>
                  <w:lang w:val="sk-SK"/>
                </w:rPr>
                <w:t>Typ kritéria</w:t>
              </w:r>
            </w:ins>
          </w:p>
        </w:tc>
        <w:tc>
          <w:tcPr>
            <w:tcW w:w="10492" w:type="dxa"/>
            <w:shd w:val="clear" w:color="auto" w:fill="C6D9F1" w:themeFill="text2" w:themeFillTint="33"/>
          </w:tcPr>
          <w:p w14:paraId="05EC542F" w14:textId="77777777" w:rsidR="00875C17" w:rsidRPr="003C471E" w:rsidRDefault="00875C17" w:rsidP="00875C17">
            <w:pPr>
              <w:pStyle w:val="TableParagraph"/>
              <w:spacing w:before="125"/>
              <w:rPr>
                <w:ins w:id="328" w:author="Autor"/>
                <w:rFonts w:ascii="Verdana" w:eastAsia="Helvetica" w:hAnsi="Verdana" w:cstheme="minorHAnsi"/>
                <w:color w:val="404040" w:themeColor="text1" w:themeTint="BF"/>
                <w:sz w:val="20"/>
                <w:lang w:val="sk-SK"/>
              </w:rPr>
            </w:pPr>
            <w:ins w:id="329" w:author="Autor">
              <w:r w:rsidRPr="003C471E">
                <w:rPr>
                  <w:rFonts w:ascii="Verdana" w:hAnsi="Verdana"/>
                  <w:b/>
                  <w:sz w:val="20"/>
                  <w:lang w:val="sk-SK"/>
                </w:rPr>
                <w:t>Spôsob aplikácie hodnotiaceho kritéria</w:t>
              </w:r>
            </w:ins>
          </w:p>
        </w:tc>
      </w:tr>
      <w:tr w:rsidR="00875C17" w:rsidRPr="003C471E" w14:paraId="58EA4AA1" w14:textId="77777777" w:rsidTr="00875C17">
        <w:trPr>
          <w:ins w:id="330" w:author="Autor"/>
        </w:trPr>
        <w:tc>
          <w:tcPr>
            <w:tcW w:w="1101" w:type="dxa"/>
            <w:vMerge/>
          </w:tcPr>
          <w:p w14:paraId="299B8959" w14:textId="77777777" w:rsidR="00875C17" w:rsidRPr="003C471E" w:rsidRDefault="00875C17" w:rsidP="00875C17">
            <w:pPr>
              <w:rPr>
                <w:ins w:id="331" w:author="Autor"/>
                <w:rFonts w:ascii="Verdana" w:hAnsi="Verdana"/>
                <w:sz w:val="20"/>
              </w:rPr>
            </w:pPr>
          </w:p>
        </w:tc>
        <w:tc>
          <w:tcPr>
            <w:tcW w:w="2551" w:type="dxa"/>
          </w:tcPr>
          <w:p w14:paraId="4EF0E6A2" w14:textId="77777777" w:rsidR="00875C17" w:rsidRPr="003C471E" w:rsidRDefault="00875C17" w:rsidP="00875C17">
            <w:pPr>
              <w:pStyle w:val="TableParagraph"/>
              <w:spacing w:before="125"/>
              <w:rPr>
                <w:ins w:id="332" w:author="Autor"/>
                <w:rFonts w:ascii="Verdana" w:eastAsia="Helvetica" w:hAnsi="Verdana" w:cstheme="minorHAnsi"/>
                <w:color w:val="404040" w:themeColor="text1" w:themeTint="BF"/>
                <w:sz w:val="20"/>
                <w:lang w:val="sk-SK"/>
              </w:rPr>
            </w:pPr>
            <w:ins w:id="333" w:author="Autor">
              <w:r w:rsidRPr="003C471E">
                <w:rPr>
                  <w:rFonts w:ascii="Verdana" w:eastAsia="Helvetica" w:hAnsi="Verdana" w:cstheme="minorHAnsi"/>
                  <w:color w:val="404040" w:themeColor="text1" w:themeTint="BF"/>
                  <w:sz w:val="20"/>
                  <w:lang w:val="sk-SK"/>
                </w:rPr>
                <w:t xml:space="preserve">Vylučujúce kritérium </w:t>
              </w:r>
            </w:ins>
          </w:p>
          <w:p w14:paraId="0ACCC3C0" w14:textId="77777777" w:rsidR="00875C17" w:rsidRPr="003C471E" w:rsidRDefault="00875C17" w:rsidP="00875C17">
            <w:pPr>
              <w:pStyle w:val="TableParagraph"/>
              <w:spacing w:before="125"/>
              <w:rPr>
                <w:ins w:id="334" w:author="Autor"/>
                <w:rFonts w:ascii="Verdana" w:eastAsia="Helvetica" w:hAnsi="Verdana" w:cstheme="minorHAnsi"/>
                <w:b/>
                <w:color w:val="auto"/>
                <w:sz w:val="20"/>
                <w:lang w:val="sk-SK"/>
              </w:rPr>
            </w:pPr>
            <w:ins w:id="335" w:author="Autor">
              <w:r w:rsidRPr="003C471E">
                <w:rPr>
                  <w:rFonts w:ascii="Verdana" w:eastAsia="Helvetica" w:hAnsi="Verdana" w:cstheme="minorHAnsi"/>
                  <w:b/>
                  <w:color w:val="auto"/>
                  <w:sz w:val="20"/>
                  <w:lang w:val="sk-SK"/>
                </w:rPr>
                <w:t xml:space="preserve">Áno – nie </w:t>
              </w:r>
            </w:ins>
          </w:p>
          <w:p w14:paraId="6C7E49A1" w14:textId="77777777" w:rsidR="00875C17" w:rsidRPr="003C471E" w:rsidRDefault="00875C17" w:rsidP="00875C17">
            <w:pPr>
              <w:pStyle w:val="TableParagraph"/>
              <w:spacing w:before="125"/>
              <w:rPr>
                <w:ins w:id="336" w:author="Autor"/>
                <w:rFonts w:ascii="Verdana" w:eastAsia="Helvetica" w:hAnsi="Verdana" w:cstheme="minorHAnsi"/>
                <w:color w:val="404040" w:themeColor="text1" w:themeTint="BF"/>
                <w:sz w:val="20"/>
                <w:lang w:val="sk-SK"/>
              </w:rPr>
            </w:pPr>
          </w:p>
        </w:tc>
        <w:tc>
          <w:tcPr>
            <w:tcW w:w="10492" w:type="dxa"/>
          </w:tcPr>
          <w:p w14:paraId="43DB9E1F" w14:textId="77777777" w:rsidR="00875C17" w:rsidRPr="003C471E" w:rsidRDefault="00875C17" w:rsidP="00875C17">
            <w:pPr>
              <w:pStyle w:val="TableParagraph"/>
              <w:spacing w:before="125"/>
              <w:rPr>
                <w:ins w:id="337" w:author="Autor"/>
                <w:rFonts w:ascii="Verdana" w:hAnsi="Verdana" w:cstheme="minorHAnsi"/>
                <w:color w:val="404040" w:themeColor="text1" w:themeTint="BF"/>
                <w:sz w:val="20"/>
                <w:lang w:val="sk-SK"/>
              </w:rPr>
            </w:pPr>
            <w:ins w:id="338" w:author="Auto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ins>
          </w:p>
          <w:p w14:paraId="5B4DF62F" w14:textId="77777777" w:rsidR="00875C17" w:rsidRPr="003C471E" w:rsidRDefault="00875C17" w:rsidP="00875C17">
            <w:pPr>
              <w:pStyle w:val="TableParagraph"/>
              <w:spacing w:before="125"/>
              <w:rPr>
                <w:ins w:id="339" w:author="Autor"/>
                <w:rFonts w:ascii="Verdana" w:eastAsia="Helvetica" w:hAnsi="Verdana" w:cstheme="minorHAnsi"/>
                <w:color w:val="404040" w:themeColor="text1" w:themeTint="BF"/>
                <w:sz w:val="20"/>
                <w:lang w:val="sk-SK"/>
              </w:rPr>
            </w:pPr>
            <w:ins w:id="340" w:author="Auto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ins>
          </w:p>
        </w:tc>
      </w:tr>
      <w:tr w:rsidR="00875C17" w:rsidRPr="003C471E" w14:paraId="09999F0F" w14:textId="77777777" w:rsidTr="00875C17">
        <w:trPr>
          <w:ins w:id="341" w:author="Autor"/>
        </w:trPr>
        <w:tc>
          <w:tcPr>
            <w:tcW w:w="1101" w:type="dxa"/>
            <w:vMerge/>
          </w:tcPr>
          <w:p w14:paraId="2F3DEF5C" w14:textId="77777777" w:rsidR="00875C17" w:rsidRPr="003C471E" w:rsidRDefault="00875C17" w:rsidP="00875C17">
            <w:pPr>
              <w:rPr>
                <w:ins w:id="342" w:author="Autor"/>
                <w:rFonts w:ascii="Verdana" w:hAnsi="Verdana"/>
                <w:sz w:val="20"/>
              </w:rPr>
            </w:pPr>
          </w:p>
        </w:tc>
        <w:tc>
          <w:tcPr>
            <w:tcW w:w="13043" w:type="dxa"/>
            <w:gridSpan w:val="2"/>
            <w:shd w:val="clear" w:color="auto" w:fill="C6D9F1" w:themeFill="text2" w:themeFillTint="33"/>
          </w:tcPr>
          <w:p w14:paraId="76147356" w14:textId="77777777" w:rsidR="00875C17" w:rsidRPr="003C471E" w:rsidRDefault="00875C17" w:rsidP="00875C17">
            <w:pPr>
              <w:pStyle w:val="TableParagraph"/>
              <w:spacing w:before="125"/>
              <w:rPr>
                <w:ins w:id="343" w:author="Autor"/>
                <w:rFonts w:ascii="Verdana" w:eastAsia="Helvetica" w:hAnsi="Verdana" w:cstheme="minorHAnsi"/>
                <w:color w:val="404040" w:themeColor="text1" w:themeTint="BF"/>
                <w:sz w:val="20"/>
                <w:lang w:val="sk-SK"/>
              </w:rPr>
            </w:pPr>
            <w:ins w:id="344" w:author="Autor">
              <w:r w:rsidRPr="003C471E">
                <w:rPr>
                  <w:rFonts w:ascii="Verdana" w:hAnsi="Verdana"/>
                  <w:b/>
                  <w:sz w:val="20"/>
                  <w:lang w:val="sk-SK"/>
                </w:rPr>
                <w:t>Spôsob vyhodnotenia kritéria</w:t>
              </w:r>
            </w:ins>
          </w:p>
        </w:tc>
      </w:tr>
      <w:tr w:rsidR="00875C17" w:rsidRPr="003C471E" w14:paraId="60436AE5" w14:textId="77777777" w:rsidTr="00875C17">
        <w:trPr>
          <w:ins w:id="345" w:author="Autor"/>
        </w:trPr>
        <w:tc>
          <w:tcPr>
            <w:tcW w:w="1101" w:type="dxa"/>
            <w:vMerge/>
          </w:tcPr>
          <w:p w14:paraId="6577BCD1" w14:textId="77777777" w:rsidR="00875C17" w:rsidRPr="003C471E" w:rsidRDefault="00875C17" w:rsidP="00875C17">
            <w:pPr>
              <w:rPr>
                <w:ins w:id="346" w:author="Autor"/>
                <w:rFonts w:ascii="Verdana" w:hAnsi="Verdana"/>
                <w:sz w:val="20"/>
              </w:rPr>
            </w:pPr>
          </w:p>
        </w:tc>
        <w:tc>
          <w:tcPr>
            <w:tcW w:w="13043" w:type="dxa"/>
            <w:gridSpan w:val="2"/>
          </w:tcPr>
          <w:p w14:paraId="3D938ADF" w14:textId="77777777" w:rsidR="00875C17" w:rsidRPr="003C471E" w:rsidRDefault="00875C17" w:rsidP="00875C17">
            <w:pPr>
              <w:pStyle w:val="Predvolen"/>
              <w:ind w:right="-2"/>
              <w:rPr>
                <w:ins w:id="347" w:author="Autor"/>
                <w:rFonts w:ascii="Verdana" w:eastAsia="Helvetica Neue Light" w:hAnsi="Verdana" w:cstheme="minorHAnsi"/>
                <w:color w:val="auto"/>
                <w:sz w:val="20"/>
                <w:lang w:val="sk-SK"/>
              </w:rPr>
            </w:pPr>
            <w:ins w:id="348" w:author="Auto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 Popis projektu, 8. Popis cieľovej skupiny, 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10.2. Prehľad merateľných ukazovateľov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0C677622" w14:textId="77777777" w:rsidTr="00875C17">
        <w:trPr>
          <w:ins w:id="349" w:author="Autor"/>
        </w:trPr>
        <w:tc>
          <w:tcPr>
            <w:tcW w:w="1101" w:type="dxa"/>
            <w:vMerge/>
          </w:tcPr>
          <w:p w14:paraId="1568C3E3" w14:textId="77777777" w:rsidR="00875C17" w:rsidRPr="003C471E" w:rsidRDefault="00875C17" w:rsidP="00875C17">
            <w:pPr>
              <w:rPr>
                <w:ins w:id="350" w:author="Autor"/>
                <w:rFonts w:ascii="Verdana" w:hAnsi="Verdana"/>
                <w:sz w:val="20"/>
              </w:rPr>
            </w:pPr>
          </w:p>
        </w:tc>
        <w:tc>
          <w:tcPr>
            <w:tcW w:w="13043" w:type="dxa"/>
            <w:gridSpan w:val="2"/>
          </w:tcPr>
          <w:p w14:paraId="6F2F9622" w14:textId="77777777" w:rsidR="00875C17" w:rsidRPr="003C471E" w:rsidRDefault="00875C17" w:rsidP="00875C17">
            <w:pPr>
              <w:pStyle w:val="Predvolen"/>
              <w:spacing w:before="125"/>
              <w:ind w:right="-2"/>
              <w:jc w:val="both"/>
              <w:rPr>
                <w:ins w:id="351" w:author="Autor"/>
                <w:rFonts w:ascii="Verdana" w:hAnsi="Verdana" w:cstheme="minorHAnsi"/>
                <w:color w:val="auto"/>
                <w:sz w:val="20"/>
                <w:lang w:val="sk-SK"/>
              </w:rPr>
            </w:pPr>
            <w:ins w:id="352" w:author="Autor">
              <w:r w:rsidRPr="003C471E">
                <w:rPr>
                  <w:rFonts w:ascii="Verdana" w:hAnsi="Verdana" w:cstheme="minorHAnsi"/>
                  <w:color w:val="auto"/>
                  <w:sz w:val="20"/>
                  <w:lang w:val="sk-SK"/>
                </w:rPr>
                <w:t>Hodnotiteľ posudzuje najmä plnenie nasledovných oblastí:</w:t>
              </w:r>
            </w:ins>
          </w:p>
          <w:p w14:paraId="0F9F78D0"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353" w:author="Autor"/>
                <w:rFonts w:ascii="Verdana" w:hAnsi="Verdana" w:cstheme="minorHAnsi"/>
                <w:b/>
                <w:color w:val="auto"/>
                <w:sz w:val="20"/>
                <w:lang w:val="sk-SK"/>
              </w:rPr>
            </w:pPr>
            <w:ins w:id="354" w:author="Autor">
              <w:r w:rsidRPr="003C471E">
                <w:rPr>
                  <w:rFonts w:ascii="Verdana" w:hAnsi="Verdana" w:cstheme="minorHAnsi"/>
                  <w:b/>
                  <w:color w:val="auto"/>
                  <w:sz w:val="20"/>
                  <w:lang w:val="sk-SK"/>
                </w:rPr>
                <w:t>navrhované aktivity sú dostatočne odôvodnené a vychádzajú z definovaných potrieb žiadateľa, resp. cieľových skupín,</w:t>
              </w:r>
            </w:ins>
          </w:p>
          <w:p w14:paraId="73EA6ABF"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355" w:author="Autor"/>
                <w:rFonts w:ascii="Verdana" w:hAnsi="Verdana" w:cstheme="minorHAnsi"/>
                <w:b/>
                <w:color w:val="auto"/>
                <w:sz w:val="20"/>
                <w:lang w:val="sk-SK"/>
              </w:rPr>
            </w:pPr>
            <w:ins w:id="356" w:author="Autor">
              <w:r w:rsidRPr="003C471E">
                <w:rPr>
                  <w:rFonts w:ascii="Verdana" w:hAnsi="Verdana" w:cstheme="minorHAnsi"/>
                  <w:b/>
                  <w:color w:val="auto"/>
                  <w:sz w:val="20"/>
                  <w:lang w:val="sk-SK"/>
                </w:rPr>
                <w:t>všetky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ins>
          </w:p>
          <w:p w14:paraId="030E2185"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357" w:author="Autor"/>
                <w:rFonts w:ascii="Verdana" w:hAnsi="Verdana" w:cstheme="minorHAnsi"/>
                <w:b/>
                <w:color w:val="auto"/>
                <w:sz w:val="20"/>
                <w:lang w:val="sk-SK"/>
              </w:rPr>
            </w:pPr>
            <w:ins w:id="358" w:author="Autor">
              <w:r w:rsidRPr="003C471E">
                <w:rPr>
                  <w:rFonts w:ascii="Verdana" w:hAnsi="Verdana" w:cstheme="minorHAnsi"/>
                  <w:b/>
                  <w:color w:val="auto"/>
                  <w:sz w:val="20"/>
                  <w:lang w:val="sk-SK"/>
                </w:rPr>
                <w:lastRenderedPageBreak/>
                <w:t xml:space="preserve">ciele projektu sú realisticky </w:t>
              </w:r>
              <w:proofErr w:type="spellStart"/>
              <w:r w:rsidRPr="003C471E">
                <w:rPr>
                  <w:rFonts w:ascii="Verdana" w:hAnsi="Verdana" w:cstheme="minorHAnsi"/>
                  <w:b/>
                  <w:color w:val="auto"/>
                  <w:sz w:val="20"/>
                  <w:lang w:val="sk-SK"/>
                </w:rPr>
                <w:t>postavené</w:t>
              </w:r>
              <w:proofErr w:type="spellEnd"/>
              <w:r w:rsidRPr="003C471E">
                <w:rPr>
                  <w:rFonts w:ascii="Verdana" w:hAnsi="Verdana" w:cstheme="minorHAnsi"/>
                  <w:b/>
                  <w:color w:val="auto"/>
                  <w:sz w:val="20"/>
                  <w:lang w:val="sk-SK"/>
                </w:rPr>
                <w:t xml:space="preserve"> vzhľadom na aktivity projektu (cieľ projektu nie je podhodnotený, ani príliš ambiciózny vzhľadom na navrhované aktivity),</w:t>
              </w:r>
            </w:ins>
          </w:p>
          <w:p w14:paraId="50288FCE"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359" w:author="Autor"/>
                <w:rFonts w:ascii="Verdana" w:hAnsi="Verdana" w:cstheme="minorHAnsi"/>
                <w:b/>
                <w:color w:val="auto"/>
                <w:sz w:val="20"/>
                <w:lang w:val="sk-SK"/>
              </w:rPr>
            </w:pPr>
            <w:ins w:id="360" w:author="Autor">
              <w:r w:rsidRPr="003C471E">
                <w:rPr>
                  <w:rFonts w:ascii="Verdana" w:hAnsi="Verdana" w:cstheme="minorHAnsi"/>
                  <w:b/>
                  <w:color w:val="auto"/>
                  <w:sz w:val="20"/>
                  <w:lang w:val="sk-SK"/>
                </w:rPr>
                <w:t xml:space="preserve">každá z aktivít prispieva k napĺňaniu aspoň jedného merateľného ukazovateľa, </w:t>
              </w:r>
            </w:ins>
          </w:p>
          <w:p w14:paraId="3F21BD49"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361" w:author="Autor"/>
                <w:rFonts w:ascii="Verdana" w:hAnsi="Verdana" w:cstheme="minorHAnsi"/>
                <w:b/>
                <w:color w:val="auto"/>
                <w:sz w:val="20"/>
                <w:lang w:val="sk-SK"/>
              </w:rPr>
            </w:pPr>
            <w:ins w:id="362" w:author="Autor">
              <w:r w:rsidRPr="003C471E">
                <w:rPr>
                  <w:rFonts w:ascii="Verdana" w:hAnsi="Verdana" w:cstheme="minorHAnsi"/>
                  <w:b/>
                  <w:color w:val="auto"/>
                  <w:sz w:val="20"/>
                  <w:lang w:val="sk-SK"/>
                </w:rPr>
                <w:t>merateľné ukazovatele v plnej miere zachytávajú výsledky aktivít projektu a podstatu cieľa projektu.</w:t>
              </w:r>
            </w:ins>
          </w:p>
        </w:tc>
      </w:tr>
      <w:tr w:rsidR="00875C17" w:rsidRPr="003C471E" w14:paraId="452DF40D" w14:textId="77777777" w:rsidTr="00875C17">
        <w:trPr>
          <w:ins w:id="363" w:author="Autor"/>
        </w:trPr>
        <w:tc>
          <w:tcPr>
            <w:tcW w:w="1101" w:type="dxa"/>
            <w:vMerge/>
          </w:tcPr>
          <w:p w14:paraId="782BBD4E" w14:textId="77777777" w:rsidR="00875C17" w:rsidRPr="003C471E" w:rsidRDefault="00875C17" w:rsidP="00875C17">
            <w:pPr>
              <w:rPr>
                <w:ins w:id="364" w:author="Autor"/>
                <w:rFonts w:ascii="Verdana" w:hAnsi="Verdana"/>
                <w:sz w:val="20"/>
              </w:rPr>
            </w:pPr>
          </w:p>
        </w:tc>
        <w:tc>
          <w:tcPr>
            <w:tcW w:w="13043" w:type="dxa"/>
            <w:gridSpan w:val="2"/>
          </w:tcPr>
          <w:p w14:paraId="410A5A10" w14:textId="77777777" w:rsidR="00875C17" w:rsidRPr="003C471E" w:rsidRDefault="00875C17" w:rsidP="00875C17">
            <w:pPr>
              <w:pStyle w:val="TableParagraph"/>
              <w:spacing w:before="125"/>
              <w:jc w:val="both"/>
              <w:rPr>
                <w:ins w:id="365" w:author="Autor"/>
                <w:rFonts w:ascii="Verdana" w:eastAsia="Helvetica" w:hAnsi="Verdana" w:cstheme="minorHAnsi"/>
                <w:color w:val="404040" w:themeColor="text1" w:themeTint="BF"/>
                <w:sz w:val="20"/>
                <w:lang w:val="sk-SK"/>
              </w:rPr>
            </w:pPr>
            <w:ins w:id="366" w:author="Auto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lang w:val="sk-SK"/>
                </w:rPr>
                <w:t>ŽoNFP</w:t>
              </w:r>
              <w:proofErr w:type="spellEnd"/>
              <w:r w:rsidRPr="003C471E">
                <w:rPr>
                  <w:rFonts w:ascii="Verdana" w:eastAsia="Arial Unicode MS"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7F0C7259" w14:textId="77777777" w:rsidTr="00875C17">
        <w:trPr>
          <w:ins w:id="367" w:author="Autor"/>
        </w:trPr>
        <w:tc>
          <w:tcPr>
            <w:tcW w:w="1101" w:type="dxa"/>
            <w:shd w:val="clear" w:color="auto" w:fill="8DB3E2" w:themeFill="text2" w:themeFillTint="66"/>
          </w:tcPr>
          <w:p w14:paraId="0EF86134" w14:textId="77777777" w:rsidR="00875C17" w:rsidRPr="003C471E" w:rsidRDefault="00875C17" w:rsidP="00875C17">
            <w:pPr>
              <w:rPr>
                <w:ins w:id="368" w:author="Autor"/>
                <w:rFonts w:ascii="Verdana" w:hAnsi="Verdana"/>
                <w:sz w:val="20"/>
              </w:rPr>
            </w:pPr>
          </w:p>
        </w:tc>
        <w:tc>
          <w:tcPr>
            <w:tcW w:w="13043" w:type="dxa"/>
            <w:gridSpan w:val="2"/>
            <w:shd w:val="clear" w:color="auto" w:fill="8DB3E2" w:themeFill="text2" w:themeFillTint="66"/>
          </w:tcPr>
          <w:p w14:paraId="69B5D07E" w14:textId="77777777" w:rsidR="00875C17" w:rsidRPr="003C471E" w:rsidRDefault="00875C17" w:rsidP="00875C17">
            <w:pPr>
              <w:pStyle w:val="TableParagraph"/>
              <w:spacing w:before="125"/>
              <w:rPr>
                <w:ins w:id="369" w:author="Autor"/>
                <w:rFonts w:ascii="Verdana" w:eastAsia="Helvetica" w:hAnsi="Verdana" w:cstheme="minorHAnsi"/>
                <w:color w:val="404040" w:themeColor="text1" w:themeTint="BF"/>
                <w:sz w:val="20"/>
                <w:lang w:val="sk-SK"/>
              </w:rPr>
            </w:pPr>
            <w:ins w:id="370" w:author="Autor">
              <w:r w:rsidRPr="003C471E">
                <w:rPr>
                  <w:rFonts w:ascii="Verdana" w:eastAsiaTheme="minorHAnsi" w:hAnsi="Verdana" w:cstheme="minorBidi"/>
                  <w:b/>
                  <w:color w:val="auto"/>
                  <w:szCs w:val="24"/>
                  <w:lang w:val="sk-SK"/>
                </w:rPr>
                <w:t>Hodnotiace kritérium:</w:t>
              </w:r>
            </w:ins>
          </w:p>
        </w:tc>
      </w:tr>
      <w:tr w:rsidR="00875C17" w:rsidRPr="003C471E" w14:paraId="4405365E" w14:textId="77777777" w:rsidTr="00875C17">
        <w:trPr>
          <w:ins w:id="371" w:author="Autor"/>
        </w:trPr>
        <w:tc>
          <w:tcPr>
            <w:tcW w:w="1101" w:type="dxa"/>
            <w:shd w:val="clear" w:color="auto" w:fill="8DB3E2" w:themeFill="text2" w:themeFillTint="66"/>
            <w:vAlign w:val="bottom"/>
          </w:tcPr>
          <w:p w14:paraId="1B8BB4D9" w14:textId="77777777" w:rsidR="00875C17" w:rsidRPr="003C471E" w:rsidRDefault="00875C17" w:rsidP="00875C17">
            <w:pPr>
              <w:jc w:val="center"/>
              <w:rPr>
                <w:ins w:id="372" w:author="Autor"/>
                <w:rFonts w:ascii="Verdana" w:hAnsi="Verdana"/>
                <w:b/>
                <w:sz w:val="20"/>
              </w:rPr>
            </w:pPr>
            <w:ins w:id="373" w:author="Autor">
              <w:r w:rsidRPr="003C471E">
                <w:rPr>
                  <w:rFonts w:ascii="Verdana" w:hAnsi="Verdana"/>
                  <w:b/>
                  <w:sz w:val="20"/>
                </w:rPr>
                <w:t>2.2</w:t>
              </w:r>
            </w:ins>
          </w:p>
        </w:tc>
        <w:tc>
          <w:tcPr>
            <w:tcW w:w="13043" w:type="dxa"/>
            <w:gridSpan w:val="2"/>
            <w:shd w:val="clear" w:color="auto" w:fill="8DB3E2" w:themeFill="text2" w:themeFillTint="66"/>
          </w:tcPr>
          <w:p w14:paraId="59A5ADB1" w14:textId="77777777" w:rsidR="00875C17" w:rsidRPr="003C471E" w:rsidRDefault="00875C17" w:rsidP="00875C17">
            <w:pPr>
              <w:pStyle w:val="TableParagraph"/>
              <w:spacing w:before="125"/>
              <w:rPr>
                <w:ins w:id="374" w:author="Autor"/>
                <w:rFonts w:ascii="Verdana" w:eastAsia="Helvetica" w:hAnsi="Verdana" w:cstheme="minorHAnsi"/>
                <w:color w:val="404040" w:themeColor="text1" w:themeTint="BF"/>
                <w:sz w:val="20"/>
                <w:lang w:val="sk-SK"/>
              </w:rPr>
            </w:pPr>
            <w:ins w:id="375" w:author="Autor">
              <w:r w:rsidRPr="003C471E">
                <w:rPr>
                  <w:rFonts w:ascii="Verdana" w:eastAsiaTheme="minorHAnsi" w:hAnsi="Verdana" w:cstheme="minorBidi"/>
                  <w:b/>
                  <w:color w:val="auto"/>
                  <w:szCs w:val="24"/>
                  <w:lang w:val="sk-SK"/>
                </w:rPr>
                <w:t>Posúdenie vhodnosti navrhovaných aktivít z vecného a časového hľadiska</w:t>
              </w:r>
            </w:ins>
          </w:p>
        </w:tc>
      </w:tr>
      <w:tr w:rsidR="00875C17" w:rsidRPr="003C471E" w14:paraId="0D8FE1CE" w14:textId="77777777" w:rsidTr="00875C17">
        <w:trPr>
          <w:ins w:id="376" w:author="Autor"/>
        </w:trPr>
        <w:tc>
          <w:tcPr>
            <w:tcW w:w="1101" w:type="dxa"/>
            <w:vMerge w:val="restart"/>
          </w:tcPr>
          <w:p w14:paraId="1703908A" w14:textId="77777777" w:rsidR="00875C17" w:rsidRPr="003C471E" w:rsidRDefault="00875C17" w:rsidP="00875C17">
            <w:pPr>
              <w:rPr>
                <w:ins w:id="377" w:author="Autor"/>
                <w:rFonts w:ascii="Verdana" w:hAnsi="Verdana"/>
                <w:sz w:val="20"/>
              </w:rPr>
            </w:pPr>
          </w:p>
        </w:tc>
        <w:tc>
          <w:tcPr>
            <w:tcW w:w="13043" w:type="dxa"/>
            <w:gridSpan w:val="2"/>
            <w:shd w:val="clear" w:color="auto" w:fill="C6D9F1" w:themeFill="text2" w:themeFillTint="33"/>
          </w:tcPr>
          <w:p w14:paraId="7ECCB02E" w14:textId="77777777" w:rsidR="00875C17" w:rsidRPr="003C471E" w:rsidRDefault="00875C17" w:rsidP="00875C17">
            <w:pPr>
              <w:pStyle w:val="TableParagraph"/>
              <w:spacing w:before="125"/>
              <w:rPr>
                <w:ins w:id="378" w:author="Autor"/>
                <w:rFonts w:ascii="Verdana" w:eastAsia="Helvetica" w:hAnsi="Verdana" w:cstheme="minorHAnsi"/>
                <w:color w:val="404040" w:themeColor="text1" w:themeTint="BF"/>
                <w:sz w:val="20"/>
                <w:lang w:val="sk-SK"/>
              </w:rPr>
            </w:pPr>
            <w:ins w:id="379" w:author="Autor">
              <w:r w:rsidRPr="003C471E">
                <w:rPr>
                  <w:rFonts w:ascii="Verdana" w:hAnsi="Verdana"/>
                  <w:b/>
                  <w:sz w:val="20"/>
                  <w:lang w:val="sk-SK"/>
                </w:rPr>
                <w:t>Predmet hodnotenia</w:t>
              </w:r>
            </w:ins>
          </w:p>
        </w:tc>
      </w:tr>
      <w:tr w:rsidR="00875C17" w:rsidRPr="003C471E" w14:paraId="12BD80F1" w14:textId="77777777" w:rsidTr="00875C17">
        <w:trPr>
          <w:ins w:id="380" w:author="Autor"/>
        </w:trPr>
        <w:tc>
          <w:tcPr>
            <w:tcW w:w="1101" w:type="dxa"/>
            <w:vMerge/>
          </w:tcPr>
          <w:p w14:paraId="63D65082" w14:textId="77777777" w:rsidR="00875C17" w:rsidRPr="003C471E" w:rsidRDefault="00875C17" w:rsidP="00875C17">
            <w:pPr>
              <w:rPr>
                <w:ins w:id="381" w:author="Autor"/>
                <w:rFonts w:ascii="Verdana" w:hAnsi="Verdana"/>
                <w:sz w:val="20"/>
              </w:rPr>
            </w:pPr>
          </w:p>
        </w:tc>
        <w:tc>
          <w:tcPr>
            <w:tcW w:w="13043" w:type="dxa"/>
            <w:gridSpan w:val="2"/>
          </w:tcPr>
          <w:p w14:paraId="2FDB7FAB" w14:textId="77777777" w:rsidR="00875C17" w:rsidRPr="003C471E" w:rsidRDefault="00875C17" w:rsidP="00875C17">
            <w:pPr>
              <w:pStyle w:val="TableParagraph"/>
              <w:spacing w:before="125"/>
              <w:rPr>
                <w:ins w:id="382" w:author="Autor"/>
                <w:rFonts w:ascii="Verdana" w:eastAsia="Helvetica" w:hAnsi="Verdana" w:cstheme="minorHAnsi"/>
                <w:color w:val="404040" w:themeColor="text1" w:themeTint="BF"/>
                <w:sz w:val="20"/>
                <w:lang w:val="sk-SK"/>
              </w:rPr>
            </w:pPr>
            <w:ins w:id="383" w:author="Auto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ins>
          </w:p>
        </w:tc>
      </w:tr>
      <w:tr w:rsidR="00875C17" w:rsidRPr="003C471E" w14:paraId="320DC988" w14:textId="77777777" w:rsidTr="00875C17">
        <w:trPr>
          <w:ins w:id="384" w:author="Autor"/>
        </w:trPr>
        <w:tc>
          <w:tcPr>
            <w:tcW w:w="1101" w:type="dxa"/>
            <w:vMerge/>
          </w:tcPr>
          <w:p w14:paraId="0B084B69" w14:textId="77777777" w:rsidR="00875C17" w:rsidRPr="003C471E" w:rsidRDefault="00875C17" w:rsidP="00875C17">
            <w:pPr>
              <w:rPr>
                <w:ins w:id="385" w:author="Autor"/>
                <w:rFonts w:ascii="Verdana" w:hAnsi="Verdana"/>
                <w:sz w:val="20"/>
              </w:rPr>
            </w:pPr>
          </w:p>
        </w:tc>
        <w:tc>
          <w:tcPr>
            <w:tcW w:w="2551" w:type="dxa"/>
            <w:shd w:val="clear" w:color="auto" w:fill="C6D9F1" w:themeFill="text2" w:themeFillTint="33"/>
          </w:tcPr>
          <w:p w14:paraId="5841B4EA" w14:textId="77777777" w:rsidR="00875C17" w:rsidRPr="003C471E" w:rsidRDefault="00875C17" w:rsidP="00875C17">
            <w:pPr>
              <w:pStyle w:val="TableParagraph"/>
              <w:spacing w:before="125"/>
              <w:rPr>
                <w:ins w:id="386" w:author="Autor"/>
                <w:rFonts w:ascii="Verdana" w:eastAsia="Helvetica" w:hAnsi="Verdana" w:cstheme="minorHAnsi"/>
                <w:color w:val="404040" w:themeColor="text1" w:themeTint="BF"/>
                <w:sz w:val="20"/>
                <w:lang w:val="sk-SK"/>
              </w:rPr>
            </w:pPr>
            <w:ins w:id="387" w:author="Autor">
              <w:r w:rsidRPr="003C471E">
                <w:rPr>
                  <w:rFonts w:ascii="Verdana" w:hAnsi="Verdana"/>
                  <w:b/>
                  <w:sz w:val="20"/>
                  <w:lang w:val="sk-SK"/>
                </w:rPr>
                <w:t>Typ kritéria</w:t>
              </w:r>
            </w:ins>
          </w:p>
        </w:tc>
        <w:tc>
          <w:tcPr>
            <w:tcW w:w="10492" w:type="dxa"/>
            <w:shd w:val="clear" w:color="auto" w:fill="C6D9F1" w:themeFill="text2" w:themeFillTint="33"/>
          </w:tcPr>
          <w:p w14:paraId="6BC65091" w14:textId="77777777" w:rsidR="00875C17" w:rsidRPr="003C471E" w:rsidRDefault="00875C17" w:rsidP="00875C17">
            <w:pPr>
              <w:pStyle w:val="TableParagraph"/>
              <w:spacing w:before="125"/>
              <w:rPr>
                <w:ins w:id="388" w:author="Autor"/>
                <w:rFonts w:ascii="Verdana" w:eastAsia="Helvetica" w:hAnsi="Verdana" w:cstheme="minorHAnsi"/>
                <w:color w:val="404040" w:themeColor="text1" w:themeTint="BF"/>
                <w:sz w:val="20"/>
                <w:lang w:val="sk-SK"/>
              </w:rPr>
            </w:pPr>
            <w:ins w:id="389" w:author="Autor">
              <w:r w:rsidRPr="003C471E">
                <w:rPr>
                  <w:rFonts w:ascii="Verdana" w:hAnsi="Verdana"/>
                  <w:b/>
                  <w:sz w:val="20"/>
                  <w:lang w:val="sk-SK"/>
                </w:rPr>
                <w:t>Spôsob aplikácie hodnotiaceho kritéria</w:t>
              </w:r>
            </w:ins>
          </w:p>
        </w:tc>
      </w:tr>
      <w:tr w:rsidR="00875C17" w:rsidRPr="003C471E" w14:paraId="642AB845" w14:textId="77777777" w:rsidTr="00875C17">
        <w:trPr>
          <w:ins w:id="390" w:author="Autor"/>
        </w:trPr>
        <w:tc>
          <w:tcPr>
            <w:tcW w:w="1101" w:type="dxa"/>
            <w:vMerge/>
          </w:tcPr>
          <w:p w14:paraId="55F92DD0" w14:textId="77777777" w:rsidR="00875C17" w:rsidRPr="003C471E" w:rsidRDefault="00875C17" w:rsidP="00875C17">
            <w:pPr>
              <w:rPr>
                <w:ins w:id="391" w:author="Autor"/>
                <w:rFonts w:ascii="Verdana" w:hAnsi="Verdana"/>
                <w:sz w:val="20"/>
              </w:rPr>
            </w:pPr>
          </w:p>
        </w:tc>
        <w:tc>
          <w:tcPr>
            <w:tcW w:w="2551" w:type="dxa"/>
          </w:tcPr>
          <w:p w14:paraId="535F625F" w14:textId="77777777" w:rsidR="00875C17" w:rsidRPr="003C471E" w:rsidRDefault="00875C17" w:rsidP="00875C17">
            <w:pPr>
              <w:pStyle w:val="TableParagraph"/>
              <w:spacing w:before="125"/>
              <w:rPr>
                <w:ins w:id="392" w:author="Autor"/>
                <w:rFonts w:ascii="Verdana" w:eastAsia="Helvetica" w:hAnsi="Verdana" w:cstheme="minorHAnsi"/>
                <w:color w:val="404040" w:themeColor="text1" w:themeTint="BF"/>
                <w:sz w:val="20"/>
                <w:lang w:val="sk-SK"/>
              </w:rPr>
            </w:pPr>
            <w:ins w:id="393" w:author="Autor">
              <w:r w:rsidRPr="003C471E">
                <w:rPr>
                  <w:rFonts w:ascii="Verdana" w:eastAsia="Helvetica" w:hAnsi="Verdana" w:cstheme="minorHAnsi"/>
                  <w:color w:val="404040" w:themeColor="text1" w:themeTint="BF"/>
                  <w:sz w:val="20"/>
                  <w:lang w:val="sk-SK"/>
                </w:rPr>
                <w:t xml:space="preserve">Vylučujúce kritérium </w:t>
              </w:r>
            </w:ins>
          </w:p>
          <w:p w14:paraId="0D4DC03D" w14:textId="77777777" w:rsidR="00875C17" w:rsidRPr="003C471E" w:rsidRDefault="00875C17" w:rsidP="00875C17">
            <w:pPr>
              <w:pStyle w:val="TableParagraph"/>
              <w:spacing w:before="125"/>
              <w:rPr>
                <w:ins w:id="394" w:author="Autor"/>
                <w:rFonts w:ascii="Verdana" w:eastAsia="Helvetica" w:hAnsi="Verdana" w:cstheme="minorHAnsi"/>
                <w:b/>
                <w:color w:val="auto"/>
                <w:sz w:val="20"/>
                <w:lang w:val="sk-SK"/>
              </w:rPr>
            </w:pPr>
            <w:ins w:id="395" w:author="Autor">
              <w:r w:rsidRPr="003C471E">
                <w:rPr>
                  <w:rFonts w:ascii="Verdana" w:eastAsia="Helvetica" w:hAnsi="Verdana" w:cstheme="minorHAnsi"/>
                  <w:b/>
                  <w:color w:val="auto"/>
                  <w:sz w:val="20"/>
                  <w:lang w:val="sk-SK"/>
                </w:rPr>
                <w:t xml:space="preserve">Áno – nie </w:t>
              </w:r>
            </w:ins>
          </w:p>
          <w:p w14:paraId="7AD4A2F2" w14:textId="77777777" w:rsidR="00875C17" w:rsidRPr="003C471E" w:rsidRDefault="00875C17" w:rsidP="00875C17">
            <w:pPr>
              <w:pStyle w:val="TableParagraph"/>
              <w:spacing w:before="125"/>
              <w:rPr>
                <w:ins w:id="396" w:author="Autor"/>
                <w:rFonts w:ascii="Verdana" w:eastAsia="Helvetica" w:hAnsi="Verdana" w:cstheme="minorHAnsi"/>
                <w:color w:val="404040" w:themeColor="text1" w:themeTint="BF"/>
                <w:sz w:val="20"/>
                <w:lang w:val="sk-SK"/>
              </w:rPr>
            </w:pPr>
          </w:p>
        </w:tc>
        <w:tc>
          <w:tcPr>
            <w:tcW w:w="10492" w:type="dxa"/>
          </w:tcPr>
          <w:p w14:paraId="4A7C265C" w14:textId="77777777" w:rsidR="00875C17" w:rsidRPr="003C471E" w:rsidRDefault="00875C17" w:rsidP="00875C17">
            <w:pPr>
              <w:pStyle w:val="TableParagraph"/>
              <w:spacing w:before="125"/>
              <w:rPr>
                <w:ins w:id="397" w:author="Autor"/>
                <w:rFonts w:ascii="Verdana" w:hAnsi="Verdana" w:cstheme="minorHAnsi"/>
                <w:color w:val="404040" w:themeColor="text1" w:themeTint="BF"/>
                <w:sz w:val="20"/>
                <w:lang w:val="sk-SK"/>
              </w:rPr>
            </w:pPr>
            <w:ins w:id="398" w:author="Auto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vykazuje nedostatky, tieto nemajú závažný charakter.</w:t>
              </w:r>
            </w:ins>
          </w:p>
          <w:p w14:paraId="17D8686C" w14:textId="77777777" w:rsidR="00875C17" w:rsidRPr="003C471E" w:rsidRDefault="00875C17" w:rsidP="00875C17">
            <w:pPr>
              <w:pStyle w:val="TableParagraph"/>
              <w:spacing w:before="125"/>
              <w:rPr>
                <w:ins w:id="399" w:author="Autor"/>
                <w:rFonts w:ascii="Verdana" w:eastAsia="Helvetica" w:hAnsi="Verdana" w:cstheme="minorHAnsi"/>
                <w:color w:val="404040" w:themeColor="text1" w:themeTint="BF"/>
                <w:sz w:val="20"/>
                <w:lang w:val="sk-SK"/>
              </w:rPr>
            </w:pPr>
            <w:ins w:id="400" w:author="Auto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ins>
          </w:p>
        </w:tc>
      </w:tr>
      <w:tr w:rsidR="00875C17" w:rsidRPr="003C471E" w14:paraId="315775DB" w14:textId="77777777" w:rsidTr="00875C17">
        <w:trPr>
          <w:ins w:id="401" w:author="Autor"/>
        </w:trPr>
        <w:tc>
          <w:tcPr>
            <w:tcW w:w="1101" w:type="dxa"/>
            <w:vMerge/>
          </w:tcPr>
          <w:p w14:paraId="55EC2261" w14:textId="77777777" w:rsidR="00875C17" w:rsidRPr="003C471E" w:rsidRDefault="00875C17" w:rsidP="00875C17">
            <w:pPr>
              <w:rPr>
                <w:ins w:id="402" w:author="Autor"/>
                <w:rFonts w:ascii="Verdana" w:hAnsi="Verdana"/>
                <w:sz w:val="20"/>
              </w:rPr>
            </w:pPr>
          </w:p>
        </w:tc>
        <w:tc>
          <w:tcPr>
            <w:tcW w:w="13043" w:type="dxa"/>
            <w:gridSpan w:val="2"/>
            <w:shd w:val="clear" w:color="auto" w:fill="C6D9F1" w:themeFill="text2" w:themeFillTint="33"/>
          </w:tcPr>
          <w:p w14:paraId="5EEFD1FB" w14:textId="77777777" w:rsidR="00875C17" w:rsidRPr="003C471E" w:rsidRDefault="00875C17" w:rsidP="00875C17">
            <w:pPr>
              <w:pStyle w:val="TableParagraph"/>
              <w:spacing w:before="125"/>
              <w:rPr>
                <w:ins w:id="403" w:author="Autor"/>
                <w:rFonts w:ascii="Verdana" w:eastAsia="Helvetica" w:hAnsi="Verdana" w:cstheme="minorHAnsi"/>
                <w:color w:val="404040" w:themeColor="text1" w:themeTint="BF"/>
                <w:sz w:val="20"/>
                <w:lang w:val="sk-SK"/>
              </w:rPr>
            </w:pPr>
            <w:ins w:id="404" w:author="Autor">
              <w:r w:rsidRPr="003C471E">
                <w:rPr>
                  <w:rFonts w:ascii="Verdana" w:hAnsi="Verdana"/>
                  <w:b/>
                  <w:sz w:val="20"/>
                  <w:lang w:val="sk-SK"/>
                </w:rPr>
                <w:t>Spôsob vyhodnotenia kritéria</w:t>
              </w:r>
            </w:ins>
          </w:p>
        </w:tc>
      </w:tr>
      <w:tr w:rsidR="00875C17" w:rsidRPr="003C471E" w14:paraId="5CEB6FFA" w14:textId="77777777" w:rsidTr="00875C17">
        <w:trPr>
          <w:ins w:id="405" w:author="Autor"/>
        </w:trPr>
        <w:tc>
          <w:tcPr>
            <w:tcW w:w="1101" w:type="dxa"/>
            <w:vMerge/>
          </w:tcPr>
          <w:p w14:paraId="03512D13" w14:textId="77777777" w:rsidR="00875C17" w:rsidRPr="003C471E" w:rsidRDefault="00875C17" w:rsidP="00875C17">
            <w:pPr>
              <w:rPr>
                <w:ins w:id="406" w:author="Autor"/>
                <w:rFonts w:ascii="Verdana" w:hAnsi="Verdana"/>
                <w:sz w:val="20"/>
              </w:rPr>
            </w:pPr>
          </w:p>
        </w:tc>
        <w:tc>
          <w:tcPr>
            <w:tcW w:w="13043" w:type="dxa"/>
            <w:gridSpan w:val="2"/>
          </w:tcPr>
          <w:p w14:paraId="5C3AF590" w14:textId="77777777" w:rsidR="00875C17" w:rsidRPr="003C471E" w:rsidRDefault="00875C17" w:rsidP="00875C17">
            <w:pPr>
              <w:pStyle w:val="Predvolen"/>
              <w:tabs>
                <w:tab w:val="left" w:pos="9070"/>
              </w:tabs>
              <w:spacing w:before="125"/>
              <w:ind w:right="-2"/>
              <w:rPr>
                <w:ins w:id="407" w:author="Autor"/>
                <w:rFonts w:ascii="Verdana" w:hAnsi="Verdana" w:cstheme="minorHAnsi"/>
                <w:color w:val="auto"/>
                <w:sz w:val="20"/>
                <w:lang w:val="sk-SK"/>
              </w:rPr>
            </w:pPr>
            <w:ins w:id="408" w:author="Auto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7.2 Spôsob realizácie aktivít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realizácie aktivít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469C322D" w14:textId="77777777" w:rsidTr="00875C17">
        <w:trPr>
          <w:ins w:id="409" w:author="Autor"/>
        </w:trPr>
        <w:tc>
          <w:tcPr>
            <w:tcW w:w="1101" w:type="dxa"/>
            <w:vMerge/>
          </w:tcPr>
          <w:p w14:paraId="4F33B26B" w14:textId="77777777" w:rsidR="00875C17" w:rsidRPr="003C471E" w:rsidRDefault="00875C17" w:rsidP="00875C17">
            <w:pPr>
              <w:rPr>
                <w:ins w:id="410" w:author="Autor"/>
                <w:rFonts w:ascii="Verdana" w:hAnsi="Verdana"/>
                <w:sz w:val="20"/>
              </w:rPr>
            </w:pPr>
          </w:p>
        </w:tc>
        <w:tc>
          <w:tcPr>
            <w:tcW w:w="13043" w:type="dxa"/>
            <w:gridSpan w:val="2"/>
          </w:tcPr>
          <w:p w14:paraId="0D50A298" w14:textId="77777777" w:rsidR="00875C17" w:rsidRPr="003C471E" w:rsidRDefault="00875C17" w:rsidP="00875C17">
            <w:pPr>
              <w:pStyle w:val="Predvolen"/>
              <w:tabs>
                <w:tab w:val="left" w:pos="9070"/>
              </w:tabs>
              <w:spacing w:before="125"/>
              <w:ind w:right="-2"/>
              <w:rPr>
                <w:ins w:id="411" w:author="Autor"/>
                <w:rFonts w:ascii="Verdana" w:hAnsi="Verdana" w:cstheme="minorHAnsi"/>
                <w:color w:val="auto"/>
                <w:sz w:val="20"/>
                <w:lang w:val="sk-SK"/>
              </w:rPr>
            </w:pPr>
            <w:ins w:id="412" w:author="Autor">
              <w:r w:rsidRPr="003C471E">
                <w:rPr>
                  <w:rFonts w:ascii="Verdana" w:hAnsi="Verdana" w:cstheme="minorHAnsi"/>
                  <w:color w:val="auto"/>
                  <w:sz w:val="20"/>
                  <w:lang w:val="sk-SK"/>
                </w:rPr>
                <w:t>Hodnotiteľ posudzuje najmä plnenie nasledovných oblastí:</w:t>
              </w:r>
            </w:ins>
          </w:p>
          <w:p w14:paraId="697A4E06"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ins w:id="413" w:author="Autor"/>
                <w:rFonts w:ascii="Verdana" w:hAnsi="Verdana" w:cstheme="minorHAnsi"/>
                <w:b/>
                <w:color w:val="auto"/>
                <w:sz w:val="20"/>
                <w:lang w:val="sk-SK"/>
              </w:rPr>
            </w:pPr>
            <w:ins w:id="414" w:author="Autor">
              <w:r w:rsidRPr="003C471E">
                <w:rPr>
                  <w:rFonts w:ascii="Verdana" w:hAnsi="Verdana" w:cstheme="minorHAnsi"/>
                  <w:b/>
                  <w:color w:val="auto"/>
                  <w:sz w:val="20"/>
                  <w:lang w:val="sk-SK"/>
                </w:rPr>
                <w:lastRenderedPageBreak/>
                <w:t>jednotlivé aktivity projektu na seba vecne a logicky nadväzujú,</w:t>
              </w:r>
            </w:ins>
          </w:p>
          <w:p w14:paraId="14102DD9"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ins w:id="415" w:author="Autor"/>
                <w:rFonts w:ascii="Verdana" w:hAnsi="Verdana" w:cstheme="minorHAnsi"/>
                <w:b/>
                <w:color w:val="auto"/>
                <w:sz w:val="20"/>
                <w:lang w:val="sk-SK"/>
              </w:rPr>
            </w:pPr>
            <w:ins w:id="416" w:author="Autor">
              <w:r w:rsidRPr="003C471E">
                <w:rPr>
                  <w:rFonts w:ascii="Verdana" w:hAnsi="Verdana" w:cstheme="minorHAnsi"/>
                  <w:b/>
                  <w:color w:val="auto"/>
                  <w:sz w:val="20"/>
                  <w:lang w:val="sk-SK"/>
                </w:rPr>
                <w:t>jednotlivé aktivity sú uvedené v správnej časovej nadväznosti,</w:t>
              </w:r>
            </w:ins>
          </w:p>
          <w:p w14:paraId="4BBBA65D"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ins w:id="417" w:author="Autor"/>
                <w:rFonts w:ascii="Verdana" w:hAnsi="Verdana" w:cstheme="minorHAnsi"/>
                <w:b/>
                <w:color w:val="auto"/>
                <w:sz w:val="20"/>
                <w:lang w:val="sk-SK"/>
              </w:rPr>
            </w:pPr>
            <w:ins w:id="418" w:author="Autor">
              <w:r w:rsidRPr="003C471E">
                <w:rPr>
                  <w:rFonts w:ascii="Verdana" w:hAnsi="Verdana" w:cstheme="minorHAnsi"/>
                  <w:b/>
                  <w:color w:val="auto"/>
                  <w:sz w:val="20"/>
                  <w:lang w:val="sk-SK"/>
                </w:rPr>
                <w:t>dĺžky trvania jednotlivých aktivít sú realistické,</w:t>
              </w:r>
            </w:ins>
          </w:p>
          <w:p w14:paraId="78EA1107"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ins w:id="419" w:author="Autor"/>
                <w:rFonts w:ascii="Verdana" w:hAnsi="Verdana" w:cstheme="minorHAnsi"/>
                <w:b/>
                <w:color w:val="auto"/>
                <w:sz w:val="20"/>
                <w:lang w:val="sk-SK"/>
              </w:rPr>
            </w:pPr>
            <w:ins w:id="420" w:author="Auto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ins>
          </w:p>
        </w:tc>
      </w:tr>
      <w:tr w:rsidR="00875C17" w:rsidRPr="003C471E" w14:paraId="6035C3C8" w14:textId="77777777" w:rsidTr="00875C17">
        <w:trPr>
          <w:ins w:id="421" w:author="Autor"/>
        </w:trPr>
        <w:tc>
          <w:tcPr>
            <w:tcW w:w="1101" w:type="dxa"/>
            <w:vMerge/>
          </w:tcPr>
          <w:p w14:paraId="713DD345" w14:textId="77777777" w:rsidR="00875C17" w:rsidRPr="003C471E" w:rsidRDefault="00875C17" w:rsidP="00875C17">
            <w:pPr>
              <w:rPr>
                <w:ins w:id="422" w:author="Autor"/>
                <w:rFonts w:ascii="Verdana" w:hAnsi="Verdana"/>
                <w:sz w:val="20"/>
              </w:rPr>
            </w:pPr>
          </w:p>
        </w:tc>
        <w:tc>
          <w:tcPr>
            <w:tcW w:w="13043" w:type="dxa"/>
            <w:gridSpan w:val="2"/>
          </w:tcPr>
          <w:p w14:paraId="6BDEDF9F" w14:textId="77777777" w:rsidR="00875C17" w:rsidRPr="003C471E" w:rsidRDefault="00875C17" w:rsidP="00875C17">
            <w:pPr>
              <w:pStyle w:val="Predvolen"/>
              <w:tabs>
                <w:tab w:val="left" w:pos="9070"/>
              </w:tabs>
              <w:spacing w:before="125"/>
              <w:ind w:right="-2"/>
              <w:rPr>
                <w:ins w:id="423" w:author="Autor"/>
                <w:rFonts w:ascii="Verdana" w:hAnsi="Verdana" w:cstheme="minorHAnsi"/>
                <w:color w:val="auto"/>
                <w:sz w:val="20"/>
                <w:lang w:val="sk-SK"/>
              </w:rPr>
            </w:pPr>
            <w:ins w:id="424"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2AB69C69" w14:textId="77777777" w:rsidTr="00875C17">
        <w:trPr>
          <w:ins w:id="425" w:author="Autor"/>
        </w:trPr>
        <w:tc>
          <w:tcPr>
            <w:tcW w:w="1101" w:type="dxa"/>
            <w:shd w:val="clear" w:color="auto" w:fill="8DB3E2" w:themeFill="text2" w:themeFillTint="66"/>
          </w:tcPr>
          <w:p w14:paraId="09A4B497" w14:textId="77777777" w:rsidR="00875C17" w:rsidRPr="003C471E" w:rsidRDefault="00875C17" w:rsidP="00875C17">
            <w:pPr>
              <w:rPr>
                <w:ins w:id="426" w:author="Autor"/>
                <w:rFonts w:ascii="Verdana" w:hAnsi="Verdana"/>
                <w:sz w:val="20"/>
              </w:rPr>
            </w:pPr>
          </w:p>
        </w:tc>
        <w:tc>
          <w:tcPr>
            <w:tcW w:w="13043" w:type="dxa"/>
            <w:gridSpan w:val="2"/>
            <w:shd w:val="clear" w:color="auto" w:fill="8DB3E2" w:themeFill="text2" w:themeFillTint="66"/>
          </w:tcPr>
          <w:p w14:paraId="0EB0ABAC" w14:textId="77777777" w:rsidR="00875C17" w:rsidRPr="003C471E" w:rsidRDefault="00875C17" w:rsidP="00875C17">
            <w:pPr>
              <w:pStyle w:val="TableParagraph"/>
              <w:spacing w:before="125"/>
              <w:rPr>
                <w:ins w:id="427" w:author="Autor"/>
                <w:rFonts w:ascii="Verdana" w:eastAsia="Helvetica" w:hAnsi="Verdana" w:cstheme="minorHAnsi"/>
                <w:color w:val="404040" w:themeColor="text1" w:themeTint="BF"/>
                <w:sz w:val="20"/>
                <w:lang w:val="sk-SK"/>
              </w:rPr>
            </w:pPr>
            <w:ins w:id="428" w:author="Autor">
              <w:r w:rsidRPr="003C471E">
                <w:rPr>
                  <w:rFonts w:ascii="Verdana" w:eastAsiaTheme="minorHAnsi" w:hAnsi="Verdana" w:cstheme="minorBidi"/>
                  <w:b/>
                  <w:color w:val="auto"/>
                  <w:szCs w:val="24"/>
                  <w:lang w:val="sk-SK"/>
                </w:rPr>
                <w:t>Hodnotiace kritérium:</w:t>
              </w:r>
            </w:ins>
          </w:p>
        </w:tc>
      </w:tr>
      <w:tr w:rsidR="00875C17" w:rsidRPr="003C471E" w14:paraId="7055FE2F" w14:textId="77777777" w:rsidTr="00875C17">
        <w:trPr>
          <w:ins w:id="429" w:author="Autor"/>
        </w:trPr>
        <w:tc>
          <w:tcPr>
            <w:tcW w:w="1101" w:type="dxa"/>
            <w:shd w:val="clear" w:color="auto" w:fill="8DB3E2" w:themeFill="text2" w:themeFillTint="66"/>
          </w:tcPr>
          <w:p w14:paraId="3A9B2117" w14:textId="77777777" w:rsidR="00875C17" w:rsidRPr="003C471E" w:rsidRDefault="00875C17" w:rsidP="00875C17">
            <w:pPr>
              <w:jc w:val="center"/>
              <w:rPr>
                <w:ins w:id="430" w:author="Autor"/>
                <w:rFonts w:ascii="Verdana" w:hAnsi="Verdana"/>
                <w:b/>
                <w:sz w:val="20"/>
              </w:rPr>
            </w:pPr>
          </w:p>
          <w:p w14:paraId="6C514AFE" w14:textId="77777777" w:rsidR="00875C17" w:rsidRPr="003C471E" w:rsidRDefault="00875C17" w:rsidP="00875C17">
            <w:pPr>
              <w:jc w:val="center"/>
              <w:rPr>
                <w:ins w:id="431" w:author="Autor"/>
                <w:rFonts w:ascii="Verdana" w:hAnsi="Verdana"/>
                <w:b/>
                <w:sz w:val="20"/>
              </w:rPr>
            </w:pPr>
          </w:p>
          <w:p w14:paraId="05B6D1BC" w14:textId="77777777" w:rsidR="00875C17" w:rsidRPr="003C471E" w:rsidRDefault="00875C17" w:rsidP="00875C17">
            <w:pPr>
              <w:jc w:val="center"/>
              <w:rPr>
                <w:ins w:id="432" w:author="Autor"/>
                <w:rFonts w:ascii="Verdana" w:hAnsi="Verdana"/>
                <w:b/>
                <w:sz w:val="20"/>
              </w:rPr>
            </w:pPr>
            <w:ins w:id="433" w:author="Autor">
              <w:r w:rsidRPr="003C471E">
                <w:rPr>
                  <w:rFonts w:ascii="Verdana" w:hAnsi="Verdana"/>
                  <w:b/>
                  <w:sz w:val="20"/>
                </w:rPr>
                <w:t>2.3</w:t>
              </w:r>
            </w:ins>
          </w:p>
        </w:tc>
        <w:tc>
          <w:tcPr>
            <w:tcW w:w="13043" w:type="dxa"/>
            <w:gridSpan w:val="2"/>
            <w:shd w:val="clear" w:color="auto" w:fill="8DB3E2" w:themeFill="text2" w:themeFillTint="66"/>
            <w:vAlign w:val="center"/>
          </w:tcPr>
          <w:p w14:paraId="5198DCA8" w14:textId="77777777" w:rsidR="00875C17" w:rsidRPr="003C471E" w:rsidRDefault="00875C17" w:rsidP="00875C17">
            <w:pPr>
              <w:pStyle w:val="TableParagraph"/>
              <w:spacing w:before="125"/>
              <w:rPr>
                <w:ins w:id="434" w:author="Autor"/>
                <w:rFonts w:ascii="Verdana" w:eastAsia="Helvetica" w:hAnsi="Verdana" w:cstheme="minorHAnsi"/>
                <w:color w:val="404040" w:themeColor="text1" w:themeTint="BF"/>
                <w:sz w:val="20"/>
                <w:lang w:val="sk-SK"/>
              </w:rPr>
            </w:pPr>
            <w:ins w:id="435" w:author="Auto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ins>
          </w:p>
        </w:tc>
      </w:tr>
      <w:tr w:rsidR="00875C17" w:rsidRPr="003C471E" w14:paraId="416C6072" w14:textId="77777777" w:rsidTr="00875C17">
        <w:trPr>
          <w:ins w:id="436" w:author="Autor"/>
        </w:trPr>
        <w:tc>
          <w:tcPr>
            <w:tcW w:w="1101" w:type="dxa"/>
            <w:vMerge w:val="restart"/>
          </w:tcPr>
          <w:p w14:paraId="2E053328" w14:textId="77777777" w:rsidR="00875C17" w:rsidRPr="003C471E" w:rsidRDefault="00875C17" w:rsidP="00875C17">
            <w:pPr>
              <w:rPr>
                <w:ins w:id="437" w:author="Autor"/>
                <w:rFonts w:ascii="Verdana" w:hAnsi="Verdana"/>
                <w:sz w:val="20"/>
              </w:rPr>
            </w:pPr>
          </w:p>
        </w:tc>
        <w:tc>
          <w:tcPr>
            <w:tcW w:w="13043" w:type="dxa"/>
            <w:gridSpan w:val="2"/>
            <w:shd w:val="clear" w:color="auto" w:fill="C6D9F1" w:themeFill="text2" w:themeFillTint="33"/>
          </w:tcPr>
          <w:p w14:paraId="18885688" w14:textId="77777777" w:rsidR="00875C17" w:rsidRPr="003C471E" w:rsidRDefault="00875C17" w:rsidP="00875C17">
            <w:pPr>
              <w:pStyle w:val="TableParagraph"/>
              <w:spacing w:before="125"/>
              <w:rPr>
                <w:ins w:id="438" w:author="Autor"/>
                <w:rFonts w:ascii="Verdana" w:eastAsia="Helvetica" w:hAnsi="Verdana" w:cstheme="minorHAnsi"/>
                <w:color w:val="404040" w:themeColor="text1" w:themeTint="BF"/>
                <w:sz w:val="20"/>
                <w:lang w:val="sk-SK"/>
              </w:rPr>
            </w:pPr>
            <w:ins w:id="439" w:author="Autor">
              <w:r w:rsidRPr="003C471E">
                <w:rPr>
                  <w:rFonts w:ascii="Verdana" w:hAnsi="Verdana"/>
                  <w:b/>
                  <w:sz w:val="20"/>
                  <w:lang w:val="sk-SK"/>
                </w:rPr>
                <w:t>Predmet hodnotenia</w:t>
              </w:r>
            </w:ins>
          </w:p>
        </w:tc>
      </w:tr>
      <w:tr w:rsidR="00875C17" w:rsidRPr="003C471E" w14:paraId="7B461EDD" w14:textId="77777777" w:rsidTr="00875C17">
        <w:trPr>
          <w:ins w:id="440" w:author="Autor"/>
        </w:trPr>
        <w:tc>
          <w:tcPr>
            <w:tcW w:w="1101" w:type="dxa"/>
            <w:vMerge/>
          </w:tcPr>
          <w:p w14:paraId="75BCC25D" w14:textId="77777777" w:rsidR="00875C17" w:rsidRPr="003C471E" w:rsidRDefault="00875C17" w:rsidP="00875C17">
            <w:pPr>
              <w:rPr>
                <w:ins w:id="441" w:author="Autor"/>
                <w:rFonts w:ascii="Verdana" w:hAnsi="Verdana"/>
                <w:sz w:val="20"/>
              </w:rPr>
            </w:pPr>
          </w:p>
        </w:tc>
        <w:tc>
          <w:tcPr>
            <w:tcW w:w="13043" w:type="dxa"/>
            <w:gridSpan w:val="2"/>
          </w:tcPr>
          <w:p w14:paraId="65795887" w14:textId="77777777" w:rsidR="00875C17" w:rsidRPr="003C471E" w:rsidRDefault="00875C17" w:rsidP="00875C17">
            <w:pPr>
              <w:pStyle w:val="TableParagraph"/>
              <w:spacing w:before="125"/>
              <w:rPr>
                <w:ins w:id="442" w:author="Autor"/>
                <w:rFonts w:ascii="Verdana" w:eastAsia="Helvetica" w:hAnsi="Verdana" w:cstheme="minorHAnsi"/>
                <w:color w:val="404040" w:themeColor="text1" w:themeTint="BF"/>
                <w:sz w:val="20"/>
                <w:lang w:val="sk-SK"/>
              </w:rPr>
            </w:pPr>
            <w:ins w:id="443" w:author="Auto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ins>
          </w:p>
        </w:tc>
      </w:tr>
      <w:tr w:rsidR="00875C17" w:rsidRPr="003C471E" w14:paraId="444A7D8C" w14:textId="77777777" w:rsidTr="00875C17">
        <w:trPr>
          <w:ins w:id="444" w:author="Autor"/>
        </w:trPr>
        <w:tc>
          <w:tcPr>
            <w:tcW w:w="1101" w:type="dxa"/>
            <w:vMerge/>
          </w:tcPr>
          <w:p w14:paraId="4C1AECBC" w14:textId="77777777" w:rsidR="00875C17" w:rsidRPr="003C471E" w:rsidRDefault="00875C17" w:rsidP="00875C17">
            <w:pPr>
              <w:rPr>
                <w:ins w:id="445" w:author="Autor"/>
                <w:rFonts w:ascii="Verdana" w:hAnsi="Verdana"/>
                <w:sz w:val="20"/>
              </w:rPr>
            </w:pPr>
          </w:p>
        </w:tc>
        <w:tc>
          <w:tcPr>
            <w:tcW w:w="2551" w:type="dxa"/>
            <w:shd w:val="clear" w:color="auto" w:fill="C6D9F1" w:themeFill="text2" w:themeFillTint="33"/>
          </w:tcPr>
          <w:p w14:paraId="3FF8CA3A" w14:textId="77777777" w:rsidR="00875C17" w:rsidRPr="003C471E" w:rsidRDefault="00875C17" w:rsidP="00875C17">
            <w:pPr>
              <w:pStyle w:val="TableParagraph"/>
              <w:spacing w:before="125"/>
              <w:rPr>
                <w:ins w:id="446" w:author="Autor"/>
                <w:rFonts w:ascii="Verdana" w:eastAsia="Helvetica" w:hAnsi="Verdana" w:cstheme="minorHAnsi"/>
                <w:color w:val="404040" w:themeColor="text1" w:themeTint="BF"/>
                <w:sz w:val="20"/>
                <w:lang w:val="sk-SK"/>
              </w:rPr>
            </w:pPr>
            <w:ins w:id="447" w:author="Autor">
              <w:r w:rsidRPr="003C471E">
                <w:rPr>
                  <w:rFonts w:ascii="Verdana" w:hAnsi="Verdana"/>
                  <w:b/>
                  <w:sz w:val="20"/>
                  <w:lang w:val="sk-SK"/>
                </w:rPr>
                <w:t>Typ kritéria</w:t>
              </w:r>
            </w:ins>
          </w:p>
        </w:tc>
        <w:tc>
          <w:tcPr>
            <w:tcW w:w="10492" w:type="dxa"/>
            <w:shd w:val="clear" w:color="auto" w:fill="C6D9F1" w:themeFill="text2" w:themeFillTint="33"/>
          </w:tcPr>
          <w:p w14:paraId="4672FC6B" w14:textId="77777777" w:rsidR="00875C17" w:rsidRPr="003C471E" w:rsidRDefault="00875C17" w:rsidP="00875C17">
            <w:pPr>
              <w:pStyle w:val="TableParagraph"/>
              <w:spacing w:before="125"/>
              <w:rPr>
                <w:ins w:id="448" w:author="Autor"/>
                <w:rFonts w:ascii="Verdana" w:eastAsia="Helvetica" w:hAnsi="Verdana" w:cstheme="minorHAnsi"/>
                <w:color w:val="404040" w:themeColor="text1" w:themeTint="BF"/>
                <w:sz w:val="20"/>
                <w:lang w:val="sk-SK"/>
              </w:rPr>
            </w:pPr>
            <w:ins w:id="449" w:author="Autor">
              <w:r w:rsidRPr="003C471E">
                <w:rPr>
                  <w:rFonts w:ascii="Verdana" w:hAnsi="Verdana"/>
                  <w:b/>
                  <w:sz w:val="20"/>
                  <w:lang w:val="sk-SK"/>
                </w:rPr>
                <w:t>Spôsob aplikácie hodnotiaceho kritéria</w:t>
              </w:r>
            </w:ins>
          </w:p>
        </w:tc>
      </w:tr>
      <w:tr w:rsidR="00875C17" w:rsidRPr="003C471E" w14:paraId="01F6027C" w14:textId="77777777" w:rsidTr="00875C17">
        <w:trPr>
          <w:ins w:id="450" w:author="Autor"/>
        </w:trPr>
        <w:tc>
          <w:tcPr>
            <w:tcW w:w="1101" w:type="dxa"/>
            <w:vMerge/>
          </w:tcPr>
          <w:p w14:paraId="78BF342E" w14:textId="77777777" w:rsidR="00875C17" w:rsidRPr="003C471E" w:rsidRDefault="00875C17" w:rsidP="00875C17">
            <w:pPr>
              <w:rPr>
                <w:ins w:id="451" w:author="Autor"/>
                <w:rFonts w:ascii="Verdana" w:hAnsi="Verdana"/>
                <w:sz w:val="20"/>
              </w:rPr>
            </w:pPr>
          </w:p>
        </w:tc>
        <w:tc>
          <w:tcPr>
            <w:tcW w:w="2551" w:type="dxa"/>
          </w:tcPr>
          <w:p w14:paraId="5A41BE1F" w14:textId="77777777" w:rsidR="00875C17" w:rsidRPr="003C471E" w:rsidRDefault="00875C17" w:rsidP="00875C17">
            <w:pPr>
              <w:pStyle w:val="TableParagraph"/>
              <w:spacing w:before="125"/>
              <w:rPr>
                <w:ins w:id="452" w:author="Autor"/>
                <w:rFonts w:ascii="Verdana" w:eastAsia="Helvetica" w:hAnsi="Verdana" w:cstheme="minorHAnsi"/>
                <w:color w:val="404040" w:themeColor="text1" w:themeTint="BF"/>
                <w:sz w:val="20"/>
                <w:lang w:val="sk-SK"/>
              </w:rPr>
            </w:pPr>
            <w:ins w:id="453" w:author="Autor">
              <w:r w:rsidRPr="003C471E">
                <w:rPr>
                  <w:rFonts w:ascii="Verdana" w:eastAsia="Helvetica" w:hAnsi="Verdana" w:cstheme="minorHAnsi"/>
                  <w:color w:val="404040" w:themeColor="text1" w:themeTint="BF"/>
                  <w:sz w:val="20"/>
                  <w:lang w:val="sk-SK"/>
                </w:rPr>
                <w:t xml:space="preserve">Vylučujúce kritérium </w:t>
              </w:r>
            </w:ins>
          </w:p>
          <w:p w14:paraId="27279D61" w14:textId="77777777" w:rsidR="00875C17" w:rsidRPr="003C471E" w:rsidRDefault="00875C17" w:rsidP="00875C17">
            <w:pPr>
              <w:pStyle w:val="TableParagraph"/>
              <w:spacing w:before="125"/>
              <w:rPr>
                <w:ins w:id="454" w:author="Autor"/>
                <w:rFonts w:ascii="Verdana" w:eastAsia="Helvetica" w:hAnsi="Verdana" w:cstheme="minorHAnsi"/>
                <w:b/>
                <w:color w:val="auto"/>
                <w:sz w:val="20"/>
                <w:lang w:val="sk-SK"/>
              </w:rPr>
            </w:pPr>
            <w:ins w:id="455" w:author="Autor">
              <w:r w:rsidRPr="003C471E">
                <w:rPr>
                  <w:rFonts w:ascii="Verdana" w:eastAsia="Helvetica" w:hAnsi="Verdana" w:cstheme="minorHAnsi"/>
                  <w:b/>
                  <w:color w:val="auto"/>
                  <w:sz w:val="20"/>
                  <w:lang w:val="sk-SK"/>
                </w:rPr>
                <w:t xml:space="preserve">Áno – nie </w:t>
              </w:r>
            </w:ins>
          </w:p>
          <w:p w14:paraId="35CD5E37" w14:textId="77777777" w:rsidR="00875C17" w:rsidRPr="003C471E" w:rsidRDefault="00875C17" w:rsidP="00875C17">
            <w:pPr>
              <w:pStyle w:val="TableParagraph"/>
              <w:spacing w:before="125"/>
              <w:rPr>
                <w:ins w:id="456" w:author="Autor"/>
                <w:rFonts w:ascii="Verdana" w:eastAsia="Helvetica" w:hAnsi="Verdana" w:cstheme="minorHAnsi"/>
                <w:color w:val="404040" w:themeColor="text1" w:themeTint="BF"/>
                <w:sz w:val="20"/>
                <w:lang w:val="sk-SK"/>
              </w:rPr>
            </w:pPr>
          </w:p>
        </w:tc>
        <w:tc>
          <w:tcPr>
            <w:tcW w:w="10492" w:type="dxa"/>
          </w:tcPr>
          <w:p w14:paraId="22A444DD" w14:textId="77777777" w:rsidR="00875C17" w:rsidRPr="003C471E" w:rsidRDefault="00875C17" w:rsidP="00875C17">
            <w:pPr>
              <w:pStyle w:val="TableParagraph"/>
              <w:spacing w:before="125"/>
              <w:rPr>
                <w:ins w:id="457" w:author="Autor"/>
                <w:rFonts w:ascii="Verdana" w:hAnsi="Verdana" w:cstheme="minorHAnsi"/>
                <w:color w:val="404040" w:themeColor="text1" w:themeTint="BF"/>
                <w:sz w:val="20"/>
                <w:lang w:val="sk-SK"/>
              </w:rPr>
            </w:pPr>
            <w:ins w:id="458" w:author="Auto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hAnsi="Verdana" w:cstheme="minorHAnsi"/>
                  <w:color w:val="404040" w:themeColor="text1" w:themeTint="BF"/>
                  <w:sz w:val="20"/>
                  <w:lang w:val="sk-SK"/>
                </w:rPr>
                <w:t>Value</w:t>
              </w:r>
              <w:proofErr w:type="spellEnd"/>
              <w:r w:rsidRPr="003C471E">
                <w:rPr>
                  <w:rFonts w:ascii="Verdana" w:hAnsi="Verdana" w:cstheme="minorHAnsi"/>
                  <w:color w:val="404040" w:themeColor="text1" w:themeTint="BF"/>
                  <w:sz w:val="20"/>
                  <w:lang w:val="sk-SK"/>
                </w:rPr>
                <w:t xml:space="preserve"> </w:t>
              </w:r>
              <w:proofErr w:type="spellStart"/>
              <w:r w:rsidRPr="003C471E">
                <w:rPr>
                  <w:rFonts w:ascii="Verdana" w:hAnsi="Verdana" w:cstheme="minorHAnsi"/>
                  <w:color w:val="404040" w:themeColor="text1" w:themeTint="BF"/>
                  <w:sz w:val="20"/>
                  <w:lang w:val="sk-SK"/>
                </w:rPr>
                <w:t>for</w:t>
              </w:r>
              <w:proofErr w:type="spellEnd"/>
              <w:r w:rsidRPr="003C471E">
                <w:rPr>
                  <w:rFonts w:ascii="Verdana" w:hAnsi="Verdana" w:cstheme="minorHAnsi"/>
                  <w:color w:val="404040" w:themeColor="text1" w:themeTint="BF"/>
                  <w:sz w:val="20"/>
                  <w:lang w:val="sk-SK"/>
                </w:rPr>
                <w:t xml:space="preserve"> Money“. Prípadné nedostatky nepredstavujú vážne ohrozenie dosiahnutia cieľov projektu.</w:t>
              </w:r>
            </w:ins>
          </w:p>
          <w:p w14:paraId="12F2A6CF" w14:textId="77777777" w:rsidR="00875C17" w:rsidRPr="003C471E" w:rsidRDefault="00875C17" w:rsidP="00875C17">
            <w:pPr>
              <w:pStyle w:val="tltabuky2"/>
              <w:widowControl w:val="0"/>
              <w:spacing w:before="125"/>
              <w:rPr>
                <w:ins w:id="459" w:author="Autor"/>
                <w:rFonts w:ascii="Verdana" w:hAnsi="Verdana" w:cstheme="minorHAnsi"/>
                <w:color w:val="404040" w:themeColor="text1" w:themeTint="BF"/>
                <w:szCs w:val="22"/>
                <w:u w:color="000000"/>
                <w:lang w:val="sk-SK"/>
              </w:rPr>
            </w:pPr>
            <w:ins w:id="460" w:author="Autor">
              <w:r w:rsidRPr="003C471E">
                <w:rPr>
                  <w:rFonts w:ascii="Verdana" w:hAnsi="Verdana" w:cstheme="minorHAnsi"/>
                  <w:b/>
                  <w:color w:val="auto"/>
                  <w:szCs w:val="22"/>
                  <w:u w:color="000000"/>
                  <w:lang w:val="sk-SK"/>
                </w:rPr>
                <w:t>Nie (0)</w:t>
              </w:r>
              <w:r w:rsidRPr="003C471E">
                <w:rPr>
                  <w:rFonts w:ascii="Verdana" w:hAnsi="Verdana" w:cstheme="minorHAnsi"/>
                  <w:color w:val="auto"/>
                  <w:szCs w:val="22"/>
                  <w:u w:color="000000"/>
                  <w:lang w:val="sk-SK"/>
                </w:rPr>
                <w:t xml:space="preserve"> </w:t>
              </w:r>
              <w:r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Pr="003C471E">
                <w:rPr>
                  <w:rFonts w:ascii="Verdana" w:eastAsia="Calibri" w:hAnsi="Verdana" w:cstheme="minorHAnsi"/>
                  <w:color w:val="404040" w:themeColor="text1" w:themeTint="BF"/>
                  <w:szCs w:val="22"/>
                  <w:u w:color="000000"/>
                  <w:lang w:val="sk-SK"/>
                </w:rPr>
                <w:t> predstavujú vážne ohrozenie dosiahnutia cieľov projektu.</w:t>
              </w:r>
            </w:ins>
          </w:p>
        </w:tc>
      </w:tr>
      <w:tr w:rsidR="00875C17" w:rsidRPr="003C471E" w14:paraId="791810A0" w14:textId="77777777" w:rsidTr="00875C17">
        <w:trPr>
          <w:ins w:id="461" w:author="Autor"/>
        </w:trPr>
        <w:tc>
          <w:tcPr>
            <w:tcW w:w="1101" w:type="dxa"/>
            <w:vMerge/>
          </w:tcPr>
          <w:p w14:paraId="55C9F3C3" w14:textId="77777777" w:rsidR="00875C17" w:rsidRPr="003C471E" w:rsidRDefault="00875C17" w:rsidP="00875C17">
            <w:pPr>
              <w:rPr>
                <w:ins w:id="462" w:author="Autor"/>
                <w:rFonts w:ascii="Verdana" w:hAnsi="Verdana"/>
                <w:sz w:val="20"/>
              </w:rPr>
            </w:pPr>
          </w:p>
        </w:tc>
        <w:tc>
          <w:tcPr>
            <w:tcW w:w="13043" w:type="dxa"/>
            <w:gridSpan w:val="2"/>
            <w:shd w:val="clear" w:color="auto" w:fill="C6D9F1" w:themeFill="text2" w:themeFillTint="33"/>
          </w:tcPr>
          <w:p w14:paraId="3F9959D5" w14:textId="77777777" w:rsidR="00875C17" w:rsidRPr="003C471E" w:rsidRDefault="00875C17" w:rsidP="00875C17">
            <w:pPr>
              <w:pStyle w:val="TableParagraph"/>
              <w:spacing w:before="125"/>
              <w:rPr>
                <w:ins w:id="463" w:author="Autor"/>
                <w:rFonts w:ascii="Verdana" w:eastAsia="Helvetica" w:hAnsi="Verdana" w:cstheme="minorHAnsi"/>
                <w:color w:val="404040" w:themeColor="text1" w:themeTint="BF"/>
                <w:sz w:val="20"/>
                <w:lang w:val="sk-SK"/>
              </w:rPr>
            </w:pPr>
            <w:ins w:id="464" w:author="Autor">
              <w:r w:rsidRPr="003C471E">
                <w:rPr>
                  <w:rFonts w:ascii="Verdana" w:hAnsi="Verdana"/>
                  <w:b/>
                  <w:sz w:val="20"/>
                  <w:lang w:val="sk-SK"/>
                </w:rPr>
                <w:t>Spôsob vyhodnotenia kritéria</w:t>
              </w:r>
            </w:ins>
          </w:p>
        </w:tc>
      </w:tr>
      <w:tr w:rsidR="00875C17" w:rsidRPr="003C471E" w14:paraId="1E27247C" w14:textId="77777777" w:rsidTr="00875C17">
        <w:trPr>
          <w:ins w:id="465" w:author="Autor"/>
        </w:trPr>
        <w:tc>
          <w:tcPr>
            <w:tcW w:w="1101" w:type="dxa"/>
            <w:vMerge/>
          </w:tcPr>
          <w:p w14:paraId="2B42B892" w14:textId="77777777" w:rsidR="00875C17" w:rsidRPr="003C471E" w:rsidRDefault="00875C17" w:rsidP="00875C17">
            <w:pPr>
              <w:rPr>
                <w:ins w:id="466" w:author="Autor"/>
                <w:rFonts w:ascii="Verdana" w:hAnsi="Verdana"/>
                <w:sz w:val="20"/>
              </w:rPr>
            </w:pPr>
          </w:p>
        </w:tc>
        <w:tc>
          <w:tcPr>
            <w:tcW w:w="13043" w:type="dxa"/>
            <w:gridSpan w:val="2"/>
          </w:tcPr>
          <w:p w14:paraId="39AF88FD" w14:textId="77777777" w:rsidR="00875C17" w:rsidRPr="003C471E" w:rsidRDefault="00875C17" w:rsidP="00875C17">
            <w:pPr>
              <w:pStyle w:val="Predvolen"/>
              <w:tabs>
                <w:tab w:val="left" w:pos="9070"/>
              </w:tabs>
              <w:spacing w:before="125"/>
              <w:ind w:right="-2"/>
              <w:rPr>
                <w:ins w:id="467" w:author="Autor"/>
                <w:rFonts w:ascii="Verdana" w:hAnsi="Verdana" w:cstheme="minorHAnsi"/>
                <w:color w:val="auto"/>
                <w:sz w:val="20"/>
                <w:lang w:val="sk-SK"/>
              </w:rPr>
            </w:pPr>
            <w:ins w:id="468" w:author="Auto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 10.2. Prehľad merateľných ukazovateľov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19811BD5" w14:textId="77777777" w:rsidTr="00875C17">
        <w:trPr>
          <w:ins w:id="469" w:author="Autor"/>
        </w:trPr>
        <w:tc>
          <w:tcPr>
            <w:tcW w:w="1101" w:type="dxa"/>
            <w:vMerge/>
          </w:tcPr>
          <w:p w14:paraId="5EAF62F7" w14:textId="77777777" w:rsidR="00875C17" w:rsidRPr="003C471E" w:rsidRDefault="00875C17" w:rsidP="00875C17">
            <w:pPr>
              <w:rPr>
                <w:ins w:id="470" w:author="Autor"/>
                <w:rFonts w:ascii="Verdana" w:hAnsi="Verdana"/>
                <w:sz w:val="20"/>
              </w:rPr>
            </w:pPr>
          </w:p>
        </w:tc>
        <w:tc>
          <w:tcPr>
            <w:tcW w:w="13043" w:type="dxa"/>
            <w:gridSpan w:val="2"/>
          </w:tcPr>
          <w:p w14:paraId="0974873C" w14:textId="77777777" w:rsidR="00875C17" w:rsidRPr="003C471E" w:rsidRDefault="00875C17" w:rsidP="00875C17">
            <w:pPr>
              <w:pStyle w:val="Predvolen"/>
              <w:tabs>
                <w:tab w:val="left" w:pos="9070"/>
              </w:tabs>
              <w:spacing w:before="125"/>
              <w:ind w:right="-2"/>
              <w:rPr>
                <w:ins w:id="471" w:author="Autor"/>
                <w:rFonts w:ascii="Verdana" w:hAnsi="Verdana" w:cstheme="minorHAnsi"/>
                <w:color w:val="auto"/>
                <w:sz w:val="20"/>
                <w:lang w:val="sk-SK"/>
              </w:rPr>
            </w:pPr>
            <w:ins w:id="472" w:author="Autor">
              <w:r w:rsidRPr="003C471E">
                <w:rPr>
                  <w:rFonts w:ascii="Verdana" w:hAnsi="Verdana" w:cstheme="minorHAnsi"/>
                  <w:color w:val="auto"/>
                  <w:sz w:val="20"/>
                  <w:lang w:val="sk-SK"/>
                </w:rPr>
                <w:t>Hodnotiteľ posudzuje najmä plnenie nasledovných oblastí:</w:t>
              </w:r>
            </w:ins>
          </w:p>
          <w:p w14:paraId="5674B2AE" w14:textId="77777777" w:rsidR="00875C17" w:rsidRPr="003C471E" w:rsidRDefault="00875C17" w:rsidP="00875C17">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ins w:id="473" w:author="Autor"/>
                <w:rFonts w:ascii="Verdana" w:hAnsi="Verdana" w:cstheme="minorHAnsi"/>
                <w:b/>
                <w:color w:val="auto"/>
                <w:sz w:val="20"/>
                <w:lang w:val="sk-SK"/>
              </w:rPr>
            </w:pPr>
            <w:ins w:id="474" w:author="Autor">
              <w:r w:rsidRPr="003C471E">
                <w:rPr>
                  <w:rFonts w:ascii="Verdana" w:hAnsi="Verdana" w:cstheme="minorHAnsi"/>
                  <w:b/>
                  <w:color w:val="auto"/>
                  <w:sz w:val="20"/>
                  <w:lang w:val="sk-SK"/>
                </w:rPr>
                <w:t xml:space="preserve">hodnoty merateľných ukazovateľov sú vecne a časovo </w:t>
              </w:r>
              <w:proofErr w:type="spellStart"/>
              <w:r w:rsidRPr="003C471E">
                <w:rPr>
                  <w:rFonts w:ascii="Verdana" w:hAnsi="Verdana" w:cstheme="minorHAnsi"/>
                  <w:b/>
                  <w:color w:val="auto"/>
                  <w:sz w:val="20"/>
                  <w:lang w:val="sk-SK"/>
                </w:rPr>
                <w:t>dosiahnuteľné</w:t>
              </w:r>
              <w:proofErr w:type="spellEnd"/>
              <w:r w:rsidRPr="003C471E">
                <w:rPr>
                  <w:rFonts w:ascii="Verdana" w:hAnsi="Verdana" w:cstheme="minorHAnsi"/>
                  <w:b/>
                  <w:color w:val="auto"/>
                  <w:sz w:val="20"/>
                  <w:lang w:val="sk-SK"/>
                </w:rPr>
                <w:t xml:space="preserve"> realizáciou navrhovaných aktivít, </w:t>
              </w:r>
            </w:ins>
          </w:p>
          <w:p w14:paraId="55F7ABA7" w14:textId="77777777" w:rsidR="00875C17" w:rsidRPr="003C471E" w:rsidRDefault="00875C17" w:rsidP="00875C17">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ins w:id="475" w:author="Autor"/>
                <w:rFonts w:ascii="Verdana" w:hAnsi="Verdana" w:cstheme="minorHAnsi"/>
                <w:b/>
                <w:color w:val="auto"/>
                <w:sz w:val="20"/>
                <w:lang w:val="sk-SK"/>
              </w:rPr>
            </w:pPr>
            <w:ins w:id="476" w:author="Autor">
              <w:r w:rsidRPr="003C471E">
                <w:rPr>
                  <w:rFonts w:ascii="Verdana" w:hAnsi="Verdana" w:cstheme="minorHAnsi"/>
                  <w:b/>
                  <w:color w:val="auto"/>
                  <w:sz w:val="20"/>
                  <w:lang w:val="sk-SK"/>
                </w:rPr>
                <w:t>plánované hodnoty merateľných ukazovateľov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výške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ins>
          </w:p>
        </w:tc>
      </w:tr>
      <w:tr w:rsidR="00875C17" w:rsidRPr="003C471E" w14:paraId="2C2435C9" w14:textId="77777777" w:rsidTr="00875C17">
        <w:trPr>
          <w:ins w:id="477" w:author="Autor"/>
        </w:trPr>
        <w:tc>
          <w:tcPr>
            <w:tcW w:w="1101" w:type="dxa"/>
            <w:vMerge/>
          </w:tcPr>
          <w:p w14:paraId="09157F04" w14:textId="77777777" w:rsidR="00875C17" w:rsidRPr="003C471E" w:rsidRDefault="00875C17" w:rsidP="00875C17">
            <w:pPr>
              <w:rPr>
                <w:ins w:id="478" w:author="Autor"/>
                <w:rFonts w:ascii="Verdana" w:hAnsi="Verdana"/>
                <w:sz w:val="20"/>
              </w:rPr>
            </w:pPr>
          </w:p>
        </w:tc>
        <w:tc>
          <w:tcPr>
            <w:tcW w:w="13043" w:type="dxa"/>
            <w:gridSpan w:val="2"/>
          </w:tcPr>
          <w:p w14:paraId="18B67E9E" w14:textId="77777777" w:rsidR="00875C17" w:rsidRPr="003C471E" w:rsidRDefault="00875C17" w:rsidP="00875C17">
            <w:pPr>
              <w:pStyle w:val="Predvolen"/>
              <w:tabs>
                <w:tab w:val="left" w:pos="9070"/>
              </w:tabs>
              <w:spacing w:before="125"/>
              <w:ind w:right="-2"/>
              <w:jc w:val="both"/>
              <w:rPr>
                <w:ins w:id="479" w:author="Autor"/>
                <w:rFonts w:ascii="Verdana" w:hAnsi="Verdana" w:cstheme="minorHAnsi"/>
                <w:color w:val="auto"/>
                <w:sz w:val="20"/>
                <w:lang w:val="sk-SK"/>
              </w:rPr>
            </w:pPr>
            <w:ins w:id="480"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0C335654" w14:textId="77777777" w:rsidTr="00875C17">
        <w:trPr>
          <w:ins w:id="481" w:author="Autor"/>
        </w:trPr>
        <w:tc>
          <w:tcPr>
            <w:tcW w:w="1101" w:type="dxa"/>
            <w:shd w:val="clear" w:color="auto" w:fill="8DB3E2" w:themeFill="text2" w:themeFillTint="66"/>
          </w:tcPr>
          <w:p w14:paraId="04303751" w14:textId="77777777" w:rsidR="00875C17" w:rsidRPr="003C471E" w:rsidRDefault="00875C17" w:rsidP="00875C17">
            <w:pPr>
              <w:rPr>
                <w:ins w:id="482" w:author="Autor"/>
                <w:rFonts w:ascii="Verdana" w:hAnsi="Verdana"/>
                <w:sz w:val="20"/>
              </w:rPr>
            </w:pPr>
          </w:p>
        </w:tc>
        <w:tc>
          <w:tcPr>
            <w:tcW w:w="13043" w:type="dxa"/>
            <w:gridSpan w:val="2"/>
            <w:shd w:val="clear" w:color="auto" w:fill="8DB3E2" w:themeFill="text2" w:themeFillTint="66"/>
          </w:tcPr>
          <w:p w14:paraId="48C6C2FE" w14:textId="77777777" w:rsidR="00875C17" w:rsidRPr="003C471E" w:rsidRDefault="00875C17" w:rsidP="00875C17">
            <w:pPr>
              <w:pStyle w:val="TableParagraph"/>
              <w:spacing w:before="125"/>
              <w:rPr>
                <w:ins w:id="483" w:author="Autor"/>
                <w:rFonts w:ascii="Verdana" w:eastAsia="Helvetica" w:hAnsi="Verdana" w:cstheme="minorHAnsi"/>
                <w:color w:val="404040" w:themeColor="text1" w:themeTint="BF"/>
                <w:sz w:val="20"/>
                <w:lang w:val="sk-SK"/>
              </w:rPr>
            </w:pPr>
            <w:ins w:id="484" w:author="Autor">
              <w:r w:rsidRPr="003C471E">
                <w:rPr>
                  <w:rFonts w:ascii="Verdana" w:eastAsiaTheme="minorHAnsi" w:hAnsi="Verdana" w:cstheme="minorBidi"/>
                  <w:b/>
                  <w:color w:val="auto"/>
                  <w:szCs w:val="24"/>
                  <w:lang w:val="sk-SK"/>
                </w:rPr>
                <w:t>Hodnotiace kritérium:</w:t>
              </w:r>
            </w:ins>
          </w:p>
        </w:tc>
      </w:tr>
      <w:tr w:rsidR="00875C17" w:rsidRPr="003C471E" w14:paraId="3A7232DC" w14:textId="77777777" w:rsidTr="00875C17">
        <w:trPr>
          <w:ins w:id="485" w:author="Autor"/>
        </w:trPr>
        <w:tc>
          <w:tcPr>
            <w:tcW w:w="1101" w:type="dxa"/>
            <w:shd w:val="clear" w:color="auto" w:fill="8DB3E2" w:themeFill="text2" w:themeFillTint="66"/>
            <w:vAlign w:val="bottom"/>
          </w:tcPr>
          <w:p w14:paraId="28839601" w14:textId="77777777" w:rsidR="00875C17" w:rsidRPr="003C471E" w:rsidRDefault="00875C17" w:rsidP="00875C17">
            <w:pPr>
              <w:jc w:val="center"/>
              <w:rPr>
                <w:ins w:id="486" w:author="Autor"/>
                <w:rFonts w:ascii="Verdana" w:hAnsi="Verdana"/>
                <w:b/>
                <w:sz w:val="20"/>
              </w:rPr>
            </w:pPr>
            <w:ins w:id="487" w:author="Autor">
              <w:r w:rsidRPr="003C471E">
                <w:rPr>
                  <w:rFonts w:ascii="Verdana" w:hAnsi="Verdana"/>
                  <w:b/>
                  <w:sz w:val="20"/>
                </w:rPr>
                <w:t>2.4</w:t>
              </w:r>
            </w:ins>
          </w:p>
        </w:tc>
        <w:tc>
          <w:tcPr>
            <w:tcW w:w="13043" w:type="dxa"/>
            <w:gridSpan w:val="2"/>
            <w:shd w:val="clear" w:color="auto" w:fill="8DB3E2" w:themeFill="text2" w:themeFillTint="66"/>
          </w:tcPr>
          <w:p w14:paraId="5B1E74C3" w14:textId="77777777" w:rsidR="00875C17" w:rsidRPr="003C471E" w:rsidRDefault="00875C17" w:rsidP="00875C17">
            <w:pPr>
              <w:pStyle w:val="TableParagraph"/>
              <w:spacing w:before="125"/>
              <w:rPr>
                <w:ins w:id="488" w:author="Autor"/>
                <w:rFonts w:ascii="Verdana" w:eastAsia="Helvetica" w:hAnsi="Verdana" w:cstheme="minorHAnsi"/>
                <w:color w:val="404040" w:themeColor="text1" w:themeTint="BF"/>
                <w:sz w:val="20"/>
                <w:lang w:val="sk-SK"/>
              </w:rPr>
            </w:pPr>
            <w:ins w:id="489" w:author="Autor">
              <w:r w:rsidRPr="003C471E">
                <w:rPr>
                  <w:rFonts w:ascii="Verdana" w:eastAsiaTheme="minorHAnsi" w:hAnsi="Verdana" w:cstheme="minorBidi"/>
                  <w:b/>
                  <w:color w:val="auto"/>
                  <w:szCs w:val="24"/>
                  <w:lang w:val="sk-SK"/>
                </w:rPr>
                <w:t>Posúdenie prevádzkovej a technickej udržateľnosti projektu</w:t>
              </w:r>
            </w:ins>
          </w:p>
        </w:tc>
      </w:tr>
      <w:tr w:rsidR="00875C17" w:rsidRPr="003C471E" w14:paraId="465642A8" w14:textId="77777777" w:rsidTr="00875C17">
        <w:trPr>
          <w:ins w:id="490" w:author="Autor"/>
        </w:trPr>
        <w:tc>
          <w:tcPr>
            <w:tcW w:w="1101" w:type="dxa"/>
            <w:vMerge w:val="restart"/>
          </w:tcPr>
          <w:p w14:paraId="4A15E97A" w14:textId="77777777" w:rsidR="00875C17" w:rsidRPr="003C471E" w:rsidRDefault="00875C17" w:rsidP="00875C17">
            <w:pPr>
              <w:rPr>
                <w:ins w:id="491" w:author="Autor"/>
                <w:rFonts w:ascii="Verdana" w:hAnsi="Verdana"/>
                <w:sz w:val="20"/>
              </w:rPr>
            </w:pPr>
          </w:p>
        </w:tc>
        <w:tc>
          <w:tcPr>
            <w:tcW w:w="13043" w:type="dxa"/>
            <w:gridSpan w:val="2"/>
            <w:shd w:val="clear" w:color="auto" w:fill="C6D9F1" w:themeFill="text2" w:themeFillTint="33"/>
          </w:tcPr>
          <w:p w14:paraId="45AAD911" w14:textId="77777777" w:rsidR="00875C17" w:rsidRPr="003C471E" w:rsidRDefault="00875C17" w:rsidP="00875C17">
            <w:pPr>
              <w:pStyle w:val="TableParagraph"/>
              <w:spacing w:before="125"/>
              <w:rPr>
                <w:ins w:id="492" w:author="Autor"/>
                <w:rFonts w:ascii="Verdana" w:eastAsia="Helvetica" w:hAnsi="Verdana" w:cstheme="minorHAnsi"/>
                <w:color w:val="404040" w:themeColor="text1" w:themeTint="BF"/>
                <w:sz w:val="20"/>
                <w:lang w:val="sk-SK"/>
              </w:rPr>
            </w:pPr>
            <w:ins w:id="493" w:author="Autor">
              <w:r w:rsidRPr="003C471E">
                <w:rPr>
                  <w:rFonts w:ascii="Verdana" w:hAnsi="Verdana"/>
                  <w:b/>
                  <w:sz w:val="20"/>
                  <w:lang w:val="sk-SK"/>
                </w:rPr>
                <w:t>Predmet hodnotenia</w:t>
              </w:r>
            </w:ins>
          </w:p>
        </w:tc>
      </w:tr>
      <w:tr w:rsidR="00875C17" w:rsidRPr="003C471E" w14:paraId="2511C879" w14:textId="77777777" w:rsidTr="00875C17">
        <w:trPr>
          <w:ins w:id="494" w:author="Autor"/>
        </w:trPr>
        <w:tc>
          <w:tcPr>
            <w:tcW w:w="1101" w:type="dxa"/>
            <w:vMerge/>
          </w:tcPr>
          <w:p w14:paraId="76480CEE" w14:textId="77777777" w:rsidR="00875C17" w:rsidRPr="003C471E" w:rsidRDefault="00875C17" w:rsidP="00875C17">
            <w:pPr>
              <w:rPr>
                <w:ins w:id="495" w:author="Autor"/>
                <w:rFonts w:ascii="Verdana" w:hAnsi="Verdana"/>
                <w:sz w:val="20"/>
              </w:rPr>
            </w:pPr>
          </w:p>
        </w:tc>
        <w:tc>
          <w:tcPr>
            <w:tcW w:w="13043" w:type="dxa"/>
            <w:gridSpan w:val="2"/>
          </w:tcPr>
          <w:p w14:paraId="452507D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496" w:author="Autor"/>
                <w:rFonts w:ascii="Verdana" w:hAnsi="Verdana" w:cstheme="minorHAnsi"/>
                <w:color w:val="auto"/>
                <w:sz w:val="20"/>
                <w:lang w:val="sk-SK"/>
              </w:rPr>
            </w:pPr>
            <w:ins w:id="497" w:author="Auto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ins>
          </w:p>
          <w:p w14:paraId="38AB7770" w14:textId="77777777" w:rsidR="00875C17" w:rsidRPr="003C471E" w:rsidRDefault="00875C17" w:rsidP="00875C17">
            <w:pPr>
              <w:pStyle w:val="Telo"/>
              <w:spacing w:before="11"/>
              <w:jc w:val="both"/>
              <w:rPr>
                <w:ins w:id="498" w:author="Autor"/>
                <w:rFonts w:ascii="Verdana" w:eastAsia="Calibri" w:hAnsi="Verdana" w:cstheme="minorHAnsi"/>
                <w:i/>
                <w:color w:val="404040" w:themeColor="text1" w:themeTint="BF"/>
                <w:sz w:val="20"/>
                <w:lang w:val="sk-SK"/>
              </w:rPr>
            </w:pPr>
            <w:ins w:id="499" w:author="Auto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ins>
          </w:p>
        </w:tc>
      </w:tr>
      <w:tr w:rsidR="00875C17" w:rsidRPr="003C471E" w14:paraId="69DF1439" w14:textId="77777777" w:rsidTr="00875C17">
        <w:trPr>
          <w:ins w:id="500" w:author="Autor"/>
        </w:trPr>
        <w:tc>
          <w:tcPr>
            <w:tcW w:w="1101" w:type="dxa"/>
            <w:vMerge/>
          </w:tcPr>
          <w:p w14:paraId="36449A0E" w14:textId="77777777" w:rsidR="00875C17" w:rsidRPr="003C471E" w:rsidRDefault="00875C17" w:rsidP="00875C17">
            <w:pPr>
              <w:rPr>
                <w:ins w:id="501" w:author="Autor"/>
                <w:rFonts w:ascii="Verdana" w:hAnsi="Verdana"/>
                <w:sz w:val="20"/>
              </w:rPr>
            </w:pPr>
          </w:p>
        </w:tc>
        <w:tc>
          <w:tcPr>
            <w:tcW w:w="2551" w:type="dxa"/>
            <w:shd w:val="clear" w:color="auto" w:fill="C6D9F1" w:themeFill="text2" w:themeFillTint="33"/>
          </w:tcPr>
          <w:p w14:paraId="00D6EB99" w14:textId="77777777" w:rsidR="00875C17" w:rsidRPr="003C471E" w:rsidRDefault="00875C17" w:rsidP="00875C17">
            <w:pPr>
              <w:pStyle w:val="TableParagraph"/>
              <w:spacing w:before="125"/>
              <w:rPr>
                <w:ins w:id="502" w:author="Autor"/>
                <w:rFonts w:ascii="Verdana" w:eastAsia="Helvetica" w:hAnsi="Verdana" w:cstheme="minorHAnsi"/>
                <w:color w:val="404040" w:themeColor="text1" w:themeTint="BF"/>
                <w:sz w:val="20"/>
                <w:lang w:val="sk-SK"/>
              </w:rPr>
            </w:pPr>
            <w:ins w:id="503" w:author="Autor">
              <w:r w:rsidRPr="003C471E">
                <w:rPr>
                  <w:rFonts w:ascii="Verdana" w:hAnsi="Verdana"/>
                  <w:b/>
                  <w:sz w:val="20"/>
                  <w:lang w:val="sk-SK"/>
                </w:rPr>
                <w:t>Typ kritéria</w:t>
              </w:r>
            </w:ins>
          </w:p>
        </w:tc>
        <w:tc>
          <w:tcPr>
            <w:tcW w:w="10492" w:type="dxa"/>
            <w:shd w:val="clear" w:color="auto" w:fill="C6D9F1" w:themeFill="text2" w:themeFillTint="33"/>
          </w:tcPr>
          <w:p w14:paraId="5018FE42" w14:textId="77777777" w:rsidR="00875C17" w:rsidRPr="003C471E" w:rsidRDefault="00875C17" w:rsidP="00875C17">
            <w:pPr>
              <w:pStyle w:val="TableParagraph"/>
              <w:spacing w:before="125"/>
              <w:rPr>
                <w:ins w:id="504" w:author="Autor"/>
                <w:rFonts w:ascii="Verdana" w:eastAsia="Helvetica" w:hAnsi="Verdana" w:cstheme="minorHAnsi"/>
                <w:color w:val="404040" w:themeColor="text1" w:themeTint="BF"/>
                <w:sz w:val="20"/>
                <w:lang w:val="sk-SK"/>
              </w:rPr>
            </w:pPr>
            <w:ins w:id="505" w:author="Autor">
              <w:r w:rsidRPr="003C471E">
                <w:rPr>
                  <w:rFonts w:ascii="Verdana" w:hAnsi="Verdana"/>
                  <w:b/>
                  <w:sz w:val="20"/>
                  <w:lang w:val="sk-SK"/>
                </w:rPr>
                <w:t>Spôsob aplikácie hodnotiaceho kritéria</w:t>
              </w:r>
            </w:ins>
          </w:p>
        </w:tc>
      </w:tr>
      <w:tr w:rsidR="00875C17" w:rsidRPr="003C471E" w14:paraId="02B8C259" w14:textId="77777777" w:rsidTr="00875C17">
        <w:trPr>
          <w:ins w:id="506" w:author="Autor"/>
        </w:trPr>
        <w:tc>
          <w:tcPr>
            <w:tcW w:w="1101" w:type="dxa"/>
            <w:vMerge/>
          </w:tcPr>
          <w:p w14:paraId="2E17C9BE" w14:textId="77777777" w:rsidR="00875C17" w:rsidRPr="003C471E" w:rsidRDefault="00875C17" w:rsidP="00875C17">
            <w:pPr>
              <w:rPr>
                <w:ins w:id="507" w:author="Autor"/>
                <w:rFonts w:ascii="Verdana" w:hAnsi="Verdana"/>
                <w:sz w:val="20"/>
              </w:rPr>
            </w:pPr>
          </w:p>
        </w:tc>
        <w:tc>
          <w:tcPr>
            <w:tcW w:w="2551" w:type="dxa"/>
          </w:tcPr>
          <w:p w14:paraId="61A33B3D" w14:textId="77777777" w:rsidR="00875C17" w:rsidRPr="003C471E" w:rsidRDefault="00875C17" w:rsidP="00875C17">
            <w:pPr>
              <w:pStyle w:val="TableParagraph"/>
              <w:spacing w:before="125"/>
              <w:rPr>
                <w:ins w:id="508" w:author="Autor"/>
                <w:rFonts w:ascii="Verdana" w:eastAsia="Helvetica" w:hAnsi="Verdana" w:cstheme="minorHAnsi"/>
                <w:color w:val="404040" w:themeColor="text1" w:themeTint="BF"/>
                <w:sz w:val="20"/>
                <w:lang w:val="sk-SK"/>
              </w:rPr>
            </w:pPr>
            <w:ins w:id="509" w:author="Autor">
              <w:r w:rsidRPr="003C471E">
                <w:rPr>
                  <w:rFonts w:ascii="Verdana" w:eastAsia="Helvetica" w:hAnsi="Verdana" w:cstheme="minorHAnsi"/>
                  <w:color w:val="404040" w:themeColor="text1" w:themeTint="BF"/>
                  <w:sz w:val="20"/>
                  <w:lang w:val="sk-SK"/>
                </w:rPr>
                <w:t xml:space="preserve">Vylučujúce kritérium </w:t>
              </w:r>
            </w:ins>
          </w:p>
          <w:p w14:paraId="4E247C5C" w14:textId="77777777" w:rsidR="00875C17" w:rsidRPr="003C471E" w:rsidRDefault="00875C17" w:rsidP="00875C17">
            <w:pPr>
              <w:pStyle w:val="TableParagraph"/>
              <w:spacing w:before="125"/>
              <w:rPr>
                <w:ins w:id="510" w:author="Autor"/>
                <w:rFonts w:ascii="Verdana" w:eastAsia="Helvetica" w:hAnsi="Verdana" w:cstheme="minorHAnsi"/>
                <w:b/>
                <w:color w:val="auto"/>
                <w:sz w:val="20"/>
                <w:lang w:val="sk-SK"/>
              </w:rPr>
            </w:pPr>
            <w:ins w:id="511" w:author="Autor">
              <w:r w:rsidRPr="003C471E">
                <w:rPr>
                  <w:rFonts w:ascii="Verdana" w:eastAsia="Helvetica" w:hAnsi="Verdana" w:cstheme="minorHAnsi"/>
                  <w:b/>
                  <w:color w:val="auto"/>
                  <w:sz w:val="20"/>
                  <w:lang w:val="sk-SK"/>
                </w:rPr>
                <w:t xml:space="preserve">Áno – nie </w:t>
              </w:r>
            </w:ins>
          </w:p>
          <w:p w14:paraId="68C3B028" w14:textId="77777777" w:rsidR="00875C17" w:rsidRPr="003C471E" w:rsidRDefault="00875C17" w:rsidP="00875C17">
            <w:pPr>
              <w:pStyle w:val="TableParagraph"/>
              <w:spacing w:before="125"/>
              <w:rPr>
                <w:ins w:id="512" w:author="Autor"/>
                <w:rFonts w:ascii="Verdana" w:eastAsia="Helvetica" w:hAnsi="Verdana" w:cstheme="minorHAnsi"/>
                <w:color w:val="404040" w:themeColor="text1" w:themeTint="BF"/>
                <w:sz w:val="20"/>
                <w:lang w:val="sk-SK"/>
              </w:rPr>
            </w:pPr>
          </w:p>
        </w:tc>
        <w:tc>
          <w:tcPr>
            <w:tcW w:w="10492" w:type="dxa"/>
          </w:tcPr>
          <w:p w14:paraId="3649ED76" w14:textId="77777777" w:rsidR="00875C17" w:rsidRPr="003C471E" w:rsidRDefault="00875C17" w:rsidP="00875C17">
            <w:pPr>
              <w:pStyle w:val="TableParagraph"/>
              <w:spacing w:before="125"/>
              <w:rPr>
                <w:ins w:id="513" w:author="Autor"/>
                <w:rFonts w:ascii="Verdana" w:hAnsi="Verdana" w:cstheme="minorHAnsi"/>
                <w:color w:val="404040" w:themeColor="text1" w:themeTint="BF"/>
                <w:sz w:val="20"/>
                <w:lang w:val="sk-SK"/>
              </w:rPr>
            </w:pPr>
            <w:ins w:id="514" w:author="Auto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ins>
          </w:p>
          <w:p w14:paraId="4D27962B" w14:textId="77777777" w:rsidR="00875C17" w:rsidRPr="003C471E" w:rsidRDefault="00875C17" w:rsidP="00875C17">
            <w:pPr>
              <w:pStyle w:val="TableParagraph"/>
              <w:spacing w:before="125"/>
              <w:rPr>
                <w:ins w:id="515" w:author="Autor"/>
                <w:rFonts w:ascii="Verdana" w:eastAsia="Helvetica" w:hAnsi="Verdana" w:cstheme="minorHAnsi"/>
                <w:color w:val="404040" w:themeColor="text1" w:themeTint="BF"/>
                <w:sz w:val="20"/>
                <w:lang w:val="sk-SK"/>
              </w:rPr>
            </w:pPr>
            <w:ins w:id="516" w:author="Auto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ins>
          </w:p>
        </w:tc>
      </w:tr>
      <w:tr w:rsidR="00875C17" w:rsidRPr="003C471E" w14:paraId="1C1DAEA3" w14:textId="77777777" w:rsidTr="00875C17">
        <w:trPr>
          <w:ins w:id="517" w:author="Autor"/>
        </w:trPr>
        <w:tc>
          <w:tcPr>
            <w:tcW w:w="1101" w:type="dxa"/>
            <w:vMerge/>
          </w:tcPr>
          <w:p w14:paraId="050471D4" w14:textId="77777777" w:rsidR="00875C17" w:rsidRPr="003C471E" w:rsidRDefault="00875C17" w:rsidP="00875C17">
            <w:pPr>
              <w:rPr>
                <w:ins w:id="518" w:author="Autor"/>
                <w:rFonts w:ascii="Verdana" w:hAnsi="Verdana"/>
                <w:sz w:val="20"/>
              </w:rPr>
            </w:pPr>
          </w:p>
        </w:tc>
        <w:tc>
          <w:tcPr>
            <w:tcW w:w="13043" w:type="dxa"/>
            <w:gridSpan w:val="2"/>
            <w:shd w:val="clear" w:color="auto" w:fill="C6D9F1" w:themeFill="text2" w:themeFillTint="33"/>
          </w:tcPr>
          <w:p w14:paraId="168F8CEA" w14:textId="77777777" w:rsidR="00875C17" w:rsidRPr="003C471E" w:rsidRDefault="00875C17" w:rsidP="00875C17">
            <w:pPr>
              <w:pStyle w:val="TableParagraph"/>
              <w:spacing w:before="125"/>
              <w:rPr>
                <w:ins w:id="519" w:author="Autor"/>
                <w:rFonts w:ascii="Verdana" w:eastAsia="Helvetica" w:hAnsi="Verdana" w:cstheme="minorHAnsi"/>
                <w:color w:val="404040" w:themeColor="text1" w:themeTint="BF"/>
                <w:sz w:val="20"/>
                <w:lang w:val="sk-SK"/>
              </w:rPr>
            </w:pPr>
            <w:ins w:id="520" w:author="Autor">
              <w:r w:rsidRPr="003C471E">
                <w:rPr>
                  <w:rFonts w:ascii="Verdana" w:hAnsi="Verdana"/>
                  <w:b/>
                  <w:sz w:val="20"/>
                  <w:lang w:val="sk-SK"/>
                </w:rPr>
                <w:t>Spôsob vyhodnotenia kritéria</w:t>
              </w:r>
            </w:ins>
          </w:p>
        </w:tc>
      </w:tr>
      <w:tr w:rsidR="00875C17" w:rsidRPr="003C471E" w14:paraId="4B0CB798" w14:textId="77777777" w:rsidTr="00875C17">
        <w:trPr>
          <w:ins w:id="521" w:author="Autor"/>
        </w:trPr>
        <w:tc>
          <w:tcPr>
            <w:tcW w:w="1101" w:type="dxa"/>
            <w:vMerge/>
          </w:tcPr>
          <w:p w14:paraId="39C1724D" w14:textId="77777777" w:rsidR="00875C17" w:rsidRPr="003C471E" w:rsidRDefault="00875C17" w:rsidP="00875C17">
            <w:pPr>
              <w:rPr>
                <w:ins w:id="522" w:author="Autor"/>
                <w:rFonts w:ascii="Verdana" w:hAnsi="Verdana"/>
                <w:sz w:val="20"/>
              </w:rPr>
            </w:pPr>
          </w:p>
        </w:tc>
        <w:tc>
          <w:tcPr>
            <w:tcW w:w="13043" w:type="dxa"/>
            <w:gridSpan w:val="2"/>
          </w:tcPr>
          <w:p w14:paraId="4D4AD651" w14:textId="77777777" w:rsidR="00875C17" w:rsidRPr="003C471E" w:rsidRDefault="00875C17" w:rsidP="00875C17">
            <w:pPr>
              <w:pStyle w:val="Predvolen"/>
              <w:tabs>
                <w:tab w:val="left" w:pos="9070"/>
              </w:tabs>
              <w:spacing w:before="125"/>
              <w:ind w:right="-2"/>
              <w:jc w:val="both"/>
              <w:rPr>
                <w:ins w:id="523" w:author="Autor"/>
                <w:rFonts w:ascii="Verdana" w:hAnsi="Verdana" w:cstheme="minorHAnsi"/>
                <w:color w:val="auto"/>
                <w:sz w:val="20"/>
                <w:lang w:val="sk-SK"/>
              </w:rPr>
            </w:pPr>
            <w:ins w:id="524" w:author="Auto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7.3 Situácia po realizácii projektu a </w:t>
              </w:r>
              <w:proofErr w:type="spellStart"/>
              <w:r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7.4 Administratívna a </w:t>
              </w:r>
              <w:proofErr w:type="spellStart"/>
              <w:r w:rsidRPr="003C471E">
                <w:rPr>
                  <w:rFonts w:ascii="Verdana" w:hAnsi="Verdana" w:cstheme="minorHAnsi"/>
                  <w:color w:val="auto"/>
                  <w:sz w:val="20"/>
                  <w:lang w:val="sk-SK"/>
                </w:rPr>
                <w:t>prevádzková́</w:t>
              </w:r>
              <w:proofErr w:type="spellEnd"/>
              <w:r w:rsidRPr="003C471E">
                <w:rPr>
                  <w:rFonts w:ascii="Verdana" w:hAnsi="Verdana" w:cstheme="minorHAnsi"/>
                  <w:color w:val="auto"/>
                  <w:sz w:val="20"/>
                  <w:lang w:val="sk-SK"/>
                </w:rPr>
                <w:t xml:space="preserve"> kapacita žiadateľa a 13. Identifikácia rizík a prostriedky na ich elimináciu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4393CA51" w14:textId="77777777" w:rsidTr="00875C17">
        <w:trPr>
          <w:ins w:id="525" w:author="Autor"/>
        </w:trPr>
        <w:tc>
          <w:tcPr>
            <w:tcW w:w="1101" w:type="dxa"/>
            <w:vMerge/>
          </w:tcPr>
          <w:p w14:paraId="41EC17B6" w14:textId="77777777" w:rsidR="00875C17" w:rsidRPr="003C471E" w:rsidRDefault="00875C17" w:rsidP="00875C17">
            <w:pPr>
              <w:rPr>
                <w:ins w:id="526" w:author="Autor"/>
                <w:rFonts w:ascii="Verdana" w:hAnsi="Verdana"/>
                <w:sz w:val="20"/>
              </w:rPr>
            </w:pPr>
          </w:p>
        </w:tc>
        <w:tc>
          <w:tcPr>
            <w:tcW w:w="13043" w:type="dxa"/>
            <w:gridSpan w:val="2"/>
          </w:tcPr>
          <w:p w14:paraId="195684A0" w14:textId="77777777" w:rsidR="00875C17" w:rsidRPr="003C471E" w:rsidRDefault="00875C17" w:rsidP="00875C17">
            <w:pPr>
              <w:pStyle w:val="Predvolen"/>
              <w:tabs>
                <w:tab w:val="left" w:pos="9070"/>
              </w:tabs>
              <w:spacing w:before="125"/>
              <w:ind w:right="-2"/>
              <w:jc w:val="both"/>
              <w:rPr>
                <w:ins w:id="527" w:author="Autor"/>
                <w:rFonts w:ascii="Verdana" w:hAnsi="Verdana" w:cstheme="minorHAnsi"/>
                <w:color w:val="auto"/>
                <w:sz w:val="20"/>
                <w:lang w:val="sk-SK"/>
              </w:rPr>
            </w:pPr>
            <w:ins w:id="528" w:author="Autor">
              <w:r w:rsidRPr="003C471E">
                <w:rPr>
                  <w:rFonts w:ascii="Verdana" w:hAnsi="Verdana" w:cstheme="minorHAnsi"/>
                  <w:color w:val="auto"/>
                  <w:sz w:val="20"/>
                  <w:lang w:val="sk-SK"/>
                </w:rPr>
                <w:t>Hodnotiteľ posudzuje najmä plnenie nasledovných oblastí:</w:t>
              </w:r>
            </w:ins>
          </w:p>
          <w:p w14:paraId="272AA9FF"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529" w:author="Autor"/>
                <w:rFonts w:ascii="Verdana" w:hAnsi="Verdana" w:cstheme="minorHAnsi"/>
                <w:b/>
                <w:color w:val="auto"/>
                <w:sz w:val="20"/>
                <w:lang w:val="sk-SK"/>
              </w:rPr>
            </w:pPr>
            <w:ins w:id="530" w:author="Autor">
              <w:r w:rsidRPr="003C471E">
                <w:rPr>
                  <w:rFonts w:ascii="Verdana" w:hAnsi="Verdana" w:cstheme="minorHAnsi"/>
                  <w:b/>
                  <w:color w:val="auto"/>
                  <w:sz w:val="20"/>
                  <w:lang w:val="sk-SK"/>
                </w:rPr>
                <w:t>zabezpečenie technického zázemia pre udržanie výsledkov projektu,</w:t>
              </w:r>
            </w:ins>
          </w:p>
          <w:p w14:paraId="2AC85422"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531" w:author="Autor"/>
                <w:rFonts w:ascii="Verdana" w:eastAsia="Calibri" w:hAnsi="Verdana" w:cstheme="minorHAnsi"/>
                <w:color w:val="404040" w:themeColor="text1" w:themeTint="BF"/>
                <w:sz w:val="20"/>
                <w:u w:color="000000"/>
                <w:bdr w:val="none" w:sz="0" w:space="0" w:color="auto"/>
                <w:lang w:val="sk-SK"/>
              </w:rPr>
            </w:pPr>
            <w:ins w:id="532" w:author="Auto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w:t>
              </w:r>
              <w:proofErr w:type="spellStart"/>
              <w:r w:rsidRPr="003C471E">
                <w:rPr>
                  <w:rFonts w:ascii="Verdana" w:eastAsia="Calibri" w:hAnsi="Verdana" w:cstheme="minorHAnsi"/>
                  <w:color w:val="404040" w:themeColor="text1" w:themeTint="BF"/>
                  <w:sz w:val="20"/>
                  <w:u w:color="000000"/>
                  <w:bdr w:val="none" w:sz="0" w:space="0" w:color="auto"/>
                  <w:lang w:val="sk-SK"/>
                </w:rPr>
                <w:t>know-how</w:t>
              </w:r>
              <w:proofErr w:type="spellEnd"/>
              <w:r w:rsidRPr="003C471E">
                <w:rPr>
                  <w:rFonts w:ascii="Verdana" w:eastAsia="Calibri" w:hAnsi="Verdana" w:cstheme="minorHAnsi"/>
                  <w:color w:val="404040" w:themeColor="text1" w:themeTint="BF"/>
                  <w:sz w:val="20"/>
                  <w:u w:color="000000"/>
                  <w:bdr w:val="none" w:sz="0" w:space="0" w:color="auto"/>
                  <w:lang w:val="sk-SK"/>
                </w:rPr>
                <w:t> potrebné pre zabezpečenie udržateľnosti projektu,</w:t>
              </w:r>
            </w:ins>
          </w:p>
          <w:p w14:paraId="6250748A"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533" w:author="Autor"/>
                <w:rFonts w:ascii="Verdana" w:hAnsi="Verdana" w:cstheme="minorHAnsi"/>
                <w:color w:val="auto"/>
                <w:sz w:val="20"/>
                <w:lang w:val="sk-SK"/>
              </w:rPr>
            </w:pPr>
            <w:ins w:id="534" w:author="Auto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(identifikovanie rizík, popis prostriedkov na ich elimináciu).</w:t>
              </w:r>
            </w:ins>
          </w:p>
        </w:tc>
      </w:tr>
      <w:tr w:rsidR="00875C17" w:rsidRPr="003C471E" w14:paraId="28600196" w14:textId="77777777" w:rsidTr="00875C17">
        <w:trPr>
          <w:ins w:id="535" w:author="Autor"/>
        </w:trPr>
        <w:tc>
          <w:tcPr>
            <w:tcW w:w="1101" w:type="dxa"/>
            <w:vMerge/>
          </w:tcPr>
          <w:p w14:paraId="17C56CC1" w14:textId="77777777" w:rsidR="00875C17" w:rsidRPr="003C471E" w:rsidRDefault="00875C17" w:rsidP="00875C17">
            <w:pPr>
              <w:rPr>
                <w:ins w:id="536" w:author="Autor"/>
                <w:rFonts w:ascii="Verdana" w:hAnsi="Verdana"/>
                <w:sz w:val="20"/>
              </w:rPr>
            </w:pPr>
          </w:p>
        </w:tc>
        <w:tc>
          <w:tcPr>
            <w:tcW w:w="13043" w:type="dxa"/>
            <w:gridSpan w:val="2"/>
          </w:tcPr>
          <w:p w14:paraId="0BE9EE1A" w14:textId="77777777" w:rsidR="00875C17" w:rsidRPr="003C471E" w:rsidRDefault="00875C17" w:rsidP="00875C17">
            <w:pPr>
              <w:pStyle w:val="TableParagraph"/>
              <w:spacing w:before="125"/>
              <w:jc w:val="both"/>
              <w:rPr>
                <w:ins w:id="537" w:author="Autor"/>
                <w:rFonts w:ascii="Verdana" w:eastAsia="Helvetica" w:hAnsi="Verdana" w:cstheme="minorHAnsi"/>
                <w:color w:val="404040" w:themeColor="text1" w:themeTint="BF"/>
                <w:sz w:val="20"/>
                <w:lang w:val="sk-SK"/>
              </w:rPr>
            </w:pPr>
            <w:ins w:id="538" w:author="Auto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3D2A221E" w14:textId="77777777" w:rsidTr="00875C17">
        <w:trPr>
          <w:ins w:id="539" w:author="Autor"/>
        </w:trPr>
        <w:tc>
          <w:tcPr>
            <w:tcW w:w="1101" w:type="dxa"/>
            <w:shd w:val="clear" w:color="auto" w:fill="17365D" w:themeFill="text2" w:themeFillShade="BF"/>
            <w:vAlign w:val="bottom"/>
          </w:tcPr>
          <w:p w14:paraId="06299C6E" w14:textId="77777777" w:rsidR="00875C17" w:rsidRPr="003C471E" w:rsidRDefault="00875C17" w:rsidP="00875C17">
            <w:pPr>
              <w:jc w:val="center"/>
              <w:rPr>
                <w:ins w:id="540" w:author="Autor"/>
                <w:rFonts w:ascii="Verdana" w:hAnsi="Verdana"/>
                <w:b/>
                <w:color w:val="FFFFFF" w:themeColor="background1"/>
                <w:sz w:val="24"/>
                <w:szCs w:val="28"/>
              </w:rPr>
            </w:pPr>
            <w:ins w:id="541" w:author="Autor">
              <w:r w:rsidRPr="003C471E">
                <w:rPr>
                  <w:rFonts w:ascii="Verdana" w:hAnsi="Verdana"/>
                  <w:b/>
                  <w:color w:val="FFFFFF" w:themeColor="background1"/>
                  <w:sz w:val="24"/>
                  <w:szCs w:val="28"/>
                </w:rPr>
                <w:t>3.</w:t>
              </w:r>
            </w:ins>
          </w:p>
        </w:tc>
        <w:tc>
          <w:tcPr>
            <w:tcW w:w="13043" w:type="dxa"/>
            <w:gridSpan w:val="2"/>
            <w:shd w:val="clear" w:color="auto" w:fill="17365D" w:themeFill="text2" w:themeFillShade="BF"/>
          </w:tcPr>
          <w:p w14:paraId="0562DFA3" w14:textId="77777777" w:rsidR="00875C17" w:rsidRPr="003C471E" w:rsidRDefault="00875C17" w:rsidP="00875C17">
            <w:pPr>
              <w:pStyle w:val="TableParagraph"/>
              <w:spacing w:before="125"/>
              <w:rPr>
                <w:ins w:id="542" w:author="Autor"/>
                <w:rFonts w:ascii="Verdana" w:eastAsia="Helvetica" w:hAnsi="Verdana" w:cstheme="minorHAnsi"/>
                <w:b/>
                <w:color w:val="FFFFFF" w:themeColor="background1"/>
                <w:sz w:val="24"/>
                <w:szCs w:val="28"/>
                <w:lang w:val="sk-SK"/>
              </w:rPr>
            </w:pPr>
            <w:ins w:id="543" w:author="Autor">
              <w:r w:rsidRPr="003C471E">
                <w:rPr>
                  <w:rFonts w:ascii="Verdana" w:eastAsia="Helvetica" w:hAnsi="Verdana" w:cstheme="minorHAnsi"/>
                  <w:b/>
                  <w:color w:val="FFFFFF" w:themeColor="background1"/>
                  <w:sz w:val="24"/>
                  <w:szCs w:val="28"/>
                  <w:lang w:val="sk-SK"/>
                </w:rPr>
                <w:t>Administratívna a prevádzková kapacita žiadateľa</w:t>
              </w:r>
            </w:ins>
          </w:p>
        </w:tc>
      </w:tr>
      <w:tr w:rsidR="00875C17" w:rsidRPr="003C471E" w14:paraId="6582A1CC" w14:textId="77777777" w:rsidTr="00875C17">
        <w:trPr>
          <w:ins w:id="544" w:author="Autor"/>
        </w:trPr>
        <w:tc>
          <w:tcPr>
            <w:tcW w:w="1101" w:type="dxa"/>
            <w:shd w:val="clear" w:color="auto" w:fill="8DB3E2" w:themeFill="text2" w:themeFillTint="66"/>
          </w:tcPr>
          <w:p w14:paraId="146BB1B1" w14:textId="77777777" w:rsidR="00875C17" w:rsidRPr="003C471E" w:rsidRDefault="00875C17" w:rsidP="00875C17">
            <w:pPr>
              <w:rPr>
                <w:ins w:id="545" w:author="Autor"/>
                <w:rFonts w:ascii="Verdana" w:hAnsi="Verdana"/>
                <w:sz w:val="20"/>
              </w:rPr>
            </w:pPr>
          </w:p>
        </w:tc>
        <w:tc>
          <w:tcPr>
            <w:tcW w:w="13043" w:type="dxa"/>
            <w:gridSpan w:val="2"/>
            <w:shd w:val="clear" w:color="auto" w:fill="8DB3E2" w:themeFill="text2" w:themeFillTint="66"/>
          </w:tcPr>
          <w:p w14:paraId="028C9026" w14:textId="77777777" w:rsidR="00875C17" w:rsidRPr="003C471E" w:rsidRDefault="00875C17" w:rsidP="00875C17">
            <w:pPr>
              <w:pStyle w:val="TableParagraph"/>
              <w:spacing w:before="125"/>
              <w:rPr>
                <w:ins w:id="546" w:author="Autor"/>
                <w:rFonts w:ascii="Verdana" w:eastAsia="Helvetica" w:hAnsi="Verdana" w:cstheme="minorHAnsi"/>
                <w:color w:val="404040" w:themeColor="text1" w:themeTint="BF"/>
                <w:sz w:val="20"/>
                <w:lang w:val="sk-SK"/>
              </w:rPr>
            </w:pPr>
            <w:ins w:id="547" w:author="Autor">
              <w:r w:rsidRPr="003C471E">
                <w:rPr>
                  <w:rFonts w:ascii="Verdana" w:eastAsiaTheme="minorHAnsi" w:hAnsi="Verdana" w:cstheme="minorBidi"/>
                  <w:b/>
                  <w:color w:val="auto"/>
                  <w:szCs w:val="24"/>
                  <w:lang w:val="sk-SK"/>
                </w:rPr>
                <w:t>Hodnotiace kritérium:</w:t>
              </w:r>
            </w:ins>
          </w:p>
        </w:tc>
      </w:tr>
      <w:tr w:rsidR="00875C17" w:rsidRPr="003C471E" w14:paraId="63A40995" w14:textId="77777777" w:rsidTr="00875C17">
        <w:trPr>
          <w:ins w:id="548" w:author="Autor"/>
        </w:trPr>
        <w:tc>
          <w:tcPr>
            <w:tcW w:w="1101" w:type="dxa"/>
            <w:shd w:val="clear" w:color="auto" w:fill="8DB3E2" w:themeFill="text2" w:themeFillTint="66"/>
            <w:vAlign w:val="bottom"/>
          </w:tcPr>
          <w:p w14:paraId="5F85FE74" w14:textId="77777777" w:rsidR="00875C17" w:rsidRPr="003C471E" w:rsidRDefault="00875C17" w:rsidP="00875C17">
            <w:pPr>
              <w:jc w:val="center"/>
              <w:rPr>
                <w:ins w:id="549" w:author="Autor"/>
                <w:rFonts w:ascii="Verdana" w:hAnsi="Verdana"/>
                <w:b/>
                <w:sz w:val="20"/>
              </w:rPr>
            </w:pPr>
            <w:ins w:id="550" w:author="Autor">
              <w:r w:rsidRPr="003C471E">
                <w:rPr>
                  <w:rFonts w:ascii="Verdana" w:hAnsi="Verdana"/>
                  <w:b/>
                  <w:sz w:val="20"/>
                </w:rPr>
                <w:t>3.1.</w:t>
              </w:r>
            </w:ins>
          </w:p>
        </w:tc>
        <w:tc>
          <w:tcPr>
            <w:tcW w:w="13043" w:type="dxa"/>
            <w:gridSpan w:val="2"/>
            <w:shd w:val="clear" w:color="auto" w:fill="8DB3E2" w:themeFill="text2" w:themeFillTint="66"/>
          </w:tcPr>
          <w:p w14:paraId="327F95D6" w14:textId="77777777" w:rsidR="00875C17" w:rsidRPr="003C471E" w:rsidRDefault="00875C17" w:rsidP="00875C17">
            <w:pPr>
              <w:pStyle w:val="TableParagraph"/>
              <w:spacing w:before="125"/>
              <w:rPr>
                <w:ins w:id="551" w:author="Autor"/>
                <w:rFonts w:ascii="Verdana" w:eastAsia="Helvetica" w:hAnsi="Verdana" w:cstheme="minorHAnsi"/>
                <w:b/>
                <w:color w:val="404040" w:themeColor="text1" w:themeTint="BF"/>
                <w:sz w:val="20"/>
                <w:lang w:val="sk-SK"/>
              </w:rPr>
            </w:pPr>
            <w:ins w:id="552" w:author="Autor">
              <w:r w:rsidRPr="003C471E">
                <w:rPr>
                  <w:rFonts w:ascii="Verdana" w:eastAsiaTheme="minorHAnsi" w:hAnsi="Verdana" w:cstheme="minorBidi"/>
                  <w:b/>
                  <w:color w:val="auto"/>
                  <w:szCs w:val="24"/>
                  <w:lang w:val="sk-SK"/>
                </w:rPr>
                <w:t>Posúdenie administratívnych a odborných kapacít na riadenie a realizáciu projektu</w:t>
              </w:r>
            </w:ins>
          </w:p>
        </w:tc>
      </w:tr>
      <w:tr w:rsidR="00875C17" w:rsidRPr="003C471E" w14:paraId="49185A66" w14:textId="77777777" w:rsidTr="00875C17">
        <w:trPr>
          <w:ins w:id="553" w:author="Autor"/>
        </w:trPr>
        <w:tc>
          <w:tcPr>
            <w:tcW w:w="1101" w:type="dxa"/>
            <w:shd w:val="clear" w:color="auto" w:fill="FFFFFF" w:themeFill="background1"/>
          </w:tcPr>
          <w:p w14:paraId="271086FA" w14:textId="77777777" w:rsidR="00875C17" w:rsidRPr="003C471E" w:rsidRDefault="00875C17" w:rsidP="00875C17">
            <w:pPr>
              <w:rPr>
                <w:ins w:id="554" w:author="Autor"/>
                <w:rFonts w:ascii="Verdana" w:hAnsi="Verdana"/>
                <w:b/>
                <w:sz w:val="20"/>
              </w:rPr>
            </w:pPr>
          </w:p>
        </w:tc>
        <w:tc>
          <w:tcPr>
            <w:tcW w:w="13043" w:type="dxa"/>
            <w:gridSpan w:val="2"/>
            <w:shd w:val="clear" w:color="auto" w:fill="C6D9F1" w:themeFill="text2" w:themeFillTint="33"/>
          </w:tcPr>
          <w:p w14:paraId="4016E33C" w14:textId="77777777" w:rsidR="00875C17" w:rsidRPr="003C471E" w:rsidRDefault="00875C17" w:rsidP="00875C17">
            <w:pPr>
              <w:pStyle w:val="TableParagraph"/>
              <w:spacing w:before="125"/>
              <w:rPr>
                <w:ins w:id="555" w:author="Autor"/>
                <w:rFonts w:ascii="Verdana" w:eastAsia="Helvetica" w:hAnsi="Verdana" w:cstheme="minorHAnsi"/>
                <w:b/>
                <w:color w:val="404040" w:themeColor="text1" w:themeTint="BF"/>
                <w:sz w:val="20"/>
                <w:lang w:val="sk-SK"/>
              </w:rPr>
            </w:pPr>
            <w:ins w:id="556" w:author="Autor">
              <w:r w:rsidRPr="003C471E">
                <w:rPr>
                  <w:rFonts w:ascii="Verdana" w:hAnsi="Verdana"/>
                  <w:b/>
                  <w:sz w:val="20"/>
                  <w:lang w:val="sk-SK"/>
                </w:rPr>
                <w:t>Predmet hodnotenia</w:t>
              </w:r>
            </w:ins>
          </w:p>
        </w:tc>
      </w:tr>
      <w:tr w:rsidR="00875C17" w:rsidRPr="003C471E" w14:paraId="3B3C4C9E" w14:textId="77777777" w:rsidTr="00875C17">
        <w:trPr>
          <w:ins w:id="557" w:author="Autor"/>
        </w:trPr>
        <w:tc>
          <w:tcPr>
            <w:tcW w:w="1101" w:type="dxa"/>
            <w:shd w:val="clear" w:color="auto" w:fill="FFFFFF" w:themeFill="background1"/>
          </w:tcPr>
          <w:p w14:paraId="4650E095" w14:textId="77777777" w:rsidR="00875C17" w:rsidRPr="003C471E" w:rsidRDefault="00875C17" w:rsidP="00875C17">
            <w:pPr>
              <w:rPr>
                <w:ins w:id="558" w:author="Autor"/>
                <w:rFonts w:ascii="Verdana" w:hAnsi="Verdana"/>
                <w:b/>
                <w:sz w:val="20"/>
              </w:rPr>
            </w:pPr>
          </w:p>
        </w:tc>
        <w:tc>
          <w:tcPr>
            <w:tcW w:w="13043" w:type="dxa"/>
            <w:gridSpan w:val="2"/>
            <w:shd w:val="clear" w:color="auto" w:fill="auto"/>
          </w:tcPr>
          <w:p w14:paraId="27C492B1" w14:textId="77777777" w:rsidR="00875C17" w:rsidRPr="003C471E" w:rsidRDefault="00875C17" w:rsidP="00875C17">
            <w:pPr>
              <w:jc w:val="both"/>
              <w:rPr>
                <w:ins w:id="559" w:author="Autor"/>
                <w:rFonts w:ascii="Verdana" w:eastAsia="Arial" w:hAnsi="Verdana" w:cstheme="minorHAnsi"/>
                <w:iCs/>
                <w:color w:val="404040" w:themeColor="text1" w:themeTint="BF"/>
                <w:sz w:val="20"/>
                <w:u w:color="000000"/>
              </w:rPr>
            </w:pPr>
            <w:ins w:id="560" w:author="Auto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ins>
          </w:p>
        </w:tc>
      </w:tr>
      <w:tr w:rsidR="00875C17" w:rsidRPr="003C471E" w14:paraId="4E4FFAB4" w14:textId="77777777" w:rsidTr="00875C17">
        <w:trPr>
          <w:ins w:id="561" w:author="Autor"/>
        </w:trPr>
        <w:tc>
          <w:tcPr>
            <w:tcW w:w="1101" w:type="dxa"/>
            <w:shd w:val="clear" w:color="auto" w:fill="FFFFFF" w:themeFill="background1"/>
          </w:tcPr>
          <w:p w14:paraId="13542BB5" w14:textId="77777777" w:rsidR="00875C17" w:rsidRPr="003C471E" w:rsidRDefault="00875C17" w:rsidP="00875C17">
            <w:pPr>
              <w:rPr>
                <w:ins w:id="562" w:author="Autor"/>
                <w:rFonts w:ascii="Verdana" w:hAnsi="Verdana"/>
                <w:b/>
                <w:sz w:val="20"/>
              </w:rPr>
            </w:pPr>
          </w:p>
        </w:tc>
        <w:tc>
          <w:tcPr>
            <w:tcW w:w="2551" w:type="dxa"/>
            <w:shd w:val="clear" w:color="auto" w:fill="C6D9F1" w:themeFill="text2" w:themeFillTint="33"/>
          </w:tcPr>
          <w:p w14:paraId="1F1D7E38" w14:textId="77777777" w:rsidR="00875C17" w:rsidRPr="003C471E" w:rsidRDefault="00875C17" w:rsidP="00875C17">
            <w:pPr>
              <w:pStyle w:val="TableParagraph"/>
              <w:spacing w:before="125"/>
              <w:rPr>
                <w:ins w:id="563" w:author="Autor"/>
                <w:rFonts w:ascii="Verdana" w:eastAsia="Helvetica" w:hAnsi="Verdana" w:cstheme="minorHAnsi"/>
                <w:b/>
                <w:color w:val="404040" w:themeColor="text1" w:themeTint="BF"/>
                <w:sz w:val="20"/>
                <w:lang w:val="sk-SK"/>
              </w:rPr>
            </w:pPr>
            <w:ins w:id="564" w:author="Autor">
              <w:r w:rsidRPr="003C471E">
                <w:rPr>
                  <w:rFonts w:ascii="Verdana" w:hAnsi="Verdana"/>
                  <w:b/>
                  <w:sz w:val="20"/>
                  <w:lang w:val="sk-SK"/>
                </w:rPr>
                <w:t>Typ kritéria</w:t>
              </w:r>
            </w:ins>
          </w:p>
        </w:tc>
        <w:tc>
          <w:tcPr>
            <w:tcW w:w="10492" w:type="dxa"/>
            <w:shd w:val="clear" w:color="auto" w:fill="C6D9F1" w:themeFill="text2" w:themeFillTint="33"/>
          </w:tcPr>
          <w:p w14:paraId="497FFE6A" w14:textId="77777777" w:rsidR="00875C17" w:rsidRPr="003C471E" w:rsidRDefault="00875C17" w:rsidP="00875C17">
            <w:pPr>
              <w:pStyle w:val="TableParagraph"/>
              <w:spacing w:before="125"/>
              <w:rPr>
                <w:ins w:id="565" w:author="Autor"/>
                <w:rFonts w:ascii="Verdana" w:eastAsia="Helvetica" w:hAnsi="Verdana" w:cstheme="minorHAnsi"/>
                <w:b/>
                <w:color w:val="404040" w:themeColor="text1" w:themeTint="BF"/>
                <w:sz w:val="20"/>
                <w:lang w:val="sk-SK"/>
              </w:rPr>
            </w:pPr>
            <w:ins w:id="566" w:author="Autor">
              <w:r w:rsidRPr="003C471E">
                <w:rPr>
                  <w:rFonts w:ascii="Verdana" w:hAnsi="Verdana"/>
                  <w:b/>
                  <w:sz w:val="20"/>
                  <w:lang w:val="sk-SK"/>
                </w:rPr>
                <w:t>Spôsob aplikácie hodnotiaceho kritéria</w:t>
              </w:r>
            </w:ins>
          </w:p>
        </w:tc>
      </w:tr>
      <w:tr w:rsidR="00875C17" w:rsidRPr="003C471E" w14:paraId="066DD6DE" w14:textId="77777777" w:rsidTr="00875C17">
        <w:trPr>
          <w:ins w:id="567" w:author="Autor"/>
        </w:trPr>
        <w:tc>
          <w:tcPr>
            <w:tcW w:w="1101" w:type="dxa"/>
            <w:shd w:val="clear" w:color="auto" w:fill="FFFFFF" w:themeFill="background1"/>
          </w:tcPr>
          <w:p w14:paraId="6D51AF31" w14:textId="77777777" w:rsidR="00875C17" w:rsidRPr="003C471E" w:rsidRDefault="00875C17" w:rsidP="00875C17">
            <w:pPr>
              <w:rPr>
                <w:ins w:id="568" w:author="Autor"/>
                <w:rFonts w:ascii="Verdana" w:hAnsi="Verdana"/>
                <w:b/>
                <w:sz w:val="20"/>
              </w:rPr>
            </w:pPr>
          </w:p>
        </w:tc>
        <w:tc>
          <w:tcPr>
            <w:tcW w:w="2551" w:type="dxa"/>
            <w:shd w:val="clear" w:color="auto" w:fill="auto"/>
          </w:tcPr>
          <w:p w14:paraId="71BAE8E7" w14:textId="77777777" w:rsidR="00875C17" w:rsidRPr="003C471E" w:rsidRDefault="00875C17" w:rsidP="00875C17">
            <w:pPr>
              <w:pStyle w:val="TableParagraph"/>
              <w:spacing w:before="125"/>
              <w:rPr>
                <w:ins w:id="569" w:author="Autor"/>
                <w:rFonts w:ascii="Verdana" w:eastAsia="Helvetica" w:hAnsi="Verdana" w:cstheme="minorHAnsi"/>
                <w:color w:val="404040" w:themeColor="text1" w:themeTint="BF"/>
                <w:sz w:val="20"/>
                <w:lang w:val="sk-SK"/>
              </w:rPr>
            </w:pPr>
            <w:ins w:id="570" w:author="Autor">
              <w:r w:rsidRPr="003C471E">
                <w:rPr>
                  <w:rFonts w:ascii="Verdana" w:eastAsia="Helvetica" w:hAnsi="Verdana" w:cstheme="minorHAnsi"/>
                  <w:color w:val="404040" w:themeColor="text1" w:themeTint="BF"/>
                  <w:sz w:val="20"/>
                  <w:lang w:val="sk-SK"/>
                </w:rPr>
                <w:t xml:space="preserve">Vylučujúce kritérium </w:t>
              </w:r>
            </w:ins>
          </w:p>
          <w:p w14:paraId="2A85DABC" w14:textId="77777777" w:rsidR="00875C17" w:rsidRPr="003C471E" w:rsidRDefault="00875C17" w:rsidP="00875C17">
            <w:pPr>
              <w:pStyle w:val="TableParagraph"/>
              <w:spacing w:before="125"/>
              <w:rPr>
                <w:ins w:id="571" w:author="Autor"/>
                <w:rFonts w:ascii="Verdana" w:eastAsia="Helvetica" w:hAnsi="Verdana" w:cstheme="minorHAnsi"/>
                <w:b/>
                <w:color w:val="auto"/>
                <w:sz w:val="20"/>
                <w:lang w:val="sk-SK"/>
              </w:rPr>
            </w:pPr>
            <w:ins w:id="572" w:author="Autor">
              <w:r w:rsidRPr="003C471E">
                <w:rPr>
                  <w:rFonts w:ascii="Verdana" w:eastAsia="Helvetica" w:hAnsi="Verdana" w:cstheme="minorHAnsi"/>
                  <w:b/>
                  <w:color w:val="auto"/>
                  <w:sz w:val="20"/>
                  <w:lang w:val="sk-SK"/>
                </w:rPr>
                <w:t xml:space="preserve">Áno – nie </w:t>
              </w:r>
            </w:ins>
          </w:p>
          <w:p w14:paraId="6C2518AA" w14:textId="77777777" w:rsidR="00875C17" w:rsidRPr="003C471E" w:rsidRDefault="00875C17" w:rsidP="00875C17">
            <w:pPr>
              <w:pStyle w:val="TableParagraph"/>
              <w:spacing w:before="125"/>
              <w:rPr>
                <w:ins w:id="573" w:author="Autor"/>
                <w:rFonts w:ascii="Verdana" w:eastAsia="Helvetica" w:hAnsi="Verdana" w:cstheme="minorHAnsi"/>
                <w:b/>
                <w:color w:val="404040" w:themeColor="text1" w:themeTint="BF"/>
                <w:sz w:val="20"/>
                <w:lang w:val="sk-SK"/>
              </w:rPr>
            </w:pPr>
          </w:p>
        </w:tc>
        <w:tc>
          <w:tcPr>
            <w:tcW w:w="10492" w:type="dxa"/>
            <w:shd w:val="clear" w:color="auto" w:fill="auto"/>
          </w:tcPr>
          <w:p w14:paraId="66301EB4" w14:textId="77777777" w:rsidR="00875C17" w:rsidRPr="003C471E" w:rsidRDefault="00875C17" w:rsidP="00875C17">
            <w:pPr>
              <w:pStyle w:val="TableParagraph"/>
              <w:spacing w:before="125"/>
              <w:rPr>
                <w:ins w:id="574" w:author="Autor"/>
                <w:rFonts w:ascii="Verdana" w:eastAsia="Helvetica" w:hAnsi="Verdana" w:cstheme="minorHAnsi"/>
                <w:b/>
                <w:color w:val="404040" w:themeColor="text1" w:themeTint="BF"/>
                <w:sz w:val="20"/>
                <w:lang w:val="sk-SK"/>
              </w:rPr>
            </w:pPr>
            <w:ins w:id="575" w:author="Auto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ins>
          </w:p>
          <w:p w14:paraId="5F16BD6D" w14:textId="77777777" w:rsidR="00875C17" w:rsidRPr="003C471E" w:rsidRDefault="00875C17" w:rsidP="00875C17">
            <w:pPr>
              <w:pStyle w:val="TableParagraph"/>
              <w:spacing w:before="125"/>
              <w:rPr>
                <w:ins w:id="576" w:author="Autor"/>
                <w:rFonts w:ascii="Verdana" w:eastAsia="Arial" w:hAnsi="Verdana" w:cstheme="minorHAnsi"/>
                <w:iCs/>
                <w:color w:val="404040" w:themeColor="text1" w:themeTint="BF"/>
                <w:sz w:val="20"/>
                <w:lang w:val="sk-SK"/>
              </w:rPr>
            </w:pPr>
            <w:ins w:id="577" w:author="Auto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w:t>
              </w:r>
              <w:r w:rsidRPr="003C471E">
                <w:rPr>
                  <w:rFonts w:ascii="Verdana" w:eastAsia="Arial" w:hAnsi="Verdana" w:cstheme="minorHAnsi"/>
                  <w:iCs/>
                  <w:color w:val="404040" w:themeColor="text1" w:themeTint="BF"/>
                  <w:sz w:val="20"/>
                  <w:lang w:val="sk-SK"/>
                </w:rPr>
                <w:lastRenderedPageBreak/>
                <w:t xml:space="preserve">nedostatočné v minimálne jednom z nasledovných hľadísk: počet, odborné znalosti a skúsenosti, nekompletný projektový tím, pričom nedostatky administratívnych kapacít vytvárajú ohrozenie pre správne riadenie a implementáciu projektu.  </w:t>
              </w:r>
            </w:ins>
          </w:p>
        </w:tc>
      </w:tr>
      <w:tr w:rsidR="00875C17" w:rsidRPr="003C471E" w14:paraId="26776188" w14:textId="77777777" w:rsidTr="00875C17">
        <w:trPr>
          <w:ins w:id="578" w:author="Autor"/>
        </w:trPr>
        <w:tc>
          <w:tcPr>
            <w:tcW w:w="1101" w:type="dxa"/>
            <w:shd w:val="clear" w:color="auto" w:fill="FFFFFF" w:themeFill="background1"/>
          </w:tcPr>
          <w:p w14:paraId="3ED8B513" w14:textId="77777777" w:rsidR="00875C17" w:rsidRPr="003C471E" w:rsidRDefault="00875C17" w:rsidP="00875C17">
            <w:pPr>
              <w:rPr>
                <w:ins w:id="579" w:author="Autor"/>
                <w:rFonts w:ascii="Verdana" w:hAnsi="Verdana"/>
                <w:b/>
                <w:sz w:val="20"/>
              </w:rPr>
            </w:pPr>
          </w:p>
        </w:tc>
        <w:tc>
          <w:tcPr>
            <w:tcW w:w="13043" w:type="dxa"/>
            <w:gridSpan w:val="2"/>
            <w:shd w:val="clear" w:color="auto" w:fill="C6D9F1" w:themeFill="text2" w:themeFillTint="33"/>
          </w:tcPr>
          <w:p w14:paraId="1AA77D1C" w14:textId="77777777" w:rsidR="00875C17" w:rsidRPr="003C471E" w:rsidRDefault="00875C17" w:rsidP="00875C17">
            <w:pPr>
              <w:pStyle w:val="TableParagraph"/>
              <w:spacing w:before="125"/>
              <w:rPr>
                <w:ins w:id="580" w:author="Autor"/>
                <w:rFonts w:ascii="Verdana" w:eastAsia="Helvetica" w:hAnsi="Verdana" w:cstheme="minorHAnsi"/>
                <w:b/>
                <w:color w:val="404040" w:themeColor="text1" w:themeTint="BF"/>
                <w:sz w:val="20"/>
                <w:lang w:val="sk-SK"/>
              </w:rPr>
            </w:pPr>
            <w:ins w:id="581" w:author="Autor">
              <w:r w:rsidRPr="003C471E">
                <w:rPr>
                  <w:rFonts w:ascii="Verdana" w:hAnsi="Verdana"/>
                  <w:b/>
                  <w:sz w:val="20"/>
                  <w:lang w:val="sk-SK"/>
                </w:rPr>
                <w:t>Spôsob vyhodnotenia kritéria</w:t>
              </w:r>
            </w:ins>
          </w:p>
        </w:tc>
      </w:tr>
      <w:tr w:rsidR="00875C17" w:rsidRPr="003C471E" w14:paraId="25E467F1" w14:textId="77777777" w:rsidTr="00875C17">
        <w:trPr>
          <w:ins w:id="582" w:author="Autor"/>
        </w:trPr>
        <w:tc>
          <w:tcPr>
            <w:tcW w:w="1101" w:type="dxa"/>
            <w:shd w:val="clear" w:color="auto" w:fill="FFFFFF" w:themeFill="background1"/>
          </w:tcPr>
          <w:p w14:paraId="4CE56763" w14:textId="77777777" w:rsidR="00875C17" w:rsidRPr="003C471E" w:rsidRDefault="00875C17" w:rsidP="00875C17">
            <w:pPr>
              <w:rPr>
                <w:ins w:id="583" w:author="Autor"/>
                <w:rFonts w:ascii="Verdana" w:hAnsi="Verdana"/>
                <w:b/>
                <w:sz w:val="20"/>
              </w:rPr>
            </w:pPr>
          </w:p>
        </w:tc>
        <w:tc>
          <w:tcPr>
            <w:tcW w:w="13043" w:type="dxa"/>
            <w:gridSpan w:val="2"/>
            <w:shd w:val="clear" w:color="auto" w:fill="auto"/>
          </w:tcPr>
          <w:p w14:paraId="17BC17A9" w14:textId="77777777" w:rsidR="00875C17" w:rsidRPr="003C471E" w:rsidRDefault="00875C17" w:rsidP="00875C17">
            <w:pPr>
              <w:pStyle w:val="Predvolen"/>
              <w:tabs>
                <w:tab w:val="left" w:pos="9070"/>
              </w:tabs>
              <w:ind w:right="-2"/>
              <w:jc w:val="both"/>
              <w:rPr>
                <w:ins w:id="584" w:author="Autor"/>
                <w:rFonts w:ascii="Verdana" w:eastAsia="Helvetica Neue Light" w:hAnsi="Verdana" w:cstheme="minorHAnsi"/>
                <w:color w:val="auto"/>
                <w:sz w:val="20"/>
                <w:lang w:val="sk-SK"/>
              </w:rPr>
            </w:pPr>
            <w:ins w:id="585" w:author="Auto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 Popis projektu, 8. Popis cieľovej skupiny,10.1 Aktivity projektu a </w:t>
              </w:r>
              <w:proofErr w:type="spellStart"/>
              <w:r w:rsidRPr="003C471E">
                <w:rPr>
                  <w:rFonts w:ascii="Verdana" w:hAnsi="Verdana" w:cstheme="minorHAnsi"/>
                  <w:color w:val="auto"/>
                  <w:sz w:val="20"/>
                  <w:lang w:val="sk-SK"/>
                </w:rPr>
                <w:t>očakávané́</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merateľné</w:t>
              </w:r>
              <w:proofErr w:type="spellEnd"/>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369A5FBF" w14:textId="77777777" w:rsidTr="00875C17">
        <w:trPr>
          <w:ins w:id="586" w:author="Autor"/>
        </w:trPr>
        <w:tc>
          <w:tcPr>
            <w:tcW w:w="1101" w:type="dxa"/>
            <w:shd w:val="clear" w:color="auto" w:fill="FFFFFF" w:themeFill="background1"/>
          </w:tcPr>
          <w:p w14:paraId="46744F35" w14:textId="77777777" w:rsidR="00875C17" w:rsidRPr="003C471E" w:rsidRDefault="00875C17" w:rsidP="00875C17">
            <w:pPr>
              <w:rPr>
                <w:ins w:id="587" w:author="Autor"/>
                <w:rFonts w:ascii="Verdana" w:hAnsi="Verdana"/>
                <w:b/>
                <w:sz w:val="20"/>
              </w:rPr>
            </w:pPr>
          </w:p>
        </w:tc>
        <w:tc>
          <w:tcPr>
            <w:tcW w:w="13043" w:type="dxa"/>
            <w:gridSpan w:val="2"/>
            <w:shd w:val="clear" w:color="auto" w:fill="auto"/>
          </w:tcPr>
          <w:p w14:paraId="770F891B" w14:textId="77777777" w:rsidR="00875C17" w:rsidRPr="003C471E" w:rsidRDefault="00875C17" w:rsidP="00875C17">
            <w:pPr>
              <w:pStyle w:val="Predvolen"/>
              <w:tabs>
                <w:tab w:val="left" w:pos="9070"/>
              </w:tabs>
              <w:spacing w:before="125"/>
              <w:ind w:right="-2"/>
              <w:jc w:val="both"/>
              <w:rPr>
                <w:ins w:id="588" w:author="Autor"/>
                <w:rFonts w:ascii="Verdana" w:hAnsi="Verdana" w:cstheme="minorHAnsi"/>
                <w:color w:val="auto"/>
                <w:sz w:val="20"/>
                <w:lang w:val="sk-SK"/>
              </w:rPr>
            </w:pPr>
            <w:ins w:id="589" w:author="Autor">
              <w:r w:rsidRPr="003C471E">
                <w:rPr>
                  <w:rFonts w:ascii="Verdana" w:hAnsi="Verdana" w:cstheme="minorHAnsi"/>
                  <w:color w:val="auto"/>
                  <w:sz w:val="20"/>
                  <w:lang w:val="sk-SK"/>
                </w:rPr>
                <w:t>Hodnotiteľ posudzuje najmä plnenie nasledovných oblastí:</w:t>
              </w:r>
            </w:ins>
          </w:p>
          <w:p w14:paraId="2A0BBD62" w14:textId="77777777" w:rsidR="00875C17" w:rsidRPr="003C471E" w:rsidRDefault="00875C17" w:rsidP="00875C17">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590" w:author="Autor"/>
                <w:rFonts w:ascii="Verdana" w:hAnsi="Verdana" w:cstheme="minorHAnsi"/>
                <w:color w:val="auto"/>
                <w:sz w:val="20"/>
                <w:lang w:val="sk-SK"/>
              </w:rPr>
            </w:pPr>
            <w:ins w:id="591" w:author="Auto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vie zabezpečiť dostatočné administratívne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všetkých oblastí riadenia projektu),</w:t>
              </w:r>
            </w:ins>
          </w:p>
          <w:p w14:paraId="1F6D13B9" w14:textId="77777777" w:rsidR="00875C17" w:rsidRPr="003C471E" w:rsidRDefault="00875C17" w:rsidP="00875C17">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592" w:author="Autor"/>
                <w:rFonts w:ascii="Verdana" w:hAnsi="Verdana" w:cstheme="minorHAnsi"/>
                <w:color w:val="auto"/>
                <w:sz w:val="20"/>
                <w:lang w:val="sk-SK"/>
              </w:rPr>
            </w:pPr>
            <w:ins w:id="593" w:author="Auto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w:t>
              </w:r>
              <w:proofErr w:type="spellStart"/>
              <w:r w:rsidRPr="003C471E">
                <w:rPr>
                  <w:rFonts w:ascii="Verdana" w:hAnsi="Verdana" w:cstheme="minorHAnsi"/>
                  <w:color w:val="auto"/>
                  <w:sz w:val="20"/>
                  <w:lang w:val="sk-SK"/>
                </w:rPr>
                <w:t>know-how</w:t>
              </w:r>
              <w:proofErr w:type="spellEnd"/>
              <w:r w:rsidRPr="003C471E">
                <w:rPr>
                  <w:rFonts w:ascii="Verdana" w:hAnsi="Verdana" w:cstheme="minorHAnsi"/>
                  <w:color w:val="auto"/>
                  <w:sz w:val="20"/>
                  <w:lang w:val="sk-SK"/>
                </w:rPr>
                <w:t> potrebným pre zabezpečenie realizácie aktivít projektu.</w:t>
              </w:r>
            </w:ins>
          </w:p>
        </w:tc>
      </w:tr>
      <w:tr w:rsidR="00875C17" w:rsidRPr="003C471E" w14:paraId="38CD06AA" w14:textId="77777777" w:rsidTr="00875C17">
        <w:trPr>
          <w:ins w:id="594" w:author="Autor"/>
        </w:trPr>
        <w:tc>
          <w:tcPr>
            <w:tcW w:w="1101" w:type="dxa"/>
            <w:shd w:val="clear" w:color="auto" w:fill="FFFFFF" w:themeFill="background1"/>
          </w:tcPr>
          <w:p w14:paraId="5B57FD6C" w14:textId="77777777" w:rsidR="00875C17" w:rsidRPr="003C471E" w:rsidRDefault="00875C17" w:rsidP="00875C17">
            <w:pPr>
              <w:rPr>
                <w:ins w:id="595" w:author="Autor"/>
                <w:rFonts w:ascii="Verdana" w:hAnsi="Verdana"/>
                <w:b/>
                <w:sz w:val="20"/>
              </w:rPr>
            </w:pPr>
          </w:p>
        </w:tc>
        <w:tc>
          <w:tcPr>
            <w:tcW w:w="13043" w:type="dxa"/>
            <w:gridSpan w:val="2"/>
            <w:shd w:val="clear" w:color="auto" w:fill="auto"/>
          </w:tcPr>
          <w:p w14:paraId="59A20CAC" w14:textId="77777777" w:rsidR="00875C17" w:rsidRPr="003C471E" w:rsidRDefault="00875C17" w:rsidP="00875C17">
            <w:pPr>
              <w:pStyle w:val="Predvolen"/>
              <w:tabs>
                <w:tab w:val="left" w:pos="9070"/>
              </w:tabs>
              <w:spacing w:before="125"/>
              <w:ind w:right="-2"/>
              <w:jc w:val="both"/>
              <w:rPr>
                <w:ins w:id="596" w:author="Autor"/>
                <w:rFonts w:ascii="Verdana" w:hAnsi="Verdana" w:cstheme="minorHAnsi"/>
                <w:color w:val="auto"/>
                <w:sz w:val="20"/>
                <w:lang w:val="sk-SK"/>
              </w:rPr>
            </w:pPr>
            <w:ins w:id="597"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r w:rsidR="00875C17" w:rsidRPr="003C471E" w14:paraId="3ADB3D34" w14:textId="77777777" w:rsidTr="00875C17">
        <w:trPr>
          <w:ins w:id="598" w:author="Autor"/>
        </w:trPr>
        <w:tc>
          <w:tcPr>
            <w:tcW w:w="1101" w:type="dxa"/>
            <w:shd w:val="clear" w:color="auto" w:fill="17365D" w:themeFill="text2" w:themeFillShade="BF"/>
            <w:vAlign w:val="bottom"/>
          </w:tcPr>
          <w:p w14:paraId="2C857BFB" w14:textId="77777777" w:rsidR="00875C17" w:rsidRPr="003C471E" w:rsidRDefault="00875C17" w:rsidP="00875C17">
            <w:pPr>
              <w:jc w:val="center"/>
              <w:rPr>
                <w:ins w:id="599" w:author="Autor"/>
                <w:rFonts w:ascii="Verdana" w:hAnsi="Verdana"/>
                <w:b/>
                <w:color w:val="FFFFFF" w:themeColor="background1"/>
                <w:sz w:val="24"/>
                <w:szCs w:val="28"/>
              </w:rPr>
            </w:pPr>
            <w:ins w:id="600" w:author="Autor">
              <w:r w:rsidRPr="003C471E">
                <w:rPr>
                  <w:rFonts w:ascii="Verdana" w:hAnsi="Verdana"/>
                  <w:b/>
                  <w:color w:val="FFFFFF" w:themeColor="background1"/>
                  <w:sz w:val="24"/>
                  <w:szCs w:val="28"/>
                </w:rPr>
                <w:t>4.</w:t>
              </w:r>
            </w:ins>
          </w:p>
        </w:tc>
        <w:tc>
          <w:tcPr>
            <w:tcW w:w="13043" w:type="dxa"/>
            <w:gridSpan w:val="2"/>
            <w:shd w:val="clear" w:color="auto" w:fill="17365D" w:themeFill="text2" w:themeFillShade="BF"/>
          </w:tcPr>
          <w:p w14:paraId="17F205F5" w14:textId="77777777" w:rsidR="00875C17" w:rsidRPr="003C471E" w:rsidRDefault="00875C17" w:rsidP="00875C17">
            <w:pPr>
              <w:pStyle w:val="TableParagraph"/>
              <w:spacing w:before="125"/>
              <w:rPr>
                <w:ins w:id="601" w:author="Autor"/>
                <w:rFonts w:ascii="Verdana" w:eastAsia="Helvetica" w:hAnsi="Verdana" w:cstheme="minorHAnsi"/>
                <w:b/>
                <w:color w:val="FFFFFF" w:themeColor="background1"/>
                <w:sz w:val="24"/>
                <w:szCs w:val="28"/>
                <w:lang w:val="sk-SK"/>
              </w:rPr>
            </w:pPr>
            <w:ins w:id="602" w:author="Autor">
              <w:r w:rsidRPr="003C471E">
                <w:rPr>
                  <w:rFonts w:ascii="Verdana" w:eastAsia="Helvetica" w:hAnsi="Verdana" w:cstheme="minorHAnsi"/>
                  <w:b/>
                  <w:color w:val="FFFFFF" w:themeColor="background1"/>
                  <w:sz w:val="24"/>
                  <w:szCs w:val="28"/>
                  <w:lang w:val="sk-SK"/>
                </w:rPr>
                <w:t>Finančná a ekonomická stránka projektu</w:t>
              </w:r>
            </w:ins>
          </w:p>
        </w:tc>
      </w:tr>
      <w:tr w:rsidR="00875C17" w:rsidRPr="003C471E" w14:paraId="5929B1AA" w14:textId="77777777" w:rsidTr="00875C17">
        <w:trPr>
          <w:ins w:id="603" w:author="Autor"/>
        </w:trPr>
        <w:tc>
          <w:tcPr>
            <w:tcW w:w="1101" w:type="dxa"/>
            <w:shd w:val="clear" w:color="auto" w:fill="8DB3E2" w:themeFill="text2" w:themeFillTint="66"/>
          </w:tcPr>
          <w:p w14:paraId="07C7CC62" w14:textId="77777777" w:rsidR="00875C17" w:rsidRPr="003C471E" w:rsidRDefault="00875C17" w:rsidP="00875C17">
            <w:pPr>
              <w:rPr>
                <w:ins w:id="604" w:author="Autor"/>
                <w:rFonts w:ascii="Verdana" w:hAnsi="Verdana"/>
                <w:b/>
                <w:sz w:val="20"/>
              </w:rPr>
            </w:pPr>
          </w:p>
        </w:tc>
        <w:tc>
          <w:tcPr>
            <w:tcW w:w="13043" w:type="dxa"/>
            <w:gridSpan w:val="2"/>
            <w:shd w:val="clear" w:color="auto" w:fill="8DB3E2" w:themeFill="text2" w:themeFillTint="66"/>
          </w:tcPr>
          <w:p w14:paraId="16F892F0" w14:textId="77777777" w:rsidR="00875C17" w:rsidRPr="003C471E" w:rsidRDefault="00875C17" w:rsidP="00875C17">
            <w:pPr>
              <w:pStyle w:val="TableParagraph"/>
              <w:spacing w:before="125"/>
              <w:rPr>
                <w:ins w:id="605" w:author="Autor"/>
                <w:rFonts w:ascii="Verdana" w:eastAsia="Helvetica" w:hAnsi="Verdana" w:cstheme="minorHAnsi"/>
                <w:b/>
                <w:color w:val="404040" w:themeColor="text1" w:themeTint="BF"/>
                <w:sz w:val="20"/>
                <w:lang w:val="sk-SK"/>
              </w:rPr>
            </w:pPr>
            <w:ins w:id="606" w:author="Autor">
              <w:r w:rsidRPr="003C471E">
                <w:rPr>
                  <w:rFonts w:ascii="Verdana" w:eastAsiaTheme="minorHAnsi" w:hAnsi="Verdana" w:cstheme="minorBidi"/>
                  <w:b/>
                  <w:color w:val="auto"/>
                  <w:szCs w:val="24"/>
                  <w:lang w:val="sk-SK"/>
                </w:rPr>
                <w:t>Hodnotiace kritérium:</w:t>
              </w:r>
            </w:ins>
          </w:p>
        </w:tc>
      </w:tr>
      <w:tr w:rsidR="00875C17" w:rsidRPr="003C471E" w14:paraId="05540AD0" w14:textId="77777777" w:rsidTr="00875C17">
        <w:trPr>
          <w:ins w:id="607" w:author="Autor"/>
        </w:trPr>
        <w:tc>
          <w:tcPr>
            <w:tcW w:w="1101" w:type="dxa"/>
            <w:shd w:val="clear" w:color="auto" w:fill="8DB3E2" w:themeFill="text2" w:themeFillTint="66"/>
            <w:vAlign w:val="bottom"/>
          </w:tcPr>
          <w:p w14:paraId="2F91B49B" w14:textId="77777777" w:rsidR="00875C17" w:rsidRPr="003C471E" w:rsidRDefault="00875C17" w:rsidP="00875C17">
            <w:pPr>
              <w:jc w:val="center"/>
              <w:rPr>
                <w:ins w:id="608" w:author="Autor"/>
                <w:rFonts w:ascii="Verdana" w:hAnsi="Verdana"/>
                <w:b/>
                <w:sz w:val="20"/>
              </w:rPr>
            </w:pPr>
            <w:ins w:id="609" w:author="Autor">
              <w:r w:rsidRPr="003C471E">
                <w:rPr>
                  <w:rFonts w:ascii="Verdana" w:hAnsi="Verdana"/>
                  <w:b/>
                  <w:sz w:val="20"/>
                </w:rPr>
                <w:t>4.1</w:t>
              </w:r>
            </w:ins>
          </w:p>
        </w:tc>
        <w:tc>
          <w:tcPr>
            <w:tcW w:w="13043" w:type="dxa"/>
            <w:gridSpan w:val="2"/>
            <w:shd w:val="clear" w:color="auto" w:fill="8DB3E2" w:themeFill="text2" w:themeFillTint="66"/>
          </w:tcPr>
          <w:p w14:paraId="03CA5CBA" w14:textId="77777777" w:rsidR="00875C17" w:rsidRPr="003C471E" w:rsidRDefault="00875C17" w:rsidP="00875C17">
            <w:pPr>
              <w:pStyle w:val="TableParagraph"/>
              <w:spacing w:before="125"/>
              <w:rPr>
                <w:ins w:id="610" w:author="Autor"/>
                <w:rFonts w:ascii="Verdana" w:eastAsia="Helvetica" w:hAnsi="Verdana" w:cstheme="minorHAnsi"/>
                <w:b/>
                <w:color w:val="404040" w:themeColor="text1" w:themeTint="BF"/>
                <w:sz w:val="20"/>
                <w:lang w:val="sk-SK"/>
              </w:rPr>
            </w:pPr>
            <w:ins w:id="611" w:author="Autor">
              <w:r w:rsidRPr="003C471E">
                <w:rPr>
                  <w:rFonts w:ascii="Verdana" w:eastAsiaTheme="minorHAnsi" w:hAnsi="Verdana" w:cstheme="minorBidi"/>
                  <w:b/>
                  <w:color w:val="auto"/>
                  <w:szCs w:val="24"/>
                  <w:lang w:val="sk-SK"/>
                </w:rPr>
                <w:t>Vecná oprávnenosť, účelnosť, efektívnosť a hospodárnosť výdavkov projektu</w:t>
              </w:r>
            </w:ins>
          </w:p>
        </w:tc>
      </w:tr>
      <w:tr w:rsidR="00875C17" w:rsidRPr="003C471E" w14:paraId="5CC3C6AB" w14:textId="77777777" w:rsidTr="00875C17">
        <w:trPr>
          <w:ins w:id="612" w:author="Autor"/>
        </w:trPr>
        <w:tc>
          <w:tcPr>
            <w:tcW w:w="1101" w:type="dxa"/>
            <w:shd w:val="clear" w:color="auto" w:fill="FFFFFF" w:themeFill="background1"/>
          </w:tcPr>
          <w:p w14:paraId="042F8CBB" w14:textId="77777777" w:rsidR="00875C17" w:rsidRPr="003C471E" w:rsidRDefault="00875C17" w:rsidP="00875C17">
            <w:pPr>
              <w:rPr>
                <w:ins w:id="613" w:author="Autor"/>
                <w:rFonts w:ascii="Verdana" w:hAnsi="Verdana"/>
                <w:b/>
                <w:sz w:val="20"/>
              </w:rPr>
            </w:pPr>
          </w:p>
        </w:tc>
        <w:tc>
          <w:tcPr>
            <w:tcW w:w="13043" w:type="dxa"/>
            <w:gridSpan w:val="2"/>
            <w:shd w:val="clear" w:color="auto" w:fill="C6D9F1" w:themeFill="text2" w:themeFillTint="33"/>
          </w:tcPr>
          <w:p w14:paraId="2F369A22" w14:textId="77777777" w:rsidR="00875C17" w:rsidRPr="003C471E" w:rsidRDefault="00875C17" w:rsidP="00875C17">
            <w:pPr>
              <w:pStyle w:val="TableParagraph"/>
              <w:spacing w:before="125"/>
              <w:rPr>
                <w:ins w:id="614" w:author="Autor"/>
                <w:rFonts w:ascii="Verdana" w:eastAsia="Helvetica" w:hAnsi="Verdana" w:cstheme="minorHAnsi"/>
                <w:b/>
                <w:color w:val="404040" w:themeColor="text1" w:themeTint="BF"/>
                <w:sz w:val="20"/>
                <w:lang w:val="sk-SK"/>
              </w:rPr>
            </w:pPr>
            <w:ins w:id="615" w:author="Autor">
              <w:r w:rsidRPr="003C471E">
                <w:rPr>
                  <w:rFonts w:ascii="Verdana" w:hAnsi="Verdana"/>
                  <w:b/>
                  <w:sz w:val="20"/>
                  <w:lang w:val="sk-SK"/>
                </w:rPr>
                <w:t>Predmet hodnotenia</w:t>
              </w:r>
            </w:ins>
          </w:p>
        </w:tc>
      </w:tr>
      <w:tr w:rsidR="00875C17" w:rsidRPr="003C471E" w14:paraId="3025DA52" w14:textId="77777777" w:rsidTr="00875C17">
        <w:trPr>
          <w:ins w:id="616" w:author="Autor"/>
        </w:trPr>
        <w:tc>
          <w:tcPr>
            <w:tcW w:w="1101" w:type="dxa"/>
            <w:shd w:val="clear" w:color="auto" w:fill="FFFFFF" w:themeFill="background1"/>
          </w:tcPr>
          <w:p w14:paraId="5DA9706D" w14:textId="77777777" w:rsidR="00875C17" w:rsidRPr="003C471E" w:rsidRDefault="00875C17" w:rsidP="00875C17">
            <w:pPr>
              <w:rPr>
                <w:ins w:id="617" w:author="Autor"/>
                <w:rFonts w:ascii="Verdana" w:hAnsi="Verdana"/>
                <w:b/>
                <w:sz w:val="20"/>
              </w:rPr>
            </w:pPr>
          </w:p>
        </w:tc>
        <w:tc>
          <w:tcPr>
            <w:tcW w:w="13043" w:type="dxa"/>
            <w:gridSpan w:val="2"/>
            <w:shd w:val="clear" w:color="auto" w:fill="auto"/>
          </w:tcPr>
          <w:p w14:paraId="484AEB6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618" w:author="Autor"/>
                <w:rFonts w:ascii="Verdana" w:hAnsi="Verdana" w:cstheme="minorHAnsi"/>
                <w:color w:val="auto"/>
                <w:sz w:val="20"/>
                <w:lang w:val="sk-SK"/>
              </w:rPr>
            </w:pPr>
            <w:ins w:id="619" w:author="Autor">
              <w:r w:rsidRPr="003C471E">
                <w:rPr>
                  <w:rFonts w:ascii="Verdana" w:hAnsi="Verdana" w:cstheme="minorHAnsi"/>
                  <w:color w:val="auto"/>
                  <w:sz w:val="20"/>
                  <w:lang w:val="sk-SK"/>
                </w:rPr>
                <w:t xml:space="preserve">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hAnsi="Verdana" w:cstheme="minorHAnsi"/>
                  <w:color w:val="auto"/>
                  <w:sz w:val="20"/>
                  <w:lang w:val="sk-SK"/>
                </w:rPr>
                <w:t>benchmarkov</w:t>
              </w:r>
              <w:proofErr w:type="spellEnd"/>
              <w:r w:rsidRPr="003C471E">
                <w:rPr>
                  <w:rFonts w:ascii="Verdana" w:hAnsi="Verdana" w:cstheme="minorHAnsi"/>
                  <w:color w:val="auto"/>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ins>
          </w:p>
          <w:p w14:paraId="7D3688AA"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ins w:id="620" w:author="Autor"/>
                <w:rFonts w:ascii="Verdana" w:hAnsi="Verdana" w:cstheme="minorHAnsi"/>
                <w:bCs/>
                <w:color w:val="404040" w:themeColor="text1" w:themeTint="BF"/>
                <w:sz w:val="20"/>
                <w:lang w:val="sk-SK"/>
              </w:rPr>
            </w:pPr>
            <w:ins w:id="621" w:author="Autor">
              <w:r w:rsidRPr="003C471E">
                <w:rPr>
                  <w:rFonts w:ascii="Verdana" w:hAnsi="Verdana" w:cstheme="minorHAnsi"/>
                  <w:color w:val="auto"/>
                  <w:sz w:val="20"/>
                  <w:lang w:val="sk-SK"/>
                </w:rPr>
                <w:lastRenderedPageBreak/>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ins>
          </w:p>
        </w:tc>
      </w:tr>
      <w:tr w:rsidR="00875C17" w:rsidRPr="003C471E" w14:paraId="56224319" w14:textId="77777777" w:rsidTr="00875C17">
        <w:trPr>
          <w:ins w:id="622" w:author="Autor"/>
        </w:trPr>
        <w:tc>
          <w:tcPr>
            <w:tcW w:w="1101" w:type="dxa"/>
            <w:shd w:val="clear" w:color="auto" w:fill="FFFFFF" w:themeFill="background1"/>
          </w:tcPr>
          <w:p w14:paraId="3735394E" w14:textId="77777777" w:rsidR="00875C17" w:rsidRPr="003C471E" w:rsidRDefault="00875C17" w:rsidP="00875C17">
            <w:pPr>
              <w:rPr>
                <w:ins w:id="623" w:author="Autor"/>
                <w:rFonts w:ascii="Verdana" w:hAnsi="Verdana"/>
                <w:b/>
                <w:sz w:val="20"/>
              </w:rPr>
            </w:pPr>
          </w:p>
        </w:tc>
        <w:tc>
          <w:tcPr>
            <w:tcW w:w="2551" w:type="dxa"/>
            <w:shd w:val="clear" w:color="auto" w:fill="C6D9F1" w:themeFill="text2" w:themeFillTint="33"/>
          </w:tcPr>
          <w:p w14:paraId="0FE4440C" w14:textId="77777777" w:rsidR="00875C17" w:rsidRPr="003C471E" w:rsidRDefault="00875C17" w:rsidP="00875C17">
            <w:pPr>
              <w:pStyle w:val="TableParagraph"/>
              <w:spacing w:before="125"/>
              <w:rPr>
                <w:ins w:id="624" w:author="Autor"/>
                <w:rFonts w:ascii="Verdana" w:eastAsia="Helvetica" w:hAnsi="Verdana" w:cstheme="minorHAnsi"/>
                <w:b/>
                <w:color w:val="404040" w:themeColor="text1" w:themeTint="BF"/>
                <w:sz w:val="20"/>
                <w:lang w:val="sk-SK"/>
              </w:rPr>
            </w:pPr>
            <w:ins w:id="625" w:author="Autor">
              <w:r w:rsidRPr="003C471E">
                <w:rPr>
                  <w:rFonts w:ascii="Verdana" w:hAnsi="Verdana"/>
                  <w:b/>
                  <w:sz w:val="20"/>
                  <w:lang w:val="sk-SK"/>
                </w:rPr>
                <w:t>Typ kritéria</w:t>
              </w:r>
            </w:ins>
          </w:p>
        </w:tc>
        <w:tc>
          <w:tcPr>
            <w:tcW w:w="10492" w:type="dxa"/>
            <w:shd w:val="clear" w:color="auto" w:fill="C6D9F1" w:themeFill="text2" w:themeFillTint="33"/>
          </w:tcPr>
          <w:p w14:paraId="43134A9D" w14:textId="77777777" w:rsidR="00875C17" w:rsidRPr="003C471E" w:rsidRDefault="00875C17" w:rsidP="00875C17">
            <w:pPr>
              <w:pStyle w:val="TableParagraph"/>
              <w:spacing w:before="125"/>
              <w:rPr>
                <w:ins w:id="626" w:author="Autor"/>
                <w:rFonts w:ascii="Verdana" w:eastAsia="Helvetica" w:hAnsi="Verdana" w:cstheme="minorHAnsi"/>
                <w:b/>
                <w:color w:val="404040" w:themeColor="text1" w:themeTint="BF"/>
                <w:sz w:val="20"/>
                <w:lang w:val="sk-SK"/>
              </w:rPr>
            </w:pPr>
            <w:ins w:id="627" w:author="Autor">
              <w:r w:rsidRPr="003C471E">
                <w:rPr>
                  <w:rFonts w:ascii="Verdana" w:hAnsi="Verdana"/>
                  <w:b/>
                  <w:sz w:val="20"/>
                  <w:lang w:val="sk-SK"/>
                </w:rPr>
                <w:t>Spôsob aplikácie hodnotiaceho kritéria</w:t>
              </w:r>
            </w:ins>
          </w:p>
        </w:tc>
      </w:tr>
      <w:tr w:rsidR="00875C17" w:rsidRPr="003C471E" w14:paraId="0B1EA47C" w14:textId="77777777" w:rsidTr="00875C17">
        <w:trPr>
          <w:ins w:id="628" w:author="Autor"/>
        </w:trPr>
        <w:tc>
          <w:tcPr>
            <w:tcW w:w="1101" w:type="dxa"/>
            <w:shd w:val="clear" w:color="auto" w:fill="FFFFFF" w:themeFill="background1"/>
          </w:tcPr>
          <w:p w14:paraId="7B74FCA8" w14:textId="77777777" w:rsidR="00875C17" w:rsidRPr="003C471E" w:rsidRDefault="00875C17" w:rsidP="00875C17">
            <w:pPr>
              <w:rPr>
                <w:ins w:id="629" w:author="Autor"/>
                <w:rFonts w:ascii="Verdana" w:hAnsi="Verdana"/>
                <w:b/>
                <w:sz w:val="20"/>
              </w:rPr>
            </w:pPr>
          </w:p>
        </w:tc>
        <w:tc>
          <w:tcPr>
            <w:tcW w:w="2551" w:type="dxa"/>
            <w:shd w:val="clear" w:color="auto" w:fill="auto"/>
          </w:tcPr>
          <w:p w14:paraId="520DAC6C" w14:textId="77777777" w:rsidR="00875C17" w:rsidRPr="003C471E" w:rsidRDefault="00875C17" w:rsidP="00875C17">
            <w:pPr>
              <w:pStyle w:val="TableParagraph"/>
              <w:spacing w:before="125"/>
              <w:rPr>
                <w:ins w:id="630" w:author="Autor"/>
                <w:rFonts w:ascii="Verdana" w:eastAsia="Helvetica" w:hAnsi="Verdana" w:cstheme="minorHAnsi"/>
                <w:color w:val="404040" w:themeColor="text1" w:themeTint="BF"/>
                <w:sz w:val="20"/>
                <w:lang w:val="sk-SK"/>
              </w:rPr>
            </w:pPr>
            <w:ins w:id="631" w:author="Autor">
              <w:r w:rsidRPr="003C471E">
                <w:rPr>
                  <w:rFonts w:ascii="Verdana" w:eastAsia="Helvetica" w:hAnsi="Verdana" w:cstheme="minorHAnsi"/>
                  <w:color w:val="404040" w:themeColor="text1" w:themeTint="BF"/>
                  <w:sz w:val="20"/>
                  <w:lang w:val="sk-SK"/>
                </w:rPr>
                <w:t xml:space="preserve">Vylučujúce kritérium </w:t>
              </w:r>
            </w:ins>
          </w:p>
          <w:p w14:paraId="719C7A95" w14:textId="77777777" w:rsidR="00875C17" w:rsidRPr="003C471E" w:rsidRDefault="00875C17" w:rsidP="00875C17">
            <w:pPr>
              <w:pStyle w:val="TableParagraph"/>
              <w:spacing w:before="125"/>
              <w:rPr>
                <w:ins w:id="632" w:author="Autor"/>
                <w:rFonts w:ascii="Verdana" w:eastAsia="Helvetica" w:hAnsi="Verdana" w:cstheme="minorHAnsi"/>
                <w:b/>
                <w:color w:val="auto"/>
                <w:sz w:val="20"/>
                <w:lang w:val="sk-SK"/>
              </w:rPr>
            </w:pPr>
            <w:ins w:id="633" w:author="Autor">
              <w:r w:rsidRPr="003C471E">
                <w:rPr>
                  <w:rFonts w:ascii="Verdana" w:eastAsia="Helvetica" w:hAnsi="Verdana" w:cstheme="minorHAnsi"/>
                  <w:b/>
                  <w:color w:val="auto"/>
                  <w:sz w:val="20"/>
                  <w:lang w:val="sk-SK"/>
                </w:rPr>
                <w:t xml:space="preserve">Áno – nie </w:t>
              </w:r>
            </w:ins>
          </w:p>
          <w:p w14:paraId="1B178DAF" w14:textId="77777777" w:rsidR="00875C17" w:rsidRPr="003C471E" w:rsidRDefault="00875C17" w:rsidP="00875C17">
            <w:pPr>
              <w:pStyle w:val="TableParagraph"/>
              <w:spacing w:before="125"/>
              <w:rPr>
                <w:ins w:id="634" w:author="Autor"/>
                <w:rFonts w:ascii="Verdana" w:eastAsia="Helvetica" w:hAnsi="Verdana" w:cstheme="minorHAnsi"/>
                <w:b/>
                <w:color w:val="404040" w:themeColor="text1" w:themeTint="BF"/>
                <w:sz w:val="20"/>
                <w:lang w:val="sk-SK"/>
              </w:rPr>
            </w:pPr>
          </w:p>
        </w:tc>
        <w:tc>
          <w:tcPr>
            <w:tcW w:w="10492" w:type="dxa"/>
            <w:shd w:val="clear" w:color="auto" w:fill="auto"/>
          </w:tcPr>
          <w:p w14:paraId="71A3273F" w14:textId="77777777" w:rsidR="00875C17" w:rsidRPr="003C471E" w:rsidRDefault="00875C17" w:rsidP="00875C17">
            <w:pPr>
              <w:pStyle w:val="TableParagraph"/>
              <w:spacing w:before="125"/>
              <w:rPr>
                <w:ins w:id="635" w:author="Autor"/>
                <w:rFonts w:ascii="Verdana" w:eastAsia="Arial" w:hAnsi="Verdana" w:cstheme="minorHAnsi"/>
                <w:iCs/>
                <w:color w:val="404040" w:themeColor="text1" w:themeTint="BF"/>
                <w:sz w:val="20"/>
                <w:lang w:val="sk-SK"/>
              </w:rPr>
            </w:pPr>
            <w:ins w:id="636" w:author="Auto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ins>
          </w:p>
          <w:p w14:paraId="1B259054" w14:textId="77777777" w:rsidR="00875C17" w:rsidRPr="003C471E" w:rsidRDefault="00875C17" w:rsidP="00875C17">
            <w:pPr>
              <w:pStyle w:val="TableParagraph"/>
              <w:spacing w:before="125"/>
              <w:rPr>
                <w:ins w:id="637" w:author="Autor"/>
                <w:rFonts w:ascii="Verdana" w:eastAsia="Helvetica" w:hAnsi="Verdana" w:cstheme="minorHAnsi"/>
                <w:b/>
                <w:color w:val="404040" w:themeColor="text1" w:themeTint="BF"/>
                <w:sz w:val="20"/>
                <w:lang w:val="sk-SK"/>
              </w:rPr>
            </w:pPr>
            <w:ins w:id="638" w:author="Auto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ins>
          </w:p>
        </w:tc>
      </w:tr>
      <w:tr w:rsidR="00875C17" w:rsidRPr="003C471E" w14:paraId="182A89F3" w14:textId="77777777" w:rsidTr="00875C17">
        <w:trPr>
          <w:ins w:id="639" w:author="Autor"/>
        </w:trPr>
        <w:tc>
          <w:tcPr>
            <w:tcW w:w="1101" w:type="dxa"/>
            <w:shd w:val="clear" w:color="auto" w:fill="FFFFFF" w:themeFill="background1"/>
          </w:tcPr>
          <w:p w14:paraId="3198E4D7" w14:textId="77777777" w:rsidR="00875C17" w:rsidRPr="003C471E" w:rsidRDefault="00875C17" w:rsidP="00875C17">
            <w:pPr>
              <w:rPr>
                <w:ins w:id="640" w:author="Autor"/>
                <w:rFonts w:ascii="Verdana" w:hAnsi="Verdana"/>
                <w:b/>
                <w:sz w:val="20"/>
              </w:rPr>
            </w:pPr>
          </w:p>
        </w:tc>
        <w:tc>
          <w:tcPr>
            <w:tcW w:w="13043" w:type="dxa"/>
            <w:gridSpan w:val="2"/>
            <w:shd w:val="clear" w:color="auto" w:fill="C6D9F1" w:themeFill="text2" w:themeFillTint="33"/>
          </w:tcPr>
          <w:p w14:paraId="518FE3FF" w14:textId="77777777" w:rsidR="00875C17" w:rsidRPr="003C471E" w:rsidRDefault="00875C17" w:rsidP="00875C17">
            <w:pPr>
              <w:pStyle w:val="TableParagraph"/>
              <w:spacing w:before="125"/>
              <w:rPr>
                <w:ins w:id="641" w:author="Autor"/>
                <w:rFonts w:ascii="Verdana" w:eastAsia="Helvetica" w:hAnsi="Verdana" w:cstheme="minorHAnsi"/>
                <w:b/>
                <w:color w:val="404040" w:themeColor="text1" w:themeTint="BF"/>
                <w:sz w:val="20"/>
                <w:lang w:val="sk-SK"/>
              </w:rPr>
            </w:pPr>
            <w:ins w:id="642" w:author="Autor">
              <w:r w:rsidRPr="003C471E">
                <w:rPr>
                  <w:rFonts w:ascii="Verdana" w:hAnsi="Verdana"/>
                  <w:b/>
                  <w:sz w:val="20"/>
                  <w:lang w:val="sk-SK"/>
                </w:rPr>
                <w:t>Spôsob vyhodnotenia kritéria</w:t>
              </w:r>
            </w:ins>
          </w:p>
        </w:tc>
      </w:tr>
      <w:tr w:rsidR="00875C17" w:rsidRPr="003C471E" w14:paraId="573D87AC" w14:textId="77777777" w:rsidTr="00875C17">
        <w:trPr>
          <w:ins w:id="643" w:author="Autor"/>
        </w:trPr>
        <w:tc>
          <w:tcPr>
            <w:tcW w:w="1101" w:type="dxa"/>
            <w:shd w:val="clear" w:color="auto" w:fill="FFFFFF" w:themeFill="background1"/>
          </w:tcPr>
          <w:p w14:paraId="32FB00BA" w14:textId="77777777" w:rsidR="00875C17" w:rsidRPr="003C471E" w:rsidRDefault="00875C17" w:rsidP="00875C17">
            <w:pPr>
              <w:rPr>
                <w:ins w:id="644" w:author="Autor"/>
                <w:rFonts w:ascii="Verdana" w:hAnsi="Verdana"/>
                <w:b/>
                <w:sz w:val="20"/>
              </w:rPr>
            </w:pPr>
          </w:p>
        </w:tc>
        <w:tc>
          <w:tcPr>
            <w:tcW w:w="13043" w:type="dxa"/>
            <w:gridSpan w:val="2"/>
            <w:shd w:val="clear" w:color="auto" w:fill="auto"/>
          </w:tcPr>
          <w:p w14:paraId="6257A40E" w14:textId="77777777" w:rsidR="00875C17" w:rsidRPr="003C471E" w:rsidRDefault="00875C17" w:rsidP="00875C17">
            <w:pPr>
              <w:pStyle w:val="Predvolen"/>
              <w:spacing w:before="125"/>
              <w:ind w:right="-2"/>
              <w:rPr>
                <w:ins w:id="645" w:author="Autor"/>
                <w:rFonts w:ascii="Verdana" w:hAnsi="Verdana" w:cstheme="minorHAnsi"/>
                <w:color w:val="auto"/>
                <w:sz w:val="20"/>
                <w:lang w:val="sk-SK"/>
              </w:rPr>
            </w:pPr>
            <w:ins w:id="646" w:author="Auto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11. Rozpočet projektu, 7.2. Spôsob realizácie aktivít projektu, 7. Popis projektu, resp.  v  prílohách Opis projektu a Rozpočet projektu.</w:t>
              </w:r>
            </w:ins>
          </w:p>
        </w:tc>
      </w:tr>
      <w:tr w:rsidR="00875C17" w:rsidRPr="003C471E" w14:paraId="24B1EC1F" w14:textId="77777777" w:rsidTr="00875C17">
        <w:trPr>
          <w:ins w:id="647" w:author="Autor"/>
        </w:trPr>
        <w:tc>
          <w:tcPr>
            <w:tcW w:w="1101" w:type="dxa"/>
            <w:shd w:val="clear" w:color="auto" w:fill="FFFFFF" w:themeFill="background1"/>
          </w:tcPr>
          <w:p w14:paraId="6E8AC279" w14:textId="77777777" w:rsidR="00875C17" w:rsidRPr="003C471E" w:rsidRDefault="00875C17" w:rsidP="00875C17">
            <w:pPr>
              <w:rPr>
                <w:ins w:id="648" w:author="Autor"/>
                <w:rFonts w:ascii="Verdana" w:hAnsi="Verdana"/>
                <w:b/>
                <w:sz w:val="20"/>
              </w:rPr>
            </w:pPr>
          </w:p>
        </w:tc>
        <w:tc>
          <w:tcPr>
            <w:tcW w:w="13043" w:type="dxa"/>
            <w:gridSpan w:val="2"/>
            <w:shd w:val="clear" w:color="auto" w:fill="auto"/>
          </w:tcPr>
          <w:p w14:paraId="5C5398DC" w14:textId="77777777" w:rsidR="00875C17" w:rsidRPr="003C471E" w:rsidRDefault="00875C17" w:rsidP="00875C17">
            <w:pPr>
              <w:pStyle w:val="Predvolen"/>
              <w:spacing w:before="125"/>
              <w:ind w:right="-2"/>
              <w:jc w:val="both"/>
              <w:rPr>
                <w:ins w:id="649" w:author="Autor"/>
                <w:rFonts w:ascii="Verdana" w:hAnsi="Verdana" w:cstheme="minorHAnsi"/>
                <w:color w:val="auto"/>
                <w:sz w:val="20"/>
                <w:lang w:val="sk-SK"/>
              </w:rPr>
            </w:pPr>
            <w:ins w:id="650" w:author="Autor">
              <w:r w:rsidRPr="003C471E">
                <w:rPr>
                  <w:rFonts w:ascii="Verdana" w:hAnsi="Verdana" w:cstheme="minorHAnsi"/>
                  <w:color w:val="auto"/>
                  <w:sz w:val="20"/>
                  <w:lang w:val="sk-SK"/>
                </w:rPr>
                <w:t>Hodnotiteľ posudzuje najmä plnenie nasledovných oblastí:</w:t>
              </w:r>
            </w:ins>
          </w:p>
          <w:p w14:paraId="0E1C2856"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51" w:author="Autor"/>
                <w:rFonts w:ascii="Verdana" w:hAnsi="Verdana" w:cstheme="minorHAnsi"/>
                <w:b/>
                <w:color w:val="auto"/>
                <w:sz w:val="20"/>
                <w:lang w:val="sk-SK"/>
              </w:rPr>
            </w:pPr>
            <w:ins w:id="652" w:author="Auto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ins>
          </w:p>
          <w:p w14:paraId="69441ABF"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53" w:author="Autor"/>
                <w:rFonts w:ascii="Verdana" w:hAnsi="Verdana" w:cstheme="minorHAnsi"/>
                <w:color w:val="auto"/>
                <w:sz w:val="20"/>
                <w:lang w:val="sk-SK"/>
              </w:rPr>
            </w:pPr>
            <w:ins w:id="654" w:author="Autor">
              <w:r w:rsidRPr="003C471E">
                <w:rPr>
                  <w:rFonts w:ascii="Verdana" w:hAnsi="Verdana" w:cstheme="minorHAnsi"/>
                  <w:b/>
                  <w:color w:val="auto"/>
                  <w:sz w:val="20"/>
                  <w:lang w:val="sk-SK"/>
                </w:rPr>
                <w:t xml:space="preserve">výdavky sú </w:t>
              </w:r>
              <w:proofErr w:type="spellStart"/>
              <w:r w:rsidRPr="003C471E">
                <w:rPr>
                  <w:rFonts w:ascii="Verdana" w:hAnsi="Verdana" w:cstheme="minorHAnsi"/>
                  <w:b/>
                  <w:color w:val="auto"/>
                  <w:sz w:val="20"/>
                  <w:lang w:val="sk-SK"/>
                </w:rPr>
                <w:t>nevyhnutné</w:t>
              </w:r>
              <w:proofErr w:type="spellEnd"/>
              <w:r w:rsidRPr="003C471E">
                <w:rPr>
                  <w:rFonts w:ascii="Verdana" w:hAnsi="Verdana" w:cstheme="minorHAnsi"/>
                  <w:b/>
                  <w:color w:val="auto"/>
                  <w:sz w:val="20"/>
                  <w:lang w:val="sk-SK"/>
                </w:rPr>
                <w:t xml:space="preserve"> a účelné vzhľadom na dosiahnutie stanovených cieľov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w:t>
              </w:r>
              <w:proofErr w:type="spellStart"/>
              <w:r w:rsidRPr="003C471E">
                <w:rPr>
                  <w:rFonts w:ascii="Verdana" w:hAnsi="Verdana" w:cstheme="minorHAnsi"/>
                  <w:color w:val="auto"/>
                  <w:sz w:val="20"/>
                  <w:lang w:val="sk-SK"/>
                </w:rPr>
                <w:t>časový́</w:t>
              </w:r>
              <w:proofErr w:type="spellEnd"/>
              <w:r w:rsidRPr="003C471E">
                <w:rPr>
                  <w:rFonts w:ascii="Verdana" w:hAnsi="Verdana" w:cstheme="minorHAnsi"/>
                  <w:color w:val="auto"/>
                  <w:sz w:val="20"/>
                  <w:lang w:val="sk-SK"/>
                </w:rPr>
                <w:t xml:space="preserve"> fond na realizáciu aktivít je primeraný (nie je </w:t>
              </w:r>
              <w:proofErr w:type="spellStart"/>
              <w:r w:rsidRPr="003C471E">
                <w:rPr>
                  <w:rFonts w:ascii="Verdana" w:hAnsi="Verdana" w:cstheme="minorHAnsi"/>
                  <w:color w:val="auto"/>
                  <w:sz w:val="20"/>
                  <w:lang w:val="sk-SK"/>
                </w:rPr>
                <w:t>poddimenzovaný́</w:t>
              </w:r>
              <w:proofErr w:type="spellEnd"/>
              <w:r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 </w:t>
              </w:r>
            </w:ins>
          </w:p>
          <w:p w14:paraId="74C2F15E"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55" w:author="Autor"/>
                <w:rFonts w:ascii="Verdana" w:hAnsi="Verdana" w:cstheme="minorHAnsi"/>
                <w:b/>
                <w:color w:val="auto"/>
                <w:sz w:val="20"/>
                <w:lang w:val="sk-SK"/>
              </w:rPr>
            </w:pPr>
            <w:ins w:id="656" w:author="Autor">
              <w:r w:rsidRPr="003C471E">
                <w:rPr>
                  <w:rFonts w:ascii="Verdana" w:hAnsi="Verdana" w:cstheme="minorHAnsi"/>
                  <w:b/>
                  <w:color w:val="auto"/>
                  <w:sz w:val="20"/>
                  <w:lang w:val="sk-SK"/>
                </w:rPr>
                <w:t xml:space="preserve">rozpočet je zrozumiteľne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správne </w:t>
              </w:r>
              <w:proofErr w:type="spellStart"/>
              <w:r w:rsidRPr="003C471E">
                <w:rPr>
                  <w:rFonts w:ascii="Verdana" w:hAnsi="Verdana" w:cstheme="minorHAnsi"/>
                  <w:b/>
                  <w:color w:val="auto"/>
                  <w:sz w:val="20"/>
                  <w:lang w:val="sk-SK"/>
                </w:rPr>
                <w:t>zatriedené</w:t>
              </w:r>
              <w:proofErr w:type="spellEnd"/>
              <w:r w:rsidRPr="003C471E">
                <w:rPr>
                  <w:rFonts w:ascii="Verdana" w:hAnsi="Verdana" w:cstheme="minorHAnsi"/>
                  <w:b/>
                  <w:color w:val="auto"/>
                  <w:sz w:val="20"/>
                  <w:lang w:val="sk-SK"/>
                </w:rPr>
                <w:t xml:space="preserve"> do jednotlivých skupín výdavkov,</w:t>
              </w:r>
            </w:ins>
          </w:p>
          <w:p w14:paraId="75B29722"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57" w:author="Autor"/>
                <w:rFonts w:ascii="Verdana" w:hAnsi="Verdana" w:cstheme="minorHAnsi"/>
                <w:b/>
                <w:color w:val="auto"/>
                <w:sz w:val="20"/>
                <w:lang w:val="sk-SK"/>
              </w:rPr>
            </w:pPr>
            <w:ins w:id="658" w:author="Autor">
              <w:r w:rsidRPr="003C471E">
                <w:rPr>
                  <w:rFonts w:ascii="Verdana" w:hAnsi="Verdana" w:cstheme="minorHAnsi"/>
                  <w:b/>
                  <w:color w:val="auto"/>
                  <w:sz w:val="20"/>
                  <w:lang w:val="sk-SK"/>
                </w:rPr>
                <w:t>položky sú dostatočne podrobné, spôsob výpočtu jednotlivých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 rozpočtu,</w:t>
              </w:r>
            </w:ins>
          </w:p>
          <w:p w14:paraId="5F5CFA72"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59" w:author="Autor"/>
                <w:rFonts w:ascii="Verdana" w:hAnsi="Verdana" w:cstheme="minorHAnsi"/>
                <w:color w:val="auto"/>
                <w:sz w:val="20"/>
                <w:lang w:val="sk-SK"/>
              </w:rPr>
            </w:pPr>
            <w:ins w:id="660" w:author="Auto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proofErr w:type="spellStart"/>
              <w:r w:rsidRPr="003C471E">
                <w:rPr>
                  <w:rFonts w:ascii="Verdana" w:hAnsi="Verdana" w:cstheme="minorHAnsi"/>
                  <w:color w:val="auto"/>
                  <w:sz w:val="20"/>
                  <w:lang w:val="sk-SK"/>
                </w:rPr>
                <w:t>jednotková́</w:t>
              </w:r>
              <w:proofErr w:type="spellEnd"/>
              <w:r w:rsidRPr="003C471E">
                <w:rPr>
                  <w:rFonts w:ascii="Verdana" w:hAnsi="Verdana" w:cstheme="minorHAnsi"/>
                  <w:color w:val="auto"/>
                  <w:sz w:val="20"/>
                  <w:lang w:val="sk-SK"/>
                </w:rPr>
                <w:t xml:space="preserve"> cena x počet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ins>
          </w:p>
          <w:p w14:paraId="0D00D470"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61" w:author="Autor"/>
                <w:rFonts w:ascii="Verdana" w:hAnsi="Verdana" w:cstheme="minorHAnsi"/>
                <w:b/>
                <w:color w:val="auto"/>
                <w:sz w:val="20"/>
                <w:lang w:val="sk-SK"/>
              </w:rPr>
            </w:pPr>
            <w:ins w:id="662" w:author="Autor">
              <w:r w:rsidRPr="003C471E">
                <w:rPr>
                  <w:rFonts w:ascii="Verdana" w:hAnsi="Verdana" w:cstheme="minorHAnsi"/>
                  <w:b/>
                  <w:color w:val="auto"/>
                  <w:sz w:val="20"/>
                  <w:lang w:val="sk-SK"/>
                </w:rPr>
                <w:t xml:space="preserve">sú dodržané všetky limity na príslušné skupiny výdavkov definované vo výzve na predkladanie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w:t>
              </w:r>
            </w:ins>
          </w:p>
          <w:p w14:paraId="73E28B2D"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63" w:author="Autor"/>
                <w:rFonts w:ascii="Verdana" w:hAnsi="Verdana" w:cstheme="minorHAnsi"/>
                <w:b/>
                <w:color w:val="auto"/>
                <w:sz w:val="20"/>
                <w:lang w:val="sk-SK"/>
              </w:rPr>
            </w:pPr>
            <w:ins w:id="664" w:author="Autor">
              <w:r w:rsidRPr="003C471E">
                <w:rPr>
                  <w:rFonts w:ascii="Verdana" w:hAnsi="Verdana" w:cstheme="minorHAnsi"/>
                  <w:b/>
                  <w:color w:val="auto"/>
                  <w:sz w:val="20"/>
                  <w:lang w:val="sk-SK"/>
                </w:rPr>
                <w:t>jednotlivé výdavky zodpovedajú obvyklým/reálnym trhovým cenám v danom čase a mieste ,</w:t>
              </w:r>
            </w:ins>
          </w:p>
          <w:p w14:paraId="550229EB"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65" w:author="Autor"/>
                <w:rFonts w:ascii="Verdana" w:hAnsi="Verdana" w:cstheme="minorHAnsi"/>
                <w:b/>
                <w:color w:val="auto"/>
                <w:sz w:val="20"/>
                <w:lang w:val="sk-SK"/>
              </w:rPr>
            </w:pPr>
            <w:proofErr w:type="spellStart"/>
            <w:ins w:id="666" w:author="Autor">
              <w:r w:rsidRPr="003C471E">
                <w:rPr>
                  <w:rFonts w:ascii="Verdana" w:hAnsi="Verdana" w:cstheme="minorHAnsi"/>
                  <w:b/>
                  <w:color w:val="auto"/>
                  <w:sz w:val="20"/>
                  <w:lang w:val="sk-SK"/>
                </w:rPr>
                <w:t>cenové</w:t>
              </w:r>
              <w:proofErr w:type="spellEnd"/>
              <w:r w:rsidRPr="003C471E">
                <w:rPr>
                  <w:rFonts w:ascii="Verdana" w:hAnsi="Verdana" w:cstheme="minorHAnsi"/>
                  <w:b/>
                  <w:color w:val="auto"/>
                  <w:sz w:val="20"/>
                  <w:lang w:val="sk-SK"/>
                </w:rPr>
                <w:t xml:space="preserve"> ponuky, podľa ktorých sa tvoril rozpočet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reálne a </w:t>
              </w:r>
              <w:proofErr w:type="spellStart"/>
              <w:r w:rsidRPr="003C471E">
                <w:rPr>
                  <w:rFonts w:ascii="Verdana" w:hAnsi="Verdana" w:cstheme="minorHAnsi"/>
                  <w:b/>
                  <w:color w:val="auto"/>
                  <w:sz w:val="20"/>
                  <w:lang w:val="sk-SK"/>
                </w:rPr>
                <w:t>dôveryhodné</w:t>
              </w:r>
              <w:proofErr w:type="spellEnd"/>
              <w:r w:rsidRPr="003C471E">
                <w:rPr>
                  <w:rFonts w:ascii="Verdana" w:hAnsi="Verdana" w:cstheme="minorHAnsi"/>
                  <w:b/>
                  <w:color w:val="auto"/>
                  <w:sz w:val="20"/>
                  <w:lang w:val="sk-SK"/>
                </w:rPr>
                <w:t>,</w:t>
              </w:r>
            </w:ins>
          </w:p>
          <w:p w14:paraId="4F0EFDDA"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67" w:author="Autor"/>
                <w:rFonts w:ascii="Verdana" w:hAnsi="Verdana" w:cstheme="minorHAnsi"/>
                <w:b/>
                <w:color w:val="auto"/>
                <w:sz w:val="20"/>
                <w:lang w:val="sk-SK"/>
              </w:rPr>
            </w:pPr>
            <w:ins w:id="668" w:author="Autor">
              <w:r w:rsidRPr="003C471E">
                <w:rPr>
                  <w:rFonts w:ascii="Verdana" w:hAnsi="Verdana" w:cstheme="minorHAnsi"/>
                  <w:b/>
                  <w:color w:val="auto"/>
                  <w:sz w:val="20"/>
                  <w:lang w:val="sk-SK"/>
                </w:rPr>
                <w:lastRenderedPageBreak/>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ins>
          </w:p>
          <w:p w14:paraId="0D2D7A1A"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669" w:author="Autor"/>
                <w:rFonts w:ascii="Verdana" w:hAnsi="Verdana" w:cstheme="minorHAnsi"/>
                <w:b/>
                <w:color w:val="auto"/>
                <w:sz w:val="20"/>
                <w:lang w:val="sk-SK"/>
              </w:rPr>
            </w:pPr>
            <w:ins w:id="670" w:author="Autor">
              <w:r w:rsidRPr="003C471E">
                <w:rPr>
                  <w:rFonts w:ascii="Verdana" w:hAnsi="Verdana" w:cstheme="minorHAnsi"/>
                  <w:b/>
                  <w:color w:val="auto"/>
                  <w:sz w:val="20"/>
                  <w:lang w:val="sk-SK"/>
                </w:rPr>
                <w:t>je zabezpečená oprávnenosť výdavkov vo vzťahu k cieľovej skupine.</w:t>
              </w:r>
            </w:ins>
          </w:p>
        </w:tc>
      </w:tr>
      <w:tr w:rsidR="00875C17" w:rsidRPr="003C471E" w14:paraId="72783573" w14:textId="77777777" w:rsidTr="00875C17">
        <w:trPr>
          <w:ins w:id="671" w:author="Autor"/>
        </w:trPr>
        <w:tc>
          <w:tcPr>
            <w:tcW w:w="1101" w:type="dxa"/>
            <w:shd w:val="clear" w:color="auto" w:fill="FFFFFF" w:themeFill="background1"/>
          </w:tcPr>
          <w:p w14:paraId="58BC2F56" w14:textId="77777777" w:rsidR="00875C17" w:rsidRPr="003C471E" w:rsidRDefault="00875C17" w:rsidP="00875C17">
            <w:pPr>
              <w:rPr>
                <w:ins w:id="672" w:author="Autor"/>
                <w:rFonts w:ascii="Verdana" w:hAnsi="Verdana"/>
                <w:b/>
                <w:sz w:val="20"/>
              </w:rPr>
            </w:pPr>
          </w:p>
        </w:tc>
        <w:tc>
          <w:tcPr>
            <w:tcW w:w="13043" w:type="dxa"/>
            <w:gridSpan w:val="2"/>
            <w:shd w:val="clear" w:color="auto" w:fill="auto"/>
          </w:tcPr>
          <w:p w14:paraId="4670DA6C" w14:textId="77777777" w:rsidR="00875C17" w:rsidRPr="003C471E" w:rsidRDefault="00875C17" w:rsidP="00875C17">
            <w:pPr>
              <w:pStyle w:val="Predvolen"/>
              <w:spacing w:before="125"/>
              <w:ind w:right="-2"/>
              <w:jc w:val="both"/>
              <w:rPr>
                <w:ins w:id="673" w:author="Autor"/>
                <w:rFonts w:ascii="Verdana" w:hAnsi="Verdana" w:cstheme="minorHAnsi"/>
                <w:color w:val="auto"/>
                <w:sz w:val="20"/>
                <w:lang w:val="sk-SK"/>
              </w:rPr>
            </w:pPr>
            <w:ins w:id="674"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w:t>
              </w:r>
              <w:r w:rsidRPr="00AA5976">
                <w:rPr>
                  <w:rFonts w:ascii="Verdana" w:hAnsi="Verdana" w:cstheme="minorHAnsi"/>
                  <w:color w:val="auto"/>
                  <w:sz w:val="20"/>
                  <w:szCs w:val="20"/>
                  <w:lang w:val="sk-SK"/>
                </w:rPr>
                <w:t xml:space="preserve">prílohy </w:t>
              </w:r>
              <w:r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ins>
          </w:p>
        </w:tc>
      </w:tr>
      <w:tr w:rsidR="00875C17" w:rsidRPr="003C471E" w14:paraId="1DFD9BA3" w14:textId="77777777" w:rsidTr="00875C17">
        <w:trPr>
          <w:ins w:id="675" w:author="Autor"/>
        </w:trPr>
        <w:tc>
          <w:tcPr>
            <w:tcW w:w="1101" w:type="dxa"/>
            <w:shd w:val="clear" w:color="auto" w:fill="8DB3E2" w:themeFill="text2" w:themeFillTint="66"/>
          </w:tcPr>
          <w:p w14:paraId="08A78347" w14:textId="77777777" w:rsidR="00875C17" w:rsidRPr="003C471E" w:rsidRDefault="00875C17" w:rsidP="00875C17">
            <w:pPr>
              <w:rPr>
                <w:ins w:id="676" w:author="Autor"/>
                <w:rFonts w:ascii="Verdana" w:hAnsi="Verdana"/>
                <w:b/>
                <w:sz w:val="20"/>
              </w:rPr>
            </w:pPr>
          </w:p>
        </w:tc>
        <w:tc>
          <w:tcPr>
            <w:tcW w:w="13043" w:type="dxa"/>
            <w:gridSpan w:val="2"/>
            <w:shd w:val="clear" w:color="auto" w:fill="8DB3E2" w:themeFill="text2" w:themeFillTint="66"/>
          </w:tcPr>
          <w:p w14:paraId="1D63F012" w14:textId="77777777" w:rsidR="00875C17" w:rsidRPr="003C471E" w:rsidRDefault="00875C17" w:rsidP="00875C17">
            <w:pPr>
              <w:pStyle w:val="TableParagraph"/>
              <w:spacing w:before="125"/>
              <w:rPr>
                <w:ins w:id="677" w:author="Autor"/>
                <w:rFonts w:ascii="Verdana" w:hAnsi="Verdana"/>
                <w:b/>
                <w:sz w:val="20"/>
                <w:lang w:val="sk-SK"/>
              </w:rPr>
            </w:pPr>
            <w:ins w:id="678" w:author="Autor">
              <w:r w:rsidRPr="003C471E">
                <w:rPr>
                  <w:rFonts w:ascii="Verdana" w:eastAsiaTheme="minorHAnsi" w:hAnsi="Verdana" w:cstheme="minorBidi"/>
                  <w:b/>
                  <w:color w:val="auto"/>
                  <w:szCs w:val="24"/>
                  <w:lang w:val="sk-SK"/>
                </w:rPr>
                <w:t>Hodnotiace kritérium:</w:t>
              </w:r>
            </w:ins>
          </w:p>
        </w:tc>
      </w:tr>
      <w:tr w:rsidR="00875C17" w:rsidRPr="003C471E" w14:paraId="55FBC8E2" w14:textId="77777777" w:rsidTr="00875C17">
        <w:trPr>
          <w:ins w:id="679" w:author="Autor"/>
        </w:trPr>
        <w:tc>
          <w:tcPr>
            <w:tcW w:w="1101" w:type="dxa"/>
            <w:shd w:val="clear" w:color="auto" w:fill="8DB3E2" w:themeFill="text2" w:themeFillTint="66"/>
            <w:vAlign w:val="bottom"/>
          </w:tcPr>
          <w:p w14:paraId="25487F6D" w14:textId="77777777" w:rsidR="00875C17" w:rsidRPr="003C471E" w:rsidRDefault="00875C17" w:rsidP="00875C17">
            <w:pPr>
              <w:jc w:val="center"/>
              <w:rPr>
                <w:ins w:id="680" w:author="Autor"/>
                <w:rFonts w:ascii="Verdana" w:hAnsi="Verdana"/>
                <w:b/>
                <w:sz w:val="20"/>
              </w:rPr>
            </w:pPr>
            <w:ins w:id="681" w:author="Autor">
              <w:r w:rsidRPr="003C471E">
                <w:rPr>
                  <w:rFonts w:ascii="Verdana" w:hAnsi="Verdana"/>
                  <w:b/>
                  <w:sz w:val="20"/>
                </w:rPr>
                <w:t>4.2.</w:t>
              </w:r>
            </w:ins>
          </w:p>
        </w:tc>
        <w:tc>
          <w:tcPr>
            <w:tcW w:w="13043" w:type="dxa"/>
            <w:gridSpan w:val="2"/>
            <w:shd w:val="clear" w:color="auto" w:fill="8DB3E2" w:themeFill="text2" w:themeFillTint="66"/>
          </w:tcPr>
          <w:p w14:paraId="694D4FD0" w14:textId="77777777" w:rsidR="00875C17" w:rsidRPr="003C471E" w:rsidRDefault="00875C17" w:rsidP="00875C17">
            <w:pPr>
              <w:pStyle w:val="TableParagraph"/>
              <w:spacing w:before="125"/>
              <w:rPr>
                <w:ins w:id="682" w:author="Autor"/>
                <w:rFonts w:ascii="Verdana" w:hAnsi="Verdana"/>
                <w:b/>
                <w:sz w:val="20"/>
                <w:lang w:val="sk-SK"/>
              </w:rPr>
            </w:pPr>
            <w:ins w:id="683" w:author="Autor">
              <w:r w:rsidRPr="003C471E">
                <w:rPr>
                  <w:rFonts w:ascii="Verdana" w:eastAsiaTheme="minorHAnsi" w:hAnsi="Verdana" w:cstheme="minorBidi"/>
                  <w:b/>
                  <w:color w:val="auto"/>
                  <w:szCs w:val="24"/>
                  <w:lang w:val="sk-SK"/>
                </w:rPr>
                <w:t>Finančná udržateľnosť projektu</w:t>
              </w:r>
            </w:ins>
          </w:p>
        </w:tc>
      </w:tr>
      <w:tr w:rsidR="00875C17" w:rsidRPr="003C471E" w14:paraId="52A23A38" w14:textId="77777777" w:rsidTr="00875C17">
        <w:trPr>
          <w:ins w:id="684" w:author="Autor"/>
        </w:trPr>
        <w:tc>
          <w:tcPr>
            <w:tcW w:w="1101" w:type="dxa"/>
            <w:shd w:val="clear" w:color="auto" w:fill="FFFFFF" w:themeFill="background1"/>
          </w:tcPr>
          <w:p w14:paraId="37567CA4" w14:textId="77777777" w:rsidR="00875C17" w:rsidRPr="003C471E" w:rsidRDefault="00875C17" w:rsidP="00875C17">
            <w:pPr>
              <w:rPr>
                <w:ins w:id="685" w:author="Autor"/>
                <w:rFonts w:ascii="Verdana" w:hAnsi="Verdana"/>
                <w:b/>
                <w:sz w:val="20"/>
              </w:rPr>
            </w:pPr>
          </w:p>
        </w:tc>
        <w:tc>
          <w:tcPr>
            <w:tcW w:w="13043" w:type="dxa"/>
            <w:gridSpan w:val="2"/>
            <w:shd w:val="clear" w:color="auto" w:fill="C6D9F1" w:themeFill="text2" w:themeFillTint="33"/>
          </w:tcPr>
          <w:p w14:paraId="0BF860B2" w14:textId="77777777" w:rsidR="00875C17" w:rsidRPr="003C471E" w:rsidRDefault="00875C17" w:rsidP="00875C17">
            <w:pPr>
              <w:pStyle w:val="TableParagraph"/>
              <w:spacing w:before="125"/>
              <w:rPr>
                <w:ins w:id="686" w:author="Autor"/>
                <w:rFonts w:ascii="Verdana" w:hAnsi="Verdana"/>
                <w:b/>
                <w:sz w:val="20"/>
                <w:lang w:val="sk-SK"/>
              </w:rPr>
            </w:pPr>
            <w:ins w:id="687" w:author="Autor">
              <w:r w:rsidRPr="003C471E">
                <w:rPr>
                  <w:rFonts w:ascii="Verdana" w:hAnsi="Verdana"/>
                  <w:b/>
                  <w:sz w:val="20"/>
                  <w:lang w:val="sk-SK"/>
                </w:rPr>
                <w:t>Predmet hodnotenia</w:t>
              </w:r>
            </w:ins>
          </w:p>
        </w:tc>
      </w:tr>
      <w:tr w:rsidR="00875C17" w:rsidRPr="003C471E" w14:paraId="4976B1F0" w14:textId="77777777" w:rsidTr="00875C17">
        <w:trPr>
          <w:ins w:id="688" w:author="Autor"/>
        </w:trPr>
        <w:tc>
          <w:tcPr>
            <w:tcW w:w="1101" w:type="dxa"/>
            <w:shd w:val="clear" w:color="auto" w:fill="FFFFFF" w:themeFill="background1"/>
          </w:tcPr>
          <w:p w14:paraId="34A060F8" w14:textId="77777777" w:rsidR="00875C17" w:rsidRPr="003C471E" w:rsidRDefault="00875C17" w:rsidP="00875C17">
            <w:pPr>
              <w:rPr>
                <w:ins w:id="689" w:author="Autor"/>
                <w:rFonts w:ascii="Verdana" w:hAnsi="Verdana"/>
                <w:b/>
                <w:sz w:val="20"/>
              </w:rPr>
            </w:pPr>
          </w:p>
        </w:tc>
        <w:tc>
          <w:tcPr>
            <w:tcW w:w="13043" w:type="dxa"/>
            <w:gridSpan w:val="2"/>
            <w:shd w:val="clear" w:color="auto" w:fill="auto"/>
          </w:tcPr>
          <w:p w14:paraId="07B4CFC8" w14:textId="77777777" w:rsidR="00875C17" w:rsidRPr="003C471E" w:rsidRDefault="00875C17" w:rsidP="00875C17">
            <w:pPr>
              <w:pStyle w:val="Telo"/>
              <w:spacing w:before="11"/>
              <w:jc w:val="both"/>
              <w:rPr>
                <w:ins w:id="690" w:author="Autor"/>
                <w:rFonts w:ascii="Verdana" w:eastAsia="Calibri" w:hAnsi="Verdana" w:cstheme="minorHAnsi"/>
                <w:color w:val="404040" w:themeColor="text1" w:themeTint="BF"/>
                <w:sz w:val="20"/>
                <w:lang w:val="sk-SK"/>
              </w:rPr>
            </w:pPr>
            <w:ins w:id="691" w:author="Autor">
              <w:r w:rsidRPr="003C471E">
                <w:rPr>
                  <w:rFonts w:ascii="Verdana" w:eastAsia="Calibri" w:hAnsi="Verdana" w:cstheme="minorHAnsi"/>
                  <w:color w:val="404040" w:themeColor="text1" w:themeTint="BF"/>
                  <w:sz w:val="20"/>
                  <w:lang w:val="sk-SK"/>
                </w:rPr>
                <w:t>Posudzuje sa finančné zabezpečenie udržateľnosti výstupov/výsledkov projektu.</w:t>
              </w:r>
            </w:ins>
          </w:p>
          <w:p w14:paraId="3E93DC49" w14:textId="77777777" w:rsidR="00875C17" w:rsidRPr="003C471E" w:rsidRDefault="00875C17" w:rsidP="00875C17">
            <w:pPr>
              <w:pStyle w:val="Telo"/>
              <w:spacing w:before="11"/>
              <w:jc w:val="both"/>
              <w:rPr>
                <w:ins w:id="692" w:author="Autor"/>
                <w:rFonts w:ascii="Verdana" w:eastAsia="Calibri" w:hAnsi="Verdana" w:cstheme="minorHAnsi"/>
                <w:i/>
                <w:color w:val="404040" w:themeColor="text1" w:themeTint="BF"/>
                <w:sz w:val="20"/>
                <w:lang w:val="sk-SK"/>
              </w:rPr>
            </w:pPr>
            <w:ins w:id="693" w:author="Auto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ins>
          </w:p>
        </w:tc>
      </w:tr>
      <w:tr w:rsidR="00875C17" w:rsidRPr="003C471E" w14:paraId="700C9109" w14:textId="77777777" w:rsidTr="00875C17">
        <w:trPr>
          <w:ins w:id="694" w:author="Autor"/>
        </w:trPr>
        <w:tc>
          <w:tcPr>
            <w:tcW w:w="1101" w:type="dxa"/>
            <w:shd w:val="clear" w:color="auto" w:fill="FFFFFF" w:themeFill="background1"/>
          </w:tcPr>
          <w:p w14:paraId="699520B9" w14:textId="77777777" w:rsidR="00875C17" w:rsidRPr="003C471E" w:rsidRDefault="00875C17" w:rsidP="00875C17">
            <w:pPr>
              <w:rPr>
                <w:ins w:id="695" w:author="Autor"/>
                <w:rFonts w:ascii="Verdana" w:hAnsi="Verdana"/>
                <w:b/>
                <w:sz w:val="20"/>
              </w:rPr>
            </w:pPr>
          </w:p>
        </w:tc>
        <w:tc>
          <w:tcPr>
            <w:tcW w:w="2551" w:type="dxa"/>
            <w:shd w:val="clear" w:color="auto" w:fill="C6D9F1" w:themeFill="text2" w:themeFillTint="33"/>
          </w:tcPr>
          <w:p w14:paraId="19153F90" w14:textId="77777777" w:rsidR="00875C17" w:rsidRPr="003C471E" w:rsidRDefault="00875C17" w:rsidP="00875C17">
            <w:pPr>
              <w:pStyle w:val="TableParagraph"/>
              <w:spacing w:before="125"/>
              <w:rPr>
                <w:ins w:id="696" w:author="Autor"/>
                <w:rFonts w:ascii="Verdana" w:hAnsi="Verdana"/>
                <w:b/>
                <w:sz w:val="20"/>
                <w:lang w:val="sk-SK"/>
              </w:rPr>
            </w:pPr>
            <w:ins w:id="697" w:author="Autor">
              <w:r w:rsidRPr="003C471E">
                <w:rPr>
                  <w:rFonts w:ascii="Verdana" w:hAnsi="Verdana"/>
                  <w:b/>
                  <w:sz w:val="20"/>
                  <w:lang w:val="sk-SK"/>
                </w:rPr>
                <w:t>Typ kritéria</w:t>
              </w:r>
            </w:ins>
          </w:p>
        </w:tc>
        <w:tc>
          <w:tcPr>
            <w:tcW w:w="10492" w:type="dxa"/>
            <w:shd w:val="clear" w:color="auto" w:fill="C6D9F1" w:themeFill="text2" w:themeFillTint="33"/>
          </w:tcPr>
          <w:p w14:paraId="5F342F6F" w14:textId="77777777" w:rsidR="00875C17" w:rsidRPr="003C471E" w:rsidRDefault="00875C17" w:rsidP="00875C17">
            <w:pPr>
              <w:pStyle w:val="TableParagraph"/>
              <w:spacing w:before="125"/>
              <w:rPr>
                <w:ins w:id="698" w:author="Autor"/>
                <w:rFonts w:ascii="Verdana" w:hAnsi="Verdana"/>
                <w:b/>
                <w:sz w:val="20"/>
                <w:lang w:val="sk-SK"/>
              </w:rPr>
            </w:pPr>
            <w:ins w:id="699" w:author="Autor">
              <w:r w:rsidRPr="003C471E">
                <w:rPr>
                  <w:rFonts w:ascii="Verdana" w:hAnsi="Verdana"/>
                  <w:b/>
                  <w:sz w:val="20"/>
                  <w:lang w:val="sk-SK"/>
                </w:rPr>
                <w:t>Spôsob aplikácie hodnotiaceho kritéria</w:t>
              </w:r>
            </w:ins>
          </w:p>
        </w:tc>
      </w:tr>
      <w:tr w:rsidR="00875C17" w:rsidRPr="003C471E" w14:paraId="5DACA83D" w14:textId="77777777" w:rsidTr="00875C17">
        <w:trPr>
          <w:ins w:id="700" w:author="Autor"/>
        </w:trPr>
        <w:tc>
          <w:tcPr>
            <w:tcW w:w="1101" w:type="dxa"/>
            <w:shd w:val="clear" w:color="auto" w:fill="FFFFFF" w:themeFill="background1"/>
          </w:tcPr>
          <w:p w14:paraId="2D24ECB3" w14:textId="77777777" w:rsidR="00875C17" w:rsidRPr="003C471E" w:rsidRDefault="00875C17" w:rsidP="00875C17">
            <w:pPr>
              <w:rPr>
                <w:ins w:id="701" w:author="Autor"/>
                <w:rFonts w:ascii="Verdana" w:hAnsi="Verdana"/>
                <w:b/>
                <w:sz w:val="20"/>
              </w:rPr>
            </w:pPr>
          </w:p>
        </w:tc>
        <w:tc>
          <w:tcPr>
            <w:tcW w:w="2551" w:type="dxa"/>
            <w:shd w:val="clear" w:color="auto" w:fill="auto"/>
          </w:tcPr>
          <w:p w14:paraId="7C994E30" w14:textId="77777777" w:rsidR="00875C17" w:rsidRPr="003C471E" w:rsidRDefault="00875C17" w:rsidP="00875C17">
            <w:pPr>
              <w:pStyle w:val="TableParagraph"/>
              <w:spacing w:before="125"/>
              <w:rPr>
                <w:ins w:id="702" w:author="Autor"/>
                <w:rFonts w:ascii="Verdana" w:eastAsia="Helvetica" w:hAnsi="Verdana" w:cstheme="minorHAnsi"/>
                <w:color w:val="404040" w:themeColor="text1" w:themeTint="BF"/>
                <w:sz w:val="20"/>
                <w:lang w:val="sk-SK"/>
              </w:rPr>
            </w:pPr>
            <w:ins w:id="703" w:author="Autor">
              <w:r w:rsidRPr="003C471E">
                <w:rPr>
                  <w:rFonts w:ascii="Verdana" w:eastAsia="Helvetica" w:hAnsi="Verdana" w:cstheme="minorHAnsi"/>
                  <w:color w:val="404040" w:themeColor="text1" w:themeTint="BF"/>
                  <w:sz w:val="20"/>
                  <w:lang w:val="sk-SK"/>
                </w:rPr>
                <w:t xml:space="preserve">Vylučujúce kritérium </w:t>
              </w:r>
            </w:ins>
          </w:p>
          <w:p w14:paraId="20598C5D" w14:textId="77777777" w:rsidR="00875C17" w:rsidRPr="003C471E" w:rsidRDefault="00875C17" w:rsidP="00875C17">
            <w:pPr>
              <w:pStyle w:val="TableParagraph"/>
              <w:spacing w:before="125"/>
              <w:rPr>
                <w:ins w:id="704" w:author="Autor"/>
                <w:rFonts w:ascii="Verdana" w:eastAsia="Helvetica" w:hAnsi="Verdana" w:cstheme="minorHAnsi"/>
                <w:b/>
                <w:color w:val="auto"/>
                <w:sz w:val="20"/>
                <w:lang w:val="sk-SK"/>
              </w:rPr>
            </w:pPr>
            <w:ins w:id="705" w:author="Autor">
              <w:r w:rsidRPr="003C471E">
                <w:rPr>
                  <w:rFonts w:ascii="Verdana" w:eastAsia="Helvetica" w:hAnsi="Verdana" w:cstheme="minorHAnsi"/>
                  <w:b/>
                  <w:color w:val="auto"/>
                  <w:sz w:val="20"/>
                  <w:lang w:val="sk-SK"/>
                </w:rPr>
                <w:t xml:space="preserve">Áno – nie </w:t>
              </w:r>
            </w:ins>
          </w:p>
          <w:p w14:paraId="266A8841" w14:textId="77777777" w:rsidR="00875C17" w:rsidRPr="003C471E" w:rsidRDefault="00875C17" w:rsidP="00875C17">
            <w:pPr>
              <w:pStyle w:val="TableParagraph"/>
              <w:spacing w:before="125"/>
              <w:rPr>
                <w:ins w:id="706" w:author="Autor"/>
                <w:rFonts w:ascii="Verdana" w:hAnsi="Verdana"/>
                <w:b/>
                <w:sz w:val="20"/>
                <w:lang w:val="sk-SK"/>
              </w:rPr>
            </w:pPr>
          </w:p>
        </w:tc>
        <w:tc>
          <w:tcPr>
            <w:tcW w:w="10492" w:type="dxa"/>
            <w:shd w:val="clear" w:color="auto" w:fill="auto"/>
          </w:tcPr>
          <w:p w14:paraId="5FF9EF7E" w14:textId="77777777" w:rsidR="00875C17" w:rsidRPr="003C471E" w:rsidRDefault="00875C17" w:rsidP="00875C17">
            <w:pPr>
              <w:pStyle w:val="TableParagraph"/>
              <w:spacing w:before="125"/>
              <w:rPr>
                <w:ins w:id="707" w:author="Autor"/>
                <w:rFonts w:ascii="Verdana" w:eastAsia="Arial" w:hAnsi="Verdana" w:cstheme="minorHAnsi"/>
                <w:iCs/>
                <w:color w:val="404040" w:themeColor="text1" w:themeTint="BF"/>
                <w:sz w:val="20"/>
                <w:lang w:val="sk-SK"/>
              </w:rPr>
            </w:pPr>
            <w:ins w:id="708" w:author="Auto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ins>
          </w:p>
          <w:p w14:paraId="1265925D" w14:textId="77777777" w:rsidR="00875C17" w:rsidRPr="003C471E" w:rsidRDefault="00875C17" w:rsidP="00875C17">
            <w:pPr>
              <w:pStyle w:val="TableParagraph"/>
              <w:spacing w:before="125"/>
              <w:rPr>
                <w:ins w:id="709" w:author="Autor"/>
                <w:rFonts w:ascii="Verdana" w:hAnsi="Verdana"/>
                <w:b/>
                <w:sz w:val="20"/>
                <w:lang w:val="sk-SK"/>
              </w:rPr>
            </w:pPr>
            <w:ins w:id="710" w:author="Auto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žiadateľ nemá dostatočne definovaný spôsob zabezpečenia udržateľnosti výstupov/výsledkov projektu.</w:t>
              </w:r>
            </w:ins>
          </w:p>
        </w:tc>
      </w:tr>
      <w:tr w:rsidR="00875C17" w:rsidRPr="003C471E" w14:paraId="2728F853" w14:textId="77777777" w:rsidTr="00875C17">
        <w:trPr>
          <w:ins w:id="711" w:author="Autor"/>
        </w:trPr>
        <w:tc>
          <w:tcPr>
            <w:tcW w:w="1101" w:type="dxa"/>
            <w:shd w:val="clear" w:color="auto" w:fill="FFFFFF" w:themeFill="background1"/>
          </w:tcPr>
          <w:p w14:paraId="43BF1DAD" w14:textId="77777777" w:rsidR="00875C17" w:rsidRPr="003C471E" w:rsidRDefault="00875C17" w:rsidP="00875C17">
            <w:pPr>
              <w:rPr>
                <w:ins w:id="712" w:author="Autor"/>
                <w:rFonts w:ascii="Verdana" w:hAnsi="Verdana"/>
                <w:b/>
                <w:sz w:val="20"/>
              </w:rPr>
            </w:pPr>
          </w:p>
        </w:tc>
        <w:tc>
          <w:tcPr>
            <w:tcW w:w="13043" w:type="dxa"/>
            <w:gridSpan w:val="2"/>
            <w:shd w:val="clear" w:color="auto" w:fill="C6D9F1" w:themeFill="text2" w:themeFillTint="33"/>
          </w:tcPr>
          <w:p w14:paraId="15E256CF" w14:textId="77777777" w:rsidR="00875C17" w:rsidRPr="003C471E" w:rsidRDefault="00875C17" w:rsidP="00875C17">
            <w:pPr>
              <w:pStyle w:val="TableParagraph"/>
              <w:spacing w:before="125"/>
              <w:rPr>
                <w:ins w:id="713" w:author="Autor"/>
                <w:rFonts w:ascii="Verdana" w:hAnsi="Verdana"/>
                <w:b/>
                <w:sz w:val="20"/>
                <w:lang w:val="sk-SK"/>
              </w:rPr>
            </w:pPr>
            <w:ins w:id="714" w:author="Autor">
              <w:r w:rsidRPr="003C471E">
                <w:rPr>
                  <w:rFonts w:ascii="Verdana" w:hAnsi="Verdana"/>
                  <w:b/>
                  <w:sz w:val="20"/>
                  <w:lang w:val="sk-SK"/>
                </w:rPr>
                <w:t>Spôsob vyhodnotenia kritéria</w:t>
              </w:r>
            </w:ins>
          </w:p>
        </w:tc>
      </w:tr>
      <w:tr w:rsidR="00875C17" w:rsidRPr="003C471E" w14:paraId="4FD71970" w14:textId="77777777" w:rsidTr="00875C17">
        <w:trPr>
          <w:ins w:id="715" w:author="Autor"/>
        </w:trPr>
        <w:tc>
          <w:tcPr>
            <w:tcW w:w="1101" w:type="dxa"/>
            <w:shd w:val="clear" w:color="auto" w:fill="FFFFFF" w:themeFill="background1"/>
          </w:tcPr>
          <w:p w14:paraId="69CB59AC" w14:textId="77777777" w:rsidR="00875C17" w:rsidRPr="003C471E" w:rsidRDefault="00875C17" w:rsidP="00875C17">
            <w:pPr>
              <w:rPr>
                <w:ins w:id="716" w:author="Autor"/>
                <w:rFonts w:ascii="Verdana" w:hAnsi="Verdana"/>
                <w:b/>
                <w:sz w:val="20"/>
              </w:rPr>
            </w:pPr>
          </w:p>
        </w:tc>
        <w:tc>
          <w:tcPr>
            <w:tcW w:w="13043" w:type="dxa"/>
            <w:gridSpan w:val="2"/>
            <w:shd w:val="clear" w:color="auto" w:fill="auto"/>
          </w:tcPr>
          <w:p w14:paraId="393C0D4D" w14:textId="77777777" w:rsidR="00875C17" w:rsidRPr="003C471E" w:rsidRDefault="00875C17" w:rsidP="00875C17">
            <w:pPr>
              <w:pStyle w:val="Predvolen"/>
              <w:spacing w:before="125"/>
              <w:ind w:right="-2"/>
              <w:jc w:val="both"/>
              <w:rPr>
                <w:ins w:id="717" w:author="Autor"/>
                <w:rFonts w:ascii="Verdana" w:hAnsi="Verdana" w:cstheme="minorHAnsi"/>
                <w:color w:val="auto"/>
                <w:sz w:val="20"/>
                <w:lang w:val="sk-SK"/>
              </w:rPr>
            </w:pPr>
            <w:ins w:id="718" w:author="Autor">
              <w:r w:rsidRPr="003C471E">
                <w:rPr>
                  <w:rFonts w:ascii="Verdana" w:hAnsi="Verdana" w:cstheme="minorHAnsi"/>
                  <w:color w:val="auto"/>
                  <w:sz w:val="20"/>
                  <w:lang w:val="sk-SK"/>
                </w:rPr>
                <w:t xml:space="preserve">Hodnotiteľ posudzuje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časti 7.3 Situácia po realizácii projektu a </w:t>
              </w:r>
              <w:proofErr w:type="spellStart"/>
              <w:r w:rsidRPr="003C471E">
                <w:rPr>
                  <w:rFonts w:ascii="Verdana" w:hAnsi="Verdana" w:cstheme="minorHAnsi"/>
                  <w:color w:val="auto"/>
                  <w:sz w:val="20"/>
                  <w:lang w:val="sk-SK"/>
                </w:rPr>
                <w:t>udržateľnosť</w:t>
              </w:r>
              <w:r w:rsidRPr="003C471E">
                <w:rPr>
                  <w:rFonts w:ascii="Arial" w:hAnsi="Arial" w:cs="Arial"/>
                  <w:color w:val="auto"/>
                  <w:sz w:val="20"/>
                  <w:lang w:val="sk-SK"/>
                </w:rPr>
                <w:t>̌</w:t>
              </w:r>
              <w:proofErr w:type="spellEnd"/>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ins>
          </w:p>
        </w:tc>
      </w:tr>
      <w:tr w:rsidR="00875C17" w:rsidRPr="003C471E" w14:paraId="6C10B5C7" w14:textId="77777777" w:rsidTr="00875C17">
        <w:trPr>
          <w:ins w:id="719" w:author="Autor"/>
        </w:trPr>
        <w:tc>
          <w:tcPr>
            <w:tcW w:w="1101" w:type="dxa"/>
            <w:shd w:val="clear" w:color="auto" w:fill="FFFFFF" w:themeFill="background1"/>
          </w:tcPr>
          <w:p w14:paraId="09F7CF0F" w14:textId="77777777" w:rsidR="00875C17" w:rsidRPr="003C471E" w:rsidRDefault="00875C17" w:rsidP="00875C17">
            <w:pPr>
              <w:rPr>
                <w:ins w:id="720" w:author="Autor"/>
                <w:rFonts w:ascii="Verdana" w:hAnsi="Verdana"/>
                <w:b/>
                <w:sz w:val="20"/>
              </w:rPr>
            </w:pPr>
          </w:p>
        </w:tc>
        <w:tc>
          <w:tcPr>
            <w:tcW w:w="13043" w:type="dxa"/>
            <w:gridSpan w:val="2"/>
            <w:shd w:val="clear" w:color="auto" w:fill="auto"/>
          </w:tcPr>
          <w:p w14:paraId="02CF1F1C" w14:textId="77777777" w:rsidR="00875C17" w:rsidRPr="003C471E" w:rsidRDefault="00875C17" w:rsidP="00875C17">
            <w:pPr>
              <w:pStyle w:val="Predvolen"/>
              <w:spacing w:before="125"/>
              <w:ind w:right="-2"/>
              <w:jc w:val="both"/>
              <w:rPr>
                <w:ins w:id="721" w:author="Autor"/>
                <w:rFonts w:ascii="Verdana" w:hAnsi="Verdana" w:cstheme="minorHAnsi"/>
                <w:color w:val="auto"/>
                <w:sz w:val="20"/>
                <w:lang w:val="sk-SK"/>
              </w:rPr>
            </w:pPr>
            <w:ins w:id="722" w:author="Autor">
              <w:r w:rsidRPr="003C471E">
                <w:rPr>
                  <w:rFonts w:ascii="Verdana" w:hAnsi="Verdana" w:cstheme="minorHAnsi"/>
                  <w:color w:val="auto"/>
                  <w:sz w:val="20"/>
                  <w:lang w:val="sk-SK"/>
                </w:rPr>
                <w:t>Hodnotiteľ posudzuje najmä plnenie nasledovných oblastí:</w:t>
              </w:r>
            </w:ins>
          </w:p>
          <w:p w14:paraId="5EE93289" w14:textId="77777777" w:rsidR="00875C17" w:rsidRPr="003C471E" w:rsidRDefault="00875C17" w:rsidP="00875C17">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723" w:author="Autor"/>
                <w:rFonts w:ascii="Verdana" w:hAnsi="Verdana" w:cstheme="minorHAnsi"/>
                <w:b/>
                <w:color w:val="auto"/>
                <w:sz w:val="20"/>
                <w:lang w:val="sk-SK"/>
              </w:rPr>
            </w:pPr>
            <w:ins w:id="724" w:author="Autor">
              <w:r w:rsidRPr="003C471E">
                <w:rPr>
                  <w:rFonts w:ascii="Verdana" w:hAnsi="Verdana" w:cstheme="minorHAnsi"/>
                  <w:b/>
                  <w:color w:val="auto"/>
                  <w:sz w:val="20"/>
                  <w:lang w:val="sk-SK"/>
                </w:rPr>
                <w:t>spolufinancovanie oprávnených výdavkov projektu je definované a zabezpečené,</w:t>
              </w:r>
            </w:ins>
          </w:p>
          <w:p w14:paraId="3344A8E9" w14:textId="77777777" w:rsidR="00875C17" w:rsidRPr="003C471E" w:rsidRDefault="00875C17" w:rsidP="00875C17">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ins w:id="725" w:author="Autor"/>
                <w:rFonts w:ascii="Verdana" w:hAnsi="Verdana" w:cstheme="minorHAnsi"/>
                <w:b/>
                <w:color w:val="auto"/>
                <w:sz w:val="20"/>
                <w:lang w:val="sk-SK"/>
              </w:rPr>
            </w:pPr>
            <w:ins w:id="726" w:author="Autor">
              <w:r w:rsidRPr="003C471E">
                <w:rPr>
                  <w:rFonts w:ascii="Verdana" w:hAnsi="Verdana" w:cstheme="minorHAnsi"/>
                  <w:b/>
                  <w:color w:val="auto"/>
                  <w:sz w:val="20"/>
                  <w:lang w:val="sk-SK"/>
                </w:rPr>
                <w:t xml:space="preserve">výsledky projektu sú </w:t>
              </w:r>
              <w:proofErr w:type="spellStart"/>
              <w:r w:rsidRPr="003C471E">
                <w:rPr>
                  <w:rFonts w:ascii="Verdana" w:hAnsi="Verdana" w:cstheme="minorHAnsi"/>
                  <w:b/>
                  <w:color w:val="auto"/>
                  <w:sz w:val="20"/>
                  <w:lang w:val="sk-SK"/>
                </w:rPr>
                <w:t>udržateľné</w:t>
              </w:r>
              <w:proofErr w:type="spellEnd"/>
              <w:r w:rsidRPr="003C471E">
                <w:rPr>
                  <w:rFonts w:ascii="Verdana" w:hAnsi="Verdana" w:cstheme="minorHAnsi"/>
                  <w:b/>
                  <w:color w:val="auto"/>
                  <w:sz w:val="20"/>
                  <w:lang w:val="sk-SK"/>
                </w:rPr>
                <w:t xml:space="preserve"> aj bez potreby dodatočných finančných prostriedkov z ESF a/alebo ŠR,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stupov/výsledkov projektu po ukončení realizácie aktivít projektu v rámci vlastných, resp. disponibilných </w:t>
              </w:r>
              <w:r w:rsidRPr="003C471E">
                <w:rPr>
                  <w:rFonts w:ascii="Verdana" w:hAnsi="Verdana" w:cstheme="minorHAnsi"/>
                  <w:b/>
                  <w:color w:val="auto"/>
                  <w:sz w:val="20"/>
                  <w:lang w:val="sk-SK"/>
                </w:rPr>
                <w:lastRenderedPageBreak/>
                <w:t xml:space="preserve">zdrojov. </w:t>
              </w:r>
            </w:ins>
          </w:p>
        </w:tc>
      </w:tr>
      <w:tr w:rsidR="00875C17" w:rsidRPr="003C471E" w14:paraId="05260C75" w14:textId="77777777" w:rsidTr="00875C17">
        <w:trPr>
          <w:ins w:id="727" w:author="Autor"/>
        </w:trPr>
        <w:tc>
          <w:tcPr>
            <w:tcW w:w="1101" w:type="dxa"/>
            <w:shd w:val="clear" w:color="auto" w:fill="FFFFFF" w:themeFill="background1"/>
          </w:tcPr>
          <w:p w14:paraId="581A89E7" w14:textId="77777777" w:rsidR="00875C17" w:rsidRPr="003C471E" w:rsidRDefault="00875C17" w:rsidP="00875C17">
            <w:pPr>
              <w:rPr>
                <w:ins w:id="728" w:author="Autor"/>
                <w:rFonts w:ascii="Verdana" w:hAnsi="Verdana"/>
                <w:b/>
                <w:sz w:val="20"/>
              </w:rPr>
            </w:pPr>
          </w:p>
        </w:tc>
        <w:tc>
          <w:tcPr>
            <w:tcW w:w="13043" w:type="dxa"/>
            <w:gridSpan w:val="2"/>
            <w:shd w:val="clear" w:color="auto" w:fill="auto"/>
          </w:tcPr>
          <w:p w14:paraId="0D295171" w14:textId="77777777" w:rsidR="00875C17" w:rsidRPr="003C471E" w:rsidRDefault="00875C17" w:rsidP="00875C17">
            <w:pPr>
              <w:pStyle w:val="Predvolen"/>
              <w:spacing w:before="125"/>
              <w:ind w:right="-2"/>
              <w:jc w:val="both"/>
              <w:rPr>
                <w:ins w:id="729" w:author="Autor"/>
                <w:rFonts w:ascii="Verdana" w:hAnsi="Verdana" w:cstheme="minorHAnsi"/>
                <w:color w:val="auto"/>
                <w:sz w:val="20"/>
                <w:lang w:val="sk-SK"/>
              </w:rPr>
            </w:pPr>
            <w:ins w:id="730" w:author="Auto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ins>
          </w:p>
        </w:tc>
      </w:tr>
    </w:tbl>
    <w:p w14:paraId="1FB8A505" w14:textId="77777777" w:rsidR="00875C17" w:rsidRPr="003C471E" w:rsidRDefault="00875C17" w:rsidP="00875C17">
      <w:pPr>
        <w:spacing w:line="240" w:lineRule="auto"/>
        <w:rPr>
          <w:ins w:id="731" w:author="Autor"/>
          <w:rFonts w:ascii="Verdana" w:hAnsi="Verdana"/>
          <w:sz w:val="20"/>
        </w:rPr>
      </w:pPr>
    </w:p>
    <w:p w14:paraId="17C66590" w14:textId="77777777" w:rsidR="00875C17" w:rsidRPr="003C471E" w:rsidRDefault="00875C17" w:rsidP="003A7527">
      <w:pPr>
        <w:rPr>
          <w:rFonts w:ascii="Verdana" w:hAnsi="Verdana"/>
          <w:sz w:val="20"/>
        </w:rPr>
      </w:pPr>
    </w:p>
    <w:sectPr w:rsidR="00875C17"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69A649" w14:textId="77777777" w:rsidR="00DC2EB2" w:rsidRDefault="00DC2EB2" w:rsidP="001E29C6">
      <w:pPr>
        <w:spacing w:after="0" w:line="240" w:lineRule="auto"/>
      </w:pPr>
      <w:r>
        <w:separator/>
      </w:r>
    </w:p>
  </w:endnote>
  <w:endnote w:type="continuationSeparator" w:id="0">
    <w:p w14:paraId="1BB79684" w14:textId="77777777" w:rsidR="00DC2EB2" w:rsidRDefault="00DC2EB2"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Times New Roman"/>
    <w:panose1 w:val="020B0604020202020204"/>
    <w:charset w:val="EE"/>
    <w:family w:val="swiss"/>
    <w:pitch w:val="variable"/>
    <w:sig w:usb0="E0002AFF" w:usb1="C0007843" w:usb2="00000009" w:usb3="00000000" w:csb0="000001FF" w:csb1="00000000"/>
  </w:font>
  <w:font w:name="Arial Unicode MS">
    <w:altName w:val="Times New Roman"/>
    <w:panose1 w:val="020B0604020202020204"/>
    <w:charset w:val="80"/>
    <w:family w:val="swiss"/>
    <w:pitch w:val="variable"/>
    <w:sig w:usb0="F7FFAFFF" w:usb1="E9DFFFFF" w:usb2="0000003F" w:usb3="00000000" w:csb0="003F01FF" w:csb1="00000000"/>
  </w:font>
  <w:font w:name="Courier New">
    <w:altName w:val="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347282"/>
      <w:docPartObj>
        <w:docPartGallery w:val="Page Numbers (Bottom of Page)"/>
        <w:docPartUnique/>
      </w:docPartObj>
    </w:sdtPr>
    <w:sdtEndPr/>
    <w:sdtContent>
      <w:p w14:paraId="06013609" w14:textId="77777777" w:rsidR="00875C17" w:rsidRDefault="00875C17">
        <w:pPr>
          <w:pStyle w:val="Pta"/>
          <w:jc w:val="right"/>
        </w:pPr>
        <w:r>
          <w:fldChar w:fldCharType="begin"/>
        </w:r>
        <w:r>
          <w:instrText>PAGE   \* MERGEFORMAT</w:instrText>
        </w:r>
        <w:r>
          <w:fldChar w:fldCharType="separate"/>
        </w:r>
        <w:r w:rsidR="00662943">
          <w:rPr>
            <w:noProof/>
          </w:rPr>
          <w:t>82</w:t>
        </w:r>
        <w:r>
          <w:fldChar w:fldCharType="end"/>
        </w:r>
      </w:p>
    </w:sdtContent>
  </w:sdt>
  <w:p w14:paraId="77829AEF" w14:textId="77777777" w:rsidR="00875C17" w:rsidRDefault="00875C1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E4E49" w14:textId="3ED8109A" w:rsidR="00875C17" w:rsidRPr="00031CA2" w:rsidRDefault="00875C17" w:rsidP="005D599C">
    <w:pPr>
      <w:pStyle w:val="Pta"/>
      <w:jc w:val="center"/>
    </w:pPr>
    <w:r>
      <w:rPr>
        <w:i/>
        <w:sz w:val="20"/>
        <w:szCs w:val="20"/>
      </w:rPr>
      <w:t xml:space="preserve">Platnosť: </w:t>
    </w:r>
    <w:del w:id="732" w:author="Autor">
      <w:r w:rsidDel="003E574B">
        <w:rPr>
          <w:i/>
          <w:sz w:val="20"/>
          <w:szCs w:val="20"/>
        </w:rPr>
        <w:delText>21</w:delText>
      </w:r>
    </w:del>
    <w:ins w:id="733" w:author="Autor">
      <w:r w:rsidR="0078262D">
        <w:rPr>
          <w:i/>
          <w:sz w:val="20"/>
          <w:szCs w:val="20"/>
        </w:rPr>
        <w:t>07</w:t>
      </w:r>
    </w:ins>
    <w:r>
      <w:rPr>
        <w:i/>
        <w:sz w:val="20"/>
        <w:szCs w:val="20"/>
      </w:rPr>
      <w:t xml:space="preserve">. </w:t>
    </w:r>
    <w:del w:id="734" w:author="Autor">
      <w:r w:rsidDel="003E574B">
        <w:rPr>
          <w:i/>
          <w:sz w:val="20"/>
          <w:szCs w:val="20"/>
        </w:rPr>
        <w:delText>0</w:delText>
      </w:r>
    </w:del>
    <w:r>
      <w:rPr>
        <w:i/>
        <w:sz w:val="20"/>
        <w:szCs w:val="20"/>
      </w:rPr>
      <w:t>1</w:t>
    </w:r>
    <w:ins w:id="735" w:author="Autor">
      <w:r w:rsidR="003E574B">
        <w:rPr>
          <w:i/>
          <w:sz w:val="20"/>
          <w:szCs w:val="20"/>
        </w:rPr>
        <w:t>0</w:t>
      </w:r>
    </w:ins>
    <w:r>
      <w:rPr>
        <w:i/>
        <w:sz w:val="20"/>
        <w:szCs w:val="20"/>
      </w:rPr>
      <w:t>. 2021, účinnosť:</w:t>
    </w:r>
    <w:ins w:id="736" w:author="Autor">
      <w:r w:rsidR="0078262D">
        <w:rPr>
          <w:i/>
          <w:sz w:val="20"/>
          <w:szCs w:val="20"/>
        </w:rPr>
        <w:t xml:space="preserve"> </w:t>
      </w:r>
    </w:ins>
    <w:del w:id="737" w:author="Autor">
      <w:r w:rsidDel="003E574B">
        <w:rPr>
          <w:i/>
          <w:sz w:val="20"/>
          <w:szCs w:val="20"/>
        </w:rPr>
        <w:delText xml:space="preserve"> 21</w:delText>
      </w:r>
    </w:del>
    <w:ins w:id="738" w:author="Autor">
      <w:r w:rsidR="0078262D">
        <w:rPr>
          <w:i/>
          <w:sz w:val="20"/>
          <w:szCs w:val="20"/>
        </w:rPr>
        <w:t>07</w:t>
      </w:r>
    </w:ins>
    <w:r>
      <w:rPr>
        <w:i/>
        <w:sz w:val="20"/>
        <w:szCs w:val="20"/>
      </w:rPr>
      <w:t>.</w:t>
    </w:r>
    <w:del w:id="739" w:author="Autor">
      <w:r w:rsidDel="003E574B">
        <w:rPr>
          <w:i/>
          <w:sz w:val="20"/>
          <w:szCs w:val="20"/>
        </w:rPr>
        <w:delText xml:space="preserve"> 0</w:delText>
      </w:r>
    </w:del>
    <w:r>
      <w:rPr>
        <w:i/>
        <w:sz w:val="20"/>
        <w:szCs w:val="20"/>
      </w:rPr>
      <w:t>1</w:t>
    </w:r>
    <w:ins w:id="740" w:author="Autor">
      <w:r w:rsidR="003E574B">
        <w:rPr>
          <w:i/>
          <w:sz w:val="20"/>
          <w:szCs w:val="20"/>
        </w:rPr>
        <w:t>0</w:t>
      </w:r>
    </w:ins>
    <w:r>
      <w:rPr>
        <w:i/>
        <w:sz w:val="20"/>
        <w:szCs w:val="20"/>
      </w:rPr>
      <w:t>. 2021</w:t>
    </w:r>
  </w:p>
  <w:p w14:paraId="7CDAFD49" w14:textId="1F264D62" w:rsidR="00875C17" w:rsidRDefault="00875C17">
    <w:pPr>
      <w:pStyle w:val="Pta"/>
    </w:pPr>
  </w:p>
  <w:p w14:paraId="3F5361C8" w14:textId="77777777" w:rsidR="00875C17" w:rsidRDefault="00875C1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BDB18" w14:textId="77777777" w:rsidR="00DC2EB2" w:rsidRDefault="00DC2EB2" w:rsidP="001E29C6">
      <w:pPr>
        <w:spacing w:after="0" w:line="240" w:lineRule="auto"/>
      </w:pPr>
      <w:r>
        <w:separator/>
      </w:r>
    </w:p>
  </w:footnote>
  <w:footnote w:type="continuationSeparator" w:id="0">
    <w:p w14:paraId="6BC79449" w14:textId="77777777" w:rsidR="00DC2EB2" w:rsidRDefault="00DC2EB2"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DBE23" w14:textId="4C7F97D8" w:rsidR="00875C17" w:rsidRDefault="00875C17">
    <w:pPr>
      <w:pStyle w:val="Hlavika"/>
    </w:pPr>
  </w:p>
  <w:p w14:paraId="75F567F5" w14:textId="77777777" w:rsidR="00875C17" w:rsidRDefault="00875C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31C40" w14:textId="77777777" w:rsidR="00875C17" w:rsidRDefault="00875C17"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875C17" w:rsidRPr="00224E54" w:rsidRDefault="00875C17" w:rsidP="005D599C">
    <w:pPr>
      <w:pStyle w:val="Hlavika"/>
      <w:jc w:val="right"/>
      <w:rPr>
        <w:i/>
        <w:sz w:val="20"/>
        <w:szCs w:val="20"/>
      </w:rPr>
    </w:pPr>
    <w:r w:rsidRPr="007314CA">
      <w:rPr>
        <w:i/>
        <w:sz w:val="20"/>
        <w:szCs w:val="20"/>
      </w:rPr>
      <w:t>Príloha č. 1</w:t>
    </w:r>
  </w:p>
  <w:p w14:paraId="2BEC5D8F" w14:textId="77777777" w:rsidR="00875C17" w:rsidRDefault="00875C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3080406"/>
    <w:multiLevelType w:val="multilevel"/>
    <w:tmpl w:val="FE80107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0">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5">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7">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9">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2">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6">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9">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0">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3">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5">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8">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0">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1">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3">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5">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6">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8">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9">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2">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3">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4">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7">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9">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1">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6">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8">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8"/>
  </w:num>
  <w:num w:numId="2">
    <w:abstractNumId w:val="34"/>
  </w:num>
  <w:num w:numId="3">
    <w:abstractNumId w:val="59"/>
  </w:num>
  <w:num w:numId="4">
    <w:abstractNumId w:val="16"/>
  </w:num>
  <w:num w:numId="5">
    <w:abstractNumId w:val="30"/>
  </w:num>
  <w:num w:numId="6">
    <w:abstractNumId w:val="32"/>
  </w:num>
  <w:num w:numId="7">
    <w:abstractNumId w:val="93"/>
  </w:num>
  <w:num w:numId="8">
    <w:abstractNumId w:val="45"/>
  </w:num>
  <w:num w:numId="9">
    <w:abstractNumId w:val="61"/>
  </w:num>
  <w:num w:numId="10">
    <w:abstractNumId w:val="79"/>
  </w:num>
  <w:num w:numId="11">
    <w:abstractNumId w:val="47"/>
  </w:num>
  <w:num w:numId="12">
    <w:abstractNumId w:val="38"/>
  </w:num>
  <w:num w:numId="13">
    <w:abstractNumId w:val="84"/>
  </w:num>
  <w:num w:numId="14">
    <w:abstractNumId w:val="68"/>
  </w:num>
  <w:num w:numId="15">
    <w:abstractNumId w:val="14"/>
  </w:num>
  <w:num w:numId="16">
    <w:abstractNumId w:val="66"/>
  </w:num>
  <w:num w:numId="17">
    <w:abstractNumId w:val="65"/>
  </w:num>
  <w:num w:numId="18">
    <w:abstractNumId w:val="80"/>
  </w:num>
  <w:num w:numId="19">
    <w:abstractNumId w:val="54"/>
  </w:num>
  <w:num w:numId="20">
    <w:abstractNumId w:val="96"/>
  </w:num>
  <w:num w:numId="21">
    <w:abstractNumId w:val="35"/>
  </w:num>
  <w:num w:numId="22">
    <w:abstractNumId w:val="99"/>
  </w:num>
  <w:num w:numId="23">
    <w:abstractNumId w:val="1"/>
  </w:num>
  <w:num w:numId="24">
    <w:abstractNumId w:val="0"/>
  </w:num>
  <w:num w:numId="25">
    <w:abstractNumId w:val="77"/>
  </w:num>
  <w:num w:numId="26">
    <w:abstractNumId w:val="73"/>
  </w:num>
  <w:num w:numId="27">
    <w:abstractNumId w:val="50"/>
  </w:num>
  <w:num w:numId="28">
    <w:abstractNumId w:val="40"/>
  </w:num>
  <w:num w:numId="29">
    <w:abstractNumId w:val="74"/>
  </w:num>
  <w:num w:numId="30">
    <w:abstractNumId w:val="78"/>
  </w:num>
  <w:num w:numId="31">
    <w:abstractNumId w:val="98"/>
  </w:num>
  <w:num w:numId="32">
    <w:abstractNumId w:val="55"/>
  </w:num>
  <w:num w:numId="33">
    <w:abstractNumId w:val="8"/>
  </w:num>
  <w:num w:numId="34">
    <w:abstractNumId w:val="33"/>
  </w:num>
  <w:num w:numId="35">
    <w:abstractNumId w:val="72"/>
  </w:num>
  <w:num w:numId="36">
    <w:abstractNumId w:val="88"/>
  </w:num>
  <w:num w:numId="37">
    <w:abstractNumId w:val="67"/>
  </w:num>
  <w:num w:numId="38">
    <w:abstractNumId w:val="63"/>
  </w:num>
  <w:num w:numId="39">
    <w:abstractNumId w:val="4"/>
  </w:num>
  <w:num w:numId="40">
    <w:abstractNumId w:val="23"/>
  </w:num>
  <w:num w:numId="41">
    <w:abstractNumId w:val="6"/>
  </w:num>
  <w:num w:numId="42">
    <w:abstractNumId w:val="19"/>
  </w:num>
  <w:num w:numId="43">
    <w:abstractNumId w:val="90"/>
  </w:num>
  <w:num w:numId="44">
    <w:abstractNumId w:val="86"/>
  </w:num>
  <w:num w:numId="45">
    <w:abstractNumId w:val="22"/>
  </w:num>
  <w:num w:numId="46">
    <w:abstractNumId w:val="3"/>
  </w:num>
  <w:num w:numId="47">
    <w:abstractNumId w:val="97"/>
  </w:num>
  <w:num w:numId="48">
    <w:abstractNumId w:val="49"/>
  </w:num>
  <w:num w:numId="49">
    <w:abstractNumId w:val="95"/>
  </w:num>
  <w:num w:numId="50">
    <w:abstractNumId w:val="17"/>
  </w:num>
  <w:num w:numId="51">
    <w:abstractNumId w:val="62"/>
  </w:num>
  <w:num w:numId="52">
    <w:abstractNumId w:val="94"/>
  </w:num>
  <w:num w:numId="53">
    <w:abstractNumId w:val="18"/>
  </w:num>
  <w:num w:numId="54">
    <w:abstractNumId w:val="25"/>
  </w:num>
  <w:num w:numId="55">
    <w:abstractNumId w:val="7"/>
  </w:num>
  <w:num w:numId="56">
    <w:abstractNumId w:val="83"/>
  </w:num>
  <w:num w:numId="57">
    <w:abstractNumId w:val="9"/>
  </w:num>
  <w:num w:numId="58">
    <w:abstractNumId w:val="15"/>
  </w:num>
  <w:num w:numId="59">
    <w:abstractNumId w:val="31"/>
  </w:num>
  <w:num w:numId="60">
    <w:abstractNumId w:val="26"/>
  </w:num>
  <w:num w:numId="61">
    <w:abstractNumId w:val="58"/>
  </w:num>
  <w:num w:numId="62">
    <w:abstractNumId w:val="43"/>
  </w:num>
  <w:num w:numId="63">
    <w:abstractNumId w:val="12"/>
  </w:num>
  <w:num w:numId="64">
    <w:abstractNumId w:val="64"/>
  </w:num>
  <w:num w:numId="65">
    <w:abstractNumId w:val="87"/>
  </w:num>
  <w:num w:numId="66">
    <w:abstractNumId w:val="37"/>
  </w:num>
  <w:num w:numId="67">
    <w:abstractNumId w:val="81"/>
  </w:num>
  <w:num w:numId="68">
    <w:abstractNumId w:val="70"/>
  </w:num>
  <w:num w:numId="69">
    <w:abstractNumId w:val="46"/>
  </w:num>
  <w:num w:numId="70">
    <w:abstractNumId w:val="85"/>
  </w:num>
  <w:num w:numId="71">
    <w:abstractNumId w:val="27"/>
  </w:num>
  <w:num w:numId="72">
    <w:abstractNumId w:val="76"/>
  </w:num>
  <w:num w:numId="73">
    <w:abstractNumId w:val="56"/>
  </w:num>
  <w:num w:numId="74">
    <w:abstractNumId w:val="28"/>
  </w:num>
  <w:num w:numId="75">
    <w:abstractNumId w:val="52"/>
  </w:num>
  <w:num w:numId="76">
    <w:abstractNumId w:val="42"/>
  </w:num>
  <w:num w:numId="77">
    <w:abstractNumId w:val="10"/>
  </w:num>
  <w:num w:numId="78">
    <w:abstractNumId w:val="92"/>
  </w:num>
  <w:num w:numId="79">
    <w:abstractNumId w:val="75"/>
  </w:num>
  <w:num w:numId="80">
    <w:abstractNumId w:val="2"/>
  </w:num>
  <w:num w:numId="81">
    <w:abstractNumId w:val="91"/>
  </w:num>
  <w:num w:numId="82">
    <w:abstractNumId w:val="53"/>
  </w:num>
  <w:num w:numId="83">
    <w:abstractNumId w:val="21"/>
  </w:num>
  <w:num w:numId="84">
    <w:abstractNumId w:val="36"/>
  </w:num>
  <w:num w:numId="85">
    <w:abstractNumId w:val="69"/>
  </w:num>
  <w:num w:numId="86">
    <w:abstractNumId w:val="24"/>
  </w:num>
  <w:num w:numId="87">
    <w:abstractNumId w:val="13"/>
  </w:num>
  <w:num w:numId="88">
    <w:abstractNumId w:val="82"/>
  </w:num>
  <w:num w:numId="89">
    <w:abstractNumId w:val="44"/>
  </w:num>
  <w:num w:numId="90">
    <w:abstractNumId w:val="89"/>
  </w:num>
  <w:num w:numId="91">
    <w:abstractNumId w:val="51"/>
  </w:num>
  <w:num w:numId="92">
    <w:abstractNumId w:val="57"/>
  </w:num>
  <w:num w:numId="93">
    <w:abstractNumId w:val="29"/>
  </w:num>
  <w:num w:numId="94">
    <w:abstractNumId w:val="60"/>
  </w:num>
  <w:num w:numId="95">
    <w:abstractNumId w:val="11"/>
  </w:num>
  <w:num w:numId="96">
    <w:abstractNumId w:val="20"/>
  </w:num>
  <w:num w:numId="97">
    <w:abstractNumId w:val="41"/>
  </w:num>
  <w:num w:numId="98">
    <w:abstractNumId w:val="5"/>
  </w:num>
  <w:num w:numId="99">
    <w:abstractNumId w:val="71"/>
  </w:num>
  <w:num w:numId="100">
    <w:abstractNumId w:val="48"/>
  </w:num>
  <w:num w:numId="101">
    <w:abstractNumId w:val="48"/>
  </w:num>
  <w:num w:numId="102">
    <w:abstractNumId w:val="3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1ED5"/>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27BE2"/>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B7FB8"/>
    <w:rsid w:val="002C1F67"/>
    <w:rsid w:val="002C5B47"/>
    <w:rsid w:val="002F27AF"/>
    <w:rsid w:val="00311009"/>
    <w:rsid w:val="003121D5"/>
    <w:rsid w:val="0032094B"/>
    <w:rsid w:val="0032336E"/>
    <w:rsid w:val="00325FAE"/>
    <w:rsid w:val="003467FB"/>
    <w:rsid w:val="00353DD7"/>
    <w:rsid w:val="003556F8"/>
    <w:rsid w:val="003A1161"/>
    <w:rsid w:val="003A539F"/>
    <w:rsid w:val="003A7527"/>
    <w:rsid w:val="003B51C5"/>
    <w:rsid w:val="003B522D"/>
    <w:rsid w:val="003C0CD1"/>
    <w:rsid w:val="003C20B5"/>
    <w:rsid w:val="003C471E"/>
    <w:rsid w:val="003D1EDE"/>
    <w:rsid w:val="003D55BB"/>
    <w:rsid w:val="003D5D36"/>
    <w:rsid w:val="003D6379"/>
    <w:rsid w:val="003E4B38"/>
    <w:rsid w:val="003E574B"/>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4F718D"/>
    <w:rsid w:val="005135CE"/>
    <w:rsid w:val="005148F4"/>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2943"/>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24B98"/>
    <w:rsid w:val="007415B7"/>
    <w:rsid w:val="0075093F"/>
    <w:rsid w:val="00756B62"/>
    <w:rsid w:val="00761112"/>
    <w:rsid w:val="0076223F"/>
    <w:rsid w:val="0077197C"/>
    <w:rsid w:val="007761AF"/>
    <w:rsid w:val="007769F9"/>
    <w:rsid w:val="0078262D"/>
    <w:rsid w:val="00793017"/>
    <w:rsid w:val="00795708"/>
    <w:rsid w:val="00795BA2"/>
    <w:rsid w:val="00796DCC"/>
    <w:rsid w:val="007A67D8"/>
    <w:rsid w:val="007D19CC"/>
    <w:rsid w:val="007D6718"/>
    <w:rsid w:val="007E7906"/>
    <w:rsid w:val="008218F8"/>
    <w:rsid w:val="00836244"/>
    <w:rsid w:val="008473B9"/>
    <w:rsid w:val="0085311E"/>
    <w:rsid w:val="00856F2E"/>
    <w:rsid w:val="00861525"/>
    <w:rsid w:val="00862EB3"/>
    <w:rsid w:val="0086440F"/>
    <w:rsid w:val="00865A0A"/>
    <w:rsid w:val="008668CC"/>
    <w:rsid w:val="00875C17"/>
    <w:rsid w:val="00884BF7"/>
    <w:rsid w:val="00885989"/>
    <w:rsid w:val="00895A9E"/>
    <w:rsid w:val="008A2199"/>
    <w:rsid w:val="008A5FF7"/>
    <w:rsid w:val="008A78D0"/>
    <w:rsid w:val="008B2400"/>
    <w:rsid w:val="008C4BFA"/>
    <w:rsid w:val="008D3BDE"/>
    <w:rsid w:val="008D5A52"/>
    <w:rsid w:val="008E58FF"/>
    <w:rsid w:val="008F1955"/>
    <w:rsid w:val="008F407E"/>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104B7"/>
    <w:rsid w:val="00A2143D"/>
    <w:rsid w:val="00A237A1"/>
    <w:rsid w:val="00A25B11"/>
    <w:rsid w:val="00A33B38"/>
    <w:rsid w:val="00A35AC6"/>
    <w:rsid w:val="00A445DD"/>
    <w:rsid w:val="00A50D7D"/>
    <w:rsid w:val="00A5471B"/>
    <w:rsid w:val="00A611CB"/>
    <w:rsid w:val="00A81D21"/>
    <w:rsid w:val="00A86B37"/>
    <w:rsid w:val="00A95916"/>
    <w:rsid w:val="00AA12E7"/>
    <w:rsid w:val="00AA2F0F"/>
    <w:rsid w:val="00AA5976"/>
    <w:rsid w:val="00AA5F15"/>
    <w:rsid w:val="00AA68AC"/>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035B7"/>
    <w:rsid w:val="00C133F9"/>
    <w:rsid w:val="00C245C4"/>
    <w:rsid w:val="00C3246E"/>
    <w:rsid w:val="00C359ED"/>
    <w:rsid w:val="00C41A33"/>
    <w:rsid w:val="00C464F2"/>
    <w:rsid w:val="00C56514"/>
    <w:rsid w:val="00C610D0"/>
    <w:rsid w:val="00C67343"/>
    <w:rsid w:val="00C70D5F"/>
    <w:rsid w:val="00C82D76"/>
    <w:rsid w:val="00C87375"/>
    <w:rsid w:val="00CA049F"/>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771C3"/>
    <w:rsid w:val="00D8155E"/>
    <w:rsid w:val="00D85F65"/>
    <w:rsid w:val="00D87824"/>
    <w:rsid w:val="00DA1A68"/>
    <w:rsid w:val="00DC2EB2"/>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9080D"/>
    <w:rsid w:val="00EA37D0"/>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8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minv.sk/?projektove-dokumenty"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A77F71-A9B3-4125-88FB-C874E4270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9066DF-B686-4F07-BC1E-2799A9BCEBE9}">
  <ds:schemaRefs>
    <ds:schemaRef ds:uri="http://schemas.microsoft.com/sharepoint/v3/contenttype/forms"/>
  </ds:schemaRefs>
</ds:datastoreItem>
</file>

<file path=customXml/itemProps3.xml><?xml version="1.0" encoding="utf-8"?>
<ds:datastoreItem xmlns:ds="http://schemas.openxmlformats.org/officeDocument/2006/customXml" ds:itemID="{FF99E7AD-E550-4BC6-9AB8-CC2EC27AA5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32077</Words>
  <Characters>182839</Characters>
  <Application>Microsoft Office Word</Application>
  <DocSecurity>0</DocSecurity>
  <Lines>1523</Lines>
  <Paragraphs>428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2021-10-15T10:28:00Z</dcterms:created>
  <dcterms:modified xsi:type="dcterms:W3CDTF">2021-10-15T10:40:00Z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