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7D846AFD"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ins w:id="0" w:author="Rudolf Hrudkay" w:date="2021-08-24T12:35:00Z">
        <w:r w:rsidR="002C4675">
          <w:rPr>
            <w:rFonts w:ascii="Verdana" w:hAnsi="Verdana"/>
            <w:sz w:val="16"/>
            <w:szCs w:val="16"/>
            <w:lang w:eastAsia="cs-CZ"/>
          </w:rPr>
          <w:t xml:space="preserve"> </w:t>
        </w:r>
      </w:ins>
      <w:del w:id="1" w:author="Rudolf Hrudkay" w:date="2021-08-24T12:35:00Z">
        <w:r w:rsidR="008713DE" w:rsidDel="002C4675">
          <w:rPr>
            <w:rFonts w:ascii="Verdana" w:hAnsi="Verdana"/>
            <w:sz w:val="16"/>
            <w:szCs w:val="16"/>
            <w:lang w:eastAsia="cs-CZ"/>
          </w:rPr>
          <w:delText>15</w:delText>
        </w:r>
      </w:del>
      <w:ins w:id="2" w:author="Rudolf Hrudkay" w:date="2021-08-24T12:35:00Z">
        <w:r w:rsidR="002C4675">
          <w:rPr>
            <w:rFonts w:ascii="Verdana" w:hAnsi="Verdana"/>
            <w:sz w:val="16"/>
            <w:szCs w:val="16"/>
            <w:lang w:eastAsia="cs-CZ"/>
          </w:rPr>
          <w:t>25</w:t>
        </w:r>
      </w:ins>
      <w:r w:rsidR="008713DE">
        <w:rPr>
          <w:rFonts w:ascii="Verdana" w:hAnsi="Verdana"/>
          <w:sz w:val="16"/>
          <w:szCs w:val="16"/>
          <w:lang w:eastAsia="cs-CZ"/>
        </w:rPr>
        <w:t xml:space="preserve">. </w:t>
      </w:r>
      <w:del w:id="3" w:author="Rudolf Hrudkay" w:date="2021-08-24T12:35:00Z">
        <w:r w:rsidR="008713DE" w:rsidDel="002C4675">
          <w:rPr>
            <w:rFonts w:ascii="Verdana" w:hAnsi="Verdana"/>
            <w:sz w:val="16"/>
            <w:szCs w:val="16"/>
            <w:lang w:eastAsia="cs-CZ"/>
          </w:rPr>
          <w:delText>06</w:delText>
        </w:r>
      </w:del>
      <w:ins w:id="4" w:author="Rudolf Hrudkay" w:date="2021-08-24T12:35:00Z">
        <w:r w:rsidR="002C4675">
          <w:rPr>
            <w:rFonts w:ascii="Verdana" w:hAnsi="Verdana"/>
            <w:sz w:val="16"/>
            <w:szCs w:val="16"/>
            <w:lang w:eastAsia="cs-CZ"/>
          </w:rPr>
          <w:t>08</w:t>
        </w:r>
      </w:ins>
      <w:r w:rsidR="008713DE">
        <w:rPr>
          <w:rFonts w:ascii="Verdana" w:hAnsi="Verdana"/>
          <w:sz w:val="16"/>
          <w:szCs w:val="16"/>
          <w:lang w:eastAsia="cs-CZ"/>
        </w:rPr>
        <w:t>. 2021</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5EEB45DB"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del w:id="5" w:author="Rudolf Hrudkay" w:date="2021-08-24T12:35:00Z">
        <w:r w:rsidR="008713DE" w:rsidDel="002C4675">
          <w:rPr>
            <w:rFonts w:ascii="Verdana" w:hAnsi="Verdana"/>
            <w:sz w:val="16"/>
            <w:szCs w:val="16"/>
            <w:lang w:eastAsia="cs-CZ"/>
          </w:rPr>
          <w:delText>15</w:delText>
        </w:r>
      </w:del>
      <w:ins w:id="6" w:author="Rudolf Hrudkay" w:date="2021-08-24T12:35:00Z">
        <w:r w:rsidR="002C4675">
          <w:rPr>
            <w:rFonts w:ascii="Verdana" w:hAnsi="Verdana"/>
            <w:sz w:val="16"/>
            <w:szCs w:val="16"/>
            <w:lang w:eastAsia="cs-CZ"/>
          </w:rPr>
          <w:t>25</w:t>
        </w:r>
      </w:ins>
      <w:r w:rsidR="008713DE">
        <w:rPr>
          <w:rFonts w:ascii="Verdana" w:hAnsi="Verdana"/>
          <w:sz w:val="16"/>
          <w:szCs w:val="16"/>
          <w:lang w:eastAsia="cs-CZ"/>
        </w:rPr>
        <w:t xml:space="preserve">. </w:t>
      </w:r>
      <w:del w:id="7" w:author="Rudolf Hrudkay" w:date="2021-08-24T12:35:00Z">
        <w:r w:rsidR="008713DE" w:rsidDel="002C4675">
          <w:rPr>
            <w:rFonts w:ascii="Verdana" w:hAnsi="Verdana"/>
            <w:sz w:val="16"/>
            <w:szCs w:val="16"/>
            <w:lang w:eastAsia="cs-CZ"/>
          </w:rPr>
          <w:delText>06</w:delText>
        </w:r>
      </w:del>
      <w:ins w:id="8" w:author="Rudolf Hrudkay" w:date="2021-08-24T12:35:00Z">
        <w:r w:rsidR="002C4675">
          <w:rPr>
            <w:rFonts w:ascii="Verdana" w:hAnsi="Verdana"/>
            <w:sz w:val="16"/>
            <w:szCs w:val="16"/>
            <w:lang w:eastAsia="cs-CZ"/>
          </w:rPr>
          <w:t>08</w:t>
        </w:r>
      </w:ins>
      <w:r w:rsidR="008713DE">
        <w:rPr>
          <w:rFonts w:ascii="Verdana" w:hAnsi="Verdana"/>
          <w:sz w:val="16"/>
          <w:szCs w:val="16"/>
          <w:lang w:eastAsia="cs-CZ"/>
        </w:rPr>
        <w:t>. 2021</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678A285C"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del w:id="9" w:author="Rudolf Hrudkay" w:date="2021-08-24T12:35:00Z">
        <w:r w:rsidR="008713DE" w:rsidDel="002C4675">
          <w:rPr>
            <w:rFonts w:ascii="Verdana" w:hAnsi="Verdana"/>
            <w:sz w:val="16"/>
            <w:szCs w:val="16"/>
            <w:lang w:eastAsia="cs-CZ"/>
          </w:rPr>
          <w:delText>15</w:delText>
        </w:r>
      </w:del>
      <w:ins w:id="10" w:author="Rudolf Hrudkay" w:date="2021-08-24T12:35:00Z">
        <w:r w:rsidR="002C4675">
          <w:rPr>
            <w:rFonts w:ascii="Verdana" w:hAnsi="Verdana"/>
            <w:sz w:val="16"/>
            <w:szCs w:val="16"/>
            <w:lang w:eastAsia="cs-CZ"/>
          </w:rPr>
          <w:t>25</w:t>
        </w:r>
      </w:ins>
      <w:r w:rsidR="008713DE">
        <w:rPr>
          <w:rFonts w:ascii="Verdana" w:hAnsi="Verdana"/>
          <w:sz w:val="16"/>
          <w:szCs w:val="16"/>
          <w:lang w:eastAsia="cs-CZ"/>
        </w:rPr>
        <w:t xml:space="preserve">. </w:t>
      </w:r>
      <w:del w:id="11" w:author="Rudolf Hrudkay" w:date="2021-08-24T12:35:00Z">
        <w:r w:rsidR="008713DE" w:rsidDel="002C4675">
          <w:rPr>
            <w:rFonts w:ascii="Verdana" w:hAnsi="Verdana"/>
            <w:sz w:val="16"/>
            <w:szCs w:val="16"/>
            <w:lang w:eastAsia="cs-CZ"/>
          </w:rPr>
          <w:delText>06</w:delText>
        </w:r>
      </w:del>
      <w:ins w:id="12" w:author="Rudolf Hrudkay" w:date="2021-08-24T12:35:00Z">
        <w:r w:rsidR="002C4675">
          <w:rPr>
            <w:rFonts w:ascii="Verdana" w:hAnsi="Verdana"/>
            <w:sz w:val="16"/>
            <w:szCs w:val="16"/>
            <w:lang w:eastAsia="cs-CZ"/>
          </w:rPr>
          <w:t>08</w:t>
        </w:r>
      </w:ins>
      <w:r w:rsidR="008713DE">
        <w:rPr>
          <w:rFonts w:ascii="Verdana" w:hAnsi="Verdana"/>
          <w:sz w:val="16"/>
          <w:szCs w:val="16"/>
          <w:lang w:eastAsia="cs-CZ"/>
        </w:rPr>
        <w:t>. 2021</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402E1D27"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8713DE">
        <w:rPr>
          <w:rFonts w:ascii="Verdana" w:hAnsi="Verdana"/>
          <w:sz w:val="16"/>
          <w:szCs w:val="16"/>
          <w:lang w:eastAsia="cs-CZ"/>
        </w:rPr>
        <w:t>7.</w:t>
      </w:r>
      <w:del w:id="13" w:author="Rudolf Hrudkay" w:date="2021-08-24T12:35:00Z">
        <w:r w:rsidR="008713DE" w:rsidDel="002C4675">
          <w:rPr>
            <w:rFonts w:ascii="Verdana" w:hAnsi="Verdana"/>
            <w:sz w:val="16"/>
            <w:szCs w:val="16"/>
            <w:lang w:eastAsia="cs-CZ"/>
          </w:rPr>
          <w:delText>0</w:delText>
        </w:r>
      </w:del>
      <w:ins w:id="14" w:author="Rudolf Hrudkay" w:date="2021-08-24T12:35:00Z">
        <w:r w:rsidR="002C4675">
          <w:rPr>
            <w:rFonts w:ascii="Verdana" w:hAnsi="Verdana"/>
            <w:sz w:val="16"/>
            <w:szCs w:val="16"/>
            <w:lang w:eastAsia="cs-CZ"/>
          </w:rPr>
          <w:t>1</w:t>
        </w:r>
      </w:ins>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del w:id="15" w:author="Rudolf Hrudkay" w:date="2021-08-24T12:35:00Z">
        <w:r w:rsidR="008713DE" w:rsidDel="002C4675">
          <w:rPr>
            <w:rFonts w:ascii="Verdana" w:hAnsi="Verdana"/>
            <w:sz w:val="16"/>
            <w:szCs w:val="16"/>
            <w:lang w:eastAsia="cs-CZ"/>
          </w:rPr>
          <w:delText>15</w:delText>
        </w:r>
      </w:del>
      <w:ins w:id="16" w:author="Rudolf Hrudkay" w:date="2021-08-24T12:35:00Z">
        <w:r w:rsidR="002C4675">
          <w:rPr>
            <w:rFonts w:ascii="Verdana" w:hAnsi="Verdana"/>
            <w:sz w:val="16"/>
            <w:szCs w:val="16"/>
            <w:lang w:eastAsia="cs-CZ"/>
          </w:rPr>
          <w:t>25</w:t>
        </w:r>
      </w:ins>
      <w:r w:rsidR="008713DE">
        <w:rPr>
          <w:rFonts w:ascii="Verdana" w:hAnsi="Verdana"/>
          <w:sz w:val="16"/>
          <w:szCs w:val="16"/>
          <w:lang w:eastAsia="cs-CZ"/>
        </w:rPr>
        <w:t xml:space="preserve">. </w:t>
      </w:r>
      <w:del w:id="17" w:author="Rudolf Hrudkay" w:date="2021-08-24T12:35:00Z">
        <w:r w:rsidR="008713DE" w:rsidDel="002C4675">
          <w:rPr>
            <w:rFonts w:ascii="Verdana" w:hAnsi="Verdana"/>
            <w:sz w:val="16"/>
            <w:szCs w:val="16"/>
            <w:lang w:eastAsia="cs-CZ"/>
          </w:rPr>
          <w:delText>06</w:delText>
        </w:r>
      </w:del>
      <w:ins w:id="18" w:author="Rudolf Hrudkay" w:date="2021-08-24T12:35:00Z">
        <w:r w:rsidR="002C4675">
          <w:rPr>
            <w:rFonts w:ascii="Verdana" w:hAnsi="Verdana"/>
            <w:sz w:val="16"/>
            <w:szCs w:val="16"/>
            <w:lang w:eastAsia="cs-CZ"/>
          </w:rPr>
          <w:t>08</w:t>
        </w:r>
      </w:ins>
      <w:r w:rsidR="008713DE">
        <w:rPr>
          <w:rFonts w:ascii="Verdana" w:hAnsi="Verdana"/>
          <w:sz w:val="16"/>
          <w:szCs w:val="16"/>
          <w:lang w:eastAsia="cs-CZ"/>
        </w:rPr>
        <w:t>. 2021</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del w:id="19" w:author="Rudolf Hrudkay" w:date="2021-08-24T12:35:00Z">
        <w:r w:rsidR="008713DE" w:rsidDel="002C4675">
          <w:rPr>
            <w:rFonts w:ascii="Verdana" w:hAnsi="Verdana"/>
            <w:sz w:val="16"/>
            <w:szCs w:val="16"/>
            <w:lang w:eastAsia="cs-CZ"/>
          </w:rPr>
          <w:delText>15</w:delText>
        </w:r>
      </w:del>
      <w:ins w:id="20" w:author="Rudolf Hrudkay" w:date="2021-08-24T12:35:00Z">
        <w:r w:rsidR="002C4675">
          <w:rPr>
            <w:rFonts w:ascii="Verdana" w:hAnsi="Verdana"/>
            <w:sz w:val="16"/>
            <w:szCs w:val="16"/>
            <w:lang w:eastAsia="cs-CZ"/>
          </w:rPr>
          <w:t>25</w:t>
        </w:r>
      </w:ins>
      <w:r w:rsidR="008713DE">
        <w:rPr>
          <w:rFonts w:ascii="Verdana" w:hAnsi="Verdana"/>
          <w:sz w:val="16"/>
          <w:szCs w:val="16"/>
          <w:lang w:eastAsia="cs-CZ"/>
        </w:rPr>
        <w:t xml:space="preserve">. </w:t>
      </w:r>
      <w:del w:id="21" w:author="Rudolf Hrudkay" w:date="2021-08-24T12:35:00Z">
        <w:r w:rsidR="008713DE" w:rsidDel="002C4675">
          <w:rPr>
            <w:rFonts w:ascii="Verdana" w:hAnsi="Verdana"/>
            <w:sz w:val="16"/>
            <w:szCs w:val="16"/>
            <w:lang w:eastAsia="cs-CZ"/>
          </w:rPr>
          <w:delText>06</w:delText>
        </w:r>
      </w:del>
      <w:ins w:id="22" w:author="Rudolf Hrudkay" w:date="2021-08-24T12:35:00Z">
        <w:r w:rsidR="002C4675">
          <w:rPr>
            <w:rFonts w:ascii="Verdana" w:hAnsi="Verdana"/>
            <w:sz w:val="16"/>
            <w:szCs w:val="16"/>
            <w:lang w:eastAsia="cs-CZ"/>
          </w:rPr>
          <w:t>08</w:t>
        </w:r>
      </w:ins>
      <w:r w:rsidR="008713DE">
        <w:rPr>
          <w:rFonts w:ascii="Verdana" w:hAnsi="Verdana"/>
          <w:sz w:val="16"/>
          <w:szCs w:val="16"/>
          <w:lang w:eastAsia="cs-CZ"/>
        </w:rPr>
        <w:t>. 2021</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FD5FDA">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FD5FDA">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FD5FDA">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FD5FDA">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FD5FDA">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FD5FDA">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FD5FDA">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FD5FDA">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FD5FDA">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FD5FDA">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FD5FDA">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FD5FDA">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FD5FDA">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FD5FDA">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FD5FDA">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FD5FDA">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FD5FDA">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FD5FDA">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FD5FDA">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FD5FDA">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FD5FDA">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FD5FDA">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FD5FDA">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FD5FDA">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FD5FDA">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FD5FDA">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FD5FDA">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FD5FDA">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FD5FDA">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FD5FDA">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FD5FDA">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FD5FDA">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FD5FDA">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FD5FDA">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FD5FDA">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FD5FDA">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FD5FDA">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FD5FDA">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FD5FDA">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FD5FDA">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FD5FDA">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FD5FDA">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FD5FDA">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FD5FDA">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FD5FDA">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FD5FDA">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FD5FDA">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FD5FDA">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FD5FDA">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FD5FDA">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FD5FDA">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FD5FDA">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FD5FDA">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FD5FDA">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FD5FDA">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FD5FDA">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0BFB7A1B"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23" w:name="_Toc74742615"/>
      <w:bookmarkStart w:id="24" w:name="_Toc417648874"/>
      <w:bookmarkStart w:id="25" w:name="_Toc440354963"/>
      <w:bookmarkStart w:id="26" w:name="_Toc440375294"/>
      <w:r w:rsidRPr="0014645C">
        <w:rPr>
          <w:lang w:val="sk-SK"/>
        </w:rPr>
        <w:lastRenderedPageBreak/>
        <w:t>1.</w:t>
      </w:r>
      <w:r w:rsidRPr="0014645C">
        <w:rPr>
          <w:lang w:val="sk-SK"/>
        </w:rPr>
        <w:tab/>
        <w:t>Všeobecné informácie</w:t>
      </w:r>
      <w:bookmarkEnd w:id="23"/>
    </w:p>
    <w:p w14:paraId="3BD4FF7E" w14:textId="77777777" w:rsidR="00551D65" w:rsidRPr="0014645C" w:rsidRDefault="00551D65" w:rsidP="00551D65">
      <w:pPr>
        <w:pStyle w:val="Nadpis2"/>
        <w:spacing w:line="480" w:lineRule="auto"/>
        <w:rPr>
          <w:b/>
        </w:rPr>
      </w:pPr>
      <w:bookmarkStart w:id="27" w:name="_Toc74742616"/>
      <w:r w:rsidRPr="0014645C">
        <w:rPr>
          <w:b/>
        </w:rPr>
        <w:t>1.1</w:t>
      </w:r>
      <w:r w:rsidRPr="0014645C">
        <w:rPr>
          <w:b/>
        </w:rPr>
        <w:tab/>
        <w:t>Cieľ príručky</w:t>
      </w:r>
      <w:bookmarkEnd w:id="27"/>
    </w:p>
    <w:p w14:paraId="755A6727" w14:textId="77777777" w:rsidR="000867AE" w:rsidRPr="0014645C" w:rsidRDefault="000867AE" w:rsidP="008C2173">
      <w:pPr>
        <w:pStyle w:val="BodyText1"/>
        <w:jc w:val="both"/>
        <w:rPr>
          <w:lang w:val="sk-SK"/>
        </w:rPr>
      </w:pPr>
      <w:bookmarkStart w:id="28" w:name="_Toc417132717"/>
      <w:bookmarkEnd w:id="24"/>
      <w:bookmarkEnd w:id="25"/>
      <w:bookmarkEnd w:id="26"/>
      <w:bookmarkEnd w:id="2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29" w:name="_Toc417132480"/>
      <w:bookmarkStart w:id="30" w:name="_Toc417648877"/>
      <w:bookmarkStart w:id="31" w:name="_Toc440354966"/>
      <w:bookmarkStart w:id="32" w:name="_Toc440375297"/>
      <w:bookmarkStart w:id="33" w:name="_Toc458432885"/>
      <w:bookmarkStart w:id="34" w:name="_Toc74742617"/>
      <w:r w:rsidRPr="0014645C">
        <w:rPr>
          <w:b/>
        </w:rPr>
        <w:t>1.2</w:t>
      </w:r>
      <w:r w:rsidRPr="0014645C">
        <w:rPr>
          <w:b/>
        </w:rPr>
        <w:tab/>
      </w:r>
      <w:r w:rsidR="001918B9" w:rsidRPr="0014645C">
        <w:rPr>
          <w:b/>
        </w:rPr>
        <w:t>Platnosť príručky</w:t>
      </w:r>
      <w:bookmarkEnd w:id="29"/>
      <w:bookmarkEnd w:id="30"/>
      <w:bookmarkEnd w:id="31"/>
      <w:bookmarkEnd w:id="32"/>
      <w:bookmarkEnd w:id="33"/>
      <w:bookmarkEnd w:id="34"/>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w:t>
      </w:r>
      <w:r w:rsidR="00C85E20" w:rsidRPr="0014645C">
        <w:rPr>
          <w:rFonts w:ascii="Arial" w:hAnsi="Arial" w:cs="Arial"/>
          <w:sz w:val="19"/>
          <w:szCs w:val="19"/>
          <w:lang w:val="sk-SK"/>
        </w:rPr>
        <w:lastRenderedPageBreak/>
        <w:t xml:space="preserve">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35" w:name="_Toc417132481"/>
      <w:bookmarkStart w:id="36" w:name="_Toc417648878"/>
      <w:bookmarkStart w:id="37" w:name="_Toc440354967"/>
      <w:bookmarkStart w:id="38" w:name="_Toc440375298"/>
      <w:bookmarkStart w:id="39" w:name="_Toc458432886"/>
      <w:bookmarkStart w:id="40" w:name="_Toc74742618"/>
      <w:r w:rsidRPr="0014645C">
        <w:rPr>
          <w:b/>
        </w:rPr>
        <w:t>1.3</w:t>
      </w:r>
      <w:r w:rsidRPr="0014645C">
        <w:rPr>
          <w:b/>
        </w:rPr>
        <w:tab/>
      </w:r>
      <w:r w:rsidR="00496FE2" w:rsidRPr="0014645C">
        <w:rPr>
          <w:b/>
        </w:rPr>
        <w:t>Definícia pojmov</w:t>
      </w:r>
      <w:bookmarkEnd w:id="35"/>
      <w:bookmarkEnd w:id="36"/>
      <w:bookmarkEnd w:id="37"/>
      <w:bookmarkEnd w:id="38"/>
      <w:bookmarkEnd w:id="39"/>
      <w:bookmarkEnd w:id="40"/>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57BB51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0023479F">
        <w:rPr>
          <w:rFonts w:ascii="Arial" w:hAnsi="Arial" w:cs="Arial"/>
          <w:sz w:val="19"/>
          <w:szCs w:val="19"/>
          <w:lang w:val="sk-SK"/>
        </w:rPr>
        <w:t xml:space="preserve">. </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14645C">
        <w:rPr>
          <w:rFonts w:ascii="Arial" w:hAnsi="Arial" w:cs="Arial"/>
          <w:sz w:val="19"/>
          <w:szCs w:val="19"/>
          <w:lang w:val="sk-SK"/>
        </w:rPr>
        <w:lastRenderedPageBreak/>
        <w:t xml:space="preserve">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 xml:space="preserve">oprávnenému obdobiu stanovenému </w:t>
      </w:r>
      <w:r w:rsidRPr="0014645C">
        <w:rPr>
          <w:rFonts w:ascii="Arial" w:hAnsi="Arial" w:cs="Arial"/>
          <w:sz w:val="19"/>
          <w:szCs w:val="19"/>
          <w:lang w:val="sk-SK"/>
        </w:rPr>
        <w:lastRenderedPageBreak/>
        <w:t>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w:t>
      </w:r>
      <w:r w:rsidRPr="0014645C">
        <w:rPr>
          <w:rFonts w:ascii="Arial" w:hAnsi="Arial" w:cs="Arial"/>
          <w:sz w:val="19"/>
          <w:szCs w:val="19"/>
          <w:lang w:val="sk-SK"/>
        </w:rPr>
        <w:lastRenderedPageBreak/>
        <w:t xml:space="preserve">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 xml:space="preserve">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w:t>
      </w:r>
      <w:r w:rsidR="00054A61" w:rsidRPr="00054A61">
        <w:rPr>
          <w:rFonts w:ascii="Arial" w:hAnsi="Arial" w:cs="Arial"/>
          <w:sz w:val="19"/>
          <w:szCs w:val="19"/>
          <w:lang w:val="sk-SK"/>
        </w:rPr>
        <w:lastRenderedPageBreak/>
        <w:t>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41" w:name="_Toc415238392"/>
      <w:bookmarkStart w:id="42" w:name="_Toc415238442"/>
      <w:bookmarkStart w:id="43" w:name="_Toc415238393"/>
      <w:bookmarkStart w:id="44" w:name="_Toc415238443"/>
      <w:bookmarkStart w:id="45" w:name="_Toc415238394"/>
      <w:bookmarkStart w:id="46" w:name="_Toc415238444"/>
      <w:bookmarkStart w:id="47" w:name="_Toc415238395"/>
      <w:bookmarkStart w:id="48" w:name="_Toc415238445"/>
      <w:bookmarkStart w:id="49" w:name="_Toc415238396"/>
      <w:bookmarkStart w:id="50" w:name="_Toc415238446"/>
      <w:bookmarkStart w:id="51" w:name="_Toc415238397"/>
      <w:bookmarkStart w:id="52" w:name="_Toc415238447"/>
      <w:bookmarkStart w:id="53" w:name="_Toc410400239"/>
      <w:bookmarkStart w:id="54" w:name="_Toc417132482"/>
      <w:bookmarkStart w:id="55" w:name="_Toc417648879"/>
      <w:bookmarkStart w:id="56" w:name="_Toc440354968"/>
      <w:bookmarkStart w:id="57" w:name="_Toc440375299"/>
      <w:bookmarkStart w:id="58" w:name="_Toc458432887"/>
      <w:bookmarkStart w:id="59" w:name="_Toc74742619"/>
      <w:bookmarkEnd w:id="41"/>
      <w:bookmarkEnd w:id="42"/>
      <w:bookmarkEnd w:id="43"/>
      <w:bookmarkEnd w:id="44"/>
      <w:bookmarkEnd w:id="45"/>
      <w:bookmarkEnd w:id="46"/>
      <w:bookmarkEnd w:id="47"/>
      <w:bookmarkEnd w:id="48"/>
      <w:bookmarkEnd w:id="49"/>
      <w:bookmarkEnd w:id="50"/>
      <w:bookmarkEnd w:id="51"/>
      <w:bookmarkEnd w:id="52"/>
      <w:r w:rsidRPr="0014645C">
        <w:rPr>
          <w:b/>
        </w:rPr>
        <w:t>1.4</w:t>
      </w:r>
      <w:r w:rsidRPr="0014645C">
        <w:rPr>
          <w:b/>
        </w:rPr>
        <w:tab/>
      </w:r>
      <w:r w:rsidR="001E7A3C" w:rsidRPr="0014645C">
        <w:rPr>
          <w:b/>
        </w:rPr>
        <w:t>Použité skratky</w:t>
      </w:r>
      <w:bookmarkEnd w:id="53"/>
      <w:bookmarkEnd w:id="54"/>
      <w:bookmarkEnd w:id="55"/>
      <w:bookmarkEnd w:id="56"/>
      <w:bookmarkEnd w:id="57"/>
      <w:bookmarkEnd w:id="58"/>
      <w:bookmarkEnd w:id="59"/>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60" w:name="_Toc440354969"/>
      <w:bookmarkStart w:id="61" w:name="_Toc440375300"/>
      <w:bookmarkStart w:id="62" w:name="_Toc458432888"/>
      <w:bookmarkStart w:id="63" w:name="_Toc74742620"/>
      <w:r w:rsidRPr="0014645C">
        <w:rPr>
          <w:b/>
        </w:rPr>
        <w:lastRenderedPageBreak/>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60"/>
      <w:bookmarkEnd w:id="61"/>
      <w:bookmarkEnd w:id="62"/>
      <w:bookmarkEnd w:id="63"/>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64" w:name="_Toc418001210"/>
      <w:bookmarkStart w:id="65" w:name="_Toc418003035"/>
      <w:bookmarkStart w:id="66" w:name="_Toc418001211"/>
      <w:bookmarkStart w:id="67" w:name="_Toc418003036"/>
      <w:bookmarkStart w:id="68" w:name="_Toc440354970"/>
      <w:bookmarkStart w:id="69" w:name="_Toc440375301"/>
      <w:bookmarkStart w:id="70" w:name="_Toc458432889"/>
      <w:bookmarkStart w:id="71" w:name="_Toc74742621"/>
      <w:bookmarkEnd w:id="64"/>
      <w:bookmarkEnd w:id="65"/>
      <w:bookmarkEnd w:id="66"/>
      <w:bookmarkEnd w:id="67"/>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68"/>
      <w:bookmarkEnd w:id="69"/>
      <w:bookmarkEnd w:id="70"/>
      <w:bookmarkEnd w:id="71"/>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72" w:name="_Toc418001213"/>
      <w:bookmarkStart w:id="73" w:name="_Toc418003038"/>
      <w:bookmarkStart w:id="74" w:name="_Toc440354971"/>
      <w:bookmarkStart w:id="75" w:name="_Toc440375302"/>
      <w:bookmarkStart w:id="76" w:name="_Toc458432890"/>
      <w:bookmarkStart w:id="77" w:name="_Toc74742622"/>
      <w:bookmarkEnd w:id="72"/>
      <w:bookmarkEnd w:id="73"/>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74"/>
      <w:bookmarkEnd w:id="75"/>
      <w:bookmarkEnd w:id="76"/>
      <w:bookmarkEnd w:id="77"/>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lastRenderedPageBreak/>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78" w:name="_Toc418001215"/>
      <w:bookmarkStart w:id="79" w:name="_Toc418003040"/>
      <w:bookmarkStart w:id="80" w:name="_Toc410400240"/>
      <w:bookmarkStart w:id="81" w:name="_Toc417132483"/>
      <w:bookmarkStart w:id="82" w:name="_Toc417648880"/>
      <w:bookmarkStart w:id="83" w:name="_Toc440354972"/>
      <w:bookmarkStart w:id="84" w:name="_Toc440375303"/>
      <w:bookmarkStart w:id="85" w:name="_Toc458432891"/>
      <w:bookmarkStart w:id="86" w:name="_Toc74742623"/>
      <w:bookmarkEnd w:id="78"/>
      <w:bookmarkEnd w:id="79"/>
      <w:r w:rsidRPr="002E1AD3">
        <w:lastRenderedPageBreak/>
        <w:t>2</w:t>
      </w:r>
      <w:r w:rsidR="0009154D" w:rsidRPr="002E1AD3">
        <w:t>.</w:t>
      </w:r>
      <w:r w:rsidR="0081488E" w:rsidRPr="002E1AD3">
        <w:tab/>
      </w:r>
      <w:r w:rsidR="001E7A3C" w:rsidRPr="0070136F">
        <w:rPr>
          <w:lang w:val="sk-SK"/>
        </w:rPr>
        <w:t xml:space="preserve">Podmienky poskytnutia </w:t>
      </w:r>
      <w:bookmarkEnd w:id="80"/>
      <w:r w:rsidR="002B3DE0" w:rsidRPr="0070136F">
        <w:rPr>
          <w:lang w:val="sk-SK"/>
        </w:rPr>
        <w:t>príspevku</w:t>
      </w:r>
      <w:bookmarkEnd w:id="81"/>
      <w:bookmarkEnd w:id="82"/>
      <w:bookmarkEnd w:id="83"/>
      <w:bookmarkEnd w:id="84"/>
      <w:bookmarkEnd w:id="85"/>
      <w:bookmarkEnd w:id="86"/>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87" w:name="_Toc417132484"/>
      <w:bookmarkStart w:id="88" w:name="_Toc417648881"/>
      <w:bookmarkStart w:id="89" w:name="_Toc440354973"/>
      <w:bookmarkStart w:id="90" w:name="_Toc440375304"/>
      <w:bookmarkStart w:id="91" w:name="_Toc458432892"/>
      <w:bookmarkStart w:id="92" w:name="_Toc74742624"/>
      <w:bookmarkStart w:id="93" w:name="_Toc413652662"/>
      <w:bookmarkStart w:id="94" w:name="_Toc413680802"/>
      <w:bookmarkStart w:id="95" w:name="_Toc413681974"/>
      <w:bookmarkStart w:id="96" w:name="_Toc413682307"/>
      <w:bookmarkStart w:id="97" w:name="_Toc413832223"/>
      <w:r w:rsidRPr="0014645C">
        <w:rPr>
          <w:b/>
        </w:rPr>
        <w:lastRenderedPageBreak/>
        <w:t>2.1</w:t>
      </w:r>
      <w:r w:rsidR="007708E2" w:rsidRPr="0014645C">
        <w:rPr>
          <w:b/>
        </w:rPr>
        <w:tab/>
      </w:r>
      <w:r w:rsidR="00C85E20" w:rsidRPr="0014645C">
        <w:rPr>
          <w:b/>
        </w:rPr>
        <w:t>Oprávnenosť žiadateľa</w:t>
      </w:r>
      <w:bookmarkEnd w:id="87"/>
      <w:bookmarkEnd w:id="88"/>
      <w:bookmarkEnd w:id="89"/>
      <w:bookmarkEnd w:id="90"/>
      <w:bookmarkEnd w:id="91"/>
      <w:bookmarkEnd w:id="92"/>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98" w:name="_Toc458432893"/>
      <w:bookmarkStart w:id="99" w:name="_Toc74742625"/>
      <w:bookmarkEnd w:id="93"/>
      <w:bookmarkEnd w:id="94"/>
      <w:bookmarkEnd w:id="95"/>
      <w:bookmarkEnd w:id="96"/>
      <w:bookmarkEnd w:id="97"/>
      <w:r w:rsidRPr="0014645C">
        <w:rPr>
          <w:b/>
        </w:rPr>
        <w:t>2.2</w:t>
      </w:r>
      <w:r w:rsidR="007708E2" w:rsidRPr="0014645C">
        <w:rPr>
          <w:b/>
        </w:rPr>
        <w:tab/>
      </w:r>
      <w:bookmarkStart w:id="100" w:name="_Toc417132485"/>
      <w:bookmarkStart w:id="101" w:name="_Toc417648882"/>
      <w:bookmarkStart w:id="102" w:name="_Toc440354974"/>
      <w:bookmarkStart w:id="103" w:name="_Toc440375305"/>
      <w:r w:rsidR="002B3DE0" w:rsidRPr="0014645C">
        <w:rPr>
          <w:b/>
        </w:rPr>
        <w:t>Oprávnenosť partnera</w:t>
      </w:r>
      <w:bookmarkEnd w:id="98"/>
      <w:bookmarkEnd w:id="99"/>
      <w:bookmarkEnd w:id="100"/>
      <w:bookmarkEnd w:id="101"/>
      <w:bookmarkEnd w:id="102"/>
      <w:bookmarkEnd w:id="103"/>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104" w:name="_Toc410400241"/>
      <w:bookmarkStart w:id="105" w:name="_Toc417132486"/>
      <w:bookmarkStart w:id="106" w:name="_Toc417648883"/>
      <w:bookmarkStart w:id="107" w:name="_Toc440354975"/>
      <w:bookmarkStart w:id="108" w:name="_Toc440375306"/>
      <w:bookmarkStart w:id="109" w:name="_Toc458432894"/>
    </w:p>
    <w:p w14:paraId="7EF1C536" w14:textId="77777777" w:rsidR="007F474D" w:rsidRPr="0014645C" w:rsidRDefault="003E4A99" w:rsidP="000F423E">
      <w:pPr>
        <w:pStyle w:val="Nadpis2"/>
        <w:spacing w:line="480" w:lineRule="auto"/>
        <w:rPr>
          <w:b/>
        </w:rPr>
      </w:pPr>
      <w:bookmarkStart w:id="110"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104"/>
      <w:bookmarkEnd w:id="105"/>
      <w:r w:rsidR="00402875" w:rsidRPr="0014645C">
        <w:rPr>
          <w:b/>
        </w:rPr>
        <w:t xml:space="preserve"> realizácie projektu</w:t>
      </w:r>
      <w:bookmarkEnd w:id="106"/>
      <w:bookmarkEnd w:id="107"/>
      <w:bookmarkEnd w:id="108"/>
      <w:bookmarkEnd w:id="109"/>
      <w:bookmarkEnd w:id="110"/>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11" w:name="_Toc417132487"/>
      <w:bookmarkStart w:id="112" w:name="_Toc417648884"/>
      <w:bookmarkStart w:id="113" w:name="_Toc440354976"/>
      <w:bookmarkStart w:id="114" w:name="_Toc440375307"/>
      <w:bookmarkStart w:id="115" w:name="_Toc458432895"/>
      <w:bookmarkStart w:id="116" w:name="_Toc410400242"/>
    </w:p>
    <w:p w14:paraId="3B97184E" w14:textId="77777777" w:rsidR="00C85E20" w:rsidRPr="0014645C" w:rsidRDefault="003E4A99" w:rsidP="00112D17">
      <w:pPr>
        <w:pStyle w:val="Nadpis2"/>
        <w:spacing w:line="480" w:lineRule="auto"/>
        <w:rPr>
          <w:b/>
        </w:rPr>
      </w:pPr>
      <w:bookmarkStart w:id="117"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111"/>
      <w:r w:rsidR="00387FBA" w:rsidRPr="0014645C">
        <w:rPr>
          <w:b/>
        </w:rPr>
        <w:t>projektu</w:t>
      </w:r>
      <w:bookmarkEnd w:id="112"/>
      <w:bookmarkEnd w:id="113"/>
      <w:bookmarkEnd w:id="114"/>
      <w:bookmarkEnd w:id="115"/>
      <w:bookmarkEnd w:id="117"/>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116"/>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skutočného vynaloženia výdavku je viazaný na dátum reálneho zníženia (úbytku – úhrady) finančných </w:t>
      </w:r>
      <w:r w:rsidRPr="0014645C">
        <w:rPr>
          <w:sz w:val="19"/>
          <w:szCs w:val="19"/>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 xml:space="preserve">výdavky deklarované v ŽoNFP sú predmetom odborného hodnotenia v rámci </w:t>
      </w:r>
      <w:r w:rsidRPr="0014645C">
        <w:rPr>
          <w:rFonts w:ascii="Arial" w:hAnsi="Arial" w:cs="Arial"/>
          <w:sz w:val="19"/>
          <w:szCs w:val="19"/>
        </w:rPr>
        <w:lastRenderedPageBreak/>
        <w:t>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r>
        <w:rPr>
          <w:rFonts w:ascii="Arial" w:hAnsi="Arial" w:cs="Arial"/>
          <w:color w:val="000000"/>
          <w:sz w:val="19"/>
          <w:szCs w:val="19"/>
        </w:rPr>
        <w:t>ŽoNFP</w:t>
      </w:r>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(t.j.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121" w:name="_Toc410400243"/>
      <w:bookmarkStart w:id="122" w:name="_Toc417132488"/>
      <w:bookmarkStart w:id="123" w:name="_Toc417648885"/>
      <w:bookmarkStart w:id="124" w:name="_Toc440354977"/>
      <w:bookmarkStart w:id="125" w:name="_Toc440375308"/>
      <w:bookmarkStart w:id="126" w:name="_Toc458432896"/>
      <w:bookmarkStart w:id="127"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121"/>
      <w:bookmarkEnd w:id="122"/>
      <w:bookmarkEnd w:id="123"/>
      <w:bookmarkEnd w:id="124"/>
      <w:bookmarkEnd w:id="125"/>
      <w:bookmarkEnd w:id="126"/>
      <w:bookmarkEnd w:id="127"/>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28" w:name="_Toc413832233"/>
      <w:bookmarkStart w:id="129" w:name="_Toc417132489"/>
      <w:bookmarkStart w:id="130" w:name="_Toc417648886"/>
      <w:bookmarkStart w:id="131" w:name="_Toc440354978"/>
      <w:bookmarkStart w:id="132" w:name="_Toc440375309"/>
      <w:bookmarkStart w:id="133"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34" w:name="_Toc74742629"/>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28"/>
      <w:bookmarkEnd w:id="129"/>
      <w:bookmarkEnd w:id="130"/>
      <w:bookmarkEnd w:id="131"/>
      <w:bookmarkEnd w:id="132"/>
      <w:bookmarkEnd w:id="133"/>
      <w:bookmarkEnd w:id="134"/>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lastRenderedPageBreak/>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35" w:name="_Toc413832234"/>
      <w:bookmarkStart w:id="136" w:name="_Toc417132490"/>
      <w:bookmarkStart w:id="137" w:name="_Toc417648887"/>
      <w:bookmarkStart w:id="138" w:name="_Toc440354979"/>
      <w:bookmarkStart w:id="139" w:name="_Toc440375310"/>
      <w:bookmarkStart w:id="140"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41"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35"/>
      <w:bookmarkEnd w:id="136"/>
      <w:bookmarkEnd w:id="137"/>
      <w:bookmarkEnd w:id="138"/>
      <w:bookmarkEnd w:id="139"/>
      <w:bookmarkEnd w:id="140"/>
      <w:bookmarkEnd w:id="141"/>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42" w:name="_Toc413832235"/>
      <w:bookmarkStart w:id="143" w:name="_Toc417132491"/>
      <w:bookmarkStart w:id="144" w:name="_Toc417648888"/>
      <w:bookmarkStart w:id="145" w:name="_Toc440354980"/>
      <w:bookmarkStart w:id="146" w:name="_Toc440375311"/>
      <w:bookmarkStart w:id="147" w:name="_Toc458432899"/>
      <w:bookmarkStart w:id="148"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42"/>
      <w:bookmarkEnd w:id="143"/>
      <w:bookmarkEnd w:id="144"/>
      <w:bookmarkEnd w:id="145"/>
      <w:bookmarkEnd w:id="146"/>
      <w:bookmarkEnd w:id="147"/>
      <w:bookmarkEnd w:id="148"/>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49"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50" w:name="_Toc417132492"/>
      <w:bookmarkStart w:id="151" w:name="_Toc417648889"/>
      <w:bookmarkStart w:id="152" w:name="_Toc440354981"/>
      <w:bookmarkStart w:id="153" w:name="_Toc440375312"/>
      <w:bookmarkStart w:id="154"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55"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49"/>
      <w:bookmarkEnd w:id="150"/>
      <w:bookmarkEnd w:id="151"/>
      <w:bookmarkEnd w:id="152"/>
      <w:bookmarkEnd w:id="153"/>
      <w:bookmarkEnd w:id="154"/>
      <w:bookmarkEnd w:id="155"/>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10AA4185"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lastRenderedPageBreak/>
        <w:t xml:space="preserve">paušálne financovanie podľa čl. </w:t>
      </w:r>
      <w:del w:id="156" w:author="Rudolf Hrudkay" w:date="2021-08-24T12:32:00Z">
        <w:r w:rsidRPr="0014645C" w:rsidDel="005D1923">
          <w:rPr>
            <w:rFonts w:ascii="Arial" w:hAnsi="Arial" w:cs="Arial"/>
            <w:sz w:val="19"/>
            <w:szCs w:val="19"/>
          </w:rPr>
          <w:delText xml:space="preserve">14 </w:delText>
        </w:r>
      </w:del>
      <w:ins w:id="157" w:author="Rudolf Hrudkay" w:date="2021-08-24T12:32:00Z">
        <w:r w:rsidR="005D1923">
          <w:rPr>
            <w:rFonts w:ascii="Arial" w:hAnsi="Arial" w:cs="Arial"/>
            <w:sz w:val="19"/>
            <w:szCs w:val="19"/>
          </w:rPr>
          <w:t>68b</w:t>
        </w:r>
        <w:r w:rsidR="005D1923" w:rsidRPr="0014645C">
          <w:rPr>
            <w:rFonts w:ascii="Arial" w:hAnsi="Arial" w:cs="Arial"/>
            <w:sz w:val="19"/>
            <w:szCs w:val="19"/>
          </w:rPr>
          <w:t xml:space="preserve"> </w:t>
        </w:r>
      </w:ins>
      <w:r w:rsidRPr="0014645C">
        <w:rPr>
          <w:rFonts w:ascii="Arial" w:hAnsi="Arial" w:cs="Arial"/>
          <w:sz w:val="19"/>
          <w:szCs w:val="19"/>
        </w:rPr>
        <w:t xml:space="preserve">ods. </w:t>
      </w:r>
      <w:del w:id="158" w:author="Rudolf Hrudkay" w:date="2021-08-24T12:32:00Z">
        <w:r w:rsidRPr="0014645C" w:rsidDel="005D1923">
          <w:rPr>
            <w:rFonts w:ascii="Arial" w:hAnsi="Arial" w:cs="Arial"/>
            <w:sz w:val="19"/>
            <w:szCs w:val="19"/>
          </w:rPr>
          <w:delText xml:space="preserve">2 </w:delText>
        </w:r>
      </w:del>
      <w:ins w:id="159" w:author="Rudolf Hrudkay" w:date="2021-08-24T12:32:00Z">
        <w:r w:rsidR="005D1923">
          <w:rPr>
            <w:rFonts w:ascii="Arial" w:hAnsi="Arial" w:cs="Arial"/>
            <w:sz w:val="19"/>
            <w:szCs w:val="19"/>
          </w:rPr>
          <w:t>1</w:t>
        </w:r>
        <w:r w:rsidR="005D1923" w:rsidRPr="0014645C">
          <w:rPr>
            <w:rFonts w:ascii="Arial" w:hAnsi="Arial" w:cs="Arial"/>
            <w:sz w:val="19"/>
            <w:szCs w:val="19"/>
          </w:rPr>
          <w:t xml:space="preserve"> </w:t>
        </w:r>
      </w:ins>
      <w:del w:id="160" w:author="Rudolf Hrudkay" w:date="2021-08-24T12:32:00Z">
        <w:r w:rsidRPr="0014645C" w:rsidDel="005D1923">
          <w:rPr>
            <w:rFonts w:ascii="Arial" w:hAnsi="Arial" w:cs="Arial"/>
            <w:sz w:val="19"/>
            <w:szCs w:val="19"/>
          </w:rPr>
          <w:delText xml:space="preserve">nariadenia o ESF č. </w:delText>
        </w:r>
      </w:del>
      <w:ins w:id="161" w:author="Rudolf Hrudkay" w:date="2021-08-24T12:32:00Z">
        <w:r w:rsidR="005D1923" w:rsidRPr="0014645C">
          <w:rPr>
            <w:rFonts w:ascii="Arial" w:hAnsi="Arial" w:cs="Arial"/>
            <w:sz w:val="19"/>
            <w:szCs w:val="19"/>
          </w:rPr>
          <w:t>všeobecného nariadenia EP a Rady č.1303/2013</w:t>
        </w:r>
      </w:ins>
      <w:del w:id="162" w:author="Rudolf Hrudkay" w:date="2021-08-24T12:32:00Z">
        <w:r w:rsidRPr="0014645C" w:rsidDel="005D1923">
          <w:rPr>
            <w:rFonts w:ascii="Arial" w:hAnsi="Arial" w:cs="Arial"/>
            <w:sz w:val="19"/>
            <w:szCs w:val="19"/>
          </w:rPr>
          <w:delText>1304/2013</w:delText>
        </w:r>
      </w:del>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84" w:name="_Toc410400245"/>
      <w:bookmarkStart w:id="185" w:name="_Toc417132493"/>
      <w:bookmarkStart w:id="186" w:name="_Toc417648890"/>
      <w:bookmarkStart w:id="187" w:name="_Toc440354982"/>
      <w:bookmarkStart w:id="188" w:name="_Toc440375313"/>
      <w:bookmarkStart w:id="189" w:name="_Toc458432901"/>
      <w:bookmarkStart w:id="190"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84"/>
      <w:bookmarkEnd w:id="185"/>
      <w:bookmarkEnd w:id="186"/>
      <w:bookmarkEnd w:id="187"/>
      <w:bookmarkEnd w:id="188"/>
      <w:bookmarkEnd w:id="189"/>
      <w:bookmarkEnd w:id="190"/>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w:t>
      </w:r>
      <w:r w:rsidRPr="0014645C">
        <w:rPr>
          <w:rFonts w:ascii="Arial" w:hAnsi="Arial" w:cs="Arial"/>
          <w:sz w:val="19"/>
          <w:szCs w:val="19"/>
        </w:rPr>
        <w:lastRenderedPageBreak/>
        <w:t xml:space="preserve">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91" w:name="_Toc410400250"/>
      <w:bookmarkStart w:id="192" w:name="_Toc417132494"/>
      <w:bookmarkStart w:id="193" w:name="_Toc417648891"/>
      <w:bookmarkStart w:id="194" w:name="_Toc440354983"/>
      <w:bookmarkStart w:id="195" w:name="_Toc440375314"/>
      <w:bookmarkStart w:id="196" w:name="_Toc458432902"/>
    </w:p>
    <w:p w14:paraId="539A23F6" w14:textId="77777777" w:rsidR="00F3344B" w:rsidRPr="0014645C" w:rsidRDefault="001F1018" w:rsidP="0008366A">
      <w:pPr>
        <w:pStyle w:val="Nadpis2"/>
        <w:spacing w:before="240" w:after="160" w:line="480" w:lineRule="auto"/>
        <w:rPr>
          <w:b/>
        </w:rPr>
      </w:pPr>
      <w:bookmarkStart w:id="197"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91"/>
      <w:bookmarkEnd w:id="192"/>
      <w:bookmarkEnd w:id="193"/>
      <w:bookmarkEnd w:id="194"/>
      <w:bookmarkEnd w:id="195"/>
      <w:bookmarkEnd w:id="196"/>
      <w:bookmarkEnd w:id="197"/>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98" w:name="_Toc410400251"/>
      <w:bookmarkStart w:id="199" w:name="_Toc417132495"/>
      <w:bookmarkStart w:id="200" w:name="_Toc417648892"/>
      <w:bookmarkStart w:id="201" w:name="_Toc440354984"/>
      <w:bookmarkStart w:id="202" w:name="_Toc440375315"/>
      <w:bookmarkStart w:id="203" w:name="_Toc458432903"/>
      <w:bookmarkStart w:id="204" w:name="_Toc74742635"/>
      <w:r w:rsidRPr="0014645C">
        <w:rPr>
          <w:b/>
        </w:rPr>
        <w:lastRenderedPageBreak/>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98"/>
      <w:bookmarkEnd w:id="199"/>
      <w:bookmarkEnd w:id="200"/>
      <w:bookmarkEnd w:id="201"/>
      <w:bookmarkEnd w:id="202"/>
      <w:bookmarkEnd w:id="203"/>
      <w:bookmarkEnd w:id="204"/>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205" w:name="_Toc74742636"/>
      <w:bookmarkStart w:id="206" w:name="_Toc417648893"/>
      <w:bookmarkStart w:id="207" w:name="_Toc440354985"/>
      <w:bookmarkStart w:id="208" w:name="_Toc440375316"/>
      <w:bookmarkStart w:id="209" w:name="_Toc458432904"/>
      <w:bookmarkStart w:id="210" w:name="_Toc410400252"/>
      <w:bookmarkStart w:id="211" w:name="_Toc417132496"/>
      <w:r w:rsidRPr="0014645C">
        <w:rPr>
          <w:b/>
        </w:rPr>
        <w:t>2.7</w:t>
      </w:r>
      <w:r w:rsidRPr="0014645C">
        <w:rPr>
          <w:b/>
        </w:rPr>
        <w:tab/>
        <w:t>Kritériá pre výber projektov</w:t>
      </w:r>
      <w:bookmarkEnd w:id="205"/>
    </w:p>
    <w:p w14:paraId="092ACBF6" w14:textId="77777777" w:rsidR="00E40E44" w:rsidRPr="0014645C" w:rsidRDefault="00E40E44" w:rsidP="008564C5">
      <w:pPr>
        <w:jc w:val="both"/>
        <w:rPr>
          <w:rFonts w:ascii="Arial" w:hAnsi="Arial" w:cs="Arial"/>
          <w:sz w:val="19"/>
          <w:szCs w:val="19"/>
        </w:rPr>
      </w:pPr>
      <w:bookmarkStart w:id="212" w:name="_Toc440354986"/>
      <w:bookmarkStart w:id="213" w:name="_Toc440375317"/>
      <w:bookmarkEnd w:id="206"/>
      <w:bookmarkEnd w:id="207"/>
      <w:bookmarkEnd w:id="208"/>
      <w:bookmarkEnd w:id="209"/>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9"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212"/>
      <w:bookmarkEnd w:id="213"/>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214" w:name="_Toc418001232"/>
      <w:bookmarkStart w:id="215" w:name="_Toc418003057"/>
      <w:bookmarkStart w:id="216" w:name="_Toc417648895"/>
      <w:bookmarkStart w:id="217" w:name="_Toc440354988"/>
      <w:bookmarkStart w:id="218" w:name="_Toc440375319"/>
      <w:bookmarkStart w:id="219" w:name="_Toc458432906"/>
      <w:bookmarkStart w:id="220" w:name="_Toc74742637"/>
      <w:bookmarkEnd w:id="214"/>
      <w:bookmarkEnd w:id="215"/>
      <w:r w:rsidRPr="0014645C">
        <w:rPr>
          <w:b/>
        </w:rPr>
        <w:t>Splnenie podmienok ustanovených v osobitných predpisov</w:t>
      </w:r>
      <w:bookmarkEnd w:id="216"/>
      <w:bookmarkEnd w:id="217"/>
      <w:bookmarkEnd w:id="218"/>
      <w:bookmarkEnd w:id="219"/>
      <w:bookmarkEnd w:id="220"/>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221" w:name="_Toc74742638"/>
      <w:bookmarkStart w:id="222" w:name="_Toc417648896"/>
      <w:bookmarkStart w:id="223" w:name="_Toc440354989"/>
      <w:bookmarkStart w:id="224" w:name="_Toc440375320"/>
      <w:bookmarkStart w:id="225" w:name="_Toc458432907"/>
      <w:r w:rsidRPr="0014645C">
        <w:rPr>
          <w:b/>
          <w:color w:val="3C8A2E" w:themeColor="accent5"/>
          <w:sz w:val="24"/>
          <w:szCs w:val="24"/>
        </w:rPr>
        <w:t>2.9.1 Podmienky týkajúce sa štátnej pomoci a vyplývajúce zo schém štátnej pomoci/pomoc de minimis</w:t>
      </w:r>
      <w:bookmarkEnd w:id="221"/>
    </w:p>
    <w:bookmarkEnd w:id="222"/>
    <w:bookmarkEnd w:id="223"/>
    <w:bookmarkEnd w:id="224"/>
    <w:bookmarkEnd w:id="225"/>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w:t>
      </w:r>
      <w:r w:rsidRPr="0014645C">
        <w:rPr>
          <w:rFonts w:ascii="Arial" w:hAnsi="Arial" w:cs="Arial"/>
          <w:sz w:val="19"/>
          <w:szCs w:val="19"/>
        </w:rPr>
        <w:lastRenderedPageBreak/>
        <w:t xml:space="preserve">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226" w:name="_Toc417648897"/>
      <w:bookmarkStart w:id="227" w:name="_Toc440354990"/>
      <w:bookmarkStart w:id="228" w:name="_Toc440375321"/>
      <w:bookmarkStart w:id="229" w:name="_Toc458432908"/>
      <w:bookmarkStart w:id="230"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226"/>
      <w:bookmarkEnd w:id="227"/>
      <w:bookmarkEnd w:id="228"/>
      <w:bookmarkEnd w:id="229"/>
      <w:bookmarkEnd w:id="230"/>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231"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231"/>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232" w:name="_Toc418001237"/>
      <w:bookmarkStart w:id="233" w:name="_Toc418003062"/>
      <w:bookmarkStart w:id="234" w:name="_Toc334095"/>
      <w:bookmarkStart w:id="235" w:name="_Toc74742641"/>
      <w:bookmarkStart w:id="236" w:name="_Toc417648901"/>
      <w:bookmarkStart w:id="237" w:name="_Toc440354992"/>
      <w:bookmarkStart w:id="238" w:name="_Toc440375323"/>
      <w:bookmarkStart w:id="239" w:name="_Toc458432910"/>
      <w:bookmarkEnd w:id="232"/>
      <w:bookmarkEnd w:id="233"/>
      <w:r w:rsidRPr="0014645C">
        <w:rPr>
          <w:rFonts w:ascii="Arial" w:eastAsiaTheme="minorEastAsia" w:hAnsi="Arial" w:cs="Arial"/>
          <w:color w:val="auto"/>
          <w:sz w:val="19"/>
          <w:szCs w:val="19"/>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34"/>
      <w:bookmarkEnd w:id="235"/>
    </w:p>
    <w:p w14:paraId="0021EF53" w14:textId="77777777" w:rsidR="00957A75" w:rsidRPr="0014645C" w:rsidRDefault="001F1018" w:rsidP="00A72183">
      <w:pPr>
        <w:pStyle w:val="Nadpis2"/>
        <w:spacing w:line="480" w:lineRule="auto"/>
      </w:pPr>
      <w:bookmarkStart w:id="240" w:name="_Toc74742642"/>
      <w:r w:rsidRPr="0014645C">
        <w:rPr>
          <w:b/>
          <w:szCs w:val="24"/>
        </w:rPr>
        <w:t>2.10</w:t>
      </w:r>
      <w:r w:rsidR="00400B1E" w:rsidRPr="0014645C">
        <w:rPr>
          <w:b/>
          <w:szCs w:val="24"/>
        </w:rPr>
        <w:tab/>
      </w:r>
      <w:r w:rsidR="00D41F31" w:rsidRPr="0014645C">
        <w:rPr>
          <w:b/>
          <w:szCs w:val="24"/>
        </w:rPr>
        <w:t>Ďalšie podmienky poskytnutia príspevku</w:t>
      </w:r>
      <w:bookmarkEnd w:id="240"/>
      <w:r w:rsidR="00D41F31" w:rsidRPr="0014645C">
        <w:rPr>
          <w:b/>
          <w:szCs w:val="24"/>
        </w:rPr>
        <w:t xml:space="preserve"> </w:t>
      </w:r>
      <w:bookmarkStart w:id="241" w:name="_Toc417645451"/>
      <w:bookmarkStart w:id="242" w:name="_Toc417648902"/>
      <w:bookmarkStart w:id="243" w:name="_Toc417649174"/>
      <w:bookmarkStart w:id="244" w:name="_Toc417649565"/>
      <w:bookmarkStart w:id="245" w:name="_Toc417650272"/>
      <w:bookmarkStart w:id="246" w:name="_Toc418001239"/>
      <w:bookmarkStart w:id="247" w:name="_Toc418003064"/>
      <w:bookmarkStart w:id="248" w:name="_Toc440354993"/>
      <w:bookmarkStart w:id="249" w:name="_Toc440355289"/>
      <w:bookmarkStart w:id="250" w:name="_Toc440374932"/>
      <w:bookmarkStart w:id="251" w:name="_Toc440375324"/>
      <w:bookmarkStart w:id="252" w:name="_Toc440375744"/>
      <w:bookmarkStart w:id="253" w:name="_Toc440634416"/>
      <w:bookmarkStart w:id="254" w:name="_Toc458428905"/>
      <w:bookmarkStart w:id="255" w:name="_Toc458432268"/>
      <w:bookmarkStart w:id="256" w:name="_Toc458432815"/>
      <w:bookmarkStart w:id="257" w:name="_Toc458432911"/>
      <w:bookmarkStart w:id="258" w:name="_Toc458514599"/>
      <w:bookmarkStart w:id="259" w:name="_Toc458515663"/>
      <w:bookmarkStart w:id="260" w:name="_Toc417645452"/>
      <w:bookmarkStart w:id="261" w:name="_Toc417648903"/>
      <w:bookmarkStart w:id="262" w:name="_Toc417649175"/>
      <w:bookmarkStart w:id="263" w:name="_Toc417649566"/>
      <w:bookmarkStart w:id="264" w:name="_Toc417650273"/>
      <w:bookmarkStart w:id="265" w:name="_Toc418001240"/>
      <w:bookmarkStart w:id="266" w:name="_Toc418003065"/>
      <w:bookmarkStart w:id="267" w:name="_Toc440354994"/>
      <w:bookmarkStart w:id="268" w:name="_Toc440355290"/>
      <w:bookmarkStart w:id="269" w:name="_Toc440374933"/>
      <w:bookmarkStart w:id="270" w:name="_Toc440375325"/>
      <w:bookmarkStart w:id="271" w:name="_Toc440375745"/>
      <w:bookmarkStart w:id="272" w:name="_Toc440634417"/>
      <w:bookmarkStart w:id="273" w:name="_Toc458428906"/>
      <w:bookmarkStart w:id="274" w:name="_Toc458432269"/>
      <w:bookmarkStart w:id="275" w:name="_Toc458432816"/>
      <w:bookmarkStart w:id="276" w:name="_Toc458432912"/>
      <w:bookmarkStart w:id="277" w:name="_Toc458514600"/>
      <w:bookmarkStart w:id="278" w:name="_Toc458515664"/>
      <w:bookmarkStart w:id="279" w:name="_Toc417645453"/>
      <w:bookmarkStart w:id="280" w:name="_Toc417648904"/>
      <w:bookmarkStart w:id="281" w:name="_Toc417649176"/>
      <w:bookmarkStart w:id="282" w:name="_Toc417649567"/>
      <w:bookmarkStart w:id="283" w:name="_Toc417650274"/>
      <w:bookmarkStart w:id="284" w:name="_Toc418001241"/>
      <w:bookmarkStart w:id="285" w:name="_Toc418003066"/>
      <w:bookmarkStart w:id="286" w:name="_Toc440354995"/>
      <w:bookmarkStart w:id="287" w:name="_Toc440355291"/>
      <w:bookmarkStart w:id="288" w:name="_Toc440374934"/>
      <w:bookmarkStart w:id="289" w:name="_Toc440375326"/>
      <w:bookmarkStart w:id="290" w:name="_Toc440375746"/>
      <w:bookmarkStart w:id="291" w:name="_Toc440634418"/>
      <w:bookmarkStart w:id="292" w:name="_Toc458428907"/>
      <w:bookmarkStart w:id="293" w:name="_Toc458432270"/>
      <w:bookmarkStart w:id="294" w:name="_Toc458432817"/>
      <w:bookmarkStart w:id="295" w:name="_Toc458432913"/>
      <w:bookmarkStart w:id="296" w:name="_Toc458514601"/>
      <w:bookmarkStart w:id="297" w:name="_Toc458515665"/>
      <w:bookmarkStart w:id="298" w:name="_Toc417645454"/>
      <w:bookmarkStart w:id="299" w:name="_Toc417648905"/>
      <w:bookmarkStart w:id="300" w:name="_Toc417649177"/>
      <w:bookmarkStart w:id="301" w:name="_Toc417649568"/>
      <w:bookmarkStart w:id="302" w:name="_Toc417650275"/>
      <w:bookmarkStart w:id="303" w:name="_Toc418001242"/>
      <w:bookmarkStart w:id="304" w:name="_Toc418003067"/>
      <w:bookmarkStart w:id="305" w:name="_Toc440354996"/>
      <w:bookmarkStart w:id="306" w:name="_Toc440355292"/>
      <w:bookmarkStart w:id="307" w:name="_Toc440374935"/>
      <w:bookmarkStart w:id="308" w:name="_Toc440375327"/>
      <w:bookmarkStart w:id="309" w:name="_Toc440375747"/>
      <w:bookmarkStart w:id="310" w:name="_Toc440634419"/>
      <w:bookmarkStart w:id="311" w:name="_Toc458428908"/>
      <w:bookmarkStart w:id="312" w:name="_Toc458432271"/>
      <w:bookmarkStart w:id="313" w:name="_Toc458432818"/>
      <w:bookmarkStart w:id="314" w:name="_Toc458432914"/>
      <w:bookmarkStart w:id="315" w:name="_Toc458514602"/>
      <w:bookmarkStart w:id="316" w:name="_Toc458515666"/>
      <w:bookmarkStart w:id="317" w:name="_Toc417645455"/>
      <w:bookmarkStart w:id="318" w:name="_Toc417648906"/>
      <w:bookmarkStart w:id="319" w:name="_Toc417649178"/>
      <w:bookmarkStart w:id="320" w:name="_Toc417649569"/>
      <w:bookmarkStart w:id="321" w:name="_Toc417650276"/>
      <w:bookmarkStart w:id="322" w:name="_Toc418001243"/>
      <w:bookmarkStart w:id="323" w:name="_Toc418003068"/>
      <w:bookmarkStart w:id="324" w:name="_Toc440354997"/>
      <w:bookmarkStart w:id="325" w:name="_Toc440355293"/>
      <w:bookmarkStart w:id="326" w:name="_Toc440374936"/>
      <w:bookmarkStart w:id="327" w:name="_Toc440375328"/>
      <w:bookmarkStart w:id="328" w:name="_Toc440375748"/>
      <w:bookmarkStart w:id="329" w:name="_Toc440634420"/>
      <w:bookmarkStart w:id="330" w:name="_Toc458428909"/>
      <w:bookmarkStart w:id="331" w:name="_Toc458432272"/>
      <w:bookmarkStart w:id="332" w:name="_Toc458432819"/>
      <w:bookmarkStart w:id="333" w:name="_Toc458432915"/>
      <w:bookmarkStart w:id="334" w:name="_Toc458514603"/>
      <w:bookmarkStart w:id="335" w:name="_Toc458515667"/>
      <w:bookmarkStart w:id="336" w:name="_Toc417645456"/>
      <w:bookmarkStart w:id="337" w:name="_Toc417648907"/>
      <w:bookmarkStart w:id="338" w:name="_Toc417649179"/>
      <w:bookmarkStart w:id="339" w:name="_Toc417649570"/>
      <w:bookmarkStart w:id="340" w:name="_Toc417650277"/>
      <w:bookmarkStart w:id="341" w:name="_Toc418001244"/>
      <w:bookmarkStart w:id="342" w:name="_Toc418003069"/>
      <w:bookmarkStart w:id="343" w:name="_Toc440354998"/>
      <w:bookmarkStart w:id="344" w:name="_Toc440355294"/>
      <w:bookmarkStart w:id="345" w:name="_Toc440374937"/>
      <w:bookmarkStart w:id="346" w:name="_Toc440375329"/>
      <w:bookmarkStart w:id="347" w:name="_Toc440375749"/>
      <w:bookmarkStart w:id="348" w:name="_Toc440634421"/>
      <w:bookmarkStart w:id="349" w:name="_Toc458428910"/>
      <w:bookmarkStart w:id="350" w:name="_Toc458432273"/>
      <w:bookmarkStart w:id="351" w:name="_Toc458432820"/>
      <w:bookmarkStart w:id="352" w:name="_Toc458432916"/>
      <w:bookmarkStart w:id="353" w:name="_Toc458514604"/>
      <w:bookmarkStart w:id="354" w:name="_Toc458515668"/>
      <w:bookmarkStart w:id="355" w:name="_Toc417645457"/>
      <w:bookmarkStart w:id="356" w:name="_Toc417648908"/>
      <w:bookmarkStart w:id="357" w:name="_Toc417649180"/>
      <w:bookmarkStart w:id="358" w:name="_Toc417649571"/>
      <w:bookmarkStart w:id="359" w:name="_Toc417650278"/>
      <w:bookmarkStart w:id="360" w:name="_Toc418001245"/>
      <w:bookmarkStart w:id="361" w:name="_Toc418003070"/>
      <w:bookmarkStart w:id="362" w:name="_Toc440354999"/>
      <w:bookmarkStart w:id="363" w:name="_Toc440355295"/>
      <w:bookmarkStart w:id="364" w:name="_Toc440374938"/>
      <w:bookmarkStart w:id="365" w:name="_Toc440375330"/>
      <w:bookmarkStart w:id="366" w:name="_Toc440375750"/>
      <w:bookmarkStart w:id="367" w:name="_Toc440634422"/>
      <w:bookmarkStart w:id="368" w:name="_Toc458428911"/>
      <w:bookmarkStart w:id="369" w:name="_Toc458432274"/>
      <w:bookmarkStart w:id="370" w:name="_Toc458432821"/>
      <w:bookmarkStart w:id="371" w:name="_Toc458432917"/>
      <w:bookmarkStart w:id="372" w:name="_Toc458514605"/>
      <w:bookmarkStart w:id="373" w:name="_Toc458515669"/>
      <w:bookmarkStart w:id="374" w:name="_Toc417645458"/>
      <w:bookmarkStart w:id="375" w:name="_Toc417648909"/>
      <w:bookmarkStart w:id="376" w:name="_Toc417649181"/>
      <w:bookmarkStart w:id="377" w:name="_Toc417649572"/>
      <w:bookmarkStart w:id="378" w:name="_Toc417650279"/>
      <w:bookmarkStart w:id="379" w:name="_Toc418001246"/>
      <w:bookmarkStart w:id="380" w:name="_Toc418003071"/>
      <w:bookmarkStart w:id="381" w:name="_Toc440355000"/>
      <w:bookmarkStart w:id="382" w:name="_Toc440355296"/>
      <w:bookmarkStart w:id="383" w:name="_Toc440374939"/>
      <w:bookmarkStart w:id="384" w:name="_Toc440375331"/>
      <w:bookmarkStart w:id="385" w:name="_Toc440375751"/>
      <w:bookmarkStart w:id="386" w:name="_Toc440634423"/>
      <w:bookmarkStart w:id="387" w:name="_Toc458428912"/>
      <w:bookmarkStart w:id="388" w:name="_Toc458432275"/>
      <w:bookmarkStart w:id="389" w:name="_Toc458432822"/>
      <w:bookmarkStart w:id="390" w:name="_Toc458432918"/>
      <w:bookmarkStart w:id="391" w:name="_Toc458514606"/>
      <w:bookmarkStart w:id="392" w:name="_Toc458515670"/>
      <w:bookmarkStart w:id="393" w:name="_Toc417645459"/>
      <w:bookmarkStart w:id="394" w:name="_Toc417648910"/>
      <w:bookmarkStart w:id="395" w:name="_Toc417649182"/>
      <w:bookmarkStart w:id="396" w:name="_Toc417649573"/>
      <w:bookmarkStart w:id="397" w:name="_Toc417650280"/>
      <w:bookmarkStart w:id="398" w:name="_Toc418001247"/>
      <w:bookmarkStart w:id="399" w:name="_Toc418003072"/>
      <w:bookmarkStart w:id="400" w:name="_Toc440355001"/>
      <w:bookmarkStart w:id="401" w:name="_Toc440355297"/>
      <w:bookmarkStart w:id="402" w:name="_Toc440374940"/>
      <w:bookmarkStart w:id="403" w:name="_Toc440375332"/>
      <w:bookmarkStart w:id="404" w:name="_Toc440375752"/>
      <w:bookmarkStart w:id="405" w:name="_Toc440634424"/>
      <w:bookmarkStart w:id="406" w:name="_Toc458428913"/>
      <w:bookmarkStart w:id="407" w:name="_Toc458432276"/>
      <w:bookmarkStart w:id="408" w:name="_Toc458432823"/>
      <w:bookmarkStart w:id="409" w:name="_Toc458432919"/>
      <w:bookmarkStart w:id="410" w:name="_Toc458514607"/>
      <w:bookmarkStart w:id="411" w:name="_Toc458515671"/>
      <w:bookmarkStart w:id="412" w:name="_Toc417645460"/>
      <w:bookmarkStart w:id="413" w:name="_Toc417648911"/>
      <w:bookmarkStart w:id="414" w:name="_Toc417649183"/>
      <w:bookmarkStart w:id="415" w:name="_Toc417649574"/>
      <w:bookmarkStart w:id="416" w:name="_Toc417650281"/>
      <w:bookmarkStart w:id="417" w:name="_Toc418001248"/>
      <w:bookmarkStart w:id="418" w:name="_Toc418003073"/>
      <w:bookmarkStart w:id="419" w:name="_Toc440355002"/>
      <w:bookmarkStart w:id="420" w:name="_Toc440355298"/>
      <w:bookmarkStart w:id="421" w:name="_Toc440374941"/>
      <w:bookmarkStart w:id="422" w:name="_Toc440375333"/>
      <w:bookmarkStart w:id="423" w:name="_Toc440375753"/>
      <w:bookmarkStart w:id="424" w:name="_Toc440634425"/>
      <w:bookmarkStart w:id="425" w:name="_Toc458428914"/>
      <w:bookmarkStart w:id="426" w:name="_Toc458432277"/>
      <w:bookmarkStart w:id="427" w:name="_Toc458432824"/>
      <w:bookmarkStart w:id="428" w:name="_Toc458432920"/>
      <w:bookmarkStart w:id="429" w:name="_Toc458514608"/>
      <w:bookmarkStart w:id="430" w:name="_Toc458515672"/>
      <w:bookmarkEnd w:id="236"/>
      <w:bookmarkEnd w:id="237"/>
      <w:bookmarkEnd w:id="238"/>
      <w:bookmarkEnd w:id="239"/>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431" w:name="_Toc74742643"/>
      <w:bookmarkEnd w:id="210"/>
      <w:bookmarkEnd w:id="211"/>
      <w:r w:rsidRPr="0014645C">
        <w:rPr>
          <w:b/>
          <w:color w:val="3C8A2E" w:themeColor="accent5"/>
          <w:sz w:val="24"/>
          <w:szCs w:val="24"/>
        </w:rPr>
        <w:t>2.10.1 Časová oprávnenosť realizácie projektu</w:t>
      </w:r>
      <w:bookmarkEnd w:id="431"/>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432" w:name="_Toc418001250"/>
      <w:bookmarkStart w:id="433" w:name="_Toc418003075"/>
      <w:bookmarkStart w:id="434" w:name="_Toc74742644"/>
      <w:bookmarkEnd w:id="432"/>
      <w:bookmarkEnd w:id="433"/>
      <w:r w:rsidRPr="0014645C">
        <w:rPr>
          <w:b/>
          <w:color w:val="3C8A2E" w:themeColor="accent5"/>
          <w:sz w:val="24"/>
          <w:szCs w:val="24"/>
        </w:rPr>
        <w:t>2.10.2 Oprávnenosť z hľadiska súladu s HP</w:t>
      </w:r>
      <w:bookmarkEnd w:id="434"/>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435" w:name="_Toc418001252"/>
      <w:bookmarkStart w:id="436" w:name="_Toc418003077"/>
      <w:bookmarkStart w:id="437" w:name="_Toc74742645"/>
      <w:bookmarkEnd w:id="435"/>
      <w:bookmarkEnd w:id="436"/>
      <w:r w:rsidRPr="0014645C">
        <w:rPr>
          <w:b/>
          <w:color w:val="3C8A2E" w:themeColor="accent5"/>
          <w:sz w:val="24"/>
          <w:szCs w:val="24"/>
        </w:rPr>
        <w:t>2.10.3 Maximálna a minimálna výška pomoci</w:t>
      </w:r>
      <w:bookmarkEnd w:id="437"/>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438" w:name="_Toc74742646"/>
      <w:r w:rsidRPr="0014645C">
        <w:rPr>
          <w:rFonts w:ascii="Arial" w:hAnsi="Arial" w:cs="Arial"/>
          <w:b/>
          <w:color w:val="3C8A2E" w:themeColor="accent5"/>
          <w:sz w:val="24"/>
          <w:szCs w:val="24"/>
        </w:rPr>
        <w:lastRenderedPageBreak/>
        <w:t>2.10.4 Podmienky poskytnutia príspevku z hľadiska definovania merateľných ukazovateľov projektu</w:t>
      </w:r>
      <w:bookmarkEnd w:id="438"/>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439" w:name="_Toc418001255"/>
      <w:bookmarkStart w:id="440" w:name="_Toc418003080"/>
      <w:bookmarkStart w:id="441" w:name="_Toc74742647"/>
      <w:bookmarkStart w:id="442" w:name="_Toc440355007"/>
      <w:bookmarkStart w:id="443" w:name="_Toc440375338"/>
      <w:bookmarkStart w:id="444" w:name="_Toc458432925"/>
      <w:bookmarkEnd w:id="439"/>
      <w:bookmarkEnd w:id="440"/>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441"/>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445" w:name="_Toc74742648"/>
      <w:r w:rsidRPr="0014645C">
        <w:rPr>
          <w:b/>
          <w:color w:val="3C8A2E" w:themeColor="accent5"/>
          <w:sz w:val="24"/>
          <w:szCs w:val="24"/>
        </w:rPr>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442"/>
      <w:bookmarkEnd w:id="443"/>
      <w:bookmarkEnd w:id="444"/>
      <w:bookmarkEnd w:id="445"/>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lastRenderedPageBreak/>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446"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4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lastRenderedPageBreak/>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447" w:name="_Toc417648916"/>
      <w:bookmarkStart w:id="448" w:name="_Toc410400263"/>
      <w:bookmarkStart w:id="449" w:name="_Toc417132503"/>
      <w:bookmarkStart w:id="450" w:name="_Toc417648917"/>
      <w:bookmarkStart w:id="451" w:name="_Toc440355008"/>
      <w:bookmarkStart w:id="452" w:name="_Toc440375339"/>
      <w:bookmarkStart w:id="453" w:name="_Toc458432926"/>
      <w:bookmarkStart w:id="454" w:name="_Toc74742649"/>
      <w:bookmarkEnd w:id="447"/>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48"/>
      <w:bookmarkEnd w:id="449"/>
      <w:bookmarkEnd w:id="450"/>
      <w:bookmarkEnd w:id="451"/>
      <w:bookmarkEnd w:id="452"/>
      <w:bookmarkEnd w:id="453"/>
      <w:bookmarkEnd w:id="454"/>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55" w:name="_Toc417132504"/>
      <w:bookmarkStart w:id="456" w:name="_Toc417648918"/>
      <w:bookmarkStart w:id="457" w:name="_Toc440355009"/>
      <w:bookmarkStart w:id="458" w:name="_Toc440375340"/>
      <w:bookmarkStart w:id="459" w:name="_Toc458432927"/>
    </w:p>
    <w:p w14:paraId="38E34DE1" w14:textId="77777777" w:rsidR="0038504E" w:rsidRPr="0014645C" w:rsidRDefault="001F1018" w:rsidP="0038504E">
      <w:pPr>
        <w:pStyle w:val="Nadpis2"/>
        <w:spacing w:before="0" w:line="276" w:lineRule="auto"/>
        <w:rPr>
          <w:b/>
        </w:rPr>
      </w:pPr>
      <w:bookmarkStart w:id="460" w:name="_Toc74742650"/>
      <w:r w:rsidRPr="0014645C">
        <w:rPr>
          <w:b/>
        </w:rPr>
        <w:t>3.1</w:t>
      </w:r>
      <w:r w:rsidR="00400B1E" w:rsidRPr="0014645C">
        <w:rPr>
          <w:b/>
        </w:rPr>
        <w:tab/>
      </w:r>
      <w:r w:rsidR="0038504E" w:rsidRPr="0014645C">
        <w:rPr>
          <w:b/>
        </w:rPr>
        <w:t>Základné informácie k ŽoNFP v časovej postupnosti jednotlivých krokov</w:t>
      </w:r>
      <w:bookmarkEnd w:id="460"/>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ŽoNFP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28403F92" w:rsidR="0038504E" w:rsidRPr="00712C42" w:rsidRDefault="003256BD" w:rsidP="00712C42">
      <w:pPr>
        <w:pStyle w:val="Odsekzoznamu"/>
        <w:numPr>
          <w:ilvl w:val="0"/>
          <w:numId w:val="53"/>
        </w:numPr>
        <w:spacing w:after="0" w:line="240" w:lineRule="auto"/>
        <w:jc w:val="both"/>
        <w:rPr>
          <w:rFonts w:eastAsia="Times New Roman" w:cstheme="minorHAnsi"/>
          <w:sz w:val="19"/>
          <w:szCs w:val="19"/>
          <w:lang w:eastAsia="sk-SK"/>
        </w:rPr>
      </w:pPr>
      <w:r w:rsidRPr="00E46B79">
        <w:rPr>
          <w:sz w:val="19"/>
          <w:szCs w:val="19"/>
        </w:rPr>
        <w:t>zašle  ŽoNFP elektronicky</w:t>
      </w:r>
      <w:r w:rsidRPr="00E46B79">
        <w:rPr>
          <w:rStyle w:val="Odkaznapoznmkupodiarou"/>
          <w:sz w:val="19"/>
          <w:szCs w:val="19"/>
        </w:rPr>
        <w:footnoteReference w:id="21"/>
      </w:r>
      <w:r w:rsidRPr="00E46B79">
        <w:rPr>
          <w:sz w:val="19"/>
          <w:szCs w:val="19"/>
        </w:rPr>
        <w:t xml:space="preserve"> v zmysle zákona o e-Governmente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vytlačí a zašle verziu ŽoNFP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61" w:name="_Toc417132505"/>
      <w:bookmarkStart w:id="462" w:name="_Toc417648919"/>
      <w:bookmarkStart w:id="463" w:name="_Toc440355010"/>
      <w:bookmarkStart w:id="464" w:name="_Toc440375341"/>
      <w:bookmarkStart w:id="465" w:name="_Toc458432928"/>
      <w:bookmarkStart w:id="466" w:name="_Toc74742651"/>
      <w:bookmarkEnd w:id="455"/>
      <w:bookmarkEnd w:id="456"/>
      <w:bookmarkEnd w:id="457"/>
      <w:bookmarkEnd w:id="458"/>
      <w:bookmarkEnd w:id="459"/>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61"/>
      <w:bookmarkEnd w:id="462"/>
      <w:bookmarkEnd w:id="463"/>
      <w:bookmarkEnd w:id="464"/>
      <w:bookmarkEnd w:id="465"/>
      <w:bookmarkEnd w:id="466"/>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w:t>
            </w:r>
            <w:r w:rsidR="00A90503" w:rsidRPr="0014645C">
              <w:rPr>
                <w:sz w:val="19"/>
                <w:szCs w:val="19"/>
                <w:lang w:val="sk-SK"/>
              </w:rPr>
              <w:lastRenderedPageBreak/>
              <w:t>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67"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68" w:name="_Toc74742652"/>
      <w:r w:rsidRPr="0014645C">
        <w:rPr>
          <w:b/>
        </w:rPr>
        <w:t>3.2 Pokyny pre vyplnenie formulára ŽoNFP a príloh</w:t>
      </w:r>
      <w:bookmarkEnd w:id="468"/>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69" w:name="_Toc417132507"/>
      <w:bookmarkStart w:id="470" w:name="_Toc417648921"/>
      <w:bookmarkStart w:id="471" w:name="_Toc440355012"/>
      <w:bookmarkStart w:id="472"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69"/>
      <w:bookmarkEnd w:id="470"/>
      <w:bookmarkEnd w:id="471"/>
      <w:bookmarkEnd w:id="472"/>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73" w:name="_Toc74742653"/>
      <w:r w:rsidRPr="0014645C">
        <w:rPr>
          <w:b/>
          <w:color w:val="3C8A2E" w:themeColor="accent5"/>
          <w:sz w:val="24"/>
          <w:szCs w:val="24"/>
        </w:rPr>
        <w:t>3.2.1 Všeobecné ustanovenia k niektorým typom výdavkov</w:t>
      </w:r>
      <w:bookmarkEnd w:id="473"/>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6"/>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7"/>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8"/>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9"/>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0"/>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 xml:space="preserve">rok príslušného zamestnanca, pričom </w:t>
      </w:r>
      <w:r w:rsidRPr="0014645C">
        <w:rPr>
          <w:rFonts w:ascii="Arial" w:hAnsi="Arial" w:cs="Arial"/>
          <w:sz w:val="19"/>
          <w:szCs w:val="19"/>
        </w:rPr>
        <w:lastRenderedPageBreak/>
        <w:t>kumulovaná výška priznaných odmien</w:t>
      </w:r>
      <w:r w:rsidR="00373D64"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3"/>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71BDB4FE" w14:textId="76951F67" w:rsidR="00D2748F" w:rsidRDefault="00D2748F" w:rsidP="000906F9">
      <w:pPr>
        <w:pStyle w:val="Zkladntext"/>
        <w:spacing w:before="120" w:line="288" w:lineRule="auto"/>
        <w:jc w:val="both"/>
        <w:rPr>
          <w:rFonts w:ascii="Arial" w:hAnsi="Arial" w:cs="Arial"/>
          <w:sz w:val="19"/>
          <w:szCs w:val="19"/>
        </w:rPr>
      </w:pPr>
    </w:p>
    <w:p w14:paraId="494D2BF8" w14:textId="44BF96CE"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lastRenderedPageBreak/>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w:t>
      </w:r>
      <w:r w:rsidRPr="0014645C">
        <w:rPr>
          <w:rFonts w:ascii="Arial" w:hAnsi="Arial" w:cs="Arial"/>
          <w:sz w:val="19"/>
          <w:szCs w:val="19"/>
        </w:rPr>
        <w:lastRenderedPageBreak/>
        <w:t>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74" w:name="_Ref457287479"/>
      <w:r w:rsidRPr="0014645C">
        <w:rPr>
          <w:rStyle w:val="Odkaznapoznmkupodiarou"/>
          <w:rFonts w:cs="Arial"/>
          <w:b w:val="0"/>
          <w:color w:val="000000" w:themeColor="text1"/>
          <w:sz w:val="19"/>
          <w:szCs w:val="19"/>
          <w:lang w:val="sk-SK"/>
        </w:rPr>
        <w:footnoteReference w:id="56"/>
      </w:r>
      <w:bookmarkEnd w:id="474"/>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w:t>
      </w:r>
      <w:r w:rsidRPr="0014645C">
        <w:rPr>
          <w:rFonts w:ascii="Arial" w:hAnsi="Arial" w:cs="Arial"/>
          <w:sz w:val="19"/>
          <w:szCs w:val="19"/>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 xml:space="preserve">voliť výstižné názvy podpoložiek, neodporúča sa položky pomenovať príliš konkrétne. Napr. podpoložka rozpočtu </w:t>
      </w:r>
      <w:r w:rsidRPr="0014645C">
        <w:rPr>
          <w:rFonts w:ascii="Arial" w:hAnsi="Arial" w:cs="Arial"/>
          <w:sz w:val="19"/>
          <w:szCs w:val="19"/>
        </w:rPr>
        <w:lastRenderedPageBreak/>
        <w:t>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75" w:name="_Toc417082820"/>
      <w:bookmarkStart w:id="476" w:name="_Toc417132510"/>
      <w:bookmarkStart w:id="477" w:name="_Toc417648923"/>
      <w:bookmarkStart w:id="478" w:name="_Toc440355014"/>
      <w:bookmarkStart w:id="479" w:name="_Toc440375345"/>
      <w:bookmarkStart w:id="480" w:name="_Toc458432931"/>
      <w:bookmarkEnd w:id="475"/>
    </w:p>
    <w:p w14:paraId="5309813A" w14:textId="77777777" w:rsidR="006069FC" w:rsidRPr="0014645C" w:rsidRDefault="00953D2E" w:rsidP="00551D65">
      <w:pPr>
        <w:pStyle w:val="Nadpis2"/>
        <w:spacing w:line="480" w:lineRule="auto"/>
        <w:rPr>
          <w:b/>
        </w:rPr>
      </w:pPr>
      <w:bookmarkStart w:id="481" w:name="_Toc74742654"/>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67"/>
      <w:bookmarkEnd w:id="476"/>
      <w:bookmarkEnd w:id="477"/>
      <w:bookmarkEnd w:id="478"/>
      <w:bookmarkEnd w:id="479"/>
      <w:bookmarkEnd w:id="480"/>
      <w:bookmarkEnd w:id="481"/>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V prípade elektronického doručenia ŽoNFP v zmysle zákona o e-Governmente je rozhodujúci dátum podania</w:t>
      </w:r>
      <w:r w:rsidR="00EC4985">
        <w:rPr>
          <w:rFonts w:ascii="Arial" w:hAnsi="Arial" w:cs="Arial"/>
          <w:sz w:val="19"/>
          <w:szCs w:val="19"/>
        </w:rPr>
        <w:t xml:space="preserve"> </w:t>
      </w:r>
      <w:r w:rsidRPr="00E11CC4">
        <w:rPr>
          <w:rFonts w:ascii="Arial" w:hAnsi="Arial" w:cs="Arial"/>
          <w:sz w:val="19"/>
          <w:szCs w:val="19"/>
        </w:rPr>
        <w:t xml:space="preserve">ŽoNFP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doručenie ŽoNFP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82" w:name="_Toc413832245"/>
      <w:bookmarkStart w:id="483" w:name="_Toc417132511"/>
      <w:bookmarkStart w:id="484" w:name="_Toc417648924"/>
      <w:bookmarkStart w:id="485" w:name="_Toc440355015"/>
      <w:bookmarkStart w:id="486" w:name="_Toc440375346"/>
      <w:bookmarkStart w:id="487"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88"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482"/>
      <w:bookmarkEnd w:id="483"/>
      <w:bookmarkEnd w:id="484"/>
      <w:bookmarkEnd w:id="485"/>
      <w:bookmarkEnd w:id="486"/>
      <w:bookmarkEnd w:id="487"/>
      <w:bookmarkEnd w:id="488"/>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ŽoNFP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4"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5"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lastRenderedPageBreak/>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89" w:name="_Toc418003090"/>
      <w:bookmarkStart w:id="490" w:name="_Toc417132512"/>
      <w:bookmarkStart w:id="491" w:name="_Toc417648925"/>
      <w:bookmarkStart w:id="492" w:name="_Toc440355016"/>
      <w:bookmarkStart w:id="493" w:name="_Toc440375347"/>
      <w:bookmarkStart w:id="494" w:name="_Toc458432933"/>
      <w:bookmarkStart w:id="495" w:name="_Toc74742656"/>
      <w:bookmarkEnd w:id="489"/>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90"/>
      <w:bookmarkEnd w:id="491"/>
      <w:bookmarkEnd w:id="492"/>
      <w:bookmarkEnd w:id="493"/>
      <w:bookmarkEnd w:id="494"/>
      <w:bookmarkEnd w:id="495"/>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r w:rsidR="00887135" w:rsidRPr="0014645C">
        <w:rPr>
          <w:rFonts w:ascii="Arial" w:hAnsi="Arial" w:cs="Arial"/>
          <w:sz w:val="19"/>
          <w:szCs w:val="19"/>
        </w:rPr>
        <w:t>Ž</w:t>
      </w:r>
      <w:r w:rsidRPr="0014645C">
        <w:rPr>
          <w:rFonts w:ascii="Arial" w:hAnsi="Arial" w:cs="Arial"/>
          <w:sz w:val="19"/>
          <w:szCs w:val="19"/>
        </w:rPr>
        <w:t xml:space="preserve">oNFP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3"/>
      </w:r>
      <w:r w:rsidRPr="00D04D5D">
        <w:rPr>
          <w:rFonts w:asciiTheme="majorHAnsi" w:eastAsiaTheme="majorEastAsia" w:hAnsiTheme="majorHAnsi" w:cstheme="majorBidi"/>
          <w:b/>
          <w:color w:val="3C8A2E" w:themeColor="accent5"/>
          <w:sz w:val="22"/>
          <w:szCs w:val="22"/>
        </w:rPr>
        <w:t xml:space="preserve"> (e-Government)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e-Governmente, považuje doručenie ŽoNFP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prílohy ŽoNFP</w:t>
      </w:r>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ŽoNFP</w:t>
      </w:r>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ŽoNFP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4"/>
      </w:r>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lastRenderedPageBreak/>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96" w:name="_Toc417132513"/>
      <w:bookmarkStart w:id="497" w:name="_Toc417648926"/>
      <w:bookmarkStart w:id="498" w:name="_Toc440355017"/>
      <w:bookmarkStart w:id="499" w:name="_Toc440375348"/>
      <w:bookmarkStart w:id="500" w:name="_Toc458432934"/>
      <w:bookmarkStart w:id="501" w:name="_Toc74742657"/>
      <w:r w:rsidRPr="0014645C">
        <w:rPr>
          <w:i w:val="0"/>
          <w:lang w:val="sk-SK"/>
        </w:rPr>
        <w:lastRenderedPageBreak/>
        <w:t>Postup schvaľovania ŽoNFP</w:t>
      </w:r>
      <w:bookmarkEnd w:id="496"/>
      <w:bookmarkEnd w:id="497"/>
      <w:bookmarkEnd w:id="498"/>
      <w:bookmarkEnd w:id="499"/>
      <w:bookmarkEnd w:id="500"/>
      <w:bookmarkEnd w:id="501"/>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502" w:name="_Toc413832248"/>
      <w:bookmarkStart w:id="503" w:name="_Toc417132514"/>
      <w:bookmarkStart w:id="504" w:name="_Toc417648927"/>
      <w:bookmarkStart w:id="505" w:name="_Toc440355018"/>
      <w:bookmarkStart w:id="506" w:name="_Toc440375349"/>
      <w:bookmarkStart w:id="507" w:name="_Toc458432935"/>
    </w:p>
    <w:p w14:paraId="3F823E8C" w14:textId="77777777" w:rsidR="00F220F5" w:rsidRPr="0014645C" w:rsidRDefault="00953D2E" w:rsidP="00551D65">
      <w:pPr>
        <w:pStyle w:val="Nadpis2"/>
        <w:tabs>
          <w:tab w:val="num" w:pos="709"/>
        </w:tabs>
        <w:spacing w:after="180" w:line="480" w:lineRule="auto"/>
        <w:rPr>
          <w:b/>
        </w:rPr>
      </w:pPr>
      <w:bookmarkStart w:id="508" w:name="_Toc74742658"/>
      <w:r w:rsidRPr="0014645C">
        <w:rPr>
          <w:b/>
        </w:rPr>
        <w:t>4.1</w:t>
      </w:r>
      <w:r w:rsidR="00400B1E" w:rsidRPr="0014645C">
        <w:rPr>
          <w:b/>
        </w:rPr>
        <w:tab/>
      </w:r>
      <w:r w:rsidR="00F220F5" w:rsidRPr="0014645C">
        <w:rPr>
          <w:b/>
        </w:rPr>
        <w:t>Administratívne overenie ŽoNFP</w:t>
      </w:r>
      <w:bookmarkEnd w:id="502"/>
      <w:bookmarkEnd w:id="503"/>
      <w:bookmarkEnd w:id="504"/>
      <w:bookmarkEnd w:id="505"/>
      <w:bookmarkEnd w:id="506"/>
      <w:bookmarkEnd w:id="507"/>
      <w:bookmarkEnd w:id="508"/>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w:t>
      </w:r>
      <w:r w:rsidR="00C750A0">
        <w:rPr>
          <w:rStyle w:val="Odkaznapoznmkupodiarou"/>
          <w:rFonts w:cs="Arial"/>
          <w:szCs w:val="19"/>
        </w:rPr>
        <w:footnoteReference w:id="106"/>
      </w:r>
      <w:r w:rsidRPr="0014645C">
        <w:rPr>
          <w:rFonts w:ascii="Arial" w:hAnsi="Arial" w:cs="Arial"/>
          <w:sz w:val="19"/>
          <w:szCs w:val="19"/>
        </w:rPr>
        <w:t>,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61146690" w14:textId="050FF5C6" w:rsidR="00D1377F" w:rsidRDefault="00D1377F" w:rsidP="00DF02BA">
      <w:pPr>
        <w:pStyle w:val="Odsekzoznamu"/>
        <w:spacing w:after="120"/>
        <w:ind w:left="0" w:firstLine="11"/>
        <w:jc w:val="both"/>
        <w:rPr>
          <w:sz w:val="23"/>
          <w:szCs w:val="23"/>
        </w:rPr>
      </w:pPr>
    </w:p>
    <w:p w14:paraId="66AF9FD1" w14:textId="77777777" w:rsidR="00E2703C" w:rsidRPr="00E2703C" w:rsidRDefault="00E2703C" w:rsidP="00DF02BA">
      <w:pPr>
        <w:pStyle w:val="Odsekzoznamu"/>
        <w:spacing w:after="120"/>
        <w:ind w:left="0" w:firstLine="11"/>
        <w:jc w:val="both"/>
        <w:rPr>
          <w:szCs w:val="22"/>
        </w:rPr>
      </w:pP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509" w:name="_Toc413832249"/>
      <w:bookmarkStart w:id="510" w:name="_Toc417132515"/>
      <w:bookmarkStart w:id="511" w:name="_Toc417648928"/>
      <w:bookmarkStart w:id="512" w:name="_Toc440355019"/>
      <w:bookmarkStart w:id="513" w:name="_Toc440375350"/>
      <w:bookmarkStart w:id="514" w:name="_Toc458432936"/>
      <w:bookmarkStart w:id="515" w:name="_Toc74742659"/>
      <w:r w:rsidRPr="0014645C">
        <w:rPr>
          <w:b/>
        </w:rPr>
        <w:t>4.2</w:t>
      </w:r>
      <w:r w:rsidR="00400B1E" w:rsidRPr="0014645C">
        <w:rPr>
          <w:b/>
        </w:rPr>
        <w:tab/>
      </w:r>
      <w:r w:rsidR="00F220F5" w:rsidRPr="0014645C">
        <w:rPr>
          <w:b/>
        </w:rPr>
        <w:t>Odborné hodnotenie ŽoNFP</w:t>
      </w:r>
      <w:bookmarkEnd w:id="509"/>
      <w:bookmarkEnd w:id="510"/>
      <w:bookmarkEnd w:id="511"/>
      <w:bookmarkEnd w:id="512"/>
      <w:bookmarkEnd w:id="513"/>
      <w:bookmarkEnd w:id="514"/>
      <w:bookmarkEnd w:id="515"/>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77777777" w:rsidR="00AC1F93" w:rsidRPr="0014645C" w:rsidRDefault="00AC1F93" w:rsidP="00AC1F93">
      <w:pPr>
        <w:pStyle w:val="Nadpis2"/>
        <w:tabs>
          <w:tab w:val="num" w:pos="709"/>
        </w:tabs>
        <w:spacing w:after="180"/>
        <w:rPr>
          <w:b/>
        </w:rPr>
      </w:pPr>
      <w:bookmarkStart w:id="516" w:name="_Toc413832250"/>
      <w:bookmarkStart w:id="517" w:name="_Toc417132516"/>
      <w:bookmarkStart w:id="518" w:name="_Toc417648929"/>
      <w:bookmarkStart w:id="519" w:name="_Toc440355020"/>
      <w:bookmarkStart w:id="520" w:name="_Toc440375351"/>
      <w:bookmarkStart w:id="521" w:name="_Toc458432937"/>
    </w:p>
    <w:p w14:paraId="50F22036" w14:textId="77777777" w:rsidR="00F220F5" w:rsidRPr="0014645C" w:rsidRDefault="00953D2E" w:rsidP="00551D65">
      <w:pPr>
        <w:pStyle w:val="Nadpis2"/>
        <w:tabs>
          <w:tab w:val="num" w:pos="709"/>
        </w:tabs>
        <w:spacing w:after="180" w:line="480" w:lineRule="auto"/>
        <w:rPr>
          <w:b/>
        </w:rPr>
      </w:pPr>
      <w:bookmarkStart w:id="522" w:name="_Toc74742660"/>
      <w:r w:rsidRPr="0014645C">
        <w:rPr>
          <w:b/>
        </w:rPr>
        <w:t>4.3</w:t>
      </w:r>
      <w:r w:rsidR="00400B1E" w:rsidRPr="0014645C">
        <w:rPr>
          <w:b/>
        </w:rPr>
        <w:tab/>
      </w:r>
      <w:r w:rsidR="00F220F5" w:rsidRPr="0014645C">
        <w:rPr>
          <w:b/>
        </w:rPr>
        <w:t>Vydávanie rozhodnutia</w:t>
      </w:r>
      <w:bookmarkEnd w:id="516"/>
      <w:r w:rsidR="00D86ED1" w:rsidRPr="0014645C">
        <w:rPr>
          <w:b/>
        </w:rPr>
        <w:t xml:space="preserve"> a zverejňovanie</w:t>
      </w:r>
      <w:bookmarkEnd w:id="517"/>
      <w:bookmarkEnd w:id="518"/>
      <w:bookmarkEnd w:id="519"/>
      <w:bookmarkEnd w:id="520"/>
      <w:bookmarkEnd w:id="521"/>
      <w:bookmarkEnd w:id="522"/>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RO pre OP EVS konanie o ŽoNFP rozhodnutím zastaví ku dňu doručenia späťvzatia.</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w:t>
      </w:r>
      <w:r w:rsidR="00BA4B9F">
        <w:rPr>
          <w:rFonts w:ascii="Arial" w:hAnsi="Arial" w:cs="Arial"/>
          <w:sz w:val="19"/>
          <w:szCs w:val="19"/>
        </w:rPr>
        <w:t xml:space="preserve">je </w:t>
      </w:r>
      <w:r w:rsidRPr="0014645C">
        <w:rPr>
          <w:rFonts w:ascii="Arial" w:hAnsi="Arial" w:cs="Arial"/>
          <w:sz w:val="19"/>
          <w:szCs w:val="19"/>
        </w:rPr>
        <w:t>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6"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523" w:name="_Toc413832252"/>
      <w:bookmarkStart w:id="524" w:name="_Toc417132517"/>
      <w:bookmarkStart w:id="525" w:name="_Toc417648930"/>
      <w:bookmarkStart w:id="526" w:name="_Toc440355021"/>
      <w:bookmarkStart w:id="527" w:name="_Toc440375352"/>
      <w:bookmarkStart w:id="528" w:name="_Toc458432938"/>
      <w:bookmarkStart w:id="529" w:name="_Toc74742661"/>
      <w:r w:rsidRPr="0014645C">
        <w:rPr>
          <w:b/>
        </w:rPr>
        <w:t>4.4</w:t>
      </w:r>
      <w:r w:rsidR="00400B1E" w:rsidRPr="0014645C">
        <w:rPr>
          <w:b/>
        </w:rPr>
        <w:tab/>
      </w:r>
      <w:r w:rsidR="00F220F5" w:rsidRPr="0014645C">
        <w:rPr>
          <w:b/>
        </w:rPr>
        <w:t>Opravné prostriedky</w:t>
      </w:r>
      <w:bookmarkEnd w:id="523"/>
      <w:bookmarkEnd w:id="524"/>
      <w:bookmarkEnd w:id="525"/>
      <w:bookmarkEnd w:id="526"/>
      <w:bookmarkEnd w:id="527"/>
      <w:bookmarkEnd w:id="528"/>
      <w:bookmarkEnd w:id="529"/>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530" w:name="_Toc413832253"/>
      <w:bookmarkStart w:id="531" w:name="_Toc417132518"/>
      <w:bookmarkStart w:id="532" w:name="_Toc417648931"/>
      <w:bookmarkStart w:id="533" w:name="_Toc440355022"/>
      <w:bookmarkStart w:id="534" w:name="_Toc440375353"/>
      <w:bookmarkStart w:id="535"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536"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530"/>
      <w:bookmarkEnd w:id="531"/>
      <w:bookmarkEnd w:id="532"/>
      <w:bookmarkEnd w:id="533"/>
      <w:bookmarkEnd w:id="534"/>
      <w:bookmarkEnd w:id="535"/>
      <w:bookmarkEnd w:id="536"/>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537" w:name="_Toc413832254"/>
      <w:bookmarkStart w:id="538" w:name="_Toc417132519"/>
      <w:bookmarkStart w:id="539" w:name="_Toc417648932"/>
      <w:bookmarkStart w:id="540" w:name="_Toc440355023"/>
      <w:bookmarkStart w:id="541" w:name="_Toc440375354"/>
      <w:bookmarkStart w:id="542" w:name="_Toc458432940"/>
      <w:bookmarkStart w:id="543"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537"/>
      <w:bookmarkEnd w:id="538"/>
      <w:bookmarkEnd w:id="539"/>
      <w:bookmarkEnd w:id="540"/>
      <w:bookmarkEnd w:id="541"/>
      <w:bookmarkEnd w:id="542"/>
      <w:bookmarkEnd w:id="543"/>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544" w:name="_Toc413832255"/>
      <w:bookmarkStart w:id="545" w:name="_Toc417132520"/>
      <w:bookmarkStart w:id="546" w:name="_Toc417648933"/>
      <w:bookmarkStart w:id="547" w:name="_Toc440355024"/>
      <w:bookmarkStart w:id="548" w:name="_Toc440375355"/>
      <w:bookmarkStart w:id="549" w:name="_Toc458432941"/>
      <w:bookmarkStart w:id="550"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544"/>
      <w:bookmarkEnd w:id="545"/>
      <w:bookmarkEnd w:id="546"/>
      <w:bookmarkEnd w:id="547"/>
      <w:bookmarkEnd w:id="548"/>
      <w:bookmarkEnd w:id="549"/>
      <w:bookmarkEnd w:id="550"/>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551" w:name="_Toc417132521"/>
      <w:bookmarkStart w:id="552" w:name="_Toc417648934"/>
      <w:bookmarkStart w:id="553" w:name="_Toc440355025"/>
      <w:bookmarkStart w:id="554" w:name="_Toc440375356"/>
      <w:bookmarkStart w:id="555" w:name="_Toc458432942"/>
      <w:bookmarkStart w:id="556" w:name="_Toc74742665"/>
      <w:r w:rsidRPr="0014645C">
        <w:rPr>
          <w:i w:val="0"/>
          <w:lang w:val="sk-SK"/>
        </w:rPr>
        <w:lastRenderedPageBreak/>
        <w:t>Informácia o horizontálnych princípoch</w:t>
      </w:r>
      <w:bookmarkEnd w:id="551"/>
      <w:bookmarkEnd w:id="552"/>
      <w:bookmarkEnd w:id="553"/>
      <w:bookmarkEnd w:id="554"/>
      <w:bookmarkEnd w:id="555"/>
      <w:bookmarkEnd w:id="556"/>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lastRenderedPageBreak/>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57" w:name="_Toc417648936"/>
      <w:bookmarkStart w:id="558" w:name="_Toc417132522"/>
      <w:bookmarkStart w:id="559" w:name="_Toc417648937"/>
      <w:bookmarkStart w:id="560" w:name="_Toc440355026"/>
      <w:bookmarkStart w:id="561" w:name="_Toc440375357"/>
      <w:bookmarkStart w:id="562" w:name="_Toc458432943"/>
      <w:bookmarkStart w:id="563" w:name="_Toc74742666"/>
      <w:bookmarkEnd w:id="557"/>
      <w:r w:rsidRPr="0014645C">
        <w:rPr>
          <w:i w:val="0"/>
          <w:lang w:val="sk-SK"/>
        </w:rPr>
        <w:lastRenderedPageBreak/>
        <w:t>Uzavretie zmluvy o </w:t>
      </w:r>
      <w:r w:rsidR="003C3D5D" w:rsidRPr="0014645C">
        <w:rPr>
          <w:i w:val="0"/>
          <w:lang w:val="sk-SK"/>
        </w:rPr>
        <w:t>NFP</w:t>
      </w:r>
      <w:bookmarkEnd w:id="558"/>
      <w:bookmarkEnd w:id="559"/>
      <w:bookmarkEnd w:id="560"/>
      <w:bookmarkEnd w:id="561"/>
      <w:bookmarkEnd w:id="562"/>
      <w:bookmarkEnd w:id="563"/>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8"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e-Governmente.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29"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64" w:name="_Toc440355027"/>
      <w:bookmarkStart w:id="565" w:name="_Toc440374966"/>
      <w:bookmarkStart w:id="566" w:name="_Toc440634450"/>
      <w:bookmarkStart w:id="567" w:name="_Toc440355028"/>
      <w:bookmarkStart w:id="568" w:name="_Toc440374967"/>
      <w:bookmarkStart w:id="569" w:name="_Toc440634451"/>
      <w:bookmarkStart w:id="570" w:name="_Toc440355029"/>
      <w:bookmarkStart w:id="571" w:name="_Toc440374968"/>
      <w:bookmarkStart w:id="572" w:name="_Toc440634452"/>
      <w:bookmarkStart w:id="573" w:name="_Toc440355030"/>
      <w:bookmarkStart w:id="574" w:name="_Toc440374969"/>
      <w:bookmarkStart w:id="575" w:name="_Toc440634453"/>
      <w:bookmarkStart w:id="576" w:name="_Toc440355031"/>
      <w:bookmarkStart w:id="577" w:name="_Toc440374970"/>
      <w:bookmarkStart w:id="578" w:name="_Toc440634454"/>
      <w:bookmarkStart w:id="579" w:name="_Toc440355032"/>
      <w:bookmarkStart w:id="580" w:name="_Toc440374971"/>
      <w:bookmarkStart w:id="581" w:name="_Toc440634455"/>
      <w:bookmarkStart w:id="582" w:name="_Toc440355033"/>
      <w:bookmarkStart w:id="583" w:name="_Toc440374972"/>
      <w:bookmarkStart w:id="584" w:name="_Toc440634456"/>
      <w:bookmarkStart w:id="585" w:name="_Toc440355034"/>
      <w:bookmarkStart w:id="586" w:name="_Toc440374973"/>
      <w:bookmarkStart w:id="587" w:name="_Toc440634457"/>
      <w:bookmarkStart w:id="588" w:name="_Toc417132523"/>
      <w:bookmarkStart w:id="589" w:name="_Toc417648938"/>
      <w:bookmarkStart w:id="590" w:name="_Toc440355035"/>
      <w:bookmarkStart w:id="591" w:name="_Toc440375358"/>
      <w:bookmarkStart w:id="592" w:name="_Toc458432944"/>
      <w:bookmarkStart w:id="593" w:name="_Toc74742667"/>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88"/>
      <w:bookmarkEnd w:id="589"/>
      <w:bookmarkEnd w:id="590"/>
      <w:bookmarkEnd w:id="591"/>
      <w:bookmarkEnd w:id="592"/>
      <w:bookmarkEnd w:id="593"/>
    </w:p>
    <w:p w14:paraId="48A99247" w14:textId="77777777" w:rsidR="00FA7A4F" w:rsidRPr="0014645C" w:rsidRDefault="00FA7A4F" w:rsidP="00FA7A4F">
      <w:pPr>
        <w:pStyle w:val="Nadpis2"/>
        <w:spacing w:line="480" w:lineRule="auto"/>
        <w:rPr>
          <w:rFonts w:ascii="Arial" w:hAnsi="Arial" w:cs="Arial"/>
          <w:b/>
          <w:szCs w:val="24"/>
        </w:rPr>
      </w:pPr>
      <w:bookmarkStart w:id="594" w:name="_Toc74742668"/>
      <w:r w:rsidRPr="0014645C">
        <w:rPr>
          <w:rFonts w:ascii="Arial" w:hAnsi="Arial" w:cs="Arial"/>
          <w:b/>
          <w:szCs w:val="24"/>
        </w:rPr>
        <w:t>7.1 Žiadateľ (potenciálny prijímateľ)</w:t>
      </w:r>
      <w:bookmarkEnd w:id="594"/>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95" w:name="_Toc74742669"/>
      <w:r w:rsidRPr="0014645C">
        <w:rPr>
          <w:b/>
        </w:rPr>
        <w:t>7.2 Na úrovni CKO</w:t>
      </w:r>
      <w:bookmarkEnd w:id="595"/>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0"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96" w:name="_Toc440355038"/>
      <w:bookmarkStart w:id="597" w:name="_Toc440375361"/>
      <w:bookmarkStart w:id="598" w:name="_Toc458432947"/>
      <w:bookmarkStart w:id="599" w:name="_Toc74742670"/>
      <w:r w:rsidRPr="0014645C">
        <w:rPr>
          <w:b/>
        </w:rPr>
        <w:t>7.3</w:t>
      </w:r>
      <w:r w:rsidRPr="0014645C">
        <w:rPr>
          <w:b/>
        </w:rPr>
        <w:tab/>
      </w:r>
      <w:r w:rsidR="009408CE" w:rsidRPr="0014645C">
        <w:rPr>
          <w:b/>
        </w:rPr>
        <w:t>Na úrovni RO</w:t>
      </w:r>
      <w:bookmarkEnd w:id="596"/>
      <w:bookmarkEnd w:id="597"/>
      <w:bookmarkEnd w:id="598"/>
      <w:bookmarkEnd w:id="599"/>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31"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00" w:name="_Toc440372893"/>
      <w:bookmarkStart w:id="601" w:name="_Toc440375362"/>
      <w:bookmarkStart w:id="602" w:name="_Toc458432948"/>
      <w:bookmarkStart w:id="603" w:name="_Toc74742671"/>
      <w:bookmarkStart w:id="604" w:name="_Toc440355039"/>
      <w:r w:rsidRPr="0014645C">
        <w:rPr>
          <w:rFonts w:ascii="Arial" w:hAnsi="Arial" w:cs="Arial"/>
          <w:i w:val="0"/>
          <w:lang w:val="sk-SK"/>
        </w:rPr>
        <w:lastRenderedPageBreak/>
        <w:t>Prechodné a záverečné ustanovenia</w:t>
      </w:r>
      <w:bookmarkEnd w:id="600"/>
      <w:bookmarkEnd w:id="601"/>
      <w:bookmarkEnd w:id="602"/>
      <w:bookmarkEnd w:id="603"/>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605" w:name="_Toc440375363"/>
      <w:bookmarkStart w:id="606" w:name="_Toc458432949"/>
      <w:bookmarkStart w:id="607" w:name="_Toc74742672"/>
      <w:r w:rsidRPr="0014645C">
        <w:rPr>
          <w:i w:val="0"/>
          <w:lang w:val="sk-SK"/>
        </w:rPr>
        <w:lastRenderedPageBreak/>
        <w:t>Prílohy</w:t>
      </w:r>
      <w:bookmarkEnd w:id="604"/>
      <w:bookmarkEnd w:id="605"/>
      <w:bookmarkEnd w:id="606"/>
      <w:bookmarkEnd w:id="607"/>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32"/>
      <w:footerReference w:type="default" r:id="rId33"/>
      <w:headerReference w:type="first" r:id="rId34"/>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2E331" w14:textId="77777777" w:rsidR="00FD5FDA" w:rsidRDefault="00FD5FDA">
      <w:r>
        <w:separator/>
      </w:r>
    </w:p>
    <w:p w14:paraId="0832AA38" w14:textId="77777777" w:rsidR="00FD5FDA" w:rsidRDefault="00FD5FDA"/>
  </w:endnote>
  <w:endnote w:type="continuationSeparator" w:id="0">
    <w:p w14:paraId="41B131A4" w14:textId="77777777" w:rsidR="00FD5FDA" w:rsidRDefault="00FD5FDA">
      <w:r>
        <w:continuationSeparator/>
      </w:r>
    </w:p>
    <w:p w14:paraId="45CA377F" w14:textId="77777777" w:rsidR="00FD5FDA" w:rsidRDefault="00FD5FDA"/>
  </w:endnote>
  <w:endnote w:type="continuationNotice" w:id="1">
    <w:p w14:paraId="4ED84826" w14:textId="77777777" w:rsidR="00FD5FDA" w:rsidRDefault="00FD5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FD5FDA" w:rsidRPr="004B1810" w:rsidRDefault="00FD5FDA" w:rsidP="00646F25">
        <w:pPr>
          <w:tabs>
            <w:tab w:val="left" w:pos="709"/>
            <w:tab w:val="center" w:pos="4703"/>
            <w:tab w:val="right" w:pos="9406"/>
          </w:tabs>
          <w:jc w:val="center"/>
          <w:rPr>
            <w:b/>
            <w:sz w:val="16"/>
          </w:rPr>
        </w:pPr>
      </w:p>
      <w:p w14:paraId="06E08E9A" w14:textId="14A98744" w:rsidR="00FD5FDA" w:rsidRDefault="00FD5FDA">
        <w:pPr>
          <w:pStyle w:val="Pta"/>
          <w:jc w:val="right"/>
        </w:pPr>
        <w:r>
          <w:fldChar w:fldCharType="begin"/>
        </w:r>
        <w:r>
          <w:instrText xml:space="preserve"> PAGE   \* MERGEFORMAT </w:instrText>
        </w:r>
        <w:r>
          <w:fldChar w:fldCharType="separate"/>
        </w:r>
        <w:r w:rsidR="00300994">
          <w:rPr>
            <w:noProof/>
          </w:rPr>
          <w:t>35</w:t>
        </w:r>
        <w:r>
          <w:rPr>
            <w:noProof/>
          </w:rPr>
          <w:fldChar w:fldCharType="end"/>
        </w:r>
      </w:p>
    </w:sdtContent>
  </w:sdt>
  <w:p w14:paraId="6FCB52A1" w14:textId="77777777" w:rsidR="00FD5FDA" w:rsidRPr="003530AF" w:rsidRDefault="00FD5FDA"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A071C" w14:textId="77777777" w:rsidR="00FD5FDA" w:rsidRDefault="00FD5FDA">
      <w:r>
        <w:separator/>
      </w:r>
    </w:p>
    <w:p w14:paraId="499F9A62" w14:textId="77777777" w:rsidR="00FD5FDA" w:rsidRDefault="00FD5FDA"/>
  </w:footnote>
  <w:footnote w:type="continuationSeparator" w:id="0">
    <w:p w14:paraId="133CF250" w14:textId="77777777" w:rsidR="00FD5FDA" w:rsidRDefault="00FD5FDA">
      <w:r>
        <w:continuationSeparator/>
      </w:r>
    </w:p>
    <w:p w14:paraId="24289FC9" w14:textId="77777777" w:rsidR="00FD5FDA" w:rsidRDefault="00FD5FDA"/>
  </w:footnote>
  <w:footnote w:type="continuationNotice" w:id="1">
    <w:p w14:paraId="5A04B992" w14:textId="77777777" w:rsidR="00FD5FDA" w:rsidRDefault="00FD5FDA"/>
  </w:footnote>
  <w:footnote w:id="2">
    <w:p w14:paraId="3D48804A" w14:textId="77777777" w:rsidR="00FD5FDA" w:rsidRPr="007F7349" w:rsidRDefault="00FD5FDA"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FD5FDA" w:rsidRPr="007F7349" w:rsidRDefault="00FD5FDA"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FD5FDA" w:rsidRPr="007708E2" w:rsidRDefault="00FD5FDA"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FD5FDA" w:rsidRPr="00FC5FD7" w:rsidRDefault="00FD5FDA"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FD5FDA" w:rsidRPr="006E4CC8" w:rsidRDefault="00FD5FDA"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FD5FDA" w:rsidRDefault="00FD5FDA"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FD5FDA" w:rsidRPr="00A37BAC" w:rsidRDefault="00FD5FDA" w:rsidP="00C22E41">
      <w:pPr>
        <w:pStyle w:val="Textpoznmkypodiarou"/>
        <w:tabs>
          <w:tab w:val="left" w:pos="284"/>
        </w:tabs>
        <w:spacing w:after="0" w:line="240" w:lineRule="auto"/>
        <w:ind w:left="284" w:hanging="284"/>
        <w:jc w:val="both"/>
      </w:pPr>
    </w:p>
  </w:footnote>
  <w:footnote w:id="7">
    <w:p w14:paraId="40284A7C" w14:textId="77777777" w:rsidR="00FD5FDA" w:rsidRPr="007F7349" w:rsidRDefault="00FD5FDA"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FD5FDA" w:rsidRPr="00CB17BC" w:rsidRDefault="00FD5FDA"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FD5FDA" w:rsidRPr="00FC5FD7" w:rsidRDefault="00FD5FDA"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FD5FDA" w:rsidRPr="00A01473" w:rsidRDefault="00FD5FDA"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0146C7AE" w:rsidR="00FD5FDA" w:rsidRPr="0000364A" w:rsidRDefault="00FD5FDA" w:rsidP="009B33D9">
      <w:pPr>
        <w:pStyle w:val="Textpoznmkypodiarou"/>
        <w:spacing w:after="0"/>
        <w:jc w:val="both"/>
      </w:pPr>
      <w:r>
        <w:rPr>
          <w:rStyle w:val="Odkaznapoznmkupodiarou"/>
        </w:rPr>
        <w:footnoteRef/>
      </w:r>
      <w:r w:rsidRPr="00AC1573">
        <w:t xml:space="preserve"> </w:t>
      </w:r>
      <w:del w:id="118" w:author="Rudolf Hrudkay" w:date="2021-08-24T12:40:00Z">
        <w:r w:rsidDel="00300994">
          <w:delTex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w:delText>
        </w:r>
      </w:del>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1234573B" w:rsidR="00FD5FDA" w:rsidRPr="00A01473" w:rsidRDefault="00FD5FDA"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del w:id="119" w:author="Rudolf Hrudkay" w:date="2021-08-24T12:40:00Z">
        <w:r w:rsidDel="00300994">
          <w:rPr>
            <w:rFonts w:cs="Arial"/>
            <w:color w:val="000000"/>
            <w:szCs w:val="16"/>
          </w:rPr>
          <w:delTex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delText>
        </w:r>
        <w:r w:rsidDel="00300994">
          <w:delText>V prípade uplatňovania zjednodušeného vykazovania výdavkov pri dopytovo-orientovaných projektoch žiadateľ prílohu č. 4 s uzavretou zmluvou s úspešným uchádzačom nepredkladá.</w:delText>
        </w:r>
      </w:del>
      <w:bookmarkStart w:id="120" w:name="_GoBack"/>
      <w:bookmarkEnd w:id="120"/>
    </w:p>
    <w:p w14:paraId="62FFB574" w14:textId="77777777" w:rsidR="00FD5FDA" w:rsidRPr="00095609" w:rsidRDefault="00FD5FDA" w:rsidP="007F7B94">
      <w:pPr>
        <w:pStyle w:val="Textpoznmkypodiarou"/>
        <w:spacing w:after="0"/>
        <w:jc w:val="both"/>
        <w:rPr>
          <w:color w:val="000000"/>
        </w:rPr>
      </w:pPr>
    </w:p>
  </w:footnote>
  <w:footnote w:id="13">
    <w:p w14:paraId="06E116D5" w14:textId="77777777" w:rsidR="00FD5FDA" w:rsidRPr="002B3DE0" w:rsidRDefault="00FD5FDA"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FD5FDA" w:rsidRPr="0050335B" w:rsidRDefault="00FD5FDA" w:rsidP="002B3DE0">
      <w:pPr>
        <w:pStyle w:val="Textpoznmkypodiarou"/>
        <w:rPr>
          <w:sz w:val="20"/>
          <w:lang w:eastAsia="cs-CZ"/>
        </w:rPr>
      </w:pPr>
    </w:p>
  </w:footnote>
  <w:footnote w:id="14">
    <w:p w14:paraId="1A6A313B" w14:textId="77777777" w:rsidR="00FD5FDA" w:rsidRPr="005E07D4" w:rsidRDefault="00FD5FDA"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05503DD9" w14:textId="77777777" w:rsidR="00FD5FDA" w:rsidRPr="005D1923" w:rsidRDefault="00FD5FDA" w:rsidP="005D1923">
      <w:pPr>
        <w:spacing w:after="0"/>
        <w:jc w:val="both"/>
        <w:rPr>
          <w:ins w:id="163" w:author="Rudolf Hrudkay" w:date="2021-08-24T12:31:00Z"/>
          <w:sz w:val="16"/>
          <w:szCs w:val="16"/>
        </w:rPr>
      </w:pPr>
      <w:r w:rsidRPr="005E07D4">
        <w:rPr>
          <w:rStyle w:val="Odkaznapoznmkupodiarou"/>
        </w:rPr>
        <w:footnoteRef/>
      </w:r>
      <w:r w:rsidRPr="005E07D4">
        <w:t xml:space="preserve"> </w:t>
      </w:r>
      <w:r w:rsidRPr="005D1923">
        <w:rPr>
          <w:sz w:val="16"/>
          <w:szCs w:val="16"/>
        </w:rPr>
        <w:t xml:space="preserve">Príklady oprávnených a neoprávnených ostatných nákladov pre účely dopytovo-orientovaných projektov sú uvedené v prílohe č. 7.  </w:t>
      </w:r>
      <w:ins w:id="164" w:author="Rudolf Hrudkay" w:date="2021-08-24T12:31:00Z">
        <w:r w:rsidRPr="005D1923">
          <w:rPr>
            <w:sz w:val="16"/>
            <w:szCs w:val="16"/>
          </w:rPr>
          <w:t>Pre národné projekty OP EVS platí, že „Zoznam ostatných nákladov pre uplatnenie v paušálnej sadzbe“ (ako 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ins>
    </w:p>
    <w:p w14:paraId="72615B50" w14:textId="77777777" w:rsidR="00FD5FDA" w:rsidRPr="005D1923" w:rsidRDefault="00FD5FDA" w:rsidP="005D1923">
      <w:pPr>
        <w:pStyle w:val="Odsekzoznamu"/>
        <w:numPr>
          <w:ilvl w:val="0"/>
          <w:numId w:val="58"/>
        </w:numPr>
        <w:spacing w:after="0"/>
        <w:jc w:val="both"/>
        <w:rPr>
          <w:ins w:id="165" w:author="Rudolf Hrudkay" w:date="2021-08-24T12:31:00Z"/>
          <w:sz w:val="16"/>
          <w:szCs w:val="16"/>
        </w:rPr>
      </w:pPr>
      <w:ins w:id="166" w:author="Rudolf Hrudkay" w:date="2021-08-24T12:31:00Z">
        <w:r w:rsidRPr="005D1923">
          <w:rPr>
            <w:sz w:val="16"/>
            <w:szCs w:val="16"/>
          </w:rPr>
          <w:t>určenie predpokladaného nákladu na základe vykonaného prieskumu trhu;</w:t>
        </w:r>
      </w:ins>
    </w:p>
    <w:p w14:paraId="1BF8EFB8" w14:textId="77777777" w:rsidR="00FD5FDA" w:rsidRPr="005D1923" w:rsidRDefault="00FD5FDA" w:rsidP="005D1923">
      <w:pPr>
        <w:pStyle w:val="Odsekzoznamu"/>
        <w:numPr>
          <w:ilvl w:val="0"/>
          <w:numId w:val="58"/>
        </w:numPr>
        <w:spacing w:after="0"/>
        <w:jc w:val="both"/>
        <w:rPr>
          <w:ins w:id="167" w:author="Rudolf Hrudkay" w:date="2021-08-24T12:31:00Z"/>
          <w:sz w:val="16"/>
          <w:szCs w:val="16"/>
        </w:rPr>
      </w:pPr>
      <w:ins w:id="168" w:author="Rudolf Hrudkay" w:date="2021-08-24T12:31:00Z">
        <w:r w:rsidRPr="005D1923">
          <w:rPr>
            <w:sz w:val="16"/>
            <w:szCs w:val="16"/>
          </w:rPr>
          <w:t>identifikáciu realizovaných, resp. zrealizovaných dodaní tovarov, služieb a stavebných prác (na základe zmlúv alebo rámcových dohôd);</w:t>
        </w:r>
      </w:ins>
    </w:p>
    <w:p w14:paraId="38112FCC" w14:textId="77777777" w:rsidR="00FD5FDA" w:rsidRPr="005D1923" w:rsidRDefault="00FD5FDA" w:rsidP="005D1923">
      <w:pPr>
        <w:pStyle w:val="Odsekzoznamu"/>
        <w:numPr>
          <w:ilvl w:val="0"/>
          <w:numId w:val="58"/>
        </w:numPr>
        <w:spacing w:after="0"/>
        <w:jc w:val="both"/>
        <w:rPr>
          <w:ins w:id="169" w:author="Rudolf Hrudkay" w:date="2021-08-24T12:31:00Z"/>
          <w:sz w:val="16"/>
          <w:szCs w:val="16"/>
        </w:rPr>
      </w:pPr>
      <w:ins w:id="170" w:author="Rudolf Hrudkay" w:date="2021-08-24T12:31:00Z">
        <w:r w:rsidRPr="005D1923">
          <w:rPr>
            <w:sz w:val="16"/>
            <w:szCs w:val="16"/>
          </w:rPr>
          <w:t>určenie nákladu vychádzajúceho z „priemerných“ referenčných nákladov získaných z účtovných, resp. rozpočtových údajov (pri organizáciách VS); </w:t>
        </w:r>
      </w:ins>
    </w:p>
    <w:p w14:paraId="066389AB" w14:textId="77777777" w:rsidR="00FD5FDA" w:rsidRPr="005D1923" w:rsidRDefault="00FD5FDA" w:rsidP="005D1923">
      <w:pPr>
        <w:pStyle w:val="Odsekzoznamu"/>
        <w:numPr>
          <w:ilvl w:val="0"/>
          <w:numId w:val="58"/>
        </w:numPr>
        <w:spacing w:after="0"/>
        <w:jc w:val="both"/>
        <w:rPr>
          <w:ins w:id="171" w:author="Rudolf Hrudkay" w:date="2021-08-24T12:31:00Z"/>
          <w:sz w:val="16"/>
          <w:szCs w:val="16"/>
        </w:rPr>
      </w:pPr>
      <w:ins w:id="172" w:author="Rudolf Hrudkay" w:date="2021-08-24T12:31:00Z">
        <w:r w:rsidRPr="005D1923">
          <w:rPr>
            <w:sz w:val="16"/>
            <w:szCs w:val="16"/>
          </w:rPr>
          <w:t>odborným ocenením alebo odborným určením ceny na základe zrealizovaných obdobných zmluvných vzťahov, resp. s využitím referenčných cenníkov a pod;</w:t>
        </w:r>
      </w:ins>
    </w:p>
    <w:p w14:paraId="33A50F75" w14:textId="77777777" w:rsidR="00FD5FDA" w:rsidRPr="005D1923" w:rsidRDefault="00FD5FDA" w:rsidP="005D1923">
      <w:pPr>
        <w:spacing w:after="0"/>
        <w:ind w:left="360"/>
        <w:jc w:val="both"/>
        <w:rPr>
          <w:ins w:id="173" w:author="Rudolf Hrudkay" w:date="2021-08-24T12:31:00Z"/>
          <w:sz w:val="16"/>
          <w:szCs w:val="16"/>
        </w:rPr>
      </w:pPr>
      <w:ins w:id="174" w:author="Rudolf Hrudkay" w:date="2021-08-24T12:31:00Z">
        <w:r w:rsidRPr="005D1923">
          <w:rPr>
            <w:sz w:val="16"/>
            <w:szCs w:val="16"/>
          </w:rPr>
          <w:t>Pri realizácii vyššie uvedených postupov alebo ich kombinácie vedúcej k určeniu referenčnej ceny (nákladu) je potrebné dodržať nasledovné aspekty:</w:t>
        </w:r>
      </w:ins>
    </w:p>
    <w:p w14:paraId="5E4EC708" w14:textId="77777777" w:rsidR="00FD5FDA" w:rsidRPr="005D1923" w:rsidRDefault="00FD5FDA" w:rsidP="005D1923">
      <w:pPr>
        <w:pStyle w:val="Odsekzoznamu"/>
        <w:numPr>
          <w:ilvl w:val="0"/>
          <w:numId w:val="59"/>
        </w:numPr>
        <w:spacing w:after="0"/>
        <w:jc w:val="both"/>
        <w:rPr>
          <w:ins w:id="175" w:author="Rudolf Hrudkay" w:date="2021-08-24T12:31:00Z"/>
          <w:sz w:val="16"/>
          <w:szCs w:val="16"/>
        </w:rPr>
      </w:pPr>
      <w:ins w:id="176" w:author="Rudolf Hrudkay" w:date="2021-08-24T12:31:00Z">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ins>
    </w:p>
    <w:p w14:paraId="0F365B58" w14:textId="77777777" w:rsidR="00FD5FDA" w:rsidRPr="005D1923" w:rsidRDefault="00FD5FDA" w:rsidP="005D1923">
      <w:pPr>
        <w:pStyle w:val="Odsekzoznamu"/>
        <w:numPr>
          <w:ilvl w:val="0"/>
          <w:numId w:val="59"/>
        </w:numPr>
        <w:spacing w:after="0"/>
        <w:jc w:val="both"/>
        <w:rPr>
          <w:ins w:id="177" w:author="Rudolf Hrudkay" w:date="2021-08-24T12:31:00Z"/>
          <w:sz w:val="16"/>
          <w:szCs w:val="16"/>
        </w:rPr>
      </w:pPr>
      <w:ins w:id="178" w:author="Rudolf Hrudkay" w:date="2021-08-24T12:31:00Z">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ins>
    </w:p>
    <w:p w14:paraId="335B05DA" w14:textId="77777777" w:rsidR="00FD5FDA" w:rsidRPr="005D1923" w:rsidRDefault="00FD5FDA" w:rsidP="005D1923">
      <w:pPr>
        <w:spacing w:after="0"/>
        <w:jc w:val="both"/>
        <w:rPr>
          <w:ins w:id="179" w:author="Rudolf Hrudkay" w:date="2021-08-24T12:31:00Z"/>
          <w:sz w:val="16"/>
          <w:szCs w:val="16"/>
        </w:rPr>
      </w:pPr>
      <w:ins w:id="180" w:author="Rudolf Hrudkay" w:date="2021-08-24T12:31:00Z">
        <w:r w:rsidRPr="005D1923">
          <w:rPr>
            <w:sz w:val="16"/>
            <w:szCs w:val="16"/>
          </w:rPr>
          <w:t>Z vecného hľadiska je potrebné zabezpečiť:</w:t>
        </w:r>
      </w:ins>
    </w:p>
    <w:p w14:paraId="45FC4F97" w14:textId="77777777" w:rsidR="00FD5FDA" w:rsidRPr="005D1923" w:rsidRDefault="00FD5FDA" w:rsidP="005D1923">
      <w:pPr>
        <w:pStyle w:val="Odsekzoznamu"/>
        <w:numPr>
          <w:ilvl w:val="0"/>
          <w:numId w:val="58"/>
        </w:numPr>
        <w:spacing w:after="0"/>
        <w:jc w:val="both"/>
        <w:rPr>
          <w:ins w:id="181" w:author="Rudolf Hrudkay" w:date="2021-08-24T12:31:00Z"/>
          <w:sz w:val="16"/>
          <w:szCs w:val="16"/>
        </w:rPr>
      </w:pPr>
      <w:ins w:id="182" w:author="Rudolf Hrudkay" w:date="2021-08-24T12:31:00Z">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ins>
    </w:p>
    <w:p w14:paraId="76EF5A74" w14:textId="7B86340F" w:rsidR="00FD5FDA" w:rsidRPr="005E07D4" w:rsidRDefault="00FD5FDA" w:rsidP="005D1923">
      <w:pPr>
        <w:pStyle w:val="Textpoznmkypodiarou"/>
      </w:pPr>
      <w:ins w:id="183" w:author="Rudolf Hrudkay" w:date="2021-08-24T12:31:00Z">
        <w:r w:rsidRPr="005D1923">
          <w:rPr>
            <w:szCs w:val="16"/>
          </w:rPr>
          <w:t>popísať prípadné úpravy, ktoré sú potrebné na aktualizáciu referenčnej sumy. Môže sa použiť úprava na aktualizovanie nákladov z predchádzajúcich rokov na súčasné ceny a podobne.</w:t>
        </w:r>
      </w:ins>
    </w:p>
  </w:footnote>
  <w:footnote w:id="16">
    <w:p w14:paraId="576E12EB" w14:textId="77777777" w:rsidR="00FD5FDA" w:rsidRPr="0048632E" w:rsidRDefault="00FD5FDA"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FD5FDA" w:rsidRPr="0048632E" w:rsidRDefault="00FD5FDA"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FD5FDA" w:rsidRPr="00F43C63" w:rsidRDefault="00FD5FDA">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FD5FDA" w:rsidRPr="00FF5CA0" w:rsidRDefault="00FD5FDA"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FD5FDA" w:rsidRPr="00FF5CA0" w:rsidRDefault="00FD5FDA"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FD5FDA" w:rsidRPr="00616190" w:rsidRDefault="00FD5FDA"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1">
    <w:p w14:paraId="002B7594" w14:textId="77777777" w:rsidR="00FD5FDA" w:rsidRPr="00712C42" w:rsidRDefault="00FD5FDA"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FD5FDA" w:rsidRPr="00FF5CA0" w:rsidRDefault="00FD5FDA"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FD5FDA" w:rsidRPr="00941FF6" w:rsidRDefault="00FD5FDA"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FD5FDA" w:rsidRPr="00F02256" w:rsidRDefault="00FD5FDA"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FD5FDA" w:rsidRPr="00FC5FD7" w:rsidRDefault="00FD5FDA"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FD5FDA" w:rsidRPr="00FC5FD7" w:rsidRDefault="00FD5FDA"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FD5FDA" w:rsidRPr="00FC5FD7" w:rsidRDefault="00FD5FDA"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FD5FDA" w:rsidRPr="005A22A5" w:rsidRDefault="00FD5FDA"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FD5FDA" w:rsidRPr="00FD5306" w:rsidRDefault="00FD5FDA"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FD5FDA" w:rsidRPr="0064130C" w:rsidRDefault="00FD5FDA"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FD5FDA" w:rsidRPr="00781464" w:rsidRDefault="00FD5FDA"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FD5FDA" w:rsidRPr="00217126" w:rsidRDefault="00FD5FDA"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77777777" w:rsidR="00FD5FDA" w:rsidRDefault="00FD5FDA"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FD5FDA" w:rsidRPr="00A11896" w:rsidRDefault="00FD5FDA"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FD5FDA" w:rsidRPr="00781464" w:rsidRDefault="00FD5FDA"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FD5FDA" w:rsidRPr="00781464" w:rsidRDefault="00FD5FDA"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B2DBC90" w14:textId="77777777" w:rsidR="00FD5FDA" w:rsidRPr="001833DF" w:rsidRDefault="00FD5FDA"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7">
    <w:p w14:paraId="19FEA02D" w14:textId="77777777" w:rsidR="00FD5FDA" w:rsidRPr="00965E93" w:rsidRDefault="00FD5FDA"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8">
    <w:p w14:paraId="58538EE6" w14:textId="77777777" w:rsidR="00FD5FDA" w:rsidRPr="00781464" w:rsidRDefault="00FD5FDA"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9">
    <w:p w14:paraId="189E025F" w14:textId="77777777" w:rsidR="00FD5FDA" w:rsidRPr="006B39C5" w:rsidRDefault="00FD5FDA"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0">
    <w:p w14:paraId="00CDB0CF" w14:textId="77777777" w:rsidR="00FD5FDA" w:rsidRPr="00F72B7B" w:rsidRDefault="00FD5FDA"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1">
    <w:p w14:paraId="6E04B4D0" w14:textId="77777777" w:rsidR="00FD5FDA" w:rsidRPr="006B39C5" w:rsidRDefault="00FD5FDA"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2">
    <w:p w14:paraId="45997192" w14:textId="77777777" w:rsidR="00FD5FDA" w:rsidRPr="00373D64" w:rsidRDefault="00FD5FDA"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3">
    <w:p w14:paraId="2AA6C389" w14:textId="77777777" w:rsidR="00FD5FDA" w:rsidRPr="003E064C" w:rsidRDefault="00FD5FDA"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FD5FDA" w:rsidRPr="00095609" w:rsidRDefault="00FD5FDA" w:rsidP="00095609">
      <w:pPr>
        <w:pStyle w:val="Textpoznmkypodiarou"/>
        <w:spacing w:after="0"/>
        <w:jc w:val="both"/>
      </w:pPr>
    </w:p>
  </w:footnote>
  <w:footnote w:id="44">
    <w:p w14:paraId="02BFBF3D" w14:textId="77777777" w:rsidR="00FD5FDA" w:rsidRPr="00FA4BEA" w:rsidRDefault="00FD5FDA"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FD5FDA" w:rsidRPr="00781464" w:rsidRDefault="00FD5FDA"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FD5FDA" w:rsidRPr="000906F9" w:rsidRDefault="00FD5FDA"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FD5FDA" w:rsidRPr="009E43CF" w:rsidRDefault="00FD5FDA"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diems“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1">
    <w:p w14:paraId="250DDF6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FD5FDA" w:rsidRPr="001277DD" w:rsidRDefault="00FD5FDA"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FD5FDA" w:rsidRPr="00B842F0" w:rsidRDefault="00FD5FDA"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FD5FDA" w:rsidRPr="00B842F0" w:rsidRDefault="00FD5FDA"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FD5FDA" w:rsidRPr="00781464" w:rsidRDefault="00FD5FDA"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FD5FDA" w:rsidRPr="00E313A0" w:rsidRDefault="00FD5FDA"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FD5FDA" w:rsidRPr="00E313A0" w:rsidRDefault="00FD5FDA"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FD5FDA" w:rsidRPr="000906F9" w:rsidRDefault="00FD5FDA"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FD5FDA" w:rsidRPr="000906F9" w:rsidRDefault="00FD5FDA"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FD5FDA" w:rsidRPr="00FC5FD7" w:rsidRDefault="00FD5FDA"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FD5FDA" w:rsidRPr="006A1470" w:rsidRDefault="00FD5FDA"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FD5FDA" w:rsidRPr="00B96CE4" w:rsidRDefault="00FD5FDA"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FD5FDA" w:rsidRPr="0029658C" w:rsidRDefault="00FD5FDA"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FD5FDA" w:rsidRPr="00B96CE4" w:rsidRDefault="00FD5FDA"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FD5FDA" w:rsidRPr="0029658C" w:rsidRDefault="00FD5FDA"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FD5FDA" w:rsidRPr="00765644" w:rsidRDefault="00FD5FDA"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FD5FDA" w:rsidRPr="00FC5FD7" w:rsidRDefault="00FD5FDA"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FD5FDA" w:rsidRPr="00B17F6F" w:rsidRDefault="00FD5FDA"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FD5FDA" w:rsidRPr="00B17F6F" w:rsidRDefault="00FD5FDA"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FD5FDA" w:rsidRPr="00781464" w:rsidRDefault="00FD5FDA" w:rsidP="00A571FE">
      <w:pPr>
        <w:pStyle w:val="Textpoznmkypodiarou"/>
        <w:spacing w:after="0"/>
        <w:jc w:val="both"/>
      </w:pPr>
      <w:r w:rsidRPr="00B17F6F">
        <w:t>oprávnené výdavky.</w:t>
      </w:r>
    </w:p>
  </w:footnote>
  <w:footnote w:id="67">
    <w:p w14:paraId="02442F71" w14:textId="77777777" w:rsidR="00FD5FDA" w:rsidRPr="00781464" w:rsidRDefault="00FD5FDA"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FD5FDA" w:rsidRPr="001A480A" w:rsidRDefault="00FD5FDA"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FD5FDA" w:rsidRPr="00B05B2F" w:rsidRDefault="00FD5FDA"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FD5FDA" w:rsidRPr="00781464" w:rsidRDefault="00FD5FDA" w:rsidP="00380BFB">
      <w:pPr>
        <w:pStyle w:val="Textpoznmkypodiarou"/>
        <w:spacing w:after="0"/>
      </w:pPr>
      <w:r w:rsidRPr="00B05B2F">
        <w:t>potrebné dodržať preukázateľnosť vykonaných aktivít.</w:t>
      </w:r>
    </w:p>
  </w:footnote>
  <w:footnote w:id="70">
    <w:p w14:paraId="0DCF3CC5" w14:textId="77777777" w:rsidR="00FD5FDA" w:rsidRPr="004D6B4F" w:rsidRDefault="00FD5FDA"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FD5FDA" w:rsidRPr="00781464" w:rsidRDefault="00FD5FDA"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FD5FDA" w:rsidRPr="003429D2" w:rsidRDefault="00FD5FDA"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FD5FDA" w:rsidRPr="00781464" w:rsidRDefault="00FD5FDA"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FD5FDA" w:rsidRPr="0038758F" w:rsidRDefault="00FD5FDA"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5">
    <w:p w14:paraId="172BCF7C" w14:textId="77777777" w:rsidR="00FD5FDA" w:rsidRPr="003429D2" w:rsidRDefault="00FD5FDA"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06C39740" w14:textId="77777777" w:rsidR="00FD5FDA" w:rsidRPr="00461B6C" w:rsidRDefault="00FD5FDA"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FD5FDA" w:rsidRPr="00781464" w:rsidRDefault="00FD5FDA"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78">
    <w:p w14:paraId="204182A2" w14:textId="77777777" w:rsidR="00FD5FDA" w:rsidRPr="00CA3187" w:rsidRDefault="00FD5FDA"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79">
    <w:p w14:paraId="0C3D403F" w14:textId="77777777" w:rsidR="00FD5FDA" w:rsidRPr="00781464" w:rsidRDefault="00FD5FDA"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FD5FDA" w:rsidRPr="00781464" w:rsidRDefault="00FD5FDA"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FD5FDA" w:rsidRPr="008148BC" w:rsidRDefault="00FD5FDA"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FD5FDA" w:rsidRPr="004721E4" w:rsidRDefault="00FD5FDA"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FD5FDA" w:rsidRPr="00575B29" w:rsidRDefault="00FD5FDA"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4">
    <w:p w14:paraId="010EA4E7" w14:textId="77777777" w:rsidR="00FD5FDA" w:rsidRPr="00022FA0" w:rsidRDefault="00FD5FDA"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FD5FDA" w:rsidRPr="00781464" w:rsidRDefault="00FD5FDA"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FD5FDA" w:rsidRPr="00781464" w:rsidRDefault="00FD5FDA"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FD5FDA" w:rsidRDefault="00FD5FDA"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FD5FDA" w:rsidRPr="00575B29" w:rsidRDefault="00FD5FDA"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FD5FDA" w:rsidRPr="00781464" w:rsidRDefault="00FD5FDA"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FD5FDA" w:rsidRPr="00CE0C11" w:rsidRDefault="00FD5FDA"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FD5FDA" w:rsidRPr="00781464" w:rsidRDefault="00FD5FDA"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FD5FDA" w:rsidRPr="00781464" w:rsidRDefault="00FD5FDA"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FD5FDA" w:rsidRPr="000906F9" w:rsidRDefault="00FD5FDA"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FD5FDA" w:rsidRPr="00B17F6F" w:rsidRDefault="00FD5FDA"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FD5FDA" w:rsidRPr="00B17F6F" w:rsidRDefault="00FD5FDA"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FD5FDA" w:rsidRPr="00781464" w:rsidRDefault="00FD5FDA" w:rsidP="007F5D12">
      <w:pPr>
        <w:pStyle w:val="Textpoznmkypodiarou"/>
        <w:spacing w:after="0"/>
        <w:jc w:val="both"/>
      </w:pPr>
      <w:r w:rsidRPr="00B17F6F">
        <w:t>oprávnené výdavky.</w:t>
      </w:r>
    </w:p>
  </w:footnote>
  <w:footnote w:id="95">
    <w:p w14:paraId="28944AF2" w14:textId="77777777" w:rsidR="00FD5FDA" w:rsidRPr="008D099D" w:rsidRDefault="00FD5FDA"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FD5FDA" w:rsidRPr="00F30188" w:rsidRDefault="00FD5FDA"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FD5FDA" w:rsidRPr="00F13B43" w:rsidRDefault="00FD5FDA"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FD5FDA" w:rsidRPr="00A03585" w:rsidRDefault="00FD5FDA"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FD5FDA" w:rsidRPr="00545058" w:rsidRDefault="00FD5FDA"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FD5FDA" w:rsidRPr="007F13B7" w:rsidRDefault="00FD5FDA"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1">
    <w:p w14:paraId="2C375481" w14:textId="77777777" w:rsidR="00FD5FDA" w:rsidRPr="00040949" w:rsidRDefault="00FD5FDA">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FD5FDA" w:rsidRPr="00DE6A57" w:rsidRDefault="00FD5FDA"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2CBBDB10" w14:textId="04F2ED05" w:rsidR="00FD5FDA" w:rsidRDefault="00FD5FDA">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e-Governmente.</w:t>
      </w:r>
    </w:p>
  </w:footnote>
  <w:footnote w:id="104">
    <w:p w14:paraId="724B4DFA" w14:textId="57311C34" w:rsidR="00FD5FDA" w:rsidRDefault="00FD5FDA">
      <w:pPr>
        <w:pStyle w:val="Textpoznmkypodiarou"/>
      </w:pPr>
      <w:r>
        <w:rPr>
          <w:rStyle w:val="Odkaznapoznmkupodiarou"/>
        </w:rPr>
        <w:footnoteRef/>
      </w:r>
      <w:r>
        <w:t xml:space="preserve"> Doručenie ŽoNFP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5">
    <w:p w14:paraId="77724875" w14:textId="77777777" w:rsidR="00FD5FDA" w:rsidRPr="001E46F8" w:rsidRDefault="00FD5FDA"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574F6EBE" w14:textId="0D4BF8C4" w:rsidR="00FD5FDA" w:rsidRDefault="00FD5FDA">
      <w:pPr>
        <w:pStyle w:val="Textpoznmkypodiarou"/>
      </w:pPr>
      <w:r>
        <w:rPr>
          <w:rStyle w:val="Odkaznapoznmkupodiarou"/>
        </w:rPr>
        <w:footnoteRef/>
      </w:r>
      <w:r>
        <w:t xml:space="preserve"> V schvaľovacom proces ŽoNFP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e-Governmente</w:t>
      </w:r>
      <w:r>
        <w:t>.</w:t>
      </w:r>
    </w:p>
  </w:footnote>
  <w:footnote w:id="107">
    <w:p w14:paraId="5DE75AC6" w14:textId="77777777" w:rsidR="00FD5FDA" w:rsidRPr="00251941" w:rsidRDefault="00FD5FDA"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FD5FDA" w:rsidRDefault="00FD5FDA" w:rsidP="003950CB">
      <w:pPr>
        <w:pStyle w:val="Textpoznmkypodiarou"/>
      </w:pPr>
    </w:p>
    <w:p w14:paraId="7AD0AB70" w14:textId="77777777" w:rsidR="00FD5FDA" w:rsidRPr="003F5F8A" w:rsidRDefault="00FD5FDA" w:rsidP="003950CB">
      <w:pPr>
        <w:pStyle w:val="Textpoznmkypodiarou"/>
      </w:pPr>
    </w:p>
  </w:footnote>
  <w:footnote w:id="108">
    <w:p w14:paraId="324DDEC0" w14:textId="77777777" w:rsidR="00FD5FDA" w:rsidRPr="00B14625" w:rsidRDefault="00FD5FDA"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7647" w14:textId="77777777" w:rsidR="00FD5FDA" w:rsidRDefault="00FD5FD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FD5FDA" w:rsidRPr="00624DC2" w:rsidRDefault="00FD5FDA" w:rsidP="002B3DE0">
    <w:pPr>
      <w:pStyle w:val="Hlavika"/>
      <w:tabs>
        <w:tab w:val="clear" w:pos="4703"/>
        <w:tab w:val="clear" w:pos="9406"/>
        <w:tab w:val="left" w:pos="1763"/>
      </w:tabs>
      <w:rPr>
        <w:lang w:val="en-GB"/>
      </w:rPr>
    </w:pPr>
    <w:r>
      <w:rPr>
        <w:lang w:val="en-GB"/>
      </w:rPr>
      <w:tab/>
    </w:r>
  </w:p>
  <w:p w14:paraId="1B3F1141" w14:textId="77777777" w:rsidR="00FD5FDA" w:rsidRDefault="00FD5FD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15:restartNumberingAfterBreak="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15:restartNumberingAfterBreak="0">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15:restartNumberingAfterBreak="0">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15:restartNumberingAfterBreak="0">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15:restartNumberingAfterBreak="0">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4" w15:restartNumberingAfterBreak="0">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8" w15:restartNumberingAfterBreak="0">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3" w15:restartNumberingAfterBreak="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8" w15:restartNumberingAfterBreak="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9"/>
  </w:num>
  <w:num w:numId="3">
    <w:abstractNumId w:val="40"/>
  </w:num>
  <w:num w:numId="4">
    <w:abstractNumId w:val="4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6"/>
  </w:num>
  <w:num w:numId="8">
    <w:abstractNumId w:val="16"/>
  </w:num>
  <w:num w:numId="9">
    <w:abstractNumId w:val="55"/>
  </w:num>
  <w:num w:numId="10">
    <w:abstractNumId w:val="29"/>
  </w:num>
  <w:num w:numId="11">
    <w:abstractNumId w:val="1"/>
  </w:num>
  <w:num w:numId="12">
    <w:abstractNumId w:val="12"/>
  </w:num>
  <w:num w:numId="13">
    <w:abstractNumId w:val="37"/>
  </w:num>
  <w:num w:numId="14">
    <w:abstractNumId w:val="5"/>
  </w:num>
  <w:num w:numId="15">
    <w:abstractNumId w:val="24"/>
  </w:num>
  <w:num w:numId="16">
    <w:abstractNumId w:val="27"/>
  </w:num>
  <w:num w:numId="17">
    <w:abstractNumId w:val="8"/>
  </w:num>
  <w:num w:numId="18">
    <w:abstractNumId w:val="6"/>
  </w:num>
  <w:num w:numId="19">
    <w:abstractNumId w:val="53"/>
  </w:num>
  <w:num w:numId="20">
    <w:abstractNumId w:val="31"/>
  </w:num>
  <w:num w:numId="21">
    <w:abstractNumId w:val="0"/>
  </w:num>
  <w:num w:numId="22">
    <w:abstractNumId w:val="42"/>
  </w:num>
  <w:num w:numId="23">
    <w:abstractNumId w:val="10"/>
  </w:num>
  <w:num w:numId="24">
    <w:abstractNumId w:val="52"/>
  </w:num>
  <w:num w:numId="25">
    <w:abstractNumId w:val="44"/>
  </w:num>
  <w:num w:numId="26">
    <w:abstractNumId w:val="49"/>
  </w:num>
  <w:num w:numId="27">
    <w:abstractNumId w:val="4"/>
  </w:num>
  <w:num w:numId="28">
    <w:abstractNumId w:val="13"/>
  </w:num>
  <w:num w:numId="29">
    <w:abstractNumId w:val="59"/>
  </w:num>
  <w:num w:numId="30">
    <w:abstractNumId w:val="15"/>
  </w:num>
  <w:num w:numId="31">
    <w:abstractNumId w:val="57"/>
  </w:num>
  <w:num w:numId="32">
    <w:abstractNumId w:val="46"/>
  </w:num>
  <w:num w:numId="33">
    <w:abstractNumId w:val="19"/>
  </w:num>
  <w:num w:numId="34">
    <w:abstractNumId w:val="2"/>
  </w:num>
  <w:num w:numId="35">
    <w:abstractNumId w:val="36"/>
  </w:num>
  <w:num w:numId="36">
    <w:abstractNumId w:val="18"/>
  </w:num>
  <w:num w:numId="37">
    <w:abstractNumId w:val="39"/>
  </w:num>
  <w:num w:numId="38">
    <w:abstractNumId w:val="58"/>
  </w:num>
  <w:num w:numId="39">
    <w:abstractNumId w:val="20"/>
  </w:num>
  <w:num w:numId="40">
    <w:abstractNumId w:val="32"/>
  </w:num>
  <w:num w:numId="41">
    <w:abstractNumId w:val="22"/>
  </w:num>
  <w:num w:numId="42">
    <w:abstractNumId w:val="50"/>
  </w:num>
  <w:num w:numId="43">
    <w:abstractNumId w:val="23"/>
  </w:num>
  <w:num w:numId="44">
    <w:abstractNumId w:val="3"/>
  </w:num>
  <w:num w:numId="45">
    <w:abstractNumId w:val="17"/>
  </w:num>
  <w:num w:numId="46">
    <w:abstractNumId w:val="28"/>
  </w:num>
  <w:num w:numId="47">
    <w:abstractNumId w:val="33"/>
  </w:num>
  <w:num w:numId="48">
    <w:abstractNumId w:val="21"/>
  </w:num>
  <w:num w:numId="49">
    <w:abstractNumId w:val="14"/>
  </w:num>
  <w:num w:numId="50">
    <w:abstractNumId w:val="47"/>
  </w:num>
  <w:num w:numId="51">
    <w:abstractNumId w:val="25"/>
  </w:num>
  <w:num w:numId="52">
    <w:abstractNumId w:val="38"/>
  </w:num>
  <w:num w:numId="53">
    <w:abstractNumId w:val="48"/>
  </w:num>
  <w:num w:numId="54">
    <w:abstractNumId w:val="34"/>
  </w:num>
  <w:num w:numId="55">
    <w:abstractNumId w:val="7"/>
  </w:num>
  <w:num w:numId="56">
    <w:abstractNumId w:val="54"/>
  </w:num>
  <w:num w:numId="57">
    <w:abstractNumId w:val="45"/>
  </w:num>
  <w:num w:numId="58">
    <w:abstractNumId w:val="35"/>
  </w:num>
  <w:num w:numId="59">
    <w:abstractNumId w:val="30"/>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reformuj.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minv.sk/?projektove-dokumenty" TargetMode="External"/><Relationship Id="rId25" Type="http://schemas.openxmlformats.org/officeDocument/2006/relationships/hyperlink" Target="http://www.partnerskadohoda.gov.sk/usmernenia-a-manualy/"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minv.sk/?vzory-zmluv-a-rozhodnuti" TargetMode="Externa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www.minv.sk/?monitorovanie-a-hodnotenie" TargetMode="External"/><Relationship Id="rId31" Type="http://schemas.openxmlformats.org/officeDocument/2006/relationships/hyperlink" Target="mailto:metodika.opevs@min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reformuj.sk" TargetMode="External"/><Relationship Id="rId30" Type="http://schemas.openxmlformats.org/officeDocument/2006/relationships/hyperlink" Target="http://www.partnerskadohoda.sk"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www.w3.org/XML/1998/namespace"/>
    <ds:schemaRef ds:uri="http://schemas.microsoft.com/office/2006/metadata/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BBB784DE-7C8D-4C98-9491-B0F60EFEC8B1}">
  <ds:schemaRefs>
    <ds:schemaRef ds:uri="http://schemas.openxmlformats.org/officeDocument/2006/bibliography"/>
  </ds:schemaRefs>
</ds:datastoreItem>
</file>

<file path=customXml/itemProps5.xml><?xml version="1.0" encoding="utf-8"?>
<ds:datastoreItem xmlns:ds="http://schemas.openxmlformats.org/officeDocument/2006/customXml" ds:itemID="{B7C31745-913D-4B85-8D4E-CCD234B11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90</Pages>
  <Words>35546</Words>
  <Characters>202614</Characters>
  <Application>Microsoft Office Word</Application>
  <DocSecurity>0</DocSecurity>
  <Lines>1688</Lines>
  <Paragraphs>475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Rudolf Hrudkay</cp:lastModifiedBy>
  <cp:revision>7</cp:revision>
  <cp:lastPrinted>2020-07-17T06:37:00Z</cp:lastPrinted>
  <dcterms:created xsi:type="dcterms:W3CDTF">2021-06-16T11:26:00Z</dcterms:created>
  <dcterms:modified xsi:type="dcterms:W3CDTF">2021-08-24T10:40:00Z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