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E966B" w14:textId="1FB2DE21" w:rsidR="003E4CCB" w:rsidRPr="00347388" w:rsidRDefault="0029700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7F7D007A" w:rsidR="003E4CCB" w:rsidRPr="00347388" w:rsidRDefault="003E4CCB" w:rsidP="003E4CCB">
      <w:pPr>
        <w:spacing w:line="360" w:lineRule="auto"/>
        <w:rPr>
          <w:rFonts w:cs="Arial"/>
          <w:sz w:val="20"/>
          <w:lang w:eastAsia="cs-CZ"/>
        </w:rPr>
      </w:pPr>
      <w:r w:rsidRPr="00347388">
        <w:rPr>
          <w:rFonts w:cs="Arial"/>
          <w:sz w:val="20"/>
          <w:lang w:eastAsia="cs-CZ"/>
        </w:rPr>
        <w:t>Dátum:</w:t>
      </w:r>
      <w:r w:rsidR="00453935">
        <w:rPr>
          <w:rFonts w:cs="Arial"/>
          <w:sz w:val="20"/>
          <w:lang w:eastAsia="cs-CZ"/>
        </w:rPr>
        <w:t>2</w:t>
      </w:r>
      <w:r w:rsidR="009A3863">
        <w:rPr>
          <w:rFonts w:cs="Arial"/>
          <w:sz w:val="20"/>
          <w:lang w:eastAsia="cs-CZ"/>
        </w:rPr>
        <w:t>5</w:t>
      </w:r>
      <w:r w:rsidRPr="00E25071">
        <w:rPr>
          <w:rFonts w:cs="Arial"/>
          <w:sz w:val="20"/>
          <w:lang w:eastAsia="cs-CZ"/>
        </w:rPr>
        <w:t xml:space="preserve">. </w:t>
      </w:r>
      <w:r w:rsidR="00453935">
        <w:rPr>
          <w:rFonts w:cs="Arial"/>
          <w:sz w:val="20"/>
          <w:lang w:eastAsia="cs-CZ"/>
        </w:rPr>
        <w:t>08</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7D78413B"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453935">
        <w:rPr>
          <w:rFonts w:cs="Arial"/>
          <w:sz w:val="20"/>
          <w:lang w:eastAsia="cs-CZ"/>
        </w:rPr>
        <w:t>2</w:t>
      </w:r>
      <w:r w:rsidR="009A3863">
        <w:rPr>
          <w:rFonts w:cs="Arial"/>
          <w:sz w:val="20"/>
          <w:lang w:eastAsia="cs-CZ"/>
        </w:rPr>
        <w:t>5</w:t>
      </w:r>
      <w:r w:rsidRPr="00E25071">
        <w:rPr>
          <w:rFonts w:cs="Arial"/>
          <w:sz w:val="20"/>
          <w:lang w:eastAsia="cs-CZ"/>
        </w:rPr>
        <w:t>. </w:t>
      </w:r>
      <w:r w:rsidR="00453935">
        <w:rPr>
          <w:rFonts w:cs="Arial"/>
          <w:sz w:val="20"/>
          <w:lang w:eastAsia="cs-CZ"/>
        </w:rPr>
        <w:t>08</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7BA294BC" w:rsidR="003E4CCB" w:rsidRPr="00347388" w:rsidRDefault="006B41BD" w:rsidP="00140CE3">
      <w:pPr>
        <w:tabs>
          <w:tab w:val="left" w:pos="1134"/>
        </w:tabs>
        <w:spacing w:line="360" w:lineRule="auto"/>
        <w:rPr>
          <w:rFonts w:cs="Arial"/>
          <w:sz w:val="20"/>
          <w:lang w:eastAsia="cs-CZ"/>
        </w:rPr>
      </w:pPr>
      <w:r w:rsidRPr="008F2822">
        <w:t>Dátum:</w:t>
      </w:r>
      <w:r w:rsidR="00453935">
        <w:t>2</w:t>
      </w:r>
      <w:r w:rsidR="009A3863">
        <w:t>5</w:t>
      </w:r>
      <w:r w:rsidRPr="00140CE3">
        <w:t>. </w:t>
      </w:r>
      <w:r w:rsidR="00453935">
        <w:t>08</w:t>
      </w:r>
      <w:r>
        <w:t>. </w:t>
      </w:r>
      <w:r w:rsidR="00866918">
        <w:t>2021</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17CFBAFB" w:rsidR="003E4CCB" w:rsidRPr="00347388" w:rsidRDefault="003E4CCB" w:rsidP="003E4CCB">
      <w:pPr>
        <w:spacing w:line="360" w:lineRule="auto"/>
        <w:rPr>
          <w:rFonts w:cs="Arial"/>
          <w:sz w:val="20"/>
          <w:lang w:eastAsia="cs-CZ"/>
        </w:rPr>
      </w:pPr>
      <w:r w:rsidRPr="00347388">
        <w:rPr>
          <w:rFonts w:cs="Arial"/>
          <w:sz w:val="20"/>
          <w:lang w:eastAsia="cs-CZ"/>
        </w:rPr>
        <w:t>Dátum:</w:t>
      </w:r>
      <w:r w:rsidR="00453935">
        <w:rPr>
          <w:rFonts w:cs="Arial"/>
          <w:sz w:val="20"/>
          <w:lang w:eastAsia="cs-CZ"/>
        </w:rPr>
        <w:t>2</w:t>
      </w:r>
      <w:r w:rsidR="009A3863">
        <w:rPr>
          <w:rFonts w:cs="Arial"/>
          <w:sz w:val="20"/>
          <w:lang w:eastAsia="cs-CZ"/>
        </w:rPr>
        <w:t>5</w:t>
      </w:r>
      <w:r w:rsidRPr="00E25071">
        <w:rPr>
          <w:rFonts w:cs="Arial"/>
          <w:sz w:val="20"/>
          <w:lang w:eastAsia="cs-CZ"/>
        </w:rPr>
        <w:t>. </w:t>
      </w:r>
      <w:r w:rsidR="00453935">
        <w:rPr>
          <w:rFonts w:cs="Arial"/>
          <w:sz w:val="20"/>
          <w:lang w:eastAsia="cs-CZ"/>
        </w:rPr>
        <w:t>08</w:t>
      </w:r>
      <w:r w:rsidRPr="00E25071">
        <w:rPr>
          <w:rFonts w:cs="Arial"/>
          <w:sz w:val="20"/>
          <w:lang w:eastAsia="cs-CZ"/>
        </w:rPr>
        <w:t>. </w:t>
      </w:r>
      <w:r w:rsidR="00866918" w:rsidRPr="00E25071">
        <w:rPr>
          <w:rFonts w:cs="Arial"/>
          <w:sz w:val="20"/>
          <w:lang w:eastAsia="cs-CZ"/>
        </w:rPr>
        <w:t>20</w:t>
      </w:r>
      <w:r w:rsidR="00866918">
        <w:rPr>
          <w:rFonts w:cs="Arial"/>
          <w:sz w:val="20"/>
          <w:lang w:eastAsia="cs-CZ"/>
        </w:rPr>
        <w:t>21</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11AE11A0" w:rsidR="003E4CCB" w:rsidRDefault="003E4CCB" w:rsidP="003E4CCB">
      <w:pPr>
        <w:jc w:val="center"/>
        <w:rPr>
          <w:color w:val="001D58"/>
          <w:sz w:val="60"/>
        </w:rPr>
      </w:pPr>
      <w:r w:rsidRPr="00E25071">
        <w:rPr>
          <w:rFonts w:cs="Arial"/>
          <w:sz w:val="18"/>
          <w:lang w:eastAsia="cs-CZ"/>
        </w:rPr>
        <w:t xml:space="preserve">Verzia: </w:t>
      </w:r>
      <w:r w:rsidR="000B01F3">
        <w:rPr>
          <w:rFonts w:cs="Arial"/>
          <w:sz w:val="18"/>
          <w:lang w:eastAsia="cs-CZ"/>
        </w:rPr>
        <w:t>7.</w:t>
      </w:r>
      <w:r w:rsidR="009A3863">
        <w:rPr>
          <w:rFonts w:cs="Arial"/>
          <w:sz w:val="18"/>
          <w:lang w:eastAsia="cs-CZ"/>
        </w:rPr>
        <w:t>1</w:t>
      </w:r>
      <w:r w:rsidRPr="00E25071">
        <w:rPr>
          <w:rFonts w:cs="Arial"/>
          <w:sz w:val="18"/>
          <w:lang w:eastAsia="cs-CZ"/>
        </w:rPr>
        <w:t xml:space="preserve">; platnosť od: </w:t>
      </w:r>
      <w:r w:rsidR="009A3863">
        <w:rPr>
          <w:rFonts w:cs="Arial"/>
          <w:sz w:val="18"/>
          <w:lang w:eastAsia="cs-CZ"/>
        </w:rPr>
        <w:t>25</w:t>
      </w:r>
      <w:r w:rsidRPr="00E25071">
        <w:rPr>
          <w:rFonts w:cs="Arial"/>
          <w:sz w:val="18"/>
          <w:lang w:eastAsia="cs-CZ"/>
        </w:rPr>
        <w:t xml:space="preserve">. </w:t>
      </w:r>
      <w:r w:rsidR="009751B8">
        <w:rPr>
          <w:rFonts w:cs="Arial"/>
          <w:sz w:val="18"/>
          <w:lang w:eastAsia="cs-CZ"/>
        </w:rPr>
        <w:t>08</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sidRPr="00E25071">
        <w:rPr>
          <w:rFonts w:cs="Arial"/>
          <w:sz w:val="18"/>
          <w:lang w:eastAsia="cs-CZ"/>
        </w:rPr>
        <w:t>, účinnosť od:</w:t>
      </w:r>
      <w:r w:rsidR="00D90229">
        <w:rPr>
          <w:rFonts w:cs="Arial"/>
          <w:sz w:val="18"/>
          <w:lang w:eastAsia="cs-CZ"/>
        </w:rPr>
        <w:t xml:space="preserve"> </w:t>
      </w:r>
      <w:r w:rsidR="009A3863">
        <w:rPr>
          <w:rFonts w:cs="Arial"/>
          <w:sz w:val="18"/>
          <w:lang w:eastAsia="cs-CZ"/>
        </w:rPr>
        <w:t>25</w:t>
      </w:r>
      <w:r w:rsidRPr="00E25071">
        <w:rPr>
          <w:rFonts w:cs="Arial"/>
          <w:sz w:val="18"/>
          <w:lang w:eastAsia="cs-CZ"/>
        </w:rPr>
        <w:t xml:space="preserve">. </w:t>
      </w:r>
      <w:r w:rsidR="009751B8">
        <w:rPr>
          <w:rFonts w:cs="Arial"/>
          <w:sz w:val="18"/>
          <w:lang w:eastAsia="cs-CZ"/>
        </w:rPr>
        <w:t>08</w:t>
      </w:r>
      <w:r w:rsidRPr="00E25071">
        <w:rPr>
          <w:rFonts w:cs="Arial"/>
          <w:sz w:val="18"/>
          <w:lang w:eastAsia="cs-CZ"/>
        </w:rPr>
        <w:t>. </w:t>
      </w:r>
      <w:r w:rsidR="00866918" w:rsidRPr="00E25071">
        <w:rPr>
          <w:rFonts w:cs="Arial"/>
          <w:sz w:val="18"/>
          <w:lang w:eastAsia="cs-CZ"/>
        </w:rPr>
        <w:t>20</w:t>
      </w:r>
      <w:r w:rsidR="00866918">
        <w:rPr>
          <w:rFonts w:cs="Arial"/>
          <w:sz w:val="18"/>
          <w:lang w:eastAsia="cs-CZ"/>
        </w:rPr>
        <w:t>21</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6047E017" w14:textId="77777777" w:rsidR="0055763A"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74740330" w:history="1">
        <w:r w:rsidR="0055763A" w:rsidRPr="005530FB">
          <w:rPr>
            <w:rStyle w:val="Hypertextovprepojenie"/>
            <w:noProof/>
          </w:rPr>
          <w:t>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Úvod</w:t>
        </w:r>
        <w:r w:rsidR="0055763A">
          <w:rPr>
            <w:noProof/>
            <w:webHidden/>
          </w:rPr>
          <w:tab/>
        </w:r>
        <w:r w:rsidR="0055763A">
          <w:rPr>
            <w:noProof/>
            <w:webHidden/>
          </w:rPr>
          <w:fldChar w:fldCharType="begin"/>
        </w:r>
        <w:r w:rsidR="0055763A">
          <w:rPr>
            <w:noProof/>
            <w:webHidden/>
          </w:rPr>
          <w:instrText xml:space="preserve"> PAGEREF _Toc74740330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406CC406"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1" w:history="1">
        <w:r w:rsidR="0055763A" w:rsidRPr="005530FB">
          <w:rPr>
            <w:rStyle w:val="Hypertextovprepojenie"/>
            <w:noProof/>
          </w:rPr>
          <w:t>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Účinnosť príručky pre prijímateľa</w:t>
        </w:r>
        <w:r w:rsidR="0055763A">
          <w:rPr>
            <w:noProof/>
            <w:webHidden/>
          </w:rPr>
          <w:tab/>
        </w:r>
        <w:r w:rsidR="0055763A">
          <w:rPr>
            <w:noProof/>
            <w:webHidden/>
          </w:rPr>
          <w:fldChar w:fldCharType="begin"/>
        </w:r>
        <w:r w:rsidR="0055763A">
          <w:rPr>
            <w:noProof/>
            <w:webHidden/>
          </w:rPr>
          <w:instrText xml:space="preserve"> PAGEREF _Toc74740331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27A8E2B6"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2" w:history="1">
        <w:r w:rsidR="0055763A" w:rsidRPr="005530FB">
          <w:rPr>
            <w:rStyle w:val="Hypertextovprepojenie"/>
            <w:noProof/>
          </w:rPr>
          <w:t>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Cieľ príručky pre prijímateľa</w:t>
        </w:r>
        <w:r w:rsidR="0055763A">
          <w:rPr>
            <w:noProof/>
            <w:webHidden/>
          </w:rPr>
          <w:tab/>
        </w:r>
        <w:r w:rsidR="0055763A">
          <w:rPr>
            <w:noProof/>
            <w:webHidden/>
          </w:rPr>
          <w:fldChar w:fldCharType="begin"/>
        </w:r>
        <w:r w:rsidR="0055763A">
          <w:rPr>
            <w:noProof/>
            <w:webHidden/>
          </w:rPr>
          <w:instrText xml:space="preserve"> PAGEREF _Toc74740332 \h </w:instrText>
        </w:r>
        <w:r w:rsidR="0055763A">
          <w:rPr>
            <w:noProof/>
            <w:webHidden/>
          </w:rPr>
        </w:r>
        <w:r w:rsidR="0055763A">
          <w:rPr>
            <w:noProof/>
            <w:webHidden/>
          </w:rPr>
          <w:fldChar w:fldCharType="separate"/>
        </w:r>
        <w:r w:rsidR="0055763A">
          <w:rPr>
            <w:noProof/>
            <w:webHidden/>
          </w:rPr>
          <w:t>4</w:t>
        </w:r>
        <w:r w:rsidR="0055763A">
          <w:rPr>
            <w:noProof/>
            <w:webHidden/>
          </w:rPr>
          <w:fldChar w:fldCharType="end"/>
        </w:r>
      </w:hyperlink>
    </w:p>
    <w:p w14:paraId="150E335E"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3" w:history="1">
        <w:r w:rsidR="0055763A" w:rsidRPr="005530FB">
          <w:rPr>
            <w:rStyle w:val="Hypertextovprepojenie"/>
            <w:noProof/>
          </w:rPr>
          <w:t>1.3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Definícia pojmov</w:t>
        </w:r>
        <w:r w:rsidR="0055763A">
          <w:rPr>
            <w:noProof/>
            <w:webHidden/>
          </w:rPr>
          <w:tab/>
        </w:r>
        <w:r w:rsidR="0055763A">
          <w:rPr>
            <w:noProof/>
            <w:webHidden/>
          </w:rPr>
          <w:fldChar w:fldCharType="begin"/>
        </w:r>
        <w:r w:rsidR="0055763A">
          <w:rPr>
            <w:noProof/>
            <w:webHidden/>
          </w:rPr>
          <w:instrText xml:space="preserve"> PAGEREF _Toc74740333 \h </w:instrText>
        </w:r>
        <w:r w:rsidR="0055763A">
          <w:rPr>
            <w:noProof/>
            <w:webHidden/>
          </w:rPr>
        </w:r>
        <w:r w:rsidR="0055763A">
          <w:rPr>
            <w:noProof/>
            <w:webHidden/>
          </w:rPr>
          <w:fldChar w:fldCharType="separate"/>
        </w:r>
        <w:r w:rsidR="0055763A">
          <w:rPr>
            <w:noProof/>
            <w:webHidden/>
          </w:rPr>
          <w:t>5</w:t>
        </w:r>
        <w:r w:rsidR="0055763A">
          <w:rPr>
            <w:noProof/>
            <w:webHidden/>
          </w:rPr>
          <w:fldChar w:fldCharType="end"/>
        </w:r>
      </w:hyperlink>
    </w:p>
    <w:p w14:paraId="5CD5490E"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4" w:history="1">
        <w:r w:rsidR="0055763A" w:rsidRPr="005530FB">
          <w:rPr>
            <w:rStyle w:val="Hypertextovprepojenie"/>
            <w:noProof/>
          </w:rPr>
          <w:t>1.4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Použité skratky</w:t>
        </w:r>
        <w:r w:rsidR="0055763A">
          <w:rPr>
            <w:noProof/>
            <w:webHidden/>
          </w:rPr>
          <w:tab/>
        </w:r>
        <w:r w:rsidR="0055763A">
          <w:rPr>
            <w:noProof/>
            <w:webHidden/>
          </w:rPr>
          <w:fldChar w:fldCharType="begin"/>
        </w:r>
        <w:r w:rsidR="0055763A">
          <w:rPr>
            <w:noProof/>
            <w:webHidden/>
          </w:rPr>
          <w:instrText xml:space="preserve"> PAGEREF _Toc74740334 \h </w:instrText>
        </w:r>
        <w:r w:rsidR="0055763A">
          <w:rPr>
            <w:noProof/>
            <w:webHidden/>
          </w:rPr>
        </w:r>
        <w:r w:rsidR="0055763A">
          <w:rPr>
            <w:noProof/>
            <w:webHidden/>
          </w:rPr>
          <w:fldChar w:fldCharType="separate"/>
        </w:r>
        <w:r w:rsidR="0055763A">
          <w:rPr>
            <w:noProof/>
            <w:webHidden/>
          </w:rPr>
          <w:t>15</w:t>
        </w:r>
        <w:r w:rsidR="0055763A">
          <w:rPr>
            <w:noProof/>
            <w:webHidden/>
          </w:rPr>
          <w:fldChar w:fldCharType="end"/>
        </w:r>
      </w:hyperlink>
    </w:p>
    <w:p w14:paraId="7D6088DB"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5" w:history="1">
        <w:r w:rsidR="0055763A" w:rsidRPr="005530FB">
          <w:rPr>
            <w:rStyle w:val="Hypertextovprepojenie"/>
            <w:noProof/>
          </w:rPr>
          <w:t>1.5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Legislatíva</w:t>
        </w:r>
        <w:r w:rsidR="0055763A">
          <w:rPr>
            <w:noProof/>
            <w:webHidden/>
          </w:rPr>
          <w:tab/>
        </w:r>
        <w:r w:rsidR="0055763A">
          <w:rPr>
            <w:noProof/>
            <w:webHidden/>
          </w:rPr>
          <w:fldChar w:fldCharType="begin"/>
        </w:r>
        <w:r w:rsidR="0055763A">
          <w:rPr>
            <w:noProof/>
            <w:webHidden/>
          </w:rPr>
          <w:instrText xml:space="preserve"> PAGEREF _Toc74740335 \h </w:instrText>
        </w:r>
        <w:r w:rsidR="0055763A">
          <w:rPr>
            <w:noProof/>
            <w:webHidden/>
          </w:rPr>
        </w:r>
        <w:r w:rsidR="0055763A">
          <w:rPr>
            <w:noProof/>
            <w:webHidden/>
          </w:rPr>
          <w:fldChar w:fldCharType="separate"/>
        </w:r>
        <w:r w:rsidR="0055763A">
          <w:rPr>
            <w:noProof/>
            <w:webHidden/>
          </w:rPr>
          <w:t>17</w:t>
        </w:r>
        <w:r w:rsidR="0055763A">
          <w:rPr>
            <w:noProof/>
            <w:webHidden/>
          </w:rPr>
          <w:fldChar w:fldCharType="end"/>
        </w:r>
      </w:hyperlink>
    </w:p>
    <w:p w14:paraId="7B6F338A" w14:textId="77777777" w:rsidR="0055763A" w:rsidRDefault="00572E0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36" w:history="1">
        <w:r w:rsidR="0055763A" w:rsidRPr="005530FB">
          <w:rPr>
            <w:rStyle w:val="Hypertextovprepojenie"/>
            <w:noProof/>
          </w:rPr>
          <w:t>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Realizácia projektov</w:t>
        </w:r>
        <w:r w:rsidR="0055763A">
          <w:rPr>
            <w:noProof/>
            <w:webHidden/>
          </w:rPr>
          <w:tab/>
        </w:r>
        <w:r w:rsidR="0055763A">
          <w:rPr>
            <w:noProof/>
            <w:webHidden/>
          </w:rPr>
          <w:fldChar w:fldCharType="begin"/>
        </w:r>
        <w:r w:rsidR="0055763A">
          <w:rPr>
            <w:noProof/>
            <w:webHidden/>
          </w:rPr>
          <w:instrText xml:space="preserve"> PAGEREF _Toc74740336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74192A3E"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37" w:history="1">
        <w:r w:rsidR="0055763A" w:rsidRPr="005530FB">
          <w:rPr>
            <w:rStyle w:val="Hypertextovprepojenie"/>
            <w:noProof/>
          </w:rPr>
          <w:t>2.1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 k realizácii projektov</w:t>
        </w:r>
        <w:r w:rsidR="0055763A">
          <w:rPr>
            <w:noProof/>
            <w:webHidden/>
          </w:rPr>
          <w:tab/>
        </w:r>
        <w:r w:rsidR="0055763A">
          <w:rPr>
            <w:noProof/>
            <w:webHidden/>
          </w:rPr>
          <w:fldChar w:fldCharType="begin"/>
        </w:r>
        <w:r w:rsidR="0055763A">
          <w:rPr>
            <w:noProof/>
            <w:webHidden/>
          </w:rPr>
          <w:instrText xml:space="preserve"> PAGEREF _Toc74740337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04768922" w14:textId="77777777" w:rsidR="0055763A" w:rsidRDefault="00572E04">
      <w:pPr>
        <w:pStyle w:val="Obsah3"/>
        <w:rPr>
          <w:rFonts w:asciiTheme="minorHAnsi" w:eastAsiaTheme="minorEastAsia" w:hAnsiTheme="minorHAnsi" w:cstheme="minorBidi"/>
          <w:noProof/>
          <w:sz w:val="22"/>
          <w:szCs w:val="22"/>
          <w:lang w:eastAsia="sk-SK"/>
        </w:rPr>
      </w:pPr>
      <w:hyperlink w:anchor="_Toc74740338" w:history="1">
        <w:r w:rsidR="0055763A" w:rsidRPr="005530FB">
          <w:rPr>
            <w:rStyle w:val="Hypertextovprepojenie"/>
            <w:noProof/>
          </w:rPr>
          <w:t>2.1.1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Všeobecné informácie</w:t>
        </w:r>
        <w:r w:rsidR="0055763A">
          <w:rPr>
            <w:noProof/>
            <w:webHidden/>
          </w:rPr>
          <w:tab/>
        </w:r>
        <w:r w:rsidR="0055763A">
          <w:rPr>
            <w:noProof/>
            <w:webHidden/>
          </w:rPr>
          <w:fldChar w:fldCharType="begin"/>
        </w:r>
        <w:r w:rsidR="0055763A">
          <w:rPr>
            <w:noProof/>
            <w:webHidden/>
          </w:rPr>
          <w:instrText xml:space="preserve"> PAGEREF _Toc74740338 \h </w:instrText>
        </w:r>
        <w:r w:rsidR="0055763A">
          <w:rPr>
            <w:noProof/>
            <w:webHidden/>
          </w:rPr>
        </w:r>
        <w:r w:rsidR="0055763A">
          <w:rPr>
            <w:noProof/>
            <w:webHidden/>
          </w:rPr>
          <w:fldChar w:fldCharType="separate"/>
        </w:r>
        <w:r w:rsidR="0055763A">
          <w:rPr>
            <w:noProof/>
            <w:webHidden/>
          </w:rPr>
          <w:t>19</w:t>
        </w:r>
        <w:r w:rsidR="0055763A">
          <w:rPr>
            <w:noProof/>
            <w:webHidden/>
          </w:rPr>
          <w:fldChar w:fldCharType="end"/>
        </w:r>
      </w:hyperlink>
    </w:p>
    <w:p w14:paraId="52779386" w14:textId="77777777" w:rsidR="0055763A" w:rsidRDefault="00572E04">
      <w:pPr>
        <w:pStyle w:val="Obsah3"/>
        <w:rPr>
          <w:rFonts w:asciiTheme="minorHAnsi" w:eastAsiaTheme="minorEastAsia" w:hAnsiTheme="minorHAnsi" w:cstheme="minorBidi"/>
          <w:noProof/>
          <w:sz w:val="22"/>
          <w:szCs w:val="22"/>
          <w:lang w:eastAsia="sk-SK"/>
        </w:rPr>
      </w:pPr>
      <w:hyperlink w:anchor="_Toc74740339" w:history="1">
        <w:r w:rsidR="0055763A" w:rsidRPr="005530FB">
          <w:rPr>
            <w:rStyle w:val="Hypertextovprepojenie"/>
            <w:noProof/>
          </w:rPr>
          <w:t>2.1.2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Na čo nezabudnúť po podpise zmluvy</w:t>
        </w:r>
        <w:r w:rsidR="0055763A">
          <w:rPr>
            <w:noProof/>
            <w:webHidden/>
          </w:rPr>
          <w:tab/>
        </w:r>
        <w:r w:rsidR="0055763A">
          <w:rPr>
            <w:noProof/>
            <w:webHidden/>
          </w:rPr>
          <w:fldChar w:fldCharType="begin"/>
        </w:r>
        <w:r w:rsidR="0055763A">
          <w:rPr>
            <w:noProof/>
            <w:webHidden/>
          </w:rPr>
          <w:instrText xml:space="preserve"> PAGEREF _Toc74740339 \h </w:instrText>
        </w:r>
        <w:r w:rsidR="0055763A">
          <w:rPr>
            <w:noProof/>
            <w:webHidden/>
          </w:rPr>
        </w:r>
        <w:r w:rsidR="0055763A">
          <w:rPr>
            <w:noProof/>
            <w:webHidden/>
          </w:rPr>
          <w:fldChar w:fldCharType="separate"/>
        </w:r>
        <w:r w:rsidR="0055763A">
          <w:rPr>
            <w:noProof/>
            <w:webHidden/>
          </w:rPr>
          <w:t>20</w:t>
        </w:r>
        <w:r w:rsidR="0055763A">
          <w:rPr>
            <w:noProof/>
            <w:webHidden/>
          </w:rPr>
          <w:fldChar w:fldCharType="end"/>
        </w:r>
      </w:hyperlink>
    </w:p>
    <w:p w14:paraId="50636208"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0" w:history="1">
        <w:r w:rsidR="0055763A" w:rsidRPr="005530FB">
          <w:rPr>
            <w:rStyle w:val="Hypertextovprepojenie"/>
            <w:noProof/>
          </w:rPr>
          <w:t>2.2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Monitorovanie projektu</w:t>
        </w:r>
        <w:r w:rsidR="0055763A">
          <w:rPr>
            <w:noProof/>
            <w:webHidden/>
          </w:rPr>
          <w:tab/>
        </w:r>
        <w:r w:rsidR="0055763A">
          <w:rPr>
            <w:noProof/>
            <w:webHidden/>
          </w:rPr>
          <w:fldChar w:fldCharType="begin"/>
        </w:r>
        <w:r w:rsidR="0055763A">
          <w:rPr>
            <w:noProof/>
            <w:webHidden/>
          </w:rPr>
          <w:instrText xml:space="preserve"> PAGEREF _Toc74740340 \h </w:instrText>
        </w:r>
        <w:r w:rsidR="0055763A">
          <w:rPr>
            <w:noProof/>
            <w:webHidden/>
          </w:rPr>
        </w:r>
        <w:r w:rsidR="0055763A">
          <w:rPr>
            <w:noProof/>
            <w:webHidden/>
          </w:rPr>
          <w:fldChar w:fldCharType="separate"/>
        </w:r>
        <w:r w:rsidR="0055763A">
          <w:rPr>
            <w:noProof/>
            <w:webHidden/>
          </w:rPr>
          <w:t>22</w:t>
        </w:r>
        <w:r w:rsidR="0055763A">
          <w:rPr>
            <w:noProof/>
            <w:webHidden/>
          </w:rPr>
          <w:fldChar w:fldCharType="end"/>
        </w:r>
      </w:hyperlink>
    </w:p>
    <w:p w14:paraId="0FB4AB65"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1" w:history="1">
        <w:r w:rsidR="0055763A" w:rsidRPr="005530FB">
          <w:rPr>
            <w:rStyle w:val="Hypertextovprepojenie"/>
            <w:noProof/>
          </w:rPr>
          <w:t>2.3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Zmena zmluvy o NFP</w:t>
        </w:r>
        <w:r w:rsidR="0055763A">
          <w:rPr>
            <w:noProof/>
            <w:webHidden/>
          </w:rPr>
          <w:tab/>
        </w:r>
        <w:r w:rsidR="0055763A">
          <w:rPr>
            <w:noProof/>
            <w:webHidden/>
          </w:rPr>
          <w:fldChar w:fldCharType="begin"/>
        </w:r>
        <w:r w:rsidR="0055763A">
          <w:rPr>
            <w:noProof/>
            <w:webHidden/>
          </w:rPr>
          <w:instrText xml:space="preserve"> PAGEREF _Toc74740341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211FF70B" w14:textId="77777777" w:rsidR="0055763A" w:rsidRDefault="00572E04">
      <w:pPr>
        <w:pStyle w:val="Obsah3"/>
        <w:rPr>
          <w:rFonts w:asciiTheme="minorHAnsi" w:eastAsiaTheme="minorEastAsia" w:hAnsiTheme="minorHAnsi" w:cstheme="minorBidi"/>
          <w:noProof/>
          <w:sz w:val="22"/>
          <w:szCs w:val="22"/>
          <w:lang w:eastAsia="sk-SK"/>
        </w:rPr>
      </w:pPr>
      <w:hyperlink w:anchor="_Toc74740342" w:history="1">
        <w:r w:rsidR="0055763A" w:rsidRPr="005530FB">
          <w:rPr>
            <w:rStyle w:val="Hypertextovprepojenie"/>
            <w:noProof/>
          </w:rPr>
          <w:t>2.3.1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Charakter zmien a spôsob posudzovania zmien</w:t>
        </w:r>
        <w:r w:rsidR="0055763A">
          <w:rPr>
            <w:noProof/>
            <w:webHidden/>
          </w:rPr>
          <w:tab/>
        </w:r>
        <w:r w:rsidR="0055763A">
          <w:rPr>
            <w:noProof/>
            <w:webHidden/>
          </w:rPr>
          <w:fldChar w:fldCharType="begin"/>
        </w:r>
        <w:r w:rsidR="0055763A">
          <w:rPr>
            <w:noProof/>
            <w:webHidden/>
          </w:rPr>
          <w:instrText xml:space="preserve"> PAGEREF _Toc74740342 \h </w:instrText>
        </w:r>
        <w:r w:rsidR="0055763A">
          <w:rPr>
            <w:noProof/>
            <w:webHidden/>
          </w:rPr>
        </w:r>
        <w:r w:rsidR="0055763A">
          <w:rPr>
            <w:noProof/>
            <w:webHidden/>
          </w:rPr>
          <w:fldChar w:fldCharType="separate"/>
        </w:r>
        <w:r w:rsidR="0055763A">
          <w:rPr>
            <w:noProof/>
            <w:webHidden/>
          </w:rPr>
          <w:t>27</w:t>
        </w:r>
        <w:r w:rsidR="0055763A">
          <w:rPr>
            <w:noProof/>
            <w:webHidden/>
          </w:rPr>
          <w:fldChar w:fldCharType="end"/>
        </w:r>
      </w:hyperlink>
    </w:p>
    <w:p w14:paraId="6255210F" w14:textId="77777777" w:rsidR="0055763A" w:rsidRDefault="00572E04">
      <w:pPr>
        <w:pStyle w:val="Obsah3"/>
        <w:rPr>
          <w:rFonts w:asciiTheme="minorHAnsi" w:eastAsiaTheme="minorEastAsia" w:hAnsiTheme="minorHAnsi" w:cstheme="minorBidi"/>
          <w:noProof/>
          <w:sz w:val="22"/>
          <w:szCs w:val="22"/>
          <w:lang w:eastAsia="sk-SK"/>
        </w:rPr>
      </w:pPr>
      <w:hyperlink w:anchor="_Toc74740343" w:history="1">
        <w:r w:rsidR="0055763A" w:rsidRPr="005530FB">
          <w:rPr>
            <w:rStyle w:val="Hypertextovprepojenie"/>
            <w:noProof/>
          </w:rPr>
          <w:t>2.3.2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Administrácia zmenového konania</w:t>
        </w:r>
        <w:r w:rsidR="0055763A">
          <w:rPr>
            <w:noProof/>
            <w:webHidden/>
          </w:rPr>
          <w:tab/>
        </w:r>
        <w:r w:rsidR="0055763A">
          <w:rPr>
            <w:noProof/>
            <w:webHidden/>
          </w:rPr>
          <w:fldChar w:fldCharType="begin"/>
        </w:r>
        <w:r w:rsidR="0055763A">
          <w:rPr>
            <w:noProof/>
            <w:webHidden/>
          </w:rPr>
          <w:instrText xml:space="preserve"> PAGEREF _Toc74740343 \h </w:instrText>
        </w:r>
        <w:r w:rsidR="0055763A">
          <w:rPr>
            <w:noProof/>
            <w:webHidden/>
          </w:rPr>
        </w:r>
        <w:r w:rsidR="0055763A">
          <w:rPr>
            <w:noProof/>
            <w:webHidden/>
          </w:rPr>
          <w:fldChar w:fldCharType="separate"/>
        </w:r>
        <w:r w:rsidR="0055763A">
          <w:rPr>
            <w:noProof/>
            <w:webHidden/>
          </w:rPr>
          <w:t>30</w:t>
        </w:r>
        <w:r w:rsidR="0055763A">
          <w:rPr>
            <w:noProof/>
            <w:webHidden/>
          </w:rPr>
          <w:fldChar w:fldCharType="end"/>
        </w:r>
      </w:hyperlink>
    </w:p>
    <w:p w14:paraId="76E221E6" w14:textId="77777777" w:rsidR="0055763A" w:rsidRDefault="00572E04">
      <w:pPr>
        <w:pStyle w:val="Obsah3"/>
        <w:rPr>
          <w:rFonts w:asciiTheme="minorHAnsi" w:eastAsiaTheme="minorEastAsia" w:hAnsiTheme="minorHAnsi" w:cstheme="minorBidi"/>
          <w:noProof/>
          <w:sz w:val="22"/>
          <w:szCs w:val="22"/>
          <w:lang w:eastAsia="sk-SK"/>
        </w:rPr>
      </w:pPr>
      <w:hyperlink w:anchor="_Toc74740344" w:history="1">
        <w:r w:rsidR="0055763A" w:rsidRPr="005530FB">
          <w:rPr>
            <w:rStyle w:val="Hypertextovprepojenie"/>
            <w:noProof/>
          </w:rPr>
          <w:t>2.3.3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Ukončenie zmluvného vzťahu</w:t>
        </w:r>
        <w:r w:rsidR="0055763A">
          <w:rPr>
            <w:noProof/>
            <w:webHidden/>
          </w:rPr>
          <w:tab/>
        </w:r>
        <w:r w:rsidR="0055763A">
          <w:rPr>
            <w:noProof/>
            <w:webHidden/>
          </w:rPr>
          <w:fldChar w:fldCharType="begin"/>
        </w:r>
        <w:r w:rsidR="0055763A">
          <w:rPr>
            <w:noProof/>
            <w:webHidden/>
          </w:rPr>
          <w:instrText xml:space="preserve"> PAGEREF _Toc74740344 \h </w:instrText>
        </w:r>
        <w:r w:rsidR="0055763A">
          <w:rPr>
            <w:noProof/>
            <w:webHidden/>
          </w:rPr>
        </w:r>
        <w:r w:rsidR="0055763A">
          <w:rPr>
            <w:noProof/>
            <w:webHidden/>
          </w:rPr>
          <w:fldChar w:fldCharType="separate"/>
        </w:r>
        <w:r w:rsidR="0055763A">
          <w:rPr>
            <w:noProof/>
            <w:webHidden/>
          </w:rPr>
          <w:t>32</w:t>
        </w:r>
        <w:r w:rsidR="0055763A">
          <w:rPr>
            <w:noProof/>
            <w:webHidden/>
          </w:rPr>
          <w:fldChar w:fldCharType="end"/>
        </w:r>
      </w:hyperlink>
    </w:p>
    <w:p w14:paraId="5C3B7282"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45" w:history="1">
        <w:r w:rsidR="0055763A" w:rsidRPr="005530FB">
          <w:rPr>
            <w:rStyle w:val="Hypertextovprepojenie"/>
            <w:noProof/>
          </w:rPr>
          <w:t>2.4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Finančné riadenie</w:t>
        </w:r>
        <w:r w:rsidR="0055763A">
          <w:rPr>
            <w:noProof/>
            <w:webHidden/>
          </w:rPr>
          <w:tab/>
        </w:r>
        <w:r w:rsidR="0055763A">
          <w:rPr>
            <w:noProof/>
            <w:webHidden/>
          </w:rPr>
          <w:fldChar w:fldCharType="begin"/>
        </w:r>
        <w:r w:rsidR="0055763A">
          <w:rPr>
            <w:noProof/>
            <w:webHidden/>
          </w:rPr>
          <w:instrText xml:space="preserve"> PAGEREF _Toc74740345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6FA4CC1A" w14:textId="77777777" w:rsidR="0055763A" w:rsidRDefault="00572E04">
      <w:pPr>
        <w:pStyle w:val="Obsah3"/>
        <w:rPr>
          <w:rFonts w:asciiTheme="minorHAnsi" w:eastAsiaTheme="minorEastAsia" w:hAnsiTheme="minorHAnsi" w:cstheme="minorBidi"/>
          <w:noProof/>
          <w:sz w:val="22"/>
          <w:szCs w:val="22"/>
          <w:lang w:eastAsia="sk-SK"/>
        </w:rPr>
      </w:pPr>
      <w:hyperlink w:anchor="_Toc74740346" w:history="1">
        <w:r w:rsidR="0055763A" w:rsidRPr="005530FB">
          <w:rPr>
            <w:rStyle w:val="Hypertextovprepojenie"/>
            <w:noProof/>
          </w:rPr>
          <w:t>2.4.1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Vedenie účtovníctva</w:t>
        </w:r>
        <w:r w:rsidR="0055763A">
          <w:rPr>
            <w:noProof/>
            <w:webHidden/>
          </w:rPr>
          <w:tab/>
        </w:r>
        <w:r w:rsidR="0055763A">
          <w:rPr>
            <w:noProof/>
            <w:webHidden/>
          </w:rPr>
          <w:fldChar w:fldCharType="begin"/>
        </w:r>
        <w:r w:rsidR="0055763A">
          <w:rPr>
            <w:noProof/>
            <w:webHidden/>
          </w:rPr>
          <w:instrText xml:space="preserve"> PAGEREF _Toc74740346 \h </w:instrText>
        </w:r>
        <w:r w:rsidR="0055763A">
          <w:rPr>
            <w:noProof/>
            <w:webHidden/>
          </w:rPr>
        </w:r>
        <w:r w:rsidR="0055763A">
          <w:rPr>
            <w:noProof/>
            <w:webHidden/>
          </w:rPr>
          <w:fldChar w:fldCharType="separate"/>
        </w:r>
        <w:r w:rsidR="0055763A">
          <w:rPr>
            <w:noProof/>
            <w:webHidden/>
          </w:rPr>
          <w:t>33</w:t>
        </w:r>
        <w:r w:rsidR="0055763A">
          <w:rPr>
            <w:noProof/>
            <w:webHidden/>
          </w:rPr>
          <w:fldChar w:fldCharType="end"/>
        </w:r>
      </w:hyperlink>
    </w:p>
    <w:p w14:paraId="2036EA59" w14:textId="77777777" w:rsidR="0055763A" w:rsidRDefault="00572E04">
      <w:pPr>
        <w:pStyle w:val="Obsah3"/>
        <w:rPr>
          <w:rFonts w:asciiTheme="minorHAnsi" w:eastAsiaTheme="minorEastAsia" w:hAnsiTheme="minorHAnsi" w:cstheme="minorBidi"/>
          <w:noProof/>
          <w:sz w:val="22"/>
          <w:szCs w:val="22"/>
          <w:lang w:eastAsia="sk-SK"/>
        </w:rPr>
      </w:pPr>
      <w:hyperlink w:anchor="_Toc74740347" w:history="1">
        <w:r w:rsidR="0055763A" w:rsidRPr="005530FB">
          <w:rPr>
            <w:rStyle w:val="Hypertextovprepojenie"/>
            <w:noProof/>
          </w:rPr>
          <w:t>2.4.2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Účty a platby prijímateľa</w:t>
        </w:r>
        <w:r w:rsidR="0055763A">
          <w:rPr>
            <w:noProof/>
            <w:webHidden/>
          </w:rPr>
          <w:tab/>
        </w:r>
        <w:r w:rsidR="0055763A">
          <w:rPr>
            <w:noProof/>
            <w:webHidden/>
          </w:rPr>
          <w:fldChar w:fldCharType="begin"/>
        </w:r>
        <w:r w:rsidR="0055763A">
          <w:rPr>
            <w:noProof/>
            <w:webHidden/>
          </w:rPr>
          <w:instrText xml:space="preserve"> PAGEREF _Toc74740347 \h </w:instrText>
        </w:r>
        <w:r w:rsidR="0055763A">
          <w:rPr>
            <w:noProof/>
            <w:webHidden/>
          </w:rPr>
        </w:r>
        <w:r w:rsidR="0055763A">
          <w:rPr>
            <w:noProof/>
            <w:webHidden/>
          </w:rPr>
          <w:fldChar w:fldCharType="separate"/>
        </w:r>
        <w:r w:rsidR="0055763A">
          <w:rPr>
            <w:noProof/>
            <w:webHidden/>
          </w:rPr>
          <w:t>35</w:t>
        </w:r>
        <w:r w:rsidR="0055763A">
          <w:rPr>
            <w:noProof/>
            <w:webHidden/>
          </w:rPr>
          <w:fldChar w:fldCharType="end"/>
        </w:r>
      </w:hyperlink>
    </w:p>
    <w:p w14:paraId="75C91732" w14:textId="77777777" w:rsidR="0055763A" w:rsidRDefault="00572E04">
      <w:pPr>
        <w:pStyle w:val="Obsah3"/>
        <w:rPr>
          <w:rFonts w:asciiTheme="minorHAnsi" w:eastAsiaTheme="minorEastAsia" w:hAnsiTheme="minorHAnsi" w:cstheme="minorBidi"/>
          <w:noProof/>
          <w:sz w:val="22"/>
          <w:szCs w:val="22"/>
          <w:lang w:eastAsia="sk-SK"/>
        </w:rPr>
      </w:pPr>
      <w:hyperlink w:anchor="_Toc74740348" w:history="1">
        <w:r w:rsidR="0055763A" w:rsidRPr="005530FB">
          <w:rPr>
            <w:rStyle w:val="Hypertextovprepojenie"/>
            <w:noProof/>
          </w:rPr>
          <w:t>2.4.3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Oprávnenosť výdavkov</w:t>
        </w:r>
        <w:r w:rsidR="0055763A">
          <w:rPr>
            <w:noProof/>
            <w:webHidden/>
          </w:rPr>
          <w:tab/>
        </w:r>
        <w:r w:rsidR="0055763A">
          <w:rPr>
            <w:noProof/>
            <w:webHidden/>
          </w:rPr>
          <w:fldChar w:fldCharType="begin"/>
        </w:r>
        <w:r w:rsidR="0055763A">
          <w:rPr>
            <w:noProof/>
            <w:webHidden/>
          </w:rPr>
          <w:instrText xml:space="preserve"> PAGEREF _Toc74740348 \h </w:instrText>
        </w:r>
        <w:r w:rsidR="0055763A">
          <w:rPr>
            <w:noProof/>
            <w:webHidden/>
          </w:rPr>
        </w:r>
        <w:r w:rsidR="0055763A">
          <w:rPr>
            <w:noProof/>
            <w:webHidden/>
          </w:rPr>
          <w:fldChar w:fldCharType="separate"/>
        </w:r>
        <w:r w:rsidR="0055763A">
          <w:rPr>
            <w:noProof/>
            <w:webHidden/>
          </w:rPr>
          <w:t>38</w:t>
        </w:r>
        <w:r w:rsidR="0055763A">
          <w:rPr>
            <w:noProof/>
            <w:webHidden/>
          </w:rPr>
          <w:fldChar w:fldCharType="end"/>
        </w:r>
      </w:hyperlink>
    </w:p>
    <w:p w14:paraId="3E8BC237" w14:textId="77777777" w:rsidR="0055763A" w:rsidRDefault="00572E04">
      <w:pPr>
        <w:pStyle w:val="Obsah3"/>
        <w:rPr>
          <w:rFonts w:asciiTheme="minorHAnsi" w:eastAsiaTheme="minorEastAsia" w:hAnsiTheme="minorHAnsi" w:cstheme="minorBidi"/>
          <w:noProof/>
          <w:sz w:val="22"/>
          <w:szCs w:val="22"/>
          <w:lang w:eastAsia="sk-SK"/>
        </w:rPr>
      </w:pPr>
      <w:hyperlink w:anchor="_Toc74740349" w:history="1">
        <w:r w:rsidR="0055763A" w:rsidRPr="005530FB">
          <w:rPr>
            <w:rStyle w:val="Hypertextovprepojenie"/>
            <w:noProof/>
          </w:rPr>
          <w:t>2.4.4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Postupy pri žiadosti o platbu</w:t>
        </w:r>
        <w:r w:rsidR="0055763A">
          <w:rPr>
            <w:noProof/>
            <w:webHidden/>
          </w:rPr>
          <w:tab/>
        </w:r>
        <w:r w:rsidR="0055763A">
          <w:rPr>
            <w:noProof/>
            <w:webHidden/>
          </w:rPr>
          <w:fldChar w:fldCharType="begin"/>
        </w:r>
        <w:r w:rsidR="0055763A">
          <w:rPr>
            <w:noProof/>
            <w:webHidden/>
          </w:rPr>
          <w:instrText xml:space="preserve"> PAGEREF _Toc74740349 \h </w:instrText>
        </w:r>
        <w:r w:rsidR="0055763A">
          <w:rPr>
            <w:noProof/>
            <w:webHidden/>
          </w:rPr>
        </w:r>
        <w:r w:rsidR="0055763A">
          <w:rPr>
            <w:noProof/>
            <w:webHidden/>
          </w:rPr>
          <w:fldChar w:fldCharType="separate"/>
        </w:r>
        <w:r w:rsidR="0055763A">
          <w:rPr>
            <w:noProof/>
            <w:webHidden/>
          </w:rPr>
          <w:t>65</w:t>
        </w:r>
        <w:r w:rsidR="0055763A">
          <w:rPr>
            <w:noProof/>
            <w:webHidden/>
          </w:rPr>
          <w:fldChar w:fldCharType="end"/>
        </w:r>
      </w:hyperlink>
    </w:p>
    <w:p w14:paraId="12A684EF" w14:textId="77777777" w:rsidR="0055763A" w:rsidRDefault="00572E04">
      <w:pPr>
        <w:pStyle w:val="Obsah3"/>
        <w:rPr>
          <w:rFonts w:asciiTheme="minorHAnsi" w:eastAsiaTheme="minorEastAsia" w:hAnsiTheme="minorHAnsi" w:cstheme="minorBidi"/>
          <w:noProof/>
          <w:sz w:val="22"/>
          <w:szCs w:val="22"/>
          <w:lang w:eastAsia="sk-SK"/>
        </w:rPr>
      </w:pPr>
      <w:hyperlink w:anchor="_Toc74740350" w:history="1">
        <w:r w:rsidR="0055763A" w:rsidRPr="005530FB">
          <w:rPr>
            <w:rStyle w:val="Hypertextovprepojenie"/>
            <w:noProof/>
          </w:rPr>
          <w:t>2.4.5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Špecifiká jednotlivých systémov financovania</w:t>
        </w:r>
        <w:r w:rsidR="0055763A">
          <w:rPr>
            <w:noProof/>
            <w:webHidden/>
          </w:rPr>
          <w:tab/>
        </w:r>
        <w:r w:rsidR="0055763A">
          <w:rPr>
            <w:noProof/>
            <w:webHidden/>
          </w:rPr>
          <w:fldChar w:fldCharType="begin"/>
        </w:r>
        <w:r w:rsidR="0055763A">
          <w:rPr>
            <w:noProof/>
            <w:webHidden/>
          </w:rPr>
          <w:instrText xml:space="preserve"> PAGEREF _Toc74740350 \h </w:instrText>
        </w:r>
        <w:r w:rsidR="0055763A">
          <w:rPr>
            <w:noProof/>
            <w:webHidden/>
          </w:rPr>
        </w:r>
        <w:r w:rsidR="0055763A">
          <w:rPr>
            <w:noProof/>
            <w:webHidden/>
          </w:rPr>
          <w:fldChar w:fldCharType="separate"/>
        </w:r>
        <w:r w:rsidR="0055763A">
          <w:rPr>
            <w:noProof/>
            <w:webHidden/>
          </w:rPr>
          <w:t>66</w:t>
        </w:r>
        <w:r w:rsidR="0055763A">
          <w:rPr>
            <w:noProof/>
            <w:webHidden/>
          </w:rPr>
          <w:fldChar w:fldCharType="end"/>
        </w:r>
      </w:hyperlink>
    </w:p>
    <w:p w14:paraId="19468D35" w14:textId="77777777" w:rsidR="0055763A" w:rsidRDefault="00572E04">
      <w:pPr>
        <w:pStyle w:val="Obsah3"/>
        <w:rPr>
          <w:rFonts w:asciiTheme="minorHAnsi" w:eastAsiaTheme="minorEastAsia" w:hAnsiTheme="minorHAnsi" w:cstheme="minorBidi"/>
          <w:noProof/>
          <w:sz w:val="22"/>
          <w:szCs w:val="22"/>
          <w:lang w:eastAsia="sk-SK"/>
        </w:rPr>
      </w:pPr>
      <w:hyperlink w:anchor="_Toc74740351" w:history="1">
        <w:r w:rsidR="0055763A" w:rsidRPr="005530FB">
          <w:rPr>
            <w:rStyle w:val="Hypertextovprepojenie"/>
            <w:noProof/>
            <w:lang w:eastAsia="cs-CZ"/>
          </w:rPr>
          <w:t>2.4.6</w:t>
        </w:r>
        <w:r w:rsidR="0055763A">
          <w:rPr>
            <w:rFonts w:asciiTheme="minorHAnsi" w:eastAsiaTheme="minorEastAsia" w:hAnsiTheme="minorHAnsi" w:cstheme="minorBidi"/>
            <w:noProof/>
            <w:sz w:val="22"/>
            <w:szCs w:val="22"/>
            <w:lang w:eastAsia="sk-SK"/>
          </w:rPr>
          <w:tab/>
        </w:r>
        <w:r w:rsidR="0055763A" w:rsidRPr="005530FB">
          <w:rPr>
            <w:rStyle w:val="Hypertextovprepojenie"/>
            <w:caps/>
            <w:noProof/>
            <w:lang w:eastAsia="cs-CZ"/>
          </w:rPr>
          <w:t>Ú</w:t>
        </w:r>
        <w:r w:rsidR="0055763A" w:rsidRPr="005530FB">
          <w:rPr>
            <w:rStyle w:val="Hypertextovprepojenie"/>
            <w:noProof/>
            <w:lang w:eastAsia="cs-CZ"/>
          </w:rPr>
          <w:t>čtovné doklady a ich prílohy</w:t>
        </w:r>
        <w:r w:rsidR="0055763A">
          <w:rPr>
            <w:noProof/>
            <w:webHidden/>
          </w:rPr>
          <w:tab/>
        </w:r>
        <w:r w:rsidR="0055763A">
          <w:rPr>
            <w:noProof/>
            <w:webHidden/>
          </w:rPr>
          <w:fldChar w:fldCharType="begin"/>
        </w:r>
        <w:r w:rsidR="0055763A">
          <w:rPr>
            <w:noProof/>
            <w:webHidden/>
          </w:rPr>
          <w:instrText xml:space="preserve"> PAGEREF _Toc74740351 \h </w:instrText>
        </w:r>
        <w:r w:rsidR="0055763A">
          <w:rPr>
            <w:noProof/>
            <w:webHidden/>
          </w:rPr>
        </w:r>
        <w:r w:rsidR="0055763A">
          <w:rPr>
            <w:noProof/>
            <w:webHidden/>
          </w:rPr>
          <w:fldChar w:fldCharType="separate"/>
        </w:r>
        <w:r w:rsidR="0055763A">
          <w:rPr>
            <w:noProof/>
            <w:webHidden/>
          </w:rPr>
          <w:t>73</w:t>
        </w:r>
        <w:r w:rsidR="0055763A">
          <w:rPr>
            <w:noProof/>
            <w:webHidden/>
          </w:rPr>
          <w:fldChar w:fldCharType="end"/>
        </w:r>
      </w:hyperlink>
    </w:p>
    <w:p w14:paraId="42A3EF90" w14:textId="77777777" w:rsidR="0055763A" w:rsidRDefault="00572E04">
      <w:pPr>
        <w:pStyle w:val="Obsah3"/>
        <w:rPr>
          <w:rFonts w:asciiTheme="minorHAnsi" w:eastAsiaTheme="minorEastAsia" w:hAnsiTheme="minorHAnsi" w:cstheme="minorBidi"/>
          <w:noProof/>
          <w:sz w:val="22"/>
          <w:szCs w:val="22"/>
          <w:lang w:eastAsia="sk-SK"/>
        </w:rPr>
      </w:pPr>
      <w:hyperlink w:anchor="_Toc74740352" w:history="1">
        <w:r w:rsidR="0055763A" w:rsidRPr="005530FB">
          <w:rPr>
            <w:rStyle w:val="Hypertextovprepojenie"/>
            <w:noProof/>
          </w:rPr>
          <w:t>2.4.7</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Nezrovnalosti a vysporiadanie finančných vzťahov</w:t>
        </w:r>
        <w:r w:rsidR="0055763A">
          <w:rPr>
            <w:noProof/>
            <w:webHidden/>
          </w:rPr>
          <w:tab/>
        </w:r>
        <w:r w:rsidR="0055763A">
          <w:rPr>
            <w:noProof/>
            <w:webHidden/>
          </w:rPr>
          <w:fldChar w:fldCharType="begin"/>
        </w:r>
        <w:r w:rsidR="0055763A">
          <w:rPr>
            <w:noProof/>
            <w:webHidden/>
          </w:rPr>
          <w:instrText xml:space="preserve"> PAGEREF _Toc74740352 \h </w:instrText>
        </w:r>
        <w:r w:rsidR="0055763A">
          <w:rPr>
            <w:noProof/>
            <w:webHidden/>
          </w:rPr>
        </w:r>
        <w:r w:rsidR="0055763A">
          <w:rPr>
            <w:noProof/>
            <w:webHidden/>
          </w:rPr>
          <w:fldChar w:fldCharType="separate"/>
        </w:r>
        <w:r w:rsidR="0055763A">
          <w:rPr>
            <w:noProof/>
            <w:webHidden/>
          </w:rPr>
          <w:t>88</w:t>
        </w:r>
        <w:r w:rsidR="0055763A">
          <w:rPr>
            <w:noProof/>
            <w:webHidden/>
          </w:rPr>
          <w:fldChar w:fldCharType="end"/>
        </w:r>
      </w:hyperlink>
    </w:p>
    <w:p w14:paraId="262A41D4"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3" w:history="1">
        <w:r w:rsidR="0055763A" w:rsidRPr="005530FB">
          <w:rPr>
            <w:rStyle w:val="Hypertextovprepojenie"/>
            <w:noProof/>
          </w:rPr>
          <w:t>2.5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Verejné obstarávanie</w:t>
        </w:r>
        <w:r w:rsidR="0055763A">
          <w:rPr>
            <w:noProof/>
            <w:webHidden/>
          </w:rPr>
          <w:tab/>
        </w:r>
        <w:r w:rsidR="0055763A">
          <w:rPr>
            <w:noProof/>
            <w:webHidden/>
          </w:rPr>
          <w:fldChar w:fldCharType="begin"/>
        </w:r>
        <w:r w:rsidR="0055763A">
          <w:rPr>
            <w:noProof/>
            <w:webHidden/>
          </w:rPr>
          <w:instrText xml:space="preserve"> PAGEREF _Toc74740353 \h </w:instrText>
        </w:r>
        <w:r w:rsidR="0055763A">
          <w:rPr>
            <w:noProof/>
            <w:webHidden/>
          </w:rPr>
        </w:r>
        <w:r w:rsidR="0055763A">
          <w:rPr>
            <w:noProof/>
            <w:webHidden/>
          </w:rPr>
          <w:fldChar w:fldCharType="separate"/>
        </w:r>
        <w:r w:rsidR="0055763A">
          <w:rPr>
            <w:noProof/>
            <w:webHidden/>
          </w:rPr>
          <w:t>93</w:t>
        </w:r>
        <w:r w:rsidR="0055763A">
          <w:rPr>
            <w:noProof/>
            <w:webHidden/>
          </w:rPr>
          <w:fldChar w:fldCharType="end"/>
        </w:r>
      </w:hyperlink>
    </w:p>
    <w:p w14:paraId="3E2C25AD" w14:textId="77777777" w:rsidR="0055763A" w:rsidRDefault="00572E0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4" w:history="1">
        <w:r w:rsidR="0055763A" w:rsidRPr="005530FB">
          <w:rPr>
            <w:rStyle w:val="Hypertextovprepojenie"/>
            <w:noProof/>
          </w:rPr>
          <w:t>3</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Kontrola a overovanie oprávnenosti výdavkov</w:t>
        </w:r>
        <w:r w:rsidR="0055763A">
          <w:rPr>
            <w:noProof/>
            <w:webHidden/>
          </w:rPr>
          <w:tab/>
        </w:r>
        <w:r w:rsidR="0055763A">
          <w:rPr>
            <w:noProof/>
            <w:webHidden/>
          </w:rPr>
          <w:fldChar w:fldCharType="begin"/>
        </w:r>
        <w:r w:rsidR="0055763A">
          <w:rPr>
            <w:noProof/>
            <w:webHidden/>
          </w:rPr>
          <w:instrText xml:space="preserve"> PAGEREF _Toc74740354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EAE3883"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5" w:history="1">
        <w:r w:rsidR="0055763A" w:rsidRPr="005530FB">
          <w:rPr>
            <w:rStyle w:val="Hypertextovprepojenie"/>
            <w:noProof/>
          </w:rPr>
          <w:t>3.1</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Administratívna finančná kontrola</w:t>
        </w:r>
        <w:r w:rsidR="0055763A">
          <w:rPr>
            <w:noProof/>
            <w:webHidden/>
          </w:rPr>
          <w:tab/>
        </w:r>
        <w:r w:rsidR="0055763A">
          <w:rPr>
            <w:noProof/>
            <w:webHidden/>
          </w:rPr>
          <w:fldChar w:fldCharType="begin"/>
        </w:r>
        <w:r w:rsidR="0055763A">
          <w:rPr>
            <w:noProof/>
            <w:webHidden/>
          </w:rPr>
          <w:instrText xml:space="preserve"> PAGEREF _Toc74740355 \h </w:instrText>
        </w:r>
        <w:r w:rsidR="0055763A">
          <w:rPr>
            <w:noProof/>
            <w:webHidden/>
          </w:rPr>
        </w:r>
        <w:r w:rsidR="0055763A">
          <w:rPr>
            <w:noProof/>
            <w:webHidden/>
          </w:rPr>
          <w:fldChar w:fldCharType="separate"/>
        </w:r>
        <w:r w:rsidR="0055763A">
          <w:rPr>
            <w:noProof/>
            <w:webHidden/>
          </w:rPr>
          <w:t>94</w:t>
        </w:r>
        <w:r w:rsidR="0055763A">
          <w:rPr>
            <w:noProof/>
            <w:webHidden/>
          </w:rPr>
          <w:fldChar w:fldCharType="end"/>
        </w:r>
      </w:hyperlink>
    </w:p>
    <w:p w14:paraId="3CBACB30" w14:textId="77777777" w:rsidR="0055763A" w:rsidRDefault="00572E04">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74740356" w:history="1">
        <w:r w:rsidR="0055763A" w:rsidRPr="005530FB">
          <w:rPr>
            <w:rStyle w:val="Hypertextovprepojenie"/>
            <w:noProof/>
          </w:rPr>
          <w:t>3.2</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Finančná kontrola na mieste</w:t>
        </w:r>
        <w:r w:rsidR="0055763A">
          <w:rPr>
            <w:noProof/>
            <w:webHidden/>
          </w:rPr>
          <w:tab/>
        </w:r>
        <w:r w:rsidR="0055763A">
          <w:rPr>
            <w:noProof/>
            <w:webHidden/>
          </w:rPr>
          <w:fldChar w:fldCharType="begin"/>
        </w:r>
        <w:r w:rsidR="0055763A">
          <w:rPr>
            <w:noProof/>
            <w:webHidden/>
          </w:rPr>
          <w:instrText xml:space="preserve"> PAGEREF _Toc74740356 \h </w:instrText>
        </w:r>
        <w:r w:rsidR="0055763A">
          <w:rPr>
            <w:noProof/>
            <w:webHidden/>
          </w:rPr>
        </w:r>
        <w:r w:rsidR="0055763A">
          <w:rPr>
            <w:noProof/>
            <w:webHidden/>
          </w:rPr>
          <w:fldChar w:fldCharType="separate"/>
        </w:r>
        <w:r w:rsidR="0055763A">
          <w:rPr>
            <w:noProof/>
            <w:webHidden/>
          </w:rPr>
          <w:t>97</w:t>
        </w:r>
        <w:r w:rsidR="0055763A">
          <w:rPr>
            <w:noProof/>
            <w:webHidden/>
          </w:rPr>
          <w:fldChar w:fldCharType="end"/>
        </w:r>
      </w:hyperlink>
    </w:p>
    <w:p w14:paraId="6511C2DB" w14:textId="77777777" w:rsidR="0055763A" w:rsidRDefault="00572E0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7" w:history="1">
        <w:r w:rsidR="0055763A" w:rsidRPr="005530FB">
          <w:rPr>
            <w:rStyle w:val="Hypertextovprepojenie"/>
            <w:noProof/>
          </w:rPr>
          <w:t>4</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Prechodné a záverečné ustanovenia</w:t>
        </w:r>
        <w:r w:rsidR="0055763A">
          <w:rPr>
            <w:noProof/>
            <w:webHidden/>
          </w:rPr>
          <w:tab/>
        </w:r>
        <w:r w:rsidR="0055763A">
          <w:rPr>
            <w:noProof/>
            <w:webHidden/>
          </w:rPr>
          <w:fldChar w:fldCharType="begin"/>
        </w:r>
        <w:r w:rsidR="0055763A">
          <w:rPr>
            <w:noProof/>
            <w:webHidden/>
          </w:rPr>
          <w:instrText xml:space="preserve"> PAGEREF _Toc74740357 \h </w:instrText>
        </w:r>
        <w:r w:rsidR="0055763A">
          <w:rPr>
            <w:noProof/>
            <w:webHidden/>
          </w:rPr>
        </w:r>
        <w:r w:rsidR="0055763A">
          <w:rPr>
            <w:noProof/>
            <w:webHidden/>
          </w:rPr>
          <w:fldChar w:fldCharType="separate"/>
        </w:r>
        <w:r w:rsidR="0055763A">
          <w:rPr>
            <w:noProof/>
            <w:webHidden/>
          </w:rPr>
          <w:t>104</w:t>
        </w:r>
        <w:r w:rsidR="0055763A">
          <w:rPr>
            <w:noProof/>
            <w:webHidden/>
          </w:rPr>
          <w:fldChar w:fldCharType="end"/>
        </w:r>
      </w:hyperlink>
    </w:p>
    <w:p w14:paraId="756D4444" w14:textId="77777777" w:rsidR="0055763A" w:rsidRDefault="00572E04">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74740358" w:history="1">
        <w:r w:rsidR="0055763A" w:rsidRPr="005530FB">
          <w:rPr>
            <w:rStyle w:val="Hypertextovprepojenie"/>
            <w:noProof/>
          </w:rPr>
          <w:t>5</w:t>
        </w:r>
        <w:r w:rsidR="0055763A">
          <w:rPr>
            <w:rFonts w:asciiTheme="minorHAnsi" w:eastAsiaTheme="minorEastAsia" w:hAnsiTheme="minorHAnsi" w:cstheme="minorBidi"/>
            <w:noProof/>
            <w:sz w:val="22"/>
            <w:szCs w:val="22"/>
            <w:lang w:eastAsia="sk-SK"/>
          </w:rPr>
          <w:tab/>
        </w:r>
        <w:r w:rsidR="0055763A" w:rsidRPr="005530FB">
          <w:rPr>
            <w:rStyle w:val="Hypertextovprepojenie"/>
            <w:noProof/>
          </w:rPr>
          <w:t>Prílohy</w:t>
        </w:r>
        <w:r w:rsidR="0055763A">
          <w:rPr>
            <w:noProof/>
            <w:webHidden/>
          </w:rPr>
          <w:tab/>
        </w:r>
        <w:r w:rsidR="0055763A">
          <w:rPr>
            <w:noProof/>
            <w:webHidden/>
          </w:rPr>
          <w:fldChar w:fldCharType="begin"/>
        </w:r>
        <w:r w:rsidR="0055763A">
          <w:rPr>
            <w:noProof/>
            <w:webHidden/>
          </w:rPr>
          <w:instrText xml:space="preserve"> PAGEREF _Toc74740358 \h </w:instrText>
        </w:r>
        <w:r w:rsidR="0055763A">
          <w:rPr>
            <w:noProof/>
            <w:webHidden/>
          </w:rPr>
        </w:r>
        <w:r w:rsidR="0055763A">
          <w:rPr>
            <w:noProof/>
            <w:webHidden/>
          </w:rPr>
          <w:fldChar w:fldCharType="separate"/>
        </w:r>
        <w:r w:rsidR="0055763A">
          <w:rPr>
            <w:noProof/>
            <w:webHidden/>
          </w:rPr>
          <w:t>105</w:t>
        </w:r>
        <w:r w:rsidR="0055763A">
          <w:rPr>
            <w:noProof/>
            <w:webHidden/>
          </w:rPr>
          <w:fldChar w:fldCharType="end"/>
        </w:r>
      </w:hyperlink>
    </w:p>
    <w:p w14:paraId="7BE0D671" w14:textId="5FA630B9" w:rsidR="0055763A" w:rsidRDefault="00572E04">
      <w:pPr>
        <w:pStyle w:val="Obsah1"/>
        <w:tabs>
          <w:tab w:val="right" w:leader="dot" w:pos="9060"/>
        </w:tabs>
        <w:rPr>
          <w:rFonts w:asciiTheme="minorHAnsi" w:eastAsiaTheme="minorEastAsia" w:hAnsiTheme="minorHAnsi" w:cstheme="minorBidi"/>
          <w:noProof/>
          <w:sz w:val="22"/>
          <w:szCs w:val="22"/>
          <w:lang w:eastAsia="sk-SK"/>
        </w:rPr>
      </w:pPr>
      <w:hyperlink w:anchor="_Toc74740359" w:history="1">
        <w:r w:rsidR="0055763A" w:rsidRPr="005530FB">
          <w:rPr>
            <w:rStyle w:val="Hypertextovprepojenie"/>
            <w:noProof/>
          </w:rPr>
          <w:t xml:space="preserve">6 </w:t>
        </w:r>
        <w:r w:rsidR="0055763A">
          <w:rPr>
            <w:rStyle w:val="Hypertextovprepojenie"/>
            <w:noProof/>
          </w:rPr>
          <w:t xml:space="preserve">    Sumár najčastejších identifiko</w:t>
        </w:r>
        <w:r w:rsidR="0055763A" w:rsidRPr="005530FB">
          <w:rPr>
            <w:rStyle w:val="Hypertextovprepojenie"/>
            <w:noProof/>
          </w:rPr>
          <w:t>vaných chýb</w:t>
        </w:r>
        <w:r w:rsidR="0055763A">
          <w:rPr>
            <w:noProof/>
            <w:webHidden/>
          </w:rPr>
          <w:tab/>
        </w:r>
        <w:r w:rsidR="0055763A">
          <w:rPr>
            <w:noProof/>
            <w:webHidden/>
          </w:rPr>
          <w:fldChar w:fldCharType="begin"/>
        </w:r>
        <w:r w:rsidR="0055763A">
          <w:rPr>
            <w:noProof/>
            <w:webHidden/>
          </w:rPr>
          <w:instrText xml:space="preserve"> PAGEREF _Toc74740359 \h </w:instrText>
        </w:r>
        <w:r w:rsidR="0055763A">
          <w:rPr>
            <w:noProof/>
            <w:webHidden/>
          </w:rPr>
        </w:r>
        <w:r w:rsidR="0055763A">
          <w:rPr>
            <w:noProof/>
            <w:webHidden/>
          </w:rPr>
          <w:fldChar w:fldCharType="separate"/>
        </w:r>
        <w:r w:rsidR="0055763A">
          <w:rPr>
            <w:noProof/>
            <w:webHidden/>
          </w:rPr>
          <w:t>107</w:t>
        </w:r>
        <w:r w:rsidR="0055763A">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74740330"/>
      <w:r w:rsidRPr="0073389C">
        <w:rPr>
          <w:rFonts w:ascii="Arial" w:hAnsi="Arial"/>
          <w:lang w:val="sk-SK"/>
        </w:rPr>
        <w:lastRenderedPageBreak/>
        <w:t>Úvod</w:t>
      </w:r>
      <w:bookmarkEnd w:id="1"/>
      <w:bookmarkEnd w:id="2"/>
      <w:bookmarkEnd w:id="3"/>
    </w:p>
    <w:p w14:paraId="65E8E028"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74740331"/>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635E442C" w14:textId="6ADC4A1D" w:rsidR="002F0379" w:rsidRDefault="00C709A5" w:rsidP="002F0379">
      <w:pPr>
        <w:autoSpaceDE w:val="0"/>
        <w:autoSpaceDN w:val="0"/>
        <w:adjustRightInd w:val="0"/>
        <w:spacing w:before="120" w:after="120" w:line="288" w:lineRule="auto"/>
        <w:jc w:val="both"/>
        <w:rPr>
          <w:sz w:val="20"/>
          <w:szCs w:val="20"/>
        </w:rPr>
      </w:pPr>
      <w:r>
        <w:t>Z účinnosťou od 15.</w:t>
      </w:r>
      <w:r w:rsidR="004D61A7">
        <w:rPr>
          <w:bCs/>
        </w:rPr>
        <w:t xml:space="preserve"> </w:t>
      </w:r>
      <w:r>
        <w:t>06.</w:t>
      </w:r>
      <w:r w:rsidR="004D61A7">
        <w:rPr>
          <w:bCs/>
        </w:rPr>
        <w:t xml:space="preserve"> </w:t>
      </w:r>
      <w:r>
        <w:t xml:space="preserve">2021 </w:t>
      </w:r>
      <w:r w:rsidRPr="00C709A5">
        <w:t xml:space="preserve"> spôsoboch kontroly projektov, kontrolu/finančnú kontrolu VO upravuje </w:t>
      </w:r>
      <w:r w:rsidR="002F0379">
        <w:rPr>
          <w:bCs/>
        </w:rPr>
        <w:t>„</w:t>
      </w:r>
      <w:r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4"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numPr>
          <w:ilvl w:val="0"/>
          <w:numId w:val="0"/>
        </w:numPr>
        <w:spacing w:after="120" w:line="288" w:lineRule="auto"/>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74740332"/>
      <w:r w:rsidRPr="0073389C">
        <w:rPr>
          <w:lang w:val="sk-SK"/>
        </w:rPr>
        <w:t>Cieľ príručky pre prijímateľa</w:t>
      </w:r>
      <w:bookmarkEnd w:id="7"/>
      <w:bookmarkEnd w:id="8"/>
      <w:bookmarkEnd w:id="9"/>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E3D8F2A"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74740333"/>
      <w:r w:rsidRPr="0073389C">
        <w:rPr>
          <w:lang w:val="sk-SK"/>
        </w:rPr>
        <w:t>Definícia pojmov</w:t>
      </w:r>
      <w:bookmarkEnd w:id="10"/>
      <w:bookmarkEnd w:id="11"/>
      <w:bookmarkEnd w:id="12"/>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r w:rsidR="00E045E6">
        <w:rPr>
          <w:rFonts w:cs="Arial"/>
          <w:szCs w:val="19"/>
        </w:rPr>
        <w:t>M</w:t>
      </w:r>
      <w:r w:rsidR="00E045E6" w:rsidRPr="005D6467">
        <w:rPr>
          <w:rFonts w:cs="Arial"/>
          <w:szCs w:val="19"/>
        </w:rPr>
        <w:t>inisterstvo investícií, regioná</w:t>
      </w:r>
      <w:r w:rsidR="00E045E6">
        <w:rPr>
          <w:rFonts w:cs="Arial"/>
          <w:szCs w:val="19"/>
        </w:rPr>
        <w:t>lneho rozvoja a informatizácie S</w:t>
      </w:r>
      <w:r w:rsidR="00E045E6" w:rsidRPr="005D6467">
        <w:rPr>
          <w:rFonts w:cs="Arial"/>
          <w:szCs w:val="19"/>
        </w:rPr>
        <w:t>lovenskej republik</w:t>
      </w:r>
      <w:r w:rsidR="00E045E6">
        <w:rPr>
          <w:rFonts w:cs="Arial"/>
          <w:szCs w:val="19"/>
        </w:rPr>
        <w:t>y</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deň pracovného </w:t>
      </w:r>
      <w:r w:rsidRPr="00D16509">
        <w:rPr>
          <w:rFonts w:cs="Arial"/>
          <w:szCs w:val="19"/>
          <w:lang w:val="sk-SK"/>
        </w:rPr>
        <w:lastRenderedPageBreak/>
        <w:t>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w:t>
      </w:r>
      <w:r w:rsidRPr="0073389C">
        <w:rPr>
          <w:rFonts w:cs="Arial"/>
          <w:szCs w:val="19"/>
          <w:lang w:val="sk-SK"/>
        </w:rPr>
        <w:lastRenderedPageBreak/>
        <w:t>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5"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w:t>
      </w:r>
      <w:r w:rsidRPr="0073389C">
        <w:rPr>
          <w:rFonts w:cs="Arial"/>
          <w:szCs w:val="19"/>
          <w:lang w:val="sk-SK"/>
        </w:rPr>
        <w:lastRenderedPageBreak/>
        <w:t>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pro-rata (ak relevantné) v príslušnom pomere. Žiadosť o platbu vypracováva a elektronicky </w:t>
      </w:r>
      <w:r w:rsidR="001A5B5A" w:rsidRPr="000B01F3">
        <w:rPr>
          <w:rFonts w:cs="Arial"/>
          <w:bCs/>
          <w:szCs w:val="16"/>
          <w:lang w:val="sk-SK"/>
        </w:rPr>
        <w:lastRenderedPageBreak/>
        <w:t>odosiela prostredníctvom elektronického formulára v ITMS vždy prijímateľ / sprostredkovateľský orgán</w:t>
      </w:r>
      <w:r w:rsidR="001A5B5A" w:rsidRPr="004B7505">
        <w:rPr>
          <w:rFonts w:cs="Arial"/>
          <w:bCs/>
          <w:szCs w:val="16"/>
        </w:rPr>
        <w:t xml:space="preserve"> pre globálny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3" w:name="_Toc410907847"/>
      <w:bookmarkStart w:id="14" w:name="_Toc440372857"/>
      <w:bookmarkStart w:id="15" w:name="_Toc74740334"/>
      <w:r>
        <w:rPr>
          <w:lang w:val="sk-SK"/>
        </w:rPr>
        <w:lastRenderedPageBreak/>
        <w:t>Použité s</w:t>
      </w:r>
      <w:r w:rsidR="00AE5A8F" w:rsidRPr="0073389C">
        <w:rPr>
          <w:lang w:val="sk-SK"/>
        </w:rPr>
        <w:t>kratky</w:t>
      </w:r>
      <w:bookmarkEnd w:id="13"/>
      <w:bookmarkEnd w:id="14"/>
      <w:bookmarkEnd w:id="15"/>
    </w:p>
    <w:p w14:paraId="722B5FF5" w14:textId="77777777"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050D33EB"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numPr>
          <w:ilvl w:val="0"/>
          <w:numId w:val="0"/>
        </w:numPr>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numPr>
          <w:ilvl w:val="0"/>
          <w:numId w:val="0"/>
        </w:numPr>
        <w:spacing w:line="288" w:lineRule="auto"/>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6" w:name="_Toc440372858"/>
      <w:bookmarkStart w:id="17" w:name="_Toc74740335"/>
      <w:r w:rsidRPr="0073389C">
        <w:rPr>
          <w:lang w:val="sk-SK"/>
        </w:rPr>
        <w:lastRenderedPageBreak/>
        <w:t>Legislatíva</w:t>
      </w:r>
      <w:bookmarkEnd w:id="16"/>
      <w:bookmarkEnd w:id="17"/>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numPr>
          <w:ilvl w:val="0"/>
          <w:numId w:val="0"/>
        </w:numPr>
        <w:spacing w:line="288" w:lineRule="auto"/>
        <w:ind w:left="567"/>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74740336"/>
      <w:r w:rsidRPr="0073389C">
        <w:rPr>
          <w:rFonts w:ascii="Arial" w:hAnsi="Arial"/>
          <w:lang w:val="sk-SK"/>
        </w:rPr>
        <w:lastRenderedPageBreak/>
        <w:t>Realizácia projektov</w:t>
      </w:r>
      <w:bookmarkEnd w:id="18"/>
      <w:bookmarkEnd w:id="19"/>
      <w:bookmarkEnd w:id="20"/>
    </w:p>
    <w:p w14:paraId="38359EA5"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74740337"/>
      <w:r w:rsidRPr="0073389C">
        <w:rPr>
          <w:lang w:val="sk-SK"/>
        </w:rPr>
        <w:t>Všeobecné informácie k realizácii projektov</w:t>
      </w:r>
      <w:bookmarkEnd w:id="21"/>
      <w:bookmarkEnd w:id="22"/>
      <w:bookmarkEnd w:id="23"/>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74740338"/>
      <w:r w:rsidRPr="0073389C">
        <w:rPr>
          <w:lang w:val="sk-SK"/>
        </w:rPr>
        <w:t>Všeobecné informácie</w:t>
      </w:r>
      <w:bookmarkEnd w:id="24"/>
      <w:bookmarkEnd w:id="25"/>
      <w:bookmarkEnd w:id="26"/>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r w:rsidR="007A55FD" w:rsidRPr="00735615">
        <w:rPr>
          <w:bCs/>
          <w:highlight w:val="green"/>
          <w:lang w:val="sk-SK"/>
        </w:rPr>
        <w:t>slovensko.sk</w:t>
      </w:r>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74740339"/>
      <w:r w:rsidRPr="0073389C">
        <w:rPr>
          <w:lang w:val="sk-SK"/>
        </w:rPr>
        <w:t>Na čo nezabudnúť po podpise zmluvy</w:t>
      </w:r>
      <w:bookmarkEnd w:id="27"/>
      <w:bookmarkEnd w:id="28"/>
      <w:bookmarkEnd w:id="29"/>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 xml:space="preserve">V prípade, že dôjde k zmenám v Personálnej </w:t>
      </w:r>
      <w:r w:rsidRPr="00EE0832">
        <w:lastRenderedPageBreak/>
        <w:t>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sken</w:t>
      </w:r>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74740340"/>
      <w:r w:rsidRPr="0073389C">
        <w:rPr>
          <w:lang w:val="sk-SK"/>
        </w:rPr>
        <w:t>Monitorovanie projektu</w:t>
      </w:r>
      <w:bookmarkEnd w:id="30"/>
      <w:bookmarkEnd w:id="31"/>
      <w:bookmarkEnd w:id="32"/>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slovensko.sk</w:t>
      </w:r>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oprávnenou osobou vloží do ITMS2014+ ako sken</w:t>
      </w:r>
      <w:r w:rsidR="00563120">
        <w:rPr>
          <w:rStyle w:val="Odkaznapoznmkupodiarou"/>
        </w:rPr>
        <w:footnoteReference w:id="12"/>
      </w:r>
      <w:r w:rsidR="00563120" w:rsidRPr="001B3A72">
        <w:t>.</w:t>
      </w:r>
      <w:r w:rsidR="00563120">
        <w:t xml:space="preserve"> V prípade využitia podpísaného skenu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numPr>
          <w:ilvl w:val="0"/>
          <w:numId w:val="0"/>
        </w:numPr>
        <w:spacing w:after="120" w:line="288" w:lineRule="auto"/>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xml:space="preserve">. Následne ITMS takéhoto </w:t>
      </w:r>
      <w:r w:rsidR="00B67CE8" w:rsidRPr="00C23F4C">
        <w:rPr>
          <w:rFonts w:ascii="Arial" w:hAnsi="Arial" w:cs="Arial"/>
          <w:sz w:val="19"/>
          <w:szCs w:val="19"/>
          <w:lang w:val="sk-SK"/>
        </w:rPr>
        <w:lastRenderedPageBreak/>
        <w:t>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082EBFFA" w14:textId="77777777"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4" w:name="_Toc440372864"/>
      <w:bookmarkStart w:id="35" w:name="_Toc74740341"/>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6" w:name="_Toc440372865"/>
      <w:bookmarkStart w:id="37" w:name="_Toc74740342"/>
      <w:r w:rsidRPr="0073389C">
        <w:rPr>
          <w:lang w:val="sk-SK"/>
        </w:rPr>
        <w:t>Charakter zmien a spôsob posudzovania zmien</w:t>
      </w:r>
      <w:bookmarkEnd w:id="36"/>
      <w:bookmarkEnd w:id="37"/>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lastRenderedPageBreak/>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lastRenderedPageBreak/>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74740343"/>
      <w:r w:rsidRPr="0073389C">
        <w:rPr>
          <w:lang w:val="sk-SK"/>
        </w:rPr>
        <w:t>Administrácia zmenového konania</w:t>
      </w:r>
      <w:bookmarkEnd w:id="38"/>
      <w:bookmarkEnd w:id="39"/>
      <w:bookmarkEnd w:id="40"/>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e-Governmente alebo alternatívne </w:t>
      </w:r>
      <w:r w:rsidR="007B4885">
        <w:rPr>
          <w:bCs/>
          <w:iCs/>
        </w:rPr>
        <w:t>priložením skenu</w:t>
      </w:r>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skenu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lastRenderedPageBreak/>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pre doručenie prioritne použije e-komunikáciu.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ŽoNFP</w:t>
      </w:r>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e-Governmente.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41" w:name="_Toc410031665"/>
      <w:bookmarkStart w:id="42"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lastRenderedPageBreak/>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74740344"/>
      <w:r w:rsidRPr="0073389C">
        <w:rPr>
          <w:lang w:val="sk-SK"/>
        </w:rPr>
        <w:t>Ukončenie zmluvného vzťahu</w:t>
      </w:r>
      <w:bookmarkEnd w:id="41"/>
      <w:bookmarkEnd w:id="42"/>
      <w:bookmarkEnd w:id="43"/>
      <w:bookmarkEnd w:id="44"/>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w:t>
      </w:r>
      <w:r w:rsidRPr="0073389C">
        <w:lastRenderedPageBreak/>
        <w:t xml:space="preserve">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74740345"/>
      <w:r w:rsidRPr="0073389C">
        <w:rPr>
          <w:lang w:val="sk-SK"/>
        </w:rPr>
        <w:t>Finančné riadenie</w:t>
      </w:r>
      <w:bookmarkEnd w:id="45"/>
      <w:bookmarkEnd w:id="46"/>
      <w:bookmarkEnd w:id="47"/>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74740346"/>
      <w:r w:rsidRPr="0073389C">
        <w:rPr>
          <w:lang w:val="sk-SK"/>
        </w:rPr>
        <w:t>Vedenie účtovníct</w:t>
      </w:r>
      <w:r w:rsidR="004A616F" w:rsidRPr="0073389C">
        <w:rPr>
          <w:lang w:val="sk-SK"/>
        </w:rPr>
        <w:t>va</w:t>
      </w:r>
      <w:bookmarkEnd w:id="48"/>
      <w:bookmarkEnd w:id="49"/>
      <w:bookmarkEnd w:id="50"/>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lastRenderedPageBreak/>
        <w:t xml:space="preserve"> </w:t>
      </w:r>
      <w:bookmarkStart w:id="51" w:name="_Toc440372870"/>
      <w:bookmarkStart w:id="52" w:name="_Toc74740347"/>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4B6D4FD5"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w:t>
      </w:r>
      <w:r w:rsidR="00BE5EA5" w:rsidRPr="0073389C">
        <w:lastRenderedPageBreak/>
        <w:t>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w:t>
      </w:r>
      <w:r w:rsidRPr="00D877AF">
        <w:rPr>
          <w:rFonts w:cs="Arial"/>
          <w:szCs w:val="19"/>
        </w:rPr>
        <w:lastRenderedPageBreak/>
        <w:t>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4" w:name="_Toc440372871"/>
      <w:r w:rsidRPr="00E135DC">
        <w:rPr>
          <w:b/>
        </w:rPr>
        <w:t>Platby vo vzťahu prijímateľ – dodávateľ/zhotoviteľ</w:t>
      </w:r>
      <w:bookmarkEnd w:id="54"/>
    </w:p>
    <w:p w14:paraId="4E6169CE" w14:textId="77777777"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5" w:name="_Toc440372872"/>
      <w:bookmarkStart w:id="56" w:name="_Toc74740348"/>
      <w:r w:rsidRPr="0073389C">
        <w:rPr>
          <w:lang w:val="sk-SK"/>
        </w:rPr>
        <w:t>Oprávnenosť výdavkov</w:t>
      </w:r>
      <w:bookmarkEnd w:id="53"/>
      <w:bookmarkEnd w:id="55"/>
      <w:bookmarkEnd w:id="56"/>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w:t>
      </w:r>
      <w:r w:rsidRPr="0073389C">
        <w:lastRenderedPageBreak/>
        <w:t>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lastRenderedPageBreak/>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lastRenderedPageBreak/>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lastRenderedPageBreak/>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lastRenderedPageBreak/>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 xml:space="preserve">alebo dopytovo-orientované projekty, kde prijímateľ je subjektom verejnej správy a jeho </w:t>
      </w:r>
      <w:r>
        <w:rPr>
          <w:rFonts w:cs="Arial"/>
          <w:b w:val="0"/>
          <w:color w:val="auto"/>
          <w:sz w:val="19"/>
          <w:szCs w:val="19"/>
          <w:lang w:val="sk-SK"/>
        </w:rPr>
        <w:lastRenderedPageBreak/>
        <w:t>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STATdat.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lastRenderedPageBreak/>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 xml:space="preserve">minimálne </w:t>
      </w:r>
      <w:r w:rsidRPr="0073389C">
        <w:rPr>
          <w:b/>
        </w:rPr>
        <w:lastRenderedPageBreak/>
        <w:t>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lastRenderedPageBreak/>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lastRenderedPageBreak/>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6"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w:t>
      </w:r>
      <w:r w:rsidRPr="0073389C">
        <w:lastRenderedPageBreak/>
        <w:t xml:space="preserve">o cestovných náhradách (aktuálne platné </w:t>
      </w:r>
      <w:hyperlink r:id="rId17"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diems.</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8"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r w:rsidRPr="006F0EBE">
        <w:rPr>
          <w:rFonts w:cs="Arial"/>
        </w:rPr>
        <w:lastRenderedPageBreak/>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74740349"/>
      <w:r w:rsidRPr="0073389C">
        <w:rPr>
          <w:lang w:val="sk-SK"/>
        </w:rPr>
        <w:t>Postupy pri žiadosti o platbu</w:t>
      </w:r>
      <w:bookmarkEnd w:id="58"/>
      <w:bookmarkEnd w:id="59"/>
      <w:bookmarkEnd w:id="60"/>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97"/>
      </w:r>
      <w:r w:rsidRPr="0073389C">
        <w:t>. Po doplnení ŽoP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7777777"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 xml:space="preserve">správu z </w:t>
      </w:r>
      <w:r w:rsidRPr="0073389C">
        <w:lastRenderedPageBreak/>
        <w:t>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74740350"/>
      <w:r w:rsidRPr="0073389C">
        <w:rPr>
          <w:lang w:val="sk-SK"/>
        </w:rPr>
        <w:t>Špecifiká jednotlivých systémov financovania</w:t>
      </w:r>
      <w:bookmarkEnd w:id="61"/>
      <w:bookmarkEnd w:id="62"/>
      <w:bookmarkEnd w:id="63"/>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predfinancovania,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pričom vlastné zdroje prijímateľa môžu byť uhradené dodávateľovi / zhotoviteľovi aj pred pripísaním finančných prostriedkov na účte prijímateľa za poskytnuté predfinancovanie</w:t>
      </w:r>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predfinancovania)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w:t>
      </w:r>
      <w:r w:rsidR="00700600" w:rsidRPr="003A2FA6">
        <w:rPr>
          <w:rFonts w:cs="Arial"/>
          <w:bCs/>
          <w:szCs w:val="16"/>
        </w:rPr>
        <w:lastRenderedPageBreak/>
        <w:t xml:space="preserve">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Nezúčtovaný rozdiel predfinancovania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predfinancovania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r w:rsidR="00B00188">
        <w:t xml:space="preserve">zazmluvnená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predfinancovania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lastRenderedPageBreak/>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pri zmene systému financovania na kombináciu systému zálohových platieb a systému predfinancovania</w:t>
      </w:r>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w:t>
      </w:r>
      <w:r w:rsidRPr="003A2FA6">
        <w:lastRenderedPageBreak/>
        <w:t xml:space="preserve">(zúčtovanie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NFP okrem prípadu kombinácie systému zálohových platieb a systému predfinancovania</w:t>
      </w:r>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lastRenderedPageBreak/>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r w:rsidR="00F77437">
        <w:rPr>
          <w:rFonts w:cs="Arial"/>
          <w:szCs w:val="16"/>
        </w:rPr>
        <w:t>pokytovateľom</w:t>
      </w:r>
      <w:r>
        <w:rPr>
          <w:rFonts w:cs="Arial"/>
          <w:szCs w:val="16"/>
        </w:rPr>
        <w:t xml:space="preserve">, </w:t>
      </w:r>
      <w:r w:rsidRPr="004F4920">
        <w:rPr>
          <w:rFonts w:cs="Arial"/>
          <w:szCs w:val="16"/>
        </w:rPr>
        <w:t>ktorý správne prerozdelenie na zdroje overí aj s 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3E46D0F9" w14:textId="769F3CFC" w:rsidR="000036FF" w:rsidRPr="003A2FA6" w:rsidRDefault="000036FF" w:rsidP="0029700B">
      <w:pPr>
        <w:autoSpaceDE w:val="0"/>
        <w:autoSpaceDN w:val="0"/>
        <w:adjustRightInd w:val="0"/>
        <w:spacing w:before="120"/>
        <w:jc w:val="both"/>
        <w:rPr>
          <w:rFonts w:cs="Arial"/>
          <w:vanish/>
        </w:rPr>
      </w:pPr>
    </w:p>
    <w:p w14:paraId="50711D59" w14:textId="77777777" w:rsidR="00394FCE" w:rsidRDefault="00394FCE" w:rsidP="0029700B">
      <w:pPr>
        <w:autoSpaceDE w:val="0"/>
        <w:autoSpaceDN w:val="0"/>
        <w:adjustRightInd w:val="0"/>
        <w:spacing w:before="120"/>
        <w:jc w:val="both"/>
        <w:rPr>
          <w:rFonts w:cs="Arial"/>
          <w:szCs w:val="16"/>
        </w:rPr>
      </w:pP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lastRenderedPageBreak/>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Všeobecné pokyny k ŽoP</w:t>
      </w:r>
    </w:p>
    <w:p w14:paraId="0F8569D3" w14:textId="5AA102A4" w:rsidR="00CF0993" w:rsidRDefault="007A0798" w:rsidP="00CD75A3">
      <w:pPr>
        <w:spacing w:before="120" w:after="120" w:line="288" w:lineRule="auto"/>
        <w:jc w:val="both"/>
      </w:pPr>
      <w:r w:rsidRPr="0073389C">
        <w:lastRenderedPageBreak/>
        <w:t>Prijímateľ postupuje pri vytváraní a odosielaní ŽoP (platí aj pre monitorovacie údaje</w:t>
      </w:r>
      <w:r w:rsidRPr="0073389C">
        <w:rPr>
          <w:rStyle w:val="Odkaznapoznmkupodiarou"/>
        </w:rPr>
        <w:footnoteReference w:id="101"/>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00224458">
        <w:t xml:space="preserve"> spolu s povinnými prílohami</w:t>
      </w:r>
      <w:r w:rsidR="00E93331">
        <w:t xml:space="preserve"> a  podpornou dokumentáciou</w:t>
      </w:r>
      <w:r w:rsidR="00923C1E">
        <w:t xml:space="preserve">, </w:t>
      </w:r>
      <w:r w:rsidR="00E93331">
        <w:t>pričom</w:t>
      </w:r>
      <w:r w:rsidR="00923C1E">
        <w:t xml:space="preserve"> o odoslaní novej ŽoP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ŽoP, nie je potrebná ich </w:t>
      </w:r>
      <w:r w:rsidR="00E93331">
        <w:t xml:space="preserve"> samostatn</w:t>
      </w:r>
      <w:r w:rsidR="004767E2">
        <w:t>á</w:t>
      </w:r>
      <w:r w:rsidR="00E93331">
        <w:t xml:space="preserve"> </w:t>
      </w:r>
      <w:r w:rsidR="004767E2">
        <w:t>autorizácia.</w:t>
      </w:r>
    </w:p>
    <w:p w14:paraId="14A472C4" w14:textId="58A7B0C8" w:rsidR="00CF0993" w:rsidRDefault="00224458" w:rsidP="00CD75A3">
      <w:pPr>
        <w:spacing w:before="120" w:after="120" w:line="288" w:lineRule="auto"/>
        <w:jc w:val="both"/>
      </w:pPr>
      <w:r>
        <w:t xml:space="preserve">Následne </w:t>
      </w:r>
      <w:r w:rsidRPr="001B3A72">
        <w:t xml:space="preserve">formulár  </w:t>
      </w:r>
      <w:r>
        <w:t>ŽoP</w:t>
      </w:r>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2"/>
      </w:r>
      <w:r w:rsidRPr="001B3A72">
        <w:t xml:space="preserve"> </w:t>
      </w:r>
      <w:r w:rsidR="00CF0993" w:rsidRPr="001B3A72">
        <w:t>podpísaný  oprávnenou osobou kvalifikovaným elektronickým podpisom</w:t>
      </w:r>
      <w:r w:rsidR="00CF0993" w:rsidRPr="001B3A72">
        <w:rPr>
          <w:vertAlign w:val="superscript"/>
        </w:rPr>
        <w:footnoteReference w:id="103"/>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r w:rsidR="00CF0993" w:rsidRPr="001B3A72">
        <w:t>slovensko.sk</w:t>
      </w:r>
      <w:r w:rsidR="00E31C7A">
        <w:t>“</w:t>
      </w:r>
      <w:r w:rsidR="00CF0993" w:rsidRPr="001B3A72">
        <w:t>.</w:t>
      </w:r>
      <w:r w:rsidR="00E34C8A">
        <w:t xml:space="preserve"> </w:t>
      </w:r>
      <w:r w:rsidR="00E31C7A">
        <w:t>Autorizácia ŽoP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r w:rsidR="00E34C8A" w:rsidRPr="00473936">
        <w:rPr>
          <w:bCs/>
          <w:iCs/>
        </w:rPr>
        <w:t>sken</w:t>
      </w:r>
      <w:r w:rsidR="00E31C7A">
        <w:rPr>
          <w:bCs/>
          <w:iCs/>
        </w:rPr>
        <w:t>u</w:t>
      </w:r>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r w:rsidR="00DE0F69">
        <w:rPr>
          <w:bCs/>
          <w:iCs/>
        </w:rPr>
        <w:t>ŽoP</w:t>
      </w:r>
      <w:r w:rsidR="00DE0F69" w:rsidRPr="00E31C7A">
        <w:rPr>
          <w:bCs/>
          <w:iCs/>
        </w:rPr>
        <w:t xml:space="preserve"> </w:t>
      </w:r>
      <w:r w:rsidR="00E31C7A">
        <w:rPr>
          <w:bCs/>
          <w:iCs/>
        </w:rPr>
        <w:t xml:space="preserve">oprávnenou osobou </w:t>
      </w:r>
      <w:r w:rsidR="00E31C7A" w:rsidRPr="00473936">
        <w:rPr>
          <w:bCs/>
          <w:iCs/>
        </w:rPr>
        <w:t>do ITMS2014+</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r w:rsidR="00520D9B">
        <w:t xml:space="preserve">ŽoP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ŽoP do ITMS2014+ a to bez nároku na preplatenie tejto činnosti. </w:t>
      </w:r>
      <w:r w:rsidR="001210E9">
        <w:t xml:space="preserve">Výzva na </w:t>
      </w:r>
      <w:r w:rsidR="00E34C8A">
        <w:t>autorizáciu</w:t>
      </w:r>
      <w:r w:rsidR="001210E9">
        <w:t xml:space="preserve"> ŽoP má za účinok pozastavenie plynutia lehoty</w:t>
      </w:r>
      <w:r w:rsidR="00F40689">
        <w:rPr>
          <w:rStyle w:val="Odkaznapoznmkupodiarou"/>
        </w:rPr>
        <w:footnoteReference w:id="104"/>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ŽoP</w:t>
      </w:r>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ŽoP</w:t>
      </w:r>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r w:rsidRPr="0073389C">
        <w:rPr>
          <w:rFonts w:ascii="Arial" w:hAnsi="Arial" w:cs="Arial"/>
          <w:sz w:val="19"/>
          <w:szCs w:val="19"/>
          <w:lang w:val="sk-SK"/>
        </w:rPr>
        <w:lastRenderedPageBreak/>
        <w:t>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7777777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74740351"/>
      <w:r w:rsidRPr="0073389C">
        <w:rPr>
          <w:caps/>
          <w:lang w:val="sk-SK" w:eastAsia="cs-CZ"/>
        </w:rPr>
        <w:t>Ú</w:t>
      </w:r>
      <w:r w:rsidRPr="0073389C">
        <w:rPr>
          <w:lang w:val="sk-SK" w:eastAsia="cs-CZ"/>
        </w:rPr>
        <w:t>čtovné doklady a ich prílohy</w:t>
      </w:r>
      <w:bookmarkEnd w:id="64"/>
      <w:bookmarkEnd w:id="65"/>
      <w:bookmarkEnd w:id="66"/>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5"/>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6"/>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lastRenderedPageBreak/>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7"/>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8"/>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ŽoP. Na posúdenie jednotlivých výdavkov, či sú oprávnené, môže poskytovateľ vyžiadať od prijímateľov aj ďalšiu </w:t>
      </w:r>
      <w:r w:rsidRPr="0073389C">
        <w:lastRenderedPageBreak/>
        <w:t>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109"/>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5" w:name="_Ref523225313"/>
      <w:r w:rsidRPr="0073389C">
        <w:rPr>
          <w:rStyle w:val="Odkaznapoznmkupodiarou"/>
          <w:rFonts w:cs="Arial"/>
          <w:i/>
          <w:iCs/>
          <w:sz w:val="19"/>
          <w:szCs w:val="19"/>
          <w:lang w:val="sk-SK"/>
        </w:rPr>
        <w:footnoteReference w:id="112"/>
      </w:r>
      <w:bookmarkEnd w:id="115"/>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lastRenderedPageBreak/>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77777777"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747C21FB"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6C0742" w:rsidRPr="00365D81">
        <w:rPr>
          <w:rStyle w:val="Odkaznapoznmkupodiarou"/>
        </w:rPr>
        <w:t>113</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5"/>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77777777"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 xml:space="preserve">prijímateľ </w:t>
      </w:r>
      <w:r w:rsidR="009D7F63" w:rsidRPr="00167090">
        <w:rPr>
          <w:b/>
          <w:lang w:val="sk-SK"/>
        </w:rPr>
        <w:lastRenderedPageBreak/>
        <w:t>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1F887490"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dopytovo-orientovaných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451162C3"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706B705"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6" w:name="_Ref523227404"/>
      <w:r w:rsidR="00C80E10" w:rsidRPr="0073389C">
        <w:rPr>
          <w:rStyle w:val="Odkaznapoznmkupodiarou"/>
          <w:rFonts w:cs="Arial"/>
          <w:i/>
          <w:iCs/>
          <w:sz w:val="19"/>
          <w:szCs w:val="19"/>
          <w:lang w:val="sk-SK"/>
        </w:rPr>
        <w:footnoteReference w:id="117"/>
      </w:r>
      <w:bookmarkEnd w:id="116"/>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lastRenderedPageBreak/>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0EC83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dopytovo-orientovaných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partnera/-ov predložil poskytovateľovi minimálne 2 po sebe idúce ŽoP typu refundácia alebo zúčtovanie zálohovej platby a tieto ŽoP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19"/>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773ECAE0"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3EF9FD0E"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lastRenderedPageBreak/>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0"/>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1"/>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lastRenderedPageBreak/>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2"/>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prípadoch, ak ide o nadlimitnú alebo podlimitnú zákazku verejného obstarávania</w:t>
      </w:r>
      <w:r w:rsidR="007856B5" w:rsidRPr="007856B5">
        <w:rPr>
          <w:rFonts w:ascii="Arial" w:hAnsi="Arial" w:cs="Arial"/>
          <w:sz w:val="19"/>
          <w:szCs w:val="19"/>
          <w:vertAlign w:val="superscript"/>
        </w:rPr>
        <w:footnoteReference w:id="123"/>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4"/>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w:t>
      </w:r>
      <w:r w:rsidRPr="0073389C">
        <w:rPr>
          <w:rFonts w:ascii="Arial" w:hAnsi="Arial" w:cs="Arial"/>
          <w:color w:val="auto"/>
          <w:sz w:val="19"/>
          <w:szCs w:val="19"/>
          <w:lang w:val="sk-SK"/>
        </w:rPr>
        <w:lastRenderedPageBreak/>
        <w:t>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1398E2AE"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6C0742" w:rsidRPr="00817CE2">
        <w:rPr>
          <w:rStyle w:val="Odkaznapoznmkupodiarou"/>
        </w:rPr>
        <w:t>118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B3CE541"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6C0742" w:rsidRPr="00817CE2">
        <w:rPr>
          <w:rStyle w:val="Odkaznapoznmkupodiarou"/>
        </w:rPr>
        <w:t>118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7"/>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8"/>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29"/>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w:t>
      </w:r>
      <w:r w:rsidRPr="0073389C">
        <w:lastRenderedPageBreak/>
        <w:t xml:space="preserve">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7" w:name="_Toc410907876"/>
      <w:r>
        <w:rPr>
          <w:lang w:val="sk-SK"/>
        </w:rPr>
        <w:t xml:space="preserve"> </w:t>
      </w:r>
      <w:bookmarkStart w:id="118" w:name="_Toc440372876"/>
      <w:bookmarkStart w:id="119" w:name="_Toc74740352"/>
      <w:r w:rsidR="009D7F63" w:rsidRPr="0073389C">
        <w:rPr>
          <w:lang w:val="sk-SK"/>
        </w:rPr>
        <w:t>Nezrovnalosti a vysporiadanie finančných vzťahov</w:t>
      </w:r>
      <w:bookmarkEnd w:id="117"/>
      <w:bookmarkEnd w:id="118"/>
      <w:bookmarkEnd w:id="119"/>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Z.z.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lastRenderedPageBreak/>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ďalej aj ako ŽoV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19F57F56"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lastRenderedPageBreak/>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77777777"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lastRenderedPageBreak/>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0"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lastRenderedPageBreak/>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0"/>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lastRenderedPageBreak/>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21" w:name="_Toc410905149"/>
      <w:bookmarkStart w:id="122" w:name="_Toc410907877"/>
      <w:bookmarkStart w:id="123" w:name="_Toc440372877"/>
      <w:bookmarkStart w:id="124" w:name="_Toc74740353"/>
      <w:bookmarkEnd w:id="121"/>
      <w:r w:rsidRPr="0073389C">
        <w:rPr>
          <w:lang w:val="sk-SK"/>
        </w:rPr>
        <w:t>Verejné obstarávanie</w:t>
      </w:r>
      <w:bookmarkEnd w:id="122"/>
      <w:bookmarkEnd w:id="123"/>
      <w:bookmarkEnd w:id="124"/>
    </w:p>
    <w:p w14:paraId="07CEB37B" w14:textId="77777777" w:rsidR="009D7F63" w:rsidRPr="0073389C" w:rsidRDefault="009D7F63" w:rsidP="00A10CB2">
      <w:pPr>
        <w:autoSpaceDE w:val="0"/>
        <w:autoSpaceDN w:val="0"/>
        <w:adjustRightInd w:val="0"/>
        <w:spacing w:before="120" w:after="120" w:line="288" w:lineRule="auto"/>
        <w:jc w:val="both"/>
      </w:pPr>
      <w:bookmarkStart w:id="125" w:name="p22-2-a"/>
      <w:bookmarkStart w:id="126" w:name="p23-5"/>
      <w:bookmarkStart w:id="127" w:name="p23-6"/>
      <w:bookmarkStart w:id="128" w:name="p24"/>
      <w:bookmarkStart w:id="129" w:name="_Toc409190739"/>
      <w:bookmarkStart w:id="130" w:name="_Toc360031225"/>
      <w:bookmarkEnd w:id="125"/>
      <w:bookmarkEnd w:id="126"/>
      <w:bookmarkEnd w:id="127"/>
      <w:bookmarkEnd w:id="128"/>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0"/>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1"/>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19"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www.partnerskadohoda.gov.sk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6 </w:t>
            </w:r>
            <w:r w:rsidRPr="00D8307A">
              <w:rPr>
                <w:rFonts w:ascii="Arial" w:hAnsi="Arial" w:cs="Arial"/>
                <w:sz w:val="16"/>
                <w:szCs w:val="16"/>
                <w:lang w:val="sk-SK"/>
              </w:rPr>
              <w:tab/>
              <w:t xml:space="preserve">Informácia o zverejnení výzvy na predkladanie ponúk na webovom sídle </w:t>
            </w:r>
            <w:hyperlink r:id="rId20"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31" w:name="_Ref418020975"/>
            <w:bookmarkStart w:id="132" w:name="_Ref418020987"/>
            <w:bookmarkStart w:id="133" w:name="_Ref418021052"/>
            <w:bookmarkStart w:id="134" w:name="_Ref418021057"/>
            <w:bookmarkStart w:id="135" w:name="_Ref418021061"/>
            <w:bookmarkStart w:id="136"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31"/>
            <w:bookmarkEnd w:id="132"/>
            <w:bookmarkEnd w:id="133"/>
            <w:bookmarkEnd w:id="134"/>
            <w:bookmarkEnd w:id="135"/>
            <w:bookmarkEnd w:id="136"/>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7"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7"/>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Pr="0073389C" w:rsidRDefault="000F1F94" w:rsidP="00A10CB2">
      <w:pPr>
        <w:autoSpaceDE w:val="0"/>
        <w:autoSpaceDN w:val="0"/>
        <w:adjustRightInd w:val="0"/>
        <w:spacing w:before="120" w:after="120" w:line="288" w:lineRule="auto"/>
        <w:jc w:val="both"/>
      </w:pPr>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8" w:name="_Toc359942925"/>
      <w:bookmarkStart w:id="139" w:name="_Toc359943221"/>
      <w:bookmarkStart w:id="140" w:name="_Toc359943517"/>
      <w:bookmarkStart w:id="141" w:name="_Toc359943819"/>
      <w:bookmarkStart w:id="142" w:name="_Toc359944121"/>
      <w:bookmarkStart w:id="143" w:name="_Toc359944421"/>
      <w:bookmarkStart w:id="144" w:name="_Toc360024481"/>
      <w:bookmarkStart w:id="145" w:name="_Toc360030476"/>
      <w:bookmarkStart w:id="146" w:name="_Toc360031226"/>
      <w:bookmarkStart w:id="147" w:name="_Toc360109828"/>
      <w:bookmarkStart w:id="148" w:name="_Toc360110138"/>
      <w:bookmarkStart w:id="149" w:name="_Toc360118328"/>
      <w:bookmarkStart w:id="150" w:name="_Toc360118643"/>
      <w:bookmarkStart w:id="151" w:name="_Toc359942927"/>
      <w:bookmarkStart w:id="152" w:name="_Toc359943223"/>
      <w:bookmarkStart w:id="153" w:name="_Toc359943519"/>
      <w:bookmarkStart w:id="154" w:name="_Toc359943821"/>
      <w:bookmarkStart w:id="155" w:name="_Toc359944123"/>
      <w:bookmarkStart w:id="156" w:name="_Toc359944423"/>
      <w:bookmarkStart w:id="157" w:name="_Toc360024483"/>
      <w:bookmarkStart w:id="158" w:name="_Toc360030478"/>
      <w:bookmarkStart w:id="159" w:name="_Toc360031228"/>
      <w:bookmarkStart w:id="160" w:name="_Toc360109830"/>
      <w:bookmarkStart w:id="161" w:name="_Toc360110140"/>
      <w:bookmarkStart w:id="162" w:name="_Toc360118330"/>
      <w:bookmarkStart w:id="163" w:name="_Toc360118645"/>
      <w:bookmarkStart w:id="164" w:name="_Toc418000109"/>
      <w:bookmarkStart w:id="165" w:name="_Toc440372890"/>
      <w:bookmarkStart w:id="166" w:name="_Toc74740354"/>
      <w:bookmarkStart w:id="167" w:name="_Toc410907880"/>
      <w:bookmarkEnd w:id="129"/>
      <w:bookmarkEnd w:id="130"/>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73389C">
        <w:rPr>
          <w:rFonts w:ascii="Arial" w:hAnsi="Arial"/>
          <w:lang w:val="sk-SK"/>
        </w:rPr>
        <w:lastRenderedPageBreak/>
        <w:t>Kontrola a overovanie oprávnenosti výdavkov</w:t>
      </w:r>
      <w:bookmarkEnd w:id="165"/>
      <w:bookmarkEnd w:id="166"/>
      <w:r w:rsidRPr="0073389C">
        <w:rPr>
          <w:rFonts w:ascii="Arial" w:hAnsi="Arial"/>
          <w:lang w:val="sk-SK"/>
        </w:rPr>
        <w:t xml:space="preserve"> </w:t>
      </w:r>
      <w:bookmarkEnd w:id="167"/>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8" w:name="_Toc410907881"/>
      <w:bookmarkStart w:id="169" w:name="_Toc440372891"/>
      <w:bookmarkStart w:id="170" w:name="_Toc74740355"/>
      <w:r w:rsidRPr="0073389C">
        <w:rPr>
          <w:lang w:val="sk-SK"/>
        </w:rPr>
        <w:t xml:space="preserve">Administratívna </w:t>
      </w:r>
      <w:r w:rsidR="00F17DE9">
        <w:rPr>
          <w:lang w:val="sk-SK"/>
        </w:rPr>
        <w:t xml:space="preserve">finančná </w:t>
      </w:r>
      <w:r w:rsidRPr="0073389C">
        <w:rPr>
          <w:lang w:val="sk-SK"/>
        </w:rPr>
        <w:t>kontrola</w:t>
      </w:r>
      <w:bookmarkEnd w:id="168"/>
      <w:bookmarkEnd w:id="169"/>
      <w:bookmarkEnd w:id="170"/>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1" w:name="_Toc410907882"/>
      <w:bookmarkStart w:id="172" w:name="_Toc440372892"/>
      <w:bookmarkStart w:id="173" w:name="_Toc74740356"/>
      <w:r>
        <w:rPr>
          <w:lang w:val="sk-SK"/>
        </w:rPr>
        <w:t>Finančná k</w:t>
      </w:r>
      <w:r w:rsidR="009D7F63" w:rsidRPr="0073389C">
        <w:rPr>
          <w:lang w:val="sk-SK"/>
        </w:rPr>
        <w:t>ontrola na mieste</w:t>
      </w:r>
      <w:bookmarkEnd w:id="171"/>
      <w:bookmarkEnd w:id="172"/>
      <w:bookmarkEnd w:id="173"/>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numPr>
          <w:ilvl w:val="0"/>
          <w:numId w:val="0"/>
        </w:numPr>
        <w:spacing w:after="120" w:line="288" w:lineRule="auto"/>
        <w:ind w:left="207"/>
        <w:jc w:val="both"/>
        <w:rPr>
          <w:rFonts w:cs="Arial"/>
          <w:color w:val="auto"/>
          <w:szCs w:val="19"/>
          <w:lang w:val="sk-SK"/>
        </w:rPr>
      </w:pPr>
    </w:p>
    <w:p w14:paraId="197DEC76"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lastRenderedPageBreak/>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74" w:name="_Toc410907883"/>
    </w:p>
    <w:p w14:paraId="176D6D02"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BFB9B39"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5" w:name="_Toc440372893"/>
      <w:bookmarkStart w:id="176" w:name="_Toc74740357"/>
      <w:r w:rsidRPr="0073389C">
        <w:rPr>
          <w:rFonts w:ascii="Arial" w:hAnsi="Arial"/>
          <w:lang w:val="sk-SK"/>
        </w:rPr>
        <w:lastRenderedPageBreak/>
        <w:t>Pr</w:t>
      </w:r>
      <w:r>
        <w:rPr>
          <w:rFonts w:ascii="Arial" w:hAnsi="Arial"/>
          <w:lang w:val="sk-SK"/>
        </w:rPr>
        <w:t>echodné a záverečné ustanovenia</w:t>
      </w:r>
      <w:bookmarkEnd w:id="175"/>
      <w:bookmarkEnd w:id="176"/>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7" w:name="_Toc440372894"/>
      <w:bookmarkStart w:id="178" w:name="_Toc74740358"/>
      <w:r w:rsidRPr="0073389C">
        <w:rPr>
          <w:rFonts w:ascii="Arial" w:hAnsi="Arial"/>
          <w:lang w:val="sk-SK"/>
        </w:rPr>
        <w:lastRenderedPageBreak/>
        <w:t>Prílohy</w:t>
      </w:r>
      <w:bookmarkEnd w:id="174"/>
      <w:bookmarkEnd w:id="177"/>
      <w:bookmarkEnd w:id="178"/>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7E105B64"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organizácie okrem ŠRO</w:t>
      </w:r>
    </w:p>
    <w:p w14:paraId="66EF8149" w14:textId="548EFF9E"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personálne výdavky – platí pre štátne rozpočtové organizácie</w:t>
      </w:r>
    </w:p>
    <w:p w14:paraId="5D54114E" w14:textId="0CF126A5"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Plán predkladania ŽoP</w:t>
      </w:r>
    </w:p>
    <w:p w14:paraId="18EE6E58" w14:textId="0E0BD314" w:rsidR="00322445" w:rsidRPr="000A76AD"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www.partnerskadohoda.gov.sk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1"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193FF117" w:rsidR="007F77C1" w:rsidRDefault="00B1516C" w:rsidP="0029700B">
      <w:pPr>
        <w:pStyle w:val="Nadpis1"/>
        <w:numPr>
          <w:ilvl w:val="0"/>
          <w:numId w:val="0"/>
        </w:numPr>
        <w:rPr>
          <w:rFonts w:ascii="Arial" w:hAnsi="Arial"/>
          <w:lang w:val="sk-SK"/>
        </w:rPr>
      </w:pPr>
      <w:r w:rsidRPr="00061DAB" w:rsidDel="00B1516C">
        <w:lastRenderedPageBreak/>
        <w:t xml:space="preserve"> </w:t>
      </w:r>
      <w:bookmarkStart w:id="179" w:name="_Toc74740359"/>
      <w:r>
        <w:rPr>
          <w:rFonts w:ascii="Arial" w:hAnsi="Arial"/>
          <w:lang w:val="sk-SK"/>
        </w:rPr>
        <w:t xml:space="preserve">6  </w:t>
      </w:r>
      <w:r w:rsidR="0029700B">
        <w:rPr>
          <w:rFonts w:ascii="Arial" w:hAnsi="Arial"/>
          <w:lang w:val="sk-SK"/>
        </w:rPr>
        <w:t>S</w:t>
      </w:r>
      <w:r w:rsidRPr="00B1516C">
        <w:rPr>
          <w:rFonts w:ascii="Arial" w:hAnsi="Arial"/>
          <w:lang w:val="sk-SK"/>
        </w:rPr>
        <w:t>umár najčastejších identifiko</w:t>
      </w:r>
      <w:r w:rsidR="0029700B">
        <w:rPr>
          <w:rFonts w:ascii="Arial" w:hAnsi="Arial"/>
          <w:lang w:val="sk-SK"/>
        </w:rPr>
        <w:t>-</w:t>
      </w:r>
      <w:r w:rsidRPr="00B1516C">
        <w:rPr>
          <w:rFonts w:ascii="Arial" w:hAnsi="Arial"/>
          <w:lang w:val="sk-SK"/>
        </w:rPr>
        <w:t>vaných chýb</w:t>
      </w:r>
      <w:bookmarkEnd w:id="179"/>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Zoznam všeobecných príloh – neuvedené všetky prílohy, ktoré sú fyzicky predložené k ŽoP;</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nesprávne vykazovanie monitorovacích údajov – obdobie ku ktorému sa predkladá ŽoP – monitorovacie údaje je potrebné zadávať do obdobia, kedy je ŽoP predložená ŽoP t. j., ŽoP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Formulár ŽoP: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Sumarizačný hárok – personálne výdavky: nesprávne uvádzaný kód ŽoP,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ŽoP: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súm v sumarizačnom hárku s deklarovanými výdavkami vo formulári ŽoP;</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úhrada miezd a odvodov z iných bankových účtov, ako boli uvedené v Zmluve o NFP – je možné, avšak je potrebné v ŽoP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ŽoP: nesúlad bankových účtov uvedených v PP, DoVP, DoPČ,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ŽoP: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footerReference w:type="default" r:id="rId22"/>
      <w:footerReference w:type="first" r:id="rId2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6B83D" w14:textId="77777777" w:rsidR="00CB541B" w:rsidRDefault="00CB541B">
      <w:r>
        <w:separator/>
      </w:r>
    </w:p>
    <w:p w14:paraId="26E6E07E" w14:textId="77777777" w:rsidR="00CB541B" w:rsidRDefault="00CB541B"/>
  </w:endnote>
  <w:endnote w:type="continuationSeparator" w:id="0">
    <w:p w14:paraId="45955B70" w14:textId="77777777" w:rsidR="00CB541B" w:rsidRDefault="00CB541B">
      <w:r>
        <w:continuationSeparator/>
      </w:r>
    </w:p>
    <w:p w14:paraId="0DE1AFE2" w14:textId="77777777" w:rsidR="00CB541B" w:rsidRDefault="00CB541B"/>
  </w:endnote>
  <w:endnote w:type="continuationNotice" w:id="1">
    <w:p w14:paraId="7C37F992" w14:textId="77777777" w:rsidR="00CB541B" w:rsidRDefault="00CB54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579C" w14:textId="3BD751A8" w:rsidR="00CB541B" w:rsidRDefault="00CB541B">
    <w:pPr>
      <w:pStyle w:val="Pta"/>
      <w:jc w:val="right"/>
    </w:pPr>
    <w:r>
      <w:fldChar w:fldCharType="begin"/>
    </w:r>
    <w:r>
      <w:instrText xml:space="preserve"> PAGE   \* MERGEFORMAT </w:instrText>
    </w:r>
    <w:r>
      <w:fldChar w:fldCharType="separate"/>
    </w:r>
    <w:r w:rsidR="00572E04">
      <w:rPr>
        <w:noProof/>
      </w:rPr>
      <w:t>3</w:t>
    </w:r>
    <w:r>
      <w:rPr>
        <w:noProof/>
      </w:rPr>
      <w:fldChar w:fldCharType="end"/>
    </w:r>
  </w:p>
  <w:p w14:paraId="2C36D00B" w14:textId="77777777" w:rsidR="00CB541B" w:rsidRPr="003530AF" w:rsidRDefault="00CB541B"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722CB5B5" w14:textId="59193355" w:rsidR="00CB541B" w:rsidRDefault="00CB541B">
        <w:pPr>
          <w:pStyle w:val="Pta"/>
          <w:jc w:val="right"/>
        </w:pPr>
        <w:r>
          <w:fldChar w:fldCharType="begin"/>
        </w:r>
        <w:r>
          <w:instrText>PAGE   \* MERGEFORMAT</w:instrText>
        </w:r>
        <w:r>
          <w:fldChar w:fldCharType="separate"/>
        </w:r>
        <w:r w:rsidR="00572E04" w:rsidRPr="00572E04">
          <w:rPr>
            <w:noProof/>
            <w:lang w:val="sk-SK"/>
          </w:rPr>
          <w:t>1</w:t>
        </w:r>
        <w:r>
          <w:fldChar w:fldCharType="end"/>
        </w:r>
      </w:p>
    </w:sdtContent>
  </w:sdt>
  <w:p w14:paraId="3843E05C" w14:textId="77777777" w:rsidR="00CB541B" w:rsidRDefault="00CB541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11172" w14:textId="77777777" w:rsidR="00CB541B" w:rsidRDefault="00CB541B">
      <w:r>
        <w:separator/>
      </w:r>
    </w:p>
    <w:p w14:paraId="01472792" w14:textId="77777777" w:rsidR="00CB541B" w:rsidRDefault="00CB541B"/>
  </w:footnote>
  <w:footnote w:type="continuationSeparator" w:id="0">
    <w:p w14:paraId="3B8D2E67" w14:textId="77777777" w:rsidR="00CB541B" w:rsidRDefault="00CB541B">
      <w:r>
        <w:continuationSeparator/>
      </w:r>
    </w:p>
    <w:p w14:paraId="3239EAFD" w14:textId="77777777" w:rsidR="00CB541B" w:rsidRDefault="00CB541B"/>
  </w:footnote>
  <w:footnote w:type="continuationNotice" w:id="1">
    <w:p w14:paraId="4DAA3E34" w14:textId="77777777" w:rsidR="00CB541B" w:rsidRDefault="00CB541B"/>
  </w:footnote>
  <w:footnote w:id="2">
    <w:p w14:paraId="1788BD73" w14:textId="23B51D62" w:rsidR="00CB541B" w:rsidRPr="00CA64B9" w:rsidRDefault="00CB541B">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CB541B" w:rsidRPr="009D7F63" w:rsidRDefault="00CB541B"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CB541B" w:rsidRPr="009D7F63" w:rsidRDefault="00CB541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5">
    <w:p w14:paraId="2C5BE3F1" w14:textId="77777777" w:rsidR="00CB541B" w:rsidRPr="009D7F63" w:rsidRDefault="00CB541B"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6">
    <w:p w14:paraId="5C4451D7" w14:textId="77777777" w:rsidR="00CB541B" w:rsidRPr="005755D7" w:rsidRDefault="00CB541B">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CB541B" w:rsidRPr="00735615" w:rsidRDefault="00CB541B">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CB541B" w:rsidRDefault="00CB541B"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721BDB" w:rsidRDefault="00721BDB"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CB541B" w:rsidRPr="00EA00BD" w:rsidRDefault="00CB541B">
      <w:pPr>
        <w:pStyle w:val="Textpoznmkypodiarou"/>
        <w:rPr>
          <w:lang w:val="sk-SK"/>
        </w:rPr>
      </w:pPr>
    </w:p>
  </w:footnote>
  <w:footnote w:id="9">
    <w:p w14:paraId="3590E41A" w14:textId="77777777" w:rsidR="00CB541B" w:rsidRDefault="00CB541B"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CB541B" w:rsidRPr="0063712E" w:rsidRDefault="00CB541B"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CB541B" w:rsidRPr="009D7F63" w:rsidRDefault="00CB541B"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CB541B" w:rsidRPr="0063712E" w:rsidRDefault="00CB541B"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CB541B" w:rsidRPr="00992A14" w:rsidRDefault="00CB541B"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77777777" w:rsidR="00CB541B" w:rsidRPr="003911A6" w:rsidRDefault="00CB541B">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4">
    <w:p w14:paraId="61C87567" w14:textId="77777777" w:rsidR="00CB541B" w:rsidRPr="00F20EE9" w:rsidRDefault="00CB541B">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CB541B" w:rsidRPr="005D70A1" w:rsidRDefault="00CB541B">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CB541B" w:rsidRPr="00C44602" w:rsidRDefault="00CB541B"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 xml:space="preserve">prvých Doplňujúcich monitorovacích údajoch k ŽoP je obdobie od účinnosti zmluvy o NFP alebo začiatku realizácie hlavných aktivít projektu (podľa toho čo nastalo skôr) do dňa predloženia ŽoP prostredníctvom ITMS2014+. </w:t>
      </w:r>
      <w:r w:rsidRPr="00F16E8E">
        <w:rPr>
          <w:szCs w:val="22"/>
        </w:rPr>
        <w:t>Monitorované</w:t>
      </w:r>
      <w:r>
        <w:rPr>
          <w:szCs w:val="22"/>
        </w:rPr>
        <w:t xml:space="preserve"> obdobie ďalších Doplňujúcich monitorovacích údajov k ŽoP (predložených v ďalších rokoch) </w:t>
      </w:r>
      <w:r w:rsidRPr="00F16E8E">
        <w:rPr>
          <w:szCs w:val="22"/>
        </w:rPr>
        <w:t>je stanovené od 1.1. roku</w:t>
      </w:r>
      <w:r>
        <w:rPr>
          <w:szCs w:val="22"/>
        </w:rPr>
        <w:t>, v ktorom je ŽoP predkladaná, d</w:t>
      </w:r>
      <w:r w:rsidRPr="00F16E8E">
        <w:rPr>
          <w:szCs w:val="22"/>
        </w:rPr>
        <w:t xml:space="preserve">o </w:t>
      </w:r>
      <w:r>
        <w:rPr>
          <w:szCs w:val="22"/>
        </w:rPr>
        <w:t>dňa predloženia ŽoP, prostredníctvom ITMS2014+</w:t>
      </w:r>
      <w:r>
        <w:rPr>
          <w:szCs w:val="22"/>
          <w:lang w:val="sk-SK"/>
        </w:rPr>
        <w:t>.</w:t>
      </w:r>
    </w:p>
  </w:footnote>
  <w:footnote w:id="17">
    <w:p w14:paraId="3A5390FB" w14:textId="77777777" w:rsidR="00CB541B" w:rsidRPr="00EA330D" w:rsidRDefault="00CB541B"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CB541B" w:rsidRPr="00852446" w:rsidRDefault="00CB541B"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CB541B" w:rsidRPr="00E25071" w:rsidRDefault="00CB541B"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CB541B" w:rsidRPr="00EA00BD" w:rsidRDefault="00CB541B">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CB541B" w:rsidRPr="00597E10" w:rsidRDefault="00CB541B" w:rsidP="00331B12">
      <w:pPr>
        <w:pStyle w:val="Textpoznmkypodiarou"/>
        <w:rPr>
          <w:lang w:val="sk-SK"/>
        </w:rPr>
      </w:pPr>
      <w:r>
        <w:rPr>
          <w:rStyle w:val="Odkaznapoznmkupodiarou"/>
        </w:rPr>
        <w:footnoteRef/>
      </w:r>
      <w:r>
        <w:t xml:space="preserve"> </w:t>
      </w:r>
      <w:r>
        <w:rPr>
          <w:lang w:val="sk-SK"/>
        </w:rPr>
        <w:t>O</w:t>
      </w:r>
      <w:r w:rsidRPr="002D3BB7">
        <w:t>bdobie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CB541B" w:rsidRPr="00B25E05" w:rsidRDefault="00CB541B">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CB541B" w:rsidRPr="009D7F63" w:rsidRDefault="00CB541B"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CB541B" w:rsidRPr="009D7F63" w:rsidRDefault="00CB541B">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CB541B" w:rsidRPr="007D7535" w:rsidRDefault="00CB541B"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CB541B" w:rsidRPr="009D7F63" w:rsidRDefault="00CB541B"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CB541B" w:rsidRPr="009D7F63" w:rsidRDefault="00CB541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CB541B" w:rsidRPr="009D7F63" w:rsidRDefault="00CB541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CB541B" w:rsidRPr="009D7F63" w:rsidRDefault="00CB541B"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CB541B" w:rsidRPr="009D7F63" w:rsidRDefault="00CB541B"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CB541B" w:rsidRPr="009D7F63" w:rsidRDefault="00CB541B"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CB541B" w:rsidRPr="009D7F63" w:rsidRDefault="00CB541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CB541B" w:rsidRPr="009D7F63" w:rsidRDefault="00CB541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CB541B" w:rsidRPr="009D7F63" w:rsidRDefault="00CB541B"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CB541B" w:rsidRPr="00041D2E" w:rsidRDefault="00CB541B" w:rsidP="00041D2E">
      <w:pPr>
        <w:pStyle w:val="Textpoznmkypodiarou"/>
        <w:rPr>
          <w:lang w:val="sk-SK"/>
        </w:rPr>
      </w:pPr>
      <w:r w:rsidRPr="009D7F63">
        <w:rPr>
          <w:rFonts w:cs="Arial"/>
          <w:szCs w:val="16"/>
          <w:lang w:val="sk-SK" w:eastAsia="cs-CZ"/>
        </w:rPr>
        <w:t>4. pohonné hmoty.</w:t>
      </w:r>
    </w:p>
  </w:footnote>
  <w:footnote w:id="28">
    <w:p w14:paraId="784C7747" w14:textId="77777777" w:rsidR="00CB541B" w:rsidRPr="009D7F63" w:rsidRDefault="00CB541B"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CB541B" w:rsidRDefault="00CB541B"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CB541B" w:rsidRPr="00735615" w:rsidRDefault="00CB541B"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CB541B" w:rsidRPr="009D7F63" w:rsidRDefault="00CB541B"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CB541B" w:rsidRPr="009D7F63" w:rsidRDefault="00CB541B"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CB541B" w:rsidRDefault="00CB541B"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CB541B" w:rsidRPr="009D7F63" w:rsidRDefault="00CB541B">
      <w:pPr>
        <w:pStyle w:val="Textpoznmkypodiarou"/>
        <w:rPr>
          <w:rFonts w:cs="Arial"/>
          <w:szCs w:val="16"/>
          <w:lang w:val="sk-SK"/>
        </w:rPr>
      </w:pPr>
    </w:p>
  </w:footnote>
  <w:footnote w:id="33">
    <w:p w14:paraId="7F1147A2" w14:textId="3AB753A1" w:rsidR="00CB541B" w:rsidRPr="001B311E" w:rsidRDefault="00CB541B">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CB541B" w:rsidRPr="001B311E" w:rsidRDefault="00CB541B">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CB541B" w:rsidRPr="002D4628" w:rsidRDefault="00CB541B"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CB541B" w:rsidRPr="009D7F63" w:rsidRDefault="00CB541B"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37">
    <w:p w14:paraId="67F1ADFF" w14:textId="77777777" w:rsidR="00CB541B" w:rsidRPr="006E4CC8" w:rsidRDefault="00CB541B"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CB541B" w:rsidRPr="007F7349" w:rsidRDefault="00CB541B"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CB541B" w:rsidRPr="007F7349" w:rsidRDefault="00CB541B"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CB541B" w:rsidRPr="007F7349" w:rsidRDefault="00CB541B"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CB541B" w:rsidRPr="00F41F62" w:rsidRDefault="00CB541B"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CB541B" w:rsidRPr="009D7F63" w:rsidRDefault="00CB541B"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CB541B" w:rsidRDefault="00CB541B"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40">
    <w:p w14:paraId="6721C3EE" w14:textId="77777777" w:rsidR="00CB541B" w:rsidRDefault="00CB541B"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CB541B" w:rsidRDefault="00CB541B"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CB541B" w:rsidRPr="004F28ED" w:rsidRDefault="00CB541B">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CB541B" w:rsidRPr="00B25E05" w:rsidRDefault="00CB541B"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CB541B" w:rsidRPr="0031793F" w:rsidRDefault="00CB541B">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CB541B" w:rsidRPr="00E1641D" w:rsidRDefault="00CB541B"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CB541B" w:rsidRPr="0029658C" w:rsidRDefault="00CB541B"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CB541B" w:rsidRDefault="00CB541B"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CB541B" w:rsidRPr="0029658C" w:rsidRDefault="00CB541B"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CB541B" w:rsidRPr="00765644" w:rsidRDefault="00CB541B"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CB541B" w:rsidRDefault="00CB541B"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 vypracovaní uceleného výstupu pracovnej činnosti a projektu zamestancom/--ami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CB541B" w:rsidRDefault="00CB541B"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CB541B" w:rsidRDefault="00CB541B"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CB541B" w:rsidRPr="00033E1E" w:rsidRDefault="00CB541B"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CB541B" w:rsidRPr="00B8602D" w:rsidRDefault="00CB541B">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CB541B" w:rsidRPr="00BD5C09" w:rsidRDefault="00CB541B"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CB541B" w:rsidRPr="00867B4C" w:rsidRDefault="00CB541B"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CB541B" w:rsidRPr="00EA00BD" w:rsidRDefault="00CB541B"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CB541B" w:rsidRPr="00EA00BD" w:rsidRDefault="00CB541B"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CB541B" w:rsidRPr="00736D46" w:rsidRDefault="00CB541B"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CB541B" w:rsidRPr="00736D46" w:rsidRDefault="00CB541B">
      <w:pPr>
        <w:pStyle w:val="Textpoznmkypodiarou"/>
        <w:rPr>
          <w:lang w:val="sk-SK"/>
        </w:rPr>
      </w:pPr>
    </w:p>
  </w:footnote>
  <w:footnote w:id="56">
    <w:p w14:paraId="3B1DDFE6" w14:textId="77777777" w:rsidR="00CB541B" w:rsidRPr="00965E93" w:rsidRDefault="00CB541B"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CB541B" w:rsidRPr="009D7F63" w:rsidRDefault="00CB541B"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CB541B" w:rsidRPr="009D7F63" w:rsidRDefault="00CB541B"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CB541B" w:rsidRPr="009D7F63" w:rsidRDefault="00CB541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CB541B" w:rsidRPr="009D7F63" w:rsidRDefault="00CB541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CB541B" w:rsidRPr="009D7F63" w:rsidRDefault="00CB541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CB541B" w:rsidRPr="009D7F63" w:rsidRDefault="00CB541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CB541B" w:rsidRPr="009D7F63" w:rsidRDefault="00CB541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CB541B" w:rsidRPr="009D7F63" w:rsidRDefault="00CB541B"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CB541B" w:rsidRPr="009D7F63" w:rsidRDefault="00CB541B"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CB541B" w:rsidRPr="0064452F" w:rsidRDefault="00CB541B"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CB541B" w:rsidRPr="00062F88" w:rsidRDefault="00CB541B"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CB541B" w:rsidRDefault="00CB541B"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CB541B" w:rsidRPr="00F72B7B" w:rsidRDefault="00CB541B"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CB541B" w:rsidRDefault="00CB541B"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CB541B" w:rsidRDefault="00CB541B"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CB541B" w:rsidRPr="00AF0A84" w:rsidRDefault="00CB541B">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CB541B" w:rsidRPr="009D7F63" w:rsidRDefault="00CB541B"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CB541B" w:rsidRDefault="00CB541B"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CB541B" w:rsidRPr="00B275B2" w:rsidRDefault="00CB541B" w:rsidP="00AB15E6">
      <w:pPr>
        <w:pStyle w:val="Textpoznmkypodiarou"/>
        <w:jc w:val="both"/>
        <w:rPr>
          <w:lang w:val="sk-SK"/>
        </w:rPr>
      </w:pPr>
      <w:r>
        <w:rPr>
          <w:lang w:val="sk-SK"/>
        </w:rPr>
        <w:t xml:space="preserve"> </w:t>
      </w:r>
    </w:p>
  </w:footnote>
  <w:footnote w:id="73">
    <w:p w14:paraId="4CCCB3F6" w14:textId="77777777" w:rsidR="00CB541B" w:rsidRPr="001277DD" w:rsidRDefault="00CB541B"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CB541B" w:rsidRPr="00EA00BD" w:rsidRDefault="00CB541B"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CB541B" w:rsidRPr="001277DD" w:rsidRDefault="00CB541B"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76">
    <w:p w14:paraId="5F1D0A1D" w14:textId="77777777" w:rsidR="00CB541B" w:rsidRPr="001277DD" w:rsidRDefault="00CB541B"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CB541B" w:rsidRPr="001277DD" w:rsidRDefault="00CB541B"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CB541B" w:rsidRPr="00923BC1" w:rsidRDefault="00CB541B"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CB541B" w:rsidRPr="00772F95" w:rsidRDefault="00CB541B"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CB541B" w:rsidRPr="008A522F" w:rsidRDefault="00CB541B"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CB541B" w:rsidRPr="00CE0C11" w:rsidRDefault="00CB541B"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CB541B" w:rsidRPr="00621D47" w:rsidRDefault="00CB541B"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CB541B" w:rsidRPr="00391F1C" w:rsidRDefault="00CB541B"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CB541B" w:rsidRPr="009D7F63" w:rsidRDefault="00CB541B"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CB541B" w:rsidRPr="009D7F63" w:rsidRDefault="00CB541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CB541B" w:rsidRPr="009D7F63" w:rsidRDefault="00CB541B"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CB541B" w:rsidRPr="009D7F63" w:rsidRDefault="00CB541B"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CB541B" w:rsidRPr="009D7F63" w:rsidRDefault="00CB541B"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CB541B" w:rsidRPr="009D7F63" w:rsidRDefault="00CB541B"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CB541B" w:rsidRPr="00405EED" w:rsidRDefault="00CB541B"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CB541B" w:rsidRPr="009D7F63" w:rsidRDefault="00CB541B"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CB541B" w:rsidRPr="009D7F63" w:rsidRDefault="00CB541B"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93">
    <w:p w14:paraId="192A5ADB" w14:textId="77777777" w:rsidR="00CB541B" w:rsidRPr="009D7F63" w:rsidRDefault="00CB541B"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CB541B" w:rsidRPr="009D7F63" w:rsidRDefault="00CB541B"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CB541B" w:rsidRPr="009D7F63" w:rsidRDefault="00CB541B"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CB541B" w:rsidRPr="009D7F63" w:rsidRDefault="00CB541B"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CB541B" w:rsidRPr="009D7F63" w:rsidRDefault="00CB541B"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CB541B" w:rsidRPr="001A7C8D" w:rsidRDefault="00CB541B">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CB541B" w:rsidRPr="0064452F" w:rsidRDefault="00CB541B"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CB541B" w:rsidRPr="009D7F63" w:rsidRDefault="00CB541B"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CB541B" w:rsidRPr="009D7F63" w:rsidRDefault="00CB541B">
      <w:pPr>
        <w:pStyle w:val="Textpoznmkypodiarou"/>
        <w:rPr>
          <w:rFonts w:cs="Arial"/>
          <w:szCs w:val="16"/>
          <w:lang w:val="sk-SK"/>
        </w:rPr>
      </w:pPr>
    </w:p>
  </w:footnote>
  <w:footnote w:id="101">
    <w:p w14:paraId="7398D789" w14:textId="77777777" w:rsidR="00CB541B" w:rsidRPr="009D7F63" w:rsidRDefault="00CB541B"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102">
    <w:p w14:paraId="729C9F71" w14:textId="7FB2E36E" w:rsidR="00CB541B" w:rsidRPr="0029700B" w:rsidRDefault="00CB541B">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3">
    <w:p w14:paraId="49918D05" w14:textId="77777777" w:rsidR="00CB541B" w:rsidRPr="0063712E" w:rsidRDefault="00CB541B"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4">
    <w:p w14:paraId="5F606E25" w14:textId="1CBABB5F" w:rsidR="00CB541B" w:rsidRPr="0029700B" w:rsidRDefault="00CB541B">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5">
    <w:p w14:paraId="22C7FAFC" w14:textId="77777777" w:rsidR="00CB541B" w:rsidRPr="009D7F63" w:rsidRDefault="00CB541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6">
    <w:p w14:paraId="33F84496" w14:textId="77777777" w:rsidR="00CB541B" w:rsidRDefault="00CB541B"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7">
    <w:p w14:paraId="6CF46C03" w14:textId="77777777" w:rsidR="00CB541B" w:rsidRPr="009D7F63" w:rsidRDefault="00CB541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8">
    <w:p w14:paraId="77E0A074" w14:textId="77777777" w:rsidR="00CB541B" w:rsidRPr="009D7F63" w:rsidRDefault="00CB541B"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09">
    <w:p w14:paraId="7F787B99" w14:textId="77777777" w:rsidR="00CB541B" w:rsidRDefault="00CB541B"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CB541B" w:rsidRPr="0029658C" w:rsidRDefault="00CB541B"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0">
    <w:p w14:paraId="169781C2" w14:textId="77777777" w:rsidR="00CB541B" w:rsidRPr="009D7F63" w:rsidRDefault="00CB541B"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4D599ED5" w14:textId="77777777" w:rsidR="00CB541B" w:rsidRPr="009D7F63" w:rsidRDefault="00CB541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CB541B" w:rsidRPr="009D7F63" w:rsidRDefault="00CB541B"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CB541B" w:rsidRPr="002D4DD9" w:rsidRDefault="00CB541B"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1">
    <w:p w14:paraId="69F2CF37" w14:textId="77777777" w:rsidR="00CB541B" w:rsidRPr="002D4DD9" w:rsidRDefault="00CB541B"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2">
    <w:p w14:paraId="2304559C" w14:textId="2E636029" w:rsidR="00CB541B" w:rsidRPr="00666AC8" w:rsidRDefault="00CB541B"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V prípade zamestnanca, ktorý pre zamestnávateľa pracuje na plný pracovný úväzok na projekte sa pracovný výkaz nevypracováva.</w:t>
      </w:r>
      <w:r w:rsidRPr="00627F92">
        <w:rPr>
          <w:rFonts w:ascii="Arial" w:hAnsi="Arial"/>
          <w:sz w:val="16"/>
          <w:lang w:val="sk-SK"/>
        </w:rPr>
        <w:t xml:space="preserve"> </w:t>
      </w:r>
    </w:p>
  </w:footnote>
  <w:footnote w:id="113">
    <w:p w14:paraId="78551956" w14:textId="77777777" w:rsidR="00CB541B" w:rsidRPr="002D4DD9" w:rsidRDefault="00CB541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114">
    <w:p w14:paraId="73B9E602" w14:textId="77777777" w:rsidR="00CB541B" w:rsidRPr="002D4DD9" w:rsidRDefault="00CB541B"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115">
    <w:p w14:paraId="3DB9DEFA" w14:textId="77777777" w:rsidR="00CB541B" w:rsidRPr="009D7F63" w:rsidRDefault="00CB541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6">
    <w:p w14:paraId="1EABE73A" w14:textId="009CF453" w:rsidR="00CB541B" w:rsidRPr="00DB1B99" w:rsidRDefault="00CB541B"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 xml:space="preserve">je zadefinovaný oprávnený prijímateľ za seba, resp. za svojho partnera/-ov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r w:rsidRPr="0042029B">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7">
    <w:p w14:paraId="43D25DB5" w14:textId="77777777" w:rsidR="00CB541B" w:rsidRPr="002D4DD9" w:rsidRDefault="00CB541B"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8">
    <w:p w14:paraId="7861C716" w14:textId="77777777" w:rsidR="00CB541B" w:rsidRPr="009D7F63" w:rsidRDefault="00CB541B"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19">
    <w:p w14:paraId="5A1F8B21" w14:textId="7C35E428" w:rsidR="00CB541B" w:rsidRPr="00DD30A9" w:rsidRDefault="00CB541B"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partnera/-ov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r w:rsidRPr="009A3563">
        <w:rPr>
          <w:lang w:val="sk-SK"/>
        </w:rPr>
        <w:t>FKnM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0">
    <w:p w14:paraId="727F53EE" w14:textId="5EAC881E" w:rsidR="00CB541B" w:rsidRPr="00365D81" w:rsidRDefault="00CB541B"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1">
    <w:p w14:paraId="07295FD0" w14:textId="77777777" w:rsidR="00CB541B" w:rsidRPr="009D7F63" w:rsidRDefault="00CB541B"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2">
    <w:p w14:paraId="52CC40AC" w14:textId="77777777" w:rsidR="00CB541B" w:rsidRDefault="00CB541B"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3">
    <w:p w14:paraId="2733879F" w14:textId="77777777" w:rsidR="00CB541B" w:rsidRDefault="00CB541B"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1F01B6FE" w14:textId="77777777" w:rsidR="00CB541B" w:rsidRDefault="00CB541B"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594D547A" w14:textId="77777777" w:rsidR="00CB541B" w:rsidRPr="008D4874" w:rsidRDefault="00CB541B">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6">
    <w:p w14:paraId="06AEA2B7" w14:textId="77777777" w:rsidR="00CB541B" w:rsidRPr="00A9227A" w:rsidRDefault="00CB541B"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74A50A83" w14:textId="77777777" w:rsidR="00CB541B" w:rsidRPr="009D7F63" w:rsidRDefault="00CB541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28">
    <w:p w14:paraId="7A914117" w14:textId="77777777" w:rsidR="00CB541B" w:rsidRPr="009D7F63" w:rsidRDefault="00CB541B"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29">
    <w:p w14:paraId="2FB92DE1" w14:textId="77777777" w:rsidR="00CB541B" w:rsidRDefault="00CB541B"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0">
    <w:p w14:paraId="317B1926" w14:textId="77777777" w:rsidR="00CB541B" w:rsidRPr="009D7F63" w:rsidRDefault="00CB541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1">
    <w:p w14:paraId="5A80A224" w14:textId="77777777" w:rsidR="00CB541B" w:rsidRPr="009D7F63" w:rsidRDefault="00CB541B"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9">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1">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7">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3">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6">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7">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4">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5">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1">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3">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4">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1">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3">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4">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8">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1">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7">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4">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8">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0">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4">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9">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3">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39">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3">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7">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6">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7">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32"/>
  </w:num>
  <w:num w:numId="3">
    <w:abstractNumId w:val="122"/>
  </w:num>
  <w:num w:numId="4">
    <w:abstractNumId w:val="26"/>
  </w:num>
  <w:num w:numId="5">
    <w:abstractNumId w:val="55"/>
  </w:num>
  <w:num w:numId="6">
    <w:abstractNumId w:val="153"/>
  </w:num>
  <w:num w:numId="7">
    <w:abstractNumId w:val="152"/>
  </w:num>
  <w:num w:numId="8">
    <w:abstractNumId w:val="109"/>
  </w:num>
  <w:num w:numId="9">
    <w:abstractNumId w:val="131"/>
  </w:num>
  <w:num w:numId="10">
    <w:abstractNumId w:val="67"/>
  </w:num>
  <w:num w:numId="11">
    <w:abstractNumId w:val="106"/>
  </w:num>
  <w:num w:numId="12">
    <w:abstractNumId w:val="140"/>
  </w:num>
  <w:num w:numId="13">
    <w:abstractNumId w:val="1"/>
  </w:num>
  <w:num w:numId="14">
    <w:abstractNumId w:val="39"/>
  </w:num>
  <w:num w:numId="15">
    <w:abstractNumId w:val="80"/>
  </w:num>
  <w:num w:numId="16">
    <w:abstractNumId w:val="11"/>
  </w:num>
  <w:num w:numId="17">
    <w:abstractNumId w:val="12"/>
  </w:num>
  <w:num w:numId="18">
    <w:abstractNumId w:val="76"/>
  </w:num>
  <w:num w:numId="19">
    <w:abstractNumId w:val="112"/>
  </w:num>
  <w:num w:numId="20">
    <w:abstractNumId w:val="36"/>
  </w:num>
  <w:num w:numId="21">
    <w:abstractNumId w:val="78"/>
  </w:num>
  <w:num w:numId="22">
    <w:abstractNumId w:val="96"/>
  </w:num>
  <w:num w:numId="23">
    <w:abstractNumId w:val="124"/>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1"/>
  </w:num>
  <w:num w:numId="28">
    <w:abstractNumId w:val="100"/>
  </w:num>
  <w:num w:numId="29">
    <w:abstractNumId w:val="132"/>
  </w:num>
  <w:num w:numId="30">
    <w:abstractNumId w:val="107"/>
  </w:num>
  <w:num w:numId="31">
    <w:abstractNumId w:val="147"/>
  </w:num>
  <w:num w:numId="32">
    <w:abstractNumId w:val="127"/>
  </w:num>
  <w:num w:numId="33">
    <w:abstractNumId w:val="136"/>
  </w:num>
  <w:num w:numId="34">
    <w:abstractNumId w:val="142"/>
  </w:num>
  <w:num w:numId="35">
    <w:abstractNumId w:val="54"/>
  </w:num>
  <w:num w:numId="36">
    <w:abstractNumId w:val="65"/>
  </w:num>
  <w:num w:numId="37">
    <w:abstractNumId w:val="62"/>
  </w:num>
  <w:num w:numId="38">
    <w:abstractNumId w:val="73"/>
  </w:num>
  <w:num w:numId="39">
    <w:abstractNumId w:val="93"/>
  </w:num>
  <w:num w:numId="40">
    <w:abstractNumId w:val="146"/>
  </w:num>
  <w:num w:numId="41">
    <w:abstractNumId w:val="2"/>
  </w:num>
  <w:num w:numId="42">
    <w:abstractNumId w:val="71"/>
  </w:num>
  <w:num w:numId="43">
    <w:abstractNumId w:val="7"/>
  </w:num>
  <w:num w:numId="44">
    <w:abstractNumId w:val="48"/>
  </w:num>
  <w:num w:numId="45">
    <w:abstractNumId w:val="119"/>
  </w:num>
  <w:num w:numId="46">
    <w:abstractNumId w:val="130"/>
  </w:num>
  <w:num w:numId="47">
    <w:abstractNumId w:val="69"/>
  </w:num>
  <w:num w:numId="48">
    <w:abstractNumId w:val="141"/>
  </w:num>
  <w:num w:numId="49">
    <w:abstractNumId w:val="47"/>
  </w:num>
  <w:num w:numId="50">
    <w:abstractNumId w:val="28"/>
  </w:num>
  <w:num w:numId="51">
    <w:abstractNumId w:val="14"/>
  </w:num>
  <w:num w:numId="52">
    <w:abstractNumId w:val="51"/>
  </w:num>
  <w:num w:numId="53">
    <w:abstractNumId w:val="33"/>
  </w:num>
  <w:num w:numId="54">
    <w:abstractNumId w:val="23"/>
  </w:num>
  <w:num w:numId="55">
    <w:abstractNumId w:val="104"/>
  </w:num>
  <w:num w:numId="56">
    <w:abstractNumId w:val="72"/>
  </w:num>
  <w:num w:numId="57">
    <w:abstractNumId w:val="56"/>
  </w:num>
  <w:num w:numId="58">
    <w:abstractNumId w:val="116"/>
  </w:num>
  <w:num w:numId="59">
    <w:abstractNumId w:val="125"/>
  </w:num>
  <w:num w:numId="60">
    <w:abstractNumId w:val="88"/>
  </w:num>
  <w:num w:numId="61">
    <w:abstractNumId w:val="8"/>
  </w:num>
  <w:num w:numId="62">
    <w:abstractNumId w:val="46"/>
  </w:num>
  <w:num w:numId="63">
    <w:abstractNumId w:val="53"/>
  </w:num>
  <w:num w:numId="64">
    <w:abstractNumId w:val="22"/>
  </w:num>
  <w:num w:numId="65">
    <w:abstractNumId w:val="103"/>
  </w:num>
  <w:num w:numId="66">
    <w:abstractNumId w:val="24"/>
  </w:num>
  <w:num w:numId="67">
    <w:abstractNumId w:val="144"/>
  </w:num>
  <w:num w:numId="68">
    <w:abstractNumId w:val="79"/>
  </w:num>
  <w:num w:numId="69">
    <w:abstractNumId w:val="43"/>
  </w:num>
  <w:num w:numId="70">
    <w:abstractNumId w:val="137"/>
  </w:num>
  <w:num w:numId="71">
    <w:abstractNumId w:val="21"/>
  </w:num>
  <w:num w:numId="72">
    <w:abstractNumId w:val="150"/>
  </w:num>
  <w:num w:numId="73">
    <w:abstractNumId w:val="29"/>
  </w:num>
  <w:num w:numId="74">
    <w:abstractNumId w:val="149"/>
  </w:num>
  <w:num w:numId="75">
    <w:abstractNumId w:val="57"/>
  </w:num>
  <w:num w:numId="76">
    <w:abstractNumId w:val="154"/>
  </w:num>
  <w:num w:numId="77">
    <w:abstractNumId w:val="58"/>
  </w:num>
  <w:num w:numId="78">
    <w:abstractNumId w:val="40"/>
  </w:num>
  <w:num w:numId="79">
    <w:abstractNumId w:val="134"/>
  </w:num>
  <w:num w:numId="80">
    <w:abstractNumId w:val="86"/>
  </w:num>
  <w:num w:numId="81">
    <w:abstractNumId w:val="16"/>
  </w:num>
  <w:num w:numId="82">
    <w:abstractNumId w:val="44"/>
  </w:num>
  <w:num w:numId="83">
    <w:abstractNumId w:val="31"/>
  </w:num>
  <w:num w:numId="84">
    <w:abstractNumId w:val="108"/>
  </w:num>
  <w:num w:numId="85">
    <w:abstractNumId w:val="81"/>
  </w:num>
  <w:num w:numId="86">
    <w:abstractNumId w:val="50"/>
  </w:num>
  <w:num w:numId="87">
    <w:abstractNumId w:val="3"/>
  </w:num>
  <w:num w:numId="88">
    <w:abstractNumId w:val="145"/>
  </w:num>
  <w:num w:numId="89">
    <w:abstractNumId w:val="18"/>
  </w:num>
  <w:num w:numId="90">
    <w:abstractNumId w:val="64"/>
  </w:num>
  <w:num w:numId="91">
    <w:abstractNumId w:val="120"/>
  </w:num>
  <w:num w:numId="92">
    <w:abstractNumId w:val="114"/>
  </w:num>
  <w:num w:numId="93">
    <w:abstractNumId w:val="59"/>
  </w:num>
  <w:num w:numId="94">
    <w:abstractNumId w:val="95"/>
  </w:num>
  <w:num w:numId="95">
    <w:abstractNumId w:val="5"/>
  </w:num>
  <w:num w:numId="96">
    <w:abstractNumId w:val="99"/>
  </w:num>
  <w:num w:numId="97">
    <w:abstractNumId w:val="135"/>
  </w:num>
  <w:num w:numId="98">
    <w:abstractNumId w:val="121"/>
  </w:num>
  <w:num w:numId="99">
    <w:abstractNumId w:val="17"/>
  </w:num>
  <w:num w:numId="100">
    <w:abstractNumId w:val="89"/>
  </w:num>
  <w:num w:numId="101">
    <w:abstractNumId w:val="151"/>
  </w:num>
  <w:num w:numId="102">
    <w:abstractNumId w:val="87"/>
  </w:num>
  <w:num w:numId="103">
    <w:abstractNumId w:val="90"/>
  </w:num>
  <w:num w:numId="104">
    <w:abstractNumId w:val="41"/>
  </w:num>
  <w:num w:numId="105">
    <w:abstractNumId w:val="118"/>
  </w:num>
  <w:num w:numId="106">
    <w:abstractNumId w:val="139"/>
  </w:num>
  <w:num w:numId="107">
    <w:abstractNumId w:val="84"/>
  </w:num>
  <w:num w:numId="108">
    <w:abstractNumId w:val="37"/>
  </w:num>
  <w:num w:numId="109">
    <w:abstractNumId w:val="157"/>
  </w:num>
  <w:num w:numId="110">
    <w:abstractNumId w:val="102"/>
  </w:num>
  <w:num w:numId="111">
    <w:abstractNumId w:val="98"/>
  </w:num>
  <w:num w:numId="112">
    <w:abstractNumId w:val="133"/>
  </w:num>
  <w:num w:numId="113">
    <w:abstractNumId w:val="61"/>
  </w:num>
  <w:num w:numId="114">
    <w:abstractNumId w:val="85"/>
  </w:num>
  <w:num w:numId="115">
    <w:abstractNumId w:val="13"/>
  </w:num>
  <w:num w:numId="116">
    <w:abstractNumId w:val="10"/>
  </w:num>
  <w:num w:numId="117">
    <w:abstractNumId w:val="126"/>
  </w:num>
  <w:num w:numId="118">
    <w:abstractNumId w:val="113"/>
  </w:num>
  <w:num w:numId="119">
    <w:abstractNumId w:val="143"/>
  </w:num>
  <w:num w:numId="120">
    <w:abstractNumId w:val="129"/>
  </w:num>
  <w:num w:numId="121">
    <w:abstractNumId w:val="75"/>
  </w:num>
  <w:num w:numId="122">
    <w:abstractNumId w:val="60"/>
  </w:num>
  <w:num w:numId="123">
    <w:abstractNumId w:val="158"/>
  </w:num>
  <w:num w:numId="124">
    <w:abstractNumId w:val="49"/>
  </w:num>
  <w:num w:numId="125">
    <w:abstractNumId w:val="111"/>
  </w:num>
  <w:num w:numId="126">
    <w:abstractNumId w:val="38"/>
  </w:num>
  <w:num w:numId="127">
    <w:abstractNumId w:val="63"/>
  </w:num>
  <w:num w:numId="128">
    <w:abstractNumId w:val="110"/>
  </w:num>
  <w:num w:numId="129">
    <w:abstractNumId w:val="52"/>
  </w:num>
  <w:num w:numId="130">
    <w:abstractNumId w:val="42"/>
  </w:num>
  <w:num w:numId="131">
    <w:abstractNumId w:val="156"/>
  </w:num>
  <w:num w:numId="132">
    <w:abstractNumId w:val="70"/>
  </w:num>
  <w:num w:numId="133">
    <w:abstractNumId w:val="45"/>
  </w:num>
  <w:num w:numId="134">
    <w:abstractNumId w:val="105"/>
  </w:num>
  <w:num w:numId="135">
    <w:abstractNumId w:val="91"/>
  </w:num>
  <w:num w:numId="136">
    <w:abstractNumId w:val="20"/>
  </w:num>
  <w:num w:numId="137">
    <w:abstractNumId w:val="19"/>
  </w:num>
  <w:num w:numId="138">
    <w:abstractNumId w:val="128"/>
  </w:num>
  <w:num w:numId="139">
    <w:abstractNumId w:val="83"/>
  </w:num>
  <w:num w:numId="140">
    <w:abstractNumId w:val="115"/>
  </w:num>
  <w:num w:numId="141">
    <w:abstractNumId w:val="15"/>
  </w:num>
  <w:num w:numId="142">
    <w:abstractNumId w:val="6"/>
  </w:num>
  <w:num w:numId="143">
    <w:abstractNumId w:val="66"/>
  </w:num>
  <w:num w:numId="144">
    <w:abstractNumId w:val="25"/>
  </w:num>
  <w:num w:numId="145">
    <w:abstractNumId w:val="4"/>
  </w:num>
  <w:num w:numId="146">
    <w:abstractNumId w:val="82"/>
  </w:num>
  <w:num w:numId="147">
    <w:abstractNumId w:val="68"/>
  </w:num>
  <w:num w:numId="148">
    <w:abstractNumId w:val="27"/>
  </w:num>
  <w:num w:numId="149">
    <w:abstractNumId w:val="34"/>
  </w:num>
  <w:num w:numId="150">
    <w:abstractNumId w:val="35"/>
  </w:num>
  <w:num w:numId="151">
    <w:abstractNumId w:val="155"/>
  </w:num>
  <w:num w:numId="152">
    <w:abstractNumId w:val="9"/>
  </w:num>
  <w:num w:numId="153">
    <w:abstractNumId w:val="123"/>
  </w:num>
  <w:num w:numId="154">
    <w:abstractNumId w:val="97"/>
  </w:num>
  <w:num w:numId="155">
    <w:abstractNumId w:val="94"/>
  </w:num>
  <w:num w:numId="156">
    <w:abstractNumId w:val="148"/>
  </w:num>
  <w:num w:numId="157">
    <w:abstractNumId w:val="77"/>
  </w:num>
  <w:num w:numId="158">
    <w:abstractNumId w:val="74"/>
  </w:num>
  <w:num w:numId="159">
    <w:abstractNumId w:val="92"/>
  </w:num>
  <w:num w:numId="160">
    <w:abstractNumId w:val="93"/>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20EF"/>
    <w:rsid w:val="006621C0"/>
    <w:rsid w:val="006623B0"/>
    <w:rsid w:val="00662488"/>
    <w:rsid w:val="00662B41"/>
    <w:rsid w:val="00662CF6"/>
    <w:rsid w:val="006632F3"/>
    <w:rsid w:val="006635D7"/>
    <w:rsid w:val="006636F0"/>
    <w:rsid w:val="006639B8"/>
    <w:rsid w:val="00664561"/>
    <w:rsid w:val="00664641"/>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11E"/>
    <w:rsid w:val="00815470"/>
    <w:rsid w:val="00815A40"/>
    <w:rsid w:val="00817272"/>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E12"/>
    <w:rsid w:val="00A57E51"/>
    <w:rsid w:val="00A57FC3"/>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31C"/>
    <w:rsid w:val="00C14497"/>
    <w:rsid w:val="00C148B0"/>
    <w:rsid w:val="00C14A75"/>
    <w:rsid w:val="00C14C9D"/>
    <w:rsid w:val="00C153C0"/>
    <w:rsid w:val="00C15591"/>
    <w:rsid w:val="00C15DDE"/>
    <w:rsid w:val="00C1685A"/>
    <w:rsid w:val="00C16B1B"/>
    <w:rsid w:val="00C16DA0"/>
    <w:rsid w:val="00C16E56"/>
    <w:rsid w:val="00C16F04"/>
    <w:rsid w:val="00C17135"/>
    <w:rsid w:val="00C175A1"/>
    <w:rsid w:val="00C17698"/>
    <w:rsid w:val="00C179F4"/>
    <w:rsid w:val="00C17A35"/>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977"/>
    <w:rsid w:val="00CA4B13"/>
    <w:rsid w:val="00CA4B4E"/>
    <w:rsid w:val="00CA4C26"/>
    <w:rsid w:val="00CA4D4A"/>
    <w:rsid w:val="00CA5224"/>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CFE"/>
    <w:rsid w:val="00D76DD9"/>
    <w:rsid w:val="00D773D8"/>
    <w:rsid w:val="00D77BB1"/>
    <w:rsid w:val="00D80B10"/>
    <w:rsid w:val="00D80C31"/>
    <w:rsid w:val="00D814FE"/>
    <w:rsid w:val="00D819DB"/>
    <w:rsid w:val="00D820C3"/>
    <w:rsid w:val="00D8276A"/>
    <w:rsid w:val="00D829A0"/>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C9F"/>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D3A"/>
    <w:rsid w:val="00E769AF"/>
    <w:rsid w:val="00E76C27"/>
    <w:rsid w:val="00E76E38"/>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7CA"/>
    <w:rsid w:val="00E84AF1"/>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81DAC05"/>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zbierka.sk/sk/predpisy/401-2012-z-z.p-3496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mployment.gov.sk/filemanager/opatrenie-248_2012zz.pdf" TargetMode="External"/><Relationship Id="rId20" Type="http://schemas.openxmlformats.org/officeDocument/2006/relationships/hyperlink" Target="http://www.partnerskadoho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reformuj.sk/dokument/projektove-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formuj.sk/dokument/projektove-dokumenty/"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3E29E-3CC5-41AA-8CE7-E35FD2321C20}">
  <ds:schemaRefs>
    <ds:schemaRef ds:uri="http://schemas.microsoft.com/office/2006/documentManagement/types"/>
    <ds:schemaRef ds:uri="http://purl.org/dc/elements/1.1/"/>
    <ds:schemaRef ds:uri="http://www.w3.org/XML/1998/namespace"/>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B24FC07C-4084-4DB4-8BCC-234A89FB5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46154</Words>
  <Characters>298088</Characters>
  <Application>Microsoft Office Word</Application>
  <DocSecurity>0</DocSecurity>
  <Lines>2484</Lines>
  <Paragraphs>687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343555</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Miroslava Dziaková</cp:lastModifiedBy>
  <cp:revision>2</cp:revision>
  <cp:lastPrinted>2021-06-07T11:02:00Z</cp:lastPrinted>
  <dcterms:created xsi:type="dcterms:W3CDTF">2021-08-25T13:24:00Z</dcterms:created>
  <dcterms:modified xsi:type="dcterms:W3CDTF">2021-08-25T13:24:00Z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