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E966B" w14:textId="1FB2DE21" w:rsidR="003E4CCB" w:rsidRPr="00347388" w:rsidRDefault="0029700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722F44E6" w:rsidR="003E4CCB" w:rsidRPr="00347388" w:rsidRDefault="003E4CCB" w:rsidP="003E4CCB">
      <w:pPr>
        <w:spacing w:line="360" w:lineRule="auto"/>
        <w:rPr>
          <w:rFonts w:cs="Arial"/>
          <w:sz w:val="20"/>
          <w:lang w:eastAsia="cs-CZ"/>
        </w:rPr>
      </w:pPr>
      <w:r w:rsidRPr="00347388">
        <w:rPr>
          <w:rFonts w:cs="Arial"/>
          <w:sz w:val="20"/>
          <w:lang w:eastAsia="cs-CZ"/>
        </w:rPr>
        <w:t>Dátum:</w:t>
      </w:r>
      <w:r w:rsidR="00866918">
        <w:rPr>
          <w:rFonts w:cs="Arial"/>
          <w:sz w:val="20"/>
          <w:lang w:eastAsia="cs-CZ"/>
        </w:rPr>
        <w:t>15</w:t>
      </w:r>
      <w:r w:rsidRPr="00E25071">
        <w:rPr>
          <w:rFonts w:cs="Arial"/>
          <w:sz w:val="20"/>
          <w:lang w:eastAsia="cs-CZ"/>
        </w:rPr>
        <w:t xml:space="preserve">. </w:t>
      </w:r>
      <w:r w:rsidR="00866918">
        <w:rPr>
          <w:rFonts w:cs="Arial"/>
          <w:sz w:val="20"/>
          <w:lang w:eastAsia="cs-CZ"/>
        </w:rPr>
        <w:t>06</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44608683"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866918">
        <w:rPr>
          <w:rFonts w:cs="Arial"/>
          <w:sz w:val="20"/>
          <w:lang w:eastAsia="cs-CZ"/>
        </w:rPr>
        <w:t>15</w:t>
      </w:r>
      <w:r w:rsidRPr="00E25071">
        <w:rPr>
          <w:rFonts w:cs="Arial"/>
          <w:sz w:val="20"/>
          <w:lang w:eastAsia="cs-CZ"/>
        </w:rPr>
        <w:t>. </w:t>
      </w:r>
      <w:r w:rsidR="00866918">
        <w:rPr>
          <w:rFonts w:cs="Arial"/>
          <w:sz w:val="20"/>
          <w:lang w:eastAsia="cs-CZ"/>
        </w:rPr>
        <w:t>06</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175B3C51" w:rsidR="003E4CCB" w:rsidRPr="00347388" w:rsidRDefault="006B41BD" w:rsidP="00140CE3">
      <w:pPr>
        <w:tabs>
          <w:tab w:val="left" w:pos="1134"/>
        </w:tabs>
        <w:spacing w:line="360" w:lineRule="auto"/>
        <w:rPr>
          <w:rFonts w:cs="Arial"/>
          <w:sz w:val="20"/>
          <w:lang w:eastAsia="cs-CZ"/>
        </w:rPr>
      </w:pPr>
      <w:r w:rsidRPr="008F2822">
        <w:t>Dátum:</w:t>
      </w:r>
      <w:r w:rsidR="00866918">
        <w:t>15</w:t>
      </w:r>
      <w:r w:rsidRPr="00140CE3">
        <w:t>. </w:t>
      </w:r>
      <w:r w:rsidR="00866918">
        <w:t>06</w:t>
      </w:r>
      <w:r>
        <w:t>. </w:t>
      </w:r>
      <w:r w:rsidR="00866918">
        <w:t>2021</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516FD60A" w:rsidR="003E4CCB" w:rsidRPr="00347388" w:rsidRDefault="003E4CCB" w:rsidP="003E4CCB">
      <w:pPr>
        <w:spacing w:line="360" w:lineRule="auto"/>
        <w:rPr>
          <w:rFonts w:cs="Arial"/>
          <w:sz w:val="20"/>
          <w:lang w:eastAsia="cs-CZ"/>
        </w:rPr>
      </w:pPr>
      <w:r w:rsidRPr="00347388">
        <w:rPr>
          <w:rFonts w:cs="Arial"/>
          <w:sz w:val="20"/>
          <w:lang w:eastAsia="cs-CZ"/>
        </w:rPr>
        <w:t>Dátum:</w:t>
      </w:r>
      <w:r w:rsidR="00866918">
        <w:rPr>
          <w:rFonts w:cs="Arial"/>
          <w:sz w:val="20"/>
          <w:lang w:eastAsia="cs-CZ"/>
        </w:rPr>
        <w:t>15</w:t>
      </w:r>
      <w:r w:rsidRPr="00E25071">
        <w:rPr>
          <w:rFonts w:cs="Arial"/>
          <w:sz w:val="20"/>
          <w:lang w:eastAsia="cs-CZ"/>
        </w:rPr>
        <w:t>. </w:t>
      </w:r>
      <w:r w:rsidR="00866918">
        <w:rPr>
          <w:rFonts w:cs="Arial"/>
          <w:sz w:val="20"/>
          <w:lang w:eastAsia="cs-CZ"/>
        </w:rPr>
        <w:t>06</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4D8816E7" w:rsidR="003E4CCB" w:rsidRDefault="003E4CCB" w:rsidP="003E4CCB">
      <w:pPr>
        <w:jc w:val="center"/>
        <w:rPr>
          <w:color w:val="001D58"/>
          <w:sz w:val="60"/>
        </w:rPr>
      </w:pPr>
      <w:r w:rsidRPr="00E25071">
        <w:rPr>
          <w:rFonts w:cs="Arial"/>
          <w:sz w:val="18"/>
          <w:lang w:eastAsia="cs-CZ"/>
        </w:rPr>
        <w:t xml:space="preserve">Verzia: </w:t>
      </w:r>
      <w:r w:rsidR="000B01F3">
        <w:rPr>
          <w:rFonts w:cs="Arial"/>
          <w:sz w:val="18"/>
          <w:lang w:eastAsia="cs-CZ"/>
        </w:rPr>
        <w:t>7.0</w:t>
      </w:r>
      <w:r w:rsidRPr="00E25071">
        <w:rPr>
          <w:rFonts w:cs="Arial"/>
          <w:sz w:val="18"/>
          <w:lang w:eastAsia="cs-CZ"/>
        </w:rPr>
        <w:t xml:space="preserve">; platnosť od: </w:t>
      </w:r>
      <w:r w:rsidR="00866918">
        <w:rPr>
          <w:rFonts w:cs="Arial"/>
          <w:sz w:val="18"/>
          <w:lang w:eastAsia="cs-CZ"/>
        </w:rPr>
        <w:t>15</w:t>
      </w:r>
      <w:r w:rsidRPr="00E25071">
        <w:rPr>
          <w:rFonts w:cs="Arial"/>
          <w:sz w:val="18"/>
          <w:lang w:eastAsia="cs-CZ"/>
        </w:rPr>
        <w:t xml:space="preserve">. </w:t>
      </w:r>
      <w:r w:rsidR="00866918">
        <w:rPr>
          <w:rFonts w:cs="Arial"/>
          <w:sz w:val="18"/>
          <w:lang w:eastAsia="cs-CZ"/>
        </w:rPr>
        <w:t>06</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sidRPr="00E25071">
        <w:rPr>
          <w:rFonts w:cs="Arial"/>
          <w:sz w:val="18"/>
          <w:lang w:eastAsia="cs-CZ"/>
        </w:rPr>
        <w:t>, účinnosť od:</w:t>
      </w:r>
      <w:r w:rsidR="00D90229">
        <w:rPr>
          <w:rFonts w:cs="Arial"/>
          <w:sz w:val="18"/>
          <w:lang w:eastAsia="cs-CZ"/>
        </w:rPr>
        <w:t xml:space="preserve"> </w:t>
      </w:r>
      <w:r w:rsidR="00866918">
        <w:rPr>
          <w:rFonts w:cs="Arial"/>
          <w:sz w:val="18"/>
          <w:lang w:eastAsia="cs-CZ"/>
        </w:rPr>
        <w:t>15</w:t>
      </w:r>
      <w:r w:rsidRPr="00E25071">
        <w:rPr>
          <w:rFonts w:cs="Arial"/>
          <w:sz w:val="18"/>
          <w:lang w:eastAsia="cs-CZ"/>
        </w:rPr>
        <w:t xml:space="preserve">. </w:t>
      </w:r>
      <w:r w:rsidR="00866918">
        <w:rPr>
          <w:rFonts w:cs="Arial"/>
          <w:sz w:val="18"/>
          <w:lang w:eastAsia="cs-CZ"/>
        </w:rPr>
        <w:t>06</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406CC406"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27A8E2B6"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150E335E"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55763A">
          <w:rPr>
            <w:noProof/>
            <w:webHidden/>
          </w:rPr>
          <w:t>5</w:t>
        </w:r>
        <w:r w:rsidR="0055763A">
          <w:rPr>
            <w:noProof/>
            <w:webHidden/>
          </w:rPr>
          <w:fldChar w:fldCharType="end"/>
        </w:r>
      </w:hyperlink>
    </w:p>
    <w:p w14:paraId="5CD5490E"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55763A">
          <w:rPr>
            <w:noProof/>
            <w:webHidden/>
          </w:rPr>
          <w:t>15</w:t>
        </w:r>
        <w:r w:rsidR="0055763A">
          <w:rPr>
            <w:noProof/>
            <w:webHidden/>
          </w:rPr>
          <w:fldChar w:fldCharType="end"/>
        </w:r>
      </w:hyperlink>
    </w:p>
    <w:p w14:paraId="7D6088DB"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55763A">
          <w:rPr>
            <w:noProof/>
            <w:webHidden/>
          </w:rPr>
          <w:t>17</w:t>
        </w:r>
        <w:r w:rsidR="0055763A">
          <w:rPr>
            <w:noProof/>
            <w:webHidden/>
          </w:rPr>
          <w:fldChar w:fldCharType="end"/>
        </w:r>
      </w:hyperlink>
    </w:p>
    <w:p w14:paraId="7B6F338A" w14:textId="77777777" w:rsidR="0055763A" w:rsidRDefault="00293BCD">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74192A3E"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04768922" w14:textId="77777777" w:rsidR="0055763A" w:rsidRDefault="00293BCD">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52779386" w14:textId="77777777" w:rsidR="0055763A" w:rsidRDefault="00293BCD">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55763A">
          <w:rPr>
            <w:noProof/>
            <w:webHidden/>
          </w:rPr>
          <w:t>20</w:t>
        </w:r>
        <w:r w:rsidR="0055763A">
          <w:rPr>
            <w:noProof/>
            <w:webHidden/>
          </w:rPr>
          <w:fldChar w:fldCharType="end"/>
        </w:r>
      </w:hyperlink>
    </w:p>
    <w:p w14:paraId="50636208"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55763A">
          <w:rPr>
            <w:noProof/>
            <w:webHidden/>
          </w:rPr>
          <w:t>22</w:t>
        </w:r>
        <w:r w:rsidR="0055763A">
          <w:rPr>
            <w:noProof/>
            <w:webHidden/>
          </w:rPr>
          <w:fldChar w:fldCharType="end"/>
        </w:r>
      </w:hyperlink>
    </w:p>
    <w:p w14:paraId="0FB4AB65"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211FF70B" w14:textId="77777777" w:rsidR="0055763A" w:rsidRDefault="00293BCD">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6255210F" w14:textId="77777777" w:rsidR="0055763A" w:rsidRDefault="00293BCD">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55763A">
          <w:rPr>
            <w:noProof/>
            <w:webHidden/>
          </w:rPr>
          <w:t>30</w:t>
        </w:r>
        <w:r w:rsidR="0055763A">
          <w:rPr>
            <w:noProof/>
            <w:webHidden/>
          </w:rPr>
          <w:fldChar w:fldCharType="end"/>
        </w:r>
      </w:hyperlink>
    </w:p>
    <w:p w14:paraId="76E221E6" w14:textId="77777777" w:rsidR="0055763A" w:rsidRDefault="00293BCD">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55763A">
          <w:rPr>
            <w:noProof/>
            <w:webHidden/>
          </w:rPr>
          <w:t>32</w:t>
        </w:r>
        <w:r w:rsidR="0055763A">
          <w:rPr>
            <w:noProof/>
            <w:webHidden/>
          </w:rPr>
          <w:fldChar w:fldCharType="end"/>
        </w:r>
      </w:hyperlink>
    </w:p>
    <w:p w14:paraId="5C3B7282"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6FA4CC1A" w14:textId="77777777" w:rsidR="0055763A" w:rsidRDefault="00293BCD">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2036EA59" w14:textId="77777777" w:rsidR="0055763A" w:rsidRDefault="00293BCD">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55763A">
          <w:rPr>
            <w:noProof/>
            <w:webHidden/>
          </w:rPr>
          <w:t>35</w:t>
        </w:r>
        <w:r w:rsidR="0055763A">
          <w:rPr>
            <w:noProof/>
            <w:webHidden/>
          </w:rPr>
          <w:fldChar w:fldCharType="end"/>
        </w:r>
      </w:hyperlink>
    </w:p>
    <w:p w14:paraId="75C91732" w14:textId="77777777" w:rsidR="0055763A" w:rsidRDefault="00293BCD">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55763A">
          <w:rPr>
            <w:noProof/>
            <w:webHidden/>
          </w:rPr>
          <w:t>38</w:t>
        </w:r>
        <w:r w:rsidR="0055763A">
          <w:rPr>
            <w:noProof/>
            <w:webHidden/>
          </w:rPr>
          <w:fldChar w:fldCharType="end"/>
        </w:r>
      </w:hyperlink>
    </w:p>
    <w:p w14:paraId="3E8BC237" w14:textId="77777777" w:rsidR="0055763A" w:rsidRDefault="00293BCD">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55763A">
          <w:rPr>
            <w:noProof/>
            <w:webHidden/>
          </w:rPr>
          <w:t>65</w:t>
        </w:r>
        <w:r w:rsidR="0055763A">
          <w:rPr>
            <w:noProof/>
            <w:webHidden/>
          </w:rPr>
          <w:fldChar w:fldCharType="end"/>
        </w:r>
      </w:hyperlink>
    </w:p>
    <w:p w14:paraId="12A684EF" w14:textId="77777777" w:rsidR="0055763A" w:rsidRDefault="00293BCD">
      <w:pPr>
        <w:pStyle w:val="Obsah3"/>
        <w:rPr>
          <w:rFonts w:asciiTheme="minorHAnsi" w:eastAsiaTheme="minorEastAsia" w:hAnsiTheme="minorHAnsi" w:cstheme="minorBidi"/>
          <w:noProof/>
          <w:sz w:val="22"/>
          <w:szCs w:val="22"/>
          <w:lang w:eastAsia="sk-SK"/>
        </w:rPr>
      </w:pPr>
      <w:hyperlink w:anchor="_Toc74740350" w:history="1">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r w:rsidR="0055763A">
          <w:rPr>
            <w:noProof/>
            <w:webHidden/>
          </w:rPr>
          <w:t>66</w:t>
        </w:r>
        <w:r w:rsidR="0055763A">
          <w:rPr>
            <w:noProof/>
            <w:webHidden/>
          </w:rPr>
          <w:fldChar w:fldCharType="end"/>
        </w:r>
      </w:hyperlink>
    </w:p>
    <w:p w14:paraId="19468D35" w14:textId="77777777" w:rsidR="0055763A" w:rsidRDefault="00293BCD">
      <w:pPr>
        <w:pStyle w:val="Obsah3"/>
        <w:rPr>
          <w:rFonts w:asciiTheme="minorHAnsi" w:eastAsiaTheme="minorEastAsia" w:hAnsiTheme="minorHAnsi" w:cstheme="minorBidi"/>
          <w:noProof/>
          <w:sz w:val="22"/>
          <w:szCs w:val="22"/>
          <w:lang w:eastAsia="sk-SK"/>
        </w:rPr>
      </w:pPr>
      <w:hyperlink w:anchor="_Toc74740351" w:history="1">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r w:rsidR="0055763A">
          <w:rPr>
            <w:noProof/>
            <w:webHidden/>
          </w:rPr>
          <w:t>73</w:t>
        </w:r>
        <w:r w:rsidR="0055763A">
          <w:rPr>
            <w:noProof/>
            <w:webHidden/>
          </w:rPr>
          <w:fldChar w:fldCharType="end"/>
        </w:r>
      </w:hyperlink>
    </w:p>
    <w:p w14:paraId="42A3EF90" w14:textId="77777777" w:rsidR="0055763A" w:rsidRDefault="00293BCD">
      <w:pPr>
        <w:pStyle w:val="Obsah3"/>
        <w:rPr>
          <w:rFonts w:asciiTheme="minorHAnsi" w:eastAsiaTheme="minorEastAsia" w:hAnsiTheme="minorHAnsi" w:cstheme="minorBidi"/>
          <w:noProof/>
          <w:sz w:val="22"/>
          <w:szCs w:val="22"/>
          <w:lang w:eastAsia="sk-SK"/>
        </w:rPr>
      </w:pPr>
      <w:hyperlink w:anchor="_Toc74740352" w:history="1">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r w:rsidR="0055763A">
          <w:rPr>
            <w:noProof/>
            <w:webHidden/>
          </w:rPr>
          <w:t>88</w:t>
        </w:r>
        <w:r w:rsidR="0055763A">
          <w:rPr>
            <w:noProof/>
            <w:webHidden/>
          </w:rPr>
          <w:fldChar w:fldCharType="end"/>
        </w:r>
      </w:hyperlink>
    </w:p>
    <w:p w14:paraId="262A41D4"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3" w:history="1">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r w:rsidR="0055763A">
          <w:rPr>
            <w:noProof/>
            <w:webHidden/>
          </w:rPr>
          <w:t>93</w:t>
        </w:r>
        <w:r w:rsidR="0055763A">
          <w:rPr>
            <w:noProof/>
            <w:webHidden/>
          </w:rPr>
          <w:fldChar w:fldCharType="end"/>
        </w:r>
      </w:hyperlink>
    </w:p>
    <w:p w14:paraId="3E2C25AD" w14:textId="77777777" w:rsidR="0055763A" w:rsidRDefault="00293BCD">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4" w:history="1">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EAE3883"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5" w:history="1">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CBACB30" w14:textId="77777777" w:rsidR="0055763A" w:rsidRDefault="00293BC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6" w:history="1">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r w:rsidR="0055763A">
          <w:rPr>
            <w:noProof/>
            <w:webHidden/>
          </w:rPr>
          <w:t>97</w:t>
        </w:r>
        <w:r w:rsidR="0055763A">
          <w:rPr>
            <w:noProof/>
            <w:webHidden/>
          </w:rPr>
          <w:fldChar w:fldCharType="end"/>
        </w:r>
      </w:hyperlink>
    </w:p>
    <w:p w14:paraId="6511C2DB" w14:textId="77777777" w:rsidR="0055763A" w:rsidRDefault="00293BCD">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7" w:history="1">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r w:rsidR="0055763A">
          <w:rPr>
            <w:noProof/>
            <w:webHidden/>
          </w:rPr>
          <w:t>104</w:t>
        </w:r>
        <w:r w:rsidR="0055763A">
          <w:rPr>
            <w:noProof/>
            <w:webHidden/>
          </w:rPr>
          <w:fldChar w:fldCharType="end"/>
        </w:r>
      </w:hyperlink>
    </w:p>
    <w:p w14:paraId="756D4444" w14:textId="77777777" w:rsidR="0055763A" w:rsidRDefault="00293BCD">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8" w:history="1">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r w:rsidR="0055763A">
          <w:rPr>
            <w:noProof/>
            <w:webHidden/>
          </w:rPr>
          <w:t>105</w:t>
        </w:r>
        <w:r w:rsidR="0055763A">
          <w:rPr>
            <w:noProof/>
            <w:webHidden/>
          </w:rPr>
          <w:fldChar w:fldCharType="end"/>
        </w:r>
      </w:hyperlink>
    </w:p>
    <w:p w14:paraId="7BE0D671" w14:textId="5FA630B9" w:rsidR="0055763A" w:rsidRDefault="00293BCD">
      <w:pPr>
        <w:pStyle w:val="Obsah1"/>
        <w:tabs>
          <w:tab w:val="right" w:leader="dot" w:pos="9060"/>
        </w:tabs>
        <w:rPr>
          <w:rFonts w:asciiTheme="minorHAnsi" w:eastAsiaTheme="minorEastAsia" w:hAnsiTheme="minorHAnsi" w:cstheme="minorBidi"/>
          <w:noProof/>
          <w:sz w:val="22"/>
          <w:szCs w:val="22"/>
          <w:lang w:eastAsia="sk-SK"/>
        </w:rPr>
      </w:pPr>
      <w:hyperlink w:anchor="_Toc74740359" w:history="1">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r w:rsidR="0055763A">
          <w:rPr>
            <w:noProof/>
            <w:webHidden/>
          </w:rPr>
          <w:t>107</w:t>
        </w:r>
        <w:r w:rsidR="0055763A">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74740330"/>
      <w:r w:rsidRPr="0073389C">
        <w:rPr>
          <w:rFonts w:ascii="Arial" w:hAnsi="Arial"/>
          <w:lang w:val="sk-SK"/>
        </w:rPr>
        <w:lastRenderedPageBreak/>
        <w:t>Úvod</w:t>
      </w:r>
      <w:bookmarkEnd w:id="0"/>
      <w:bookmarkEnd w:id="1"/>
      <w:bookmarkEnd w:id="2"/>
    </w:p>
    <w:p w14:paraId="65E8E028"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635E442C" w14:textId="6ADC4A1D" w:rsidR="002F0379" w:rsidRDefault="00C709A5" w:rsidP="002F0379">
      <w:pPr>
        <w:autoSpaceDE w:val="0"/>
        <w:autoSpaceDN w:val="0"/>
        <w:adjustRightInd w:val="0"/>
        <w:spacing w:before="120" w:after="120" w:line="288" w:lineRule="auto"/>
        <w:jc w:val="both"/>
        <w:rPr>
          <w:sz w:val="20"/>
          <w:szCs w:val="20"/>
        </w:rPr>
      </w:pPr>
      <w:r>
        <w:t>Z účinnosťou od 15.</w:t>
      </w:r>
      <w:r w:rsidR="004D61A7">
        <w:rPr>
          <w:bCs/>
        </w:rPr>
        <w:t xml:space="preserve"> </w:t>
      </w:r>
      <w:r>
        <w:t>06.</w:t>
      </w:r>
      <w:r w:rsidR="004D61A7">
        <w:rPr>
          <w:bCs/>
        </w:rPr>
        <w:t xml:space="preserve"> </w:t>
      </w:r>
      <w:r>
        <w:t xml:space="preserve">2021 </w:t>
      </w:r>
      <w:r w:rsidRPr="00C709A5">
        <w:t xml:space="preserve"> spôsoboch kontroly projektov, kontrolu/finančnú kontrolu VO upravuje </w:t>
      </w:r>
      <w:r w:rsidR="002F0379">
        <w:rPr>
          <w:bCs/>
        </w:rPr>
        <w:t>„</w:t>
      </w:r>
      <w:r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4"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numPr>
          <w:ilvl w:val="0"/>
          <w:numId w:val="0"/>
        </w:numPr>
        <w:spacing w:after="120" w:line="288" w:lineRule="auto"/>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74740332"/>
      <w:r w:rsidRPr="0073389C">
        <w:rPr>
          <w:lang w:val="sk-SK"/>
        </w:rPr>
        <w:t>Cieľ príručky pre prijímateľa</w:t>
      </w:r>
      <w:bookmarkEnd w:id="6"/>
      <w:bookmarkEnd w:id="7"/>
      <w:bookmarkEnd w:id="8"/>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74740333"/>
      <w:r w:rsidRPr="0073389C">
        <w:rPr>
          <w:lang w:val="sk-SK"/>
        </w:rPr>
        <w:t>Definícia pojmov</w:t>
      </w:r>
      <w:bookmarkEnd w:id="9"/>
      <w:bookmarkEnd w:id="10"/>
      <w:bookmarkEnd w:id="11"/>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proofErr w:type="spellStart"/>
      <w:r w:rsidR="00E045E6">
        <w:rPr>
          <w:rFonts w:cs="Arial"/>
          <w:szCs w:val="19"/>
        </w:rPr>
        <w:t>M</w:t>
      </w:r>
      <w:r w:rsidR="00E045E6" w:rsidRPr="005D6467">
        <w:rPr>
          <w:rFonts w:cs="Arial"/>
          <w:szCs w:val="19"/>
        </w:rPr>
        <w:t>inisterstvo</w:t>
      </w:r>
      <w:proofErr w:type="spellEnd"/>
      <w:r w:rsidR="00E045E6" w:rsidRPr="005D6467">
        <w:rPr>
          <w:rFonts w:cs="Arial"/>
          <w:szCs w:val="19"/>
        </w:rPr>
        <w:t xml:space="preserve"> </w:t>
      </w:r>
      <w:proofErr w:type="spellStart"/>
      <w:r w:rsidR="00E045E6" w:rsidRPr="005D6467">
        <w:rPr>
          <w:rFonts w:cs="Arial"/>
          <w:szCs w:val="19"/>
        </w:rPr>
        <w:t>investícií</w:t>
      </w:r>
      <w:proofErr w:type="spellEnd"/>
      <w:r w:rsidR="00E045E6" w:rsidRPr="005D6467">
        <w:rPr>
          <w:rFonts w:cs="Arial"/>
          <w:szCs w:val="19"/>
        </w:rPr>
        <w:t xml:space="preserve">, </w:t>
      </w:r>
      <w:proofErr w:type="spellStart"/>
      <w:r w:rsidR="00E045E6" w:rsidRPr="005D6467">
        <w:rPr>
          <w:rFonts w:cs="Arial"/>
          <w:szCs w:val="19"/>
        </w:rPr>
        <w:t>regioná</w:t>
      </w:r>
      <w:r w:rsidR="00E045E6">
        <w:rPr>
          <w:rFonts w:cs="Arial"/>
          <w:szCs w:val="19"/>
        </w:rPr>
        <w:t>lneho</w:t>
      </w:r>
      <w:proofErr w:type="spellEnd"/>
      <w:r w:rsidR="00E045E6">
        <w:rPr>
          <w:rFonts w:cs="Arial"/>
          <w:szCs w:val="19"/>
        </w:rPr>
        <w:t xml:space="preserve"> </w:t>
      </w:r>
      <w:proofErr w:type="spellStart"/>
      <w:r w:rsidR="00E045E6">
        <w:rPr>
          <w:rFonts w:cs="Arial"/>
          <w:szCs w:val="19"/>
        </w:rPr>
        <w:t>rozvoja</w:t>
      </w:r>
      <w:proofErr w:type="spellEnd"/>
      <w:r w:rsidR="00E045E6">
        <w:rPr>
          <w:rFonts w:cs="Arial"/>
          <w:szCs w:val="19"/>
        </w:rPr>
        <w:t xml:space="preserve"> a </w:t>
      </w:r>
      <w:proofErr w:type="spellStart"/>
      <w:r w:rsidR="00E045E6">
        <w:rPr>
          <w:rFonts w:cs="Arial"/>
          <w:szCs w:val="19"/>
        </w:rPr>
        <w:t>informatizácie</w:t>
      </w:r>
      <w:proofErr w:type="spellEnd"/>
      <w:r w:rsidR="00E045E6">
        <w:rPr>
          <w:rFonts w:cs="Arial"/>
          <w:szCs w:val="19"/>
        </w:rPr>
        <w:t xml:space="preserve"> </w:t>
      </w:r>
      <w:proofErr w:type="spellStart"/>
      <w:r w:rsidR="00E045E6">
        <w:rPr>
          <w:rFonts w:cs="Arial"/>
          <w:szCs w:val="19"/>
        </w:rPr>
        <w:t>S</w:t>
      </w:r>
      <w:r w:rsidR="00E045E6" w:rsidRPr="005D6467">
        <w:rPr>
          <w:rFonts w:cs="Arial"/>
          <w:szCs w:val="19"/>
        </w:rPr>
        <w:t>lovenskej</w:t>
      </w:r>
      <w:proofErr w:type="spellEnd"/>
      <w:r w:rsidR="00E045E6" w:rsidRPr="005D6467">
        <w:rPr>
          <w:rFonts w:cs="Arial"/>
          <w:szCs w:val="19"/>
        </w:rPr>
        <w:t xml:space="preserve"> </w:t>
      </w:r>
      <w:proofErr w:type="spellStart"/>
      <w:r w:rsidR="00E045E6" w:rsidRPr="005D6467">
        <w:rPr>
          <w:rFonts w:cs="Arial"/>
          <w:szCs w:val="19"/>
        </w:rPr>
        <w:t>republik</w:t>
      </w:r>
      <w:r w:rsidR="00E045E6">
        <w:rPr>
          <w:rFonts w:cs="Arial"/>
          <w:szCs w:val="19"/>
        </w:rPr>
        <w:t>y</w:t>
      </w:r>
      <w:proofErr w:type="spellEnd"/>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deň pracovného </w:t>
      </w:r>
      <w:r w:rsidRPr="00D16509">
        <w:rPr>
          <w:rFonts w:cs="Arial"/>
          <w:szCs w:val="19"/>
          <w:lang w:val="sk-SK"/>
        </w:rPr>
        <w:lastRenderedPageBreak/>
        <w:t>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w:t>
      </w:r>
      <w:r w:rsidRPr="0073389C">
        <w:rPr>
          <w:rFonts w:cs="Arial"/>
          <w:szCs w:val="19"/>
          <w:lang w:val="sk-SK"/>
        </w:rPr>
        <w:lastRenderedPageBreak/>
        <w:t>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lastRenderedPageBreak/>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w:t>
      </w:r>
      <w:proofErr w:type="spellStart"/>
      <w:r w:rsidRPr="0029700B">
        <w:rPr>
          <w:rFonts w:cs="Arial"/>
          <w:szCs w:val="19"/>
          <w:lang w:val="sk-SK"/>
        </w:rPr>
        <w:t>predfinancovania</w:t>
      </w:r>
      <w:proofErr w:type="spellEnd"/>
      <w:r w:rsidRPr="0029700B">
        <w:rPr>
          <w:rFonts w:cs="Arial"/>
          <w:szCs w:val="19"/>
          <w:lang w:val="sk-SK"/>
        </w:rPr>
        <w:t>,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5"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w:t>
      </w:r>
      <w:r w:rsidRPr="0073389C">
        <w:rPr>
          <w:rFonts w:cs="Arial"/>
          <w:szCs w:val="19"/>
          <w:lang w:val="sk-SK"/>
        </w:rPr>
        <w:lastRenderedPageBreak/>
        <w:t>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w:t>
      </w:r>
      <w:r w:rsidR="001A5B5A" w:rsidRPr="000B01F3">
        <w:rPr>
          <w:rFonts w:cs="Arial"/>
          <w:bCs/>
          <w:szCs w:val="16"/>
          <w:lang w:val="sk-SK"/>
        </w:rPr>
        <w:lastRenderedPageBreak/>
        <w:t>odosiela prostredníctvom elektronického formulára v ITMS vždy prijímateľ / sprostredkovateľský orgán</w:t>
      </w:r>
      <w:r w:rsidR="001A5B5A" w:rsidRPr="004B7505">
        <w:rPr>
          <w:rFonts w:cs="Arial"/>
          <w:bCs/>
          <w:szCs w:val="16"/>
        </w:rPr>
        <w:t xml:space="preserve"> pre </w:t>
      </w:r>
      <w:proofErr w:type="spellStart"/>
      <w:r w:rsidR="001A5B5A" w:rsidRPr="004B7505">
        <w:rPr>
          <w:rFonts w:cs="Arial"/>
          <w:bCs/>
          <w:szCs w:val="16"/>
        </w:rPr>
        <w:t>globálny</w:t>
      </w:r>
      <w:proofErr w:type="spellEnd"/>
      <w:r w:rsidR="001A5B5A" w:rsidRPr="004B7505">
        <w:rPr>
          <w:rFonts w:cs="Arial"/>
          <w:bCs/>
          <w:szCs w:val="16"/>
        </w:rPr>
        <w:t xml:space="preserve">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2" w:name="_Toc410907847"/>
      <w:bookmarkStart w:id="13" w:name="_Toc440372857"/>
      <w:bookmarkStart w:id="14" w:name="_Toc74740334"/>
      <w:r>
        <w:rPr>
          <w:lang w:val="sk-SK"/>
        </w:rPr>
        <w:lastRenderedPageBreak/>
        <w:t>Použité s</w:t>
      </w:r>
      <w:r w:rsidR="00AE5A8F" w:rsidRPr="0073389C">
        <w:rPr>
          <w:lang w:val="sk-SK"/>
        </w:rPr>
        <w:t>kratky</w:t>
      </w:r>
      <w:bookmarkEnd w:id="12"/>
      <w:bookmarkEnd w:id="13"/>
      <w:bookmarkEnd w:id="14"/>
    </w:p>
    <w:p w14:paraId="722B5FF5" w14:textId="77777777"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050D33EB"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numPr>
          <w:ilvl w:val="0"/>
          <w:numId w:val="0"/>
        </w:numPr>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numPr>
          <w:ilvl w:val="0"/>
          <w:numId w:val="0"/>
        </w:numPr>
        <w:spacing w:line="288" w:lineRule="auto"/>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5" w:name="_Toc440372858"/>
      <w:bookmarkStart w:id="16" w:name="_Toc74740335"/>
      <w:r w:rsidRPr="0073389C">
        <w:rPr>
          <w:lang w:val="sk-SK"/>
        </w:rPr>
        <w:lastRenderedPageBreak/>
        <w:t>Legislatíva</w:t>
      </w:r>
      <w:bookmarkEnd w:id="15"/>
      <w:bookmarkEnd w:id="16"/>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numPr>
          <w:ilvl w:val="0"/>
          <w:numId w:val="0"/>
        </w:numPr>
        <w:spacing w:line="288" w:lineRule="auto"/>
        <w:ind w:left="567"/>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74740336"/>
      <w:r w:rsidRPr="0073389C">
        <w:rPr>
          <w:rFonts w:ascii="Arial" w:hAnsi="Arial"/>
          <w:lang w:val="sk-SK"/>
        </w:rPr>
        <w:lastRenderedPageBreak/>
        <w:t>Realizácia projektov</w:t>
      </w:r>
      <w:bookmarkEnd w:id="17"/>
      <w:bookmarkEnd w:id="18"/>
      <w:bookmarkEnd w:id="19"/>
    </w:p>
    <w:p w14:paraId="38359EA5"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74740337"/>
      <w:r w:rsidRPr="0073389C">
        <w:rPr>
          <w:lang w:val="sk-SK"/>
        </w:rPr>
        <w:t>Všeobecné informácie k realizácii projektov</w:t>
      </w:r>
      <w:bookmarkEnd w:id="20"/>
      <w:bookmarkEnd w:id="21"/>
      <w:bookmarkEnd w:id="22"/>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74740338"/>
      <w:r w:rsidRPr="0073389C">
        <w:rPr>
          <w:lang w:val="sk-SK"/>
        </w:rPr>
        <w:t>Všeobecné informácie</w:t>
      </w:r>
      <w:bookmarkEnd w:id="23"/>
      <w:bookmarkEnd w:id="24"/>
      <w:bookmarkEnd w:id="25"/>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w:t>
      </w:r>
      <w:proofErr w:type="spellStart"/>
      <w:r w:rsidR="00A91B33">
        <w:rPr>
          <w:lang w:val="sk-SK"/>
        </w:rPr>
        <w:t>ŽoP</w:t>
      </w:r>
      <w:proofErr w:type="spellEnd"/>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74740339"/>
      <w:r w:rsidRPr="0073389C">
        <w:rPr>
          <w:lang w:val="sk-SK"/>
        </w:rPr>
        <w:t>Na čo nezabudnúť po podpise zmluvy</w:t>
      </w:r>
      <w:bookmarkEnd w:id="26"/>
      <w:bookmarkEnd w:id="27"/>
      <w:bookmarkEnd w:id="28"/>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 xml:space="preserve">V prípade, že dôjde k zmenám v Personálnej </w:t>
      </w:r>
      <w:r w:rsidRPr="00EE0832">
        <w:lastRenderedPageBreak/>
        <w:t>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w:t>
      </w:r>
      <w:proofErr w:type="spellStart"/>
      <w:r w:rsidR="00FE6967">
        <w:t>sken</w:t>
      </w:r>
      <w:proofErr w:type="spellEnd"/>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lastRenderedPageBreak/>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74740340"/>
      <w:r w:rsidRPr="0073389C">
        <w:rPr>
          <w:lang w:val="sk-SK"/>
        </w:rPr>
        <w:t>Monitorovanie projektu</w:t>
      </w:r>
      <w:bookmarkEnd w:id="29"/>
      <w:bookmarkEnd w:id="30"/>
      <w:bookmarkEnd w:id="31"/>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w:t>
      </w:r>
      <w:r w:rsidR="00563120">
        <w:lastRenderedPageBreak/>
        <w:t xml:space="preserve">formulár </w:t>
      </w:r>
      <w:r w:rsidR="00563120" w:rsidRPr="001B3A72">
        <w:t xml:space="preserve">(ak </w:t>
      </w:r>
      <w:r w:rsidR="00563120">
        <w:t>relevantne  aj opečiatkovaný</w:t>
      </w:r>
      <w:r w:rsidR="00563120" w:rsidRPr="001B3A72">
        <w:t xml:space="preserve">) </w:t>
      </w:r>
      <w:r w:rsidR="00563120">
        <w:t xml:space="preserve">oprávnenou osobou vloží do ITMS2014+ ako </w:t>
      </w:r>
      <w:proofErr w:type="spellStart"/>
      <w:r w:rsidR="00563120">
        <w:t>sken</w:t>
      </w:r>
      <w:proofErr w:type="spellEnd"/>
      <w:r w:rsidR="00563120">
        <w:rPr>
          <w:rStyle w:val="Odkaznapoznmkupodiarou"/>
        </w:rPr>
        <w:footnoteReference w:id="12"/>
      </w:r>
      <w:r w:rsidR="00563120" w:rsidRPr="001B3A72">
        <w:t>.</w:t>
      </w:r>
      <w:r w:rsidR="00563120">
        <w:t xml:space="preserve"> V prípade využitia podpísaného </w:t>
      </w:r>
      <w:proofErr w:type="spellStart"/>
      <w:r w:rsidR="00563120">
        <w:t>skenu</w:t>
      </w:r>
      <w:proofErr w:type="spellEnd"/>
      <w:r w:rsidR="00563120">
        <w:t xml:space="preserve">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numPr>
          <w:ilvl w:val="0"/>
          <w:numId w:val="0"/>
        </w:numPr>
        <w:spacing w:after="120" w:line="288" w:lineRule="auto"/>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lastRenderedPageBreak/>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082EBFFA" w14:textId="77777777"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lastRenderedPageBreak/>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 xml:space="preserve">zadefinované v zmluve o NFP/rozhodnutí o schválení </w:t>
      </w:r>
      <w:proofErr w:type="spellStart"/>
      <w:r w:rsidR="00F651CD" w:rsidRPr="008A64C0">
        <w:rPr>
          <w:rFonts w:ascii="Arial" w:hAnsi="Arial"/>
          <w:color w:val="auto"/>
          <w:sz w:val="19"/>
          <w:lang w:val="sk-SK"/>
        </w:rPr>
        <w:t>ŽoNFP</w:t>
      </w:r>
      <w:proofErr w:type="spellEnd"/>
      <w:r w:rsidR="00F651CD" w:rsidRPr="008A64C0">
        <w:rPr>
          <w:rFonts w:ascii="Arial" w:hAnsi="Arial"/>
          <w:color w:val="auto"/>
          <w:sz w:val="19"/>
          <w:lang w:val="sk-SK"/>
        </w:rPr>
        <w:t>,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w:t>
      </w:r>
      <w:proofErr w:type="spellStart"/>
      <w:r w:rsidRPr="008A64C0">
        <w:rPr>
          <w:rFonts w:ascii="Arial" w:eastAsia="Times" w:hAnsi="Arial"/>
          <w:sz w:val="19"/>
          <w:szCs w:val="19"/>
          <w:lang w:val="sk-SK" w:eastAsia="x-none"/>
        </w:rPr>
        <w:t>ŽoNFP</w:t>
      </w:r>
      <w:proofErr w:type="spellEnd"/>
      <w:r w:rsidRPr="008A64C0">
        <w:rPr>
          <w:rFonts w:ascii="Arial" w:eastAsia="Times" w:hAnsi="Arial"/>
          <w:sz w:val="19"/>
          <w:szCs w:val="19"/>
          <w:lang w:val="sk-SK" w:eastAsia="x-none"/>
        </w:rPr>
        <w:t xml:space="preserve">.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w:t>
      </w:r>
      <w:r w:rsidRPr="008A64C0">
        <w:rPr>
          <w:rFonts w:ascii="Arial" w:eastAsia="Times" w:hAnsi="Arial"/>
          <w:sz w:val="19"/>
          <w:szCs w:val="19"/>
          <w:lang w:val="sk-SK" w:eastAsia="x-none"/>
        </w:rPr>
        <w:lastRenderedPageBreak/>
        <w:t xml:space="preserve">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3" w:name="_Toc440372864"/>
      <w:bookmarkStart w:id="34"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5" w:name="_Toc440372865"/>
      <w:bookmarkStart w:id="36" w:name="_Toc74740342"/>
      <w:r w:rsidRPr="0073389C">
        <w:rPr>
          <w:lang w:val="sk-SK"/>
        </w:rPr>
        <w:t>Charakter zmien a spôsob posudzovania zmien</w:t>
      </w:r>
      <w:bookmarkEnd w:id="35"/>
      <w:bookmarkEnd w:id="36"/>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lastRenderedPageBreak/>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w:t>
      </w:r>
      <w:proofErr w:type="spellStart"/>
      <w:r w:rsidR="00882891">
        <w:t>ante</w:t>
      </w:r>
      <w:proofErr w:type="spellEnd"/>
      <w:r w:rsidR="00882891">
        <w:t>)</w:t>
      </w:r>
      <w:r w:rsidR="00EC4569" w:rsidRPr="0085571F">
        <w:t xml:space="preserve">. </w:t>
      </w:r>
      <w:r w:rsidR="0085571F" w:rsidRPr="0085571F">
        <w:t xml:space="preserve">Významnejšími zmenami podliehajúcimi zmenovému konaniu ex- </w:t>
      </w:r>
      <w:proofErr w:type="spellStart"/>
      <w:r w:rsidR="0085571F" w:rsidRPr="0085571F">
        <w:t>ante</w:t>
      </w:r>
      <w:proofErr w:type="spellEnd"/>
      <w:r w:rsidR="0085571F" w:rsidRPr="0085571F">
        <w:t xml:space="preserv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w:t>
      </w:r>
      <w:r>
        <w:lastRenderedPageBreak/>
        <w:t>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 xml:space="preserve">o viac </w:t>
      </w:r>
      <w:r w:rsidR="00344FDD" w:rsidRPr="0073389C">
        <w:rPr>
          <w:b/>
        </w:rPr>
        <w:lastRenderedPageBreak/>
        <w:t>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74740343"/>
      <w:r w:rsidRPr="0073389C">
        <w:rPr>
          <w:lang w:val="sk-SK"/>
        </w:rPr>
        <w:t>Administrácia zmenového konania</w:t>
      </w:r>
      <w:bookmarkEnd w:id="37"/>
      <w:bookmarkEnd w:id="38"/>
      <w:bookmarkEnd w:id="39"/>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resp. splnomocnenou osobou)  v zmysle zákona o  e-</w:t>
      </w:r>
      <w:proofErr w:type="spellStart"/>
      <w:r w:rsidR="007B4885">
        <w:t>Governmente</w:t>
      </w:r>
      <w:proofErr w:type="spellEnd"/>
      <w:r w:rsidR="007B4885">
        <w:t xml:space="preserve"> alebo alternatívne </w:t>
      </w:r>
      <w:r w:rsidR="007B4885">
        <w:rPr>
          <w:bCs/>
          <w:iCs/>
        </w:rPr>
        <w:t xml:space="preserve">priložením </w:t>
      </w:r>
      <w:proofErr w:type="spellStart"/>
      <w:r w:rsidR="007B4885">
        <w:rPr>
          <w:bCs/>
          <w:iCs/>
        </w:rPr>
        <w:t>skenu</w:t>
      </w:r>
      <w:proofErr w:type="spellEnd"/>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w:t>
      </w:r>
      <w:proofErr w:type="spellStart"/>
      <w:r w:rsidR="007B4885">
        <w:t>skenu</w:t>
      </w:r>
      <w:proofErr w:type="spellEnd"/>
      <w:r w:rsidR="007B4885">
        <w:t xml:space="preserve">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lastRenderedPageBreak/>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w:t>
      </w:r>
      <w:proofErr w:type="spellStart"/>
      <w:r>
        <w:rPr>
          <w:rFonts w:cs="Arial"/>
          <w:szCs w:val="19"/>
        </w:rPr>
        <w:t>ŽoNFP</w:t>
      </w:r>
      <w:proofErr w:type="spellEnd"/>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w:t>
      </w:r>
      <w:proofErr w:type="spellStart"/>
      <w:r w:rsidR="0027727F">
        <w:t>Governmente</w:t>
      </w:r>
      <w:proofErr w:type="spellEnd"/>
      <w:r w:rsidR="0027727F">
        <w:t xml:space="preserv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40" w:name="_Toc410031665"/>
      <w:bookmarkStart w:id="41"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w:t>
      </w:r>
      <w:r>
        <w:lastRenderedPageBreak/>
        <w:t xml:space="preserve">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74740344"/>
      <w:r w:rsidRPr="0073389C">
        <w:rPr>
          <w:lang w:val="sk-SK"/>
        </w:rPr>
        <w:t>Ukončenie zmluvného vzťahu</w:t>
      </w:r>
      <w:bookmarkEnd w:id="40"/>
      <w:bookmarkEnd w:id="41"/>
      <w:bookmarkEnd w:id="42"/>
      <w:bookmarkEnd w:id="43"/>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lastRenderedPageBreak/>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74740345"/>
      <w:r w:rsidRPr="0073389C">
        <w:rPr>
          <w:lang w:val="sk-SK"/>
        </w:rPr>
        <w:t>Finančné riadenie</w:t>
      </w:r>
      <w:bookmarkEnd w:id="44"/>
      <w:bookmarkEnd w:id="45"/>
      <w:bookmarkEnd w:id="46"/>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74740346"/>
      <w:r w:rsidRPr="0073389C">
        <w:rPr>
          <w:lang w:val="sk-SK"/>
        </w:rPr>
        <w:t>Vedenie účtovníct</w:t>
      </w:r>
      <w:r w:rsidR="004A616F" w:rsidRPr="0073389C">
        <w:rPr>
          <w:lang w:val="sk-SK"/>
        </w:rPr>
        <w:t>va</w:t>
      </w:r>
      <w:bookmarkEnd w:id="47"/>
      <w:bookmarkEnd w:id="48"/>
      <w:bookmarkEnd w:id="49"/>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lastRenderedPageBreak/>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w:t>
      </w:r>
      <w:proofErr w:type="spellStart"/>
      <w:r w:rsidRPr="009A1EBF">
        <w:rPr>
          <w:rFonts w:ascii="Arial" w:hAnsi="Arial" w:cs="Arial"/>
          <w:sz w:val="19"/>
          <w:szCs w:val="19"/>
          <w:lang w:val="sk-SK" w:eastAsia="en-AU"/>
        </w:rPr>
        <w:t>ZoP</w:t>
      </w:r>
      <w:proofErr w:type="spellEnd"/>
      <w:r w:rsidRPr="009A1EBF">
        <w:rPr>
          <w:rFonts w:ascii="Arial" w:hAnsi="Arial" w:cs="Arial"/>
          <w:sz w:val="19"/>
          <w:szCs w:val="19"/>
          <w:lang w:val="sk-SK" w:eastAsia="en-AU"/>
        </w:rPr>
        <w:t xml:space="preserve">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74740347"/>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lastRenderedPageBreak/>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lastRenderedPageBreak/>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lastRenderedPageBreak/>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w:t>
      </w:r>
      <w:r w:rsidRPr="00B74DAF">
        <w:rPr>
          <w:rFonts w:cs="Arial"/>
          <w:szCs w:val="19"/>
        </w:rPr>
        <w:lastRenderedPageBreak/>
        <w:t>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3" w:name="_Toc440372871"/>
      <w:r w:rsidRPr="00E135DC">
        <w:rPr>
          <w:b/>
        </w:rPr>
        <w:t>Platby vo vzťahu prijímateľ – dodávateľ/zhotoviteľ</w:t>
      </w:r>
      <w:bookmarkEnd w:id="53"/>
    </w:p>
    <w:p w14:paraId="4E6169CE" w14:textId="77777777"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4" w:name="_Toc440372872"/>
      <w:bookmarkStart w:id="55" w:name="_Toc74740348"/>
      <w:r w:rsidRPr="0073389C">
        <w:rPr>
          <w:lang w:val="sk-SK"/>
        </w:rPr>
        <w:t>Oprávnenosť výdavkov</w:t>
      </w:r>
      <w:bookmarkEnd w:id="52"/>
      <w:bookmarkEnd w:id="54"/>
      <w:bookmarkEnd w:id="55"/>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lastRenderedPageBreak/>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 xml:space="preserve">na nájom, vodné a stočné, nákup </w:t>
      </w:r>
      <w:r w:rsidRPr="0073389C">
        <w:rPr>
          <w:szCs w:val="19"/>
          <w:lang w:val="sk-SK"/>
        </w:rPr>
        <w:lastRenderedPageBreak/>
        <w:t>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w:t>
      </w:r>
      <w:r w:rsidRPr="0073389C">
        <w:lastRenderedPageBreak/>
        <w:t>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w:t>
      </w:r>
      <w:proofErr w:type="spellStart"/>
      <w:r w:rsidR="007F17A2" w:rsidRPr="003900AB">
        <w:t>t.j</w:t>
      </w:r>
      <w:proofErr w:type="spellEnd"/>
      <w:r w:rsidR="007F17A2" w:rsidRPr="003900AB">
        <w:t xml:space="preserve">.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 xml:space="preserve">úhrada preddavkovej platby, </w:t>
      </w:r>
      <w:proofErr w:type="spellStart"/>
      <w:r w:rsidRPr="003900AB">
        <w:t>t.j</w:t>
      </w:r>
      <w:proofErr w:type="spellEnd"/>
      <w:r w:rsidRPr="003900AB">
        <w:t>.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lastRenderedPageBreak/>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lastRenderedPageBreak/>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w:t>
      </w:r>
      <w:proofErr w:type="spellStart"/>
      <w:r w:rsidRPr="0032396F">
        <w:rPr>
          <w:rFonts w:cs="Arial"/>
          <w:b w:val="0"/>
          <w:color w:val="auto"/>
          <w:sz w:val="19"/>
          <w:szCs w:val="19"/>
          <w:lang w:val="sk-SK"/>
        </w:rPr>
        <w:t>STATdat</w:t>
      </w:r>
      <w:proofErr w:type="spellEnd"/>
      <w:r w:rsidRPr="0032396F">
        <w:rPr>
          <w:rFonts w:cs="Arial"/>
          <w:b w:val="0"/>
          <w:color w:val="auto"/>
          <w:sz w:val="19"/>
          <w:szCs w:val="19"/>
          <w:lang w:val="sk-SK"/>
        </w:rPr>
        <w: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lastRenderedPageBreak/>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w:t>
      </w:r>
      <w:proofErr w:type="spellStart"/>
      <w:r w:rsidRPr="0032396F">
        <w:rPr>
          <w:rFonts w:cs="Arial"/>
          <w:b w:val="0"/>
          <w:color w:val="auto"/>
          <w:sz w:val="19"/>
          <w:szCs w:val="19"/>
          <w:lang w:val="sk-SK"/>
        </w:rPr>
        <w:t>t.j</w:t>
      </w:r>
      <w:proofErr w:type="spellEnd"/>
      <w:r w:rsidRPr="0032396F">
        <w:rPr>
          <w:rFonts w:cs="Arial"/>
          <w:b w:val="0"/>
          <w:color w:val="auto"/>
          <w:sz w:val="19"/>
          <w:szCs w:val="19"/>
          <w:lang w:val="sk-SK"/>
        </w:rPr>
        <w:t xml:space="preserve">.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 xml:space="preserve">splnomocnená osoba na výkon činností štatutárneho </w:t>
      </w:r>
      <w:r w:rsidR="0068003C" w:rsidRPr="00EA00BD">
        <w:rPr>
          <w:b/>
        </w:rPr>
        <w:lastRenderedPageBreak/>
        <w:t>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w:t>
      </w:r>
      <w:proofErr w:type="spellStart"/>
      <w:r w:rsidR="00C40EBA" w:rsidRPr="00EA00BD">
        <w:t>nému</w:t>
      </w:r>
      <w:proofErr w:type="spellEnd"/>
      <w:r w:rsidR="00C40EBA" w:rsidRPr="00EA00BD">
        <w:t xml:space="preserve">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w:t>
      </w:r>
      <w:proofErr w:type="spellStart"/>
      <w:r w:rsidR="004A3293">
        <w:rPr>
          <w:b/>
        </w:rPr>
        <w:t>nému</w:t>
      </w:r>
      <w:proofErr w:type="spellEnd"/>
      <w:r w:rsidR="004A3293">
        <w:rPr>
          <w:b/>
        </w:rPr>
        <w:t xml:space="preserve">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mesiaci</w:t>
      </w:r>
      <w:r>
        <w:rPr>
          <w:b/>
        </w:rPr>
        <w:t xml:space="preserve"> vo vzťahu k</w:t>
      </w:r>
      <w:r w:rsidR="00B42C95">
        <w:rPr>
          <w:b/>
        </w:rPr>
        <w:t> </w:t>
      </w:r>
      <w:r>
        <w:rPr>
          <w:b/>
        </w:rPr>
        <w:t>100%–</w:t>
      </w:r>
      <w:proofErr w:type="spellStart"/>
      <w:r>
        <w:rPr>
          <w:b/>
        </w:rPr>
        <w:t>nému</w:t>
      </w:r>
      <w:proofErr w:type="spellEnd"/>
      <w:r>
        <w:rPr>
          <w:b/>
        </w:rPr>
        <w:t xml:space="preserve">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 xml:space="preserve">V prípade, ak do povinných odvodov za zamestnávateľa vstupuje aj odvod </w:t>
      </w:r>
      <w:r w:rsidR="00187DE6" w:rsidRPr="00187DE6">
        <w:lastRenderedPageBreak/>
        <w:t>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6"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7"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8"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w:t>
      </w:r>
      <w:proofErr w:type="spellStart"/>
      <w:r w:rsidRPr="00460378">
        <w:rPr>
          <w:rFonts w:cs="Arial"/>
        </w:rPr>
        <w:t>t.j</w:t>
      </w:r>
      <w:proofErr w:type="spellEnd"/>
      <w:r w:rsidRPr="00460378">
        <w:rPr>
          <w:rFonts w:cs="Arial"/>
        </w:rPr>
        <w:t>. v určenej percentuálnej sadzbe) reálne preukázaných a oprávnených priamych nákladov na zamestnancov počas realizácie projektu</w:t>
      </w:r>
      <w:r w:rsidRPr="008C5D90">
        <w:rPr>
          <w:rFonts w:cs="Arial"/>
        </w:rPr>
        <w:t xml:space="preserve">, </w:t>
      </w:r>
      <w:proofErr w:type="spellStart"/>
      <w:r w:rsidRPr="008C5D90">
        <w:rPr>
          <w:rFonts w:cs="Arial"/>
        </w:rPr>
        <w:t>t.j</w:t>
      </w:r>
      <w:proofErr w:type="spellEnd"/>
      <w:r w:rsidRPr="008C5D90">
        <w:rPr>
          <w:rFonts w:cs="Arial"/>
        </w:rPr>
        <w:t>.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proofErr w:type="spellStart"/>
      <w:r w:rsidRPr="006F0EBE">
        <w:rPr>
          <w:rFonts w:cs="Arial"/>
        </w:rPr>
        <w:lastRenderedPageBreak/>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 xml:space="preserve">o základne pre výpočet paušálnej sadzby na ostatné výdavky projektu nie je možné započítať výšku priamych mzdových výdavkov na zamestnancov - odborné kapacity, </w:t>
      </w:r>
      <w:proofErr w:type="spellStart"/>
      <w:r w:rsidRPr="00AD07E2">
        <w:rPr>
          <w:rFonts w:ascii="Arial" w:hAnsi="Arial" w:cs="Arial"/>
          <w:b/>
          <w:sz w:val="19"/>
          <w:szCs w:val="19"/>
          <w:lang w:eastAsia="en-US"/>
        </w:rPr>
        <w:t>t.j</w:t>
      </w:r>
      <w:proofErr w:type="spellEnd"/>
      <w:r w:rsidRPr="00AD07E2">
        <w:rPr>
          <w:rFonts w:ascii="Arial" w:hAnsi="Arial" w:cs="Arial"/>
          <w:b/>
          <w:sz w:val="19"/>
          <w:szCs w:val="19"/>
          <w:lang w:eastAsia="en-US"/>
        </w:rPr>
        <w:t xml:space="preserve">. príslušnú časť náhrady mzdy počas času, kedy sa zamestnanci prijímateľa zúčastňujú na vzdelávacej aktivite alebo školení v postavení frekventanta (účastníka, </w:t>
      </w:r>
      <w:proofErr w:type="spellStart"/>
      <w:r w:rsidRPr="00AD07E2">
        <w:rPr>
          <w:rFonts w:ascii="Arial" w:hAnsi="Arial" w:cs="Arial"/>
          <w:b/>
          <w:sz w:val="19"/>
          <w:szCs w:val="19"/>
          <w:lang w:eastAsia="en-US"/>
        </w:rPr>
        <w:t>t.j</w:t>
      </w:r>
      <w:proofErr w:type="spellEnd"/>
      <w:r w:rsidRPr="00AD07E2">
        <w:rPr>
          <w:rFonts w:ascii="Arial" w:hAnsi="Arial" w:cs="Arial"/>
          <w:b/>
          <w:sz w:val="19"/>
          <w:szCs w:val="19"/>
          <w:lang w:eastAsia="en-US"/>
        </w:rPr>
        <w:t>.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w:t>
      </w:r>
      <w:proofErr w:type="spellStart"/>
      <w:r w:rsidR="006F0EBE">
        <w:rPr>
          <w:rFonts w:cs="Arial"/>
        </w:rPr>
        <w:t>t.j</w:t>
      </w:r>
      <w:proofErr w:type="spellEnd"/>
      <w:r w:rsidR="006F0EBE">
        <w:rPr>
          <w:rFonts w:cs="Arial"/>
        </w:rPr>
        <w:t xml:space="preserve">.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proofErr w:type="spellStart"/>
      <w:r w:rsidR="006F0EBE">
        <w:rPr>
          <w:rFonts w:cs="Arial"/>
        </w:rPr>
        <w:t>t.j</w:t>
      </w:r>
      <w:proofErr w:type="spellEnd"/>
      <w:r w:rsidR="006F0EBE">
        <w:rPr>
          <w:rFonts w:cs="Arial"/>
        </w:rPr>
        <w:t xml:space="preserve">.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6" w:name="_Toc361131496"/>
      <w:r w:rsidRPr="0073389C">
        <w:rPr>
          <w:rFonts w:ascii="Arial" w:hAnsi="Arial" w:cs="Arial"/>
          <w:b/>
          <w:sz w:val="19"/>
          <w:szCs w:val="19"/>
          <w:lang w:val="sk-SK" w:eastAsia="en-US"/>
        </w:rPr>
        <w:t>Problematika prekrývania sa výdavkov</w:t>
      </w:r>
      <w:bookmarkEnd w:id="56"/>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7" w:name="_Toc410907859"/>
      <w:bookmarkStart w:id="58" w:name="_Toc440372873"/>
      <w:bookmarkStart w:id="59" w:name="_Toc74740349"/>
      <w:r w:rsidRPr="0073389C">
        <w:rPr>
          <w:lang w:val="sk-SK"/>
        </w:rPr>
        <w:t>Postupy pri žiadosti o platbu</w:t>
      </w:r>
      <w:bookmarkEnd w:id="57"/>
      <w:bookmarkEnd w:id="58"/>
      <w:bookmarkEnd w:id="59"/>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 xml:space="preserve">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w:t>
      </w:r>
      <w:proofErr w:type="spellStart"/>
      <w:r w:rsidR="005851FA">
        <w:rPr>
          <w:rFonts w:ascii="Arial" w:hAnsi="Arial" w:cs="Arial"/>
          <w:sz w:val="19"/>
          <w:szCs w:val="19"/>
          <w:lang w:val="sk-SK"/>
        </w:rPr>
        <w:t>ŽoP</w:t>
      </w:r>
      <w:proofErr w:type="spellEnd"/>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w:t>
      </w:r>
      <w:proofErr w:type="spellStart"/>
      <w:r>
        <w:rPr>
          <w:rFonts w:ascii="Arial" w:hAnsi="Arial" w:cs="Arial"/>
          <w:sz w:val="19"/>
          <w:szCs w:val="19"/>
          <w:lang w:val="sk-SK"/>
        </w:rPr>
        <w:t>ŽoP</w:t>
      </w:r>
      <w:proofErr w:type="spellEnd"/>
      <w:r>
        <w:rPr>
          <w:rFonts w:ascii="Arial" w:hAnsi="Arial" w:cs="Arial"/>
          <w:sz w:val="19"/>
          <w:szCs w:val="19"/>
          <w:lang w:val="sk-SK"/>
        </w:rPr>
        <w:t xml:space="preserve">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97"/>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 xml:space="preserve">správu z </w:t>
      </w:r>
      <w:r w:rsidRPr="0073389C">
        <w:lastRenderedPageBreak/>
        <w:t>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0" w:name="_Toc410907860"/>
      <w:bookmarkStart w:id="61" w:name="_Toc440372874"/>
      <w:bookmarkStart w:id="62" w:name="_Toc74740350"/>
      <w:r w:rsidRPr="0073389C">
        <w:rPr>
          <w:lang w:val="sk-SK"/>
        </w:rPr>
        <w:t>Špecifiká jednotlivých systémov financovania</w:t>
      </w:r>
      <w:bookmarkEnd w:id="60"/>
      <w:bookmarkEnd w:id="61"/>
      <w:bookmarkEnd w:id="62"/>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w:t>
      </w:r>
      <w:proofErr w:type="spellStart"/>
      <w:r w:rsidR="00AE5A8F" w:rsidRPr="0073389C">
        <w:t>predfinancovania</w:t>
      </w:r>
      <w:proofErr w:type="spellEnd"/>
      <w:r w:rsidR="00AE5A8F" w:rsidRPr="0073389C">
        <w:t xml:space="preserve">,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 xml:space="preserve">pričom vlastné zdroje prijímateľa môžu byť uhradené dodávateľovi / zhotoviteľovi aj pred pripísaním finančných prostriedkov na účte prijímateľa za poskytnuté </w:t>
      </w:r>
      <w:proofErr w:type="spellStart"/>
      <w:r w:rsidR="00CE29BC" w:rsidRPr="00E55CF1">
        <w:rPr>
          <w:rFonts w:cs="Arial"/>
          <w:b/>
          <w:szCs w:val="16"/>
        </w:rPr>
        <w:t>predfinancovanie</w:t>
      </w:r>
      <w:proofErr w:type="spellEnd"/>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w:t>
      </w:r>
      <w:proofErr w:type="spellStart"/>
      <w:r w:rsidR="007E1486" w:rsidRPr="00C03B5D">
        <w:t>predfinancovania</w:t>
      </w:r>
      <w:proofErr w:type="spellEnd"/>
      <w:r w:rsidR="007E1486" w:rsidRPr="00C03B5D">
        <w:t xml:space="preserve">)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w:t>
      </w:r>
      <w:r w:rsidR="00700600" w:rsidRPr="003A2FA6">
        <w:rPr>
          <w:rFonts w:cs="Arial"/>
          <w:bCs/>
          <w:szCs w:val="16"/>
        </w:rPr>
        <w:lastRenderedPageBreak/>
        <w:t xml:space="preserve">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 xml:space="preserve">Nezúčtovaný rozdiel </w:t>
      </w:r>
      <w:proofErr w:type="spellStart"/>
      <w:r w:rsidRPr="00BB706D">
        <w:rPr>
          <w:rFonts w:cs="Arial"/>
          <w:szCs w:val="19"/>
        </w:rPr>
        <w:t>predfinancovania</w:t>
      </w:r>
      <w:proofErr w:type="spellEnd"/>
      <w:r w:rsidRPr="00BB706D">
        <w:rPr>
          <w:rFonts w:cs="Arial"/>
          <w:szCs w:val="19"/>
        </w:rPr>
        <w:t xml:space="preserve">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xml:space="preserve">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w:t>
      </w:r>
      <w:proofErr w:type="spellStart"/>
      <w:r w:rsidRPr="00E045E6">
        <w:rPr>
          <w:rFonts w:cs="Arial"/>
          <w:szCs w:val="16"/>
          <w:lang w:val="sk-SK"/>
        </w:rPr>
        <w:t>predfinancovania</w:t>
      </w:r>
      <w:proofErr w:type="spellEnd"/>
      <w:r w:rsidRPr="00E045E6">
        <w:rPr>
          <w:rFonts w:cs="Arial"/>
          <w:szCs w:val="16"/>
          <w:lang w:val="sk-SK"/>
        </w:rPr>
        <w:t xml:space="preserve">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proofErr w:type="spellStart"/>
      <w:r w:rsidR="00B00188">
        <w:t>zazmluvnená</w:t>
      </w:r>
      <w:proofErr w:type="spellEnd"/>
      <w:r w:rsidR="00B00188">
        <w:t xml:space="preserve">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w:t>
      </w:r>
      <w:proofErr w:type="spellStart"/>
      <w:r w:rsidRPr="00406E29">
        <w:t>predfinancovania</w:t>
      </w:r>
      <w:proofErr w:type="spellEnd"/>
      <w:r w:rsidRPr="00406E29">
        <w:t xml:space="preserve">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lastRenderedPageBreak/>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 xml:space="preserve">pri zmene systému financovania na kombináciu systému zálohových platieb a systému </w:t>
      </w:r>
      <w:proofErr w:type="spellStart"/>
      <w:r w:rsidR="008F183F" w:rsidRPr="00547417">
        <w:t>predfinancovania</w:t>
      </w:r>
      <w:proofErr w:type="spellEnd"/>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w:t>
      </w:r>
      <w:r w:rsidRPr="003A2FA6">
        <w:lastRenderedPageBreak/>
        <w:t xml:space="preserve">(zúčtovanie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xml:space="preserve"> NFP okrem prípadu kombinácie systému zálohových platieb a systému </w:t>
      </w:r>
      <w:proofErr w:type="spellStart"/>
      <w:r w:rsidR="009F4F2F">
        <w:t>predfinancovania</w:t>
      </w:r>
      <w:proofErr w:type="spellEnd"/>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lastRenderedPageBreak/>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proofErr w:type="spellStart"/>
      <w:r w:rsidR="00F77437">
        <w:rPr>
          <w:rFonts w:cs="Arial"/>
          <w:szCs w:val="16"/>
        </w:rPr>
        <w:t>pokytovateľom</w:t>
      </w:r>
      <w:proofErr w:type="spellEnd"/>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769F3CFC" w:rsidR="000036FF" w:rsidRPr="003A2FA6" w:rsidRDefault="000036FF" w:rsidP="0029700B">
      <w:pPr>
        <w:autoSpaceDE w:val="0"/>
        <w:autoSpaceDN w:val="0"/>
        <w:adjustRightInd w:val="0"/>
        <w:spacing w:before="120"/>
        <w:jc w:val="both"/>
        <w:rPr>
          <w:rFonts w:cs="Arial"/>
          <w:vanish/>
        </w:rPr>
      </w:pPr>
    </w:p>
    <w:p w14:paraId="50711D59" w14:textId="77777777" w:rsidR="00394FCE" w:rsidRDefault="00394FCE" w:rsidP="0029700B">
      <w:pPr>
        <w:autoSpaceDE w:val="0"/>
        <w:autoSpaceDN w:val="0"/>
        <w:adjustRightInd w:val="0"/>
        <w:spacing w:before="120"/>
        <w:jc w:val="both"/>
        <w:rP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lastRenderedPageBreak/>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0F8569D3" w14:textId="3DCDA476" w:rsidR="00CF0993" w:rsidRDefault="007A0798" w:rsidP="00CD75A3">
      <w:pPr>
        <w:spacing w:before="120" w:after="120" w:line="288" w:lineRule="auto"/>
        <w:jc w:val="both"/>
      </w:pPr>
      <w:r w:rsidRPr="0073389C">
        <w:lastRenderedPageBreak/>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101"/>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00224458">
        <w:t xml:space="preserve"> spolu s povinnými prílohami</w:t>
      </w:r>
      <w:r w:rsidR="00E93331">
        <w:t xml:space="preserve"> a  podpornou dokumentáciou</w:t>
      </w:r>
      <w:r w:rsidR="00923C1E">
        <w:t xml:space="preserve">, </w:t>
      </w:r>
      <w:r w:rsidR="00E93331">
        <w:t>pričom</w:t>
      </w:r>
      <w:r w:rsidR="00923C1E">
        <w:t xml:space="preserve"> o odoslaní novej </w:t>
      </w:r>
      <w:proofErr w:type="spellStart"/>
      <w:r w:rsidR="00923C1E">
        <w:t>ŽoP</w:t>
      </w:r>
      <w:proofErr w:type="spellEnd"/>
      <w:r w:rsidR="00923C1E">
        <w:t xml:space="preserve">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w:t>
      </w:r>
      <w:proofErr w:type="spellStart"/>
      <w:r w:rsidR="004767E2">
        <w:t>ŽoNFP</w:t>
      </w:r>
      <w:proofErr w:type="spellEnd"/>
      <w:r w:rsidR="004767E2">
        <w:t xml:space="preserve">, nie je potrebná ich </w:t>
      </w:r>
      <w:r w:rsidR="00E93331">
        <w:t xml:space="preserve"> samostatn</w:t>
      </w:r>
      <w:r w:rsidR="004767E2">
        <w:t>á</w:t>
      </w:r>
      <w:r w:rsidR="00E93331">
        <w:t xml:space="preserve"> </w:t>
      </w:r>
      <w:r w:rsidR="004767E2">
        <w:t>autorizácia.</w:t>
      </w:r>
    </w:p>
    <w:p w14:paraId="14A472C4" w14:textId="58A7B0C8" w:rsidR="00CF0993" w:rsidRDefault="00224458" w:rsidP="00CD75A3">
      <w:pPr>
        <w:spacing w:before="120" w:after="120" w:line="288" w:lineRule="auto"/>
        <w:jc w:val="both"/>
      </w:pPr>
      <w:r>
        <w:t xml:space="preserve">Následne </w:t>
      </w:r>
      <w:r w:rsidRPr="001B3A72">
        <w:t xml:space="preserve">formulár  </w:t>
      </w:r>
      <w:proofErr w:type="spellStart"/>
      <w:r>
        <w:t>ŽoP</w:t>
      </w:r>
      <w:proofErr w:type="spellEnd"/>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2"/>
      </w:r>
      <w:r w:rsidRPr="001B3A72">
        <w:t xml:space="preserve"> </w:t>
      </w:r>
      <w:r w:rsidR="00CF0993" w:rsidRPr="001B3A72">
        <w:t>podpísaný  oprávnenou osobou kvalifikovaným elektronickým podpisom</w:t>
      </w:r>
      <w:r w:rsidR="00CF0993" w:rsidRPr="001B3A72">
        <w:rPr>
          <w:vertAlign w:val="superscript"/>
        </w:rPr>
        <w:footnoteReference w:id="103"/>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CF0993" w:rsidRPr="001B3A72">
        <w:t>.</w:t>
      </w:r>
      <w:r w:rsidR="00E34C8A">
        <w:t xml:space="preserve"> </w:t>
      </w:r>
      <w:r w:rsidR="00E31C7A">
        <w:t xml:space="preserve">Autorizácia </w:t>
      </w:r>
      <w:proofErr w:type="spellStart"/>
      <w:r w:rsidR="00E31C7A">
        <w:t>ŽoP</w:t>
      </w:r>
      <w:proofErr w:type="spellEnd"/>
      <w:r w:rsidR="00E31C7A">
        <w:t xml:space="preserve">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proofErr w:type="spellStart"/>
      <w:r w:rsidR="00E34C8A" w:rsidRPr="00473936">
        <w:rPr>
          <w:bCs/>
          <w:iCs/>
        </w:rPr>
        <w:t>sken</w:t>
      </w:r>
      <w:r w:rsidR="00E31C7A">
        <w:rPr>
          <w:bCs/>
          <w:iCs/>
        </w:rPr>
        <w:t>u</w:t>
      </w:r>
      <w:proofErr w:type="spellEnd"/>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proofErr w:type="spellStart"/>
      <w:r w:rsidR="00DE0F69">
        <w:rPr>
          <w:bCs/>
          <w:iCs/>
        </w:rPr>
        <w:t>ŽoP</w:t>
      </w:r>
      <w:proofErr w:type="spellEnd"/>
      <w:r w:rsidR="00DE0F69" w:rsidRPr="00E31C7A">
        <w:rPr>
          <w:bCs/>
          <w:iCs/>
        </w:rPr>
        <w:t xml:space="preserve"> </w:t>
      </w:r>
      <w:r w:rsidR="00E31C7A">
        <w:rPr>
          <w:bCs/>
          <w:iCs/>
        </w:rPr>
        <w:t xml:space="preserve">oprávnenou osobou </w:t>
      </w:r>
      <w:r w:rsidR="00E31C7A" w:rsidRPr="00473936">
        <w:rPr>
          <w:bCs/>
          <w:iCs/>
        </w:rPr>
        <w:t>do ITMS2014+</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proofErr w:type="spellStart"/>
      <w:r w:rsidR="00520D9B">
        <w:t>ŽoP</w:t>
      </w:r>
      <w:proofErr w:type="spellEnd"/>
      <w:r w:rsidR="00520D9B">
        <w:t xml:space="preserve">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r w:rsidR="001210E9">
        <w:t xml:space="preserve">Výzva na </w:t>
      </w:r>
      <w:r w:rsidR="00E34C8A">
        <w:t>autorizáciu</w:t>
      </w:r>
      <w:r w:rsidR="001210E9">
        <w:t xml:space="preserve"> </w:t>
      </w:r>
      <w:proofErr w:type="spellStart"/>
      <w:r w:rsidR="001210E9">
        <w:t>ŽoP</w:t>
      </w:r>
      <w:proofErr w:type="spellEnd"/>
      <w:r w:rsidR="001210E9">
        <w:t xml:space="preserve"> má za účinok pozastavenie plynutia lehoty</w:t>
      </w:r>
      <w:r w:rsidR="00F40689">
        <w:rPr>
          <w:rStyle w:val="Odkaznapoznmkupodiarou"/>
        </w:rPr>
        <w:footnoteReference w:id="104"/>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w:t>
      </w:r>
      <w:proofErr w:type="spellStart"/>
      <w:r w:rsidR="001210E9" w:rsidRPr="0073389C">
        <w:rPr>
          <w:szCs w:val="19"/>
        </w:rPr>
        <w:t>ŽoP</w:t>
      </w:r>
      <w:proofErr w:type="spellEnd"/>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w:t>
      </w:r>
      <w:proofErr w:type="spellStart"/>
      <w:r w:rsidR="00334533" w:rsidRPr="00737B72">
        <w:rPr>
          <w:rFonts w:ascii="Arial" w:hAnsi="Arial"/>
          <w:sz w:val="19"/>
          <w:lang w:val="sk-SK" w:eastAsia="en-US"/>
        </w:rPr>
        <w:t>ŽoP</w:t>
      </w:r>
      <w:proofErr w:type="spellEnd"/>
      <w:r w:rsidR="00334533" w:rsidRPr="00737B72">
        <w:rPr>
          <w:rFonts w:ascii="Arial" w:hAnsi="Arial"/>
          <w:sz w:val="19"/>
          <w:lang w:val="sk-SK" w:eastAsia="en-US"/>
        </w:rPr>
        <w:t xml:space="preserve">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w:t>
      </w:r>
      <w:proofErr w:type="spellStart"/>
      <w:r w:rsidR="00334533" w:rsidRPr="00737B72">
        <w:rPr>
          <w:rFonts w:ascii="Arial" w:hAnsi="Arial"/>
          <w:sz w:val="19"/>
          <w:lang w:val="sk-SK" w:eastAsia="en-US"/>
        </w:rPr>
        <w:t>ŽoP</w:t>
      </w:r>
      <w:proofErr w:type="spellEnd"/>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lastRenderedPageBreak/>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 xml:space="preserve">V prípade, ak prijímateľ predloží </w:t>
      </w:r>
      <w:proofErr w:type="spellStart"/>
      <w:r w:rsidR="00453006">
        <w:rPr>
          <w:rFonts w:ascii="Arial" w:hAnsi="Arial" w:cs="Arial"/>
          <w:sz w:val="19"/>
          <w:szCs w:val="19"/>
          <w:lang w:val="sk-SK"/>
        </w:rPr>
        <w:t>ŽoP</w:t>
      </w:r>
      <w:proofErr w:type="spellEnd"/>
      <w:r w:rsidR="00453006">
        <w:rPr>
          <w:rFonts w:ascii="Arial" w:hAnsi="Arial" w:cs="Arial"/>
          <w:sz w:val="19"/>
          <w:szCs w:val="19"/>
          <w:lang w:val="sk-SK"/>
        </w:rPr>
        <w:t xml:space="preserve">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3" w:name="_Toc410907861"/>
      <w:bookmarkStart w:id="64" w:name="_Toc440372875"/>
      <w:bookmarkStart w:id="65" w:name="_Toc74740351"/>
      <w:r w:rsidRPr="0073389C">
        <w:rPr>
          <w:caps/>
          <w:lang w:val="sk-SK" w:eastAsia="cs-CZ"/>
        </w:rPr>
        <w:t>Ú</w:t>
      </w:r>
      <w:r w:rsidRPr="0073389C">
        <w:rPr>
          <w:lang w:val="sk-SK" w:eastAsia="cs-CZ"/>
        </w:rPr>
        <w:t>čtovné doklady a ich prílohy</w:t>
      </w:r>
      <w:bookmarkEnd w:id="63"/>
      <w:bookmarkEnd w:id="64"/>
      <w:bookmarkEnd w:id="65"/>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5"/>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6"/>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6" w:name="_Toc317864902"/>
      <w:bookmarkStart w:id="67" w:name="_Toc317865114"/>
      <w:bookmarkStart w:id="68" w:name="_Toc317865267"/>
      <w:bookmarkStart w:id="69" w:name="_Toc317865410"/>
      <w:bookmarkStart w:id="70" w:name="_Toc317865549"/>
      <w:bookmarkStart w:id="71" w:name="_Toc317865688"/>
      <w:bookmarkStart w:id="72" w:name="_Toc317866058"/>
      <w:bookmarkStart w:id="73" w:name="_Toc317866203"/>
      <w:bookmarkStart w:id="74" w:name="_Toc317866305"/>
      <w:bookmarkStart w:id="75" w:name="_Toc317866470"/>
      <w:bookmarkStart w:id="76" w:name="_Toc317866572"/>
      <w:bookmarkStart w:id="77" w:name="_Toc317866789"/>
      <w:bookmarkStart w:id="78" w:name="_Toc329084085"/>
      <w:bookmarkEnd w:id="66"/>
      <w:bookmarkEnd w:id="67"/>
      <w:bookmarkEnd w:id="68"/>
      <w:bookmarkEnd w:id="69"/>
      <w:bookmarkEnd w:id="70"/>
      <w:bookmarkEnd w:id="71"/>
      <w:bookmarkEnd w:id="72"/>
      <w:bookmarkEnd w:id="73"/>
      <w:bookmarkEnd w:id="74"/>
      <w:bookmarkEnd w:id="75"/>
      <w:bookmarkEnd w:id="76"/>
      <w:bookmarkEnd w:id="77"/>
      <w:bookmarkEnd w:id="78"/>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lastRenderedPageBreak/>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7"/>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79"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9"/>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80"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0"/>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1"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2" w:name="_Toc417050114"/>
      <w:bookmarkStart w:id="83" w:name="_Toc417155861"/>
      <w:bookmarkStart w:id="84" w:name="_Toc417156080"/>
      <w:bookmarkStart w:id="85" w:name="_Toc417050126"/>
      <w:bookmarkStart w:id="86" w:name="_Toc417155873"/>
      <w:bookmarkStart w:id="87" w:name="_Toc417156092"/>
      <w:bookmarkEnd w:id="82"/>
      <w:bookmarkEnd w:id="83"/>
      <w:bookmarkEnd w:id="84"/>
      <w:bookmarkEnd w:id="85"/>
      <w:bookmarkEnd w:id="86"/>
      <w:bookmarkEnd w:id="87"/>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8" w:name="_Toc317864930"/>
      <w:bookmarkStart w:id="89" w:name="_Toc317865142"/>
      <w:bookmarkStart w:id="90" w:name="_Toc317865295"/>
      <w:bookmarkStart w:id="91" w:name="_Toc317865438"/>
      <w:bookmarkStart w:id="92" w:name="_Toc317865577"/>
      <w:bookmarkStart w:id="93" w:name="_Toc317865703"/>
      <w:bookmarkStart w:id="94" w:name="_Toc317866072"/>
      <w:bookmarkStart w:id="95" w:name="_Toc317866217"/>
      <w:bookmarkStart w:id="96" w:name="_Toc317866319"/>
      <w:bookmarkStart w:id="97" w:name="_Toc317866484"/>
      <w:bookmarkStart w:id="98" w:name="_Toc317866586"/>
      <w:bookmarkStart w:id="99" w:name="_Toc317866803"/>
      <w:bookmarkStart w:id="100" w:name="_Toc329084100"/>
      <w:bookmarkStart w:id="101" w:name="_Toc410905147"/>
      <w:bookmarkStart w:id="102" w:name="_Toc410907875"/>
      <w:bookmarkStart w:id="103" w:name="_Toc410910215"/>
      <w:bookmarkStart w:id="104" w:name="_Toc413415834"/>
      <w:bookmarkStart w:id="105" w:name="_Toc413830211"/>
      <w:bookmarkStart w:id="106" w:name="_Toc413833999"/>
      <w:bookmarkStart w:id="107" w:name="_Toc413834102"/>
      <w:bookmarkStart w:id="108" w:name="_Toc415130210"/>
      <w:bookmarkStart w:id="109" w:name="_Toc415155540"/>
      <w:bookmarkStart w:id="110" w:name="_Toc417050140"/>
      <w:bookmarkStart w:id="111" w:name="_Toc417155887"/>
      <w:bookmarkStart w:id="112" w:name="_Toc417156106"/>
      <w:bookmarkEnd w:id="8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3"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3"/>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xml:space="preserve">. Na posúdenie jednotlivých výdavkov, či sú oprávnené, môže poskytovateľ vyžiadať od prijímateľov aj ďalšiu </w:t>
      </w:r>
      <w:r w:rsidRPr="0073389C">
        <w:lastRenderedPageBreak/>
        <w:t>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9"/>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4" w:name="_Ref523225313"/>
      <w:r w:rsidRPr="0073389C">
        <w:rPr>
          <w:rStyle w:val="Odkaznapoznmkupodiarou"/>
          <w:rFonts w:cs="Arial"/>
          <w:i/>
          <w:iCs/>
          <w:sz w:val="19"/>
          <w:szCs w:val="19"/>
          <w:lang w:val="sk-SK"/>
        </w:rPr>
        <w:footnoteReference w:id="112"/>
      </w:r>
      <w:bookmarkEnd w:id="114"/>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lastRenderedPageBreak/>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47C21FB"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6C0742" w:rsidRPr="00365D81">
        <w:rPr>
          <w:rStyle w:val="Odkaznapoznmkupodiarou"/>
        </w:rPr>
        <w:t>113</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5"/>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výdavkový pokladničný doklad (originál alebo kópia označená pečiatkou a </w:t>
      </w:r>
      <w:r w:rsidR="009D7F63" w:rsidRPr="0073389C">
        <w:rPr>
          <w:lang w:val="sk-SK"/>
        </w:rPr>
        <w:lastRenderedPageBreak/>
        <w:t>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77777777"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16"/>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5" w:name="_Ref523227404"/>
      <w:r w:rsidR="00C80E10" w:rsidRPr="0073389C">
        <w:rPr>
          <w:rStyle w:val="Odkaznapoznmkupodiarou"/>
          <w:rFonts w:cs="Arial"/>
          <w:i/>
          <w:iCs/>
          <w:sz w:val="19"/>
          <w:szCs w:val="19"/>
          <w:lang w:val="sk-SK"/>
        </w:rPr>
        <w:footnoteReference w:id="117"/>
      </w:r>
      <w:bookmarkEnd w:id="115"/>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lastRenderedPageBreak/>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77777777"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19"/>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lastRenderedPageBreak/>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0"/>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lastRenderedPageBreak/>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w:t>
      </w:r>
      <w:r w:rsidRPr="00531F46">
        <w:rPr>
          <w:rFonts w:ascii="Arial" w:hAnsi="Arial" w:cs="Arial"/>
          <w:sz w:val="19"/>
          <w:szCs w:val="19"/>
          <w:lang w:val="sk-SK"/>
        </w:rPr>
        <w:lastRenderedPageBreak/>
        <w:t>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2"/>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w:t>
      </w:r>
      <w:proofErr w:type="spellStart"/>
      <w:r w:rsidR="007856B5" w:rsidRPr="007856B5">
        <w:rPr>
          <w:rFonts w:ascii="Arial" w:hAnsi="Arial" w:cs="Arial"/>
          <w:sz w:val="19"/>
          <w:szCs w:val="19"/>
        </w:rPr>
        <w:t>prípadoch</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ak</w:t>
      </w:r>
      <w:proofErr w:type="spellEnd"/>
      <w:r w:rsidR="007856B5" w:rsidRPr="007856B5">
        <w:rPr>
          <w:rFonts w:ascii="Arial" w:hAnsi="Arial" w:cs="Arial"/>
          <w:sz w:val="19"/>
          <w:szCs w:val="19"/>
        </w:rPr>
        <w:t xml:space="preserve"> ide o </w:t>
      </w:r>
      <w:proofErr w:type="spellStart"/>
      <w:r w:rsidR="007856B5" w:rsidRPr="007856B5">
        <w:rPr>
          <w:rFonts w:ascii="Arial" w:hAnsi="Arial" w:cs="Arial"/>
          <w:sz w:val="19"/>
          <w:szCs w:val="19"/>
        </w:rPr>
        <w:t>nadlimitnú</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alebo</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podlimitnú</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zákazku</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verejného</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obstarávania</w:t>
      </w:r>
      <w:proofErr w:type="spellEnd"/>
      <w:r w:rsidR="007856B5" w:rsidRPr="007856B5">
        <w:rPr>
          <w:rFonts w:ascii="Arial" w:hAnsi="Arial" w:cs="Arial"/>
          <w:sz w:val="19"/>
          <w:szCs w:val="19"/>
          <w:vertAlign w:val="superscript"/>
        </w:rPr>
        <w:footnoteReference w:id="123"/>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4"/>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1398E2AE"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6C0742" w:rsidRPr="00817CE2">
        <w:rPr>
          <w:rStyle w:val="Odkaznapoznmkupodiarou"/>
        </w:rPr>
        <w:t>118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B3CE541"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6C0742" w:rsidRPr="00817CE2">
        <w:rPr>
          <w:rStyle w:val="Odkaznapoznmkupodiarou"/>
        </w:rPr>
        <w:t>118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7"/>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8"/>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29"/>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6" w:name="_Toc410907876"/>
      <w:r>
        <w:rPr>
          <w:lang w:val="sk-SK"/>
        </w:rPr>
        <w:t xml:space="preserve"> </w:t>
      </w:r>
      <w:bookmarkStart w:id="117" w:name="_Toc440372876"/>
      <w:bookmarkStart w:id="118" w:name="_Toc74740352"/>
      <w:r w:rsidR="009D7F63" w:rsidRPr="0073389C">
        <w:rPr>
          <w:lang w:val="sk-SK"/>
        </w:rPr>
        <w:t>Nezrovnalosti a vysporiadanie finančných vzťahov</w:t>
      </w:r>
      <w:bookmarkEnd w:id="116"/>
      <w:bookmarkEnd w:id="117"/>
      <w:bookmarkEnd w:id="118"/>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w:t>
      </w:r>
      <w:proofErr w:type="spellStart"/>
      <w:r w:rsidR="00A44133">
        <w:t>Z.z</w:t>
      </w:r>
      <w:proofErr w:type="spellEnd"/>
      <w:r w:rsidR="00A44133">
        <w:t xml:space="preserve">.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lastRenderedPageBreak/>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lastRenderedPageBreak/>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lastRenderedPageBreak/>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9"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lastRenderedPageBreak/>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74740353"/>
      <w:bookmarkEnd w:id="120"/>
      <w:r w:rsidRPr="0073389C">
        <w:rPr>
          <w:lang w:val="sk-SK"/>
        </w:rPr>
        <w:lastRenderedPageBreak/>
        <w:t>Verejné obstarávanie</w:t>
      </w:r>
      <w:bookmarkEnd w:id="121"/>
      <w:bookmarkEnd w:id="122"/>
      <w:bookmarkEnd w:id="123"/>
    </w:p>
    <w:p w14:paraId="07CEB37B" w14:textId="77777777"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1"/>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bookmarkStart w:id="130" w:name="_GoBack"/>
      <w:bookmarkEnd w:id="130"/>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19"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20"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31" w:name="_Ref418020975"/>
            <w:bookmarkStart w:id="132" w:name="_Ref418020987"/>
            <w:bookmarkStart w:id="133" w:name="_Ref418021052"/>
            <w:bookmarkStart w:id="134" w:name="_Ref418021057"/>
            <w:bookmarkStart w:id="135" w:name="_Ref418021061"/>
            <w:bookmarkStart w:id="136"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31"/>
            <w:bookmarkEnd w:id="132"/>
            <w:bookmarkEnd w:id="133"/>
            <w:bookmarkEnd w:id="134"/>
            <w:bookmarkEnd w:id="135"/>
            <w:bookmarkEnd w:id="136"/>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37"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37"/>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Pr="0073389C" w:rsidRDefault="000F1F94"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38" w:name="_Toc359942925"/>
      <w:bookmarkStart w:id="139" w:name="_Toc359943221"/>
      <w:bookmarkStart w:id="140" w:name="_Toc359943517"/>
      <w:bookmarkStart w:id="141" w:name="_Toc359943819"/>
      <w:bookmarkStart w:id="142" w:name="_Toc359944121"/>
      <w:bookmarkStart w:id="143" w:name="_Toc359944421"/>
      <w:bookmarkStart w:id="144" w:name="_Toc360024481"/>
      <w:bookmarkStart w:id="145" w:name="_Toc360030476"/>
      <w:bookmarkStart w:id="146" w:name="_Toc360031226"/>
      <w:bookmarkStart w:id="147" w:name="_Toc360109828"/>
      <w:bookmarkStart w:id="148" w:name="_Toc360110138"/>
      <w:bookmarkStart w:id="149" w:name="_Toc360118328"/>
      <w:bookmarkStart w:id="150" w:name="_Toc360118643"/>
      <w:bookmarkStart w:id="151" w:name="_Toc359942927"/>
      <w:bookmarkStart w:id="152" w:name="_Toc359943223"/>
      <w:bookmarkStart w:id="153" w:name="_Toc359943519"/>
      <w:bookmarkStart w:id="154" w:name="_Toc359943821"/>
      <w:bookmarkStart w:id="155" w:name="_Toc359944123"/>
      <w:bookmarkStart w:id="156" w:name="_Toc359944423"/>
      <w:bookmarkStart w:id="157" w:name="_Toc360024483"/>
      <w:bookmarkStart w:id="158" w:name="_Toc360030478"/>
      <w:bookmarkStart w:id="159" w:name="_Toc360031228"/>
      <w:bookmarkStart w:id="160" w:name="_Toc360109830"/>
      <w:bookmarkStart w:id="161" w:name="_Toc360110140"/>
      <w:bookmarkStart w:id="162" w:name="_Toc360118330"/>
      <w:bookmarkStart w:id="163" w:name="_Toc360118645"/>
      <w:bookmarkStart w:id="164" w:name="_Toc418000109"/>
      <w:bookmarkStart w:id="165" w:name="_Toc440372890"/>
      <w:bookmarkStart w:id="166" w:name="_Toc74740354"/>
      <w:bookmarkStart w:id="167" w:name="_Toc410907880"/>
      <w:bookmarkEnd w:id="128"/>
      <w:bookmarkEnd w:id="129"/>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73389C">
        <w:rPr>
          <w:rFonts w:ascii="Arial" w:hAnsi="Arial"/>
          <w:lang w:val="sk-SK"/>
        </w:rPr>
        <w:lastRenderedPageBreak/>
        <w:t>Kontrola a overovanie oprávnenosti výdavkov</w:t>
      </w:r>
      <w:bookmarkEnd w:id="165"/>
      <w:bookmarkEnd w:id="166"/>
      <w:r w:rsidRPr="0073389C">
        <w:rPr>
          <w:rFonts w:ascii="Arial" w:hAnsi="Arial"/>
          <w:lang w:val="sk-SK"/>
        </w:rPr>
        <w:t xml:space="preserve"> </w:t>
      </w:r>
      <w:bookmarkEnd w:id="167"/>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68" w:name="_Toc410907881"/>
      <w:bookmarkStart w:id="169" w:name="_Toc440372891"/>
      <w:bookmarkStart w:id="170" w:name="_Toc74740355"/>
      <w:r w:rsidRPr="0073389C">
        <w:rPr>
          <w:lang w:val="sk-SK"/>
        </w:rPr>
        <w:t xml:space="preserve">Administratívna </w:t>
      </w:r>
      <w:r w:rsidR="00F17DE9">
        <w:rPr>
          <w:lang w:val="sk-SK"/>
        </w:rPr>
        <w:t xml:space="preserve">finančná </w:t>
      </w:r>
      <w:r w:rsidRPr="0073389C">
        <w:rPr>
          <w:lang w:val="sk-SK"/>
        </w:rPr>
        <w:t>kontrola</w:t>
      </w:r>
      <w:bookmarkEnd w:id="168"/>
      <w:bookmarkEnd w:id="169"/>
      <w:bookmarkEnd w:id="170"/>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r w:rsidR="00D62B87" w:rsidRPr="0073389C">
        <w:t>čase</w:t>
      </w:r>
      <w:r w:rsidRPr="0073389C">
        <w:t xml:space="preserve"> a zodpovedá 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71" w:name="_Toc410907882"/>
      <w:bookmarkStart w:id="172" w:name="_Toc440372892"/>
      <w:bookmarkStart w:id="173" w:name="_Toc74740356"/>
      <w:r>
        <w:rPr>
          <w:lang w:val="sk-SK"/>
        </w:rPr>
        <w:t>Finančná k</w:t>
      </w:r>
      <w:r w:rsidR="009D7F63" w:rsidRPr="0073389C">
        <w:rPr>
          <w:lang w:val="sk-SK"/>
        </w:rPr>
        <w:t>ontrola na mieste</w:t>
      </w:r>
      <w:bookmarkEnd w:id="171"/>
      <w:bookmarkEnd w:id="172"/>
      <w:bookmarkEnd w:id="173"/>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súlad s podmienkami štátnej pomoci/pomoci de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numPr>
          <w:ilvl w:val="0"/>
          <w:numId w:val="0"/>
        </w:numPr>
        <w:spacing w:after="120" w:line="288" w:lineRule="auto"/>
        <w:ind w:left="207"/>
        <w:jc w:val="both"/>
        <w:rPr>
          <w:rFonts w:cs="Arial"/>
          <w:color w:val="auto"/>
          <w:szCs w:val="19"/>
          <w:lang w:val="sk-SK"/>
        </w:rPr>
      </w:pPr>
    </w:p>
    <w:p w14:paraId="197DEC76"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74" w:name="_Toc410907883"/>
    </w:p>
    <w:p w14:paraId="176D6D02"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BFB9B39"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75" w:name="_Toc440372893"/>
      <w:bookmarkStart w:id="176" w:name="_Toc74740357"/>
      <w:r w:rsidRPr="0073389C">
        <w:rPr>
          <w:rFonts w:ascii="Arial" w:hAnsi="Arial"/>
          <w:lang w:val="sk-SK"/>
        </w:rPr>
        <w:lastRenderedPageBreak/>
        <w:t>Pr</w:t>
      </w:r>
      <w:r>
        <w:rPr>
          <w:rFonts w:ascii="Arial" w:hAnsi="Arial"/>
          <w:lang w:val="sk-SK"/>
        </w:rPr>
        <w:t>echodné a záverečné ustanovenia</w:t>
      </w:r>
      <w:bookmarkEnd w:id="175"/>
      <w:bookmarkEnd w:id="176"/>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77" w:name="_Toc440372894"/>
      <w:bookmarkStart w:id="178" w:name="_Toc74740358"/>
      <w:r w:rsidRPr="0073389C">
        <w:rPr>
          <w:rFonts w:ascii="Arial" w:hAnsi="Arial"/>
          <w:lang w:val="sk-SK"/>
        </w:rPr>
        <w:lastRenderedPageBreak/>
        <w:t>Prílohy</w:t>
      </w:r>
      <w:bookmarkEnd w:id="174"/>
      <w:bookmarkEnd w:id="177"/>
      <w:bookmarkEnd w:id="178"/>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E105B6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66EF8149" w14:textId="548EFF9E"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5D54114E" w14:textId="0CF126A5"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Plán predkladania </w:t>
      </w:r>
      <w:proofErr w:type="spellStart"/>
      <w:r w:rsidRPr="000A76AD">
        <w:rPr>
          <w:rFonts w:ascii="Arial" w:hAnsi="Arial" w:cs="Arial"/>
          <w:sz w:val="19"/>
          <w:szCs w:val="19"/>
          <w:lang w:val="sk-SK"/>
        </w:rPr>
        <w:t>ŽoP</w:t>
      </w:r>
      <w:proofErr w:type="spellEnd"/>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1"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193FF117" w:rsidR="007F77C1" w:rsidRDefault="00B1516C" w:rsidP="0029700B">
      <w:pPr>
        <w:pStyle w:val="Nadpis1"/>
        <w:numPr>
          <w:ilvl w:val="0"/>
          <w:numId w:val="0"/>
        </w:numPr>
        <w:rPr>
          <w:rFonts w:ascii="Arial" w:hAnsi="Arial"/>
          <w:lang w:val="sk-SK"/>
        </w:rPr>
      </w:pPr>
      <w:r w:rsidRPr="00061DAB" w:rsidDel="00B1516C">
        <w:lastRenderedPageBreak/>
        <w:t xml:space="preserve"> </w:t>
      </w:r>
      <w:bookmarkStart w:id="179" w:name="_Toc74740359"/>
      <w:r>
        <w:rPr>
          <w:rFonts w:ascii="Arial" w:hAnsi="Arial"/>
          <w:lang w:val="sk-SK"/>
        </w:rPr>
        <w:t xml:space="preserve">6  </w:t>
      </w:r>
      <w:r w:rsidR="0029700B">
        <w:rPr>
          <w:rFonts w:ascii="Arial" w:hAnsi="Arial"/>
          <w:lang w:val="sk-SK"/>
        </w:rPr>
        <w:t>S</w:t>
      </w:r>
      <w:r w:rsidRPr="00B1516C">
        <w:rPr>
          <w:rFonts w:ascii="Arial" w:hAnsi="Arial"/>
          <w:lang w:val="sk-SK"/>
        </w:rPr>
        <w:t xml:space="preserve">umár najčastejších </w:t>
      </w:r>
      <w:proofErr w:type="spellStart"/>
      <w:r w:rsidRPr="00B1516C">
        <w:rPr>
          <w:rFonts w:ascii="Arial" w:hAnsi="Arial"/>
          <w:lang w:val="sk-SK"/>
        </w:rPr>
        <w:t>identifiko</w:t>
      </w:r>
      <w:r w:rsidR="0029700B">
        <w:rPr>
          <w:rFonts w:ascii="Arial" w:hAnsi="Arial"/>
          <w:lang w:val="sk-SK"/>
        </w:rPr>
        <w:t>-</w:t>
      </w:r>
      <w:r w:rsidRPr="00B1516C">
        <w:rPr>
          <w:rFonts w:ascii="Arial" w:hAnsi="Arial"/>
          <w:lang w:val="sk-SK"/>
        </w:rPr>
        <w:t>vaných</w:t>
      </w:r>
      <w:proofErr w:type="spellEnd"/>
      <w:r w:rsidRPr="00B1516C">
        <w:rPr>
          <w:rFonts w:ascii="Arial" w:hAnsi="Arial"/>
          <w:lang w:val="sk-SK"/>
        </w:rPr>
        <w:t xml:space="preserve"> chýb</w:t>
      </w:r>
      <w:bookmarkEnd w:id="179"/>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Zoznam všeobecných príloh – neuvedené všetky prílohy, ktoré sú fyzicky predložené k </w:t>
      </w:r>
      <w:proofErr w:type="spellStart"/>
      <w:r w:rsidRPr="0029700B">
        <w:rPr>
          <w:rFonts w:eastAsia="Calibri" w:cs="Arial"/>
          <w:szCs w:val="19"/>
          <w:lang w:eastAsia="sk-SK"/>
        </w:rPr>
        <w:t>ŽoP</w:t>
      </w:r>
      <w:proofErr w:type="spellEnd"/>
      <w:r w:rsidRPr="0029700B">
        <w:rPr>
          <w:rFonts w:eastAsia="Calibri" w:cs="Arial"/>
          <w:szCs w:val="19"/>
          <w:lang w:eastAsia="sk-SK"/>
        </w:rPr>
        <w:t>;</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nesprávne vykazovanie monitorovacích údajov – obdobie ku ktorému sa predkladá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 monitorovacie údaje je potrebné zadávať do obdobia, kedy je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predložená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t. j.,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Sumarizačný hárok – personálne výdavky: nesprávne uvádzaný kód </w:t>
      </w:r>
      <w:proofErr w:type="spellStart"/>
      <w:r w:rsidRPr="0029700B">
        <w:rPr>
          <w:rFonts w:eastAsia="Calibri" w:cs="Arial"/>
          <w:szCs w:val="19"/>
          <w:lang w:eastAsia="sk-SK"/>
        </w:rPr>
        <w:t>ŽoP</w:t>
      </w:r>
      <w:proofErr w:type="spellEnd"/>
      <w:r w:rsidRPr="0029700B">
        <w:rPr>
          <w:rFonts w:eastAsia="Calibri" w:cs="Arial"/>
          <w:szCs w:val="19"/>
          <w:lang w:eastAsia="sk-SK"/>
        </w:rPr>
        <w:t>,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Prílohy </w:t>
      </w:r>
      <w:proofErr w:type="spellStart"/>
      <w:r w:rsidRPr="0029700B">
        <w:rPr>
          <w:rFonts w:eastAsia="Calibri" w:cs="Arial"/>
          <w:szCs w:val="19"/>
          <w:lang w:eastAsia="sk-SK"/>
        </w:rPr>
        <w:t>ŽoP</w:t>
      </w:r>
      <w:proofErr w:type="spellEnd"/>
      <w:r w:rsidRPr="0029700B">
        <w:rPr>
          <w:rFonts w:eastAsia="Calibri" w:cs="Arial"/>
          <w:szCs w:val="19"/>
          <w:lang w:eastAsia="sk-SK"/>
        </w:rPr>
        <w:t>: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nesúlad súm v sumarizačnom hárku s deklarovanými výdavkami vo formulári </w:t>
      </w:r>
      <w:proofErr w:type="spellStart"/>
      <w:r w:rsidRPr="0029700B">
        <w:rPr>
          <w:rFonts w:eastAsia="Calibri" w:cs="Arial"/>
          <w:szCs w:val="19"/>
          <w:lang w:eastAsia="sk-SK"/>
        </w:rPr>
        <w:t>ŽoP</w:t>
      </w:r>
      <w:proofErr w:type="spellEnd"/>
      <w:r w:rsidRPr="0029700B">
        <w:rPr>
          <w:rFonts w:eastAsia="Calibri" w:cs="Arial"/>
          <w:szCs w:val="19"/>
          <w:lang w:eastAsia="sk-SK"/>
        </w:rPr>
        <w:t>;</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úhrada miezd a odvodov z iných bankových účtov, ako boli uvedené v Zmluve o NFP – je možné, avšak je potrebné v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nesúlad bankových účtov uvedených v PP, </w:t>
      </w:r>
      <w:proofErr w:type="spellStart"/>
      <w:r w:rsidRPr="0029700B">
        <w:rPr>
          <w:rFonts w:eastAsia="Calibri" w:cs="Arial"/>
          <w:szCs w:val="19"/>
          <w:lang w:eastAsia="sk-SK"/>
        </w:rPr>
        <w:t>DoVP</w:t>
      </w:r>
      <w:proofErr w:type="spellEnd"/>
      <w:r w:rsidRPr="0029700B">
        <w:rPr>
          <w:rFonts w:eastAsia="Calibri" w:cs="Arial"/>
          <w:szCs w:val="19"/>
          <w:lang w:eastAsia="sk-SK"/>
        </w:rPr>
        <w:t xml:space="preserve">, </w:t>
      </w:r>
      <w:proofErr w:type="spellStart"/>
      <w:r w:rsidRPr="0029700B">
        <w:rPr>
          <w:rFonts w:eastAsia="Calibri" w:cs="Arial"/>
          <w:szCs w:val="19"/>
          <w:lang w:eastAsia="sk-SK"/>
        </w:rPr>
        <w:t>DoPČ</w:t>
      </w:r>
      <w:proofErr w:type="spellEnd"/>
      <w:r w:rsidRPr="0029700B">
        <w:rPr>
          <w:rFonts w:eastAsia="Calibri" w:cs="Arial"/>
          <w:szCs w:val="19"/>
          <w:lang w:eastAsia="sk-SK"/>
        </w:rPr>
        <w:t>,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22"/>
      <w:footerReference w:type="first" r:id="rId2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6B83D" w14:textId="77777777" w:rsidR="00293BCD" w:rsidRDefault="00293BCD">
      <w:r>
        <w:separator/>
      </w:r>
    </w:p>
    <w:p w14:paraId="26E6E07E" w14:textId="77777777" w:rsidR="00293BCD" w:rsidRDefault="00293BCD"/>
  </w:endnote>
  <w:endnote w:type="continuationSeparator" w:id="0">
    <w:p w14:paraId="45955B70" w14:textId="77777777" w:rsidR="00293BCD" w:rsidRDefault="00293BCD">
      <w:r>
        <w:continuationSeparator/>
      </w:r>
    </w:p>
    <w:p w14:paraId="0DE1AFE2" w14:textId="77777777" w:rsidR="00293BCD" w:rsidRDefault="00293BCD"/>
  </w:endnote>
  <w:endnote w:type="continuationNotice" w:id="1">
    <w:p w14:paraId="7C37F992" w14:textId="77777777" w:rsidR="00293BCD" w:rsidRDefault="00293B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579C" w14:textId="3BD751A8" w:rsidR="00061DAB" w:rsidRDefault="00061DAB">
    <w:pPr>
      <w:pStyle w:val="Pta"/>
      <w:jc w:val="right"/>
    </w:pPr>
    <w:r>
      <w:fldChar w:fldCharType="begin"/>
    </w:r>
    <w:r>
      <w:instrText xml:space="preserve"> PAGE   \* MERGEFORMAT </w:instrText>
    </w:r>
    <w:r>
      <w:fldChar w:fldCharType="separate"/>
    </w:r>
    <w:r w:rsidR="00DD4D2F">
      <w:rPr>
        <w:noProof/>
      </w:rPr>
      <w:t>94</w:t>
    </w:r>
    <w:r>
      <w:rPr>
        <w:noProof/>
      </w:rPr>
      <w:fldChar w:fldCharType="end"/>
    </w:r>
  </w:p>
  <w:p w14:paraId="2C36D00B" w14:textId="77777777" w:rsidR="00061DAB" w:rsidRPr="003530AF" w:rsidRDefault="00061DAB"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722CB5B5" w14:textId="59193355" w:rsidR="00061DAB" w:rsidRDefault="00061DAB">
        <w:pPr>
          <w:pStyle w:val="Pta"/>
          <w:jc w:val="right"/>
        </w:pPr>
        <w:r>
          <w:fldChar w:fldCharType="begin"/>
        </w:r>
        <w:r>
          <w:instrText>PAGE   \* MERGEFORMAT</w:instrText>
        </w:r>
        <w:r>
          <w:fldChar w:fldCharType="separate"/>
        </w:r>
        <w:r w:rsidR="0089506D" w:rsidRPr="0089506D">
          <w:rPr>
            <w:noProof/>
            <w:lang w:val="sk-SK"/>
          </w:rPr>
          <w:t>1</w:t>
        </w:r>
        <w:r>
          <w:fldChar w:fldCharType="end"/>
        </w:r>
      </w:p>
    </w:sdtContent>
  </w:sdt>
  <w:p w14:paraId="3843E05C" w14:textId="77777777" w:rsidR="00061DAB" w:rsidRDefault="00061DA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11172" w14:textId="77777777" w:rsidR="00293BCD" w:rsidRDefault="00293BCD">
      <w:r>
        <w:separator/>
      </w:r>
    </w:p>
    <w:p w14:paraId="01472792" w14:textId="77777777" w:rsidR="00293BCD" w:rsidRDefault="00293BCD"/>
  </w:footnote>
  <w:footnote w:type="continuationSeparator" w:id="0">
    <w:p w14:paraId="3B8D2E67" w14:textId="77777777" w:rsidR="00293BCD" w:rsidRDefault="00293BCD">
      <w:r>
        <w:continuationSeparator/>
      </w:r>
    </w:p>
    <w:p w14:paraId="3239EAFD" w14:textId="77777777" w:rsidR="00293BCD" w:rsidRDefault="00293BCD"/>
  </w:footnote>
  <w:footnote w:type="continuationNotice" w:id="1">
    <w:p w14:paraId="4DAA3E34" w14:textId="77777777" w:rsidR="00293BCD" w:rsidRDefault="00293BCD"/>
  </w:footnote>
  <w:footnote w:id="2">
    <w:p w14:paraId="1788BD73" w14:textId="23B51D62" w:rsidR="00061DAB" w:rsidRPr="00CA64B9" w:rsidRDefault="00061DAB">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061DAB" w:rsidRPr="009D7F63" w:rsidRDefault="00061DAB"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061DAB" w:rsidRPr="009D7F63" w:rsidRDefault="00061DA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5">
    <w:p w14:paraId="2C5BE3F1" w14:textId="77777777" w:rsidR="00061DAB" w:rsidRPr="009D7F63" w:rsidRDefault="00061DA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6">
    <w:p w14:paraId="5C4451D7" w14:textId="77777777" w:rsidR="00061DAB" w:rsidRPr="005755D7" w:rsidRDefault="00061DAB">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061DAB" w:rsidRPr="00735615" w:rsidRDefault="00061DAB">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061DAB" w:rsidRPr="00EA00BD" w:rsidRDefault="00061DAB"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 xml:space="preserve">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w:t>
      </w:r>
      <w:proofErr w:type="spellStart"/>
      <w:r w:rsidRPr="00EA00BD">
        <w:rPr>
          <w:rFonts w:cs="Arial"/>
          <w:szCs w:val="16"/>
        </w:rPr>
        <w:t>t.j</w:t>
      </w:r>
      <w:proofErr w:type="spellEnd"/>
      <w:r w:rsidRPr="00EA00BD">
        <w:rPr>
          <w:rFonts w:cs="Arial"/>
          <w:szCs w:val="16"/>
        </w:rPr>
        <w:t>. najmä priradiť osobný spis zamestnanca, jeho mzdové náležitosti a preukázanie účtovných dokladov k uhradeným mzdám za zamestnanca.</w:t>
      </w:r>
    </w:p>
    <w:p w14:paraId="7DBC22D3" w14:textId="77777777" w:rsidR="00061DAB" w:rsidRPr="00EA00BD" w:rsidRDefault="00061DAB">
      <w:pPr>
        <w:pStyle w:val="Textpoznmkypodiarou"/>
        <w:rPr>
          <w:lang w:val="sk-SK"/>
        </w:rPr>
      </w:pPr>
    </w:p>
  </w:footnote>
  <w:footnote w:id="9">
    <w:p w14:paraId="3590E41A" w14:textId="77777777" w:rsidR="00061DAB" w:rsidRDefault="00061DAB"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061DAB" w:rsidRPr="0063712E" w:rsidRDefault="00061DAB"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061DAB" w:rsidRPr="009D7F63" w:rsidRDefault="00061DAB"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061DAB" w:rsidRPr="0063712E" w:rsidRDefault="00061DAB"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061DAB" w:rsidRPr="00992A14" w:rsidRDefault="00061DAB"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061DAB" w:rsidRPr="003911A6" w:rsidRDefault="00061DAB">
      <w:pPr>
        <w:pStyle w:val="Textpoznmkypodiarou"/>
        <w:rPr>
          <w:del w:id="32"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061DAB" w:rsidRPr="00F20EE9" w:rsidRDefault="00061DAB">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061DAB" w:rsidRPr="005D70A1" w:rsidRDefault="00061DAB">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061DAB" w:rsidRPr="00C44602" w:rsidRDefault="00061DAB"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prvých Doplňujúcich monitorovacích údajoch k </w:t>
      </w:r>
      <w:proofErr w:type="spellStart"/>
      <w:r>
        <w:rPr>
          <w:szCs w:val="22"/>
        </w:rPr>
        <w:t>ŽoP</w:t>
      </w:r>
      <w:proofErr w:type="spellEnd"/>
      <w:r>
        <w:rPr>
          <w:szCs w:val="22"/>
        </w:rPr>
        <w:t xml:space="preserve"> je obdobie od účinnosti zmluvy o NFP alebo začiatku realizácie hlavných aktivít projektu (podľa toho čo nastalo skôr) do dňa predloženia </w:t>
      </w:r>
      <w:proofErr w:type="spellStart"/>
      <w:r>
        <w:rPr>
          <w:szCs w:val="22"/>
        </w:rPr>
        <w:t>ŽoP</w:t>
      </w:r>
      <w:proofErr w:type="spellEnd"/>
      <w:r>
        <w:rPr>
          <w:szCs w:val="22"/>
        </w:rPr>
        <w:t xml:space="preserve"> prostredníctvom ITMS2014+. </w:t>
      </w:r>
      <w:r w:rsidRPr="00F16E8E">
        <w:rPr>
          <w:szCs w:val="22"/>
        </w:rPr>
        <w:t>Monitorované</w:t>
      </w:r>
      <w:r>
        <w:rPr>
          <w:szCs w:val="22"/>
        </w:rPr>
        <w:t xml:space="preserve"> obdobie ďalších Doplňujúcich monitorovacích údajov k </w:t>
      </w:r>
      <w:proofErr w:type="spellStart"/>
      <w:r>
        <w:rPr>
          <w:szCs w:val="22"/>
        </w:rPr>
        <w:t>ŽoP</w:t>
      </w:r>
      <w:proofErr w:type="spellEnd"/>
      <w:r>
        <w:rPr>
          <w:szCs w:val="22"/>
        </w:rPr>
        <w:t xml:space="preserve"> (predložených v ďalších rokoch) </w:t>
      </w:r>
      <w:r w:rsidRPr="00F16E8E">
        <w:rPr>
          <w:szCs w:val="22"/>
        </w:rPr>
        <w:t>je stanovené od 1.1. roku</w:t>
      </w:r>
      <w:r>
        <w:rPr>
          <w:szCs w:val="22"/>
        </w:rPr>
        <w:t xml:space="preserve">, v ktorom je </w:t>
      </w:r>
      <w:proofErr w:type="spellStart"/>
      <w:r>
        <w:rPr>
          <w:szCs w:val="22"/>
        </w:rPr>
        <w:t>ŽoP</w:t>
      </w:r>
      <w:proofErr w:type="spellEnd"/>
      <w:r>
        <w:rPr>
          <w:szCs w:val="22"/>
        </w:rPr>
        <w:t xml:space="preserve"> predkladaná, d</w:t>
      </w:r>
      <w:r w:rsidRPr="00F16E8E">
        <w:rPr>
          <w:szCs w:val="22"/>
        </w:rPr>
        <w:t xml:space="preserve">o </w:t>
      </w:r>
      <w:r>
        <w:rPr>
          <w:szCs w:val="22"/>
        </w:rPr>
        <w:t xml:space="preserve">dňa predloženia </w:t>
      </w:r>
      <w:proofErr w:type="spellStart"/>
      <w:r>
        <w:rPr>
          <w:szCs w:val="22"/>
        </w:rPr>
        <w:t>ŽoP</w:t>
      </w:r>
      <w:proofErr w:type="spellEnd"/>
      <w:r>
        <w:rPr>
          <w:szCs w:val="22"/>
        </w:rPr>
        <w:t>, prostredníctvom ITMS2014+</w:t>
      </w:r>
      <w:r>
        <w:rPr>
          <w:szCs w:val="22"/>
          <w:lang w:val="sk-SK"/>
        </w:rPr>
        <w:t>.</w:t>
      </w:r>
    </w:p>
  </w:footnote>
  <w:footnote w:id="17">
    <w:p w14:paraId="3A5390FB" w14:textId="77777777" w:rsidR="00061DAB" w:rsidRPr="00EA330D" w:rsidRDefault="00061DAB"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061DAB" w:rsidRPr="00852446" w:rsidRDefault="00061DAB"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061DAB" w:rsidRPr="00E25071" w:rsidRDefault="00061DAB"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061DAB" w:rsidRPr="00EA00BD" w:rsidRDefault="00061DAB">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061DAB" w:rsidRPr="00597E10" w:rsidRDefault="00061DAB" w:rsidP="00331B12">
      <w:pPr>
        <w:pStyle w:val="Textpoznmkypodiarou"/>
        <w:rPr>
          <w:lang w:val="sk-SK"/>
        </w:rPr>
      </w:pPr>
      <w:r>
        <w:rPr>
          <w:rStyle w:val="Odkaznapoznmkupodiarou"/>
        </w:rPr>
        <w:footnoteRef/>
      </w:r>
      <w:r>
        <w:t xml:space="preserve"> </w:t>
      </w:r>
      <w:r>
        <w:rPr>
          <w:lang w:val="sk-SK"/>
        </w:rPr>
        <w:t>O</w:t>
      </w:r>
      <w:proofErr w:type="spellStart"/>
      <w:r w:rsidRPr="002D3BB7">
        <w:t>bdobie</w:t>
      </w:r>
      <w:proofErr w:type="spellEnd"/>
      <w:r w:rsidRPr="002D3BB7">
        <w:t xml:space="preserv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061DAB" w:rsidRPr="00B25E05" w:rsidRDefault="00061DAB">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061DAB" w:rsidRPr="009D7F63" w:rsidRDefault="00061DAB"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061DAB" w:rsidRPr="009D7F63" w:rsidRDefault="00061DAB">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061DAB" w:rsidRPr="007D7535" w:rsidRDefault="00061DAB"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061DAB" w:rsidRPr="009D7F63" w:rsidRDefault="00061DAB"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061DAB" w:rsidRPr="009D7F63" w:rsidRDefault="00061DA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061DAB" w:rsidRPr="009D7F63" w:rsidRDefault="00061DA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061DAB" w:rsidRPr="009D7F63" w:rsidRDefault="00061DA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061DAB" w:rsidRPr="009D7F63" w:rsidRDefault="00061DAB"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061DAB" w:rsidRPr="009D7F63" w:rsidRDefault="00061DAB"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061DAB" w:rsidRPr="009D7F63" w:rsidRDefault="00061DA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061DAB" w:rsidRPr="009D7F63" w:rsidRDefault="00061DA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061DAB" w:rsidRPr="009D7F63" w:rsidRDefault="00061DA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061DAB" w:rsidRPr="00041D2E" w:rsidRDefault="00061DAB" w:rsidP="00041D2E">
      <w:pPr>
        <w:pStyle w:val="Textpoznmkypodiarou"/>
        <w:rPr>
          <w:lang w:val="sk-SK"/>
        </w:rPr>
      </w:pPr>
      <w:r w:rsidRPr="009D7F63">
        <w:rPr>
          <w:rFonts w:cs="Arial"/>
          <w:szCs w:val="16"/>
          <w:lang w:val="sk-SK" w:eastAsia="cs-CZ"/>
        </w:rPr>
        <w:t>4. pohonné hmoty.</w:t>
      </w:r>
    </w:p>
  </w:footnote>
  <w:footnote w:id="28">
    <w:p w14:paraId="784C7747" w14:textId="77777777" w:rsidR="00061DAB" w:rsidRPr="009D7F63" w:rsidRDefault="00061DAB"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061DAB" w:rsidRDefault="00061DAB"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061DAB" w:rsidRPr="00735615" w:rsidRDefault="00061DAB"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061DAB" w:rsidRPr="009D7F63" w:rsidRDefault="00061DAB"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061DAB" w:rsidRPr="009D7F63" w:rsidRDefault="00061DAB"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061DAB" w:rsidRDefault="00061DAB"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061DAB" w:rsidRPr="009D7F63" w:rsidRDefault="00061DAB">
      <w:pPr>
        <w:pStyle w:val="Textpoznmkypodiarou"/>
        <w:rPr>
          <w:rFonts w:cs="Arial"/>
          <w:szCs w:val="16"/>
          <w:lang w:val="sk-SK"/>
        </w:rPr>
      </w:pPr>
    </w:p>
  </w:footnote>
  <w:footnote w:id="33">
    <w:p w14:paraId="7F1147A2" w14:textId="3AB753A1" w:rsidR="00061DAB" w:rsidRPr="001B311E" w:rsidRDefault="00061DAB">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061DAB" w:rsidRPr="001B311E" w:rsidRDefault="00061DAB">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061DAB" w:rsidRPr="002D4628" w:rsidRDefault="00061DAB"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061DAB" w:rsidRPr="009D7F63" w:rsidRDefault="00061DAB"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37">
    <w:p w14:paraId="67F1ADFF" w14:textId="77777777" w:rsidR="00061DAB" w:rsidRPr="006E4CC8" w:rsidRDefault="00061DAB"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061DAB" w:rsidRPr="007F7349" w:rsidRDefault="00061DAB"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061DAB" w:rsidRPr="007F7349" w:rsidRDefault="00061DAB"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061DAB" w:rsidRPr="007F7349" w:rsidRDefault="00061DAB"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061DAB" w:rsidRPr="00F41F62" w:rsidRDefault="00061DAB"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061DAB" w:rsidRPr="009D7F63" w:rsidRDefault="00061DAB"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061DAB" w:rsidRDefault="00061DAB"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w:t>
      </w:r>
      <w:proofErr w:type="spellStart"/>
      <w:r>
        <w:rPr>
          <w:lang w:val="sk-SK"/>
        </w:rPr>
        <w:t>keteringových</w:t>
      </w:r>
      <w:proofErr w:type="spellEnd"/>
      <w:r>
        <w:rPr>
          <w:lang w:val="sk-SK"/>
        </w:rPr>
        <w:t xml:space="preserve"> služieb.</w:t>
      </w:r>
    </w:p>
  </w:footnote>
  <w:footnote w:id="40">
    <w:p w14:paraId="6721C3EE" w14:textId="77777777" w:rsidR="00061DAB" w:rsidRDefault="00061DAB"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061DAB" w:rsidRDefault="00061DAB"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061DAB" w:rsidRPr="004F28ED" w:rsidRDefault="00061DAB">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061DAB" w:rsidRPr="00B25E05" w:rsidRDefault="00061DAB"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061DAB" w:rsidRPr="0031793F" w:rsidRDefault="00061DAB">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061DAB" w:rsidRPr="00E1641D" w:rsidRDefault="00061DAB"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061DAB" w:rsidRPr="0029658C" w:rsidRDefault="00061DAB"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061DAB" w:rsidRDefault="00061DAB" w:rsidP="00A052EC">
      <w:pPr>
        <w:pStyle w:val="Default"/>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061DAB" w:rsidRPr="0029658C" w:rsidRDefault="00061DAB"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061DAB" w:rsidRPr="00765644" w:rsidRDefault="00061DAB"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061DAB" w:rsidRDefault="00061DAB" w:rsidP="006A2DA0">
      <w:pPr>
        <w:pStyle w:val="Textpoznmkypodiarou"/>
        <w:jc w:val="both"/>
        <w:rPr>
          <w:lang w:val="sk-SK"/>
        </w:rPr>
      </w:pPr>
      <w:r>
        <w:rPr>
          <w:rStyle w:val="Odkaznapoznmkupodiarou"/>
        </w:rPr>
        <w:footnoteRef/>
      </w:r>
      <w:r>
        <w:rPr>
          <w:lang w:val="sk-SK"/>
        </w:rPr>
        <w:t xml:space="preserve">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w:t>
      </w:r>
      <w:proofErr w:type="spellStart"/>
      <w:r>
        <w:rPr>
          <w:lang w:val="sk-SK"/>
        </w:rPr>
        <w:t>regulérneho</w:t>
      </w:r>
      <w:proofErr w:type="spellEnd"/>
      <w:r>
        <w:rPr>
          <w:lang w:val="sk-SK"/>
        </w:rPr>
        <w:t xml:space="preserve"> výstupu projektu. Všetky podstatné pracovné podklady a záznamy k projektovým výstupom ako aj samotné výstupy projektu, v prípade ak je to relevantné, je prijímateľ po vypracovaní uceleného výstupu pracovnej činnosti a projektu </w:t>
      </w:r>
      <w:proofErr w:type="spellStart"/>
      <w:r>
        <w:rPr>
          <w:lang w:val="sk-SK"/>
        </w:rPr>
        <w:t>zamestancom</w:t>
      </w:r>
      <w:proofErr w:type="spellEnd"/>
      <w:r>
        <w:rPr>
          <w:lang w:val="sk-SK"/>
        </w:rPr>
        <w:t>/--</w:t>
      </w:r>
      <w:proofErr w:type="spellStart"/>
      <w:r>
        <w:rPr>
          <w:lang w:val="sk-SK"/>
        </w:rPr>
        <w:t>ami</w:t>
      </w:r>
      <w:proofErr w:type="spellEnd"/>
      <w:r>
        <w:rPr>
          <w:lang w:val="sk-SK"/>
        </w:rPr>
        <w:t xml:space="preserve">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061DAB" w:rsidRDefault="00061DAB"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061DAB" w:rsidRDefault="00061DAB"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061DAB" w:rsidRPr="00033E1E" w:rsidRDefault="00061DAB"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061DAB" w:rsidRPr="00B8602D" w:rsidRDefault="00061DAB">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061DAB" w:rsidRPr="00BD5C09" w:rsidRDefault="00061DAB"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061DAB" w:rsidRPr="00867B4C" w:rsidRDefault="00061DAB" w:rsidP="0099542E">
      <w:pPr>
        <w:autoSpaceDE w:val="0"/>
        <w:autoSpaceDN w:val="0"/>
        <w:adjustRightInd w:val="0"/>
        <w:jc w:val="both"/>
      </w:pPr>
      <w:r>
        <w:rPr>
          <w:rStyle w:val="Odkaznapoznmkupodiarou"/>
        </w:rPr>
        <w:footnoteRef/>
      </w:r>
      <w:proofErr w:type="spellStart"/>
      <w:r w:rsidRPr="0099542E">
        <w:rPr>
          <w:sz w:val="16"/>
          <w:szCs w:val="20"/>
          <w:lang w:eastAsia="x-none"/>
        </w:rPr>
        <w:t>T.j</w:t>
      </w:r>
      <w:proofErr w:type="spellEnd"/>
      <w:r w:rsidRPr="0099542E">
        <w:rPr>
          <w:sz w:val="16"/>
          <w:szCs w:val="20"/>
          <w:lang w:eastAsia="x-none"/>
        </w:rPr>
        <w:t xml:space="preserve">.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061DAB" w:rsidRPr="00EA00BD" w:rsidRDefault="00061DAB" w:rsidP="00EA00BD">
      <w:pPr>
        <w:pStyle w:val="Textpoznmkypodiarou"/>
        <w:jc w:val="both"/>
        <w:rPr>
          <w:lang w:val="sk-SK"/>
        </w:rPr>
      </w:pPr>
      <w:r>
        <w:rPr>
          <w:rStyle w:val="Odkaznapoznmkupodiarou"/>
        </w:rPr>
        <w:footnoteRef/>
      </w:r>
      <w:r>
        <w:rPr>
          <w:lang w:val="sk-SK"/>
        </w:rPr>
        <w:t>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w:t>
      </w:r>
      <w:proofErr w:type="spellStart"/>
      <w:r>
        <w:rPr>
          <w:lang w:val="sk-SK"/>
        </w:rPr>
        <w:t>nému</w:t>
      </w:r>
      <w:proofErr w:type="spellEnd"/>
      <w:r>
        <w:rPr>
          <w:lang w:val="sk-SK"/>
        </w:rPr>
        <w:t xml:space="preserve">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061DAB" w:rsidRPr="00EA00BD" w:rsidRDefault="00061DAB"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061DAB" w:rsidRPr="00736D46" w:rsidRDefault="00061DAB"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061DAB" w:rsidRPr="00736D46" w:rsidRDefault="00061DAB">
      <w:pPr>
        <w:pStyle w:val="Textpoznmkypodiarou"/>
        <w:rPr>
          <w:lang w:val="sk-SK"/>
        </w:rPr>
      </w:pPr>
    </w:p>
  </w:footnote>
  <w:footnote w:id="56">
    <w:p w14:paraId="3B1DDFE6" w14:textId="77777777" w:rsidR="00061DAB" w:rsidRPr="00965E93" w:rsidRDefault="00061DAB"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061DAB" w:rsidRPr="009D7F63" w:rsidRDefault="00061DAB"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061DAB" w:rsidRPr="009D7F63" w:rsidRDefault="00061DAB"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061DAB" w:rsidRPr="009D7F63" w:rsidRDefault="00061DA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061DAB" w:rsidRPr="009D7F63" w:rsidRDefault="00061DA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061DAB" w:rsidRPr="009D7F63" w:rsidRDefault="00061DA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061DAB" w:rsidRPr="009D7F63" w:rsidRDefault="00061DA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061DAB" w:rsidRPr="009D7F63" w:rsidRDefault="00061DA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061DAB" w:rsidRPr="009D7F63" w:rsidRDefault="00061DA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061DAB" w:rsidRPr="009D7F63" w:rsidRDefault="00061DA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061DAB" w:rsidRPr="0064452F" w:rsidRDefault="00061DAB"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061DAB" w:rsidRPr="00062F88" w:rsidRDefault="00061DAB"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061DAB" w:rsidRDefault="00061DAB"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061DAB" w:rsidRPr="00F72B7B" w:rsidRDefault="00061DAB"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061DAB" w:rsidRDefault="00061DAB"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061DAB" w:rsidRDefault="00061DAB"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061DAB" w:rsidRPr="00AF0A84" w:rsidRDefault="00061DAB">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061DAB" w:rsidRPr="009D7F63" w:rsidRDefault="00061DA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061DAB" w:rsidRDefault="00061DAB"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061DAB" w:rsidRPr="00B275B2" w:rsidRDefault="00061DAB" w:rsidP="00AB15E6">
      <w:pPr>
        <w:pStyle w:val="Textpoznmkypodiarou"/>
        <w:jc w:val="both"/>
        <w:rPr>
          <w:lang w:val="sk-SK"/>
        </w:rPr>
      </w:pPr>
      <w:r>
        <w:rPr>
          <w:lang w:val="sk-SK"/>
        </w:rPr>
        <w:t xml:space="preserve"> </w:t>
      </w:r>
    </w:p>
  </w:footnote>
  <w:footnote w:id="73">
    <w:p w14:paraId="4CCCB3F6" w14:textId="77777777" w:rsidR="00061DAB" w:rsidRPr="001277DD" w:rsidRDefault="00061DAB"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061DAB" w:rsidRPr="00EA00BD" w:rsidRDefault="00061DAB"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061DAB" w:rsidRPr="001277DD" w:rsidRDefault="00061DAB"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76">
    <w:p w14:paraId="5F1D0A1D" w14:textId="77777777" w:rsidR="00061DAB" w:rsidRPr="001277DD" w:rsidRDefault="00061DAB"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061DAB" w:rsidRPr="001277DD" w:rsidRDefault="00061DAB"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061DAB" w:rsidRPr="00923BC1" w:rsidRDefault="00061DAB"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061DAB" w:rsidRPr="00772F95" w:rsidRDefault="00061DAB"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061DAB" w:rsidRPr="008A522F" w:rsidRDefault="00061DAB"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061DAB" w:rsidRPr="00CE0C11" w:rsidRDefault="00061DAB"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061DAB" w:rsidRPr="00621D47" w:rsidRDefault="00061DAB"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061DAB" w:rsidRPr="00391F1C" w:rsidRDefault="00061DAB"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061DAB" w:rsidRPr="009D7F63" w:rsidRDefault="00061DAB"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061DAB" w:rsidRPr="009D7F63" w:rsidRDefault="00061DA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061DAB" w:rsidRPr="009D7F63" w:rsidRDefault="00061DAB"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061DAB" w:rsidRPr="009D7F63" w:rsidRDefault="00061DAB"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061DAB" w:rsidRPr="009D7F63" w:rsidRDefault="00061DA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061DAB" w:rsidRPr="009D7F63" w:rsidRDefault="00061DAB"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061DAB" w:rsidRPr="00405EED" w:rsidRDefault="00061DAB"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061DAB" w:rsidRPr="009D7F63" w:rsidRDefault="00061DAB"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061DAB" w:rsidRPr="009D7F63" w:rsidRDefault="00061DAB"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93">
    <w:p w14:paraId="192A5ADB" w14:textId="77777777" w:rsidR="00061DAB" w:rsidRPr="009D7F63" w:rsidRDefault="00061DAB"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061DAB" w:rsidRPr="009D7F63" w:rsidRDefault="00061DAB"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061DAB" w:rsidRPr="009D7F63" w:rsidRDefault="00061DAB"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061DAB" w:rsidRPr="009D7F63" w:rsidRDefault="00061DAB"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061DAB" w:rsidRPr="009D7F63" w:rsidRDefault="00061DAB"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061DAB" w:rsidRPr="001A7C8D" w:rsidRDefault="00061DAB">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061DAB" w:rsidRPr="0064452F" w:rsidRDefault="00061DAB"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061DAB" w:rsidRPr="009D7F63" w:rsidRDefault="00061DAB"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061DAB" w:rsidRPr="009D7F63" w:rsidRDefault="00061DAB">
      <w:pPr>
        <w:pStyle w:val="Textpoznmkypodiarou"/>
        <w:rPr>
          <w:rFonts w:cs="Arial"/>
          <w:szCs w:val="16"/>
          <w:lang w:val="sk-SK"/>
        </w:rPr>
      </w:pPr>
    </w:p>
  </w:footnote>
  <w:footnote w:id="101">
    <w:p w14:paraId="7398D789" w14:textId="77777777" w:rsidR="00061DAB" w:rsidRPr="009D7F63" w:rsidRDefault="00061DAB"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102">
    <w:p w14:paraId="729C9F71" w14:textId="7FB2E36E" w:rsidR="00061DAB" w:rsidRPr="0029700B" w:rsidRDefault="00061DAB">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3">
    <w:p w14:paraId="49918D05" w14:textId="77777777" w:rsidR="00061DAB" w:rsidRPr="0063712E" w:rsidRDefault="00061DAB"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4">
    <w:p w14:paraId="5F606E25" w14:textId="1CBABB5F" w:rsidR="00061DAB" w:rsidRPr="0029700B" w:rsidRDefault="00061DAB">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5">
    <w:p w14:paraId="22C7FAFC" w14:textId="77777777" w:rsidR="00061DAB" w:rsidRPr="009D7F63" w:rsidRDefault="00061DA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6">
    <w:p w14:paraId="33F84496" w14:textId="77777777" w:rsidR="00061DAB" w:rsidRDefault="00061DAB"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7">
    <w:p w14:paraId="6CF46C03" w14:textId="77777777" w:rsidR="00061DAB" w:rsidRPr="009D7F63" w:rsidRDefault="00061DA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8">
    <w:p w14:paraId="77E0A074" w14:textId="77777777" w:rsidR="00061DAB" w:rsidRPr="009D7F63" w:rsidRDefault="00061DA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9">
    <w:p w14:paraId="7F787B99" w14:textId="77777777" w:rsidR="00061DAB" w:rsidRDefault="00061DAB"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061DAB" w:rsidRPr="0029658C" w:rsidRDefault="00061DAB"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0">
    <w:p w14:paraId="169781C2" w14:textId="77777777" w:rsidR="00061DAB" w:rsidRPr="009D7F63" w:rsidRDefault="00061DAB"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4D599ED5" w14:textId="77777777" w:rsidR="00061DAB" w:rsidRPr="009D7F63" w:rsidRDefault="00061DA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061DAB" w:rsidRPr="009D7F63" w:rsidRDefault="00061DA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061DAB" w:rsidRPr="002D4DD9" w:rsidRDefault="00061DAB"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1">
    <w:p w14:paraId="69F2CF37" w14:textId="77777777" w:rsidR="00061DAB" w:rsidRPr="002D4DD9" w:rsidRDefault="00061DAB"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2">
    <w:p w14:paraId="2304559C" w14:textId="2E636029" w:rsidR="00061DAB" w:rsidRPr="00666AC8" w:rsidRDefault="00061DAB"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V prípade zamestnanca, ktorý pre zamestnávateľa pracuje na plný pracovný úväzok na projekte sa pracovný výkaz nevypracováva.</w:t>
      </w:r>
      <w:r w:rsidRPr="00627F92">
        <w:rPr>
          <w:rFonts w:ascii="Arial" w:hAnsi="Arial"/>
          <w:sz w:val="16"/>
          <w:lang w:val="sk-SK"/>
        </w:rPr>
        <w:t xml:space="preserve"> </w:t>
      </w:r>
    </w:p>
  </w:footnote>
  <w:footnote w:id="113">
    <w:p w14:paraId="78551956" w14:textId="77777777" w:rsidR="00061DAB" w:rsidRPr="002D4DD9" w:rsidRDefault="00061DA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114">
    <w:p w14:paraId="73B9E602" w14:textId="77777777" w:rsidR="00061DAB" w:rsidRPr="002D4DD9" w:rsidRDefault="00061DA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115">
    <w:p w14:paraId="3DB9DEFA" w14:textId="77777777" w:rsidR="00061DAB" w:rsidRPr="009D7F63" w:rsidRDefault="00061DA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6">
    <w:p w14:paraId="1EABE73A" w14:textId="77777777" w:rsidR="00061DAB" w:rsidRPr="00DB1B99" w:rsidRDefault="00061DAB" w:rsidP="00DB1B99">
      <w:pPr>
        <w:pStyle w:val="Textpoznmkypodiarou"/>
        <w:jc w:val="both"/>
        <w:rPr>
          <w:lang w:val="sk-SK"/>
        </w:rPr>
      </w:pPr>
      <w:r>
        <w:rPr>
          <w:rStyle w:val="Odkaznapoznmkupodiarou"/>
        </w:rPr>
        <w:footnoteRef/>
      </w:r>
      <w:r>
        <w:t xml:space="preserve"> </w:t>
      </w:r>
      <w:r w:rsidRPr="0042029B">
        <w:rPr>
          <w:lang w:val="sk-SK"/>
        </w:rPr>
        <w:t xml:space="preserve">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sidRPr="0042029B">
        <w:rPr>
          <w:lang w:val="sk-SK"/>
        </w:rPr>
        <w:t>FKnM</w:t>
      </w:r>
      <w:proofErr w:type="spellEnd"/>
      <w:r w:rsidRPr="0042029B">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17">
    <w:p w14:paraId="43D25DB5" w14:textId="77777777" w:rsidR="00061DAB" w:rsidRPr="002D4DD9" w:rsidRDefault="00061DAB"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8">
    <w:p w14:paraId="7861C716" w14:textId="77777777" w:rsidR="00061DAB" w:rsidRPr="009D7F63" w:rsidRDefault="00061DAB"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9">
    <w:p w14:paraId="5A1F8B21" w14:textId="77777777" w:rsidR="00061DAB" w:rsidRPr="00DD30A9" w:rsidRDefault="00061DAB" w:rsidP="00DD30A9">
      <w:pPr>
        <w:pStyle w:val="Textpoznmkypodiarou"/>
        <w:jc w:val="both"/>
        <w:rPr>
          <w:lang w:val="sk-SK"/>
        </w:rPr>
      </w:pPr>
      <w:r>
        <w:rPr>
          <w:rStyle w:val="Odkaznapoznmkupodiarou"/>
        </w:rPr>
        <w:footnoteRef/>
      </w:r>
      <w:r>
        <w:t xml:space="preserve"> </w:t>
      </w:r>
      <w:r w:rsidRPr="009A3563">
        <w:rPr>
          <w:lang w:val="sk-SK"/>
        </w:rPr>
        <w:t xml:space="preserve">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sidRPr="009A3563">
        <w:rPr>
          <w:lang w:val="sk-SK"/>
        </w:rPr>
        <w:t>FKnM</w:t>
      </w:r>
      <w:proofErr w:type="spellEnd"/>
      <w:r w:rsidRPr="009A3563">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20">
    <w:p w14:paraId="727F53EE" w14:textId="5EAC881E" w:rsidR="00061DAB" w:rsidRPr="00365D81" w:rsidRDefault="00061DAB"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1">
    <w:p w14:paraId="07295FD0" w14:textId="77777777" w:rsidR="00061DAB" w:rsidRPr="009D7F63" w:rsidRDefault="00061DAB"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2">
    <w:p w14:paraId="52CC40AC" w14:textId="77777777" w:rsidR="00061DAB" w:rsidRDefault="00061DAB"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3">
    <w:p w14:paraId="2733879F" w14:textId="77777777" w:rsidR="00061DAB" w:rsidRDefault="00061DAB"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1F01B6FE" w14:textId="77777777" w:rsidR="00061DAB" w:rsidRDefault="00061DAB"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594D547A" w14:textId="77777777" w:rsidR="00061DAB" w:rsidRPr="008D4874" w:rsidRDefault="00061DAB">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6">
    <w:p w14:paraId="06AEA2B7" w14:textId="77777777" w:rsidR="00061DAB" w:rsidRPr="00A9227A" w:rsidRDefault="00061DAB"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74A50A83" w14:textId="77777777" w:rsidR="00061DAB" w:rsidRPr="009D7F63" w:rsidRDefault="00061DA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128">
    <w:p w14:paraId="7A914117" w14:textId="77777777" w:rsidR="00061DAB" w:rsidRPr="009D7F63" w:rsidRDefault="00061DA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29">
    <w:p w14:paraId="2FB92DE1" w14:textId="77777777" w:rsidR="00061DAB" w:rsidRDefault="00061DAB"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0">
    <w:p w14:paraId="317B1926" w14:textId="77777777" w:rsidR="00061DAB" w:rsidRPr="009D7F63" w:rsidRDefault="00061DA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1">
    <w:p w14:paraId="5A80A224" w14:textId="77777777" w:rsidR="00061DAB" w:rsidRPr="009D7F63" w:rsidRDefault="00061DA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7">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4">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8">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4">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9">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39">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3">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6">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2"/>
  </w:num>
  <w:num w:numId="4">
    <w:abstractNumId w:val="26"/>
  </w:num>
  <w:num w:numId="5">
    <w:abstractNumId w:val="55"/>
  </w:num>
  <w:num w:numId="6">
    <w:abstractNumId w:val="153"/>
  </w:num>
  <w:num w:numId="7">
    <w:abstractNumId w:val="152"/>
  </w:num>
  <w:num w:numId="8">
    <w:abstractNumId w:val="109"/>
  </w:num>
  <w:num w:numId="9">
    <w:abstractNumId w:val="131"/>
  </w:num>
  <w:num w:numId="10">
    <w:abstractNumId w:val="67"/>
  </w:num>
  <w:num w:numId="11">
    <w:abstractNumId w:val="106"/>
  </w:num>
  <w:num w:numId="12">
    <w:abstractNumId w:val="140"/>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2"/>
  </w:num>
  <w:num w:numId="20">
    <w:abstractNumId w:val="36"/>
  </w:num>
  <w:num w:numId="21">
    <w:abstractNumId w:val="78"/>
  </w:num>
  <w:num w:numId="22">
    <w:abstractNumId w:val="96"/>
  </w:num>
  <w:num w:numId="23">
    <w:abstractNumId w:val="124"/>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1"/>
  </w:num>
  <w:num w:numId="28">
    <w:abstractNumId w:val="100"/>
  </w:num>
  <w:num w:numId="29">
    <w:abstractNumId w:val="132"/>
  </w:num>
  <w:num w:numId="30">
    <w:abstractNumId w:val="107"/>
  </w:num>
  <w:num w:numId="31">
    <w:abstractNumId w:val="147"/>
  </w:num>
  <w:num w:numId="32">
    <w:abstractNumId w:val="127"/>
  </w:num>
  <w:num w:numId="33">
    <w:abstractNumId w:val="136"/>
  </w:num>
  <w:num w:numId="34">
    <w:abstractNumId w:val="142"/>
  </w:num>
  <w:num w:numId="35">
    <w:abstractNumId w:val="54"/>
  </w:num>
  <w:num w:numId="36">
    <w:abstractNumId w:val="65"/>
  </w:num>
  <w:num w:numId="37">
    <w:abstractNumId w:val="62"/>
  </w:num>
  <w:num w:numId="38">
    <w:abstractNumId w:val="73"/>
  </w:num>
  <w:num w:numId="39">
    <w:abstractNumId w:val="93"/>
  </w:num>
  <w:num w:numId="40">
    <w:abstractNumId w:val="146"/>
  </w:num>
  <w:num w:numId="41">
    <w:abstractNumId w:val="2"/>
  </w:num>
  <w:num w:numId="42">
    <w:abstractNumId w:val="71"/>
  </w:num>
  <w:num w:numId="43">
    <w:abstractNumId w:val="7"/>
  </w:num>
  <w:num w:numId="44">
    <w:abstractNumId w:val="48"/>
  </w:num>
  <w:num w:numId="45">
    <w:abstractNumId w:val="119"/>
  </w:num>
  <w:num w:numId="46">
    <w:abstractNumId w:val="130"/>
  </w:num>
  <w:num w:numId="47">
    <w:abstractNumId w:val="69"/>
  </w:num>
  <w:num w:numId="48">
    <w:abstractNumId w:val="141"/>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4"/>
  </w:num>
  <w:num w:numId="56">
    <w:abstractNumId w:val="72"/>
  </w:num>
  <w:num w:numId="57">
    <w:abstractNumId w:val="56"/>
  </w:num>
  <w:num w:numId="58">
    <w:abstractNumId w:val="116"/>
  </w:num>
  <w:num w:numId="59">
    <w:abstractNumId w:val="125"/>
  </w:num>
  <w:num w:numId="60">
    <w:abstractNumId w:val="88"/>
  </w:num>
  <w:num w:numId="61">
    <w:abstractNumId w:val="8"/>
  </w:num>
  <w:num w:numId="62">
    <w:abstractNumId w:val="46"/>
  </w:num>
  <w:num w:numId="63">
    <w:abstractNumId w:val="53"/>
  </w:num>
  <w:num w:numId="64">
    <w:abstractNumId w:val="22"/>
  </w:num>
  <w:num w:numId="65">
    <w:abstractNumId w:val="103"/>
  </w:num>
  <w:num w:numId="66">
    <w:abstractNumId w:val="24"/>
  </w:num>
  <w:num w:numId="67">
    <w:abstractNumId w:val="144"/>
  </w:num>
  <w:num w:numId="68">
    <w:abstractNumId w:val="79"/>
  </w:num>
  <w:num w:numId="69">
    <w:abstractNumId w:val="43"/>
  </w:num>
  <w:num w:numId="70">
    <w:abstractNumId w:val="137"/>
  </w:num>
  <w:num w:numId="71">
    <w:abstractNumId w:val="21"/>
  </w:num>
  <w:num w:numId="72">
    <w:abstractNumId w:val="150"/>
  </w:num>
  <w:num w:numId="73">
    <w:abstractNumId w:val="29"/>
  </w:num>
  <w:num w:numId="74">
    <w:abstractNumId w:val="149"/>
  </w:num>
  <w:num w:numId="75">
    <w:abstractNumId w:val="57"/>
  </w:num>
  <w:num w:numId="76">
    <w:abstractNumId w:val="154"/>
  </w:num>
  <w:num w:numId="77">
    <w:abstractNumId w:val="58"/>
  </w:num>
  <w:num w:numId="78">
    <w:abstractNumId w:val="40"/>
  </w:num>
  <w:num w:numId="79">
    <w:abstractNumId w:val="134"/>
  </w:num>
  <w:num w:numId="80">
    <w:abstractNumId w:val="86"/>
  </w:num>
  <w:num w:numId="81">
    <w:abstractNumId w:val="16"/>
  </w:num>
  <w:num w:numId="82">
    <w:abstractNumId w:val="44"/>
  </w:num>
  <w:num w:numId="83">
    <w:abstractNumId w:val="31"/>
  </w:num>
  <w:num w:numId="84">
    <w:abstractNumId w:val="108"/>
  </w:num>
  <w:num w:numId="85">
    <w:abstractNumId w:val="81"/>
  </w:num>
  <w:num w:numId="86">
    <w:abstractNumId w:val="50"/>
  </w:num>
  <w:num w:numId="87">
    <w:abstractNumId w:val="3"/>
  </w:num>
  <w:num w:numId="88">
    <w:abstractNumId w:val="145"/>
  </w:num>
  <w:num w:numId="89">
    <w:abstractNumId w:val="18"/>
  </w:num>
  <w:num w:numId="90">
    <w:abstractNumId w:val="64"/>
  </w:num>
  <w:num w:numId="91">
    <w:abstractNumId w:val="120"/>
  </w:num>
  <w:num w:numId="92">
    <w:abstractNumId w:val="114"/>
  </w:num>
  <w:num w:numId="93">
    <w:abstractNumId w:val="59"/>
  </w:num>
  <w:num w:numId="94">
    <w:abstractNumId w:val="95"/>
  </w:num>
  <w:num w:numId="95">
    <w:abstractNumId w:val="5"/>
  </w:num>
  <w:num w:numId="96">
    <w:abstractNumId w:val="99"/>
  </w:num>
  <w:num w:numId="97">
    <w:abstractNumId w:val="135"/>
  </w:num>
  <w:num w:numId="98">
    <w:abstractNumId w:val="121"/>
  </w:num>
  <w:num w:numId="99">
    <w:abstractNumId w:val="17"/>
  </w:num>
  <w:num w:numId="100">
    <w:abstractNumId w:val="89"/>
  </w:num>
  <w:num w:numId="101">
    <w:abstractNumId w:val="151"/>
  </w:num>
  <w:num w:numId="102">
    <w:abstractNumId w:val="87"/>
  </w:num>
  <w:num w:numId="103">
    <w:abstractNumId w:val="90"/>
  </w:num>
  <w:num w:numId="104">
    <w:abstractNumId w:val="41"/>
  </w:num>
  <w:num w:numId="105">
    <w:abstractNumId w:val="118"/>
  </w:num>
  <w:num w:numId="106">
    <w:abstractNumId w:val="139"/>
  </w:num>
  <w:num w:numId="107">
    <w:abstractNumId w:val="84"/>
  </w:num>
  <w:num w:numId="108">
    <w:abstractNumId w:val="37"/>
  </w:num>
  <w:num w:numId="109">
    <w:abstractNumId w:val="157"/>
  </w:num>
  <w:num w:numId="110">
    <w:abstractNumId w:val="102"/>
  </w:num>
  <w:num w:numId="111">
    <w:abstractNumId w:val="98"/>
  </w:num>
  <w:num w:numId="112">
    <w:abstractNumId w:val="133"/>
  </w:num>
  <w:num w:numId="113">
    <w:abstractNumId w:val="61"/>
  </w:num>
  <w:num w:numId="114">
    <w:abstractNumId w:val="85"/>
  </w:num>
  <w:num w:numId="115">
    <w:abstractNumId w:val="13"/>
  </w:num>
  <w:num w:numId="116">
    <w:abstractNumId w:val="10"/>
  </w:num>
  <w:num w:numId="117">
    <w:abstractNumId w:val="126"/>
  </w:num>
  <w:num w:numId="118">
    <w:abstractNumId w:val="113"/>
  </w:num>
  <w:num w:numId="119">
    <w:abstractNumId w:val="143"/>
  </w:num>
  <w:num w:numId="120">
    <w:abstractNumId w:val="129"/>
  </w:num>
  <w:num w:numId="121">
    <w:abstractNumId w:val="75"/>
  </w:num>
  <w:num w:numId="122">
    <w:abstractNumId w:val="60"/>
  </w:num>
  <w:num w:numId="123">
    <w:abstractNumId w:val="158"/>
  </w:num>
  <w:num w:numId="124">
    <w:abstractNumId w:val="49"/>
  </w:num>
  <w:num w:numId="125">
    <w:abstractNumId w:val="111"/>
  </w:num>
  <w:num w:numId="126">
    <w:abstractNumId w:val="38"/>
  </w:num>
  <w:num w:numId="127">
    <w:abstractNumId w:val="63"/>
  </w:num>
  <w:num w:numId="128">
    <w:abstractNumId w:val="110"/>
  </w:num>
  <w:num w:numId="129">
    <w:abstractNumId w:val="52"/>
  </w:num>
  <w:num w:numId="130">
    <w:abstractNumId w:val="42"/>
  </w:num>
  <w:num w:numId="131">
    <w:abstractNumId w:val="156"/>
  </w:num>
  <w:num w:numId="132">
    <w:abstractNumId w:val="70"/>
  </w:num>
  <w:num w:numId="133">
    <w:abstractNumId w:val="45"/>
  </w:num>
  <w:num w:numId="134">
    <w:abstractNumId w:val="105"/>
  </w:num>
  <w:num w:numId="135">
    <w:abstractNumId w:val="91"/>
  </w:num>
  <w:num w:numId="136">
    <w:abstractNumId w:val="20"/>
  </w:num>
  <w:num w:numId="137">
    <w:abstractNumId w:val="19"/>
  </w:num>
  <w:num w:numId="138">
    <w:abstractNumId w:val="128"/>
  </w:num>
  <w:num w:numId="139">
    <w:abstractNumId w:val="83"/>
  </w:num>
  <w:num w:numId="140">
    <w:abstractNumId w:val="115"/>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5"/>
  </w:num>
  <w:num w:numId="152">
    <w:abstractNumId w:val="9"/>
  </w:num>
  <w:num w:numId="153">
    <w:abstractNumId w:val="123"/>
  </w:num>
  <w:num w:numId="154">
    <w:abstractNumId w:val="97"/>
  </w:num>
  <w:num w:numId="155">
    <w:abstractNumId w:val="94"/>
  </w:num>
  <w:num w:numId="156">
    <w:abstractNumId w:val="148"/>
  </w:num>
  <w:num w:numId="157">
    <w:abstractNumId w:val="77"/>
  </w:num>
  <w:num w:numId="158">
    <w:abstractNumId w:val="74"/>
  </w:num>
  <w:num w:numId="159">
    <w:abstractNumId w:val="92"/>
  </w:num>
  <w:num w:numId="160">
    <w:abstractNumId w:val="93"/>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A2"/>
    <w:rsid w:val="00657C95"/>
    <w:rsid w:val="006600BF"/>
    <w:rsid w:val="00660164"/>
    <w:rsid w:val="00660186"/>
    <w:rsid w:val="00660B38"/>
    <w:rsid w:val="00660F15"/>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11E"/>
    <w:rsid w:val="00815470"/>
    <w:rsid w:val="00815A40"/>
    <w:rsid w:val="00817272"/>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977"/>
    <w:rsid w:val="00CA4B13"/>
    <w:rsid w:val="00CA4B4E"/>
    <w:rsid w:val="00CA4C26"/>
    <w:rsid w:val="00CA4D4A"/>
    <w:rsid w:val="00CA5224"/>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CFE"/>
    <w:rsid w:val="00D76DD9"/>
    <w:rsid w:val="00D773D8"/>
    <w:rsid w:val="00D77BB1"/>
    <w:rsid w:val="00D80B10"/>
    <w:rsid w:val="00D80C31"/>
    <w:rsid w:val="00D814FE"/>
    <w:rsid w:val="00D819DB"/>
    <w:rsid w:val="00D820C3"/>
    <w:rsid w:val="00D8276A"/>
    <w:rsid w:val="00D829A0"/>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zbierka.sk/sk/predpisy/401-2012-z-z.p-34960.pdf"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mployment.gov.sk/filemanager/opatrenie-248_2012zz.pdf" TargetMode="External"/><Relationship Id="rId20"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reformuj.sk/dokument/projektove-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formuj.sk/dokument/projektove-dokument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4BEDAF-3327-4521-BFC8-067911E2B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108</Pages>
  <Words>51259</Words>
  <Characters>292179</Characters>
  <Application>Microsoft Office Word</Application>
  <DocSecurity>0</DocSecurity>
  <Lines>2434</Lines>
  <Paragraphs>685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342753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7</cp:revision>
  <cp:lastPrinted>2021-06-07T11:02:00Z</cp:lastPrinted>
  <dcterms:created xsi:type="dcterms:W3CDTF">2021-06-16T09:27:00Z</dcterms:created>
  <dcterms:modified xsi:type="dcterms:W3CDTF">2021-06-16T11:17:00Z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